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13550C30" w14:textId="77777777">
        <w:tc>
          <w:tcPr>
            <w:tcW w:w="6408" w:type="dxa"/>
          </w:tcPr>
          <w:p w14:paraId="50E8099F" w14:textId="77777777" w:rsidR="006C5D39" w:rsidRPr="005B217D" w:rsidRDefault="00505EE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CECDC47" wp14:editId="15CB4C43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-348615</wp:posOffset>
                      </wp:positionV>
                      <wp:extent cx="295910" cy="312420"/>
                      <wp:effectExtent l="0" t="0" r="59690" b="431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pt;margin-top:-27.4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mEhxp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JXrny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l6BNL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pLbQxAAAANoAAAAPAAAAAAAAAAAA&#10;AAAAAKECAABkcnMvZG93bnJldi54bWxQSwUGAAAAAAQABAD5AAAAkgMAAAAA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518WbL8AAADaAAAADwAAAAAAAAAAAAAAAACh&#10;AgAAZHJzL2Rvd25yZXYueG1sUEsFBgAAAAAEAAQA+QAAAI0DAAAAAA==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2LoAvwAA&#10;ANoAAAAPAAAAZHJzL2Rvd25yZXYueG1sRI/NisIwFIX3gu8QruDOps7C0WoUEUZkdra6vzTXptjc&#10;1CZqnaefDAy4PJyfj7Pa9LYRD+p87VjBNElBEJdO11wpOBVfkzkIH5A1No5JwYs8bNbDwQoz7Z58&#10;pEceKhFH2GeowITQZlL60pBFn7iWOHoX11kMUXaV1B0+47ht5EeazqTFmiPBYEs7Q+U1v9vIzadn&#10;e6Tb509V7L+1170pnFFqPOq3SxCB+vAO/7cPWsEC/q7EGyDX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jYugC/AAAA2gAAAA8AAAAAAAAAAAAAAAAAlwIAAGRycy9kb3ducmV2&#10;LnhtbFBLBQYAAAAABAAEAPUAAACDAwAAAAA=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SzjsxAAA&#10;ANsAAAAPAAAAZHJzL2Rvd25yZXYueG1sRI9Ba8JAEIXvgv9hGaG3utFWLamrSKFSKR6MvfQ2ZMck&#10;mp0N2VXjv3cOgrcZ3pv3vpkvO1erC7Wh8mxgNExAEefeVlwY+Nt/v36AChHZYu2ZDNwowHLR780x&#10;tf7KO7pksVASwiFFA2WMTap1yEtyGIa+IRbt4FuHUda20LbFq4S7Wo+TZKodViwNJTb0VVJ+ys7O&#10;wNs6TupNxsl2r+27O84mv134N+Zl0K0+QUXq4tP8uP6xgi/08osMoB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ks47MQAAADbAAAADwAAAAAAAAAAAAAAAACXAgAAZHJzL2Rv&#10;d25yZXYueG1sUEsFBgAAAAAEAAQA9QAAAIg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E3XfwQAA&#10;ANsAAAAPAAAAZHJzL2Rvd25yZXYueG1sRE9Na8JAEL0X+h+WKXirG6PUkLpKaZF68NJYeh6yYzaY&#10;nQ3ZjYn99a4geJvH+5zVZrSNOFPna8cKZtMEBHHpdM2Vgt/D9jUD4QOyxsYxKbiQh836+WmFuXYD&#10;/9C5CJWIIexzVGBCaHMpfWnIop+6ljhyR9dZDBF2ldQdDjHcNjJNkjdpsebYYLClT0Plqeitgr9s&#10;WKbH8fTV/2cLxGLH1X7+rdTkZfx4BxFoDA/x3b3Tcf4Mbr/EA+T6C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hN138EAAADbAAAADwAAAAAAAAAAAAAAAACXAgAAZHJzL2Rvd25y&#10;ZXYueG1sUEsFBgAAAAAEAAQA9QAAAIUDAAAAAA==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ZhnSwwAA&#10;ANsAAAAPAAAAZHJzL2Rvd25yZXYueG1sRE9Na8JAEL0L/Q/LFHopumkOYqOr2JQQLxWaFvU4ZMck&#10;mJ0N2dWk/75bKHibx/uc1WY0rbhR7xrLCl5mEQji0uqGKwXfX9l0AcJ5ZI2tZVLwQw4264fJChNt&#10;B/6kW+ErEULYJaig9r5LpHRlTQbdzHbEgTvb3qAPsK+k7nEI4aaVcRTNpcGGQ0ONHaU1lZfiahQU&#10;x/z0mu/frh/V3Ozw/ZA9p1mm1NPjuF2C8DT6u/jfvdNhfgx/v4QD5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ZhnSwwAAANsAAAAPAAAAAAAAAAAAAAAAAJcCAABkcnMvZG93&#10;bnJldi54bWxQSwUGAAAAAAQABAD1AAAAhw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+fGUwgAA&#10;ANsAAAAPAAAAZHJzL2Rvd25yZXYueG1sRE9Li8IwEL4v+B/CCN5sqrIqXaOIIHjw4gPcvc02Y1tt&#10;JrWJ2vXXG0HY23x8z5nMGlOKG9WusKygF8UgiFOrC84U7HfL7hiE88gaS8uk4I8czKatjwkm2t55&#10;Q7etz0QIYZeggtz7KpHSpTkZdJGtiAN3tLVBH2CdSV3jPYSbUvbjeCgNFhwacqxokVN63l6Ngs/R&#10;Y384pWv8vSy/f+JqMSaSa6U67Wb+BcJT4//Fb/dKh/kDeP0SDpDT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f58ZTCAAAA2wAAAA8AAAAAAAAAAAAAAAAAlw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Ia4mwQAA&#10;ANsAAAAPAAAAZHJzL2Rvd25yZXYueG1sRE9Na8JAEL0L/odlBG+6qS2Spq4hCKVCT42F0NuQHbOh&#10;2dmQ3cbor+8WCt7m8T5nl0+2EyMNvnWs4GGdgCCunW65UfB5el2lIHxA1tg5JgVX8pDv57MdZtpd&#10;+IPGMjQihrDPUIEJoc+k9LUhi37teuLInd1gMUQ4NFIPeInhtpObJNlKiy3HBoM9HQzV3+WPVfA1&#10;vpWSn4vEalk9plRN5/ebUWq5mIoXEIGmcBf/u486zn+Cv1/iAXL/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CGuJs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vjobwgAA&#10;ANsAAAAPAAAAZHJzL2Rvd25yZXYueG1sRE9LawIxEL4X+h/CFLwUzbZg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C+OhvCAAAA2wAAAA8AAAAAAAAAAAAAAAAAlwIAAGRycy9kb3du&#10;cmV2LnhtbFBLBQYAAAAABAAEAPUAAACGAwAAAAA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l8f7wwAA&#10;ANsAAAAPAAAAZHJzL2Rvd25yZXYueG1sRE9LawIxEL4L/ocwgjfN+mDbbo1SikoPiq0Weh02083i&#10;ZrJuom7/vRGE3ubje85s0dpKXKjxpWMFo2ECgjh3uuRCwfdhNXgG4QOyxsoxKfgjD4t5tzPDTLsr&#10;f9FlHwoRQ9hnqMCEUGdS+tyQRT90NXHkfl1jMUTYFFI3eI3htpLjJEmlxZJjg8Ga3g3lx/3ZKtik&#10;u+1ktzyNp+uXaW3oMPlMnn6U6vfat1cQgdrwL364P3Scn8L9l3iAnN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l8f7wwAAANsAAAAPAAAAAAAAAAAAAAAAAJcCAABkcnMvZG93&#10;bnJldi54bWxQSwUGAAAAAAQABAD1AAAAhwMAAAAA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QWohvwAA&#10;ANsAAAAPAAAAZHJzL2Rvd25yZXYueG1sRE9Ni8IwEL0L+x/CLHiz6XpQ6ZoWXVnYo9YiHodmbMs2&#10;k9JErf56Iwje5vE+Z5kNphUX6l1jWcFXFIMgLq1uuFJQ7H8nCxDOI2tsLZOCGznI0o/REhNtr7yj&#10;S+4rEULYJaig9r5LpHRlTQZdZDviwJ1sb9AH2FdS93gN4aaV0zieSYMNh4YaO/qpqfzPz0bBfXPC&#10;NUnH90NbbIvNMa9MmSs1/hxW3yA8Df4tfrn/dJg/h+cv4QCZP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xBaiG/AAAA2wAAAA8AAAAAAAAAAAAAAAAAlwIAAGRycy9kb3ducmV2&#10;LnhtbFBLBQYAAAAABAAEAPUAAACD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vBhkxAAA&#10;ANsAAAAPAAAAZHJzL2Rvd25yZXYueG1sRI9Ba8JAEIXvhf6HZQq9FN3oQUp0FbEUinrRePE27I5J&#10;NDsbsltN/fXOQehthvfmvW9mi9436kpdrAMbGA0zUMQ2uJpLA4fie/AJKiZkh01gMvBHERbz15cZ&#10;5i7ceEfXfSqVhHDM0UCVUptrHW1FHuMwtMSinULnMcnaldp1eJNw3+hxlk20x5qlocKWVhXZy/7X&#10;G1hPtmg/+Lguj/fCnjfjr8OIz8a8v/XLKahEffo3P69/nOALrPwiA+j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7wYZMQAAADbAAAADwAAAAAAAAAAAAAAAACX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oHAevgAA&#10;ANsAAAAPAAAAZHJzL2Rvd25yZXYueG1sRE/NisIwEL4v+A5hhL2tqRVFq1F0QdibWH2AsRnbYjMp&#10;SVazb78RBG/z8f3OahNNJ+7kfGtZwXiUgSCurG65VnA+7b/mIHxA1thZJgV/5GGzHnyssND2wUe6&#10;l6EWKYR9gQqaEPpCSl81ZNCPbE+cuKt1BkOCrpba4SOFm07mWTaTBltODQ329N1QdSt/jYLLREd5&#10;yD1fS1fFepcfzG4qlfocxu0SRKAY3uKX+0en+Qt4/pIOkOt/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6BwHr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Vh/6xAAA&#10;ANsAAAAPAAAAZHJzL2Rvd25yZXYueG1sRI/BasJAEIbvBd9hGaG3ZtMURFJXKRbBQi+J7aG3aXZM&#10;QrOzaXaN8e2dg+Bx+Of/Zr7VZnKdGmkIrWcDz0kKirjytuXawNdh97QEFSKyxc4zGbhQgM169rDC&#10;3PozFzSWsVYC4ZCjgSbGPtc6VA05DInviSU7+sFhlHGotR3wLHDX6SxNF9phy3KhwZ62DVV/5ckJ&#10;BfXL/+eu/33/3v74KX60xdFfjHmcT2+voCJN8b58a++tgUy+FxfxAL2+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VYf+sQAAADbAAAADwAAAAAAAAAAAAAAAACXAgAAZHJzL2Rv&#10;d25yZXYueG1sUEsFBgAAAAAEAAQA9QAAAIgDAAAAAA=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Nj2sxQAA&#10;ANsAAAAPAAAAZHJzL2Rvd25yZXYueG1sRI9Ba8JAFITvBf/D8gq9mU0slRLdhCIIRXtpGvX6zD6T&#10;YPZtzG41/ffdgtDjMPPNMMt8NJ240uBaywqSKAZBXFndcq2g/FpPX0E4j6yxs0wKfshBnk0elphq&#10;e+NPuha+FqGEXYoKGu/7VEpXNWTQRbYnDt7JDgZ9kEMt9YC3UG46OYvjuTTYclhosKdVQ9W5+DYK&#10;ZrvypZT18+bjcij222OyiY/buVJPj+PbAoSn0f+H7/S7DlwCf1/CD5DZ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Q2PazFAAAA2wAAAA8AAAAAAAAAAAAAAAAAlwIAAGRycy9k&#10;b3ducmV2LnhtbFBLBQYAAAAABAAEAPUAAACJAwAAAAA=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GCy7xAAA&#10;ANsAAAAPAAAAZHJzL2Rvd25yZXYueG1sRI9Ba8JAFITvBf/D8oTe6sYcxKauIoIQkBSaStrjI/ua&#10;DWbfhuyq8d93BcHjMDPfMKvNaDtxocG3jhXMZwkI4trplhsFx+/92xKED8gaO8ek4EYeNuvJywoz&#10;7a78RZcyNCJC2GeowITQZ1L62pBFP3M9cfT+3GAxRDk0Ug94jXDbyTRJFtJiy3HBYE87Q/WpPFsF&#10;1eG3zE1h8h+9GKvTZ17civJdqdfpuP0AEWgMz/CjnWsFaQr3L/EHyP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Rgsu8QAAADbAAAADwAAAAAAAAAAAAAAAACXAgAAZHJzL2Rv&#10;d25yZXYueG1sUEsFBgAAAAAEAAQA9QAAAIg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FCVSwgAA&#10;ANsAAAAPAAAAZHJzL2Rvd25yZXYueG1sRI9Ba8JAFITvgv9heUJvuqkFCamriBJoj41ir4/sazYx&#10;+zZkt0n677uC4HGYmW+Y7X6yrRio97VjBa+rBARx6XTNlYLLOV+mIHxA1tg6JgV/5GG/m8+2mGk3&#10;8hcNRahEhLDPUIEJocuk9KUhi37lOuLo/bjeYoiyr6TucYxw28p1kmykxZrjgsGOjobKW/FrFZw+&#10;86aQzfHw3Y63U5On0lzTQamXxXR4BxFoCs/wo/2hFazf4P4l/gC5+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AUJVL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WqRawwAA&#10;ANsAAAAPAAAAZHJzL2Rvd25yZXYueG1sRI/RisIwFETfhf2HcBd801Sti1ajyKKLLwp2/YBLc22L&#10;zU23ibX790YQfBxm5gyzXHemEi01rrSsYDSMQBBnVpecKzj/7gYzEM4ja6wsk4J/crBeffSWmGh7&#10;5xO1qc9FgLBLUEHhfZ1I6bKCDLqhrYmDd7GNQR9kk0vd4D3ATSXHUfQlDZYcFgqs6bug7JreTKDM&#10;r5O/bK83x9s2Ov1MD3Eq21ip/me3WYDw1Pl3+NXeawXj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WqRawwAAANsAAAAPAAAAAAAAAAAAAAAAAJcCAABkcnMvZG93&#10;bnJldi54bWxQSwUGAAAAAAQABAD1AAAAhwMAAAAA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8i31xQAA&#10;ANsAAAAPAAAAZHJzL2Rvd25yZXYueG1sRI9BS8NAFITvgv9heYI3uzFYkbTbUkRB8NDYSHt9ZF+z&#10;Idm3YXdtYn99VxB6HGbmG2a5nmwvTuRD61jB4ywDQVw73XKj4Lt6f3gBESKyxt4xKfilAOvV7c0S&#10;C+1G/qLTLjYiQTgUqMDEOBRShtqQxTBzA3Hyjs5bjEn6RmqPY4LbXuZZ9iwttpwWDA70aqjudj9W&#10;gd0+7U2+PXTN237+Wflz2Y1lqdT93bRZgIg0xWv4v/2hFeRz+PuSfoBcX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vyLfXFAAAA2wAAAA8AAAAAAAAAAAAAAAAAlwIAAGRycy9k&#10;b3ducmV2LnhtbFBLBQYAAAAABAAEAPUAAACJ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NlUwxAAA&#10;ANsAAAAPAAAAZHJzL2Rvd25yZXYueG1sRI/dagIxFITvC75DOAVvRLMKFd0aRQsFBRFcfYBDcvan&#10;3Zwsm6hbn94IQi+HmfmGWaw6W4srtb5yrGA8SkAQa2cqLhScT9/DGQgfkA3WjknBH3lYLXtvC0yN&#10;u/GRrlkoRISwT1FBGUKTSul1SRb9yDXE0ctdazFE2RbStHiLcFvLSZJMpcWK40KJDX2VpH+zi1Wg&#10;B/P8517kzu92e324b8xHdpkr1X/v1p8gAnXhP/xqb42CyRSeX+IPkMs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jZVMMQAAADbAAAADwAAAAAAAAAAAAAAAACXAgAAZHJzL2Rv&#10;d25yZXYueG1sUEsFBgAAAAAEAAQA9QAAAIgDAAAAAA=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33397038" wp14:editId="3D92F1E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-318135</wp:posOffset>
                  </wp:positionV>
                  <wp:extent cx="293370" cy="267335"/>
                  <wp:effectExtent l="0" t="0" r="11430" b="12065"/>
                  <wp:wrapNone/>
                  <wp:docPr id="3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49580C48" wp14:editId="51DBF14F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-318135</wp:posOffset>
                  </wp:positionV>
                  <wp:extent cx="294640" cy="267335"/>
                  <wp:effectExtent l="0" t="0" r="10160" b="12065"/>
                  <wp:wrapNone/>
                  <wp:docPr id="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70C5EE07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proofErr w:type="gramStart"/>
            <w:r w:rsidRPr="005B217D">
              <w:rPr>
                <w:b/>
                <w:szCs w:val="22"/>
                <w:lang w:val="en-CA"/>
              </w:rPr>
              <w:t>of</w:t>
            </w:r>
            <w:proofErr w:type="gramEnd"/>
            <w:r w:rsidRPr="005B217D">
              <w:rPr>
                <w:b/>
                <w:szCs w:val="22"/>
                <w:lang w:val="en-CA"/>
              </w:rPr>
              <w:t xml:space="preserve">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74497781" w14:textId="77777777" w:rsidR="00E61DAC" w:rsidRPr="005B217D" w:rsidRDefault="00B600CD" w:rsidP="00A46843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A46843">
              <w:t>2nd</w:t>
            </w:r>
            <w:r w:rsidR="00A767DC" w:rsidRPr="00B648F1">
              <w:t xml:space="preserve"> Meeting: </w:t>
            </w:r>
            <w:r w:rsidR="00A46843">
              <w:rPr>
                <w:lang w:val="en-CA"/>
              </w:rPr>
              <w:t>Geneva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A46843">
              <w:rPr>
                <w:lang w:val="en-CA"/>
              </w:rPr>
              <w:t>CH</w:t>
            </w:r>
            <w:r w:rsidR="00A767DC">
              <w:rPr>
                <w:lang w:val="en-CA"/>
              </w:rPr>
              <w:t xml:space="preserve">, </w:t>
            </w:r>
            <w:r w:rsidR="003D6342">
              <w:rPr>
                <w:lang w:val="en-CA"/>
              </w:rPr>
              <w:t>1</w:t>
            </w:r>
            <w:r w:rsidR="00A46843">
              <w:rPr>
                <w:lang w:val="en-CA"/>
              </w:rPr>
              <w:t>5</w:t>
            </w:r>
            <w:r w:rsidR="003A7CE6">
              <w:rPr>
                <w:lang w:val="en-CA"/>
              </w:rPr>
              <w:t>–</w:t>
            </w:r>
            <w:r w:rsidR="003D6342">
              <w:rPr>
                <w:lang w:val="en-CA"/>
              </w:rPr>
              <w:t>2</w:t>
            </w:r>
            <w:r w:rsidR="00A46843">
              <w:rPr>
                <w:lang w:val="en-CA"/>
              </w:rPr>
              <w:t>1</w:t>
            </w:r>
            <w:r w:rsidR="00A767DC" w:rsidRPr="00B648F1">
              <w:rPr>
                <w:lang w:val="en-CA"/>
              </w:rPr>
              <w:t xml:space="preserve"> </w:t>
            </w:r>
            <w:r w:rsidR="00A46843">
              <w:rPr>
                <w:lang w:val="en-CA"/>
              </w:rPr>
              <w:t>Oct.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14:paraId="417A7E88" w14:textId="15D7113C" w:rsidR="008A4B4C" w:rsidRPr="005B217D" w:rsidRDefault="00E61DAC" w:rsidP="00F665C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F665C6">
              <w:rPr>
                <w:lang w:val="en-CA"/>
              </w:rPr>
              <w:t>V0035</w:t>
            </w:r>
          </w:p>
        </w:tc>
      </w:tr>
    </w:tbl>
    <w:p w14:paraId="40C14CAD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 w14:paraId="13558002" w14:textId="77777777">
        <w:tc>
          <w:tcPr>
            <w:tcW w:w="1458" w:type="dxa"/>
          </w:tcPr>
          <w:p w14:paraId="52A76E60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7C42376E" w14:textId="77777777" w:rsidR="00E61DAC" w:rsidRPr="005B217D" w:rsidRDefault="00FD3866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Generalized Constant and Non-Constant Luminance </w:t>
            </w:r>
            <w:r w:rsidR="003F6313">
              <w:rPr>
                <w:b/>
                <w:szCs w:val="22"/>
                <w:lang w:val="en-CA"/>
              </w:rPr>
              <w:t>Code Points</w:t>
            </w:r>
          </w:p>
        </w:tc>
      </w:tr>
      <w:tr w:rsidR="00E61DAC" w:rsidRPr="005B217D" w14:paraId="1F02C13D" w14:textId="77777777">
        <w:tc>
          <w:tcPr>
            <w:tcW w:w="1458" w:type="dxa"/>
          </w:tcPr>
          <w:p w14:paraId="521C88BE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2BB6CDD2" w14:textId="37E8A417" w:rsidR="00E61DAC" w:rsidRPr="005B217D" w:rsidRDefault="00E61DAC" w:rsidP="00E31BD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</w:t>
            </w:r>
            <w:r w:rsidR="00E31BD5">
              <w:rPr>
                <w:szCs w:val="22"/>
                <w:lang w:val="en-CA"/>
              </w:rPr>
              <w:t>VC</w:t>
            </w:r>
          </w:p>
        </w:tc>
      </w:tr>
      <w:tr w:rsidR="00E61DAC" w:rsidRPr="005B217D" w14:paraId="64C6A07A" w14:textId="77777777">
        <w:tc>
          <w:tcPr>
            <w:tcW w:w="1458" w:type="dxa"/>
          </w:tcPr>
          <w:p w14:paraId="47BC13BB" w14:textId="77777777"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154DCD38" w14:textId="5D49D83E" w:rsidR="00E61DAC" w:rsidRPr="005B217D" w:rsidRDefault="00E31BD5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31BD5" w:rsidRPr="005B217D" w14:paraId="40F84571" w14:textId="77777777" w:rsidTr="00E31BD5">
        <w:tc>
          <w:tcPr>
            <w:tcW w:w="1458" w:type="dxa"/>
          </w:tcPr>
          <w:p w14:paraId="793C8EE7" w14:textId="77777777" w:rsidR="00E31BD5" w:rsidRPr="005B217D" w:rsidRDefault="00E31BD5" w:rsidP="00E31BD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23431C5F" w14:textId="49FD0642" w:rsidR="00E31BD5" w:rsidRDefault="00E31BD5" w:rsidP="00E31BD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Alexis Michael Tourapis, </w:t>
            </w:r>
            <w:r w:rsidR="00D559AB">
              <w:rPr>
                <w:szCs w:val="22"/>
                <w:lang w:val="en-CA"/>
              </w:rPr>
              <w:br/>
            </w:r>
            <w:proofErr w:type="spellStart"/>
            <w:r>
              <w:rPr>
                <w:szCs w:val="22"/>
                <w:lang w:val="en-CA"/>
              </w:rPr>
              <w:t>Yeping</w:t>
            </w:r>
            <w:proofErr w:type="spellEnd"/>
            <w:r>
              <w:rPr>
                <w:szCs w:val="22"/>
                <w:lang w:val="en-CA"/>
              </w:rPr>
              <w:t xml:space="preserve"> Su, David Singer</w:t>
            </w:r>
          </w:p>
          <w:p w14:paraId="60A42414" w14:textId="366ED413" w:rsidR="00E31BD5" w:rsidRPr="005B217D" w:rsidRDefault="00D559AB" w:rsidP="00D559A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Apple, Inc.</w:t>
            </w:r>
            <w:r>
              <w:rPr>
                <w:szCs w:val="22"/>
                <w:lang w:val="en-CA"/>
              </w:rPr>
              <w:br/>
            </w:r>
            <w:r w:rsidR="00E31BD5">
              <w:rPr>
                <w:szCs w:val="22"/>
                <w:lang w:val="en-CA"/>
              </w:rPr>
              <w:t>1 Infinite Loop</w:t>
            </w:r>
            <w:r w:rsidR="00E31BD5">
              <w:rPr>
                <w:szCs w:val="22"/>
                <w:lang w:val="en-CA"/>
              </w:rPr>
              <w:br/>
              <w:t>Cupertino, CA 95014</w:t>
            </w:r>
            <w:r w:rsidR="00E31BD5">
              <w:rPr>
                <w:szCs w:val="22"/>
                <w:lang w:val="en-CA"/>
              </w:rPr>
              <w:br/>
              <w:t>USA</w:t>
            </w:r>
          </w:p>
        </w:tc>
        <w:tc>
          <w:tcPr>
            <w:tcW w:w="900" w:type="dxa"/>
          </w:tcPr>
          <w:p w14:paraId="1408FC9E" w14:textId="77777777" w:rsidR="00E31BD5" w:rsidRPr="005B217D" w:rsidRDefault="00E31BD5" w:rsidP="00E31BD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14:paraId="37CFFBB6" w14:textId="77777777" w:rsidR="00E31BD5" w:rsidRPr="005B217D" w:rsidRDefault="00E31BD5" w:rsidP="00E31BD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+1-408-228-7983</w:t>
            </w:r>
            <w:r>
              <w:rPr>
                <w:szCs w:val="22"/>
                <w:lang w:val="en-CA"/>
              </w:rPr>
              <w:br/>
              <w:t>atourapis@apple.com</w:t>
            </w:r>
          </w:p>
        </w:tc>
      </w:tr>
      <w:tr w:rsidR="00E31BD5" w:rsidRPr="005B217D" w14:paraId="420654AC" w14:textId="77777777" w:rsidTr="00E31BD5">
        <w:tc>
          <w:tcPr>
            <w:tcW w:w="1458" w:type="dxa"/>
          </w:tcPr>
          <w:p w14:paraId="49657945" w14:textId="77777777" w:rsidR="00E31BD5" w:rsidRPr="005B217D" w:rsidRDefault="00E31BD5" w:rsidP="00E31BD5">
            <w:pPr>
              <w:spacing w:before="60" w:after="60"/>
              <w:rPr>
                <w:i/>
                <w:szCs w:val="22"/>
                <w:lang w:val="en-CA"/>
              </w:rPr>
            </w:pPr>
          </w:p>
        </w:tc>
        <w:tc>
          <w:tcPr>
            <w:tcW w:w="4050" w:type="dxa"/>
          </w:tcPr>
          <w:p w14:paraId="0AE5EE11" w14:textId="77777777" w:rsidR="00E31BD5" w:rsidRDefault="00E31BD5" w:rsidP="00E31BD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Chad </w:t>
            </w:r>
            <w:proofErr w:type="spellStart"/>
            <w:r>
              <w:rPr>
                <w:szCs w:val="22"/>
                <w:lang w:val="en-CA"/>
              </w:rPr>
              <w:t>Fogg</w:t>
            </w:r>
            <w:proofErr w:type="spellEnd"/>
          </w:p>
          <w:p w14:paraId="54EA2442" w14:textId="77313944" w:rsidR="00D559AB" w:rsidRPr="005B217D" w:rsidRDefault="00D559AB" w:rsidP="00E31BD5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MovieLabs</w:t>
            </w:r>
            <w:proofErr w:type="spellEnd"/>
            <w:r>
              <w:rPr>
                <w:szCs w:val="22"/>
                <w:lang w:val="en-CA"/>
              </w:rPr>
              <w:t xml:space="preserve"> Inc.</w:t>
            </w:r>
            <w:r>
              <w:rPr>
                <w:szCs w:val="22"/>
                <w:lang w:val="en-CA"/>
              </w:rPr>
              <w:br/>
              <w:t xml:space="preserve">475 </w:t>
            </w:r>
            <w:proofErr w:type="spellStart"/>
            <w:r>
              <w:rPr>
                <w:szCs w:val="22"/>
                <w:lang w:val="en-CA"/>
              </w:rPr>
              <w:t>Sansome</w:t>
            </w:r>
            <w:proofErr w:type="spellEnd"/>
            <w:r>
              <w:rPr>
                <w:szCs w:val="22"/>
                <w:lang w:val="en-CA"/>
              </w:rPr>
              <w:t xml:space="preserve"> Street, Suite 740</w:t>
            </w:r>
            <w:r>
              <w:rPr>
                <w:szCs w:val="22"/>
                <w:lang w:val="en-CA"/>
              </w:rPr>
              <w:br/>
              <w:t>San Francisco, CA 94111</w:t>
            </w:r>
          </w:p>
        </w:tc>
        <w:tc>
          <w:tcPr>
            <w:tcW w:w="900" w:type="dxa"/>
          </w:tcPr>
          <w:p w14:paraId="357DC9CD" w14:textId="77777777" w:rsidR="00E31BD5" w:rsidRPr="005B217D" w:rsidRDefault="00E31BD5" w:rsidP="00E31BD5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35B37E70" w14:textId="77777777" w:rsidR="00E31BD5" w:rsidRPr="005B217D" w:rsidRDefault="00E31BD5" w:rsidP="00E31BD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31BD5" w:rsidRPr="005B217D" w14:paraId="03F6A43F" w14:textId="77777777">
        <w:tc>
          <w:tcPr>
            <w:tcW w:w="1458" w:type="dxa"/>
          </w:tcPr>
          <w:p w14:paraId="69ECAD08" w14:textId="77777777" w:rsidR="00E31BD5" w:rsidRPr="005B217D" w:rsidRDefault="00E31BD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37B70990" w14:textId="78824A8B" w:rsidR="00E31BD5" w:rsidRPr="005B217D" w:rsidRDefault="00E31BD5" w:rsidP="00361C5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Apple</w:t>
            </w:r>
            <w:r w:rsidR="00D559AB">
              <w:rPr>
                <w:szCs w:val="22"/>
                <w:lang w:val="en-CA"/>
              </w:rPr>
              <w:t>,</w:t>
            </w:r>
            <w:r>
              <w:rPr>
                <w:szCs w:val="22"/>
                <w:lang w:val="en-CA"/>
              </w:rPr>
              <w:t xml:space="preserve"> Inc., </w:t>
            </w:r>
            <w:bookmarkStart w:id="0" w:name="_GoBack"/>
            <w:bookmarkEnd w:id="0"/>
            <w:r w:rsidR="00D559AB">
              <w:rPr>
                <w:szCs w:val="22"/>
                <w:lang w:val="en-CA"/>
              </w:rPr>
              <w:t xml:space="preserve">Motion Picture Laboratories </w:t>
            </w:r>
            <w:r>
              <w:rPr>
                <w:szCs w:val="22"/>
                <w:lang w:val="en-CA"/>
              </w:rPr>
              <w:t>Inc</w:t>
            </w:r>
            <w:r w:rsidR="00D559AB">
              <w:rPr>
                <w:szCs w:val="22"/>
                <w:lang w:val="en-CA"/>
              </w:rPr>
              <w:t>.</w:t>
            </w:r>
          </w:p>
        </w:tc>
      </w:tr>
    </w:tbl>
    <w:p w14:paraId="2807AA94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927B141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12C7DB04" w14:textId="56235F3A" w:rsidR="00275BCF" w:rsidRPr="005B217D" w:rsidRDefault="00423990" w:rsidP="00D13584">
      <w:pPr>
        <w:jc w:val="both"/>
        <w:rPr>
          <w:lang w:val="en-CA"/>
        </w:rPr>
      </w:pPr>
      <w:r>
        <w:rPr>
          <w:lang w:val="en-CA"/>
        </w:rPr>
        <w:t>This contribution proposes two additional code point</w:t>
      </w:r>
      <w:r w:rsidR="00FB7C22">
        <w:rPr>
          <w:lang w:val="en-CA"/>
        </w:rPr>
        <w:t xml:space="preserve"> value</w:t>
      </w:r>
      <w:r>
        <w:rPr>
          <w:lang w:val="en-CA"/>
        </w:rPr>
        <w:t xml:space="preserve">s for the Matrix Coefficients VUI element of HEVC. In particular, we propose the </w:t>
      </w:r>
      <w:r w:rsidR="00505DEF">
        <w:rPr>
          <w:lang w:val="en-CA"/>
        </w:rPr>
        <w:t>signalling</w:t>
      </w:r>
      <w:r>
        <w:rPr>
          <w:lang w:val="en-CA"/>
        </w:rPr>
        <w:t xml:space="preserve"> of a generalized Constant </w:t>
      </w:r>
      <w:r w:rsidR="000C3BE5">
        <w:rPr>
          <w:lang w:val="en-CA"/>
        </w:rPr>
        <w:t>Luminance and of a generalized</w:t>
      </w:r>
      <w:r>
        <w:rPr>
          <w:lang w:val="en-CA"/>
        </w:rPr>
        <w:t xml:space="preserve"> Non-Constant Luminance difference signal representation where the </w:t>
      </w:r>
      <w:r w:rsidR="000C3BE5">
        <w:rPr>
          <w:lang w:val="en-CA"/>
        </w:rPr>
        <w:t xml:space="preserve">matrix/difference coefficients are directly and optimally derived through the colour primaries characteristics of the signal. This permits us to </w:t>
      </w:r>
      <w:r w:rsidR="00B01E22">
        <w:rPr>
          <w:lang w:val="en-CA"/>
        </w:rPr>
        <w:t>signal such representations for</w:t>
      </w:r>
      <w:r w:rsidR="000C3BE5">
        <w:rPr>
          <w:lang w:val="en-CA"/>
        </w:rPr>
        <w:t xml:space="preserve"> </w:t>
      </w:r>
      <w:r w:rsidR="00FB7C22">
        <w:rPr>
          <w:lang w:val="en-CA"/>
        </w:rPr>
        <w:t xml:space="preserve">colour primary </w:t>
      </w:r>
      <w:r w:rsidR="00C47118">
        <w:rPr>
          <w:lang w:val="en-CA"/>
        </w:rPr>
        <w:t xml:space="preserve">and transfer characteristics </w:t>
      </w:r>
      <w:r w:rsidR="00FB7C22">
        <w:rPr>
          <w:lang w:val="en-CA"/>
        </w:rPr>
        <w:t xml:space="preserve">entries </w:t>
      </w:r>
      <w:r w:rsidR="00B01E22">
        <w:rPr>
          <w:lang w:val="en-CA"/>
        </w:rPr>
        <w:t>already defined in the HEVC specification</w:t>
      </w:r>
      <w:r w:rsidR="000C3BE5">
        <w:rPr>
          <w:lang w:val="en-CA"/>
        </w:rPr>
        <w:t xml:space="preserve">, e.g. P3D65 or P22, </w:t>
      </w:r>
      <w:r w:rsidR="00FB7C22">
        <w:rPr>
          <w:lang w:val="en-CA"/>
        </w:rPr>
        <w:t>that</w:t>
      </w:r>
      <w:r w:rsidR="000C3BE5">
        <w:rPr>
          <w:lang w:val="en-CA"/>
        </w:rPr>
        <w:t xml:space="preserve"> </w:t>
      </w:r>
      <w:r w:rsidR="00FB7C22">
        <w:rPr>
          <w:lang w:val="en-CA"/>
        </w:rPr>
        <w:t xml:space="preserve">currently do </w:t>
      </w:r>
      <w:r w:rsidR="000C3BE5">
        <w:rPr>
          <w:lang w:val="en-CA"/>
        </w:rPr>
        <w:t>no</w:t>
      </w:r>
      <w:r w:rsidR="00FB7C22">
        <w:rPr>
          <w:lang w:val="en-CA"/>
        </w:rPr>
        <w:t>t have matching matrix coefficient entry, as well as new colour primary entries that may be specified in the future without having to explicitly specify their corresponding matrix coefficient entries.</w:t>
      </w:r>
    </w:p>
    <w:p w14:paraId="1829D81C" w14:textId="77777777"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</w:t>
      </w:r>
      <w:r w:rsidR="005271CA">
        <w:rPr>
          <w:lang w:val="en-CA"/>
        </w:rPr>
        <w:t>oduction / Problem Statement</w:t>
      </w:r>
    </w:p>
    <w:p w14:paraId="185471BB" w14:textId="77777777" w:rsidR="00C47118" w:rsidRDefault="00154C00" w:rsidP="004234F0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MPEG-H part 2/HEVC, as well as the MPEG-4 AVC and ISO/IEC 23001-8 specifications, provide for the </w:t>
      </w:r>
      <w:proofErr w:type="spellStart"/>
      <w:r>
        <w:rPr>
          <w:szCs w:val="22"/>
          <w:lang w:val="en-CA"/>
        </w:rPr>
        <w:t>signaling</w:t>
      </w:r>
      <w:proofErr w:type="spellEnd"/>
      <w:r>
        <w:rPr>
          <w:szCs w:val="22"/>
          <w:lang w:val="en-CA"/>
        </w:rPr>
        <w:t xml:space="preserve"> of information that can describe the colour volume </w:t>
      </w:r>
      <w:r w:rsidR="00C47118">
        <w:rPr>
          <w:szCs w:val="22"/>
          <w:lang w:val="en-CA"/>
        </w:rPr>
        <w:t>and representation format of an underlying video signal. In particular, these include:</w:t>
      </w:r>
    </w:p>
    <w:p w14:paraId="7A9BD850" w14:textId="77777777" w:rsidR="00C47118" w:rsidRDefault="00C47118" w:rsidP="00C47118">
      <w:pPr>
        <w:numPr>
          <w:ilvl w:val="0"/>
          <w:numId w:val="12"/>
        </w:numPr>
        <w:jc w:val="both"/>
        <w:rPr>
          <w:szCs w:val="22"/>
          <w:lang w:val="en-CA"/>
        </w:rPr>
      </w:pPr>
      <w:proofErr w:type="gramStart"/>
      <w:r>
        <w:rPr>
          <w:szCs w:val="22"/>
          <w:lang w:val="en-CA"/>
        </w:rPr>
        <w:t>a</w:t>
      </w:r>
      <w:proofErr w:type="gramEnd"/>
      <w:r>
        <w:rPr>
          <w:szCs w:val="22"/>
          <w:lang w:val="en-CA"/>
        </w:rPr>
        <w:t xml:space="preserve"> colour primaries </w:t>
      </w:r>
      <w:r w:rsidR="00D13584">
        <w:rPr>
          <w:szCs w:val="22"/>
          <w:lang w:val="en-CA"/>
        </w:rPr>
        <w:t>syntax element</w:t>
      </w:r>
      <w:r>
        <w:rPr>
          <w:szCs w:val="22"/>
          <w:lang w:val="en-CA"/>
        </w:rPr>
        <w:t xml:space="preserve">, which indicates the chromaticity coordinates of the source colour primaries, </w:t>
      </w:r>
    </w:p>
    <w:p w14:paraId="47C67CE8" w14:textId="2B149B53" w:rsidR="00C47118" w:rsidRDefault="00C47118" w:rsidP="00C47118">
      <w:pPr>
        <w:numPr>
          <w:ilvl w:val="0"/>
          <w:numId w:val="12"/>
        </w:numPr>
        <w:jc w:val="both"/>
        <w:rPr>
          <w:szCs w:val="22"/>
          <w:lang w:val="en-CA"/>
        </w:rPr>
      </w:pPr>
      <w:proofErr w:type="gramStart"/>
      <w:r>
        <w:rPr>
          <w:szCs w:val="22"/>
          <w:lang w:val="en-CA"/>
        </w:rPr>
        <w:t>a</w:t>
      </w:r>
      <w:proofErr w:type="gramEnd"/>
      <w:r>
        <w:rPr>
          <w:szCs w:val="22"/>
          <w:lang w:val="en-CA"/>
        </w:rPr>
        <w:t xml:space="preserve"> transfer </w:t>
      </w:r>
      <w:r w:rsidR="0027088D">
        <w:rPr>
          <w:szCs w:val="22"/>
          <w:lang w:val="en-CA"/>
        </w:rPr>
        <w:t>characteristics</w:t>
      </w:r>
      <w:r>
        <w:rPr>
          <w:szCs w:val="22"/>
          <w:lang w:val="en-CA"/>
        </w:rPr>
        <w:t xml:space="preserve"> </w:t>
      </w:r>
      <w:r w:rsidR="00D13584">
        <w:rPr>
          <w:szCs w:val="22"/>
          <w:lang w:val="en-CA"/>
        </w:rPr>
        <w:t>syntax element</w:t>
      </w:r>
      <w:r>
        <w:rPr>
          <w:szCs w:val="22"/>
          <w:lang w:val="en-CA"/>
        </w:rPr>
        <w:t xml:space="preserve">, which indicates the </w:t>
      </w:r>
      <w:proofErr w:type="spellStart"/>
      <w:r>
        <w:rPr>
          <w:szCs w:val="22"/>
          <w:lang w:val="en-CA"/>
        </w:rPr>
        <w:t>opto</w:t>
      </w:r>
      <w:proofErr w:type="spellEnd"/>
      <w:r>
        <w:rPr>
          <w:szCs w:val="22"/>
          <w:lang w:val="en-CA"/>
        </w:rPr>
        <w:t xml:space="preserve">-electronic transfer function applied onto the material, and </w:t>
      </w:r>
    </w:p>
    <w:p w14:paraId="24B2B643" w14:textId="77777777" w:rsidR="001F2594" w:rsidRDefault="00C47118" w:rsidP="009234A5">
      <w:pPr>
        <w:numPr>
          <w:ilvl w:val="0"/>
          <w:numId w:val="12"/>
        </w:numPr>
        <w:jc w:val="both"/>
        <w:rPr>
          <w:szCs w:val="22"/>
          <w:lang w:val="en-CA"/>
        </w:rPr>
      </w:pPr>
      <w:proofErr w:type="gramStart"/>
      <w:r>
        <w:rPr>
          <w:szCs w:val="22"/>
          <w:lang w:val="en-CA"/>
        </w:rPr>
        <w:t>a</w:t>
      </w:r>
      <w:proofErr w:type="gramEnd"/>
      <w:r>
        <w:rPr>
          <w:szCs w:val="22"/>
          <w:lang w:val="en-CA"/>
        </w:rPr>
        <w:t xml:space="preserve"> matrix coefficients </w:t>
      </w:r>
      <w:r w:rsidR="00D13584">
        <w:rPr>
          <w:szCs w:val="22"/>
          <w:lang w:val="en-CA"/>
        </w:rPr>
        <w:t>syntax element</w:t>
      </w:r>
      <w:r>
        <w:rPr>
          <w:szCs w:val="22"/>
          <w:lang w:val="en-CA"/>
        </w:rPr>
        <w:t xml:space="preserve">, which </w:t>
      </w:r>
      <w:r w:rsidR="00150580">
        <w:rPr>
          <w:szCs w:val="22"/>
          <w:lang w:val="en-CA"/>
        </w:rPr>
        <w:t>specifies</w:t>
      </w:r>
      <w:r>
        <w:rPr>
          <w:szCs w:val="22"/>
          <w:lang w:val="en-CA"/>
        </w:rPr>
        <w:t xml:space="preserve"> </w:t>
      </w:r>
      <w:r w:rsidR="00150580">
        <w:rPr>
          <w:szCs w:val="22"/>
          <w:lang w:val="en-CA"/>
        </w:rPr>
        <w:t xml:space="preserve">the coefficients and describes the process of deriving the </w:t>
      </w:r>
      <w:proofErr w:type="spellStart"/>
      <w:r w:rsidR="00150580">
        <w:rPr>
          <w:szCs w:val="22"/>
          <w:lang w:val="en-CA"/>
        </w:rPr>
        <w:t>luma</w:t>
      </w:r>
      <w:proofErr w:type="spellEnd"/>
      <w:r w:rsidR="00150580">
        <w:rPr>
          <w:szCs w:val="22"/>
          <w:lang w:val="en-CA"/>
        </w:rPr>
        <w:t xml:space="preserve"> and color/</w:t>
      </w:r>
      <w:proofErr w:type="spellStart"/>
      <w:r w:rsidR="00150580">
        <w:rPr>
          <w:szCs w:val="22"/>
          <w:lang w:val="en-CA"/>
        </w:rPr>
        <w:t>chroma</w:t>
      </w:r>
      <w:proofErr w:type="spellEnd"/>
      <w:r w:rsidR="00150580">
        <w:rPr>
          <w:szCs w:val="22"/>
          <w:lang w:val="en-CA"/>
        </w:rPr>
        <w:t xml:space="preserve"> difference signals from the green, </w:t>
      </w:r>
      <w:r w:rsidR="004837B5">
        <w:rPr>
          <w:szCs w:val="22"/>
          <w:lang w:val="en-CA"/>
        </w:rPr>
        <w:t>blue, and red, or X, Y,</w:t>
      </w:r>
      <w:r>
        <w:rPr>
          <w:szCs w:val="22"/>
          <w:lang w:val="en-CA"/>
        </w:rPr>
        <w:t xml:space="preserve"> </w:t>
      </w:r>
      <w:r w:rsidR="00150580">
        <w:rPr>
          <w:szCs w:val="22"/>
          <w:lang w:val="en-CA"/>
        </w:rPr>
        <w:t>and Z primaries.</w:t>
      </w:r>
    </w:p>
    <w:p w14:paraId="7706E3FB" w14:textId="75996214" w:rsidR="00170458" w:rsidRDefault="005271CA" w:rsidP="005271C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Using these </w:t>
      </w:r>
      <w:r w:rsidR="00D13584">
        <w:rPr>
          <w:szCs w:val="22"/>
          <w:lang w:val="en-CA"/>
        </w:rPr>
        <w:t xml:space="preserve">syntax elements </w:t>
      </w:r>
      <w:r>
        <w:rPr>
          <w:szCs w:val="22"/>
          <w:lang w:val="en-CA"/>
        </w:rPr>
        <w:t xml:space="preserve">an encoder can signal to an intended device the necessary information for appropriately reconstructing and displaying the video signal after decompression. </w:t>
      </w:r>
      <w:r w:rsidR="004837B5">
        <w:rPr>
          <w:szCs w:val="22"/>
          <w:lang w:val="en-CA"/>
        </w:rPr>
        <w:t xml:space="preserve">Currently, the most commonly supported video formats in the industry are supported and can be </w:t>
      </w:r>
      <w:r w:rsidR="0027088D">
        <w:rPr>
          <w:szCs w:val="22"/>
          <w:lang w:val="en-CA"/>
        </w:rPr>
        <w:t>signalled</w:t>
      </w:r>
      <w:r w:rsidR="004837B5">
        <w:rPr>
          <w:szCs w:val="22"/>
          <w:lang w:val="en-CA"/>
        </w:rPr>
        <w:t xml:space="preserve"> with these parameters, such as colour primaries including BT.601, BT.709, BT.2020, P3 D65, P3 DCI, XYZ, a variety of Standard Dynamic Range and High Dynamic Range transfer functions, as well as the </w:t>
      </w:r>
      <w:proofErr w:type="spellStart"/>
      <w:r w:rsidR="004837B5">
        <w:rPr>
          <w:szCs w:val="22"/>
          <w:lang w:val="en-CA"/>
        </w:rPr>
        <w:t>YCgCo</w:t>
      </w:r>
      <w:proofErr w:type="spellEnd"/>
      <w:r w:rsidR="004837B5">
        <w:rPr>
          <w:szCs w:val="22"/>
          <w:lang w:val="en-CA"/>
        </w:rPr>
        <w:t xml:space="preserve">, BT.601, BT.709, and BT.2020 non-constant luminance, BT.2020 constant luminance, and </w:t>
      </w:r>
      <w:proofErr w:type="spellStart"/>
      <w:r w:rsidR="004837B5">
        <w:rPr>
          <w:szCs w:val="22"/>
          <w:lang w:val="en-CA"/>
        </w:rPr>
        <w:t>Y’D’zD’x</w:t>
      </w:r>
      <w:proofErr w:type="spellEnd"/>
      <w:r w:rsidR="004837B5">
        <w:rPr>
          <w:szCs w:val="22"/>
          <w:lang w:val="en-CA"/>
        </w:rPr>
        <w:t xml:space="preserve"> </w:t>
      </w:r>
      <w:r w:rsidR="00170458">
        <w:rPr>
          <w:szCs w:val="22"/>
          <w:lang w:val="en-CA"/>
        </w:rPr>
        <w:lastRenderedPageBreak/>
        <w:t>representations among others.</w:t>
      </w:r>
      <w:r w:rsidR="004837B5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An encoder could, for example, signal that </w:t>
      </w:r>
      <w:r w:rsidR="00B54AC5">
        <w:rPr>
          <w:szCs w:val="22"/>
          <w:lang w:val="en-CA"/>
        </w:rPr>
        <w:t xml:space="preserve">the current video signal uses the BT.2020 colour primaries, the BT.2020 or ST 2084 transfer function, and the BT.2020 non-constant luminance representation. </w:t>
      </w:r>
    </w:p>
    <w:p w14:paraId="5E650480" w14:textId="76327887" w:rsidR="005271CA" w:rsidRDefault="00170458" w:rsidP="005271C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Unfortunately, the current </w:t>
      </w:r>
      <w:r w:rsidR="0027088D">
        <w:rPr>
          <w:szCs w:val="22"/>
          <w:lang w:val="en-CA"/>
        </w:rPr>
        <w:t>signalling</w:t>
      </w:r>
      <w:r>
        <w:rPr>
          <w:szCs w:val="22"/>
          <w:lang w:val="en-CA"/>
        </w:rPr>
        <w:t xml:space="preserve"> has some limitations. </w:t>
      </w:r>
      <w:r w:rsidR="0062151D">
        <w:rPr>
          <w:szCs w:val="22"/>
          <w:lang w:val="en-CA"/>
        </w:rPr>
        <w:t xml:space="preserve">Even though the non-constant luminance </w:t>
      </w:r>
      <w:r w:rsidR="00CA6098">
        <w:rPr>
          <w:szCs w:val="22"/>
          <w:lang w:val="en-CA"/>
        </w:rPr>
        <w:t xml:space="preserve">and to some extent the constant luminance representations are </w:t>
      </w:r>
      <w:r w:rsidR="0062151D">
        <w:rPr>
          <w:szCs w:val="22"/>
          <w:lang w:val="en-CA"/>
        </w:rPr>
        <w:t>the most commonly used format</w:t>
      </w:r>
      <w:r w:rsidR="00CA6098">
        <w:rPr>
          <w:szCs w:val="22"/>
          <w:lang w:val="en-CA"/>
        </w:rPr>
        <w:t>s</w:t>
      </w:r>
      <w:r w:rsidR="0062151D">
        <w:rPr>
          <w:szCs w:val="22"/>
          <w:lang w:val="en-CA"/>
        </w:rPr>
        <w:t xml:space="preserve"> deployed for video applications, the matrix coefficients </w:t>
      </w:r>
      <w:r w:rsidR="006F4D2D">
        <w:rPr>
          <w:szCs w:val="22"/>
          <w:lang w:val="en-CA"/>
        </w:rPr>
        <w:t xml:space="preserve">syntax element </w:t>
      </w:r>
      <w:r w:rsidR="00CA6098">
        <w:rPr>
          <w:szCs w:val="22"/>
          <w:lang w:val="en-CA"/>
        </w:rPr>
        <w:t>currently supports a limited set of such entries</w:t>
      </w:r>
      <w:r w:rsidR="006F4D2D">
        <w:rPr>
          <w:szCs w:val="22"/>
          <w:lang w:val="en-CA"/>
        </w:rPr>
        <w:t>. It</w:t>
      </w:r>
      <w:r w:rsidR="00CA6098">
        <w:rPr>
          <w:szCs w:val="22"/>
          <w:lang w:val="en-CA"/>
        </w:rPr>
        <w:t xml:space="preserve"> could </w:t>
      </w:r>
      <w:r w:rsidR="006F4D2D">
        <w:rPr>
          <w:szCs w:val="22"/>
          <w:lang w:val="en-CA"/>
        </w:rPr>
        <w:t xml:space="preserve">also </w:t>
      </w:r>
      <w:r w:rsidR="00CA6098">
        <w:rPr>
          <w:szCs w:val="22"/>
          <w:lang w:val="en-CA"/>
        </w:rPr>
        <w:t xml:space="preserve">be said that </w:t>
      </w:r>
      <w:r w:rsidR="006F4D2D">
        <w:rPr>
          <w:szCs w:val="22"/>
          <w:lang w:val="en-CA"/>
        </w:rPr>
        <w:t xml:space="preserve">these entries </w:t>
      </w:r>
      <w:r w:rsidR="00CA6098">
        <w:rPr>
          <w:szCs w:val="22"/>
          <w:lang w:val="en-CA"/>
        </w:rPr>
        <w:t xml:space="preserve">are optimized for video signals using only certain colour primaries. For example, even though the current specification can support video signals with P3D65 colour primaries, there is no corresponding non-constant luminance or constant luminance matrix coefficients entry. In fact, many existing applications end up reusing the BT.709 non-constant luminance representation when dealing with such format, which could be said is suboptimal given </w:t>
      </w:r>
      <w:r w:rsidR="006271A7">
        <w:rPr>
          <w:szCs w:val="22"/>
          <w:lang w:val="en-CA"/>
        </w:rPr>
        <w:t>the additional distortion that this may introduce to all color components especially after compression.</w:t>
      </w:r>
    </w:p>
    <w:p w14:paraId="646A8720" w14:textId="718F3318" w:rsidR="003535F0" w:rsidRDefault="006271A7" w:rsidP="005271C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It would be highly desirable to </w:t>
      </w:r>
      <w:r w:rsidR="006F4D2D">
        <w:rPr>
          <w:szCs w:val="22"/>
          <w:lang w:val="en-CA"/>
        </w:rPr>
        <w:t>introduce</w:t>
      </w:r>
      <w:r>
        <w:rPr>
          <w:szCs w:val="22"/>
          <w:lang w:val="en-CA"/>
        </w:rPr>
        <w:t xml:space="preserve"> values for the matrix coefficients </w:t>
      </w:r>
      <w:r w:rsidR="006F4D2D">
        <w:rPr>
          <w:szCs w:val="22"/>
          <w:lang w:val="en-CA"/>
        </w:rPr>
        <w:t xml:space="preserve">syntax element </w:t>
      </w:r>
      <w:r>
        <w:rPr>
          <w:szCs w:val="22"/>
          <w:lang w:val="en-CA"/>
        </w:rPr>
        <w:t xml:space="preserve">that could enable the </w:t>
      </w:r>
      <w:r w:rsidR="0027088D">
        <w:rPr>
          <w:szCs w:val="22"/>
          <w:lang w:val="en-CA"/>
        </w:rPr>
        <w:t>signalling</w:t>
      </w:r>
      <w:r>
        <w:rPr>
          <w:szCs w:val="22"/>
          <w:lang w:val="en-CA"/>
        </w:rPr>
        <w:t xml:space="preserve"> of the optimal non-constant </w:t>
      </w:r>
      <w:r w:rsidR="00FB3BA1">
        <w:rPr>
          <w:szCs w:val="22"/>
          <w:lang w:val="en-CA"/>
        </w:rPr>
        <w:t xml:space="preserve">and constant </w:t>
      </w:r>
      <w:r>
        <w:rPr>
          <w:szCs w:val="22"/>
          <w:lang w:val="en-CA"/>
        </w:rPr>
        <w:t xml:space="preserve">luminance </w:t>
      </w:r>
      <w:r w:rsidR="00FB3BA1">
        <w:rPr>
          <w:szCs w:val="22"/>
          <w:lang w:val="en-CA"/>
        </w:rPr>
        <w:t xml:space="preserve">representations given the colour primaries of the signal. Such </w:t>
      </w:r>
      <w:r w:rsidR="0027088D">
        <w:rPr>
          <w:szCs w:val="22"/>
          <w:lang w:val="en-CA"/>
        </w:rPr>
        <w:t>signalling</w:t>
      </w:r>
      <w:r w:rsidR="00FB3BA1">
        <w:rPr>
          <w:szCs w:val="22"/>
          <w:lang w:val="en-CA"/>
        </w:rPr>
        <w:t xml:space="preserve"> should also be generic </w:t>
      </w:r>
      <w:r w:rsidR="003535F0">
        <w:rPr>
          <w:szCs w:val="22"/>
          <w:lang w:val="en-CA"/>
        </w:rPr>
        <w:t xml:space="preserve">enough </w:t>
      </w:r>
      <w:r w:rsidR="00FB3BA1">
        <w:rPr>
          <w:szCs w:val="22"/>
          <w:lang w:val="en-CA"/>
        </w:rPr>
        <w:t xml:space="preserve">so as to avoid having to specify and waste additional values of the matrix coefficients </w:t>
      </w:r>
      <w:r w:rsidR="006F4D2D">
        <w:rPr>
          <w:szCs w:val="22"/>
          <w:lang w:val="en-CA"/>
        </w:rPr>
        <w:t>syntax element</w:t>
      </w:r>
      <w:r w:rsidR="00FB3BA1">
        <w:rPr>
          <w:szCs w:val="22"/>
          <w:lang w:val="en-CA"/>
        </w:rPr>
        <w:t xml:space="preserve"> if new colour primaries entries are defined in the future. </w:t>
      </w:r>
    </w:p>
    <w:p w14:paraId="65CED4A7" w14:textId="23B923FF" w:rsidR="006271A7" w:rsidRPr="005271CA" w:rsidRDefault="00921B46" w:rsidP="005271C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this contribution we present such generalized representations, given the procedure specified in t</w:t>
      </w:r>
      <w:r w:rsidR="003535F0">
        <w:rPr>
          <w:szCs w:val="22"/>
          <w:lang w:val="en-CA"/>
        </w:rPr>
        <w:t xml:space="preserve">he SMPTE recommended practice document, RP 177-1993 </w:t>
      </w:r>
      <w:r w:rsidR="003535F0">
        <w:rPr>
          <w:szCs w:val="22"/>
          <w:lang w:val="en-CA"/>
        </w:rPr>
        <w:fldChar w:fldCharType="begin"/>
      </w:r>
      <w:r w:rsidR="003535F0">
        <w:rPr>
          <w:szCs w:val="22"/>
          <w:lang w:val="en-CA"/>
        </w:rPr>
        <w:instrText xml:space="preserve"> REF _Ref431485337 \r \h </w:instrText>
      </w:r>
      <w:r w:rsidR="003535F0">
        <w:rPr>
          <w:szCs w:val="22"/>
          <w:lang w:val="en-CA"/>
        </w:rPr>
      </w:r>
      <w:r w:rsidR="003535F0">
        <w:rPr>
          <w:szCs w:val="22"/>
          <w:lang w:val="en-CA"/>
        </w:rPr>
        <w:fldChar w:fldCharType="separate"/>
      </w:r>
      <w:r w:rsidR="003535F0">
        <w:rPr>
          <w:szCs w:val="22"/>
          <w:lang w:val="en-CA"/>
        </w:rPr>
        <w:t>[7]</w:t>
      </w:r>
      <w:r w:rsidR="003535F0">
        <w:rPr>
          <w:szCs w:val="22"/>
          <w:lang w:val="en-CA"/>
        </w:rPr>
        <w:fldChar w:fldCharType="end"/>
      </w:r>
      <w:r>
        <w:rPr>
          <w:szCs w:val="22"/>
          <w:lang w:val="en-CA"/>
        </w:rPr>
        <w:t>. In particular</w:t>
      </w:r>
      <w:r w:rsidR="003D1DAB">
        <w:rPr>
          <w:szCs w:val="22"/>
          <w:lang w:val="en-CA"/>
        </w:rPr>
        <w:t>,</w:t>
      </w:r>
      <w:r>
        <w:rPr>
          <w:szCs w:val="22"/>
          <w:lang w:val="en-CA"/>
        </w:rPr>
        <w:t xml:space="preserve"> that recommendation provides a mechanism of deriving the basic color equations that describe the relationships between the RGB signals and the CIE XYZ values. </w:t>
      </w:r>
      <w:r w:rsidR="003D1DAB">
        <w:rPr>
          <w:szCs w:val="22"/>
          <w:lang w:val="en-CA"/>
        </w:rPr>
        <w:t>This permits us to determine the RGB to Y’ conversion and essentially the “optimal” K</w:t>
      </w:r>
      <w:r w:rsidR="003D1DAB" w:rsidRPr="003D1DAB">
        <w:rPr>
          <w:szCs w:val="22"/>
          <w:vertAlign w:val="subscript"/>
          <w:lang w:val="en-CA"/>
        </w:rPr>
        <w:t>R</w:t>
      </w:r>
      <w:r w:rsidR="003D1DAB">
        <w:rPr>
          <w:szCs w:val="22"/>
          <w:lang w:val="en-CA"/>
        </w:rPr>
        <w:t xml:space="preserve"> and K</w:t>
      </w:r>
      <w:r w:rsidR="003D1DAB" w:rsidRPr="003D1DAB">
        <w:rPr>
          <w:szCs w:val="22"/>
          <w:vertAlign w:val="subscript"/>
          <w:lang w:val="en-CA"/>
        </w:rPr>
        <w:t>B</w:t>
      </w:r>
      <w:r w:rsidR="003D1DAB">
        <w:rPr>
          <w:szCs w:val="22"/>
          <w:lang w:val="en-CA"/>
        </w:rPr>
        <w:t xml:space="preserve"> coefficients for a particular color representation</w:t>
      </w:r>
      <w:r w:rsidR="00AD0A80">
        <w:rPr>
          <w:szCs w:val="22"/>
          <w:lang w:val="en-CA"/>
        </w:rPr>
        <w:t xml:space="preserve">, directly from the colour primaries </w:t>
      </w:r>
      <w:r w:rsidR="0037788F">
        <w:rPr>
          <w:szCs w:val="22"/>
          <w:lang w:val="en-CA"/>
        </w:rPr>
        <w:t>chromaticity</w:t>
      </w:r>
      <w:r w:rsidR="00AD0A80">
        <w:rPr>
          <w:szCs w:val="22"/>
          <w:lang w:val="en-CA"/>
        </w:rPr>
        <w:t xml:space="preserve"> coordinates, as specified by the </w:t>
      </w:r>
      <w:proofErr w:type="spellStart"/>
      <w:r w:rsidR="00AD0A80">
        <w:rPr>
          <w:szCs w:val="22"/>
          <w:lang w:val="en-CA"/>
        </w:rPr>
        <w:t>colour_primaries</w:t>
      </w:r>
      <w:proofErr w:type="spellEnd"/>
      <w:r w:rsidR="00AD0A80">
        <w:rPr>
          <w:szCs w:val="22"/>
          <w:lang w:val="en-CA"/>
        </w:rPr>
        <w:t xml:space="preserve"> syntax element</w:t>
      </w:r>
      <w:r w:rsidR="003D1DAB">
        <w:rPr>
          <w:szCs w:val="22"/>
          <w:lang w:val="en-CA"/>
        </w:rPr>
        <w:t>. Given these parameters, as well as information about the transfer characteristics of the signal, we can then use the already defined non-constant luminance and constant luminance equations already specified in the HEVC specification</w:t>
      </w:r>
      <w:r w:rsidR="00AD0A80">
        <w:rPr>
          <w:szCs w:val="22"/>
          <w:lang w:val="en-CA"/>
        </w:rPr>
        <w:t>, without any further modifications</w:t>
      </w:r>
      <w:r w:rsidR="003D1DAB">
        <w:rPr>
          <w:szCs w:val="22"/>
          <w:lang w:val="en-CA"/>
        </w:rPr>
        <w:t>.</w:t>
      </w:r>
      <w:r>
        <w:rPr>
          <w:szCs w:val="22"/>
          <w:lang w:val="en-CA"/>
        </w:rPr>
        <w:t xml:space="preserve"> </w:t>
      </w:r>
    </w:p>
    <w:p w14:paraId="4AC0F870" w14:textId="77777777" w:rsidR="00F40E37" w:rsidRDefault="00F45A2F" w:rsidP="00F40E37">
      <w:pPr>
        <w:pStyle w:val="Heading1"/>
        <w:rPr>
          <w:lang w:val="en-CA"/>
        </w:rPr>
      </w:pPr>
      <w:r>
        <w:rPr>
          <w:lang w:val="en-CA"/>
        </w:rPr>
        <w:t>Proposed Text</w:t>
      </w:r>
    </w:p>
    <w:p w14:paraId="6807BE7F" w14:textId="77777777" w:rsidR="0076560E" w:rsidRDefault="0076560E" w:rsidP="0076560E">
      <w:pPr>
        <w:numPr>
          <w:ilvl w:val="12"/>
          <w:numId w:val="0"/>
        </w:numPr>
        <w:rPr>
          <w:noProof/>
        </w:rPr>
      </w:pPr>
      <w:r>
        <w:rPr>
          <w:b/>
          <w:bCs/>
          <w:noProof/>
        </w:rPr>
        <w:t>matrix_coeffs</w:t>
      </w:r>
      <w:r>
        <w:rPr>
          <w:noProof/>
        </w:rPr>
        <w:t xml:space="preserve"> describes the matrix coefficients used in deriving luma and chroma signals from the green, blue, and red, or Y, Z, and X primaries, as specified in </w:t>
      </w:r>
      <w:r>
        <w:rPr>
          <w:noProof/>
        </w:rPr>
        <w:fldChar w:fldCharType="begin"/>
      </w:r>
      <w:r>
        <w:rPr>
          <w:noProof/>
        </w:rPr>
        <w:instrText xml:space="preserve"> REF _Ref349228168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  <w:lang w:val="en-GB"/>
        </w:rPr>
        <w:t>Table E.1</w:t>
      </w:r>
      <w:r>
        <w:rPr>
          <w:noProof/>
        </w:rPr>
        <w:fldChar w:fldCharType="end"/>
      </w:r>
      <w:r>
        <w:rPr>
          <w:noProof/>
        </w:rPr>
        <w:t>.</w:t>
      </w:r>
    </w:p>
    <w:p w14:paraId="0C23F7DD" w14:textId="77777777" w:rsidR="0076560E" w:rsidRDefault="0076560E" w:rsidP="0076560E">
      <w:pPr>
        <w:numPr>
          <w:ilvl w:val="12"/>
          <w:numId w:val="0"/>
        </w:numPr>
        <w:rPr>
          <w:noProof/>
        </w:rPr>
      </w:pPr>
      <w:r>
        <w:rPr>
          <w:noProof/>
        </w:rPr>
        <w:t>matrix_coeffs shall not be equal to 0 unless one or more of the following conditions are true:</w:t>
      </w:r>
    </w:p>
    <w:p w14:paraId="5AE89813" w14:textId="77777777" w:rsidR="0076560E" w:rsidRDefault="0076560E" w:rsidP="0076560E">
      <w:pPr>
        <w:numPr>
          <w:ilvl w:val="12"/>
          <w:numId w:val="0"/>
        </w:numPr>
        <w:tabs>
          <w:tab w:val="left" w:pos="426"/>
        </w:tabs>
        <w:rPr>
          <w:noProof/>
        </w:rPr>
      </w:pPr>
      <w:r>
        <w:rPr>
          <w:noProof/>
        </w:rPr>
        <w:t>–</w:t>
      </w:r>
      <w:r>
        <w:rPr>
          <w:noProof/>
        </w:rPr>
        <w:tab/>
        <w:t>BitDepth</w:t>
      </w:r>
      <w:r>
        <w:rPr>
          <w:noProof/>
          <w:vertAlign w:val="subscript"/>
        </w:rPr>
        <w:t>C</w:t>
      </w:r>
      <w:r>
        <w:rPr>
          <w:noProof/>
        </w:rPr>
        <w:t xml:space="preserve"> is equal to BitDepth</w:t>
      </w:r>
      <w:r>
        <w:rPr>
          <w:noProof/>
          <w:vertAlign w:val="subscript"/>
        </w:rPr>
        <w:t>Y</w:t>
      </w:r>
      <w:r>
        <w:rPr>
          <w:noProof/>
        </w:rPr>
        <w:t>.</w:t>
      </w:r>
    </w:p>
    <w:p w14:paraId="281EF2FC" w14:textId="77777777" w:rsidR="0076560E" w:rsidRDefault="0076560E" w:rsidP="0076560E">
      <w:pPr>
        <w:numPr>
          <w:ilvl w:val="12"/>
          <w:numId w:val="0"/>
        </w:numPr>
        <w:tabs>
          <w:tab w:val="left" w:pos="426"/>
        </w:tabs>
        <w:rPr>
          <w:noProof/>
        </w:rPr>
      </w:pPr>
      <w:r>
        <w:rPr>
          <w:noProof/>
        </w:rPr>
        <w:t>–</w:t>
      </w:r>
      <w:r>
        <w:rPr>
          <w:noProof/>
        </w:rPr>
        <w:tab/>
        <w:t>chroma_format_idc is equal to 3 (4:4:4).</w:t>
      </w:r>
    </w:p>
    <w:p w14:paraId="465C7E78" w14:textId="77777777" w:rsidR="0076560E" w:rsidRDefault="0076560E" w:rsidP="0076560E">
      <w:pPr>
        <w:numPr>
          <w:ilvl w:val="12"/>
          <w:numId w:val="0"/>
        </w:numPr>
        <w:rPr>
          <w:noProof/>
        </w:rPr>
      </w:pPr>
      <w:r>
        <w:rPr>
          <w:noProof/>
        </w:rPr>
        <w:t>The specification of the use of matrix_coeffs equal to 0 under all other conditions is reserved for future use by ITU</w:t>
      </w:r>
      <w:r>
        <w:rPr>
          <w:noProof/>
        </w:rPr>
        <w:noBreakHyphen/>
        <w:t>T | ISO/IEC.</w:t>
      </w:r>
    </w:p>
    <w:p w14:paraId="656CA206" w14:textId="77777777" w:rsidR="0076560E" w:rsidRDefault="0076560E" w:rsidP="0076560E">
      <w:pPr>
        <w:numPr>
          <w:ilvl w:val="12"/>
          <w:numId w:val="0"/>
        </w:numPr>
        <w:rPr>
          <w:noProof/>
        </w:rPr>
      </w:pPr>
      <w:r>
        <w:rPr>
          <w:noProof/>
        </w:rPr>
        <w:t>matrix_coeffs shall not be equal to 8 unless one of the following conditions is true:</w:t>
      </w:r>
    </w:p>
    <w:p w14:paraId="1390B79E" w14:textId="77777777" w:rsidR="0076560E" w:rsidRDefault="0076560E" w:rsidP="0076560E">
      <w:pPr>
        <w:numPr>
          <w:ilvl w:val="12"/>
          <w:numId w:val="0"/>
        </w:numPr>
        <w:tabs>
          <w:tab w:val="left" w:pos="426"/>
        </w:tabs>
        <w:rPr>
          <w:noProof/>
        </w:rPr>
      </w:pPr>
      <w:r>
        <w:rPr>
          <w:noProof/>
        </w:rPr>
        <w:t>–</w:t>
      </w:r>
      <w:r>
        <w:rPr>
          <w:noProof/>
        </w:rPr>
        <w:tab/>
        <w:t>BitDepth</w:t>
      </w:r>
      <w:r>
        <w:rPr>
          <w:noProof/>
          <w:vertAlign w:val="subscript"/>
        </w:rPr>
        <w:t>C</w:t>
      </w:r>
      <w:r>
        <w:rPr>
          <w:noProof/>
        </w:rPr>
        <w:t xml:space="preserve"> is equal to BitDepth</w:t>
      </w:r>
      <w:r>
        <w:rPr>
          <w:noProof/>
          <w:vertAlign w:val="subscript"/>
        </w:rPr>
        <w:t>Y</w:t>
      </w:r>
      <w:r>
        <w:rPr>
          <w:noProof/>
        </w:rPr>
        <w:t>,</w:t>
      </w:r>
    </w:p>
    <w:p w14:paraId="31E0F068" w14:textId="77777777" w:rsidR="0076560E" w:rsidRDefault="0076560E" w:rsidP="0076560E">
      <w:pPr>
        <w:numPr>
          <w:ilvl w:val="12"/>
          <w:numId w:val="0"/>
        </w:numPr>
        <w:tabs>
          <w:tab w:val="left" w:pos="426"/>
        </w:tabs>
        <w:rPr>
          <w:noProof/>
        </w:rPr>
      </w:pPr>
      <w:r>
        <w:rPr>
          <w:noProof/>
        </w:rPr>
        <w:t>–</w:t>
      </w:r>
      <w:r>
        <w:rPr>
          <w:noProof/>
        </w:rPr>
        <w:tab/>
        <w:t>BitDepth</w:t>
      </w:r>
      <w:r>
        <w:rPr>
          <w:noProof/>
          <w:vertAlign w:val="subscript"/>
        </w:rPr>
        <w:t>C</w:t>
      </w:r>
      <w:r>
        <w:rPr>
          <w:noProof/>
        </w:rPr>
        <w:t xml:space="preserve"> is equal to BitDepth</w:t>
      </w:r>
      <w:r>
        <w:rPr>
          <w:noProof/>
          <w:vertAlign w:val="subscript"/>
        </w:rPr>
        <w:t>Y</w:t>
      </w:r>
      <w:r>
        <w:rPr>
          <w:noProof/>
        </w:rPr>
        <w:t xml:space="preserve"> + 1 and chroma_format_idc is equal to 3 (4:4:4).</w:t>
      </w:r>
    </w:p>
    <w:p w14:paraId="1D738E9D" w14:textId="77777777" w:rsidR="0076560E" w:rsidRDefault="0076560E" w:rsidP="0076560E">
      <w:pPr>
        <w:numPr>
          <w:ilvl w:val="12"/>
          <w:numId w:val="0"/>
        </w:numPr>
        <w:rPr>
          <w:noProof/>
        </w:rPr>
      </w:pPr>
      <w:r>
        <w:rPr>
          <w:noProof/>
        </w:rPr>
        <w:t>The specification of the use of matrix_coeffs equal to 8 under all other conditions is reserved for future use by ITU</w:t>
      </w:r>
      <w:r>
        <w:rPr>
          <w:noProof/>
        </w:rPr>
        <w:noBreakHyphen/>
        <w:t>T | ISO/IEC.</w:t>
      </w:r>
    </w:p>
    <w:p w14:paraId="7532E5CA" w14:textId="77777777" w:rsidR="0076560E" w:rsidRDefault="0076560E" w:rsidP="0076560E">
      <w:pPr>
        <w:numPr>
          <w:ilvl w:val="12"/>
          <w:numId w:val="0"/>
        </w:numPr>
        <w:rPr>
          <w:noProof/>
        </w:rPr>
      </w:pPr>
      <w:r>
        <w:rPr>
          <w:noProof/>
        </w:rPr>
        <w:t>When the matrix_coeffs syntax element is not present, the value of matrix_coeffs is inferred to be equal to 2 (unspecified).</w:t>
      </w:r>
    </w:p>
    <w:p w14:paraId="3CA65E89" w14:textId="77777777" w:rsidR="0076560E" w:rsidRDefault="0076560E" w:rsidP="0076560E">
      <w:pPr>
        <w:numPr>
          <w:ilvl w:val="12"/>
          <w:numId w:val="0"/>
        </w:numPr>
        <w:rPr>
          <w:noProof/>
        </w:rPr>
      </w:pPr>
      <w:r>
        <w:rPr>
          <w:noProof/>
        </w:rPr>
        <w:t>The interpretation of matrix_coeffs, together with colour_primaries and transfer_characteristics, is specified by the equations below.</w:t>
      </w:r>
    </w:p>
    <w:p w14:paraId="558573D4" w14:textId="77777777" w:rsidR="0076560E" w:rsidRDefault="0076560E" w:rsidP="0076560E">
      <w:pPr>
        <w:pStyle w:val="Note1"/>
      </w:pPr>
      <w:r>
        <w:t>NOTE </w:t>
      </w:r>
      <w:r w:rsidR="00C53782">
        <w:fldChar w:fldCharType="begin"/>
      </w:r>
      <w:r w:rsidR="00C53782">
        <w:instrText xml:space="preserve"> SEQ NoteCounter \* MERGEFORMAT </w:instrText>
      </w:r>
      <w:r w:rsidR="00C53782">
        <w:fldChar w:fldCharType="separate"/>
      </w:r>
      <w:r>
        <w:rPr>
          <w:noProof/>
        </w:rPr>
        <w:t>1</w:t>
      </w:r>
      <w:r w:rsidR="00C53782">
        <w:rPr>
          <w:noProof/>
        </w:rPr>
        <w:fldChar w:fldCharType="end"/>
      </w:r>
      <w:r>
        <w:t xml:space="preserve"> – For purposes of YZX representation when </w:t>
      </w:r>
      <w:proofErr w:type="spellStart"/>
      <w:r>
        <w:t>matrix_coeffs</w:t>
      </w:r>
      <w:proofErr w:type="spellEnd"/>
      <w:r>
        <w:t xml:space="preserve"> is equal to 0, the symbols R, G, and B are substituted for X, Y, and Z, respectively, in the following descriptions of Equations </w:t>
      </w:r>
      <w:r>
        <w:fldChar w:fldCharType="begin"/>
      </w:r>
      <w:r>
        <w:instrText xml:space="preserve"> REF Equation_E1 \h </w:instrText>
      </w:r>
      <w:r>
        <w:fldChar w:fldCharType="separate"/>
      </w:r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  <w:t>1</w:t>
      </w:r>
      <w:r>
        <w:fldChar w:fldCharType="end"/>
      </w:r>
      <w:r>
        <w:t xml:space="preserve"> to </w:t>
      </w:r>
      <w:r>
        <w:fldChar w:fldCharType="begin"/>
      </w:r>
      <w:r>
        <w:instrText xml:space="preserve"> REF Equation_E3 \h </w:instrText>
      </w:r>
      <w:r>
        <w:fldChar w:fldCharType="separate"/>
      </w:r>
      <w:r>
        <w:rPr>
          <w:noProof/>
        </w:rPr>
        <w:t>E</w:t>
      </w:r>
      <w:r>
        <w:rPr>
          <w:noProof/>
        </w:rPr>
        <w:noBreakHyphen/>
        <w:t>3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Equation_E7 \h </w:instrText>
      </w:r>
      <w:r>
        <w:fldChar w:fldCharType="separate"/>
      </w:r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  <w:t>7</w:t>
      </w:r>
      <w:r>
        <w:fldChar w:fldCharType="end"/>
      </w:r>
      <w:r>
        <w:t xml:space="preserve"> to </w:t>
      </w:r>
      <w:r>
        <w:fldChar w:fldCharType="begin"/>
      </w:r>
      <w:r>
        <w:instrText xml:space="preserve"> REF Equation_E9 \h </w:instrText>
      </w:r>
      <w:r>
        <w:fldChar w:fldCharType="separate"/>
      </w:r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  <w:t>9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Equation_E13 \h </w:instrText>
      </w:r>
      <w:r>
        <w:fldChar w:fldCharType="separate"/>
      </w:r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  <w:t>13</w:t>
      </w:r>
      <w:r>
        <w:fldChar w:fldCharType="end"/>
      </w:r>
      <w:r>
        <w:t xml:space="preserve"> to </w:t>
      </w:r>
      <w:r>
        <w:fldChar w:fldCharType="begin"/>
      </w:r>
      <w:r>
        <w:instrText xml:space="preserve"> REF Equation_E15 \h </w:instrText>
      </w:r>
      <w:r>
        <w:fldChar w:fldCharType="separate"/>
      </w:r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  <w:t>15</w:t>
      </w:r>
      <w:r>
        <w:fldChar w:fldCharType="end"/>
      </w:r>
      <w:r>
        <w:t xml:space="preserve">, and </w:t>
      </w:r>
      <w:r>
        <w:fldChar w:fldCharType="begin"/>
      </w:r>
      <w:r>
        <w:instrText xml:space="preserve"> REF RGBred_Eqn \h </w:instrText>
      </w:r>
      <w:r>
        <w:fldChar w:fldCharType="separate"/>
      </w:r>
      <w:r>
        <w:rPr>
          <w:noProof/>
        </w:rPr>
        <w:t>E</w:t>
      </w:r>
      <w:r>
        <w:rPr>
          <w:noProof/>
        </w:rPr>
        <w:noBreakHyphen/>
        <w:t>19</w:t>
      </w:r>
      <w:r>
        <w:fldChar w:fldCharType="end"/>
      </w:r>
      <w:r>
        <w:t xml:space="preserve"> to </w:t>
      </w:r>
      <w:r>
        <w:fldChar w:fldCharType="begin"/>
      </w:r>
      <w:r>
        <w:instrText xml:space="preserve"> REF RGBblue_Eqn \h </w:instrText>
      </w:r>
      <w:r>
        <w:fldChar w:fldCharType="separate"/>
      </w:r>
      <w:r>
        <w:rPr>
          <w:noProof/>
        </w:rPr>
        <w:t>E</w:t>
      </w:r>
      <w:r>
        <w:rPr>
          <w:noProof/>
        </w:rPr>
        <w:noBreakHyphen/>
        <w:t>21</w:t>
      </w:r>
      <w:r>
        <w:fldChar w:fldCharType="end"/>
      </w:r>
      <w:r>
        <w:t>.</w:t>
      </w:r>
    </w:p>
    <w:p w14:paraId="7BB95F7C" w14:textId="77777777" w:rsidR="0076560E" w:rsidRDefault="0076560E" w:rsidP="0076560E">
      <w:pPr>
        <w:numPr>
          <w:ilvl w:val="12"/>
          <w:numId w:val="0"/>
        </w:numPr>
        <w:rPr>
          <w:noProof/>
        </w:rPr>
      </w:pPr>
      <w:r>
        <w:rPr>
          <w:noProof/>
        </w:rPr>
        <w:lastRenderedPageBreak/>
        <w:t>E</w:t>
      </w:r>
      <w:r>
        <w:rPr>
          <w:noProof/>
          <w:vertAlign w:val="subscript"/>
        </w:rPr>
        <w:t>R</w:t>
      </w:r>
      <w:r>
        <w:rPr>
          <w:noProof/>
        </w:rPr>
        <w:t>, E</w:t>
      </w:r>
      <w:r>
        <w:rPr>
          <w:noProof/>
          <w:vertAlign w:val="subscript"/>
        </w:rPr>
        <w:t>G</w:t>
      </w:r>
      <w:r>
        <w:rPr>
          <w:noProof/>
        </w:rPr>
        <w:t>, and E</w:t>
      </w:r>
      <w:r>
        <w:rPr>
          <w:noProof/>
          <w:vertAlign w:val="subscript"/>
        </w:rPr>
        <w:t>B</w:t>
      </w:r>
      <w:r>
        <w:rPr>
          <w:noProof/>
        </w:rPr>
        <w:t xml:space="preserve"> are defined as "linear-domain" real-valued signals based on the indicated colour primaries before application of the transfer characteristics function. The application of the transfer characteristics function is denoted by ( x )′ for an argument x. The signals E′</w:t>
      </w:r>
      <w:r>
        <w:rPr>
          <w:noProof/>
          <w:vertAlign w:val="subscript"/>
        </w:rPr>
        <w:t>R</w:t>
      </w:r>
      <w:r>
        <w:rPr>
          <w:noProof/>
        </w:rPr>
        <w:t>, E′</w:t>
      </w:r>
      <w:r>
        <w:rPr>
          <w:noProof/>
          <w:vertAlign w:val="subscript"/>
        </w:rPr>
        <w:t>G</w:t>
      </w:r>
      <w:r>
        <w:rPr>
          <w:noProof/>
        </w:rPr>
        <w:t>, and E′</w:t>
      </w:r>
      <w:r>
        <w:rPr>
          <w:noProof/>
          <w:vertAlign w:val="subscript"/>
        </w:rPr>
        <w:t>B</w:t>
      </w:r>
      <w:r>
        <w:rPr>
          <w:noProof/>
        </w:rPr>
        <w:t xml:space="preserve"> are determined by application of the transfer characteristics function as follows:</w:t>
      </w:r>
    </w:p>
    <w:p w14:paraId="1190FF3A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szCs w:val="20"/>
          <w:lang w:val="es-ES_tradnl"/>
        </w:rPr>
        <w:t>E′</w:t>
      </w:r>
      <w:r>
        <w:rPr>
          <w:noProof/>
          <w:szCs w:val="20"/>
          <w:vertAlign w:val="subscript"/>
          <w:lang w:val="es-ES_tradnl"/>
        </w:rPr>
        <w:t>R</w:t>
      </w:r>
      <w:r>
        <w:rPr>
          <w:noProof/>
          <w:szCs w:val="20"/>
          <w:lang w:val="es-ES_tradnl"/>
        </w:rPr>
        <w:t xml:space="preserve"> </w:t>
      </w:r>
      <w:r>
        <w:rPr>
          <w:noProof/>
          <w:lang w:val="es-ES_tradnl"/>
        </w:rPr>
        <w:t>= (</w:t>
      </w:r>
      <w:r>
        <w:rPr>
          <w:noProof/>
          <w:szCs w:val="20"/>
          <w:lang w:val="es-ES_tradnl"/>
        </w:rPr>
        <w:t xml:space="preserve"> E</w:t>
      </w:r>
      <w:r>
        <w:rPr>
          <w:noProof/>
          <w:szCs w:val="20"/>
          <w:vertAlign w:val="subscript"/>
          <w:lang w:val="es-ES_tradnl"/>
        </w:rPr>
        <w:t>R</w:t>
      </w:r>
      <w:r>
        <w:rPr>
          <w:noProof/>
          <w:szCs w:val="20"/>
          <w:lang w:val="es-ES_tradnl"/>
        </w:rPr>
        <w:t xml:space="preserve"> </w:t>
      </w:r>
      <w:r>
        <w:rPr>
          <w:noProof/>
          <w:lang w:val="es-ES_tradnl"/>
        </w:rPr>
        <w:t>)</w:t>
      </w:r>
      <w:r>
        <w:rPr>
          <w:noProof/>
          <w:szCs w:val="20"/>
          <w:lang w:val="es-ES_tradnl"/>
        </w:rPr>
        <w:t>′</w:t>
      </w:r>
      <w:r>
        <w:rPr>
          <w:noProof/>
          <w:szCs w:val="20"/>
          <w:lang w:val="es-ES_tradnl"/>
        </w:rPr>
        <w:tab/>
      </w:r>
      <w:r>
        <w:rPr>
          <w:noProof/>
          <w:lang w:val="es-ES_tradnl"/>
        </w:rPr>
        <w:tab/>
        <w:t>(</w:t>
      </w:r>
      <w:bookmarkStart w:id="1" w:name="Equation_E1"/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\r 1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1</w:t>
      </w:r>
      <w:r>
        <w:rPr>
          <w:noProof/>
        </w:rPr>
        <w:fldChar w:fldCharType="end"/>
      </w:r>
      <w:bookmarkEnd w:id="1"/>
      <w:r>
        <w:rPr>
          <w:noProof/>
          <w:lang w:val="es-ES_tradnl"/>
        </w:rPr>
        <w:t>)</w:t>
      </w:r>
    </w:p>
    <w:p w14:paraId="029C0C32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szCs w:val="20"/>
          <w:lang w:val="es-ES_tradnl"/>
        </w:rPr>
        <w:t>E′</w:t>
      </w:r>
      <w:r>
        <w:rPr>
          <w:noProof/>
          <w:szCs w:val="20"/>
          <w:vertAlign w:val="subscript"/>
          <w:lang w:val="es-ES_tradnl"/>
        </w:rPr>
        <w:t>G</w:t>
      </w:r>
      <w:r>
        <w:rPr>
          <w:noProof/>
          <w:szCs w:val="20"/>
          <w:lang w:val="es-ES_tradnl"/>
        </w:rPr>
        <w:t xml:space="preserve"> </w:t>
      </w:r>
      <w:r>
        <w:rPr>
          <w:noProof/>
          <w:lang w:val="es-ES_tradnl"/>
        </w:rPr>
        <w:t>= (</w:t>
      </w:r>
      <w:r>
        <w:rPr>
          <w:noProof/>
          <w:szCs w:val="20"/>
          <w:lang w:val="es-ES_tradnl"/>
        </w:rPr>
        <w:t xml:space="preserve"> E</w:t>
      </w:r>
      <w:r>
        <w:rPr>
          <w:noProof/>
          <w:szCs w:val="20"/>
          <w:vertAlign w:val="subscript"/>
          <w:lang w:val="es-ES_tradnl"/>
        </w:rPr>
        <w:t>G</w:t>
      </w:r>
      <w:r>
        <w:rPr>
          <w:noProof/>
          <w:szCs w:val="20"/>
          <w:lang w:val="es-ES_tradnl"/>
        </w:rPr>
        <w:t xml:space="preserve"> </w:t>
      </w:r>
      <w:r>
        <w:rPr>
          <w:noProof/>
          <w:lang w:val="es-ES_tradnl"/>
        </w:rPr>
        <w:t>)</w:t>
      </w:r>
      <w:r>
        <w:rPr>
          <w:noProof/>
          <w:szCs w:val="20"/>
          <w:lang w:val="es-ES_tradnl"/>
        </w:rPr>
        <w:t>′</w:t>
      </w:r>
      <w:r>
        <w:rPr>
          <w:noProof/>
          <w:szCs w:val="20"/>
          <w:lang w:val="es-ES_tradnl"/>
        </w:rPr>
        <w:tab/>
      </w:r>
      <w:r>
        <w:rPr>
          <w:noProof/>
          <w:lang w:val="es-ES_tradnl"/>
        </w:rPr>
        <w:tab/>
        <w:t>(E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2</w:t>
      </w:r>
      <w:r>
        <w:rPr>
          <w:noProof/>
        </w:rPr>
        <w:fldChar w:fldCharType="end"/>
      </w:r>
      <w:r>
        <w:rPr>
          <w:noProof/>
          <w:lang w:val="es-ES_tradnl"/>
        </w:rPr>
        <w:t>)</w:t>
      </w:r>
    </w:p>
    <w:p w14:paraId="378C8F84" w14:textId="77777777" w:rsidR="0076560E" w:rsidRDefault="0076560E" w:rsidP="0076560E">
      <w:pPr>
        <w:pStyle w:val="Equation"/>
        <w:ind w:left="792"/>
        <w:rPr>
          <w:noProof/>
        </w:rPr>
      </w:pPr>
      <w:r>
        <w:rPr>
          <w:noProof/>
          <w:szCs w:val="20"/>
        </w:rPr>
        <w:t>E′</w:t>
      </w:r>
      <w:r>
        <w:rPr>
          <w:noProof/>
          <w:szCs w:val="20"/>
          <w:vertAlign w:val="subscript"/>
        </w:rPr>
        <w:t>B</w:t>
      </w:r>
      <w:r>
        <w:rPr>
          <w:noProof/>
          <w:szCs w:val="20"/>
        </w:rPr>
        <w:t xml:space="preserve"> </w:t>
      </w:r>
      <w:r>
        <w:rPr>
          <w:noProof/>
        </w:rPr>
        <w:t>= (</w:t>
      </w:r>
      <w:r>
        <w:rPr>
          <w:noProof/>
          <w:szCs w:val="20"/>
        </w:rPr>
        <w:t xml:space="preserve"> E</w:t>
      </w:r>
      <w:r>
        <w:rPr>
          <w:noProof/>
          <w:szCs w:val="20"/>
          <w:vertAlign w:val="subscript"/>
        </w:rPr>
        <w:t>B</w:t>
      </w:r>
      <w:r>
        <w:rPr>
          <w:noProof/>
          <w:szCs w:val="20"/>
        </w:rPr>
        <w:t xml:space="preserve"> </w:t>
      </w:r>
      <w:r>
        <w:rPr>
          <w:noProof/>
        </w:rPr>
        <w:t>)</w:t>
      </w:r>
      <w:r>
        <w:rPr>
          <w:noProof/>
          <w:szCs w:val="20"/>
        </w:rPr>
        <w:t>′</w:t>
      </w:r>
      <w:r>
        <w:rPr>
          <w:noProof/>
          <w:szCs w:val="20"/>
        </w:rPr>
        <w:tab/>
      </w:r>
      <w:r>
        <w:rPr>
          <w:noProof/>
        </w:rPr>
        <w:tab/>
        <w:t>(</w:t>
      </w:r>
      <w:bookmarkStart w:id="2" w:name="Equation_E3"/>
      <w:r>
        <w:rPr>
          <w:noProof/>
        </w:rPr>
        <w:t>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bookmarkEnd w:id="2"/>
      <w:r>
        <w:rPr>
          <w:noProof/>
        </w:rPr>
        <w:t>)</w:t>
      </w:r>
    </w:p>
    <w:p w14:paraId="266A7B05" w14:textId="77777777" w:rsidR="0076560E" w:rsidRDefault="0076560E" w:rsidP="0076560E">
      <w:pPr>
        <w:numPr>
          <w:ilvl w:val="12"/>
          <w:numId w:val="0"/>
        </w:numPr>
        <w:rPr>
          <w:noProof/>
        </w:rPr>
      </w:pPr>
      <w:r>
        <w:rPr>
          <w:noProof/>
        </w:rPr>
        <w:t>The range of E′</w:t>
      </w:r>
      <w:r>
        <w:rPr>
          <w:noProof/>
          <w:vertAlign w:val="subscript"/>
        </w:rPr>
        <w:t>R</w:t>
      </w:r>
      <w:r>
        <w:rPr>
          <w:noProof/>
        </w:rPr>
        <w:t>, E′</w:t>
      </w:r>
      <w:r>
        <w:rPr>
          <w:noProof/>
          <w:vertAlign w:val="subscript"/>
        </w:rPr>
        <w:t>G</w:t>
      </w:r>
      <w:r>
        <w:rPr>
          <w:noProof/>
        </w:rPr>
        <w:t>, and E′</w:t>
      </w:r>
      <w:r>
        <w:rPr>
          <w:noProof/>
          <w:vertAlign w:val="subscript"/>
        </w:rPr>
        <w:t>B</w:t>
      </w:r>
      <w:r>
        <w:rPr>
          <w:noProof/>
        </w:rPr>
        <w:t xml:space="preserve"> is specified as follows:</w:t>
      </w:r>
    </w:p>
    <w:p w14:paraId="5DFE44E8" w14:textId="77777777" w:rsidR="0076560E" w:rsidRDefault="0076560E" w:rsidP="0076560E">
      <w:pPr>
        <w:pStyle w:val="enumlev1"/>
        <w:ind w:left="397"/>
        <w:rPr>
          <w:noProof/>
        </w:rPr>
      </w:pPr>
      <w:r>
        <w:rPr>
          <w:noProof/>
        </w:rPr>
        <w:t>–</w:t>
      </w:r>
      <w:r>
        <w:rPr>
          <w:noProof/>
        </w:rPr>
        <w:tab/>
        <w:t>If transfer_characteristics is not equal to 11 or 12, E</w:t>
      </w:r>
      <w:r>
        <w:rPr>
          <w:iCs/>
          <w:noProof/>
        </w:rPr>
        <w:t>′</w:t>
      </w:r>
      <w:r>
        <w:rPr>
          <w:noProof/>
          <w:vertAlign w:val="subscript"/>
        </w:rPr>
        <w:t>R</w:t>
      </w:r>
      <w:r>
        <w:rPr>
          <w:noProof/>
        </w:rPr>
        <w:t>, E</w:t>
      </w:r>
      <w:r>
        <w:rPr>
          <w:iCs/>
          <w:noProof/>
        </w:rPr>
        <w:t>′</w:t>
      </w:r>
      <w:r>
        <w:rPr>
          <w:noProof/>
          <w:vertAlign w:val="subscript"/>
        </w:rPr>
        <w:t>G</w:t>
      </w:r>
      <w:r>
        <w:rPr>
          <w:noProof/>
        </w:rPr>
        <w:t>, and E′</w:t>
      </w:r>
      <w:r>
        <w:rPr>
          <w:noProof/>
          <w:vertAlign w:val="subscript"/>
        </w:rPr>
        <w:t>B</w:t>
      </w:r>
      <w:r>
        <w:rPr>
          <w:noProof/>
        </w:rPr>
        <w:t xml:space="preserve"> are real numbers with values in the range of 0 to 1 inclusive.</w:t>
      </w:r>
    </w:p>
    <w:p w14:paraId="7EA66D2A" w14:textId="77777777" w:rsidR="0076560E" w:rsidRDefault="0076560E" w:rsidP="0076560E">
      <w:pPr>
        <w:pStyle w:val="enumlev1"/>
        <w:ind w:left="397"/>
        <w:rPr>
          <w:noProof/>
        </w:rPr>
      </w:pPr>
      <w:r>
        <w:rPr>
          <w:noProof/>
        </w:rPr>
        <w:t>–</w:t>
      </w:r>
      <w:r>
        <w:rPr>
          <w:noProof/>
        </w:rPr>
        <w:tab/>
        <w:t>Otherwise, (transfer_characteristics is equal to 11 (IEC 61966-2-4) or 12 (Rec. ITU-R BT.1361 extended colour gamut system) ), E</w:t>
      </w:r>
      <w:r>
        <w:rPr>
          <w:iCs/>
          <w:noProof/>
        </w:rPr>
        <w:t>′</w:t>
      </w:r>
      <w:r>
        <w:rPr>
          <w:noProof/>
          <w:szCs w:val="16"/>
          <w:vertAlign w:val="subscript"/>
        </w:rPr>
        <w:t>R</w:t>
      </w:r>
      <w:r>
        <w:rPr>
          <w:noProof/>
        </w:rPr>
        <w:t>, E</w:t>
      </w:r>
      <w:r>
        <w:rPr>
          <w:iCs/>
          <w:noProof/>
        </w:rPr>
        <w:t>′</w:t>
      </w:r>
      <w:r>
        <w:rPr>
          <w:noProof/>
          <w:szCs w:val="16"/>
          <w:vertAlign w:val="subscript"/>
        </w:rPr>
        <w:t>G</w:t>
      </w:r>
      <w:r>
        <w:rPr>
          <w:noProof/>
        </w:rPr>
        <w:t xml:space="preserve"> and E</w:t>
      </w:r>
      <w:r>
        <w:rPr>
          <w:iCs/>
          <w:noProof/>
        </w:rPr>
        <w:t>′</w:t>
      </w:r>
      <w:r>
        <w:rPr>
          <w:noProof/>
          <w:szCs w:val="16"/>
          <w:vertAlign w:val="subscript"/>
        </w:rPr>
        <w:t>B</w:t>
      </w:r>
      <w:r>
        <w:rPr>
          <w:noProof/>
        </w:rPr>
        <w:t xml:space="preserve"> are real numbers with a larger range not specified in this Specification.</w:t>
      </w:r>
    </w:p>
    <w:p w14:paraId="51B6F23F" w14:textId="77777777" w:rsidR="0076560E" w:rsidRDefault="0076560E" w:rsidP="0076560E">
      <w:pPr>
        <w:pStyle w:val="enumlev1"/>
        <w:ind w:left="397"/>
        <w:rPr>
          <w:noProof/>
        </w:rPr>
      </w:pPr>
      <w:r>
        <w:rPr>
          <w:noProof/>
        </w:rPr>
        <w:t>Nominal white is specified as having E</w:t>
      </w:r>
      <w:r>
        <w:rPr>
          <w:iCs/>
          <w:noProof/>
        </w:rPr>
        <w:t>′</w:t>
      </w:r>
      <w:r>
        <w:rPr>
          <w:noProof/>
          <w:vertAlign w:val="subscript"/>
        </w:rPr>
        <w:t>R</w:t>
      </w:r>
      <w:r>
        <w:rPr>
          <w:noProof/>
        </w:rPr>
        <w:t xml:space="preserve"> equal to 1, E′</w:t>
      </w:r>
      <w:r>
        <w:rPr>
          <w:noProof/>
          <w:vertAlign w:val="subscript"/>
        </w:rPr>
        <w:t>G</w:t>
      </w:r>
      <w:r>
        <w:rPr>
          <w:noProof/>
        </w:rPr>
        <w:t xml:space="preserve"> equal to 1, and E′</w:t>
      </w:r>
      <w:r>
        <w:rPr>
          <w:noProof/>
          <w:vertAlign w:val="subscript"/>
        </w:rPr>
        <w:t>B</w:t>
      </w:r>
      <w:r>
        <w:rPr>
          <w:noProof/>
        </w:rPr>
        <w:t xml:space="preserve"> equal to 1.</w:t>
      </w:r>
    </w:p>
    <w:p w14:paraId="72783CD1" w14:textId="77777777" w:rsidR="0076560E" w:rsidRDefault="0076560E" w:rsidP="0076560E">
      <w:pPr>
        <w:pStyle w:val="enumlev1"/>
        <w:ind w:left="397"/>
        <w:rPr>
          <w:noProof/>
        </w:rPr>
      </w:pPr>
      <w:r>
        <w:rPr>
          <w:noProof/>
        </w:rPr>
        <w:t>Nominal black is specified as having E′</w:t>
      </w:r>
      <w:r>
        <w:rPr>
          <w:noProof/>
          <w:vertAlign w:val="subscript"/>
        </w:rPr>
        <w:t>R</w:t>
      </w:r>
      <w:r>
        <w:rPr>
          <w:noProof/>
        </w:rPr>
        <w:t xml:space="preserve"> equal to 0, E′</w:t>
      </w:r>
      <w:r>
        <w:rPr>
          <w:noProof/>
          <w:vertAlign w:val="subscript"/>
        </w:rPr>
        <w:t>G</w:t>
      </w:r>
      <w:r>
        <w:rPr>
          <w:noProof/>
        </w:rPr>
        <w:t xml:space="preserve"> equal to 0, and E′</w:t>
      </w:r>
      <w:r>
        <w:rPr>
          <w:noProof/>
          <w:vertAlign w:val="subscript"/>
        </w:rPr>
        <w:t>B</w:t>
      </w:r>
      <w:r>
        <w:rPr>
          <w:noProof/>
        </w:rPr>
        <w:t xml:space="preserve"> equal to 0.</w:t>
      </w:r>
    </w:p>
    <w:p w14:paraId="09C20747" w14:textId="77777777" w:rsidR="0076560E" w:rsidRDefault="0076560E" w:rsidP="0076560E">
      <w:pPr>
        <w:numPr>
          <w:ilvl w:val="12"/>
          <w:numId w:val="0"/>
        </w:numPr>
        <w:rPr>
          <w:noProof/>
        </w:rPr>
      </w:pPr>
      <w:r>
        <w:rPr>
          <w:noProof/>
        </w:rPr>
        <w:t>The interpretation of matrix_coeffs is specified as follows:</w:t>
      </w:r>
    </w:p>
    <w:p w14:paraId="739DF140" w14:textId="77777777" w:rsidR="0076560E" w:rsidRDefault="0076560E" w:rsidP="0076560E">
      <w:pPr>
        <w:pStyle w:val="enumlev1"/>
        <w:ind w:left="397"/>
        <w:rPr>
          <w:bCs/>
          <w:noProof/>
        </w:rPr>
      </w:pPr>
      <w:r>
        <w:rPr>
          <w:noProof/>
        </w:rPr>
        <w:t>–</w:t>
      </w:r>
      <w:r>
        <w:rPr>
          <w:noProof/>
        </w:rPr>
        <w:tab/>
      </w:r>
      <w:r>
        <w:rPr>
          <w:bCs/>
          <w:noProof/>
        </w:rPr>
        <w:t>If video_full_range_flag is equal to 0, the following applies:</w:t>
      </w:r>
    </w:p>
    <w:p w14:paraId="0D3D28E0" w14:textId="77777777" w:rsidR="0076560E" w:rsidRDefault="0076560E" w:rsidP="0076560E">
      <w:pPr>
        <w:pStyle w:val="enumlev1"/>
        <w:ind w:left="794"/>
        <w:rPr>
          <w:noProof/>
        </w:rPr>
      </w:pPr>
      <w:r>
        <w:rPr>
          <w:noProof/>
        </w:rPr>
        <w:t>–</w:t>
      </w:r>
      <w:r>
        <w:rPr>
          <w:noProof/>
        </w:rPr>
        <w:tab/>
        <w:t xml:space="preserve">If matrix_coeffs is equal to 1, 4, 5, 6, 7, 9, 10, </w:t>
      </w:r>
      <w:del w:id="3" w:author="Alexis Michael Tourapis" w:date="2015-10-02T12:57:00Z">
        <w:r w:rsidDel="00BD3265">
          <w:rPr>
            <w:noProof/>
          </w:rPr>
          <w:delText xml:space="preserve">or </w:delText>
        </w:r>
      </w:del>
      <w:r>
        <w:rPr>
          <w:noProof/>
        </w:rPr>
        <w:t xml:space="preserve">11, </w:t>
      </w:r>
      <w:ins w:id="4" w:author="Alexis Michael Tourapis" w:date="2015-10-02T12:57:00Z">
        <w:r w:rsidR="00BD3265">
          <w:rPr>
            <w:noProof/>
          </w:rPr>
          <w:t xml:space="preserve">12, or 13, </w:t>
        </w:r>
      </w:ins>
      <w:r>
        <w:rPr>
          <w:noProof/>
        </w:rPr>
        <w:t>the following equations apply:</w:t>
      </w:r>
    </w:p>
    <w:p w14:paraId="7E55E054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lang w:val="es-ES_tradnl"/>
        </w:rPr>
        <w:t>Y = Clip1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>( Round( ( 1  &lt;&lt;  ( BitDepth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− 8 ) ) * ( 219 * E′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+ 16 ) ) )</w:t>
      </w:r>
      <w:r>
        <w:rPr>
          <w:noProof/>
          <w:lang w:val="es-ES_tradnl"/>
        </w:rPr>
        <w:tab/>
        <w:t>(E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4</w:t>
      </w:r>
      <w:r>
        <w:rPr>
          <w:noProof/>
        </w:rPr>
        <w:fldChar w:fldCharType="end"/>
      </w:r>
      <w:r>
        <w:rPr>
          <w:noProof/>
          <w:lang w:val="es-ES_tradnl"/>
        </w:rPr>
        <w:t>)</w:t>
      </w:r>
    </w:p>
    <w:p w14:paraId="3F8BF73E" w14:textId="77777777" w:rsidR="0076560E" w:rsidRDefault="0076560E" w:rsidP="0076560E">
      <w:pPr>
        <w:pStyle w:val="Equation"/>
        <w:ind w:left="792"/>
        <w:rPr>
          <w:noProof/>
        </w:rPr>
      </w:pPr>
      <w:r>
        <w:rPr>
          <w:noProof/>
        </w:rPr>
        <w:t>Cb = Clip1</w:t>
      </w:r>
      <w:r>
        <w:rPr>
          <w:noProof/>
          <w:vertAlign w:val="subscript"/>
        </w:rPr>
        <w:t>C</w:t>
      </w:r>
      <w:r>
        <w:rPr>
          <w:noProof/>
        </w:rPr>
        <w:t>( Round( ( 1  &lt;&lt;  ( BitDepth</w:t>
      </w:r>
      <w:r>
        <w:rPr>
          <w:noProof/>
          <w:vertAlign w:val="subscript"/>
        </w:rPr>
        <w:t>C</w:t>
      </w:r>
      <w:r>
        <w:rPr>
          <w:noProof/>
        </w:rPr>
        <w:t xml:space="preserve"> − 8 ) ) * ( 224 * E′</w:t>
      </w:r>
      <w:r>
        <w:rPr>
          <w:noProof/>
          <w:vertAlign w:val="subscript"/>
        </w:rPr>
        <w:t>PB</w:t>
      </w:r>
      <w:r>
        <w:rPr>
          <w:noProof/>
        </w:rPr>
        <w:t xml:space="preserve"> + 128 ) ) )</w:t>
      </w:r>
      <w:r>
        <w:rPr>
          <w:noProof/>
        </w:rPr>
        <w:tab/>
        <w:t>(E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r>
        <w:rPr>
          <w:noProof/>
        </w:rPr>
        <w:t>)</w:t>
      </w:r>
    </w:p>
    <w:p w14:paraId="7798E1C2" w14:textId="77777777" w:rsidR="0076560E" w:rsidRDefault="0076560E" w:rsidP="0076560E">
      <w:pPr>
        <w:pStyle w:val="Equation"/>
        <w:ind w:left="792"/>
        <w:rPr>
          <w:noProof/>
        </w:rPr>
      </w:pPr>
      <w:r>
        <w:rPr>
          <w:noProof/>
        </w:rPr>
        <w:t>Cr = Clip1</w:t>
      </w:r>
      <w:r>
        <w:rPr>
          <w:noProof/>
          <w:vertAlign w:val="subscript"/>
        </w:rPr>
        <w:t>C</w:t>
      </w:r>
      <w:r>
        <w:rPr>
          <w:noProof/>
        </w:rPr>
        <w:t>( Round( ( 1  &lt;&lt;  ( BitDepth</w:t>
      </w:r>
      <w:r>
        <w:rPr>
          <w:noProof/>
          <w:vertAlign w:val="subscript"/>
        </w:rPr>
        <w:t>C</w:t>
      </w:r>
      <w:r>
        <w:rPr>
          <w:noProof/>
        </w:rPr>
        <w:t xml:space="preserve"> − 8 ) ) * ( 224 * E′</w:t>
      </w:r>
      <w:r>
        <w:rPr>
          <w:noProof/>
          <w:vertAlign w:val="subscript"/>
        </w:rPr>
        <w:t>PR</w:t>
      </w:r>
      <w:r>
        <w:rPr>
          <w:noProof/>
        </w:rPr>
        <w:t xml:space="preserve"> + 128 ) ) )</w:t>
      </w:r>
      <w:r>
        <w:rPr>
          <w:noProof/>
        </w:rPr>
        <w:tab/>
        <w:t>(E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  <w:r>
        <w:rPr>
          <w:noProof/>
        </w:rPr>
        <w:t>)</w:t>
      </w:r>
    </w:p>
    <w:p w14:paraId="3F19C052" w14:textId="77777777" w:rsidR="0076560E" w:rsidRDefault="0076560E" w:rsidP="0076560E">
      <w:pPr>
        <w:pStyle w:val="enumlev1"/>
        <w:ind w:left="794"/>
        <w:rPr>
          <w:noProof/>
        </w:rPr>
      </w:pPr>
      <w:r>
        <w:rPr>
          <w:noProof/>
        </w:rPr>
        <w:t>–</w:t>
      </w:r>
      <w:r>
        <w:rPr>
          <w:noProof/>
        </w:rPr>
        <w:tab/>
        <w:t>Otherwise, if matrix_coeffs is equal to 0 or 8, the following equations apply:</w:t>
      </w:r>
    </w:p>
    <w:p w14:paraId="59F3D28B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lang w:val="es-ES_tradnl"/>
        </w:rPr>
        <w:t>R = Clip1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>( ( 1  &lt;&lt;  ( BitDepth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− 8 ) ) * ( 219 * E′</w:t>
      </w:r>
      <w:r>
        <w:rPr>
          <w:noProof/>
          <w:vertAlign w:val="subscript"/>
          <w:lang w:val="es-ES_tradnl"/>
        </w:rPr>
        <w:t>R</w:t>
      </w:r>
      <w:r>
        <w:rPr>
          <w:noProof/>
          <w:lang w:val="es-ES_tradnl"/>
        </w:rPr>
        <w:t xml:space="preserve"> + 16 ) )</w:t>
      </w:r>
      <w:r>
        <w:rPr>
          <w:noProof/>
          <w:lang w:val="es-ES_tradnl"/>
        </w:rPr>
        <w:tab/>
        <w:t>(</w:t>
      </w:r>
      <w:bookmarkStart w:id="5" w:name="Equation_E7"/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7</w:t>
      </w:r>
      <w:r>
        <w:rPr>
          <w:noProof/>
        </w:rPr>
        <w:fldChar w:fldCharType="end"/>
      </w:r>
      <w:bookmarkEnd w:id="5"/>
      <w:r>
        <w:rPr>
          <w:noProof/>
          <w:lang w:val="es-ES_tradnl"/>
        </w:rPr>
        <w:t>)</w:t>
      </w:r>
    </w:p>
    <w:p w14:paraId="79E106A5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lang w:val="es-ES_tradnl"/>
        </w:rPr>
        <w:t>G = Clip1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>( ( 1  &lt;&lt;  ( BitDepth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− 8 ) ) * ( 219 * E′</w:t>
      </w:r>
      <w:r>
        <w:rPr>
          <w:noProof/>
          <w:vertAlign w:val="subscript"/>
          <w:lang w:val="es-ES_tradnl"/>
        </w:rPr>
        <w:t>G</w:t>
      </w:r>
      <w:r>
        <w:rPr>
          <w:noProof/>
          <w:lang w:val="es-ES_tradnl"/>
        </w:rPr>
        <w:t xml:space="preserve"> + 16 ) )</w:t>
      </w:r>
      <w:r>
        <w:rPr>
          <w:noProof/>
          <w:lang w:val="es-ES_tradnl"/>
        </w:rPr>
        <w:tab/>
        <w:t>(E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8</w:t>
      </w:r>
      <w:r>
        <w:rPr>
          <w:noProof/>
        </w:rPr>
        <w:fldChar w:fldCharType="end"/>
      </w:r>
      <w:r>
        <w:rPr>
          <w:noProof/>
          <w:lang w:val="es-ES_tradnl"/>
        </w:rPr>
        <w:t>)</w:t>
      </w:r>
    </w:p>
    <w:p w14:paraId="48C8D436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lang w:val="es-ES_tradnl"/>
        </w:rPr>
        <w:t>B = Clip1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>( ( 1  &lt;&lt;  ( BitDepth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− 8 ) ) * ( 219 * E′</w:t>
      </w:r>
      <w:r>
        <w:rPr>
          <w:noProof/>
          <w:vertAlign w:val="subscript"/>
          <w:lang w:val="es-ES_tradnl"/>
        </w:rPr>
        <w:t>B</w:t>
      </w:r>
      <w:r>
        <w:rPr>
          <w:noProof/>
          <w:lang w:val="es-ES_tradnl"/>
        </w:rPr>
        <w:t xml:space="preserve"> + 16 ) )</w:t>
      </w:r>
      <w:r>
        <w:rPr>
          <w:noProof/>
          <w:lang w:val="es-ES_tradnl"/>
        </w:rPr>
        <w:tab/>
        <w:t>(</w:t>
      </w:r>
      <w:bookmarkStart w:id="6" w:name="Equation_E9"/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9</w:t>
      </w:r>
      <w:r>
        <w:rPr>
          <w:noProof/>
        </w:rPr>
        <w:fldChar w:fldCharType="end"/>
      </w:r>
      <w:bookmarkEnd w:id="6"/>
      <w:r>
        <w:rPr>
          <w:noProof/>
          <w:lang w:val="es-ES_tradnl"/>
        </w:rPr>
        <w:t>)</w:t>
      </w:r>
    </w:p>
    <w:p w14:paraId="5B820796" w14:textId="77777777" w:rsidR="0076560E" w:rsidRDefault="0076560E" w:rsidP="0076560E">
      <w:pPr>
        <w:pStyle w:val="enumlev1"/>
        <w:ind w:left="794"/>
        <w:rPr>
          <w:noProof/>
        </w:rPr>
      </w:pPr>
      <w:r>
        <w:rPr>
          <w:noProof/>
        </w:rPr>
        <w:t>–</w:t>
      </w:r>
      <w:r>
        <w:rPr>
          <w:noProof/>
        </w:rPr>
        <w:tab/>
        <w:t>Otherwise, if matrix_coeffs is equal to 2, the interpretation of the matrix_coeffs syntax element is unknown or is determined by the application.</w:t>
      </w:r>
    </w:p>
    <w:p w14:paraId="2669FBE1" w14:textId="77777777" w:rsidR="0076560E" w:rsidRDefault="0076560E" w:rsidP="0076560E">
      <w:pPr>
        <w:pStyle w:val="enumlev1"/>
        <w:ind w:left="794"/>
        <w:rPr>
          <w:noProof/>
        </w:rPr>
      </w:pPr>
      <w:r>
        <w:rPr>
          <w:noProof/>
        </w:rPr>
        <w:t>–</w:t>
      </w:r>
      <w:r>
        <w:rPr>
          <w:noProof/>
        </w:rPr>
        <w:tab/>
        <w:t xml:space="preserve">Otherwise (matrix_coeffs is not equal to 0, 1, 2, 4, 5, 6, 7, 8, 9, 10, </w:t>
      </w:r>
      <w:del w:id="7" w:author="Alexis Michael Tourapis" w:date="2015-10-02T12:57:00Z">
        <w:r w:rsidDel="00BD3265">
          <w:rPr>
            <w:noProof/>
          </w:rPr>
          <w:delText xml:space="preserve">or </w:delText>
        </w:r>
      </w:del>
      <w:r>
        <w:rPr>
          <w:noProof/>
        </w:rPr>
        <w:t>11</w:t>
      </w:r>
      <w:ins w:id="8" w:author="Alexis Michael Tourapis" w:date="2015-10-02T12:57:00Z">
        <w:r w:rsidR="00BD3265">
          <w:rPr>
            <w:noProof/>
          </w:rPr>
          <w:t>, 12, or 13</w:t>
        </w:r>
      </w:ins>
      <w:r>
        <w:rPr>
          <w:noProof/>
        </w:rPr>
        <w:t>), the interpretation of the matrix_coeffs syntax element is reserved for future definition by ITU</w:t>
      </w:r>
      <w:r>
        <w:rPr>
          <w:noProof/>
        </w:rPr>
        <w:noBreakHyphen/>
        <w:t>T | ISO/IEC.</w:t>
      </w:r>
    </w:p>
    <w:p w14:paraId="4AF0C047" w14:textId="77777777" w:rsidR="0076560E" w:rsidRDefault="0076560E" w:rsidP="0076560E">
      <w:pPr>
        <w:pStyle w:val="enumlev1"/>
        <w:ind w:left="397"/>
        <w:rPr>
          <w:bCs/>
          <w:noProof/>
        </w:rPr>
      </w:pPr>
      <w:r>
        <w:rPr>
          <w:noProof/>
        </w:rPr>
        <w:t>–</w:t>
      </w:r>
      <w:r>
        <w:rPr>
          <w:noProof/>
        </w:rPr>
        <w:tab/>
      </w:r>
      <w:r>
        <w:rPr>
          <w:bCs/>
          <w:noProof/>
        </w:rPr>
        <w:t>Otherwise (video_full_range_flag is equal to 1), the following applies:</w:t>
      </w:r>
    </w:p>
    <w:p w14:paraId="110D3FF5" w14:textId="77777777" w:rsidR="0076560E" w:rsidRDefault="0076560E" w:rsidP="0076560E">
      <w:pPr>
        <w:pStyle w:val="enumlev1"/>
        <w:ind w:left="794"/>
        <w:rPr>
          <w:noProof/>
        </w:rPr>
      </w:pPr>
      <w:r>
        <w:rPr>
          <w:noProof/>
        </w:rPr>
        <w:t>–</w:t>
      </w:r>
      <w:r>
        <w:rPr>
          <w:noProof/>
        </w:rPr>
        <w:tab/>
        <w:t>If matrix_coeffs is equal to 1, 4, 5, 6, 7, 9</w:t>
      </w:r>
      <w:ins w:id="9" w:author="Alexis Michael Tourapis" w:date="2015-10-02T13:13:00Z">
        <w:r w:rsidR="00522B42">
          <w:rPr>
            <w:noProof/>
          </w:rPr>
          <w:t>,</w:t>
        </w:r>
      </w:ins>
      <w:r>
        <w:rPr>
          <w:noProof/>
        </w:rPr>
        <w:t xml:space="preserve"> </w:t>
      </w:r>
      <w:del w:id="10" w:author="Alexis Michael Tourapis" w:date="2015-10-02T13:13:00Z">
        <w:r w:rsidDel="00522B42">
          <w:rPr>
            <w:noProof/>
          </w:rPr>
          <w:delText xml:space="preserve">or </w:delText>
        </w:r>
      </w:del>
      <w:r>
        <w:rPr>
          <w:noProof/>
        </w:rPr>
        <w:t>10</w:t>
      </w:r>
      <w:ins w:id="11" w:author="Alexis Michael Tourapis" w:date="2015-10-02T13:14:00Z">
        <w:r w:rsidR="00522B42">
          <w:rPr>
            <w:noProof/>
          </w:rPr>
          <w:t xml:space="preserve">, </w:t>
        </w:r>
        <w:r w:rsidR="009E77B3">
          <w:rPr>
            <w:noProof/>
          </w:rPr>
          <w:t>12, or 13</w:t>
        </w:r>
      </w:ins>
      <w:r>
        <w:rPr>
          <w:noProof/>
        </w:rPr>
        <w:t xml:space="preserve"> the following equations apply:</w:t>
      </w:r>
    </w:p>
    <w:p w14:paraId="445B5D84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lang w:val="es-ES_tradnl"/>
        </w:rPr>
        <w:t>Y = Clip1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>( Round( ( ( 1  &lt;&lt;  BitDepth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) − 1 ) * E′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) )</w:t>
      </w:r>
      <w:r>
        <w:rPr>
          <w:noProof/>
          <w:lang w:val="es-ES_tradnl"/>
        </w:rPr>
        <w:tab/>
        <w:t>(E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10</w:t>
      </w:r>
      <w:r>
        <w:rPr>
          <w:noProof/>
        </w:rPr>
        <w:fldChar w:fldCharType="end"/>
      </w:r>
      <w:r>
        <w:rPr>
          <w:noProof/>
          <w:lang w:val="es-ES_tradnl"/>
        </w:rPr>
        <w:t>)</w:t>
      </w:r>
    </w:p>
    <w:p w14:paraId="001F5DAF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lang w:val="es-ES_tradnl"/>
        </w:rPr>
        <w:t>Cb = Clip1</w:t>
      </w:r>
      <w:r>
        <w:rPr>
          <w:noProof/>
          <w:vertAlign w:val="subscript"/>
          <w:lang w:val="es-ES_tradnl"/>
        </w:rPr>
        <w:t>C</w:t>
      </w:r>
      <w:r>
        <w:rPr>
          <w:noProof/>
          <w:lang w:val="es-ES_tradnl"/>
        </w:rPr>
        <w:t>( Round( ( ( 1  &lt;&lt;  BitDepth</w:t>
      </w:r>
      <w:r>
        <w:rPr>
          <w:noProof/>
          <w:vertAlign w:val="subscript"/>
          <w:lang w:val="es-ES_tradnl"/>
        </w:rPr>
        <w:t>C</w:t>
      </w:r>
      <w:r>
        <w:rPr>
          <w:noProof/>
          <w:lang w:val="es-ES_tradnl"/>
        </w:rPr>
        <w:t xml:space="preserve"> ) − 1 )  * E′</w:t>
      </w:r>
      <w:r>
        <w:rPr>
          <w:noProof/>
          <w:vertAlign w:val="subscript"/>
          <w:lang w:val="es-ES_tradnl"/>
        </w:rPr>
        <w:t>PB</w:t>
      </w:r>
      <w:r>
        <w:rPr>
          <w:noProof/>
          <w:lang w:val="es-ES_tradnl"/>
        </w:rPr>
        <w:t xml:space="preserve"> + ( 1  &lt;&lt;  ( BitDepth</w:t>
      </w:r>
      <w:r>
        <w:rPr>
          <w:noProof/>
          <w:vertAlign w:val="subscript"/>
          <w:lang w:val="es-ES_tradnl"/>
        </w:rPr>
        <w:t>C</w:t>
      </w:r>
      <w:r>
        <w:rPr>
          <w:noProof/>
          <w:lang w:val="es-ES_tradnl"/>
        </w:rPr>
        <w:t xml:space="preserve"> − 1 ) ) ) )</w:t>
      </w:r>
      <w:r>
        <w:rPr>
          <w:noProof/>
          <w:lang w:val="es-ES_tradnl"/>
        </w:rPr>
        <w:tab/>
        <w:t>(E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11</w:t>
      </w:r>
      <w:r>
        <w:rPr>
          <w:noProof/>
        </w:rPr>
        <w:fldChar w:fldCharType="end"/>
      </w:r>
      <w:r>
        <w:rPr>
          <w:noProof/>
          <w:lang w:val="es-ES_tradnl"/>
        </w:rPr>
        <w:t>)</w:t>
      </w:r>
    </w:p>
    <w:p w14:paraId="4E59B60D" w14:textId="77777777" w:rsidR="0076560E" w:rsidRDefault="0076560E" w:rsidP="0076560E">
      <w:pPr>
        <w:pStyle w:val="Equation"/>
        <w:ind w:left="792"/>
        <w:rPr>
          <w:noProof/>
        </w:rPr>
      </w:pPr>
      <w:r>
        <w:rPr>
          <w:noProof/>
        </w:rPr>
        <w:t>Cr = Clip1</w:t>
      </w:r>
      <w:r>
        <w:rPr>
          <w:noProof/>
          <w:vertAlign w:val="subscript"/>
        </w:rPr>
        <w:t>C</w:t>
      </w:r>
      <w:r>
        <w:rPr>
          <w:noProof/>
        </w:rPr>
        <w:t>( Round( ( ( 1  &lt;&lt;  BitDepth</w:t>
      </w:r>
      <w:r>
        <w:rPr>
          <w:noProof/>
          <w:vertAlign w:val="subscript"/>
        </w:rPr>
        <w:t>C</w:t>
      </w:r>
      <w:r>
        <w:rPr>
          <w:noProof/>
        </w:rPr>
        <w:t xml:space="preserve"> ) − 1 )  * E′</w:t>
      </w:r>
      <w:r>
        <w:rPr>
          <w:noProof/>
          <w:vertAlign w:val="subscript"/>
        </w:rPr>
        <w:t>PR</w:t>
      </w:r>
      <w:r>
        <w:rPr>
          <w:noProof/>
        </w:rPr>
        <w:t xml:space="preserve"> + ( 1  &lt;&lt;  ( BitDepth</w:t>
      </w:r>
      <w:r>
        <w:rPr>
          <w:noProof/>
          <w:vertAlign w:val="subscript"/>
        </w:rPr>
        <w:t>C</w:t>
      </w:r>
      <w:r>
        <w:rPr>
          <w:noProof/>
        </w:rPr>
        <w:t xml:space="preserve"> − 1 ) ) ) )</w:t>
      </w:r>
      <w:r>
        <w:rPr>
          <w:noProof/>
        </w:rPr>
        <w:tab/>
        <w:t>(E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  <w:r>
        <w:rPr>
          <w:noProof/>
        </w:rPr>
        <w:t>)</w:t>
      </w:r>
    </w:p>
    <w:p w14:paraId="62A9E265" w14:textId="77777777" w:rsidR="0076560E" w:rsidRDefault="0076560E" w:rsidP="0076560E">
      <w:pPr>
        <w:pStyle w:val="enumlev1"/>
        <w:ind w:left="794"/>
        <w:rPr>
          <w:noProof/>
        </w:rPr>
      </w:pPr>
      <w:r>
        <w:rPr>
          <w:noProof/>
        </w:rPr>
        <w:t>–</w:t>
      </w:r>
      <w:r>
        <w:rPr>
          <w:noProof/>
        </w:rPr>
        <w:tab/>
        <w:t>Otherwise, if matrix_coeffs is equal to 0 or 8, the following equations apply:</w:t>
      </w:r>
    </w:p>
    <w:p w14:paraId="2A5F2478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lang w:val="es-ES_tradnl"/>
        </w:rPr>
        <w:t>R = Clip1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>( ( ( 1  &lt;&lt;  BitDepth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) − 1 ) * E′</w:t>
      </w:r>
      <w:r>
        <w:rPr>
          <w:noProof/>
          <w:vertAlign w:val="subscript"/>
          <w:lang w:val="es-ES_tradnl"/>
        </w:rPr>
        <w:t>R</w:t>
      </w:r>
      <w:r>
        <w:rPr>
          <w:noProof/>
          <w:lang w:val="es-ES_tradnl"/>
        </w:rPr>
        <w:t xml:space="preserve"> )</w:t>
      </w:r>
      <w:r>
        <w:rPr>
          <w:noProof/>
          <w:lang w:val="es-ES_tradnl"/>
        </w:rPr>
        <w:tab/>
      </w:r>
      <w:r>
        <w:rPr>
          <w:noProof/>
          <w:lang w:val="es-ES_tradnl"/>
        </w:rPr>
        <w:tab/>
        <w:t>(</w:t>
      </w:r>
      <w:bookmarkStart w:id="12" w:name="Equation_E13"/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13</w:t>
      </w:r>
      <w:r>
        <w:rPr>
          <w:noProof/>
        </w:rPr>
        <w:fldChar w:fldCharType="end"/>
      </w:r>
      <w:bookmarkEnd w:id="12"/>
      <w:r>
        <w:rPr>
          <w:noProof/>
          <w:lang w:val="es-ES_tradnl"/>
        </w:rPr>
        <w:t>)</w:t>
      </w:r>
    </w:p>
    <w:p w14:paraId="1F06D907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lang w:val="es-ES_tradnl"/>
        </w:rPr>
        <w:t>G = Clip1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>( ( ( 1  &lt;&lt;  BitDepth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) − 1 ) * E′</w:t>
      </w:r>
      <w:r>
        <w:rPr>
          <w:noProof/>
          <w:vertAlign w:val="subscript"/>
          <w:lang w:val="es-ES_tradnl"/>
        </w:rPr>
        <w:t>G</w:t>
      </w:r>
      <w:r>
        <w:rPr>
          <w:noProof/>
          <w:lang w:val="es-ES_tradnl"/>
        </w:rPr>
        <w:t xml:space="preserve"> )</w:t>
      </w:r>
      <w:r>
        <w:rPr>
          <w:noProof/>
          <w:lang w:val="es-ES_tradnl"/>
        </w:rPr>
        <w:tab/>
      </w:r>
      <w:r>
        <w:rPr>
          <w:noProof/>
          <w:lang w:val="es-ES_tradnl"/>
        </w:rPr>
        <w:tab/>
        <w:t>(E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14</w:t>
      </w:r>
      <w:r>
        <w:rPr>
          <w:noProof/>
        </w:rPr>
        <w:fldChar w:fldCharType="end"/>
      </w:r>
      <w:r>
        <w:rPr>
          <w:noProof/>
          <w:lang w:val="es-ES_tradnl"/>
        </w:rPr>
        <w:t>)</w:t>
      </w:r>
    </w:p>
    <w:p w14:paraId="64C09551" w14:textId="77777777" w:rsidR="0076560E" w:rsidRDefault="0076560E" w:rsidP="0076560E">
      <w:pPr>
        <w:pStyle w:val="Equation"/>
        <w:ind w:left="792"/>
        <w:rPr>
          <w:noProof/>
          <w:lang w:val="es-ES_tradnl"/>
        </w:rPr>
      </w:pPr>
      <w:r>
        <w:rPr>
          <w:noProof/>
          <w:lang w:val="es-ES_tradnl"/>
        </w:rPr>
        <w:t>B = Clip1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>( ( ( 1  &lt;&lt;  BitDepth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) − 1 ) * E′</w:t>
      </w:r>
      <w:r>
        <w:rPr>
          <w:noProof/>
          <w:vertAlign w:val="subscript"/>
          <w:lang w:val="es-ES_tradnl"/>
        </w:rPr>
        <w:t>B</w:t>
      </w:r>
      <w:r>
        <w:rPr>
          <w:noProof/>
          <w:lang w:val="es-ES_tradnl"/>
        </w:rPr>
        <w:t xml:space="preserve"> )</w:t>
      </w:r>
      <w:r>
        <w:rPr>
          <w:noProof/>
          <w:lang w:val="es-ES_tradnl"/>
        </w:rPr>
        <w:tab/>
      </w:r>
      <w:r>
        <w:rPr>
          <w:noProof/>
          <w:lang w:val="es-ES_tradnl"/>
        </w:rPr>
        <w:tab/>
        <w:t>(</w:t>
      </w:r>
      <w:bookmarkStart w:id="13" w:name="Equation_E15"/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r>
        <w:rPr>
          <w:noProof/>
          <w:lang w:val="es-ES_tradnl"/>
        </w:rPr>
        <w:t>15</w:t>
      </w:r>
      <w:r>
        <w:rPr>
          <w:noProof/>
        </w:rPr>
        <w:fldChar w:fldCharType="end"/>
      </w:r>
      <w:bookmarkEnd w:id="13"/>
      <w:r>
        <w:rPr>
          <w:noProof/>
          <w:lang w:val="es-ES_tradnl"/>
        </w:rPr>
        <w:t>)</w:t>
      </w:r>
    </w:p>
    <w:p w14:paraId="4B2D31F8" w14:textId="77777777" w:rsidR="0076560E" w:rsidRDefault="0076560E" w:rsidP="0076560E">
      <w:pPr>
        <w:pStyle w:val="enumlev1"/>
        <w:ind w:left="794"/>
        <w:rPr>
          <w:noProof/>
        </w:rPr>
      </w:pPr>
      <w:r>
        <w:rPr>
          <w:noProof/>
        </w:rPr>
        <w:t>–</w:t>
      </w:r>
      <w:r>
        <w:rPr>
          <w:noProof/>
        </w:rPr>
        <w:tab/>
        <w:t>Otherwise, if matrix_coeffs is equal to 2, the interpretation of the matrix_coeffs syntax element is unknown or is determined by the application.</w:t>
      </w:r>
    </w:p>
    <w:p w14:paraId="1FE2E65D" w14:textId="77777777" w:rsidR="0076560E" w:rsidRDefault="0076560E" w:rsidP="0076560E">
      <w:pPr>
        <w:pStyle w:val="enumlev1"/>
        <w:ind w:left="794"/>
        <w:rPr>
          <w:ins w:id="14" w:author="Alexis Michael Tourapis" w:date="2015-10-02T13:16:00Z"/>
          <w:noProof/>
        </w:rPr>
      </w:pPr>
      <w:r>
        <w:rPr>
          <w:noProof/>
        </w:rPr>
        <w:t>–</w:t>
      </w:r>
      <w:r>
        <w:rPr>
          <w:noProof/>
        </w:rPr>
        <w:tab/>
        <w:t>Otherwise (matrix_coeffs is not equal to 0, 1, 2, 4, 5, 6, 7, 8, 9</w:t>
      </w:r>
      <w:ins w:id="15" w:author="Alexis Michael Tourapis" w:date="2015-10-02T13:14:00Z">
        <w:r w:rsidR="009E77B3">
          <w:rPr>
            <w:noProof/>
          </w:rPr>
          <w:t xml:space="preserve">, </w:t>
        </w:r>
      </w:ins>
      <w:del w:id="16" w:author="Alexis Michael Tourapis" w:date="2015-10-02T13:14:00Z">
        <w:r w:rsidDel="009E77B3">
          <w:rPr>
            <w:noProof/>
          </w:rPr>
          <w:delText xml:space="preserve"> or </w:delText>
        </w:r>
      </w:del>
      <w:r>
        <w:rPr>
          <w:noProof/>
        </w:rPr>
        <w:t>10</w:t>
      </w:r>
      <w:ins w:id="17" w:author="Alexis Michael Tourapis" w:date="2015-10-02T13:14:00Z">
        <w:r w:rsidR="009E77B3">
          <w:rPr>
            <w:noProof/>
          </w:rPr>
          <w:t>, 12, or 13</w:t>
        </w:r>
      </w:ins>
      <w:r>
        <w:rPr>
          <w:noProof/>
        </w:rPr>
        <w:t>), the interpretation of the matrix_coeffs syntax element is reserved for future definition by ITU</w:t>
      </w:r>
      <w:r>
        <w:rPr>
          <w:noProof/>
        </w:rPr>
        <w:noBreakHyphen/>
        <w:t>T | ISO/IEC. Reserved values for matrix_coeffs shall not be present in bitstreams conforming to this version of this Specification. Decoders shall interpret reserved values of matrix_coeffs as equivalent to the value 2.</w:t>
      </w:r>
    </w:p>
    <w:p w14:paraId="5EAC4D82" w14:textId="0165C523" w:rsidR="009E77B3" w:rsidRDefault="009E77B3">
      <w:pPr>
        <w:pStyle w:val="enumlev1"/>
        <w:ind w:left="0" w:firstLine="0"/>
        <w:rPr>
          <w:ins w:id="18" w:author="Alexis Michael Tourapis" w:date="2015-10-02T13:17:00Z"/>
          <w:noProof/>
        </w:rPr>
        <w:pPrChange w:id="19" w:author="Alexis Michael Tourapis" w:date="2015-10-02T13:16:00Z">
          <w:pPr>
            <w:pStyle w:val="enumlev1"/>
            <w:ind w:left="794"/>
          </w:pPr>
        </w:pPrChange>
      </w:pPr>
      <w:ins w:id="20" w:author="Alexis Michael Tourapis" w:date="2015-10-02T13:16:00Z">
        <w:r>
          <w:rPr>
            <w:noProof/>
          </w:rPr>
          <w:lastRenderedPageBreak/>
          <w:t>If mat</w:t>
        </w:r>
        <w:r w:rsidR="00774F5A">
          <w:rPr>
            <w:noProof/>
          </w:rPr>
          <w:t>rix_coeffs is equal to 12 or 13</w:t>
        </w:r>
        <w:r>
          <w:rPr>
            <w:noProof/>
          </w:rPr>
          <w:t xml:space="preserve"> then the </w:t>
        </w:r>
      </w:ins>
      <w:ins w:id="21" w:author="Alexis Michael Tourapis" w:date="2015-10-02T13:17:00Z">
        <w:r>
          <w:rPr>
            <w:noProof/>
          </w:rPr>
          <w:t>constants</w:t>
        </w:r>
      </w:ins>
      <w:ins w:id="22" w:author="Alexis Michael Tourapis" w:date="2015-10-02T13:16:00Z">
        <w:r>
          <w:rPr>
            <w:noProof/>
          </w:rPr>
          <w:t xml:space="preserve"> </w:t>
        </w:r>
        <w:r>
          <w:rPr>
            <w:noProof/>
            <w:lang w:val="es-ES_tradnl"/>
          </w:rPr>
          <w:t>K</w:t>
        </w:r>
        <w:r>
          <w:rPr>
            <w:noProof/>
            <w:vertAlign w:val="subscript"/>
            <w:lang w:val="es-ES_tradnl"/>
          </w:rPr>
          <w:t>R</w:t>
        </w:r>
        <w:r w:rsidRPr="009E77B3">
          <w:rPr>
            <w:noProof/>
          </w:rPr>
          <w:t xml:space="preserve"> </w:t>
        </w:r>
        <w:r>
          <w:rPr>
            <w:noProof/>
          </w:rPr>
          <w:t xml:space="preserve">and </w:t>
        </w:r>
      </w:ins>
      <w:ins w:id="23" w:author="Alexis Michael Tourapis" w:date="2015-10-02T13:17:00Z">
        <w:r>
          <w:rPr>
            <w:noProof/>
            <w:lang w:val="es-ES_tradnl"/>
          </w:rPr>
          <w:t>K</w:t>
        </w:r>
        <w:r>
          <w:rPr>
            <w:noProof/>
            <w:vertAlign w:val="subscript"/>
            <w:lang w:val="es-ES_tradnl"/>
          </w:rPr>
          <w:t>B</w:t>
        </w:r>
        <w:r w:rsidRPr="009E77B3">
          <w:rPr>
            <w:noProof/>
          </w:rPr>
          <w:t xml:space="preserve"> </w:t>
        </w:r>
        <w:r>
          <w:rPr>
            <w:noProof/>
          </w:rPr>
          <w:t>are computed</w:t>
        </w:r>
      </w:ins>
      <w:ins w:id="24" w:author="Alexis Michael Tourapis" w:date="2015-10-02T13:29:00Z">
        <w:r w:rsidR="00562ECD">
          <w:rPr>
            <w:noProof/>
          </w:rPr>
          <w:t>,</w:t>
        </w:r>
      </w:ins>
      <w:ins w:id="25" w:author="Alexis Michael Tourapis" w:date="2015-10-02T13:28:00Z">
        <w:r w:rsidR="00616CBF">
          <w:rPr>
            <w:noProof/>
          </w:rPr>
          <w:t xml:space="preserve"> using the </w:t>
        </w:r>
      </w:ins>
      <w:ins w:id="26" w:author="Alexis Michael Tourapis" w:date="2015-10-02T13:29:00Z">
        <w:r w:rsidR="00562ECD">
          <w:rPr>
            <w:noProof/>
          </w:rPr>
          <w:t xml:space="preserve">colour primaries </w:t>
        </w:r>
      </w:ins>
      <w:ins w:id="27" w:author="Alexis Michael Tourapis" w:date="2015-10-02T13:28:00Z">
        <w:r w:rsidR="00562ECD">
          <w:rPr>
            <w:noProof/>
          </w:rPr>
          <w:t xml:space="preserve">chromaticity coordinates </w:t>
        </w:r>
      </w:ins>
      <w:ins w:id="28" w:author="Alexis Michael Tourapis" w:date="2015-10-02T14:03:00Z">
        <w:r w:rsidR="0081096F">
          <w:rPr>
            <w:noProof/>
          </w:rPr>
          <w:t>(</w:t>
        </w:r>
      </w:ins>
      <w:ins w:id="29" w:author="Alexis Michael Tourapis" w:date="2015-10-02T13:28:00Z">
        <w:r w:rsidR="00562ECD">
          <w:rPr>
            <w:noProof/>
          </w:rPr>
          <w:t>x</w:t>
        </w:r>
      </w:ins>
      <w:ins w:id="30" w:author="Alexis Michael Tourapis" w:date="2015-10-02T14:03:00Z">
        <w:r w:rsidR="0081096F" w:rsidRPr="0081096F">
          <w:rPr>
            <w:noProof/>
            <w:vertAlign w:val="subscript"/>
            <w:rPrChange w:id="31" w:author="Alexis Michael Tourapis" w:date="2015-10-02T14:03:00Z">
              <w:rPr>
                <w:noProof/>
              </w:rPr>
            </w:rPrChange>
          </w:rPr>
          <w:t>R</w:t>
        </w:r>
        <w:r w:rsidR="0081096F">
          <w:rPr>
            <w:noProof/>
          </w:rPr>
          <w:t>, y</w:t>
        </w:r>
        <w:r w:rsidR="0081096F" w:rsidRPr="0081096F">
          <w:rPr>
            <w:noProof/>
            <w:vertAlign w:val="subscript"/>
            <w:rPrChange w:id="32" w:author="Alexis Michael Tourapis" w:date="2015-10-02T14:03:00Z">
              <w:rPr>
                <w:noProof/>
              </w:rPr>
            </w:rPrChange>
          </w:rPr>
          <w:t>R</w:t>
        </w:r>
        <w:r w:rsidR="0081096F">
          <w:rPr>
            <w:noProof/>
          </w:rPr>
          <w:t>)</w:t>
        </w:r>
      </w:ins>
      <w:ins w:id="33" w:author="Alexis Michael Tourapis" w:date="2015-10-02T13:28:00Z">
        <w:r w:rsidR="00562ECD">
          <w:rPr>
            <w:noProof/>
          </w:rPr>
          <w:t>,</w:t>
        </w:r>
      </w:ins>
      <w:ins w:id="34" w:author="Alexis Michael Tourapis" w:date="2015-10-02T14:03:00Z">
        <w:r w:rsidR="0081096F">
          <w:rPr>
            <w:noProof/>
          </w:rPr>
          <w:t xml:space="preserve"> (x</w:t>
        </w:r>
      </w:ins>
      <w:ins w:id="35" w:author="Alexis Michael Tourapis" w:date="2015-10-02T14:04:00Z">
        <w:r w:rsidR="0081096F">
          <w:rPr>
            <w:noProof/>
            <w:vertAlign w:val="subscript"/>
          </w:rPr>
          <w:t>G</w:t>
        </w:r>
      </w:ins>
      <w:ins w:id="36" w:author="Alexis Michael Tourapis" w:date="2015-10-02T14:03:00Z">
        <w:r w:rsidR="0081096F">
          <w:rPr>
            <w:noProof/>
          </w:rPr>
          <w:t>, y</w:t>
        </w:r>
        <w:r w:rsidR="0081096F">
          <w:rPr>
            <w:noProof/>
            <w:vertAlign w:val="subscript"/>
          </w:rPr>
          <w:t>G</w:t>
        </w:r>
        <w:r w:rsidR="0081096F">
          <w:rPr>
            <w:noProof/>
          </w:rPr>
          <w:t>), (x</w:t>
        </w:r>
      </w:ins>
      <w:ins w:id="37" w:author="Alexis Michael Tourapis" w:date="2015-10-02T14:04:00Z">
        <w:r w:rsidR="0081096F">
          <w:rPr>
            <w:noProof/>
            <w:vertAlign w:val="subscript"/>
          </w:rPr>
          <w:t>B</w:t>
        </w:r>
      </w:ins>
      <w:ins w:id="38" w:author="Alexis Michael Tourapis" w:date="2015-10-02T14:03:00Z">
        <w:r w:rsidR="0081096F">
          <w:rPr>
            <w:noProof/>
          </w:rPr>
          <w:t>, y</w:t>
        </w:r>
      </w:ins>
      <w:ins w:id="39" w:author="Alexis Michael Tourapis" w:date="2015-10-02T14:04:00Z">
        <w:r w:rsidR="0081096F">
          <w:rPr>
            <w:noProof/>
            <w:vertAlign w:val="subscript"/>
          </w:rPr>
          <w:t>B</w:t>
        </w:r>
      </w:ins>
      <w:ins w:id="40" w:author="Alexis Michael Tourapis" w:date="2015-10-02T14:03:00Z">
        <w:r w:rsidR="0081096F">
          <w:rPr>
            <w:noProof/>
          </w:rPr>
          <w:t>), and (x</w:t>
        </w:r>
        <w:r w:rsidR="0081096F">
          <w:rPr>
            <w:noProof/>
            <w:vertAlign w:val="subscript"/>
          </w:rPr>
          <w:t>W</w:t>
        </w:r>
        <w:r w:rsidR="0081096F">
          <w:rPr>
            <w:noProof/>
          </w:rPr>
          <w:t>, y</w:t>
        </w:r>
        <w:r w:rsidR="0081096F">
          <w:rPr>
            <w:noProof/>
            <w:vertAlign w:val="subscript"/>
          </w:rPr>
          <w:t>W</w:t>
        </w:r>
        <w:r w:rsidR="0081096F">
          <w:rPr>
            <w:noProof/>
          </w:rPr>
          <w:t>)</w:t>
        </w:r>
      </w:ins>
      <w:ins w:id="41" w:author="Alexis Michael Tourapis" w:date="2015-10-02T14:04:00Z">
        <w:r w:rsidR="0081096F">
          <w:rPr>
            <w:noProof/>
          </w:rPr>
          <w:t xml:space="preserve">, for red, green, blue, and white respectively, </w:t>
        </w:r>
      </w:ins>
      <w:ins w:id="42" w:author="Alexis Michael Tourapis" w:date="2015-10-02T13:28:00Z">
        <w:r w:rsidR="00562ECD">
          <w:rPr>
            <w:noProof/>
          </w:rPr>
          <w:t>as specified by the colour</w:t>
        </w:r>
      </w:ins>
      <w:ins w:id="43" w:author="Alexis Michael Tourapis" w:date="2015-10-02T13:29:00Z">
        <w:r w:rsidR="00562ECD">
          <w:rPr>
            <w:noProof/>
          </w:rPr>
          <w:t>_primaries syntax element,</w:t>
        </w:r>
      </w:ins>
      <w:ins w:id="44" w:author="Alexis Michael Tourapis" w:date="2015-10-02T13:17:00Z">
        <w:r>
          <w:rPr>
            <w:noProof/>
          </w:rPr>
          <w:t xml:space="preserve"> as follows:</w:t>
        </w:r>
      </w:ins>
    </w:p>
    <w:p w14:paraId="13265842" w14:textId="4CD8A072" w:rsidR="00562ECD" w:rsidRDefault="00562ECD" w:rsidP="00562ECD">
      <w:pPr>
        <w:pStyle w:val="enumlev1"/>
        <w:ind w:left="397"/>
        <w:rPr>
          <w:ins w:id="45" w:author="Alexis Michael Tourapis" w:date="2015-10-02T13:30:00Z"/>
          <w:noProof/>
        </w:rPr>
      </w:pPr>
      <w:ins w:id="46" w:author="Alexis Michael Tourapis" w:date="2015-10-02T13:30:00Z">
        <w:r>
          <w:rPr>
            <w:noProof/>
          </w:rPr>
          <w:t>–</w:t>
        </w:r>
        <w:r>
          <w:rPr>
            <w:noProof/>
          </w:rPr>
          <w:tab/>
        </w:r>
      </w:ins>
      <w:ins w:id="47" w:author="Alexis Michael Tourapis" w:date="2015-10-02T16:27:00Z">
        <w:r w:rsidR="00774F5A">
          <w:rPr>
            <w:noProof/>
          </w:rPr>
          <w:t>First c</w:t>
        </w:r>
      </w:ins>
      <w:ins w:id="48" w:author="Alexis Michael Tourapis" w:date="2015-10-02T13:30:00Z">
        <w:r>
          <w:rPr>
            <w:noProof/>
          </w:rPr>
          <w:t>ompute the z coordinate</w:t>
        </w:r>
      </w:ins>
      <w:ins w:id="49" w:author="Alexis Michael Tourapis" w:date="2015-10-02T14:04:00Z">
        <w:r w:rsidR="0081096F">
          <w:rPr>
            <w:noProof/>
          </w:rPr>
          <w:t>s</w:t>
        </w:r>
      </w:ins>
      <w:ins w:id="50" w:author="Alexis Michael Tourapis" w:date="2015-10-02T13:30:00Z">
        <w:r>
          <w:rPr>
            <w:noProof/>
          </w:rPr>
          <w:t xml:space="preserve"> for all colour primaries using the equation</w:t>
        </w:r>
      </w:ins>
      <w:ins w:id="51" w:author="Alexis Michael Tourapis" w:date="2015-10-02T14:05:00Z">
        <w:r w:rsidR="0081096F">
          <w:rPr>
            <w:noProof/>
          </w:rPr>
          <w:t>s</w:t>
        </w:r>
      </w:ins>
      <w:ins w:id="52" w:author="Alexis Michael Tourapis" w:date="2015-10-02T13:30:00Z">
        <w:r>
          <w:rPr>
            <w:noProof/>
          </w:rPr>
          <w:t>:</w:t>
        </w:r>
      </w:ins>
    </w:p>
    <w:p w14:paraId="4114A242" w14:textId="77777777" w:rsidR="00562ECD" w:rsidRDefault="0081096F" w:rsidP="00562ECD">
      <w:pPr>
        <w:pStyle w:val="Equation"/>
        <w:ind w:left="562"/>
        <w:rPr>
          <w:ins w:id="53" w:author="Alexis Michael Tourapis" w:date="2015-10-02T14:06:00Z"/>
          <w:noProof/>
          <w:lang w:val="es-ES_tradnl"/>
        </w:rPr>
      </w:pPr>
      <w:ins w:id="54" w:author="Alexis Michael Tourapis" w:date="2015-10-02T14:05:00Z">
        <w:r>
          <w:rPr>
            <w:noProof/>
          </w:rPr>
          <w:t>z</w:t>
        </w:r>
        <w:r w:rsidRPr="007039EA">
          <w:rPr>
            <w:noProof/>
            <w:vertAlign w:val="subscript"/>
          </w:rPr>
          <w:t>R</w:t>
        </w:r>
      </w:ins>
      <w:ins w:id="55" w:author="Alexis Michael Tourapis" w:date="2015-10-02T13:30:00Z">
        <w:r w:rsidR="00562ECD">
          <w:rPr>
            <w:noProof/>
            <w:lang w:val="es-ES_tradnl"/>
          </w:rPr>
          <w:t xml:space="preserve"> = </w:t>
        </w:r>
      </w:ins>
      <w:ins w:id="56" w:author="Alexis Michael Tourapis" w:date="2015-10-02T13:31:00Z">
        <w:r w:rsidR="00562ECD">
          <w:rPr>
            <w:noProof/>
            <w:lang w:val="es-ES_tradnl"/>
          </w:rPr>
          <w:t xml:space="preserve">1 – </w:t>
        </w:r>
      </w:ins>
      <w:ins w:id="57" w:author="Alexis Michael Tourapis" w:date="2015-10-02T14:05:00Z">
        <w:r>
          <w:rPr>
            <w:noProof/>
          </w:rPr>
          <w:t>(x</w:t>
        </w:r>
        <w:r w:rsidRPr="007039EA">
          <w:rPr>
            <w:noProof/>
            <w:vertAlign w:val="subscript"/>
          </w:rPr>
          <w:t>R</w:t>
        </w:r>
        <w:r>
          <w:rPr>
            <w:noProof/>
          </w:rPr>
          <w:t xml:space="preserve"> + y</w:t>
        </w:r>
        <w:r w:rsidRPr="007039EA">
          <w:rPr>
            <w:noProof/>
            <w:vertAlign w:val="subscript"/>
          </w:rPr>
          <w:t>R</w:t>
        </w:r>
        <w:r>
          <w:rPr>
            <w:noProof/>
          </w:rPr>
          <w:t>)</w:t>
        </w:r>
      </w:ins>
      <w:ins w:id="58" w:author="Alexis Michael Tourapis" w:date="2015-10-02T13:30:00Z">
        <w:r w:rsidR="00562ECD">
          <w:rPr>
            <w:noProof/>
            <w:lang w:val="es-ES_tradnl"/>
          </w:rPr>
          <w:tab/>
        </w:r>
        <w:r w:rsidR="00562ECD">
          <w:rPr>
            <w:noProof/>
            <w:lang w:val="es-ES_tradnl"/>
          </w:rPr>
          <w:tab/>
          <w:t>(</w:t>
        </w:r>
        <w:bookmarkStart w:id="59" w:name="Equation_ZR"/>
        <w:r w:rsidR="00562ECD">
          <w:rPr>
            <w:noProof/>
            <w:lang w:val="es-ES_tradnl"/>
          </w:rPr>
          <w:t>E</w:t>
        </w:r>
        <w:r w:rsidR="00562ECD">
          <w:rPr>
            <w:noProof/>
            <w:lang w:val="es-ES_tradnl"/>
          </w:rPr>
          <w:noBreakHyphen/>
        </w:r>
        <w:r w:rsidR="00562ECD">
          <w:rPr>
            <w:noProof/>
          </w:rPr>
          <w:fldChar w:fldCharType="begin"/>
        </w:r>
        <w:r w:rsidR="00562ECD">
          <w:rPr>
            <w:noProof/>
            <w:lang w:val="es-ES_tradnl"/>
          </w:rPr>
          <w:instrText xml:space="preserve"> SEQ Equation \* ARABIC </w:instrText>
        </w:r>
        <w:r w:rsidR="00562ECD">
          <w:rPr>
            <w:noProof/>
          </w:rPr>
          <w:fldChar w:fldCharType="separate"/>
        </w:r>
      </w:ins>
      <w:r w:rsidR="00774F5A">
        <w:rPr>
          <w:noProof/>
          <w:lang w:val="es-ES_tradnl"/>
        </w:rPr>
        <w:t>16</w:t>
      </w:r>
      <w:ins w:id="60" w:author="Alexis Michael Tourapis" w:date="2015-10-02T13:30:00Z">
        <w:r w:rsidR="00562ECD">
          <w:rPr>
            <w:noProof/>
          </w:rPr>
          <w:fldChar w:fldCharType="end"/>
        </w:r>
        <w:bookmarkEnd w:id="59"/>
        <w:r w:rsidR="00562ECD">
          <w:rPr>
            <w:noProof/>
            <w:lang w:val="es-ES_tradnl"/>
          </w:rPr>
          <w:t>)</w:t>
        </w:r>
      </w:ins>
    </w:p>
    <w:p w14:paraId="4FA1A65A" w14:textId="77777777" w:rsidR="0081096F" w:rsidRDefault="0081096F" w:rsidP="0081096F">
      <w:pPr>
        <w:pStyle w:val="Equation"/>
        <w:ind w:left="562"/>
        <w:rPr>
          <w:ins w:id="61" w:author="Alexis Michael Tourapis" w:date="2015-10-02T14:06:00Z"/>
          <w:noProof/>
          <w:lang w:val="es-ES_tradnl"/>
        </w:rPr>
      </w:pPr>
      <w:ins w:id="62" w:author="Alexis Michael Tourapis" w:date="2015-10-02T14:06:00Z">
        <w:r>
          <w:rPr>
            <w:noProof/>
          </w:rPr>
          <w:t>z</w:t>
        </w:r>
        <w:r>
          <w:rPr>
            <w:noProof/>
            <w:vertAlign w:val="subscript"/>
          </w:rPr>
          <w:t>G</w:t>
        </w:r>
        <w:r>
          <w:rPr>
            <w:noProof/>
            <w:lang w:val="es-ES_tradnl"/>
          </w:rPr>
          <w:t xml:space="preserve"> = 1 – </w:t>
        </w:r>
        <w:r>
          <w:rPr>
            <w:noProof/>
          </w:rPr>
          <w:t>(x</w:t>
        </w:r>
        <w:r>
          <w:rPr>
            <w:noProof/>
            <w:vertAlign w:val="subscript"/>
          </w:rPr>
          <w:t>G</w:t>
        </w:r>
        <w:r>
          <w:rPr>
            <w:noProof/>
          </w:rPr>
          <w:t xml:space="preserve"> + y</w:t>
        </w:r>
        <w:r>
          <w:rPr>
            <w:noProof/>
            <w:vertAlign w:val="subscript"/>
          </w:rPr>
          <w:t>G</w:t>
        </w:r>
        <w:r>
          <w:rPr>
            <w:noProof/>
          </w:rPr>
          <w:t>)</w:t>
        </w:r>
        <w:r>
          <w:rPr>
            <w:noProof/>
            <w:lang w:val="es-ES_tradnl"/>
          </w:rPr>
          <w:tab/>
        </w:r>
        <w:r>
          <w:rPr>
            <w:noProof/>
            <w:lang w:val="es-ES_tradnl"/>
          </w:rPr>
          <w:tab/>
          <w:t>(</w:t>
        </w:r>
        <w:bookmarkStart w:id="63" w:name="Equation_ZG"/>
        <w:r>
          <w:rPr>
            <w:noProof/>
            <w:lang w:val="es-ES_tradnl"/>
          </w:rPr>
          <w:t>E</w:t>
        </w:r>
        <w:r>
          <w:rPr>
            <w:noProof/>
            <w:lang w:val="es-ES_tradnl"/>
          </w:rPr>
          <w:noBreakHyphen/>
        </w:r>
        <w:r>
          <w:rPr>
            <w:noProof/>
          </w:rPr>
          <w:fldChar w:fldCharType="begin"/>
        </w:r>
        <w:r>
          <w:rPr>
            <w:noProof/>
            <w:lang w:val="es-ES_tradnl"/>
          </w:rPr>
          <w:instrText xml:space="preserve"> SEQ Equation \* ARABIC </w:instrText>
        </w:r>
        <w:r>
          <w:rPr>
            <w:noProof/>
          </w:rPr>
          <w:fldChar w:fldCharType="separate"/>
        </w:r>
      </w:ins>
      <w:r w:rsidR="00774F5A">
        <w:rPr>
          <w:noProof/>
          <w:lang w:val="es-ES_tradnl"/>
        </w:rPr>
        <w:t>17</w:t>
      </w:r>
      <w:ins w:id="64" w:author="Alexis Michael Tourapis" w:date="2015-10-02T14:06:00Z">
        <w:r>
          <w:rPr>
            <w:noProof/>
          </w:rPr>
          <w:fldChar w:fldCharType="end"/>
        </w:r>
        <w:bookmarkEnd w:id="63"/>
        <w:r>
          <w:rPr>
            <w:noProof/>
            <w:lang w:val="es-ES_tradnl"/>
          </w:rPr>
          <w:t>)</w:t>
        </w:r>
      </w:ins>
    </w:p>
    <w:p w14:paraId="0777A583" w14:textId="77777777" w:rsidR="0081096F" w:rsidRDefault="0081096F" w:rsidP="0081096F">
      <w:pPr>
        <w:pStyle w:val="Equation"/>
        <w:ind w:left="562"/>
        <w:rPr>
          <w:ins w:id="65" w:author="Alexis Michael Tourapis" w:date="2015-10-02T14:06:00Z"/>
          <w:noProof/>
          <w:lang w:val="es-ES_tradnl"/>
        </w:rPr>
      </w:pPr>
      <w:ins w:id="66" w:author="Alexis Michael Tourapis" w:date="2015-10-02T14:06:00Z">
        <w:r>
          <w:rPr>
            <w:noProof/>
          </w:rPr>
          <w:t>z</w:t>
        </w:r>
        <w:r>
          <w:rPr>
            <w:noProof/>
            <w:vertAlign w:val="subscript"/>
          </w:rPr>
          <w:t>B</w:t>
        </w:r>
        <w:r>
          <w:rPr>
            <w:noProof/>
            <w:lang w:val="es-ES_tradnl"/>
          </w:rPr>
          <w:t xml:space="preserve"> = 1 – </w:t>
        </w:r>
        <w:r>
          <w:rPr>
            <w:noProof/>
          </w:rPr>
          <w:t>(x</w:t>
        </w:r>
        <w:r>
          <w:rPr>
            <w:noProof/>
            <w:vertAlign w:val="subscript"/>
          </w:rPr>
          <w:t>B</w:t>
        </w:r>
        <w:r>
          <w:rPr>
            <w:noProof/>
          </w:rPr>
          <w:t xml:space="preserve"> + y</w:t>
        </w:r>
        <w:r>
          <w:rPr>
            <w:noProof/>
            <w:vertAlign w:val="subscript"/>
          </w:rPr>
          <w:t>B</w:t>
        </w:r>
        <w:r>
          <w:rPr>
            <w:noProof/>
          </w:rPr>
          <w:t>)</w:t>
        </w:r>
        <w:r>
          <w:rPr>
            <w:noProof/>
            <w:lang w:val="es-ES_tradnl"/>
          </w:rPr>
          <w:tab/>
        </w:r>
        <w:r>
          <w:rPr>
            <w:noProof/>
            <w:lang w:val="es-ES_tradnl"/>
          </w:rPr>
          <w:tab/>
          <w:t>(E</w:t>
        </w:r>
        <w:r>
          <w:rPr>
            <w:noProof/>
            <w:lang w:val="es-ES_tradnl"/>
          </w:rPr>
          <w:noBreakHyphen/>
        </w:r>
        <w:r>
          <w:rPr>
            <w:noProof/>
          </w:rPr>
          <w:fldChar w:fldCharType="begin"/>
        </w:r>
        <w:r>
          <w:rPr>
            <w:noProof/>
            <w:lang w:val="es-ES_tradnl"/>
          </w:rPr>
          <w:instrText xml:space="preserve"> SEQ Equation \* ARABIC </w:instrText>
        </w:r>
        <w:r>
          <w:rPr>
            <w:noProof/>
          </w:rPr>
          <w:fldChar w:fldCharType="separate"/>
        </w:r>
      </w:ins>
      <w:r w:rsidR="00774F5A">
        <w:rPr>
          <w:noProof/>
          <w:lang w:val="es-ES_tradnl"/>
        </w:rPr>
        <w:t>18</w:t>
      </w:r>
      <w:ins w:id="67" w:author="Alexis Michael Tourapis" w:date="2015-10-02T14:06:00Z">
        <w:r>
          <w:rPr>
            <w:noProof/>
          </w:rPr>
          <w:fldChar w:fldCharType="end"/>
        </w:r>
        <w:r>
          <w:rPr>
            <w:noProof/>
            <w:lang w:val="es-ES_tradnl"/>
          </w:rPr>
          <w:t>)</w:t>
        </w:r>
      </w:ins>
    </w:p>
    <w:p w14:paraId="14154BC3" w14:textId="77777777" w:rsidR="0081096F" w:rsidRDefault="0081096F" w:rsidP="0081096F">
      <w:pPr>
        <w:pStyle w:val="Equation"/>
        <w:ind w:left="562"/>
        <w:rPr>
          <w:ins w:id="68" w:author="Alexis Michael Tourapis" w:date="2015-10-02T14:06:00Z"/>
          <w:noProof/>
          <w:lang w:val="es-ES_tradnl"/>
        </w:rPr>
      </w:pPr>
      <w:ins w:id="69" w:author="Alexis Michael Tourapis" w:date="2015-10-02T14:06:00Z">
        <w:r>
          <w:rPr>
            <w:noProof/>
          </w:rPr>
          <w:t>z</w:t>
        </w:r>
        <w:r>
          <w:rPr>
            <w:noProof/>
            <w:vertAlign w:val="subscript"/>
          </w:rPr>
          <w:t>W</w:t>
        </w:r>
        <w:r>
          <w:rPr>
            <w:noProof/>
            <w:lang w:val="es-ES_tradnl"/>
          </w:rPr>
          <w:t xml:space="preserve"> = 1 – </w:t>
        </w:r>
        <w:r>
          <w:rPr>
            <w:noProof/>
          </w:rPr>
          <w:t>(x</w:t>
        </w:r>
        <w:r>
          <w:rPr>
            <w:noProof/>
            <w:vertAlign w:val="subscript"/>
          </w:rPr>
          <w:t>W</w:t>
        </w:r>
        <w:r>
          <w:rPr>
            <w:noProof/>
          </w:rPr>
          <w:t xml:space="preserve"> + y</w:t>
        </w:r>
        <w:r>
          <w:rPr>
            <w:noProof/>
            <w:vertAlign w:val="subscript"/>
          </w:rPr>
          <w:t>W</w:t>
        </w:r>
        <w:r>
          <w:rPr>
            <w:noProof/>
          </w:rPr>
          <w:t>)</w:t>
        </w:r>
        <w:r>
          <w:rPr>
            <w:noProof/>
            <w:lang w:val="es-ES_tradnl"/>
          </w:rPr>
          <w:tab/>
        </w:r>
        <w:r>
          <w:rPr>
            <w:noProof/>
            <w:lang w:val="es-ES_tradnl"/>
          </w:rPr>
          <w:tab/>
          <w:t>(E</w:t>
        </w:r>
        <w:r>
          <w:rPr>
            <w:noProof/>
            <w:lang w:val="es-ES_tradnl"/>
          </w:rPr>
          <w:noBreakHyphen/>
        </w:r>
        <w:r>
          <w:rPr>
            <w:noProof/>
          </w:rPr>
          <w:fldChar w:fldCharType="begin"/>
        </w:r>
        <w:r>
          <w:rPr>
            <w:noProof/>
            <w:lang w:val="es-ES_tradnl"/>
          </w:rPr>
          <w:instrText xml:space="preserve"> SEQ Equation \* ARABIC </w:instrText>
        </w:r>
        <w:r>
          <w:rPr>
            <w:noProof/>
          </w:rPr>
          <w:fldChar w:fldCharType="separate"/>
        </w:r>
      </w:ins>
      <w:r w:rsidR="00774F5A">
        <w:rPr>
          <w:noProof/>
          <w:lang w:val="es-ES_tradnl"/>
        </w:rPr>
        <w:t>19</w:t>
      </w:r>
      <w:ins w:id="70" w:author="Alexis Michael Tourapis" w:date="2015-10-02T14:06:00Z">
        <w:r>
          <w:rPr>
            <w:noProof/>
          </w:rPr>
          <w:fldChar w:fldCharType="end"/>
        </w:r>
        <w:r>
          <w:rPr>
            <w:noProof/>
            <w:lang w:val="es-ES_tradnl"/>
          </w:rPr>
          <w:t>)</w:t>
        </w:r>
      </w:ins>
    </w:p>
    <w:p w14:paraId="2B91CEF8" w14:textId="3C44EF06" w:rsidR="004D09CC" w:rsidRDefault="00562ECD" w:rsidP="002A4DBB">
      <w:pPr>
        <w:pStyle w:val="enumlev1"/>
        <w:ind w:left="397"/>
        <w:rPr>
          <w:ins w:id="71" w:author="Alexis Michael Tourapis" w:date="2015-10-02T16:22:00Z"/>
          <w:noProof/>
        </w:rPr>
      </w:pPr>
      <w:ins w:id="72" w:author="Alexis Michael Tourapis" w:date="2015-10-02T13:32:00Z">
        <w:r>
          <w:rPr>
            <w:noProof/>
          </w:rPr>
          <w:t>–</w:t>
        </w:r>
        <w:r>
          <w:rPr>
            <w:noProof/>
          </w:rPr>
          <w:tab/>
        </w:r>
      </w:ins>
      <w:ins w:id="73" w:author="Alexis Michael Tourapis" w:date="2015-10-02T14:06:00Z">
        <w:r w:rsidR="0081096F">
          <w:rPr>
            <w:noProof/>
          </w:rPr>
          <w:t xml:space="preserve">Then </w:t>
        </w:r>
      </w:ins>
      <m:oMath>
        <m:func>
          <m:funcPr>
            <m:ctrlPr>
              <w:del w:id="74" w:author="Alexis Michael Tourapis" w:date="2015-10-02T16:25:00Z">
                <w:rPr>
                  <w:rFonts w:ascii="Cambria Math" w:hAnsi="Cambria Math"/>
                  <w:noProof/>
                  <w:lang w:val="es-ES_tradnl"/>
                </w:rPr>
              </w:del>
            </m:ctrlPr>
          </m:funcPr>
          <m:fName>
            <w:del w:id="75" w:author="Alexis Michael Tourapis" w:date="2015-10-02T16:25:00Z">
              <m:r>
                <m:rPr>
                  <m:sty m:val="p"/>
                </m:rPr>
                <w:rPr>
                  <w:rFonts w:ascii="Cambria Math" w:hAnsi="Cambria Math"/>
                  <w:noProof/>
                  <w:lang w:val="es-ES_tradnl"/>
                </w:rPr>
                <m:t>det</m:t>
              </m:r>
            </w:del>
          </m:fName>
          <m:e/>
        </m:func>
      </m:oMath>
      <w:ins w:id="76" w:author="Alexis Michael Tourapis" w:date="2015-10-02T16:09:00Z">
        <w:r w:rsidR="006E372F" w:rsidRPr="00E85E07">
          <w:rPr>
            <w:noProof/>
          </w:rPr>
          <w:t>the constants K</w:t>
        </w:r>
      </w:ins>
      <w:ins w:id="77" w:author="Alexis Michael Tourapis" w:date="2015-10-02T16:08:00Z">
        <w:r w:rsidR="004D09CC" w:rsidRPr="00E85E07">
          <w:rPr>
            <w:noProof/>
            <w:vertAlign w:val="subscript"/>
          </w:rPr>
          <w:t>R</w:t>
        </w:r>
        <w:r w:rsidR="004D09CC" w:rsidRPr="00E85E07">
          <w:rPr>
            <w:noProof/>
          </w:rPr>
          <w:t xml:space="preserve"> </w:t>
        </w:r>
      </w:ins>
      <w:ins w:id="78" w:author="Alexis Michael Tourapis" w:date="2015-10-02T16:09:00Z">
        <w:r w:rsidR="006E372F" w:rsidRPr="00E85E07">
          <w:rPr>
            <w:noProof/>
          </w:rPr>
          <w:t>a</w:t>
        </w:r>
      </w:ins>
      <w:ins w:id="79" w:author="Alexis Michael Tourapis" w:date="2015-10-02T16:08:00Z">
        <w:r w:rsidR="004D09CC" w:rsidRPr="00E85E07">
          <w:rPr>
            <w:noProof/>
          </w:rPr>
          <w:t xml:space="preserve">nd </w:t>
        </w:r>
      </w:ins>
      <w:ins w:id="80" w:author="Alexis Michael Tourapis" w:date="2015-10-02T16:09:00Z">
        <w:r w:rsidR="006E372F" w:rsidRPr="00E85E07">
          <w:rPr>
            <w:noProof/>
          </w:rPr>
          <w:t>K</w:t>
        </w:r>
      </w:ins>
      <w:ins w:id="81" w:author="Alexis Michael Tourapis" w:date="2015-10-02T16:08:00Z">
        <w:r w:rsidR="004D09CC" w:rsidRPr="00E85E07">
          <w:rPr>
            <w:noProof/>
            <w:vertAlign w:val="subscript"/>
          </w:rPr>
          <w:t>B</w:t>
        </w:r>
        <w:r w:rsidR="004D09CC" w:rsidRPr="00E85E07">
          <w:rPr>
            <w:noProof/>
          </w:rPr>
          <w:t xml:space="preserve"> </w:t>
        </w:r>
      </w:ins>
      <w:ins w:id="82" w:author="Alexis Michael Tourapis" w:date="2015-10-02T16:25:00Z">
        <w:r w:rsidR="00774F5A">
          <w:rPr>
            <w:noProof/>
          </w:rPr>
          <w:t>can be</w:t>
        </w:r>
      </w:ins>
      <w:ins w:id="83" w:author="Alexis Michael Tourapis" w:date="2015-10-02T16:08:00Z">
        <w:r w:rsidR="004D09CC" w:rsidRPr="00E85E07">
          <w:rPr>
            <w:noProof/>
          </w:rPr>
          <w:t xml:space="preserve"> computed as:</w:t>
        </w:r>
      </w:ins>
    </w:p>
    <w:p w14:paraId="660AD92B" w14:textId="35489FEE" w:rsidR="0010798A" w:rsidRPr="00E85E07" w:rsidRDefault="00C53782" w:rsidP="0010798A">
      <w:pPr>
        <w:pStyle w:val="Equation"/>
        <w:ind w:left="562"/>
        <w:rPr>
          <w:ins w:id="84" w:author="Alexis Michael Tourapis" w:date="2015-10-02T16:22:00Z"/>
          <w:noProof/>
          <w:lang w:val="es-ES_tradnl"/>
        </w:rPr>
      </w:pPr>
      <m:oMath>
        <m:sSub>
          <m:sSubPr>
            <m:ctrlPr>
              <w:ins w:id="85" w:author="Alexis Michael Tourapis" w:date="2015-10-02T16:22:00Z">
                <w:rPr>
                  <w:rFonts w:ascii="Cambria Math" w:hAnsi="Cambria Math"/>
                  <w:noProof/>
                  <w:lang w:val="es-ES_tradnl"/>
                </w:rPr>
              </w:ins>
            </m:ctrlPr>
          </m:sSubPr>
          <m:e>
            <w:ins w:id="86" w:author="Alexis Michael Tourapis" w:date="2015-10-02T16:22:00Z">
              <m:r>
                <m:rPr>
                  <m:sty m:val="p"/>
                </m:rPr>
                <w:rPr>
                  <w:rFonts w:ascii="Cambria Math" w:hAnsi="Cambria Math"/>
                  <w:noProof/>
                  <w:lang w:val="es-ES_tradnl"/>
                </w:rPr>
                <m:t>K</m:t>
              </m:r>
            </w:ins>
          </m:e>
          <m:sub>
            <w:ins w:id="87" w:author="Alexis Michael Tourapis" w:date="2015-10-02T16:22:00Z">
              <m:r>
                <m:rPr>
                  <m:sty m:val="p"/>
                </m:rPr>
                <w:rPr>
                  <w:rFonts w:ascii="Cambria Math" w:hAnsi="Cambria Math"/>
                  <w:noProof/>
                  <w:lang w:val="es-ES_tradnl"/>
                </w:rPr>
                <m:t>R</m:t>
              </m:r>
            </w:ins>
          </m:sub>
        </m:sSub>
        <w:ins w:id="88" w:author="Alexis Michael Tourapis" w:date="2015-10-02T16:22:00Z">
          <m:r>
            <m:rPr>
              <m:sty m:val="p"/>
            </m:rPr>
            <w:rPr>
              <w:rFonts w:ascii="Cambria Math" w:hAnsi="Cambria Math"/>
              <w:noProof/>
              <w:lang w:val="es-ES_tradnl"/>
            </w:rPr>
            <m:t>=</m:t>
          </m:r>
        </w:ins>
        <w:ins w:id="89" w:author="Alexis Michael Tourapis" w:date="2015-10-02T16:24:00Z">
          <m:r>
            <m:rPr>
              <m:sty m:val="p"/>
            </m:rPr>
            <w:rPr>
              <w:rFonts w:ascii="Cambria Math" w:hAnsi="Cambria Math"/>
              <w:noProof/>
              <w:lang w:val="es-ES_tradnl"/>
            </w:rPr>
            <m:t>round</m:t>
          </m:r>
        </w:ins>
        <m:d>
          <m:dPr>
            <m:ctrlPr>
              <w:ins w:id="90" w:author="Alexis Michael Tourapis" w:date="2015-10-02T16:25:00Z">
                <w:rPr>
                  <w:rFonts w:ascii="Cambria Math" w:hAnsi="Cambria Math"/>
                  <w:noProof/>
                  <w:lang w:val="es-ES_tradnl"/>
                </w:rPr>
              </w:ins>
            </m:ctrlPr>
          </m:dPr>
          <m:e>
            <w:ins w:id="91" w:author="Alexis Michael Tourapis" w:date="2015-10-02T16:25:00Z">
              <m:r>
                <m:rPr>
                  <m:sty m:val="p"/>
                </m:rPr>
                <w:rPr>
                  <w:rFonts w:ascii="Cambria Math" w:hAnsi="Cambria Math"/>
                  <w:noProof/>
                  <w:lang w:val="es-ES_tradnl"/>
                </w:rPr>
                <m:t>10000*</m:t>
              </m:r>
            </w:ins>
            <m:f>
              <m:fPr>
                <m:ctrlPr>
                  <w:ins w:id="92" w:author="Alexis Michael Tourapis" w:date="2015-10-02T16:25:00Z">
                    <w:rPr>
                      <w:rFonts w:ascii="Cambria Math" w:hAnsi="Cambria Math"/>
                      <w:noProof/>
                      <w:lang w:val="es-ES_tradnl"/>
                    </w:rPr>
                  </w:ins>
                </m:ctrlPr>
              </m:fPr>
              <m:num>
                <m:d>
                  <m:dPr>
                    <m:ctrlPr>
                      <w:ins w:id="93" w:author="Alexis Michael Tourapis" w:date="2015-10-02T16:25:00Z">
                        <w:rPr>
                          <w:rFonts w:ascii="Cambria Math" w:hAnsi="Cambria Math"/>
                          <w:noProof/>
                          <w:lang w:val="es-ES_tradnl"/>
                        </w:rPr>
                      </w:ins>
                    </m:ctrlPr>
                  </m:dPr>
                  <m:e>
                    <m:d>
                      <m:dPr>
                        <m:ctrlPr>
                          <w:ins w:id="94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95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9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9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98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99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0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101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102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103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04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105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106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107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0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10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</m:e>
                    </m:d>
                    <w:ins w:id="110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sSub>
                      <m:sSubPr>
                        <m:ctrlPr>
                          <w:ins w:id="111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112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x</m:t>
                          </m:r>
                        </w:ins>
                      </m:e>
                      <m:sub>
                        <w:ins w:id="113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W</m:t>
                          </m:r>
                        </w:ins>
                      </m:sub>
                    </m:sSub>
                    <w:ins w:id="114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+</m:t>
                      </m:r>
                    </w:ins>
                    <m:d>
                      <m:dPr>
                        <m:ctrlPr>
                          <w:ins w:id="115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116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1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x</m:t>
                              </m:r>
                            </w:ins>
                          </m:e>
                          <m:sub>
                            <w:ins w:id="11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119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120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21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122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123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124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25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x</m:t>
                              </m:r>
                            </w:ins>
                          </m:e>
                          <m:sub>
                            <w:ins w:id="12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127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128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2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13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</m:e>
                    </m:d>
                    <w:ins w:id="131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sSub>
                      <m:sSubPr>
                        <m:ctrlPr>
                          <w:ins w:id="132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133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y</m:t>
                          </m:r>
                        </w:ins>
                      </m:e>
                      <m:sub>
                        <w:ins w:id="134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W</m:t>
                          </m:r>
                        </w:ins>
                      </m:sub>
                    </m:sSub>
                    <w:ins w:id="135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+</m:t>
                      </m:r>
                    </w:ins>
                    <m:d>
                      <m:dPr>
                        <m:ctrlPr>
                          <w:ins w:id="136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137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3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x</m:t>
                              </m:r>
                            </w:ins>
                          </m:e>
                          <m:sub>
                            <w:ins w:id="13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140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141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42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143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144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145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4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x</m:t>
                              </m:r>
                            </w:ins>
                          </m:e>
                          <m:sub>
                            <w:ins w:id="14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148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149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5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151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</m:e>
                    </m:d>
                    <w:ins w:id="152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sSub>
                      <m:sSubPr>
                        <m:ctrlPr>
                          <w:ins w:id="153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154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z</m:t>
                          </m:r>
                        </w:ins>
                      </m:e>
                      <m:sub>
                        <w:ins w:id="155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W</m:t>
                          </m:r>
                        </w:ins>
                      </m:sub>
                    </m:sSub>
                  </m:e>
                </m:d>
                <w:ins w:id="156" w:author="Alexis Michael Tourapis" w:date="2015-10-02T16:25:00Z"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lang w:val="es-ES_tradnl"/>
                    </w:rPr>
                    <m:t>*</m:t>
                  </m:r>
                </w:ins>
                <m:sSub>
                  <m:sSubPr>
                    <m:ctrlPr>
                      <w:ins w:id="157" w:author="Alexis Michael Tourapis" w:date="2015-10-02T16:25:00Z">
                        <w:rPr>
                          <w:rFonts w:ascii="Cambria Math" w:hAnsi="Cambria Math"/>
                          <w:noProof/>
                          <w:lang w:val="es-ES_tradnl"/>
                        </w:rPr>
                      </w:ins>
                    </m:ctrlPr>
                  </m:sSubPr>
                  <m:e>
                    <w:ins w:id="158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y</m:t>
                      </m:r>
                    </w:ins>
                  </m:e>
                  <m:sub>
                    <w:ins w:id="159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R</m:t>
                      </m:r>
                    </w:ins>
                  </m:sub>
                </m:sSub>
              </m:num>
              <m:den>
                <m:d>
                  <m:dPr>
                    <m:ctrlPr>
                      <w:ins w:id="160" w:author="Alexis Michael Tourapis" w:date="2015-10-02T16:25:00Z">
                        <w:rPr>
                          <w:rFonts w:ascii="Cambria Math" w:hAnsi="Cambria Math"/>
                          <w:noProof/>
                          <w:lang w:val="es-ES_tradnl"/>
                        </w:rPr>
                      </w:ins>
                    </m:ctrlPr>
                  </m:dPr>
                  <m:e>
                    <m:sSub>
                      <m:sSubPr>
                        <m:ctrlPr>
                          <w:ins w:id="161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162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x</m:t>
                          </m:r>
                        </w:ins>
                      </m:e>
                      <m:sub>
                        <w:ins w:id="163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R</m:t>
                          </m:r>
                        </w:ins>
                      </m:sub>
                    </m:sSub>
                    <w:ins w:id="164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d>
                      <m:dPr>
                        <m:ctrlPr>
                          <w:ins w:id="165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166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6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16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169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170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71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172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173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174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75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17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177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178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7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18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</m:e>
                    </m:d>
                    <w:ins w:id="181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-</m:t>
                      </m:r>
                    </w:ins>
                    <m:sSub>
                      <m:sSubPr>
                        <m:ctrlPr>
                          <w:ins w:id="182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183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x</m:t>
                          </m:r>
                        </w:ins>
                      </m:e>
                      <m:sub>
                        <w:ins w:id="184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G</m:t>
                          </m:r>
                        </w:ins>
                      </m:sub>
                    </m:sSub>
                    <w:ins w:id="185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d>
                      <m:dPr>
                        <m:ctrlPr>
                          <w:ins w:id="186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187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8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18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  <w:ins w:id="190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191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92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193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194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195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19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19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198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199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0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201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</m:e>
                    </m:d>
                    <w:ins w:id="202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+</m:t>
                      </m:r>
                    </w:ins>
                    <m:sSub>
                      <m:sSubPr>
                        <m:ctrlPr>
                          <w:ins w:id="203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204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x</m:t>
                          </m:r>
                        </w:ins>
                      </m:e>
                      <m:sub>
                        <w:ins w:id="205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B</m:t>
                          </m:r>
                        </w:ins>
                      </m:sub>
                    </m:sSub>
                    <w:ins w:id="206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d>
                      <m:dPr>
                        <m:ctrlPr>
                          <w:ins w:id="207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208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0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21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  <w:ins w:id="211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212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13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214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215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216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1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21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219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220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21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222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</m:e>
                    </m:d>
                  </m:e>
                </m:d>
                <w:ins w:id="223" w:author="Alexis Michael Tourapis" w:date="2015-10-02T16:25:00Z"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lang w:val="es-ES_tradnl"/>
                    </w:rPr>
                    <m:t>*</m:t>
                  </m:r>
                </w:ins>
                <m:sSub>
                  <m:sSubPr>
                    <m:ctrlPr>
                      <w:ins w:id="224" w:author="Alexis Michael Tourapis" w:date="2015-10-02T16:25:00Z">
                        <w:rPr>
                          <w:rFonts w:ascii="Cambria Math" w:hAnsi="Cambria Math"/>
                          <w:noProof/>
                          <w:lang w:val="es-ES_tradnl"/>
                        </w:rPr>
                      </w:ins>
                    </m:ctrlPr>
                  </m:sSubPr>
                  <m:e>
                    <w:ins w:id="225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y</m:t>
                      </m:r>
                    </w:ins>
                  </m:e>
                  <m:sub>
                    <w:ins w:id="226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W</m:t>
                      </m:r>
                    </w:ins>
                  </m:sub>
                </m:sSub>
              </m:den>
            </m:f>
          </m:e>
        </m:d>
        <w:ins w:id="227" w:author="Alexis Michael Tourapis" w:date="2015-10-02T16:24:00Z">
          <m:r>
            <w:rPr>
              <w:rFonts w:ascii="Cambria Math" w:hAnsi="Cambria Math"/>
              <w:noProof/>
              <w:lang w:val="es-ES_tradnl"/>
            </w:rPr>
            <m:t>/10000</m:t>
          </m:r>
        </w:ins>
      </m:oMath>
      <w:ins w:id="228" w:author="Alexis Michael Tourapis" w:date="2015-10-02T16:22:00Z">
        <w:r w:rsidR="0010798A" w:rsidRPr="00E85E07">
          <w:rPr>
            <w:noProof/>
            <w:lang w:val="es-ES_tradnl"/>
          </w:rPr>
          <w:tab/>
          <w:t>(E</w:t>
        </w:r>
        <w:r w:rsidR="0010798A" w:rsidRPr="00E85E07">
          <w:rPr>
            <w:noProof/>
            <w:lang w:val="es-ES_tradnl"/>
          </w:rPr>
          <w:noBreakHyphen/>
        </w:r>
        <w:r w:rsidR="0010798A" w:rsidRPr="00E85E07">
          <w:rPr>
            <w:noProof/>
          </w:rPr>
          <w:fldChar w:fldCharType="begin"/>
        </w:r>
        <w:r w:rsidR="0010798A" w:rsidRPr="00561225">
          <w:rPr>
            <w:noProof/>
            <w:lang w:val="es-ES_tradnl"/>
          </w:rPr>
          <w:instrText xml:space="preserve"> SEQ Equation \* ARABIC </w:instrText>
        </w:r>
        <w:r w:rsidR="0010798A" w:rsidRPr="00E85E07">
          <w:rPr>
            <w:noProof/>
          </w:rPr>
          <w:fldChar w:fldCharType="separate"/>
        </w:r>
      </w:ins>
      <w:ins w:id="229" w:author="Alexis Michael Tourapis" w:date="2015-10-02T16:26:00Z">
        <w:r w:rsidR="00774F5A">
          <w:rPr>
            <w:noProof/>
            <w:lang w:val="es-ES_tradnl"/>
          </w:rPr>
          <w:t>20</w:t>
        </w:r>
      </w:ins>
      <w:del w:id="230" w:author="Alexis Michael Tourapis" w:date="2015-10-02T16:26:00Z">
        <w:r w:rsidR="0010798A" w:rsidDel="00774F5A">
          <w:rPr>
            <w:noProof/>
            <w:lang w:val="es-ES_tradnl"/>
          </w:rPr>
          <w:delText>25</w:delText>
        </w:r>
      </w:del>
      <w:ins w:id="231" w:author="Alexis Michael Tourapis" w:date="2015-10-02T16:22:00Z">
        <w:r w:rsidR="0010798A" w:rsidRPr="00E85E07">
          <w:rPr>
            <w:noProof/>
          </w:rPr>
          <w:fldChar w:fldCharType="end"/>
        </w:r>
        <w:r w:rsidR="0010798A" w:rsidRPr="00E85E07">
          <w:rPr>
            <w:noProof/>
            <w:lang w:val="es-ES_tradnl"/>
          </w:rPr>
          <w:t>)</w:t>
        </w:r>
      </w:ins>
    </w:p>
    <w:p w14:paraId="3A77563A" w14:textId="134E4D3A" w:rsidR="0010798A" w:rsidRPr="00E85E07" w:rsidRDefault="00C53782" w:rsidP="0010798A">
      <w:pPr>
        <w:pStyle w:val="Equation"/>
        <w:ind w:left="562"/>
        <w:rPr>
          <w:ins w:id="232" w:author="Alexis Michael Tourapis" w:date="2015-10-02T16:22:00Z"/>
          <w:noProof/>
          <w:lang w:val="es-ES_tradnl"/>
        </w:rPr>
      </w:pPr>
      <m:oMath>
        <m:sSub>
          <m:sSubPr>
            <m:ctrlPr>
              <w:ins w:id="233" w:author="Alexis Michael Tourapis" w:date="2015-10-02T16:22:00Z">
                <w:rPr>
                  <w:rFonts w:ascii="Cambria Math" w:hAnsi="Cambria Math"/>
                  <w:noProof/>
                  <w:lang w:val="es-ES_tradnl"/>
                </w:rPr>
              </w:ins>
            </m:ctrlPr>
          </m:sSubPr>
          <m:e>
            <w:ins w:id="234" w:author="Alexis Michael Tourapis" w:date="2015-10-02T16:22:00Z">
              <m:r>
                <m:rPr>
                  <m:sty m:val="p"/>
                </m:rPr>
                <w:rPr>
                  <w:rFonts w:ascii="Cambria Math" w:hAnsi="Cambria Math"/>
                  <w:noProof/>
                  <w:lang w:val="es-ES_tradnl"/>
                </w:rPr>
                <m:t>K</m:t>
              </m:r>
            </w:ins>
          </m:e>
          <m:sub>
            <w:ins w:id="235" w:author="Alexis Michael Tourapis" w:date="2015-10-02T16:23:00Z">
              <m:r>
                <m:rPr>
                  <m:sty m:val="p"/>
                </m:rPr>
                <w:rPr>
                  <w:rFonts w:ascii="Cambria Math" w:hAnsi="Cambria Math"/>
                  <w:noProof/>
                  <w:lang w:val="es-ES_tradnl"/>
                </w:rPr>
                <m:t>B</m:t>
              </m:r>
            </w:ins>
          </m:sub>
        </m:sSub>
        <w:ins w:id="236" w:author="Alexis Michael Tourapis" w:date="2015-10-02T16:22:00Z">
          <m:r>
            <m:rPr>
              <m:sty m:val="p"/>
            </m:rPr>
            <w:rPr>
              <w:rFonts w:ascii="Cambria Math" w:hAnsi="Cambria Math"/>
              <w:noProof/>
              <w:lang w:val="es-ES_tradnl"/>
            </w:rPr>
            <m:t>=</m:t>
          </m:r>
        </w:ins>
        <w:ins w:id="237" w:author="Alexis Michael Tourapis" w:date="2015-10-02T16:24:00Z">
          <m:r>
            <m:rPr>
              <m:sty m:val="p"/>
            </m:rPr>
            <w:rPr>
              <w:rFonts w:ascii="Cambria Math" w:hAnsi="Cambria Math"/>
              <w:noProof/>
              <w:lang w:val="es-ES_tradnl"/>
            </w:rPr>
            <m:t>round</m:t>
          </m:r>
        </w:ins>
        <m:d>
          <m:dPr>
            <m:ctrlPr>
              <w:ins w:id="238" w:author="Alexis Michael Tourapis" w:date="2015-10-02T16:25:00Z">
                <w:rPr>
                  <w:rFonts w:ascii="Cambria Math" w:hAnsi="Cambria Math"/>
                  <w:noProof/>
                  <w:lang w:val="es-ES_tradnl"/>
                </w:rPr>
              </w:ins>
            </m:ctrlPr>
          </m:dPr>
          <m:e>
            <w:ins w:id="239" w:author="Alexis Michael Tourapis" w:date="2015-10-02T16:25:00Z">
              <m:r>
                <m:rPr>
                  <m:sty m:val="p"/>
                </m:rPr>
                <w:rPr>
                  <w:rFonts w:ascii="Cambria Math" w:hAnsi="Cambria Math"/>
                  <w:noProof/>
                  <w:lang w:val="es-ES_tradnl"/>
                </w:rPr>
                <m:t>10000*</m:t>
              </m:r>
            </w:ins>
            <m:f>
              <m:fPr>
                <m:ctrlPr>
                  <w:ins w:id="240" w:author="Alexis Michael Tourapis" w:date="2015-10-02T16:25:00Z">
                    <w:rPr>
                      <w:rFonts w:ascii="Cambria Math" w:hAnsi="Cambria Math"/>
                      <w:noProof/>
                      <w:lang w:val="es-ES_tradnl"/>
                    </w:rPr>
                  </w:ins>
                </m:ctrlPr>
              </m:fPr>
              <m:num>
                <m:d>
                  <m:dPr>
                    <m:ctrlPr>
                      <w:ins w:id="241" w:author="Alexis Michael Tourapis" w:date="2015-10-02T16:25:00Z">
                        <w:rPr>
                          <w:rFonts w:ascii="Cambria Math" w:hAnsi="Cambria Math"/>
                          <w:noProof/>
                          <w:lang w:val="es-ES_tradnl"/>
                        </w:rPr>
                      </w:ins>
                    </m:ctrlPr>
                  </m:dPr>
                  <m:e>
                    <m:d>
                      <m:dPr>
                        <m:ctrlPr>
                          <w:ins w:id="242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243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44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245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  <w:ins w:id="246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247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4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24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250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251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52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253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254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255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5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25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</m:e>
                    </m:d>
                    <w:ins w:id="258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sSub>
                      <m:sSubPr>
                        <m:ctrlPr>
                          <w:ins w:id="259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260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x</m:t>
                          </m:r>
                        </w:ins>
                      </m:e>
                      <m:sub>
                        <w:ins w:id="261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W</m:t>
                          </m:r>
                        </w:ins>
                      </m:sub>
                    </m:sSub>
                    <w:ins w:id="262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+</m:t>
                      </m:r>
                    </w:ins>
                    <m:d>
                      <m:dPr>
                        <m:ctrlPr>
                          <w:ins w:id="263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264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65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x</m:t>
                              </m:r>
                            </w:ins>
                          </m:e>
                          <m:sub>
                            <w:ins w:id="26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267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268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6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27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  <w:ins w:id="271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272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73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x</m:t>
                              </m:r>
                            </w:ins>
                          </m:e>
                          <m:sub>
                            <w:ins w:id="274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  <w:ins w:id="275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276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7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27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</m:e>
                    </m:d>
                    <w:ins w:id="279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sSub>
                      <m:sSubPr>
                        <m:ctrlPr>
                          <w:ins w:id="280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281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y</m:t>
                          </m:r>
                        </w:ins>
                      </m:e>
                      <m:sub>
                        <w:ins w:id="282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W</m:t>
                          </m:r>
                        </w:ins>
                      </m:sub>
                    </m:sSub>
                    <w:ins w:id="283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+</m:t>
                      </m:r>
                    </w:ins>
                    <m:d>
                      <m:dPr>
                        <m:ctrlPr>
                          <w:ins w:id="284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285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8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x</m:t>
                              </m:r>
                            </w:ins>
                          </m:e>
                          <m:sub>
                            <w:ins w:id="28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  <w:ins w:id="288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289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9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291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292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293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94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x</m:t>
                              </m:r>
                            </w:ins>
                          </m:e>
                          <m:sub>
                            <w:ins w:id="295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296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297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29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29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</m:e>
                    </m:d>
                    <w:ins w:id="300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sSub>
                      <m:sSubPr>
                        <m:ctrlPr>
                          <w:ins w:id="301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302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z</m:t>
                          </m:r>
                        </w:ins>
                      </m:e>
                      <m:sub>
                        <w:ins w:id="303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W</m:t>
                          </m:r>
                        </w:ins>
                      </m:sub>
                    </m:sSub>
                  </m:e>
                </m:d>
                <w:ins w:id="304" w:author="Alexis Michael Tourapis" w:date="2015-10-02T16:25:00Z"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lang w:val="es-ES_tradnl"/>
                    </w:rPr>
                    <m:t>*</m:t>
                  </m:r>
                </w:ins>
                <m:sSub>
                  <m:sSubPr>
                    <m:ctrlPr>
                      <w:ins w:id="305" w:author="Alexis Michael Tourapis" w:date="2015-10-02T16:25:00Z">
                        <w:rPr>
                          <w:rFonts w:ascii="Cambria Math" w:hAnsi="Cambria Math"/>
                          <w:noProof/>
                          <w:lang w:val="es-ES_tradnl"/>
                        </w:rPr>
                      </w:ins>
                    </m:ctrlPr>
                  </m:sSubPr>
                  <m:e>
                    <w:ins w:id="306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y</m:t>
                      </m:r>
                    </w:ins>
                  </m:e>
                  <m:sub>
                    <w:ins w:id="307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B</m:t>
                      </m:r>
                    </w:ins>
                  </m:sub>
                </m:sSub>
              </m:num>
              <m:den>
                <m:d>
                  <m:dPr>
                    <m:ctrlPr>
                      <w:ins w:id="308" w:author="Alexis Michael Tourapis" w:date="2015-10-02T16:25:00Z">
                        <w:rPr>
                          <w:rFonts w:ascii="Cambria Math" w:hAnsi="Cambria Math"/>
                          <w:noProof/>
                          <w:lang w:val="es-ES_tradnl"/>
                        </w:rPr>
                      </w:ins>
                    </m:ctrlPr>
                  </m:dPr>
                  <m:e>
                    <m:sSub>
                      <m:sSubPr>
                        <m:ctrlPr>
                          <w:ins w:id="309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310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x</m:t>
                          </m:r>
                        </w:ins>
                      </m:e>
                      <m:sub>
                        <w:ins w:id="311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R</m:t>
                          </m:r>
                        </w:ins>
                      </m:sub>
                    </m:sSub>
                    <w:ins w:id="312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d>
                      <m:dPr>
                        <m:ctrlPr>
                          <w:ins w:id="313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314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15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31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317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318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1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32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321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322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23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324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325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326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2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32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</m:e>
                    </m:d>
                    <w:ins w:id="329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-</m:t>
                      </m:r>
                    </w:ins>
                    <m:sSub>
                      <m:sSubPr>
                        <m:ctrlPr>
                          <w:ins w:id="330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331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x</m:t>
                          </m:r>
                        </w:ins>
                      </m:e>
                      <m:sub>
                        <w:ins w:id="332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G</m:t>
                          </m:r>
                        </w:ins>
                      </m:sub>
                    </m:sSub>
                    <w:ins w:id="333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d>
                      <m:dPr>
                        <m:ctrlPr>
                          <w:ins w:id="334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335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3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33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  <w:ins w:id="338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339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4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341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342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343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44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345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B</m:t>
                              </m:r>
                            </w:ins>
                          </m:sub>
                        </m:sSub>
                        <w:ins w:id="346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347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4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34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</m:e>
                    </m:d>
                    <w:ins w:id="350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+</m:t>
                      </m:r>
                    </w:ins>
                    <m:sSub>
                      <m:sSubPr>
                        <m:ctrlPr>
                          <w:ins w:id="351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sSubPr>
                      <m:e>
                        <w:ins w:id="352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x</m:t>
                          </m:r>
                        </w:ins>
                      </m:e>
                      <m:sub>
                        <w:ins w:id="353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B</m:t>
                          </m:r>
                        </w:ins>
                      </m:sub>
                    </m:sSub>
                    <w:ins w:id="354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*</m:t>
                      </m:r>
                    </w:ins>
                    <m:d>
                      <m:dPr>
                        <m:ctrlPr>
                          <w:ins w:id="355" w:author="Alexis Michael Tourapis" w:date="2015-10-02T16:25:00Z"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</w:ins>
                        </m:ctrlPr>
                      </m:dPr>
                      <m:e>
                        <m:sSub>
                          <m:sSubPr>
                            <m:ctrlPr>
                              <w:ins w:id="356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57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358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  <w:ins w:id="359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360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61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362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363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-</m:t>
                          </m:r>
                        </w:ins>
                        <m:sSub>
                          <m:sSubPr>
                            <m:ctrlPr>
                              <w:ins w:id="364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65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y</m:t>
                              </m:r>
                            </w:ins>
                          </m:e>
                          <m:sub>
                            <w:ins w:id="366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G</m:t>
                              </m:r>
                            </w:ins>
                          </m:sub>
                        </m:sSub>
                        <w:ins w:id="367" w:author="Alexis Michael Tourapis" w:date="2015-10-02T16:25:00Z"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noProof/>
                              <w:lang w:val="es-ES_tradnl"/>
                            </w:rPr>
                            <m:t>*</m:t>
                          </m:r>
                        </w:ins>
                        <m:sSub>
                          <m:sSubPr>
                            <m:ctrlPr>
                              <w:ins w:id="368" w:author="Alexis Michael Tourapis" w:date="2015-10-02T16:25:00Z"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</w:ins>
                            </m:ctrlPr>
                          </m:sSubPr>
                          <m:e>
                            <w:ins w:id="369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z</m:t>
                              </m:r>
                            </w:ins>
                          </m:e>
                          <m:sub>
                            <w:ins w:id="370" w:author="Alexis Michael Tourapis" w:date="2015-10-02T16:25:00Z"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noProof/>
                                  <w:lang w:val="es-ES_tradnl"/>
                                </w:rPr>
                                <m:t>R</m:t>
                              </m:r>
                            </w:ins>
                          </m:sub>
                        </m:sSub>
                      </m:e>
                    </m:d>
                  </m:e>
                </m:d>
                <w:ins w:id="371" w:author="Alexis Michael Tourapis" w:date="2015-10-02T16:25:00Z"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lang w:val="es-ES_tradnl"/>
                    </w:rPr>
                    <m:t>*</m:t>
                  </m:r>
                </w:ins>
                <m:sSub>
                  <m:sSubPr>
                    <m:ctrlPr>
                      <w:ins w:id="372" w:author="Alexis Michael Tourapis" w:date="2015-10-02T16:25:00Z">
                        <w:rPr>
                          <w:rFonts w:ascii="Cambria Math" w:hAnsi="Cambria Math"/>
                          <w:noProof/>
                          <w:lang w:val="es-ES_tradnl"/>
                        </w:rPr>
                      </w:ins>
                    </m:ctrlPr>
                  </m:sSubPr>
                  <m:e>
                    <w:ins w:id="373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y</m:t>
                      </m:r>
                    </w:ins>
                  </m:e>
                  <m:sub>
                    <w:ins w:id="374" w:author="Alexis Michael Tourapis" w:date="2015-10-02T16:25:00Z"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noProof/>
                          <w:lang w:val="es-ES_tradnl"/>
                        </w:rPr>
                        <m:t>W</m:t>
                      </m:r>
                    </w:ins>
                  </m:sub>
                </m:sSub>
              </m:den>
            </m:f>
          </m:e>
        </m:d>
        <w:ins w:id="375" w:author="Alexis Michael Tourapis" w:date="2015-10-02T16:24:00Z">
          <m:r>
            <w:rPr>
              <w:rFonts w:ascii="Cambria Math" w:hAnsi="Cambria Math"/>
              <w:noProof/>
              <w:lang w:val="es-ES_tradnl"/>
            </w:rPr>
            <m:t>/10000</m:t>
          </m:r>
        </w:ins>
      </m:oMath>
      <w:ins w:id="376" w:author="Alexis Michael Tourapis" w:date="2015-10-02T16:22:00Z">
        <w:r w:rsidR="0010798A" w:rsidRPr="00E85E07">
          <w:rPr>
            <w:noProof/>
            <w:lang w:val="es-ES_tradnl"/>
          </w:rPr>
          <w:tab/>
          <w:t>(</w:t>
        </w:r>
        <w:bookmarkStart w:id="377" w:name="Equation_KB"/>
        <w:r w:rsidR="0010798A" w:rsidRPr="00E85E07">
          <w:rPr>
            <w:noProof/>
            <w:lang w:val="es-ES_tradnl"/>
          </w:rPr>
          <w:t>E</w:t>
        </w:r>
        <w:r w:rsidR="0010798A" w:rsidRPr="00E85E07">
          <w:rPr>
            <w:noProof/>
            <w:lang w:val="es-ES_tradnl"/>
          </w:rPr>
          <w:noBreakHyphen/>
        </w:r>
        <w:r w:rsidR="0010798A" w:rsidRPr="00E85E07">
          <w:rPr>
            <w:noProof/>
          </w:rPr>
          <w:fldChar w:fldCharType="begin"/>
        </w:r>
        <w:r w:rsidR="0010798A" w:rsidRPr="00561225">
          <w:rPr>
            <w:noProof/>
            <w:lang w:val="es-ES_tradnl"/>
          </w:rPr>
          <w:instrText xml:space="preserve"> SEQ Equation \* ARABIC </w:instrText>
        </w:r>
        <w:r w:rsidR="0010798A" w:rsidRPr="00E85E07">
          <w:rPr>
            <w:noProof/>
          </w:rPr>
          <w:fldChar w:fldCharType="separate"/>
        </w:r>
      </w:ins>
      <w:ins w:id="378" w:author="Alexis Michael Tourapis" w:date="2015-10-02T16:26:00Z">
        <w:r w:rsidR="00774F5A">
          <w:rPr>
            <w:noProof/>
            <w:lang w:val="es-ES_tradnl"/>
          </w:rPr>
          <w:t>21</w:t>
        </w:r>
      </w:ins>
      <w:del w:id="379" w:author="Alexis Michael Tourapis" w:date="2015-10-02T16:26:00Z">
        <w:r w:rsidR="0010798A" w:rsidDel="00774F5A">
          <w:rPr>
            <w:noProof/>
            <w:lang w:val="es-ES_tradnl"/>
          </w:rPr>
          <w:delText>26</w:delText>
        </w:r>
      </w:del>
      <w:ins w:id="380" w:author="Alexis Michael Tourapis" w:date="2015-10-02T16:22:00Z">
        <w:r w:rsidR="0010798A" w:rsidRPr="00E85E07">
          <w:rPr>
            <w:noProof/>
          </w:rPr>
          <w:fldChar w:fldCharType="end"/>
        </w:r>
        <w:bookmarkEnd w:id="377"/>
        <w:r w:rsidR="0010798A" w:rsidRPr="00E85E07">
          <w:rPr>
            <w:noProof/>
            <w:lang w:val="es-ES_tradnl"/>
          </w:rPr>
          <w:t>)</w:t>
        </w:r>
      </w:ins>
    </w:p>
    <w:p w14:paraId="1A7B41B3" w14:textId="77777777" w:rsidR="009E77B3" w:rsidRDefault="009E77B3">
      <w:pPr>
        <w:pStyle w:val="enumlev1"/>
        <w:ind w:left="0" w:firstLine="0"/>
        <w:rPr>
          <w:noProof/>
        </w:rPr>
        <w:pPrChange w:id="381" w:author="Alexis Michael Tourapis" w:date="2015-10-02T13:16:00Z">
          <w:pPr>
            <w:pStyle w:val="enumlev1"/>
            <w:ind w:left="794"/>
          </w:pPr>
        </w:pPrChange>
      </w:pPr>
    </w:p>
    <w:p w14:paraId="05943989" w14:textId="77777777" w:rsidR="0076560E" w:rsidRDefault="0076560E" w:rsidP="0076560E">
      <w:pPr>
        <w:keepNext/>
        <w:numPr>
          <w:ilvl w:val="12"/>
          <w:numId w:val="0"/>
        </w:numPr>
        <w:rPr>
          <w:noProof/>
        </w:rPr>
      </w:pPr>
      <w:r>
        <w:rPr>
          <w:noProof/>
        </w:rPr>
        <w:t>The variables E′</w:t>
      </w:r>
      <w:r>
        <w:rPr>
          <w:noProof/>
          <w:vertAlign w:val="subscript"/>
        </w:rPr>
        <w:t>Y</w:t>
      </w:r>
      <w:r>
        <w:rPr>
          <w:noProof/>
        </w:rPr>
        <w:t>, E′</w:t>
      </w:r>
      <w:r>
        <w:rPr>
          <w:noProof/>
          <w:vertAlign w:val="subscript"/>
        </w:rPr>
        <w:t>PB</w:t>
      </w:r>
      <w:r>
        <w:rPr>
          <w:noProof/>
        </w:rPr>
        <w:t>, and E′</w:t>
      </w:r>
      <w:r>
        <w:rPr>
          <w:noProof/>
          <w:vertAlign w:val="subscript"/>
        </w:rPr>
        <w:t>PR</w:t>
      </w:r>
      <w:r>
        <w:rPr>
          <w:noProof/>
        </w:rPr>
        <w:t xml:space="preserve"> (for matrix_coeffs not equal to 0 or 8) or Y, Cb, and Cr (for matrix_coeffs equal to 0 or 8) are specified as follows:</w:t>
      </w:r>
    </w:p>
    <w:p w14:paraId="226FF784" w14:textId="77777777" w:rsidR="0076560E" w:rsidRDefault="0076560E" w:rsidP="0076560E">
      <w:pPr>
        <w:pStyle w:val="enumlev1"/>
        <w:ind w:left="397"/>
        <w:rPr>
          <w:noProof/>
        </w:rPr>
      </w:pPr>
      <w:r>
        <w:rPr>
          <w:noProof/>
        </w:rPr>
        <w:t>–</w:t>
      </w:r>
      <w:r>
        <w:rPr>
          <w:noProof/>
        </w:rPr>
        <w:tab/>
        <w:t xml:space="preserve">If matrix_coeffs is not equal to 0, 8, 10, </w:t>
      </w:r>
      <w:del w:id="382" w:author="Alexis Michael Tourapis" w:date="2015-10-02T13:14:00Z">
        <w:r w:rsidDel="009E77B3">
          <w:rPr>
            <w:noProof/>
          </w:rPr>
          <w:delText xml:space="preserve">or </w:delText>
        </w:r>
      </w:del>
      <w:r>
        <w:rPr>
          <w:noProof/>
        </w:rPr>
        <w:t xml:space="preserve">11, </w:t>
      </w:r>
      <w:ins w:id="383" w:author="Alexis Michael Tourapis" w:date="2015-10-02T13:14:00Z">
        <w:r w:rsidR="009E77B3">
          <w:rPr>
            <w:noProof/>
          </w:rPr>
          <w:t xml:space="preserve">or 13 </w:t>
        </w:r>
      </w:ins>
      <w:r>
        <w:rPr>
          <w:noProof/>
        </w:rPr>
        <w:t>the following equations apply:</w:t>
      </w:r>
    </w:p>
    <w:p w14:paraId="3C774604" w14:textId="77777777" w:rsidR="0076560E" w:rsidRDefault="0076560E" w:rsidP="0076560E">
      <w:pPr>
        <w:pStyle w:val="Equation"/>
        <w:ind w:left="562"/>
        <w:rPr>
          <w:noProof/>
          <w:lang w:val="es-ES_tradnl"/>
        </w:rPr>
      </w:pPr>
      <w:r>
        <w:rPr>
          <w:noProof/>
          <w:lang w:val="es-ES_tradnl"/>
        </w:rPr>
        <w:t>E′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= K</w:t>
      </w:r>
      <w:r>
        <w:rPr>
          <w:noProof/>
          <w:vertAlign w:val="subscript"/>
          <w:lang w:val="es-ES_tradnl"/>
        </w:rPr>
        <w:t>R</w:t>
      </w:r>
      <w:r>
        <w:rPr>
          <w:noProof/>
          <w:lang w:val="es-ES_tradnl"/>
        </w:rPr>
        <w:t xml:space="preserve"> * E′</w:t>
      </w:r>
      <w:r>
        <w:rPr>
          <w:noProof/>
          <w:vertAlign w:val="subscript"/>
          <w:lang w:val="es-ES_tradnl"/>
        </w:rPr>
        <w:t>R</w:t>
      </w:r>
      <w:r>
        <w:rPr>
          <w:noProof/>
          <w:lang w:val="es-ES_tradnl"/>
        </w:rPr>
        <w:t xml:space="preserve"> + ( 1 − K</w:t>
      </w:r>
      <w:r>
        <w:rPr>
          <w:noProof/>
          <w:vertAlign w:val="subscript"/>
          <w:lang w:val="es-ES_tradnl"/>
        </w:rPr>
        <w:t>R</w:t>
      </w:r>
      <w:r>
        <w:rPr>
          <w:noProof/>
          <w:lang w:val="es-ES_tradnl"/>
        </w:rPr>
        <w:t xml:space="preserve"> − K</w:t>
      </w:r>
      <w:r>
        <w:rPr>
          <w:noProof/>
          <w:vertAlign w:val="subscript"/>
          <w:lang w:val="es-ES_tradnl"/>
        </w:rPr>
        <w:t>B</w:t>
      </w:r>
      <w:r>
        <w:rPr>
          <w:noProof/>
          <w:lang w:val="es-ES_tradnl"/>
        </w:rPr>
        <w:t xml:space="preserve"> ) * E′</w:t>
      </w:r>
      <w:r>
        <w:rPr>
          <w:noProof/>
          <w:vertAlign w:val="subscript"/>
          <w:lang w:val="es-ES_tradnl"/>
        </w:rPr>
        <w:t>G</w:t>
      </w:r>
      <w:r>
        <w:rPr>
          <w:noProof/>
          <w:lang w:val="es-ES_tradnl"/>
        </w:rPr>
        <w:t xml:space="preserve"> + K</w:t>
      </w:r>
      <w:r>
        <w:rPr>
          <w:noProof/>
          <w:vertAlign w:val="subscript"/>
          <w:lang w:val="es-ES_tradnl"/>
        </w:rPr>
        <w:t>B</w:t>
      </w:r>
      <w:r>
        <w:rPr>
          <w:noProof/>
          <w:lang w:val="es-ES_tradnl"/>
        </w:rPr>
        <w:t xml:space="preserve"> * E′</w:t>
      </w:r>
      <w:r>
        <w:rPr>
          <w:noProof/>
          <w:vertAlign w:val="subscript"/>
          <w:lang w:val="es-ES_tradnl"/>
        </w:rPr>
        <w:t>B</w:t>
      </w:r>
      <w:r>
        <w:rPr>
          <w:noProof/>
          <w:lang w:val="es-ES_tradnl"/>
        </w:rPr>
        <w:tab/>
      </w:r>
      <w:r>
        <w:rPr>
          <w:noProof/>
          <w:lang w:val="es-ES_tradnl"/>
        </w:rPr>
        <w:tab/>
        <w:t>(</w:t>
      </w:r>
      <w:bookmarkStart w:id="384" w:name="ConventionalLuma_Eqn"/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ins w:id="385" w:author="Alexis Michael Tourapis" w:date="2015-10-02T16:26:00Z">
        <w:r w:rsidR="00774F5A">
          <w:rPr>
            <w:noProof/>
            <w:lang w:val="es-ES_tradnl"/>
          </w:rPr>
          <w:t>22</w:t>
        </w:r>
      </w:ins>
      <w:del w:id="386" w:author="Alexis Michael Tourapis" w:date="2015-10-02T13:31:00Z">
        <w:r w:rsidDel="00562ECD">
          <w:rPr>
            <w:noProof/>
            <w:lang w:val="es-ES_tradnl"/>
          </w:rPr>
          <w:delText>16</w:delText>
        </w:r>
      </w:del>
      <w:r>
        <w:rPr>
          <w:noProof/>
        </w:rPr>
        <w:fldChar w:fldCharType="end"/>
      </w:r>
      <w:bookmarkEnd w:id="384"/>
      <w:r>
        <w:rPr>
          <w:noProof/>
          <w:lang w:val="es-ES_tradnl"/>
        </w:rPr>
        <w:t>)</w:t>
      </w:r>
    </w:p>
    <w:p w14:paraId="46C5D0BC" w14:textId="77777777" w:rsidR="0076560E" w:rsidRDefault="0076560E" w:rsidP="0076560E">
      <w:pPr>
        <w:pStyle w:val="Equation"/>
        <w:ind w:left="562"/>
        <w:rPr>
          <w:noProof/>
          <w:lang w:val="es-ES_tradnl"/>
        </w:rPr>
      </w:pPr>
      <w:r>
        <w:rPr>
          <w:noProof/>
          <w:lang w:val="es-ES_tradnl"/>
        </w:rPr>
        <w:t>E′</w:t>
      </w:r>
      <w:r>
        <w:rPr>
          <w:noProof/>
          <w:vertAlign w:val="subscript"/>
          <w:lang w:val="es-ES_tradnl"/>
        </w:rPr>
        <w:t>PB</w:t>
      </w:r>
      <w:r>
        <w:rPr>
          <w:noProof/>
          <w:lang w:val="es-ES_tradnl"/>
        </w:rPr>
        <w:t xml:space="preserve"> = 0.5 * ( E′</w:t>
      </w:r>
      <w:r>
        <w:rPr>
          <w:noProof/>
          <w:vertAlign w:val="subscript"/>
          <w:lang w:val="es-ES_tradnl"/>
        </w:rPr>
        <w:t>B</w:t>
      </w:r>
      <w:r>
        <w:rPr>
          <w:noProof/>
          <w:lang w:val="es-ES_tradnl"/>
        </w:rPr>
        <w:t xml:space="preserve"> − E′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) ÷ ( 1 − K</w:t>
      </w:r>
      <w:r>
        <w:rPr>
          <w:noProof/>
          <w:vertAlign w:val="subscript"/>
          <w:lang w:val="es-ES_tradnl"/>
        </w:rPr>
        <w:t>B</w:t>
      </w:r>
      <w:r>
        <w:rPr>
          <w:noProof/>
          <w:lang w:val="es-ES_tradnl"/>
        </w:rPr>
        <w:t xml:space="preserve"> )</w:t>
      </w:r>
      <w:r>
        <w:rPr>
          <w:noProof/>
          <w:lang w:val="es-ES_tradnl"/>
        </w:rPr>
        <w:tab/>
      </w:r>
      <w:r>
        <w:rPr>
          <w:noProof/>
          <w:lang w:val="es-ES_tradnl"/>
        </w:rPr>
        <w:tab/>
        <w:t>(E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ins w:id="387" w:author="Alexis Michael Tourapis" w:date="2015-10-02T16:26:00Z">
        <w:r w:rsidR="00774F5A">
          <w:rPr>
            <w:noProof/>
            <w:lang w:val="es-ES_tradnl"/>
          </w:rPr>
          <w:t>23</w:t>
        </w:r>
      </w:ins>
      <w:del w:id="388" w:author="Alexis Michael Tourapis" w:date="2015-10-02T13:31:00Z">
        <w:r w:rsidDel="00562ECD">
          <w:rPr>
            <w:noProof/>
            <w:lang w:val="es-ES_tradnl"/>
          </w:rPr>
          <w:delText>17</w:delText>
        </w:r>
      </w:del>
      <w:r>
        <w:rPr>
          <w:noProof/>
        </w:rPr>
        <w:fldChar w:fldCharType="end"/>
      </w:r>
      <w:r>
        <w:rPr>
          <w:noProof/>
          <w:lang w:val="es-ES_tradnl"/>
        </w:rPr>
        <w:t>)</w:t>
      </w:r>
    </w:p>
    <w:p w14:paraId="2DE58880" w14:textId="77777777" w:rsidR="0076560E" w:rsidRDefault="0076560E" w:rsidP="0076560E">
      <w:pPr>
        <w:pStyle w:val="Equation"/>
        <w:ind w:left="562"/>
        <w:rPr>
          <w:noProof/>
          <w:lang w:val="es-ES_tradnl"/>
        </w:rPr>
      </w:pPr>
      <w:r>
        <w:rPr>
          <w:noProof/>
          <w:lang w:val="es-ES_tradnl"/>
        </w:rPr>
        <w:t>E′</w:t>
      </w:r>
      <w:r>
        <w:rPr>
          <w:noProof/>
          <w:vertAlign w:val="subscript"/>
          <w:lang w:val="es-ES_tradnl"/>
        </w:rPr>
        <w:t>PR</w:t>
      </w:r>
      <w:r>
        <w:rPr>
          <w:noProof/>
          <w:lang w:val="es-ES_tradnl"/>
        </w:rPr>
        <w:t xml:space="preserve"> = 0.5 * ( E′</w:t>
      </w:r>
      <w:r>
        <w:rPr>
          <w:noProof/>
          <w:vertAlign w:val="subscript"/>
          <w:lang w:val="es-ES_tradnl"/>
        </w:rPr>
        <w:t>R</w:t>
      </w:r>
      <w:r>
        <w:rPr>
          <w:noProof/>
          <w:lang w:val="es-ES_tradnl"/>
        </w:rPr>
        <w:t xml:space="preserve"> − E′</w:t>
      </w:r>
      <w:r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) ÷ ( 1 − K</w:t>
      </w:r>
      <w:r>
        <w:rPr>
          <w:noProof/>
          <w:vertAlign w:val="subscript"/>
          <w:lang w:val="es-ES_tradnl"/>
        </w:rPr>
        <w:t>R</w:t>
      </w:r>
      <w:r>
        <w:rPr>
          <w:noProof/>
          <w:lang w:val="es-ES_tradnl"/>
        </w:rPr>
        <w:t xml:space="preserve"> )</w:t>
      </w:r>
      <w:r>
        <w:rPr>
          <w:noProof/>
          <w:lang w:val="es-ES_tradnl"/>
        </w:rPr>
        <w:tab/>
      </w:r>
      <w:r>
        <w:rPr>
          <w:noProof/>
          <w:lang w:val="es-ES_tradnl"/>
        </w:rPr>
        <w:tab/>
        <w:t>(</w:t>
      </w:r>
      <w:bookmarkStart w:id="389" w:name="ConventionalChroma_Eqn"/>
      <w:r>
        <w:rPr>
          <w:noProof/>
          <w:lang w:val="es-ES_tradnl"/>
        </w:rPr>
        <w:t>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ins w:id="390" w:author="Alexis Michael Tourapis" w:date="2015-10-02T16:26:00Z">
        <w:r w:rsidR="00774F5A">
          <w:rPr>
            <w:noProof/>
            <w:lang w:val="es-ES_tradnl"/>
          </w:rPr>
          <w:t>24</w:t>
        </w:r>
      </w:ins>
      <w:del w:id="391" w:author="Alexis Michael Tourapis" w:date="2015-10-02T13:31:00Z">
        <w:r w:rsidDel="00562ECD">
          <w:rPr>
            <w:noProof/>
            <w:lang w:val="es-ES_tradnl"/>
          </w:rPr>
          <w:delText>18</w:delText>
        </w:r>
      </w:del>
      <w:r>
        <w:rPr>
          <w:noProof/>
        </w:rPr>
        <w:fldChar w:fldCharType="end"/>
      </w:r>
      <w:bookmarkEnd w:id="389"/>
      <w:r>
        <w:rPr>
          <w:noProof/>
          <w:lang w:val="es-ES_tradnl"/>
        </w:rPr>
        <w:t>)</w:t>
      </w:r>
    </w:p>
    <w:p w14:paraId="59B265EC" w14:textId="77777777" w:rsidR="0076560E" w:rsidRDefault="0076560E" w:rsidP="0076560E">
      <w:pPr>
        <w:pStyle w:val="Note1"/>
        <w:rPr>
          <w:noProof/>
          <w:lang w:eastAsia="ja-JP"/>
        </w:rPr>
      </w:pPr>
      <w:r>
        <w:rPr>
          <w:noProof/>
        </w:rPr>
        <w:t>NOTE </w:t>
      </w:r>
      <w:r>
        <w:rPr>
          <w:noProof/>
        </w:rPr>
        <w:fldChar w:fldCharType="begin"/>
      </w:r>
      <w:r>
        <w:rPr>
          <w:noProof/>
        </w:rPr>
        <w:instrText xml:space="preserve"> SEQ NoteCounter \* MERGEFORMAT </w:instrText>
      </w:r>
      <w:r>
        <w:rPr>
          <w:noProof/>
        </w:rPr>
        <w:fldChar w:fldCharType="separate"/>
      </w:r>
      <w:r w:rsidR="00774F5A">
        <w:rPr>
          <w:noProof/>
        </w:rPr>
        <w:t>2</w:t>
      </w:r>
      <w:r>
        <w:rPr>
          <w:noProof/>
        </w:rPr>
        <w:fldChar w:fldCharType="end"/>
      </w:r>
      <w:r>
        <w:rPr>
          <w:noProof/>
        </w:rPr>
        <w:t> – E′</w:t>
      </w:r>
      <w:r>
        <w:rPr>
          <w:noProof/>
          <w:vertAlign w:val="subscript"/>
        </w:rPr>
        <w:t>Y</w:t>
      </w:r>
      <w:r>
        <w:rPr>
          <w:noProof/>
        </w:rPr>
        <w:t xml:space="preserve"> is a real number with the value 0 </w:t>
      </w:r>
      <w:r>
        <w:rPr>
          <w:noProof/>
          <w:lang w:eastAsia="ja-JP"/>
        </w:rPr>
        <w:t xml:space="preserve">associated with nominal black </w:t>
      </w:r>
      <w:r>
        <w:rPr>
          <w:noProof/>
        </w:rPr>
        <w:t>and the value 1</w:t>
      </w:r>
      <w:r>
        <w:rPr>
          <w:noProof/>
          <w:lang w:eastAsia="ja-JP"/>
        </w:rPr>
        <w:t xml:space="preserve"> associated with nominal white. </w:t>
      </w:r>
      <w:r>
        <w:rPr>
          <w:noProof/>
        </w:rPr>
        <w:t>E′</w:t>
      </w:r>
      <w:r>
        <w:rPr>
          <w:noProof/>
          <w:vertAlign w:val="subscript"/>
        </w:rPr>
        <w:t>PB</w:t>
      </w:r>
      <w:r>
        <w:rPr>
          <w:noProof/>
        </w:rPr>
        <w:t xml:space="preserve"> and E′</w:t>
      </w:r>
      <w:r>
        <w:rPr>
          <w:noProof/>
          <w:vertAlign w:val="subscript"/>
        </w:rPr>
        <w:t>PR</w:t>
      </w:r>
      <w:r>
        <w:rPr>
          <w:noProof/>
        </w:rPr>
        <w:t xml:space="preserve"> are real numbers with the value 0 associated with both nominal black and nominal white</w:t>
      </w:r>
      <w:r>
        <w:rPr>
          <w:noProof/>
          <w:lang w:eastAsia="ja-JP"/>
        </w:rPr>
        <w:t xml:space="preserve">. </w:t>
      </w:r>
      <w:r>
        <w:rPr>
          <w:noProof/>
        </w:rPr>
        <w:t>When transfer_characteristics is not equal to 11 or 12</w:t>
      </w:r>
      <w:r>
        <w:rPr>
          <w:noProof/>
          <w:lang w:eastAsia="ja-JP"/>
        </w:rPr>
        <w:t xml:space="preserve">, </w:t>
      </w:r>
      <w:r>
        <w:rPr>
          <w:noProof/>
        </w:rPr>
        <w:t>E′</w:t>
      </w:r>
      <w:r>
        <w:rPr>
          <w:noProof/>
          <w:vertAlign w:val="subscript"/>
        </w:rPr>
        <w:t>Y</w:t>
      </w:r>
      <w:r>
        <w:rPr>
          <w:noProof/>
        </w:rPr>
        <w:t xml:space="preserve"> is a real number with values in the range of 0 to 1 inclusive</w:t>
      </w:r>
      <w:r>
        <w:rPr>
          <w:noProof/>
          <w:lang w:eastAsia="ja-JP"/>
        </w:rPr>
        <w:t xml:space="preserve">. </w:t>
      </w:r>
      <w:r>
        <w:rPr>
          <w:noProof/>
        </w:rPr>
        <w:t>When transfer_characteristics is not equal to 11 or 1</w:t>
      </w:r>
      <w:r>
        <w:rPr>
          <w:noProof/>
          <w:lang w:eastAsia="ja-JP"/>
        </w:rPr>
        <w:t xml:space="preserve">2, </w:t>
      </w:r>
      <w:r>
        <w:rPr>
          <w:noProof/>
        </w:rPr>
        <w:t>E′</w:t>
      </w:r>
      <w:r>
        <w:rPr>
          <w:noProof/>
          <w:vertAlign w:val="subscript"/>
        </w:rPr>
        <w:t>PB</w:t>
      </w:r>
      <w:r>
        <w:rPr>
          <w:noProof/>
        </w:rPr>
        <w:t xml:space="preserve"> and E′</w:t>
      </w:r>
      <w:r>
        <w:rPr>
          <w:noProof/>
          <w:vertAlign w:val="subscript"/>
        </w:rPr>
        <w:t>PR</w:t>
      </w:r>
      <w:r>
        <w:rPr>
          <w:noProof/>
        </w:rPr>
        <w:t xml:space="preserve"> are real numbers with values in the range of −0.5 to 0.5 inclusive</w:t>
      </w:r>
      <w:r>
        <w:rPr>
          <w:noProof/>
          <w:lang w:eastAsia="ja-JP"/>
        </w:rPr>
        <w:t xml:space="preserve">. </w:t>
      </w:r>
      <w:r>
        <w:rPr>
          <w:noProof/>
        </w:rPr>
        <w:t>When transfer_characteristics is equal to 11 (</w:t>
      </w:r>
      <w:r>
        <w:rPr>
          <w:noProof/>
          <w:lang w:eastAsia="ja-JP"/>
        </w:rPr>
        <w:t>IEC 61966</w:t>
      </w:r>
      <w:r>
        <w:rPr>
          <w:noProof/>
          <w:lang w:eastAsia="ja-JP"/>
        </w:rPr>
        <w:noBreakHyphen/>
        <w:t>2</w:t>
      </w:r>
      <w:r>
        <w:rPr>
          <w:noProof/>
          <w:lang w:eastAsia="ja-JP"/>
        </w:rPr>
        <w:noBreakHyphen/>
        <w:t>4), or 12 (ITU</w:t>
      </w:r>
      <w:r>
        <w:rPr>
          <w:noProof/>
          <w:lang w:eastAsia="ja-JP"/>
        </w:rPr>
        <w:noBreakHyphen/>
        <w:t>R BT.1361 extended colour gamut system</w:t>
      </w:r>
      <w:r>
        <w:rPr>
          <w:noProof/>
        </w:rPr>
        <w:t>), E′</w:t>
      </w:r>
      <w:r>
        <w:rPr>
          <w:noProof/>
          <w:vertAlign w:val="subscript"/>
        </w:rPr>
        <w:t>Y</w:t>
      </w:r>
      <w:r>
        <w:rPr>
          <w:noProof/>
        </w:rPr>
        <w:t>, E′</w:t>
      </w:r>
      <w:r>
        <w:rPr>
          <w:noProof/>
          <w:vertAlign w:val="subscript"/>
        </w:rPr>
        <w:t>PB</w:t>
      </w:r>
      <w:r>
        <w:rPr>
          <w:noProof/>
        </w:rPr>
        <w:t xml:space="preserve"> and E′</w:t>
      </w:r>
      <w:r>
        <w:rPr>
          <w:noProof/>
          <w:vertAlign w:val="subscript"/>
        </w:rPr>
        <w:t>PR</w:t>
      </w:r>
      <w:r>
        <w:rPr>
          <w:noProof/>
        </w:rPr>
        <w:t xml:space="preserve"> are real numbers with a larger range not specified in this Specification</w:t>
      </w:r>
      <w:r>
        <w:rPr>
          <w:noProof/>
          <w:lang w:eastAsia="ja-JP"/>
        </w:rPr>
        <w:t>.</w:t>
      </w:r>
    </w:p>
    <w:p w14:paraId="2BFCFD41" w14:textId="77777777" w:rsidR="0076560E" w:rsidRDefault="0076560E" w:rsidP="0076560E">
      <w:pPr>
        <w:pStyle w:val="enumlev1"/>
        <w:keepNext/>
        <w:keepLines/>
        <w:ind w:left="397"/>
        <w:rPr>
          <w:noProof/>
        </w:rPr>
      </w:pPr>
      <w:r>
        <w:rPr>
          <w:noProof/>
        </w:rPr>
        <w:t>–</w:t>
      </w:r>
      <w:r>
        <w:rPr>
          <w:noProof/>
        </w:rPr>
        <w:tab/>
        <w:t>Otherwise, if matrix_coeffs is equal to 0, the following equations apply:</w:t>
      </w:r>
    </w:p>
    <w:p w14:paraId="238C7D62" w14:textId="77777777" w:rsidR="0076560E" w:rsidRDefault="0076560E" w:rsidP="0076560E">
      <w:pPr>
        <w:pStyle w:val="Equation"/>
        <w:ind w:left="562"/>
        <w:rPr>
          <w:noProof/>
        </w:rPr>
      </w:pPr>
      <w:r>
        <w:rPr>
          <w:noProof/>
        </w:rPr>
        <w:t>Y   = Round( G )</w:t>
      </w:r>
      <w:r>
        <w:rPr>
          <w:noProof/>
        </w:rPr>
        <w:tab/>
      </w:r>
      <w:r>
        <w:rPr>
          <w:noProof/>
        </w:rPr>
        <w:tab/>
        <w:t>(</w:t>
      </w:r>
      <w:bookmarkStart w:id="392" w:name="RGBred_Eqn"/>
      <w:r>
        <w:rPr>
          <w:noProof/>
        </w:rPr>
        <w:t>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ins w:id="393" w:author="Alexis Michael Tourapis" w:date="2015-10-02T16:26:00Z">
        <w:r w:rsidR="00774F5A">
          <w:rPr>
            <w:noProof/>
          </w:rPr>
          <w:t>25</w:t>
        </w:r>
      </w:ins>
      <w:del w:id="394" w:author="Alexis Michael Tourapis" w:date="2015-10-02T13:31:00Z">
        <w:r w:rsidDel="00562ECD">
          <w:rPr>
            <w:noProof/>
          </w:rPr>
          <w:delText>19</w:delText>
        </w:r>
      </w:del>
      <w:r>
        <w:rPr>
          <w:noProof/>
        </w:rPr>
        <w:fldChar w:fldCharType="end"/>
      </w:r>
      <w:bookmarkEnd w:id="392"/>
      <w:r>
        <w:rPr>
          <w:noProof/>
        </w:rPr>
        <w:t>)</w:t>
      </w:r>
    </w:p>
    <w:p w14:paraId="5FB2D91D" w14:textId="77777777" w:rsidR="0076560E" w:rsidRDefault="0076560E" w:rsidP="0076560E">
      <w:pPr>
        <w:pStyle w:val="Equation"/>
        <w:ind w:left="562"/>
        <w:rPr>
          <w:noProof/>
        </w:rPr>
      </w:pPr>
      <w:r>
        <w:rPr>
          <w:noProof/>
        </w:rPr>
        <w:t>Cb = Round( B )</w:t>
      </w:r>
      <w:r>
        <w:rPr>
          <w:noProof/>
        </w:rPr>
        <w:tab/>
      </w:r>
      <w:r>
        <w:rPr>
          <w:noProof/>
        </w:rPr>
        <w:tab/>
        <w:t>(E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ins w:id="395" w:author="Alexis Michael Tourapis" w:date="2015-10-02T16:26:00Z">
        <w:r w:rsidR="00774F5A">
          <w:rPr>
            <w:noProof/>
          </w:rPr>
          <w:t>26</w:t>
        </w:r>
      </w:ins>
      <w:del w:id="396" w:author="Alexis Michael Tourapis" w:date="2015-10-02T13:31:00Z">
        <w:r w:rsidDel="00562ECD">
          <w:rPr>
            <w:noProof/>
          </w:rPr>
          <w:delText>20</w:delText>
        </w:r>
      </w:del>
      <w:r>
        <w:rPr>
          <w:noProof/>
        </w:rPr>
        <w:fldChar w:fldCharType="end"/>
      </w:r>
      <w:r>
        <w:rPr>
          <w:noProof/>
        </w:rPr>
        <w:t>)</w:t>
      </w:r>
    </w:p>
    <w:p w14:paraId="6B40166F" w14:textId="77777777" w:rsidR="0076560E" w:rsidRDefault="0076560E" w:rsidP="0076560E">
      <w:pPr>
        <w:pStyle w:val="Equation"/>
        <w:ind w:left="562"/>
        <w:rPr>
          <w:noProof/>
        </w:rPr>
      </w:pPr>
      <w:r>
        <w:rPr>
          <w:noProof/>
        </w:rPr>
        <w:t>Cr = Round( R )</w:t>
      </w:r>
      <w:r>
        <w:rPr>
          <w:noProof/>
        </w:rPr>
        <w:tab/>
      </w:r>
      <w:r>
        <w:rPr>
          <w:noProof/>
        </w:rPr>
        <w:tab/>
        <w:t>(</w:t>
      </w:r>
      <w:bookmarkStart w:id="397" w:name="RGBblue_Eqn"/>
      <w:r>
        <w:rPr>
          <w:noProof/>
        </w:rPr>
        <w:t>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ins w:id="398" w:author="Alexis Michael Tourapis" w:date="2015-10-02T16:26:00Z">
        <w:r w:rsidR="00774F5A">
          <w:rPr>
            <w:noProof/>
          </w:rPr>
          <w:t>27</w:t>
        </w:r>
      </w:ins>
      <w:del w:id="399" w:author="Alexis Michael Tourapis" w:date="2015-10-02T13:31:00Z">
        <w:r w:rsidDel="00562ECD">
          <w:rPr>
            <w:noProof/>
          </w:rPr>
          <w:delText>21</w:delText>
        </w:r>
      </w:del>
      <w:r>
        <w:rPr>
          <w:noProof/>
        </w:rPr>
        <w:fldChar w:fldCharType="end"/>
      </w:r>
      <w:bookmarkEnd w:id="397"/>
      <w:r>
        <w:rPr>
          <w:noProof/>
        </w:rPr>
        <w:t>)</w:t>
      </w:r>
    </w:p>
    <w:p w14:paraId="14A9858E" w14:textId="77777777" w:rsidR="0076560E" w:rsidRDefault="0076560E" w:rsidP="0076560E">
      <w:pPr>
        <w:pStyle w:val="enumlev1"/>
        <w:ind w:left="397"/>
        <w:rPr>
          <w:bCs/>
          <w:noProof/>
        </w:rPr>
      </w:pPr>
      <w:r>
        <w:rPr>
          <w:noProof/>
        </w:rPr>
        <w:t>–</w:t>
      </w:r>
      <w:r>
        <w:rPr>
          <w:noProof/>
        </w:rPr>
        <w:tab/>
      </w:r>
      <w:r>
        <w:rPr>
          <w:bCs/>
          <w:noProof/>
        </w:rPr>
        <w:t>Otherwise, if matrix_coeffs is equal to 8, the following applies:</w:t>
      </w:r>
    </w:p>
    <w:p w14:paraId="46755B59" w14:textId="77777777" w:rsidR="0076560E" w:rsidRDefault="0076560E" w:rsidP="0076560E">
      <w:pPr>
        <w:pStyle w:val="enumlev1"/>
        <w:ind w:left="794"/>
        <w:rPr>
          <w:noProof/>
        </w:rPr>
      </w:pPr>
      <w:r>
        <w:rPr>
          <w:bCs/>
          <w:noProof/>
        </w:rPr>
        <w:t>–</w:t>
      </w:r>
      <w:r>
        <w:rPr>
          <w:bCs/>
          <w:noProof/>
        </w:rPr>
        <w:tab/>
        <w:t xml:space="preserve">If </w:t>
      </w:r>
      <w:r>
        <w:rPr>
          <w:noProof/>
        </w:rPr>
        <w:t>BitDepth</w:t>
      </w:r>
      <w:r>
        <w:rPr>
          <w:noProof/>
          <w:vertAlign w:val="subscript"/>
        </w:rPr>
        <w:t>C</w:t>
      </w:r>
      <w:r>
        <w:rPr>
          <w:noProof/>
        </w:rPr>
        <w:t xml:space="preserve"> is equal to BitDepth</w:t>
      </w:r>
      <w:r>
        <w:rPr>
          <w:noProof/>
          <w:vertAlign w:val="subscript"/>
        </w:rPr>
        <w:t>Y</w:t>
      </w:r>
      <w:r>
        <w:rPr>
          <w:noProof/>
        </w:rPr>
        <w:t>, the following equations apply:</w:t>
      </w:r>
    </w:p>
    <w:p w14:paraId="1F3E391B" w14:textId="77777777" w:rsidR="0076560E" w:rsidRDefault="0076560E" w:rsidP="0076560E">
      <w:pPr>
        <w:pStyle w:val="Equation"/>
        <w:ind w:left="1195"/>
        <w:rPr>
          <w:noProof/>
        </w:rPr>
      </w:pPr>
      <w:r>
        <w:rPr>
          <w:noProof/>
        </w:rPr>
        <w:t>Y   = Round( 0.5 * G + 0.25 * ( R + B ) )</w:t>
      </w:r>
      <w:r>
        <w:rPr>
          <w:noProof/>
        </w:rPr>
        <w:tab/>
      </w:r>
      <w:r>
        <w:rPr>
          <w:noProof/>
        </w:rPr>
        <w:tab/>
        <w:t>(</w:t>
      </w:r>
      <w:bookmarkStart w:id="400" w:name="YCgCoFirst_Eqn"/>
      <w:r>
        <w:rPr>
          <w:noProof/>
        </w:rPr>
        <w:t>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ins w:id="401" w:author="Alexis Michael Tourapis" w:date="2015-10-02T16:26:00Z">
        <w:r w:rsidR="00774F5A">
          <w:rPr>
            <w:noProof/>
          </w:rPr>
          <w:t>28</w:t>
        </w:r>
      </w:ins>
      <w:del w:id="402" w:author="Alexis Michael Tourapis" w:date="2015-10-02T13:31:00Z">
        <w:r w:rsidDel="00562ECD">
          <w:rPr>
            <w:noProof/>
          </w:rPr>
          <w:delText>22</w:delText>
        </w:r>
      </w:del>
      <w:r>
        <w:rPr>
          <w:noProof/>
        </w:rPr>
        <w:fldChar w:fldCharType="end"/>
      </w:r>
      <w:bookmarkEnd w:id="400"/>
      <w:r>
        <w:rPr>
          <w:noProof/>
        </w:rPr>
        <w:t>)</w:t>
      </w:r>
    </w:p>
    <w:p w14:paraId="31217722" w14:textId="77777777" w:rsidR="0076560E" w:rsidRDefault="0076560E" w:rsidP="0076560E">
      <w:pPr>
        <w:pStyle w:val="Equation"/>
        <w:ind w:left="1195"/>
        <w:rPr>
          <w:noProof/>
        </w:rPr>
      </w:pPr>
      <w:r>
        <w:rPr>
          <w:noProof/>
        </w:rPr>
        <w:t>Cb = Round( 0.5 * G − 0.25 * ( R + B ) ) + ( 1  &lt;&lt;  ( BitDepth</w:t>
      </w:r>
      <w:r>
        <w:rPr>
          <w:noProof/>
          <w:vertAlign w:val="subscript"/>
        </w:rPr>
        <w:t>C</w:t>
      </w:r>
      <w:r>
        <w:rPr>
          <w:noProof/>
        </w:rPr>
        <w:t xml:space="preserve"> − 1 ) )</w:t>
      </w:r>
      <w:r>
        <w:rPr>
          <w:noProof/>
        </w:rPr>
        <w:tab/>
        <w:t>(</w:t>
      </w:r>
      <w:bookmarkStart w:id="403" w:name="YCgCoFirstCb_Eqn"/>
      <w:r>
        <w:rPr>
          <w:noProof/>
        </w:rPr>
        <w:t>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ins w:id="404" w:author="Alexis Michael Tourapis" w:date="2015-10-02T16:26:00Z">
        <w:r w:rsidR="00774F5A">
          <w:rPr>
            <w:noProof/>
          </w:rPr>
          <w:t>29</w:t>
        </w:r>
      </w:ins>
      <w:del w:id="405" w:author="Alexis Michael Tourapis" w:date="2015-10-02T13:31:00Z">
        <w:r w:rsidDel="00562ECD">
          <w:rPr>
            <w:noProof/>
          </w:rPr>
          <w:delText>23</w:delText>
        </w:r>
      </w:del>
      <w:r>
        <w:rPr>
          <w:noProof/>
        </w:rPr>
        <w:fldChar w:fldCharType="end"/>
      </w:r>
      <w:bookmarkEnd w:id="403"/>
      <w:r>
        <w:rPr>
          <w:noProof/>
        </w:rPr>
        <w:t>)</w:t>
      </w:r>
    </w:p>
    <w:p w14:paraId="6BE42146" w14:textId="77777777" w:rsidR="0076560E" w:rsidRDefault="0076560E" w:rsidP="0076560E">
      <w:pPr>
        <w:pStyle w:val="Equation"/>
        <w:ind w:left="1195"/>
        <w:rPr>
          <w:noProof/>
        </w:rPr>
      </w:pPr>
      <w:r>
        <w:rPr>
          <w:noProof/>
        </w:rPr>
        <w:t>Cr = Round( 0.5 * (R − B ) ) + ( 1  &lt;&lt;  ( BitDepth</w:t>
      </w:r>
      <w:r>
        <w:rPr>
          <w:noProof/>
          <w:vertAlign w:val="subscript"/>
        </w:rPr>
        <w:t>C</w:t>
      </w:r>
      <w:r>
        <w:rPr>
          <w:noProof/>
        </w:rPr>
        <w:t xml:space="preserve"> − 1 ) )</w:t>
      </w:r>
      <w:r>
        <w:rPr>
          <w:noProof/>
        </w:rPr>
        <w:tab/>
        <w:t>(</w:t>
      </w:r>
      <w:bookmarkStart w:id="406" w:name="YCgCoFirstCr_Eqn"/>
      <w:r>
        <w:rPr>
          <w:noProof/>
        </w:rPr>
        <w:t>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ins w:id="407" w:author="Alexis Michael Tourapis" w:date="2015-10-02T16:26:00Z">
        <w:r w:rsidR="00774F5A">
          <w:rPr>
            <w:noProof/>
          </w:rPr>
          <w:t>30</w:t>
        </w:r>
      </w:ins>
      <w:del w:id="408" w:author="Alexis Michael Tourapis" w:date="2015-10-02T13:31:00Z">
        <w:r w:rsidDel="00562ECD">
          <w:rPr>
            <w:noProof/>
          </w:rPr>
          <w:delText>24</w:delText>
        </w:r>
      </w:del>
      <w:r>
        <w:rPr>
          <w:noProof/>
        </w:rPr>
        <w:fldChar w:fldCharType="end"/>
      </w:r>
      <w:bookmarkEnd w:id="406"/>
      <w:r>
        <w:rPr>
          <w:noProof/>
        </w:rPr>
        <w:t>)</w:t>
      </w:r>
    </w:p>
    <w:p w14:paraId="29DD770A" w14:textId="77777777" w:rsidR="0076560E" w:rsidRDefault="0076560E" w:rsidP="0076560E">
      <w:pPr>
        <w:pStyle w:val="Note1"/>
        <w:rPr>
          <w:noProof/>
        </w:rPr>
      </w:pPr>
      <w:r>
        <w:rPr>
          <w:noProof/>
        </w:rPr>
        <w:t>NOTE </w:t>
      </w:r>
      <w:r>
        <w:rPr>
          <w:noProof/>
        </w:rPr>
        <w:fldChar w:fldCharType="begin"/>
      </w:r>
      <w:r>
        <w:rPr>
          <w:noProof/>
        </w:rPr>
        <w:instrText xml:space="preserve"> SEQ NoteCounter \* MERGEFORMAT </w:instrText>
      </w:r>
      <w:r>
        <w:rPr>
          <w:noProof/>
        </w:rPr>
        <w:fldChar w:fldCharType="separate"/>
      </w:r>
      <w:r w:rsidR="00774F5A">
        <w:rPr>
          <w:noProof/>
        </w:rPr>
        <w:t>3</w:t>
      </w:r>
      <w:r>
        <w:rPr>
          <w:noProof/>
        </w:rPr>
        <w:fldChar w:fldCharType="end"/>
      </w:r>
      <w:r>
        <w:rPr>
          <w:noProof/>
        </w:rPr>
        <w:t xml:space="preserve"> – For purposes of the YCgCo nomenclature used in </w:t>
      </w:r>
      <w:r>
        <w:rPr>
          <w:noProof/>
        </w:rPr>
        <w:fldChar w:fldCharType="begin"/>
      </w:r>
      <w:r>
        <w:rPr>
          <w:noProof/>
        </w:rPr>
        <w:instrText xml:space="preserve"> REF _Ref349228168 \h </w:instrText>
      </w:r>
      <w:r>
        <w:rPr>
          <w:noProof/>
        </w:rPr>
      </w:r>
      <w:r>
        <w:rPr>
          <w:noProof/>
        </w:rPr>
        <w:fldChar w:fldCharType="separate"/>
      </w:r>
      <w:r w:rsidR="00774F5A">
        <w:rPr>
          <w:noProof/>
        </w:rPr>
        <w:t>Table E.1</w:t>
      </w:r>
      <w:r>
        <w:rPr>
          <w:noProof/>
        </w:rPr>
        <w:fldChar w:fldCharType="end"/>
      </w:r>
      <w:r>
        <w:rPr>
          <w:noProof/>
        </w:rPr>
        <w:t>, Cb and Cr of Equations </w:t>
      </w:r>
      <w:r>
        <w:rPr>
          <w:noProof/>
        </w:rPr>
        <w:fldChar w:fldCharType="begin"/>
      </w:r>
      <w:r>
        <w:rPr>
          <w:noProof/>
        </w:rPr>
        <w:instrText xml:space="preserve"> REF YCgCoFirstCb_Eqn \h  \* MERGEFORMAT </w:instrText>
      </w:r>
      <w:r>
        <w:rPr>
          <w:noProof/>
        </w:rPr>
      </w:r>
      <w:r>
        <w:rPr>
          <w:noProof/>
        </w:rPr>
        <w:fldChar w:fldCharType="separate"/>
      </w:r>
      <w:ins w:id="409" w:author="Alexis Michael Tourapis" w:date="2015-10-02T16:26:00Z">
        <w:r w:rsidR="00774F5A">
          <w:rPr>
            <w:noProof/>
          </w:rPr>
          <w:t>E</w:t>
        </w:r>
        <w:r w:rsidR="00774F5A">
          <w:rPr>
            <w:noProof/>
          </w:rPr>
          <w:noBreakHyphen/>
          <w:t>29</w:t>
        </w:r>
      </w:ins>
      <w:del w:id="410" w:author="Alexis Michael Tourapis" w:date="2015-10-02T13:31:00Z">
        <w:r w:rsidDel="00562ECD">
          <w:rPr>
            <w:noProof/>
          </w:rPr>
          <w:delText>E</w:delText>
        </w:r>
        <w:r w:rsidDel="00562ECD">
          <w:rPr>
            <w:noProof/>
          </w:rPr>
          <w:noBreakHyphen/>
          <w:delText>23</w:delText>
        </w:r>
      </w:del>
      <w:r>
        <w:rPr>
          <w:noProof/>
        </w:rPr>
        <w:fldChar w:fldCharType="end"/>
      </w:r>
      <w:r>
        <w:rPr>
          <w:noProof/>
        </w:rPr>
        <w:t xml:space="preserve"> and </w:t>
      </w:r>
      <w:r>
        <w:rPr>
          <w:noProof/>
        </w:rPr>
        <w:fldChar w:fldCharType="begin"/>
      </w:r>
      <w:r>
        <w:rPr>
          <w:noProof/>
        </w:rPr>
        <w:instrText xml:space="preserve"> REF YCgCoFirstCr_Eqn \h  \* MERGEFORMAT </w:instrText>
      </w:r>
      <w:r>
        <w:rPr>
          <w:noProof/>
        </w:rPr>
      </w:r>
      <w:r>
        <w:rPr>
          <w:noProof/>
        </w:rPr>
        <w:fldChar w:fldCharType="separate"/>
      </w:r>
      <w:ins w:id="411" w:author="Alexis Michael Tourapis" w:date="2015-10-02T16:26:00Z">
        <w:r w:rsidR="00774F5A">
          <w:rPr>
            <w:noProof/>
          </w:rPr>
          <w:t>E</w:t>
        </w:r>
        <w:r w:rsidR="00774F5A">
          <w:rPr>
            <w:noProof/>
          </w:rPr>
          <w:noBreakHyphen/>
          <w:t>30</w:t>
        </w:r>
      </w:ins>
      <w:del w:id="412" w:author="Alexis Michael Tourapis" w:date="2015-10-02T13:31:00Z">
        <w:r w:rsidDel="00562ECD">
          <w:rPr>
            <w:noProof/>
          </w:rPr>
          <w:delText>E</w:delText>
        </w:r>
        <w:r w:rsidDel="00562ECD">
          <w:rPr>
            <w:noProof/>
          </w:rPr>
          <w:noBreakHyphen/>
          <w:delText>24</w:delText>
        </w:r>
      </w:del>
      <w:r>
        <w:rPr>
          <w:noProof/>
        </w:rPr>
        <w:fldChar w:fldCharType="end"/>
      </w:r>
      <w:r>
        <w:rPr>
          <w:noProof/>
        </w:rPr>
        <w:t xml:space="preserve"> may be referred to as Cg and Co, respectively. The inverse conversion for the above three equations should be computed as:</w:t>
      </w:r>
    </w:p>
    <w:p w14:paraId="302C70CF" w14:textId="77777777" w:rsidR="0076560E" w:rsidRDefault="0076560E" w:rsidP="0076560E">
      <w:pPr>
        <w:pStyle w:val="Equation"/>
        <w:ind w:left="1195"/>
        <w:rPr>
          <w:noProof/>
          <w:sz w:val="18"/>
          <w:szCs w:val="18"/>
          <w:lang w:val="es-ES_tradnl"/>
        </w:rPr>
      </w:pPr>
      <w:r>
        <w:rPr>
          <w:noProof/>
          <w:sz w:val="18"/>
          <w:szCs w:val="18"/>
          <w:lang w:val="es-ES_tradnl"/>
        </w:rPr>
        <w:t>t   = Y − ( Cb − ( 1  &lt;&lt;  ( BitDepth</w:t>
      </w:r>
      <w:r>
        <w:rPr>
          <w:noProof/>
          <w:sz w:val="18"/>
          <w:szCs w:val="18"/>
          <w:vertAlign w:val="subscript"/>
          <w:lang w:val="es-ES_tradnl"/>
        </w:rPr>
        <w:t>C</w:t>
      </w:r>
      <w:r>
        <w:rPr>
          <w:noProof/>
          <w:sz w:val="18"/>
          <w:szCs w:val="18"/>
          <w:lang w:val="es-ES_tradnl"/>
        </w:rPr>
        <w:t xml:space="preserve"> − 1 ) ) )</w:t>
      </w:r>
      <w:r>
        <w:rPr>
          <w:noProof/>
          <w:sz w:val="18"/>
          <w:szCs w:val="18"/>
          <w:lang w:val="es-ES_tradnl"/>
        </w:rPr>
        <w:tab/>
      </w:r>
      <w:r>
        <w:rPr>
          <w:noProof/>
          <w:sz w:val="18"/>
          <w:szCs w:val="18"/>
          <w:lang w:val="es-ES_tradnl"/>
        </w:rPr>
        <w:tab/>
        <w:t>(E</w:t>
      </w:r>
      <w:r>
        <w:rPr>
          <w:noProof/>
          <w:sz w:val="18"/>
          <w:szCs w:val="18"/>
          <w:lang w:val="es-ES_tradnl"/>
        </w:rPr>
        <w:noBreakHyphen/>
      </w:r>
      <w:r>
        <w:rPr>
          <w:noProof/>
          <w:sz w:val="18"/>
          <w:szCs w:val="18"/>
        </w:rPr>
        <w:fldChar w:fldCharType="begin"/>
      </w:r>
      <w:r>
        <w:rPr>
          <w:noProof/>
          <w:sz w:val="18"/>
          <w:szCs w:val="18"/>
          <w:lang w:val="es-ES_tradnl"/>
        </w:rPr>
        <w:instrText xml:space="preserve"> SEQ Equation \* ARABIC </w:instrText>
      </w:r>
      <w:r>
        <w:rPr>
          <w:noProof/>
          <w:sz w:val="18"/>
          <w:szCs w:val="18"/>
        </w:rPr>
        <w:fldChar w:fldCharType="separate"/>
      </w:r>
      <w:ins w:id="413" w:author="Alexis Michael Tourapis" w:date="2015-10-02T16:26:00Z">
        <w:r w:rsidR="00774F5A">
          <w:rPr>
            <w:noProof/>
            <w:sz w:val="18"/>
            <w:szCs w:val="18"/>
            <w:lang w:val="es-ES_tradnl"/>
          </w:rPr>
          <w:t>31</w:t>
        </w:r>
      </w:ins>
      <w:del w:id="414" w:author="Alexis Michael Tourapis" w:date="2015-10-02T13:31:00Z">
        <w:r w:rsidDel="00562ECD">
          <w:rPr>
            <w:noProof/>
            <w:sz w:val="18"/>
            <w:szCs w:val="18"/>
            <w:lang w:val="es-ES_tradnl"/>
          </w:rPr>
          <w:delText>25</w:delText>
        </w:r>
      </w:del>
      <w:r>
        <w:rPr>
          <w:noProof/>
          <w:sz w:val="18"/>
          <w:szCs w:val="18"/>
        </w:rPr>
        <w:fldChar w:fldCharType="end"/>
      </w:r>
      <w:r>
        <w:rPr>
          <w:noProof/>
          <w:sz w:val="18"/>
          <w:szCs w:val="18"/>
          <w:lang w:val="es-ES_tradnl"/>
        </w:rPr>
        <w:t>)</w:t>
      </w:r>
    </w:p>
    <w:p w14:paraId="33F07530" w14:textId="77777777" w:rsidR="0076560E" w:rsidRDefault="0076560E" w:rsidP="0076560E">
      <w:pPr>
        <w:pStyle w:val="Equation"/>
        <w:ind w:left="1195"/>
        <w:rPr>
          <w:noProof/>
          <w:sz w:val="18"/>
          <w:szCs w:val="18"/>
          <w:lang w:val="es-ES_tradnl"/>
        </w:rPr>
      </w:pPr>
      <w:r>
        <w:rPr>
          <w:noProof/>
          <w:sz w:val="18"/>
          <w:szCs w:val="18"/>
          <w:lang w:val="es-ES_tradnl"/>
        </w:rPr>
        <w:t>G = Clip1</w:t>
      </w:r>
      <w:r>
        <w:rPr>
          <w:noProof/>
          <w:sz w:val="18"/>
          <w:szCs w:val="18"/>
          <w:vertAlign w:val="subscript"/>
          <w:lang w:val="es-ES_tradnl"/>
        </w:rPr>
        <w:t>Y</w:t>
      </w:r>
      <w:r>
        <w:rPr>
          <w:noProof/>
          <w:sz w:val="18"/>
          <w:szCs w:val="18"/>
          <w:lang w:val="es-ES_tradnl"/>
        </w:rPr>
        <w:t>( Y + ( Cb − ( 1  &lt;&lt;  ( BitDepth</w:t>
      </w:r>
      <w:r>
        <w:rPr>
          <w:noProof/>
          <w:sz w:val="18"/>
          <w:szCs w:val="18"/>
          <w:vertAlign w:val="subscript"/>
          <w:lang w:val="es-ES_tradnl"/>
        </w:rPr>
        <w:t>C</w:t>
      </w:r>
      <w:r>
        <w:rPr>
          <w:noProof/>
          <w:sz w:val="18"/>
          <w:szCs w:val="18"/>
          <w:lang w:val="es-ES_tradnl"/>
        </w:rPr>
        <w:t xml:space="preserve"> − 1 ) ) ) )</w:t>
      </w:r>
      <w:r>
        <w:rPr>
          <w:noProof/>
          <w:sz w:val="18"/>
          <w:szCs w:val="18"/>
          <w:lang w:val="es-ES_tradnl"/>
        </w:rPr>
        <w:tab/>
        <w:t>(E</w:t>
      </w:r>
      <w:r>
        <w:rPr>
          <w:noProof/>
          <w:sz w:val="18"/>
          <w:szCs w:val="18"/>
          <w:lang w:val="es-ES_tradnl"/>
        </w:rPr>
        <w:noBreakHyphen/>
      </w:r>
      <w:r>
        <w:rPr>
          <w:noProof/>
          <w:sz w:val="18"/>
          <w:szCs w:val="18"/>
        </w:rPr>
        <w:fldChar w:fldCharType="begin"/>
      </w:r>
      <w:r>
        <w:rPr>
          <w:noProof/>
          <w:sz w:val="18"/>
          <w:szCs w:val="18"/>
          <w:lang w:val="es-ES_tradnl"/>
        </w:rPr>
        <w:instrText xml:space="preserve"> SEQ Equation \* ARABIC </w:instrText>
      </w:r>
      <w:r>
        <w:rPr>
          <w:noProof/>
          <w:sz w:val="18"/>
          <w:szCs w:val="18"/>
        </w:rPr>
        <w:fldChar w:fldCharType="separate"/>
      </w:r>
      <w:ins w:id="415" w:author="Alexis Michael Tourapis" w:date="2015-10-02T16:26:00Z">
        <w:r w:rsidR="00774F5A">
          <w:rPr>
            <w:noProof/>
            <w:sz w:val="18"/>
            <w:szCs w:val="18"/>
            <w:lang w:val="es-ES_tradnl"/>
          </w:rPr>
          <w:t>32</w:t>
        </w:r>
      </w:ins>
      <w:del w:id="416" w:author="Alexis Michael Tourapis" w:date="2015-10-02T13:31:00Z">
        <w:r w:rsidDel="00562ECD">
          <w:rPr>
            <w:noProof/>
            <w:sz w:val="18"/>
            <w:szCs w:val="18"/>
            <w:lang w:val="es-ES_tradnl"/>
          </w:rPr>
          <w:delText>26</w:delText>
        </w:r>
      </w:del>
      <w:r>
        <w:rPr>
          <w:noProof/>
          <w:sz w:val="18"/>
          <w:szCs w:val="18"/>
        </w:rPr>
        <w:fldChar w:fldCharType="end"/>
      </w:r>
      <w:r>
        <w:rPr>
          <w:noProof/>
          <w:sz w:val="18"/>
          <w:szCs w:val="18"/>
          <w:lang w:val="es-ES_tradnl"/>
        </w:rPr>
        <w:t>)</w:t>
      </w:r>
    </w:p>
    <w:p w14:paraId="2ACC90EC" w14:textId="77777777" w:rsidR="0076560E" w:rsidRDefault="0076560E" w:rsidP="0076560E">
      <w:pPr>
        <w:pStyle w:val="Equation"/>
        <w:ind w:left="1195"/>
        <w:rPr>
          <w:noProof/>
          <w:sz w:val="18"/>
          <w:szCs w:val="18"/>
          <w:lang w:val="es-ES_tradnl"/>
        </w:rPr>
      </w:pPr>
      <w:r>
        <w:rPr>
          <w:noProof/>
          <w:sz w:val="18"/>
          <w:szCs w:val="18"/>
          <w:lang w:val="es-ES_tradnl"/>
        </w:rPr>
        <w:t>B = Clip1</w:t>
      </w:r>
      <w:r>
        <w:rPr>
          <w:noProof/>
          <w:sz w:val="18"/>
          <w:szCs w:val="18"/>
          <w:vertAlign w:val="subscript"/>
          <w:lang w:val="es-ES_tradnl"/>
        </w:rPr>
        <w:t>Y</w:t>
      </w:r>
      <w:r>
        <w:rPr>
          <w:noProof/>
          <w:sz w:val="18"/>
          <w:szCs w:val="18"/>
          <w:lang w:val="es-ES_tradnl"/>
        </w:rPr>
        <w:t>( t − ( Cr − ( 1  &lt;&lt;  ( BitDepth</w:t>
      </w:r>
      <w:r>
        <w:rPr>
          <w:noProof/>
          <w:sz w:val="18"/>
          <w:szCs w:val="18"/>
          <w:vertAlign w:val="subscript"/>
          <w:lang w:val="es-ES_tradnl"/>
        </w:rPr>
        <w:t>C</w:t>
      </w:r>
      <w:r>
        <w:rPr>
          <w:noProof/>
          <w:sz w:val="18"/>
          <w:szCs w:val="18"/>
          <w:lang w:val="es-ES_tradnl"/>
        </w:rPr>
        <w:t xml:space="preserve"> − 1 ) ) ) )</w:t>
      </w:r>
      <w:r>
        <w:rPr>
          <w:noProof/>
          <w:sz w:val="18"/>
          <w:szCs w:val="18"/>
          <w:lang w:val="es-ES_tradnl"/>
        </w:rPr>
        <w:tab/>
        <w:t>(E</w:t>
      </w:r>
      <w:r>
        <w:rPr>
          <w:noProof/>
          <w:sz w:val="18"/>
          <w:szCs w:val="18"/>
          <w:lang w:val="es-ES_tradnl"/>
        </w:rPr>
        <w:noBreakHyphen/>
      </w:r>
      <w:r>
        <w:rPr>
          <w:noProof/>
          <w:sz w:val="18"/>
          <w:szCs w:val="18"/>
        </w:rPr>
        <w:fldChar w:fldCharType="begin"/>
      </w:r>
      <w:r>
        <w:rPr>
          <w:noProof/>
          <w:sz w:val="18"/>
          <w:szCs w:val="18"/>
          <w:lang w:val="es-ES_tradnl"/>
        </w:rPr>
        <w:instrText xml:space="preserve"> SEQ Equation \* ARABIC </w:instrText>
      </w:r>
      <w:r>
        <w:rPr>
          <w:noProof/>
          <w:sz w:val="18"/>
          <w:szCs w:val="18"/>
        </w:rPr>
        <w:fldChar w:fldCharType="separate"/>
      </w:r>
      <w:ins w:id="417" w:author="Alexis Michael Tourapis" w:date="2015-10-02T16:26:00Z">
        <w:r w:rsidR="00774F5A">
          <w:rPr>
            <w:noProof/>
            <w:sz w:val="18"/>
            <w:szCs w:val="18"/>
            <w:lang w:val="es-ES_tradnl"/>
          </w:rPr>
          <w:t>33</w:t>
        </w:r>
      </w:ins>
      <w:del w:id="418" w:author="Alexis Michael Tourapis" w:date="2015-10-02T13:31:00Z">
        <w:r w:rsidDel="00562ECD">
          <w:rPr>
            <w:noProof/>
            <w:sz w:val="18"/>
            <w:szCs w:val="18"/>
            <w:lang w:val="es-ES_tradnl"/>
          </w:rPr>
          <w:delText>27</w:delText>
        </w:r>
      </w:del>
      <w:r>
        <w:rPr>
          <w:noProof/>
          <w:sz w:val="18"/>
          <w:szCs w:val="18"/>
        </w:rPr>
        <w:fldChar w:fldCharType="end"/>
      </w:r>
      <w:r>
        <w:rPr>
          <w:noProof/>
          <w:sz w:val="18"/>
          <w:szCs w:val="18"/>
          <w:lang w:val="es-ES_tradnl"/>
        </w:rPr>
        <w:t>)</w:t>
      </w:r>
    </w:p>
    <w:p w14:paraId="04E08973" w14:textId="77777777" w:rsidR="0076560E" w:rsidRDefault="0076560E" w:rsidP="0076560E">
      <w:pPr>
        <w:pStyle w:val="Equation"/>
        <w:ind w:left="1195"/>
        <w:rPr>
          <w:noProof/>
          <w:sz w:val="18"/>
          <w:szCs w:val="18"/>
        </w:rPr>
      </w:pPr>
      <w:r>
        <w:rPr>
          <w:noProof/>
          <w:sz w:val="18"/>
          <w:szCs w:val="18"/>
        </w:rPr>
        <w:t>R = Clip1</w:t>
      </w:r>
      <w:r>
        <w:rPr>
          <w:noProof/>
          <w:sz w:val="18"/>
          <w:szCs w:val="18"/>
          <w:vertAlign w:val="subscript"/>
        </w:rPr>
        <w:t>Y</w:t>
      </w:r>
      <w:r>
        <w:rPr>
          <w:noProof/>
          <w:sz w:val="18"/>
          <w:szCs w:val="18"/>
        </w:rPr>
        <w:t>( t + ( Cr − ( 1  &lt;&lt;  ( BitDepth</w:t>
      </w:r>
      <w:r>
        <w:rPr>
          <w:noProof/>
          <w:sz w:val="18"/>
          <w:szCs w:val="18"/>
          <w:vertAlign w:val="subscript"/>
        </w:rPr>
        <w:t>C</w:t>
      </w:r>
      <w:r>
        <w:rPr>
          <w:noProof/>
          <w:sz w:val="18"/>
          <w:szCs w:val="18"/>
        </w:rPr>
        <w:t xml:space="preserve"> − 1 ) ) ) )</w:t>
      </w:r>
      <w:r>
        <w:rPr>
          <w:noProof/>
          <w:sz w:val="18"/>
          <w:szCs w:val="18"/>
        </w:rPr>
        <w:tab/>
        <w:t>(E</w:t>
      </w:r>
      <w:r>
        <w:rPr>
          <w:noProof/>
          <w:sz w:val="18"/>
          <w:szCs w:val="18"/>
        </w:rPr>
        <w:noBreakHyphen/>
      </w:r>
      <w:r>
        <w:rPr>
          <w:noProof/>
          <w:sz w:val="18"/>
          <w:szCs w:val="18"/>
        </w:rPr>
        <w:fldChar w:fldCharType="begin"/>
      </w:r>
      <w:r>
        <w:rPr>
          <w:noProof/>
          <w:sz w:val="18"/>
          <w:szCs w:val="18"/>
        </w:rPr>
        <w:instrText xml:space="preserve"> SEQ Equation \* ARABIC </w:instrText>
      </w:r>
      <w:r>
        <w:rPr>
          <w:noProof/>
          <w:sz w:val="18"/>
          <w:szCs w:val="18"/>
        </w:rPr>
        <w:fldChar w:fldCharType="separate"/>
      </w:r>
      <w:ins w:id="419" w:author="Alexis Michael Tourapis" w:date="2015-10-02T16:26:00Z">
        <w:r w:rsidR="00774F5A">
          <w:rPr>
            <w:noProof/>
            <w:sz w:val="18"/>
            <w:szCs w:val="18"/>
          </w:rPr>
          <w:t>34</w:t>
        </w:r>
      </w:ins>
      <w:del w:id="420" w:author="Alexis Michael Tourapis" w:date="2015-10-02T13:31:00Z">
        <w:r w:rsidDel="00562ECD">
          <w:rPr>
            <w:noProof/>
            <w:sz w:val="18"/>
            <w:szCs w:val="18"/>
          </w:rPr>
          <w:delText>28</w:delText>
        </w:r>
      </w:del>
      <w:r>
        <w:rPr>
          <w:noProof/>
          <w:sz w:val="18"/>
          <w:szCs w:val="18"/>
        </w:rPr>
        <w:fldChar w:fldCharType="end"/>
      </w:r>
      <w:r>
        <w:rPr>
          <w:noProof/>
          <w:sz w:val="18"/>
          <w:szCs w:val="18"/>
        </w:rPr>
        <w:t>)</w:t>
      </w:r>
    </w:p>
    <w:p w14:paraId="3505C0D8" w14:textId="77777777" w:rsidR="0076560E" w:rsidRDefault="0076560E" w:rsidP="0076560E">
      <w:pPr>
        <w:pStyle w:val="enumlev1"/>
        <w:spacing w:before="240"/>
        <w:ind w:left="794"/>
        <w:rPr>
          <w:noProof/>
        </w:rPr>
      </w:pPr>
      <w:r>
        <w:rPr>
          <w:bCs/>
          <w:noProof/>
        </w:rPr>
        <w:t>–</w:t>
      </w:r>
      <w:r>
        <w:rPr>
          <w:bCs/>
          <w:noProof/>
        </w:rPr>
        <w:tab/>
        <w:t>Otherwise (</w:t>
      </w:r>
      <w:r>
        <w:rPr>
          <w:noProof/>
        </w:rPr>
        <w:t>BitDepth</w:t>
      </w:r>
      <w:r>
        <w:rPr>
          <w:noProof/>
          <w:vertAlign w:val="subscript"/>
        </w:rPr>
        <w:t>C</w:t>
      </w:r>
      <w:r>
        <w:rPr>
          <w:noProof/>
        </w:rPr>
        <w:t xml:space="preserve"> is not equal to BitDepth</w:t>
      </w:r>
      <w:r>
        <w:rPr>
          <w:noProof/>
          <w:vertAlign w:val="subscript"/>
        </w:rPr>
        <w:t>Y</w:t>
      </w:r>
      <w:r>
        <w:rPr>
          <w:bCs/>
          <w:noProof/>
        </w:rPr>
        <w:t>), the following equations apply:</w:t>
      </w:r>
    </w:p>
    <w:p w14:paraId="38C3DD8F" w14:textId="77777777" w:rsidR="0076560E" w:rsidRDefault="0076560E" w:rsidP="0076560E">
      <w:pPr>
        <w:pStyle w:val="Equation"/>
        <w:ind w:left="1195"/>
        <w:rPr>
          <w:noProof/>
        </w:rPr>
      </w:pPr>
      <w:r>
        <w:rPr>
          <w:noProof/>
        </w:rPr>
        <w:t>Cr = Round( R ) − Round( B ) + ( 1  &lt;&lt;  ( BitDepth</w:t>
      </w:r>
      <w:r>
        <w:rPr>
          <w:noProof/>
          <w:vertAlign w:val="subscript"/>
        </w:rPr>
        <w:t>C</w:t>
      </w:r>
      <w:r>
        <w:rPr>
          <w:noProof/>
        </w:rPr>
        <w:t xml:space="preserve"> − 1 ) )</w:t>
      </w:r>
      <w:r>
        <w:rPr>
          <w:noProof/>
        </w:rPr>
        <w:tab/>
        <w:t>(</w:t>
      </w:r>
      <w:bookmarkStart w:id="421" w:name="YCgCoSecondCr_Eqn"/>
      <w:r>
        <w:rPr>
          <w:noProof/>
        </w:rPr>
        <w:t>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ins w:id="422" w:author="Alexis Michael Tourapis" w:date="2015-10-02T16:26:00Z">
        <w:r w:rsidR="00774F5A">
          <w:rPr>
            <w:noProof/>
          </w:rPr>
          <w:t>35</w:t>
        </w:r>
      </w:ins>
      <w:del w:id="423" w:author="Alexis Michael Tourapis" w:date="2015-10-02T13:31:00Z">
        <w:r w:rsidDel="00562ECD">
          <w:rPr>
            <w:noProof/>
          </w:rPr>
          <w:delText>29</w:delText>
        </w:r>
      </w:del>
      <w:r>
        <w:rPr>
          <w:noProof/>
        </w:rPr>
        <w:fldChar w:fldCharType="end"/>
      </w:r>
      <w:bookmarkEnd w:id="421"/>
      <w:r>
        <w:rPr>
          <w:noProof/>
        </w:rPr>
        <w:t>)</w:t>
      </w:r>
    </w:p>
    <w:p w14:paraId="4D178E8A" w14:textId="77777777" w:rsidR="0076560E" w:rsidRDefault="0076560E" w:rsidP="0076560E">
      <w:pPr>
        <w:pStyle w:val="Equation"/>
        <w:ind w:left="1195"/>
        <w:rPr>
          <w:noProof/>
        </w:rPr>
      </w:pPr>
      <w:r>
        <w:rPr>
          <w:noProof/>
        </w:rPr>
        <w:t>t = Round( B ) + ( ( Cr − ( 1  &lt;&lt;  ( BitDepth</w:t>
      </w:r>
      <w:r>
        <w:rPr>
          <w:noProof/>
          <w:vertAlign w:val="subscript"/>
        </w:rPr>
        <w:t>C</w:t>
      </w:r>
      <w:r>
        <w:rPr>
          <w:noProof/>
        </w:rPr>
        <w:t xml:space="preserve"> − 1 ) ) )  &gt;&gt;  1 )</w:t>
      </w:r>
      <w:r>
        <w:rPr>
          <w:noProof/>
        </w:rPr>
        <w:tab/>
        <w:t>(E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ins w:id="424" w:author="Alexis Michael Tourapis" w:date="2015-10-02T16:26:00Z">
        <w:r w:rsidR="00774F5A">
          <w:rPr>
            <w:noProof/>
          </w:rPr>
          <w:t>36</w:t>
        </w:r>
      </w:ins>
      <w:del w:id="425" w:author="Alexis Michael Tourapis" w:date="2015-10-02T13:31:00Z">
        <w:r w:rsidDel="00562ECD">
          <w:rPr>
            <w:noProof/>
          </w:rPr>
          <w:delText>30</w:delText>
        </w:r>
      </w:del>
      <w:r>
        <w:rPr>
          <w:noProof/>
        </w:rPr>
        <w:fldChar w:fldCharType="end"/>
      </w:r>
      <w:r>
        <w:rPr>
          <w:noProof/>
        </w:rPr>
        <w:t>)</w:t>
      </w:r>
    </w:p>
    <w:p w14:paraId="1BC42AF0" w14:textId="77777777" w:rsidR="0076560E" w:rsidRDefault="0076560E" w:rsidP="0076560E">
      <w:pPr>
        <w:pStyle w:val="Equation"/>
        <w:ind w:left="1195"/>
        <w:rPr>
          <w:noProof/>
        </w:rPr>
      </w:pPr>
      <w:r>
        <w:rPr>
          <w:noProof/>
        </w:rPr>
        <w:lastRenderedPageBreak/>
        <w:t>Cb = Round( G ) − t + ( 1  &lt;&lt;  ( BitDepth</w:t>
      </w:r>
      <w:r>
        <w:rPr>
          <w:noProof/>
          <w:vertAlign w:val="subscript"/>
        </w:rPr>
        <w:t>C</w:t>
      </w:r>
      <w:r>
        <w:rPr>
          <w:noProof/>
        </w:rPr>
        <w:t xml:space="preserve"> − 1 ) )</w:t>
      </w:r>
      <w:r>
        <w:rPr>
          <w:noProof/>
        </w:rPr>
        <w:tab/>
        <w:t>(</w:t>
      </w:r>
      <w:bookmarkStart w:id="426" w:name="YCgCoSecondCb_Eqn"/>
      <w:r>
        <w:rPr>
          <w:noProof/>
        </w:rPr>
        <w:t>E</w:t>
      </w:r>
      <w:r>
        <w:rPr>
          <w:noProof/>
        </w:rPr>
        <w:noBreakHyphen/>
      </w:r>
      <w:r>
        <w:rPr>
          <w:noProof/>
        </w:rPr>
        <w:fldChar w:fldCharType="begin"/>
      </w:r>
      <w:r>
        <w:rPr>
          <w:noProof/>
        </w:rPr>
        <w:instrText xml:space="preserve"> SEQ Equation \* ARABIC </w:instrText>
      </w:r>
      <w:r>
        <w:rPr>
          <w:noProof/>
        </w:rPr>
        <w:fldChar w:fldCharType="separate"/>
      </w:r>
      <w:ins w:id="427" w:author="Alexis Michael Tourapis" w:date="2015-10-02T16:26:00Z">
        <w:r w:rsidR="00774F5A">
          <w:rPr>
            <w:noProof/>
          </w:rPr>
          <w:t>37</w:t>
        </w:r>
      </w:ins>
      <w:del w:id="428" w:author="Alexis Michael Tourapis" w:date="2015-10-02T13:31:00Z">
        <w:r w:rsidDel="00562ECD">
          <w:rPr>
            <w:noProof/>
          </w:rPr>
          <w:delText>31</w:delText>
        </w:r>
      </w:del>
      <w:r>
        <w:rPr>
          <w:noProof/>
        </w:rPr>
        <w:fldChar w:fldCharType="end"/>
      </w:r>
      <w:bookmarkEnd w:id="426"/>
      <w:r>
        <w:rPr>
          <w:noProof/>
        </w:rPr>
        <w:t>)</w:t>
      </w:r>
    </w:p>
    <w:p w14:paraId="4FAFF4C1" w14:textId="77777777" w:rsidR="0076560E" w:rsidRDefault="0076560E" w:rsidP="0076560E">
      <w:pPr>
        <w:pStyle w:val="Equation"/>
        <w:ind w:left="1195"/>
        <w:rPr>
          <w:noProof/>
          <w:lang w:val="es-ES_tradnl"/>
        </w:rPr>
      </w:pPr>
      <w:r>
        <w:rPr>
          <w:noProof/>
          <w:lang w:val="es-ES_tradnl"/>
        </w:rPr>
        <w:t>Y = t + ( ( Cb − ( 1  &lt;&lt;  ( BitDepth</w:t>
      </w:r>
      <w:r>
        <w:rPr>
          <w:noProof/>
          <w:vertAlign w:val="subscript"/>
          <w:lang w:val="es-ES_tradnl"/>
        </w:rPr>
        <w:t>C</w:t>
      </w:r>
      <w:r>
        <w:rPr>
          <w:noProof/>
          <w:lang w:val="es-ES_tradnl"/>
        </w:rPr>
        <w:t xml:space="preserve"> − 1 ) ) )  &gt;&gt;  1 )</w:t>
      </w:r>
      <w:r>
        <w:rPr>
          <w:noProof/>
          <w:lang w:val="es-ES_tradnl"/>
        </w:rPr>
        <w:tab/>
        <w:t>(E</w:t>
      </w:r>
      <w:r>
        <w:rPr>
          <w:noProof/>
          <w:lang w:val="es-ES_tradnl"/>
        </w:rPr>
        <w:noBreakHyphen/>
      </w:r>
      <w:r>
        <w:rPr>
          <w:noProof/>
        </w:rPr>
        <w:fldChar w:fldCharType="begin"/>
      </w:r>
      <w:r>
        <w:rPr>
          <w:noProof/>
          <w:lang w:val="es-ES_tradnl"/>
        </w:rPr>
        <w:instrText xml:space="preserve"> SEQ Equation \* ARABIC </w:instrText>
      </w:r>
      <w:r>
        <w:rPr>
          <w:noProof/>
        </w:rPr>
        <w:fldChar w:fldCharType="separate"/>
      </w:r>
      <w:ins w:id="429" w:author="Alexis Michael Tourapis" w:date="2015-10-02T16:26:00Z">
        <w:r w:rsidR="00774F5A">
          <w:rPr>
            <w:noProof/>
            <w:lang w:val="es-ES_tradnl"/>
          </w:rPr>
          <w:t>38</w:t>
        </w:r>
      </w:ins>
      <w:del w:id="430" w:author="Alexis Michael Tourapis" w:date="2015-10-02T13:31:00Z">
        <w:r w:rsidDel="00562ECD">
          <w:rPr>
            <w:noProof/>
            <w:lang w:val="es-ES_tradnl"/>
          </w:rPr>
          <w:delText>32</w:delText>
        </w:r>
      </w:del>
      <w:r>
        <w:rPr>
          <w:noProof/>
        </w:rPr>
        <w:fldChar w:fldCharType="end"/>
      </w:r>
      <w:r>
        <w:rPr>
          <w:noProof/>
          <w:lang w:val="es-ES_tradnl"/>
        </w:rPr>
        <w:t>)</w:t>
      </w:r>
    </w:p>
    <w:p w14:paraId="2C4D7977" w14:textId="77777777" w:rsidR="0076560E" w:rsidRDefault="0076560E" w:rsidP="0076560E">
      <w:pPr>
        <w:pStyle w:val="Note1"/>
        <w:rPr>
          <w:noProof/>
        </w:rPr>
      </w:pPr>
      <w:r>
        <w:rPr>
          <w:noProof/>
        </w:rPr>
        <w:t>NOTE </w:t>
      </w:r>
      <w:r>
        <w:rPr>
          <w:noProof/>
        </w:rPr>
        <w:fldChar w:fldCharType="begin"/>
      </w:r>
      <w:r>
        <w:rPr>
          <w:noProof/>
        </w:rPr>
        <w:instrText xml:space="preserve"> SEQ NoteCounter \* MERGEFORMAT </w:instrText>
      </w:r>
      <w:r>
        <w:rPr>
          <w:noProof/>
        </w:rPr>
        <w:fldChar w:fldCharType="separate"/>
      </w:r>
      <w:r w:rsidR="00774F5A">
        <w:rPr>
          <w:noProof/>
        </w:rPr>
        <w:t>4</w:t>
      </w:r>
      <w:r>
        <w:rPr>
          <w:noProof/>
        </w:rPr>
        <w:fldChar w:fldCharType="end"/>
      </w:r>
      <w:r>
        <w:rPr>
          <w:noProof/>
        </w:rPr>
        <w:t xml:space="preserve"> – For purposes of the YCgCo nomenclature used in </w:t>
      </w:r>
      <w:r>
        <w:rPr>
          <w:noProof/>
        </w:rPr>
        <w:fldChar w:fldCharType="begin"/>
      </w:r>
      <w:r>
        <w:rPr>
          <w:noProof/>
        </w:rPr>
        <w:instrText xml:space="preserve"> REF _Ref349228168 \h </w:instrText>
      </w:r>
      <w:r>
        <w:rPr>
          <w:noProof/>
        </w:rPr>
      </w:r>
      <w:r>
        <w:rPr>
          <w:noProof/>
        </w:rPr>
        <w:fldChar w:fldCharType="separate"/>
      </w:r>
      <w:r w:rsidR="00774F5A">
        <w:rPr>
          <w:noProof/>
        </w:rPr>
        <w:t>Table E.1</w:t>
      </w:r>
      <w:r>
        <w:rPr>
          <w:noProof/>
        </w:rPr>
        <w:fldChar w:fldCharType="end"/>
      </w:r>
      <w:r>
        <w:rPr>
          <w:noProof/>
        </w:rPr>
        <w:t>, Cb and Cr of Equations </w:t>
      </w:r>
      <w:r>
        <w:rPr>
          <w:noProof/>
        </w:rPr>
        <w:fldChar w:fldCharType="begin"/>
      </w:r>
      <w:r>
        <w:rPr>
          <w:noProof/>
        </w:rPr>
        <w:instrText xml:space="preserve"> REF YCgCoSecondCb_Eqn \h  \* MERGEFORMAT </w:instrText>
      </w:r>
      <w:r>
        <w:rPr>
          <w:noProof/>
        </w:rPr>
      </w:r>
      <w:r>
        <w:rPr>
          <w:noProof/>
        </w:rPr>
        <w:fldChar w:fldCharType="separate"/>
      </w:r>
      <w:ins w:id="431" w:author="Alexis Michael Tourapis" w:date="2015-10-02T16:26:00Z">
        <w:r w:rsidR="00774F5A">
          <w:rPr>
            <w:noProof/>
          </w:rPr>
          <w:t>E</w:t>
        </w:r>
        <w:r w:rsidR="00774F5A">
          <w:rPr>
            <w:noProof/>
          </w:rPr>
          <w:noBreakHyphen/>
          <w:t>37</w:t>
        </w:r>
      </w:ins>
      <w:del w:id="432" w:author="Alexis Michael Tourapis" w:date="2015-10-02T13:31:00Z">
        <w:r w:rsidDel="00562ECD">
          <w:rPr>
            <w:noProof/>
          </w:rPr>
          <w:delText>E</w:delText>
        </w:r>
        <w:r w:rsidDel="00562ECD">
          <w:rPr>
            <w:noProof/>
          </w:rPr>
          <w:noBreakHyphen/>
          <w:delText>31</w:delText>
        </w:r>
      </w:del>
      <w:r>
        <w:rPr>
          <w:noProof/>
        </w:rPr>
        <w:fldChar w:fldCharType="end"/>
      </w:r>
      <w:r>
        <w:rPr>
          <w:noProof/>
        </w:rPr>
        <w:t xml:space="preserve"> and </w:t>
      </w:r>
      <w:r>
        <w:rPr>
          <w:noProof/>
        </w:rPr>
        <w:fldChar w:fldCharType="begin"/>
      </w:r>
      <w:r>
        <w:rPr>
          <w:noProof/>
        </w:rPr>
        <w:instrText xml:space="preserve"> REF YCgCoSecondCr_Eqn \h  \* MERGEFORMAT </w:instrText>
      </w:r>
      <w:r>
        <w:rPr>
          <w:noProof/>
        </w:rPr>
      </w:r>
      <w:r>
        <w:rPr>
          <w:noProof/>
        </w:rPr>
        <w:fldChar w:fldCharType="separate"/>
      </w:r>
      <w:ins w:id="433" w:author="Alexis Michael Tourapis" w:date="2015-10-02T16:26:00Z">
        <w:r w:rsidR="00774F5A">
          <w:rPr>
            <w:noProof/>
          </w:rPr>
          <w:t>E</w:t>
        </w:r>
        <w:r w:rsidR="00774F5A">
          <w:rPr>
            <w:noProof/>
          </w:rPr>
          <w:noBreakHyphen/>
          <w:t>35</w:t>
        </w:r>
      </w:ins>
      <w:del w:id="434" w:author="Alexis Michael Tourapis" w:date="2015-10-02T13:31:00Z">
        <w:r w:rsidDel="00562ECD">
          <w:rPr>
            <w:noProof/>
          </w:rPr>
          <w:delText>E</w:delText>
        </w:r>
        <w:r w:rsidDel="00562ECD">
          <w:rPr>
            <w:noProof/>
          </w:rPr>
          <w:noBreakHyphen/>
          <w:delText>29</w:delText>
        </w:r>
      </w:del>
      <w:r>
        <w:rPr>
          <w:noProof/>
        </w:rPr>
        <w:fldChar w:fldCharType="end"/>
      </w:r>
      <w:r>
        <w:rPr>
          <w:noProof/>
        </w:rPr>
        <w:t xml:space="preserve"> may be referred to as Cg and Co, respectively. The inverse conversion for the above four equations should be computed as.</w:t>
      </w:r>
    </w:p>
    <w:p w14:paraId="33398C8B" w14:textId="77777777" w:rsidR="0076560E" w:rsidRDefault="0076560E" w:rsidP="0076560E">
      <w:pPr>
        <w:pStyle w:val="Equation"/>
        <w:ind w:left="1195"/>
        <w:rPr>
          <w:noProof/>
          <w:sz w:val="18"/>
          <w:szCs w:val="18"/>
          <w:lang w:val="es-ES_tradnl"/>
        </w:rPr>
      </w:pPr>
      <w:r>
        <w:rPr>
          <w:noProof/>
          <w:sz w:val="18"/>
          <w:szCs w:val="18"/>
          <w:lang w:val="es-ES_tradnl"/>
        </w:rPr>
        <w:t>t   = Y − ( ( Cb − ( 1  &lt;&lt;  ( BitDepth</w:t>
      </w:r>
      <w:r>
        <w:rPr>
          <w:noProof/>
          <w:sz w:val="18"/>
          <w:szCs w:val="18"/>
          <w:vertAlign w:val="subscript"/>
          <w:lang w:val="es-ES_tradnl"/>
        </w:rPr>
        <w:t>C</w:t>
      </w:r>
      <w:r>
        <w:rPr>
          <w:noProof/>
          <w:sz w:val="18"/>
          <w:szCs w:val="18"/>
          <w:lang w:val="es-ES_tradnl"/>
        </w:rPr>
        <w:t xml:space="preserve"> − 1 ) ) )  &gt;&gt;  1 )</w:t>
      </w:r>
      <w:r>
        <w:rPr>
          <w:noProof/>
          <w:sz w:val="18"/>
          <w:szCs w:val="18"/>
          <w:lang w:val="es-ES_tradnl"/>
        </w:rPr>
        <w:tab/>
        <w:t>(</w:t>
      </w:r>
      <w:bookmarkStart w:id="435" w:name="YCgCot_Eqn"/>
      <w:r>
        <w:rPr>
          <w:noProof/>
          <w:sz w:val="18"/>
          <w:szCs w:val="18"/>
          <w:lang w:val="es-ES_tradnl"/>
        </w:rPr>
        <w:t>E</w:t>
      </w:r>
      <w:r>
        <w:rPr>
          <w:noProof/>
          <w:sz w:val="18"/>
          <w:szCs w:val="18"/>
          <w:lang w:val="es-ES_tradnl"/>
        </w:rPr>
        <w:noBreakHyphen/>
      </w:r>
      <w:r>
        <w:rPr>
          <w:noProof/>
          <w:sz w:val="18"/>
          <w:szCs w:val="18"/>
        </w:rPr>
        <w:fldChar w:fldCharType="begin"/>
      </w:r>
      <w:r>
        <w:rPr>
          <w:noProof/>
          <w:sz w:val="18"/>
          <w:szCs w:val="18"/>
          <w:lang w:val="es-ES_tradnl"/>
        </w:rPr>
        <w:instrText xml:space="preserve"> SEQ Equation \* ARABIC </w:instrText>
      </w:r>
      <w:r>
        <w:rPr>
          <w:noProof/>
          <w:sz w:val="18"/>
          <w:szCs w:val="18"/>
        </w:rPr>
        <w:fldChar w:fldCharType="separate"/>
      </w:r>
      <w:ins w:id="436" w:author="Alexis Michael Tourapis" w:date="2015-10-02T16:26:00Z">
        <w:r w:rsidR="00774F5A">
          <w:rPr>
            <w:noProof/>
            <w:sz w:val="18"/>
            <w:szCs w:val="18"/>
            <w:lang w:val="es-ES_tradnl"/>
          </w:rPr>
          <w:t>39</w:t>
        </w:r>
      </w:ins>
      <w:del w:id="437" w:author="Alexis Michael Tourapis" w:date="2015-10-02T13:31:00Z">
        <w:r w:rsidDel="00562ECD">
          <w:rPr>
            <w:noProof/>
            <w:sz w:val="18"/>
            <w:szCs w:val="18"/>
            <w:lang w:val="es-ES_tradnl"/>
          </w:rPr>
          <w:delText>33</w:delText>
        </w:r>
      </w:del>
      <w:r>
        <w:rPr>
          <w:noProof/>
          <w:sz w:val="18"/>
          <w:szCs w:val="18"/>
        </w:rPr>
        <w:fldChar w:fldCharType="end"/>
      </w:r>
      <w:bookmarkEnd w:id="435"/>
      <w:r>
        <w:rPr>
          <w:noProof/>
          <w:sz w:val="18"/>
          <w:szCs w:val="18"/>
          <w:lang w:val="es-ES_tradnl"/>
        </w:rPr>
        <w:t>)</w:t>
      </w:r>
    </w:p>
    <w:p w14:paraId="41D180D2" w14:textId="77777777" w:rsidR="0076560E" w:rsidRDefault="0076560E" w:rsidP="0076560E">
      <w:pPr>
        <w:pStyle w:val="Equation"/>
        <w:ind w:left="1195"/>
        <w:rPr>
          <w:noProof/>
          <w:sz w:val="18"/>
          <w:szCs w:val="18"/>
          <w:lang w:val="es-ES_tradnl"/>
        </w:rPr>
      </w:pPr>
      <w:r>
        <w:rPr>
          <w:noProof/>
          <w:sz w:val="18"/>
          <w:szCs w:val="18"/>
          <w:lang w:val="es-ES_tradnl"/>
        </w:rPr>
        <w:t>G = Clip1</w:t>
      </w:r>
      <w:r>
        <w:rPr>
          <w:noProof/>
          <w:sz w:val="18"/>
          <w:szCs w:val="18"/>
          <w:vertAlign w:val="subscript"/>
          <w:lang w:val="es-ES_tradnl"/>
        </w:rPr>
        <w:t>Y</w:t>
      </w:r>
      <w:r>
        <w:rPr>
          <w:noProof/>
          <w:sz w:val="18"/>
          <w:szCs w:val="18"/>
          <w:lang w:val="es-ES_tradnl"/>
        </w:rPr>
        <w:t>( t + ( Cb − ( 1  &lt;&lt;  ( BitDepth</w:t>
      </w:r>
      <w:r>
        <w:rPr>
          <w:noProof/>
          <w:sz w:val="18"/>
          <w:szCs w:val="18"/>
          <w:vertAlign w:val="subscript"/>
          <w:lang w:val="es-ES_tradnl"/>
        </w:rPr>
        <w:t>C</w:t>
      </w:r>
      <w:r>
        <w:rPr>
          <w:noProof/>
          <w:sz w:val="18"/>
          <w:szCs w:val="18"/>
          <w:lang w:val="es-ES_tradnl"/>
        </w:rPr>
        <w:t xml:space="preserve"> − 1 ) ) ) )</w:t>
      </w:r>
      <w:r>
        <w:rPr>
          <w:noProof/>
          <w:sz w:val="18"/>
          <w:szCs w:val="18"/>
          <w:lang w:val="es-ES_tradnl"/>
        </w:rPr>
        <w:tab/>
        <w:t>(E</w:t>
      </w:r>
      <w:r>
        <w:rPr>
          <w:noProof/>
          <w:sz w:val="18"/>
          <w:szCs w:val="18"/>
          <w:lang w:val="es-ES_tradnl"/>
        </w:rPr>
        <w:noBreakHyphen/>
      </w:r>
      <w:r>
        <w:rPr>
          <w:noProof/>
          <w:sz w:val="18"/>
          <w:szCs w:val="18"/>
        </w:rPr>
        <w:fldChar w:fldCharType="begin"/>
      </w:r>
      <w:r>
        <w:rPr>
          <w:noProof/>
          <w:sz w:val="18"/>
          <w:szCs w:val="18"/>
          <w:lang w:val="es-ES_tradnl"/>
        </w:rPr>
        <w:instrText xml:space="preserve"> SEQ Equation \* ARABIC </w:instrText>
      </w:r>
      <w:r>
        <w:rPr>
          <w:noProof/>
          <w:sz w:val="18"/>
          <w:szCs w:val="18"/>
        </w:rPr>
        <w:fldChar w:fldCharType="separate"/>
      </w:r>
      <w:ins w:id="438" w:author="Alexis Michael Tourapis" w:date="2015-10-02T16:26:00Z">
        <w:r w:rsidR="00774F5A">
          <w:rPr>
            <w:noProof/>
            <w:sz w:val="18"/>
            <w:szCs w:val="18"/>
            <w:lang w:val="es-ES_tradnl"/>
          </w:rPr>
          <w:t>40</w:t>
        </w:r>
      </w:ins>
      <w:del w:id="439" w:author="Alexis Michael Tourapis" w:date="2015-10-02T13:31:00Z">
        <w:r w:rsidDel="00562ECD">
          <w:rPr>
            <w:noProof/>
            <w:sz w:val="18"/>
            <w:szCs w:val="18"/>
            <w:lang w:val="es-ES_tradnl"/>
          </w:rPr>
          <w:delText>34</w:delText>
        </w:r>
      </w:del>
      <w:r>
        <w:rPr>
          <w:noProof/>
          <w:sz w:val="18"/>
          <w:szCs w:val="18"/>
        </w:rPr>
        <w:fldChar w:fldCharType="end"/>
      </w:r>
      <w:r>
        <w:rPr>
          <w:noProof/>
          <w:sz w:val="18"/>
          <w:szCs w:val="18"/>
          <w:lang w:val="es-ES_tradnl"/>
        </w:rPr>
        <w:t>)</w:t>
      </w:r>
    </w:p>
    <w:p w14:paraId="1D47C757" w14:textId="77777777" w:rsidR="0076560E" w:rsidRDefault="0076560E" w:rsidP="0076560E">
      <w:pPr>
        <w:pStyle w:val="Equation"/>
        <w:ind w:left="1195"/>
        <w:rPr>
          <w:noProof/>
          <w:sz w:val="18"/>
          <w:szCs w:val="18"/>
          <w:lang w:val="es-ES_tradnl"/>
        </w:rPr>
      </w:pPr>
      <w:r>
        <w:rPr>
          <w:noProof/>
          <w:sz w:val="18"/>
          <w:szCs w:val="18"/>
          <w:lang w:val="es-ES_tradnl"/>
        </w:rPr>
        <w:t>B = Clip1</w:t>
      </w:r>
      <w:r>
        <w:rPr>
          <w:noProof/>
          <w:sz w:val="18"/>
          <w:szCs w:val="18"/>
          <w:vertAlign w:val="subscript"/>
          <w:lang w:val="es-ES_tradnl"/>
        </w:rPr>
        <w:t>Y</w:t>
      </w:r>
      <w:r>
        <w:rPr>
          <w:noProof/>
          <w:sz w:val="18"/>
          <w:szCs w:val="18"/>
          <w:lang w:val="es-ES_tradnl"/>
        </w:rPr>
        <w:t>( t − ( ( Cr − ( 1  &lt;&lt;  ( BitDepth</w:t>
      </w:r>
      <w:r>
        <w:rPr>
          <w:noProof/>
          <w:sz w:val="18"/>
          <w:szCs w:val="18"/>
          <w:vertAlign w:val="subscript"/>
          <w:lang w:val="es-ES_tradnl"/>
        </w:rPr>
        <w:t>C</w:t>
      </w:r>
      <w:r>
        <w:rPr>
          <w:noProof/>
          <w:sz w:val="18"/>
          <w:szCs w:val="18"/>
          <w:lang w:val="es-ES_tradnl"/>
        </w:rPr>
        <w:t xml:space="preserve"> − 1 ) ) )  &gt;&gt;  1 ) )</w:t>
      </w:r>
      <w:r>
        <w:rPr>
          <w:noProof/>
          <w:sz w:val="18"/>
          <w:szCs w:val="18"/>
          <w:lang w:val="es-ES_tradnl"/>
        </w:rPr>
        <w:tab/>
        <w:t>(E</w:t>
      </w:r>
      <w:r>
        <w:rPr>
          <w:noProof/>
          <w:sz w:val="18"/>
          <w:szCs w:val="18"/>
          <w:lang w:val="es-ES_tradnl"/>
        </w:rPr>
        <w:noBreakHyphen/>
      </w:r>
      <w:r>
        <w:rPr>
          <w:noProof/>
          <w:sz w:val="18"/>
          <w:szCs w:val="18"/>
        </w:rPr>
        <w:fldChar w:fldCharType="begin"/>
      </w:r>
      <w:r>
        <w:rPr>
          <w:noProof/>
          <w:sz w:val="18"/>
          <w:szCs w:val="18"/>
          <w:lang w:val="es-ES_tradnl"/>
        </w:rPr>
        <w:instrText xml:space="preserve"> SEQ Equation \* ARABIC </w:instrText>
      </w:r>
      <w:r>
        <w:rPr>
          <w:noProof/>
          <w:sz w:val="18"/>
          <w:szCs w:val="18"/>
        </w:rPr>
        <w:fldChar w:fldCharType="separate"/>
      </w:r>
      <w:ins w:id="440" w:author="Alexis Michael Tourapis" w:date="2015-10-02T16:26:00Z">
        <w:r w:rsidR="00774F5A">
          <w:rPr>
            <w:noProof/>
            <w:sz w:val="18"/>
            <w:szCs w:val="18"/>
            <w:lang w:val="es-ES_tradnl"/>
          </w:rPr>
          <w:t>41</w:t>
        </w:r>
      </w:ins>
      <w:del w:id="441" w:author="Alexis Michael Tourapis" w:date="2015-10-02T13:31:00Z">
        <w:r w:rsidDel="00562ECD">
          <w:rPr>
            <w:noProof/>
            <w:sz w:val="18"/>
            <w:szCs w:val="18"/>
            <w:lang w:val="es-ES_tradnl"/>
          </w:rPr>
          <w:delText>35</w:delText>
        </w:r>
      </w:del>
      <w:r>
        <w:rPr>
          <w:noProof/>
          <w:sz w:val="18"/>
          <w:szCs w:val="18"/>
        </w:rPr>
        <w:fldChar w:fldCharType="end"/>
      </w:r>
      <w:r>
        <w:rPr>
          <w:noProof/>
          <w:sz w:val="18"/>
          <w:szCs w:val="18"/>
          <w:lang w:val="es-ES_tradnl"/>
        </w:rPr>
        <w:t>)</w:t>
      </w:r>
    </w:p>
    <w:p w14:paraId="65B72048" w14:textId="77777777" w:rsidR="0076560E" w:rsidRDefault="0076560E" w:rsidP="0076560E">
      <w:pPr>
        <w:pStyle w:val="Equation"/>
        <w:ind w:left="1195"/>
        <w:rPr>
          <w:noProof/>
          <w:sz w:val="18"/>
          <w:szCs w:val="18"/>
          <w:lang w:val="es-ES_tradnl"/>
        </w:rPr>
      </w:pPr>
      <w:r>
        <w:rPr>
          <w:noProof/>
          <w:sz w:val="18"/>
          <w:szCs w:val="18"/>
          <w:lang w:val="es-ES_tradnl"/>
        </w:rPr>
        <w:t>R = Clip1</w:t>
      </w:r>
      <w:r>
        <w:rPr>
          <w:noProof/>
          <w:sz w:val="18"/>
          <w:szCs w:val="18"/>
          <w:vertAlign w:val="subscript"/>
          <w:lang w:val="es-ES_tradnl"/>
        </w:rPr>
        <w:t>Y</w:t>
      </w:r>
      <w:r>
        <w:rPr>
          <w:noProof/>
          <w:sz w:val="18"/>
          <w:szCs w:val="18"/>
          <w:lang w:val="es-ES_tradnl"/>
        </w:rPr>
        <w:t>( B + ( Cr − ( 1  &lt;&lt;  ( BitDepth</w:t>
      </w:r>
      <w:r>
        <w:rPr>
          <w:noProof/>
          <w:sz w:val="18"/>
          <w:szCs w:val="18"/>
          <w:vertAlign w:val="subscript"/>
          <w:lang w:val="es-ES_tradnl"/>
        </w:rPr>
        <w:t>C</w:t>
      </w:r>
      <w:r>
        <w:rPr>
          <w:noProof/>
          <w:sz w:val="18"/>
          <w:szCs w:val="18"/>
          <w:lang w:val="es-ES_tradnl"/>
        </w:rPr>
        <w:t xml:space="preserve"> − 1 ) ) ) )</w:t>
      </w:r>
      <w:r>
        <w:rPr>
          <w:noProof/>
          <w:sz w:val="18"/>
          <w:szCs w:val="18"/>
          <w:lang w:val="es-ES_tradnl"/>
        </w:rPr>
        <w:tab/>
        <w:t>(</w:t>
      </w:r>
      <w:bookmarkStart w:id="442" w:name="YCgCoLast_Eqn"/>
      <w:r>
        <w:rPr>
          <w:noProof/>
          <w:sz w:val="18"/>
          <w:szCs w:val="18"/>
          <w:lang w:val="es-ES_tradnl"/>
        </w:rPr>
        <w:t>E</w:t>
      </w:r>
      <w:r>
        <w:rPr>
          <w:noProof/>
          <w:sz w:val="18"/>
          <w:szCs w:val="18"/>
          <w:lang w:val="es-ES_tradnl"/>
        </w:rPr>
        <w:noBreakHyphen/>
      </w:r>
      <w:r>
        <w:rPr>
          <w:noProof/>
          <w:sz w:val="18"/>
          <w:szCs w:val="18"/>
        </w:rPr>
        <w:fldChar w:fldCharType="begin"/>
      </w:r>
      <w:r>
        <w:rPr>
          <w:noProof/>
          <w:sz w:val="18"/>
          <w:szCs w:val="18"/>
          <w:lang w:val="es-ES_tradnl"/>
        </w:rPr>
        <w:instrText xml:space="preserve"> SEQ Equation \* ARABIC </w:instrText>
      </w:r>
      <w:r>
        <w:rPr>
          <w:noProof/>
          <w:sz w:val="18"/>
          <w:szCs w:val="18"/>
        </w:rPr>
        <w:fldChar w:fldCharType="separate"/>
      </w:r>
      <w:ins w:id="443" w:author="Alexis Michael Tourapis" w:date="2015-10-02T16:26:00Z">
        <w:r w:rsidR="00774F5A">
          <w:rPr>
            <w:noProof/>
            <w:sz w:val="18"/>
            <w:szCs w:val="18"/>
            <w:lang w:val="es-ES_tradnl"/>
          </w:rPr>
          <w:t>42</w:t>
        </w:r>
      </w:ins>
      <w:del w:id="444" w:author="Alexis Michael Tourapis" w:date="2015-10-02T13:31:00Z">
        <w:r w:rsidDel="00562ECD">
          <w:rPr>
            <w:noProof/>
            <w:sz w:val="18"/>
            <w:szCs w:val="18"/>
            <w:lang w:val="es-ES_tradnl"/>
          </w:rPr>
          <w:delText>36</w:delText>
        </w:r>
      </w:del>
      <w:r>
        <w:rPr>
          <w:noProof/>
          <w:sz w:val="18"/>
          <w:szCs w:val="18"/>
        </w:rPr>
        <w:fldChar w:fldCharType="end"/>
      </w:r>
      <w:bookmarkEnd w:id="442"/>
      <w:r>
        <w:rPr>
          <w:noProof/>
          <w:sz w:val="18"/>
          <w:szCs w:val="18"/>
          <w:lang w:val="es-ES_tradnl"/>
        </w:rPr>
        <w:t>)</w:t>
      </w:r>
    </w:p>
    <w:p w14:paraId="3D5E5587" w14:textId="77777777" w:rsidR="0076560E" w:rsidRDefault="0076560E" w:rsidP="0076560E">
      <w:pPr>
        <w:pStyle w:val="enumlev1"/>
        <w:ind w:left="397"/>
        <w:rPr>
          <w:bCs/>
          <w:noProof/>
        </w:rPr>
      </w:pPr>
      <w:r>
        <w:rPr>
          <w:noProof/>
        </w:rPr>
        <w:t>–</w:t>
      </w:r>
      <w:r>
        <w:rPr>
          <w:bCs/>
          <w:noProof/>
        </w:rPr>
        <w:tab/>
        <w:t>Otherwise, if matrix_coeffs is equal to 10</w:t>
      </w:r>
      <w:ins w:id="445" w:author="Alexis Michael Tourapis" w:date="2015-10-02T13:15:00Z">
        <w:r w:rsidR="009E77B3">
          <w:rPr>
            <w:bCs/>
            <w:noProof/>
          </w:rPr>
          <w:t xml:space="preserve"> or 13</w:t>
        </w:r>
      </w:ins>
      <w:r>
        <w:rPr>
          <w:bCs/>
          <w:noProof/>
        </w:rPr>
        <w:t xml:space="preserve">, the </w:t>
      </w:r>
      <w:r>
        <w:rPr>
          <w:noProof/>
        </w:rPr>
        <w:t>signal E′</w:t>
      </w:r>
      <w:r>
        <w:rPr>
          <w:noProof/>
          <w:vertAlign w:val="subscript"/>
        </w:rPr>
        <w:t>Y</w:t>
      </w:r>
      <w:r>
        <w:rPr>
          <w:noProof/>
        </w:rPr>
        <w:t xml:space="preserve"> is determined by application of the transfer characteristics function as follows, and </w:t>
      </w:r>
      <w:r>
        <w:rPr>
          <w:bCs/>
          <w:noProof/>
        </w:rPr>
        <w:t>Equations </w:t>
      </w:r>
      <w:r>
        <w:rPr>
          <w:bCs/>
          <w:noProof/>
        </w:rPr>
        <w:fldChar w:fldCharType="begin"/>
      </w:r>
      <w:r>
        <w:rPr>
          <w:bCs/>
          <w:noProof/>
        </w:rPr>
        <w:instrText xml:space="preserve"> REF Equation_E39 \h </w:instrText>
      </w:r>
      <w:r>
        <w:rPr>
          <w:bCs/>
          <w:noProof/>
        </w:rPr>
      </w:r>
      <w:r>
        <w:rPr>
          <w:bCs/>
          <w:noProof/>
        </w:rPr>
        <w:fldChar w:fldCharType="separate"/>
      </w:r>
      <w:ins w:id="446" w:author="Alexis Michael Tourapis" w:date="2015-10-02T16:26:00Z">
        <w:r w:rsidR="00774F5A">
          <w:rPr>
            <w:noProof/>
            <w:lang w:val="es-ES_tradnl"/>
          </w:rPr>
          <w:t>E</w:t>
        </w:r>
        <w:r w:rsidR="00774F5A">
          <w:rPr>
            <w:noProof/>
            <w:lang w:val="es-ES_tradnl"/>
          </w:rPr>
          <w:noBreakHyphen/>
          <w:t>45</w:t>
        </w:r>
      </w:ins>
      <w:del w:id="447" w:author="Alexis Michael Tourapis" w:date="2015-10-02T13:31:00Z">
        <w:r w:rsidDel="00562ECD">
          <w:rPr>
            <w:noProof/>
            <w:lang w:val="es-ES_tradnl"/>
          </w:rPr>
          <w:delText>E</w:delText>
        </w:r>
        <w:r w:rsidDel="00562ECD">
          <w:rPr>
            <w:noProof/>
            <w:lang w:val="es-ES_tradnl"/>
          </w:rPr>
          <w:noBreakHyphen/>
          <w:delText>39</w:delText>
        </w:r>
      </w:del>
      <w:r>
        <w:rPr>
          <w:bCs/>
          <w:noProof/>
        </w:rPr>
        <w:fldChar w:fldCharType="end"/>
      </w:r>
      <w:r>
        <w:rPr>
          <w:bCs/>
          <w:noProof/>
        </w:rPr>
        <w:t xml:space="preserve"> to </w:t>
      </w:r>
      <w:r>
        <w:rPr>
          <w:bCs/>
          <w:noProof/>
        </w:rPr>
        <w:fldChar w:fldCharType="begin"/>
      </w:r>
      <w:r>
        <w:rPr>
          <w:bCs/>
          <w:noProof/>
        </w:rPr>
        <w:instrText xml:space="preserve"> REF Equation_E46 \h </w:instrText>
      </w:r>
      <w:r>
        <w:rPr>
          <w:bCs/>
          <w:noProof/>
        </w:rPr>
      </w:r>
      <w:r>
        <w:rPr>
          <w:bCs/>
          <w:noProof/>
        </w:rPr>
        <w:fldChar w:fldCharType="separate"/>
      </w:r>
      <w:ins w:id="448" w:author="Alexis Michael Tourapis" w:date="2015-10-02T16:26:00Z">
        <w:r w:rsidR="00774F5A">
          <w:rPr>
            <w:noProof/>
            <w:lang w:val="de-DE"/>
          </w:rPr>
          <w:t>E</w:t>
        </w:r>
        <w:r w:rsidR="00774F5A">
          <w:rPr>
            <w:noProof/>
            <w:lang w:val="de-DE"/>
          </w:rPr>
          <w:noBreakHyphen/>
          <w:t>52</w:t>
        </w:r>
      </w:ins>
      <w:del w:id="449" w:author="Alexis Michael Tourapis" w:date="2015-10-02T13:31:00Z">
        <w:r w:rsidDel="00562ECD">
          <w:rPr>
            <w:noProof/>
            <w:lang w:val="de-DE"/>
          </w:rPr>
          <w:delText>E</w:delText>
        </w:r>
        <w:r w:rsidDel="00562ECD">
          <w:rPr>
            <w:noProof/>
            <w:lang w:val="de-DE"/>
          </w:rPr>
          <w:noBreakHyphen/>
          <w:delText>46</w:delText>
        </w:r>
      </w:del>
      <w:r>
        <w:rPr>
          <w:bCs/>
          <w:noProof/>
        </w:rPr>
        <w:fldChar w:fldCharType="end"/>
      </w:r>
      <w:r>
        <w:rPr>
          <w:bCs/>
          <w:noProof/>
        </w:rPr>
        <w:t xml:space="preserve"> apply for specification of the signals </w:t>
      </w:r>
      <w:r>
        <w:rPr>
          <w:noProof/>
        </w:rPr>
        <w:t>E′</w:t>
      </w:r>
      <w:r>
        <w:rPr>
          <w:noProof/>
          <w:vertAlign w:val="subscript"/>
        </w:rPr>
        <w:t>PB</w:t>
      </w:r>
      <w:r>
        <w:rPr>
          <w:bCs/>
          <w:noProof/>
        </w:rPr>
        <w:t xml:space="preserve"> and </w:t>
      </w:r>
      <w:r>
        <w:rPr>
          <w:noProof/>
        </w:rPr>
        <w:t>E′</w:t>
      </w:r>
      <w:r>
        <w:rPr>
          <w:noProof/>
          <w:vertAlign w:val="subscript"/>
        </w:rPr>
        <w:t>PR</w:t>
      </w:r>
      <w:r>
        <w:rPr>
          <w:bCs/>
          <w:noProof/>
        </w:rPr>
        <w:t>:</w:t>
      </w:r>
    </w:p>
    <w:p w14:paraId="6704010B" w14:textId="77777777" w:rsidR="0076560E" w:rsidRDefault="0076560E" w:rsidP="0076560E">
      <w:pPr>
        <w:pStyle w:val="Equation"/>
        <w:ind w:left="562"/>
        <w:rPr>
          <w:noProof/>
          <w:szCs w:val="20"/>
        </w:rPr>
      </w:pPr>
      <w:r>
        <w:rPr>
          <w:noProof/>
          <w:szCs w:val="20"/>
        </w:rPr>
        <w:t>E</w:t>
      </w:r>
      <w:r>
        <w:rPr>
          <w:noProof/>
          <w:szCs w:val="20"/>
          <w:vertAlign w:val="subscript"/>
        </w:rPr>
        <w:t>Y</w:t>
      </w:r>
      <w:r>
        <w:rPr>
          <w:noProof/>
          <w:szCs w:val="20"/>
        </w:rPr>
        <w:t xml:space="preserve"> = K</w:t>
      </w:r>
      <w:r>
        <w:rPr>
          <w:noProof/>
          <w:szCs w:val="20"/>
          <w:vertAlign w:val="subscript"/>
        </w:rPr>
        <w:t>R</w:t>
      </w:r>
      <w:r>
        <w:rPr>
          <w:noProof/>
          <w:szCs w:val="20"/>
        </w:rPr>
        <w:t xml:space="preserve"> * E</w:t>
      </w:r>
      <w:r>
        <w:rPr>
          <w:noProof/>
          <w:szCs w:val="20"/>
          <w:vertAlign w:val="subscript"/>
        </w:rPr>
        <w:t>R</w:t>
      </w:r>
      <w:r>
        <w:rPr>
          <w:noProof/>
          <w:szCs w:val="20"/>
        </w:rPr>
        <w:t xml:space="preserve"> + ( 1 − K</w:t>
      </w:r>
      <w:r>
        <w:rPr>
          <w:noProof/>
          <w:szCs w:val="20"/>
          <w:vertAlign w:val="subscript"/>
        </w:rPr>
        <w:t>R</w:t>
      </w:r>
      <w:r>
        <w:rPr>
          <w:noProof/>
          <w:szCs w:val="20"/>
        </w:rPr>
        <w:t xml:space="preserve"> − K</w:t>
      </w:r>
      <w:r>
        <w:rPr>
          <w:noProof/>
          <w:szCs w:val="20"/>
          <w:vertAlign w:val="subscript"/>
        </w:rPr>
        <w:t>B</w:t>
      </w:r>
      <w:r>
        <w:rPr>
          <w:noProof/>
          <w:szCs w:val="20"/>
        </w:rPr>
        <w:t xml:space="preserve"> ) * E</w:t>
      </w:r>
      <w:r>
        <w:rPr>
          <w:noProof/>
          <w:szCs w:val="20"/>
          <w:vertAlign w:val="subscript"/>
        </w:rPr>
        <w:t>G</w:t>
      </w:r>
      <w:r>
        <w:rPr>
          <w:noProof/>
          <w:szCs w:val="20"/>
        </w:rPr>
        <w:t xml:space="preserve"> + K</w:t>
      </w:r>
      <w:r>
        <w:rPr>
          <w:noProof/>
          <w:szCs w:val="20"/>
          <w:vertAlign w:val="subscript"/>
        </w:rPr>
        <w:t>B</w:t>
      </w:r>
      <w:r>
        <w:rPr>
          <w:noProof/>
          <w:szCs w:val="20"/>
        </w:rPr>
        <w:t xml:space="preserve"> * E</w:t>
      </w:r>
      <w:r>
        <w:rPr>
          <w:noProof/>
          <w:szCs w:val="20"/>
          <w:vertAlign w:val="subscript"/>
        </w:rPr>
        <w:t>B</w:t>
      </w:r>
      <w:r>
        <w:rPr>
          <w:noProof/>
          <w:szCs w:val="20"/>
        </w:rPr>
        <w:tab/>
      </w:r>
      <w:r>
        <w:rPr>
          <w:noProof/>
          <w:szCs w:val="20"/>
        </w:rPr>
        <w:tab/>
        <w:t>(</w:t>
      </w:r>
      <w:bookmarkStart w:id="450" w:name="ConstantLumanceFirst_Eqn"/>
      <w:r>
        <w:rPr>
          <w:noProof/>
          <w:szCs w:val="20"/>
        </w:rPr>
        <w:t>E</w:t>
      </w:r>
      <w:r>
        <w:rPr>
          <w:noProof/>
          <w:szCs w:val="20"/>
        </w:rPr>
        <w:noBreakHyphen/>
      </w:r>
      <w:r>
        <w:rPr>
          <w:noProof/>
          <w:szCs w:val="20"/>
        </w:rPr>
        <w:fldChar w:fldCharType="begin"/>
      </w:r>
      <w:r>
        <w:rPr>
          <w:noProof/>
          <w:szCs w:val="20"/>
        </w:rPr>
        <w:instrText xml:space="preserve"> SEQ Equation \* ARABIC </w:instrText>
      </w:r>
      <w:r>
        <w:rPr>
          <w:noProof/>
          <w:szCs w:val="20"/>
        </w:rPr>
        <w:fldChar w:fldCharType="separate"/>
      </w:r>
      <w:ins w:id="451" w:author="Alexis Michael Tourapis" w:date="2015-10-02T16:26:00Z">
        <w:r w:rsidR="00774F5A">
          <w:rPr>
            <w:noProof/>
            <w:szCs w:val="20"/>
          </w:rPr>
          <w:t>43</w:t>
        </w:r>
      </w:ins>
      <w:del w:id="452" w:author="Alexis Michael Tourapis" w:date="2015-10-02T13:31:00Z">
        <w:r w:rsidDel="00562ECD">
          <w:rPr>
            <w:noProof/>
            <w:szCs w:val="20"/>
          </w:rPr>
          <w:delText>37</w:delText>
        </w:r>
      </w:del>
      <w:r>
        <w:rPr>
          <w:noProof/>
          <w:szCs w:val="20"/>
        </w:rPr>
        <w:fldChar w:fldCharType="end"/>
      </w:r>
      <w:bookmarkEnd w:id="450"/>
      <w:r>
        <w:rPr>
          <w:noProof/>
          <w:szCs w:val="20"/>
        </w:rPr>
        <w:t>)</w:t>
      </w:r>
    </w:p>
    <w:p w14:paraId="1FA8FD82" w14:textId="77777777" w:rsidR="0076560E" w:rsidRDefault="0076560E" w:rsidP="0076560E">
      <w:pPr>
        <w:pStyle w:val="Equation"/>
        <w:ind w:left="562"/>
        <w:rPr>
          <w:noProof/>
          <w:szCs w:val="20"/>
        </w:rPr>
      </w:pPr>
      <w:r>
        <w:rPr>
          <w:noProof/>
          <w:szCs w:val="20"/>
        </w:rPr>
        <w:t>E′</w:t>
      </w:r>
      <w:r>
        <w:rPr>
          <w:noProof/>
          <w:szCs w:val="20"/>
          <w:vertAlign w:val="subscript"/>
        </w:rPr>
        <w:t>Y</w:t>
      </w:r>
      <w:r>
        <w:rPr>
          <w:noProof/>
          <w:szCs w:val="20"/>
        </w:rPr>
        <w:t xml:space="preserve"> = ( E</w:t>
      </w:r>
      <w:r>
        <w:rPr>
          <w:noProof/>
          <w:szCs w:val="20"/>
          <w:vertAlign w:val="subscript"/>
        </w:rPr>
        <w:t>Y</w:t>
      </w:r>
      <w:r>
        <w:rPr>
          <w:noProof/>
          <w:szCs w:val="20"/>
        </w:rPr>
        <w:t xml:space="preserve"> )′</w:t>
      </w:r>
      <w:r>
        <w:rPr>
          <w:noProof/>
          <w:szCs w:val="20"/>
        </w:rPr>
        <w:tab/>
      </w:r>
      <w:r>
        <w:rPr>
          <w:noProof/>
          <w:szCs w:val="20"/>
        </w:rPr>
        <w:tab/>
      </w:r>
      <w:r>
        <w:rPr>
          <w:noProof/>
          <w:szCs w:val="20"/>
        </w:rPr>
        <w:tab/>
        <w:t>(E</w:t>
      </w:r>
      <w:r>
        <w:rPr>
          <w:noProof/>
          <w:szCs w:val="20"/>
        </w:rPr>
        <w:noBreakHyphen/>
      </w:r>
      <w:r>
        <w:rPr>
          <w:noProof/>
          <w:szCs w:val="20"/>
        </w:rPr>
        <w:fldChar w:fldCharType="begin"/>
      </w:r>
      <w:r>
        <w:rPr>
          <w:noProof/>
          <w:szCs w:val="20"/>
        </w:rPr>
        <w:instrText xml:space="preserve"> SEQ Equation \* ARABIC </w:instrText>
      </w:r>
      <w:r>
        <w:rPr>
          <w:noProof/>
          <w:szCs w:val="20"/>
        </w:rPr>
        <w:fldChar w:fldCharType="separate"/>
      </w:r>
      <w:ins w:id="453" w:author="Alexis Michael Tourapis" w:date="2015-10-02T16:26:00Z">
        <w:r w:rsidR="00774F5A">
          <w:rPr>
            <w:noProof/>
            <w:szCs w:val="20"/>
          </w:rPr>
          <w:t>44</w:t>
        </w:r>
      </w:ins>
      <w:del w:id="454" w:author="Alexis Michael Tourapis" w:date="2015-10-02T13:31:00Z">
        <w:r w:rsidDel="00562ECD">
          <w:rPr>
            <w:noProof/>
            <w:szCs w:val="20"/>
          </w:rPr>
          <w:delText>38</w:delText>
        </w:r>
      </w:del>
      <w:r>
        <w:rPr>
          <w:noProof/>
          <w:szCs w:val="20"/>
        </w:rPr>
        <w:fldChar w:fldCharType="end"/>
      </w:r>
      <w:r>
        <w:rPr>
          <w:noProof/>
          <w:szCs w:val="20"/>
        </w:rPr>
        <w:t>)</w:t>
      </w:r>
    </w:p>
    <w:p w14:paraId="31121707" w14:textId="77777777" w:rsidR="0076560E" w:rsidRDefault="0076560E" w:rsidP="0076560E">
      <w:pPr>
        <w:pStyle w:val="Note1"/>
        <w:spacing w:before="120"/>
        <w:rPr>
          <w:noProof/>
        </w:rPr>
      </w:pPr>
      <w:r>
        <w:rPr>
          <w:noProof/>
        </w:rPr>
        <w:t>NOTE </w:t>
      </w:r>
      <w:r>
        <w:rPr>
          <w:noProof/>
        </w:rPr>
        <w:fldChar w:fldCharType="begin"/>
      </w:r>
      <w:r>
        <w:rPr>
          <w:noProof/>
        </w:rPr>
        <w:instrText xml:space="preserve"> SEQ NoteCounter \* MERGEFORMAT </w:instrText>
      </w:r>
      <w:r>
        <w:rPr>
          <w:noProof/>
        </w:rPr>
        <w:fldChar w:fldCharType="separate"/>
      </w:r>
      <w:r w:rsidR="00774F5A">
        <w:rPr>
          <w:noProof/>
        </w:rPr>
        <w:t>5</w:t>
      </w:r>
      <w:r>
        <w:rPr>
          <w:noProof/>
        </w:rPr>
        <w:fldChar w:fldCharType="end"/>
      </w:r>
      <w:r>
        <w:rPr>
          <w:noProof/>
        </w:rPr>
        <w:t> – </w:t>
      </w:r>
      <w:r>
        <w:rPr>
          <w:rFonts w:hint="eastAsia"/>
          <w:noProof/>
        </w:rPr>
        <w:t xml:space="preserve">In this case, </w:t>
      </w:r>
      <w:r>
        <w:rPr>
          <w:noProof/>
        </w:rPr>
        <w:t>E</w:t>
      </w:r>
      <w:r>
        <w:rPr>
          <w:noProof/>
          <w:vertAlign w:val="subscript"/>
        </w:rPr>
        <w:t>Y</w:t>
      </w:r>
      <w:r>
        <w:rPr>
          <w:rFonts w:hint="eastAsia"/>
          <w:noProof/>
        </w:rPr>
        <w:t xml:space="preserve"> is defined from the "linear-domain" signals for </w:t>
      </w:r>
      <w:r>
        <w:rPr>
          <w:noProof/>
        </w:rPr>
        <w:t>E</w:t>
      </w:r>
      <w:r>
        <w:rPr>
          <w:noProof/>
          <w:vertAlign w:val="subscript"/>
        </w:rPr>
        <w:t>R</w:t>
      </w:r>
      <w:r>
        <w:rPr>
          <w:rFonts w:hint="eastAsia"/>
          <w:noProof/>
        </w:rPr>
        <w:t xml:space="preserve">, </w:t>
      </w:r>
      <w:r>
        <w:rPr>
          <w:noProof/>
        </w:rPr>
        <w:t>E</w:t>
      </w:r>
      <w:r>
        <w:rPr>
          <w:noProof/>
          <w:vertAlign w:val="subscript"/>
        </w:rPr>
        <w:t>G</w:t>
      </w:r>
      <w:r>
        <w:rPr>
          <w:rFonts w:hint="eastAsia"/>
          <w:noProof/>
        </w:rPr>
        <w:t xml:space="preserve">, and </w:t>
      </w:r>
      <w:r>
        <w:rPr>
          <w:noProof/>
        </w:rPr>
        <w:t>E</w:t>
      </w:r>
      <w:r>
        <w:rPr>
          <w:noProof/>
          <w:vertAlign w:val="subscript"/>
        </w:rPr>
        <w:t>B</w:t>
      </w:r>
      <w:r>
        <w:rPr>
          <w:rFonts w:hint="eastAsia"/>
          <w:noProof/>
        </w:rPr>
        <w:t xml:space="preserve">, prior to application of the transfer characteristics function, which is then applied to produce the signal </w:t>
      </w:r>
      <w:r>
        <w:rPr>
          <w:noProof/>
        </w:rPr>
        <w:t>E′</w:t>
      </w:r>
      <w:r>
        <w:rPr>
          <w:noProof/>
          <w:vertAlign w:val="subscript"/>
        </w:rPr>
        <w:t>Y</w:t>
      </w:r>
      <w:r>
        <w:rPr>
          <w:rFonts w:hint="eastAsia"/>
          <w:noProof/>
        </w:rPr>
        <w:t xml:space="preserve">. </w:t>
      </w:r>
      <w:r>
        <w:rPr>
          <w:noProof/>
        </w:rPr>
        <w:t>E</w:t>
      </w:r>
      <w:r>
        <w:rPr>
          <w:noProof/>
          <w:vertAlign w:val="subscript"/>
        </w:rPr>
        <w:t>Y</w:t>
      </w:r>
      <w:r>
        <w:rPr>
          <w:noProof/>
        </w:rPr>
        <w:t xml:space="preserve"> </w:t>
      </w:r>
      <w:r>
        <w:rPr>
          <w:rFonts w:hint="eastAsia"/>
          <w:noProof/>
        </w:rPr>
        <w:t xml:space="preserve">and </w:t>
      </w:r>
      <w:r>
        <w:rPr>
          <w:noProof/>
        </w:rPr>
        <w:t>E′</w:t>
      </w:r>
      <w:r>
        <w:rPr>
          <w:noProof/>
          <w:vertAlign w:val="subscript"/>
        </w:rPr>
        <w:t>Y</w:t>
      </w:r>
      <w:r>
        <w:rPr>
          <w:rFonts w:hint="eastAsia"/>
          <w:noProof/>
        </w:rPr>
        <w:t xml:space="preserve"> are analogue with the value 0 associated with nomina</w:t>
      </w:r>
      <w:r>
        <w:rPr>
          <w:noProof/>
        </w:rPr>
        <w:t>l black and the value 1 associated with nominal white.</w:t>
      </w:r>
    </w:p>
    <w:p w14:paraId="1E0A473B" w14:textId="77777777" w:rsidR="0076560E" w:rsidRDefault="0076560E" w:rsidP="0076560E">
      <w:pPr>
        <w:pStyle w:val="Equation"/>
        <w:ind w:left="562"/>
        <w:rPr>
          <w:noProof/>
          <w:szCs w:val="20"/>
          <w:lang w:val="es-ES_tradnl"/>
        </w:rPr>
      </w:pPr>
      <w:r>
        <w:rPr>
          <w:noProof/>
          <w:szCs w:val="20"/>
          <w:lang w:val="es-ES_tradnl"/>
        </w:rPr>
        <w:t>E′</w:t>
      </w:r>
      <w:r>
        <w:rPr>
          <w:noProof/>
          <w:szCs w:val="20"/>
          <w:vertAlign w:val="subscript"/>
          <w:lang w:val="es-ES_tradnl"/>
        </w:rPr>
        <w:t>PB</w:t>
      </w:r>
      <w:r>
        <w:rPr>
          <w:noProof/>
          <w:szCs w:val="20"/>
          <w:lang w:val="es-ES_tradnl"/>
        </w:rPr>
        <w:t xml:space="preserve"> = ( E′</w:t>
      </w:r>
      <w:r>
        <w:rPr>
          <w:noProof/>
          <w:szCs w:val="20"/>
          <w:vertAlign w:val="subscript"/>
          <w:lang w:val="es-ES_tradnl"/>
        </w:rPr>
        <w:t>B</w:t>
      </w:r>
      <w:r>
        <w:rPr>
          <w:noProof/>
          <w:szCs w:val="20"/>
          <w:lang w:val="es-ES_tradnl"/>
        </w:rPr>
        <w:t xml:space="preserve"> − E′</w:t>
      </w:r>
      <w:r>
        <w:rPr>
          <w:noProof/>
          <w:szCs w:val="20"/>
          <w:vertAlign w:val="subscript"/>
          <w:lang w:val="es-ES_tradnl"/>
        </w:rPr>
        <w:t>Y</w:t>
      </w:r>
      <w:r>
        <w:rPr>
          <w:noProof/>
          <w:szCs w:val="20"/>
          <w:lang w:val="es-ES_tradnl"/>
        </w:rPr>
        <w:t xml:space="preserve"> ) ÷ </w:t>
      </w:r>
      <w:r>
        <w:rPr>
          <w:noProof/>
          <w:szCs w:val="20"/>
          <w:lang w:val="de-DE"/>
        </w:rPr>
        <w:t>( 2 * N</w:t>
      </w:r>
      <w:r>
        <w:rPr>
          <w:noProof/>
          <w:szCs w:val="20"/>
          <w:vertAlign w:val="subscript"/>
          <w:lang w:val="de-DE"/>
        </w:rPr>
        <w:t>B</w:t>
      </w:r>
      <w:r>
        <w:rPr>
          <w:noProof/>
          <w:szCs w:val="20"/>
          <w:lang w:val="de-DE"/>
        </w:rPr>
        <w:t xml:space="preserve"> )</w:t>
      </w:r>
      <w:r>
        <w:rPr>
          <w:noProof/>
          <w:szCs w:val="20"/>
          <w:lang w:val="es-ES_tradnl"/>
        </w:rPr>
        <w:tab/>
        <w:t>for −</w:t>
      </w:r>
      <w:r>
        <w:rPr>
          <w:noProof/>
          <w:szCs w:val="20"/>
          <w:lang w:val="de-DE"/>
        </w:rPr>
        <w:t xml:space="preserve"> N</w:t>
      </w:r>
      <w:r>
        <w:rPr>
          <w:noProof/>
          <w:szCs w:val="20"/>
          <w:vertAlign w:val="subscript"/>
          <w:lang w:val="de-DE"/>
        </w:rPr>
        <w:t>B</w:t>
      </w:r>
      <w:r>
        <w:rPr>
          <w:noProof/>
          <w:szCs w:val="20"/>
          <w:lang w:val="es-ES_tradnl"/>
        </w:rPr>
        <w:t xml:space="preserve">  &lt;=  E′</w:t>
      </w:r>
      <w:r>
        <w:rPr>
          <w:noProof/>
          <w:szCs w:val="20"/>
          <w:vertAlign w:val="subscript"/>
          <w:lang w:val="es-ES_tradnl"/>
        </w:rPr>
        <w:t>B</w:t>
      </w:r>
      <w:r>
        <w:rPr>
          <w:noProof/>
          <w:szCs w:val="20"/>
          <w:lang w:val="es-ES_tradnl"/>
        </w:rPr>
        <w:t xml:space="preserve"> − E′</w:t>
      </w:r>
      <w:r>
        <w:rPr>
          <w:noProof/>
          <w:szCs w:val="20"/>
          <w:vertAlign w:val="subscript"/>
          <w:lang w:val="es-ES_tradnl"/>
        </w:rPr>
        <w:t xml:space="preserve">Y </w:t>
      </w:r>
      <w:r>
        <w:rPr>
          <w:noProof/>
          <w:szCs w:val="20"/>
          <w:lang w:val="es-ES_tradnl"/>
        </w:rPr>
        <w:t xml:space="preserve"> &lt;=  0</w:t>
      </w:r>
      <w:r>
        <w:rPr>
          <w:noProof/>
          <w:szCs w:val="20"/>
          <w:lang w:val="es-ES_tradnl"/>
        </w:rPr>
        <w:tab/>
        <w:t>(</w:t>
      </w:r>
      <w:bookmarkStart w:id="455" w:name="Equation_E39"/>
      <w:r>
        <w:rPr>
          <w:noProof/>
          <w:szCs w:val="20"/>
          <w:lang w:val="es-ES_tradnl"/>
        </w:rPr>
        <w:t>E</w:t>
      </w:r>
      <w:r>
        <w:rPr>
          <w:noProof/>
          <w:szCs w:val="20"/>
          <w:lang w:val="es-ES_tradnl"/>
        </w:rPr>
        <w:noBreakHyphen/>
      </w:r>
      <w:r>
        <w:rPr>
          <w:noProof/>
          <w:szCs w:val="20"/>
        </w:rPr>
        <w:fldChar w:fldCharType="begin"/>
      </w:r>
      <w:r>
        <w:rPr>
          <w:noProof/>
          <w:szCs w:val="20"/>
          <w:lang w:val="es-ES_tradnl"/>
        </w:rPr>
        <w:instrText xml:space="preserve"> SEQ Equation \* ARABIC </w:instrText>
      </w:r>
      <w:r>
        <w:rPr>
          <w:noProof/>
          <w:szCs w:val="20"/>
        </w:rPr>
        <w:fldChar w:fldCharType="separate"/>
      </w:r>
      <w:ins w:id="456" w:author="Alexis Michael Tourapis" w:date="2015-10-02T16:26:00Z">
        <w:r w:rsidR="00774F5A">
          <w:rPr>
            <w:noProof/>
            <w:szCs w:val="20"/>
            <w:lang w:val="es-ES_tradnl"/>
          </w:rPr>
          <w:t>45</w:t>
        </w:r>
      </w:ins>
      <w:del w:id="457" w:author="Alexis Michael Tourapis" w:date="2015-10-02T13:31:00Z">
        <w:r w:rsidDel="00562ECD">
          <w:rPr>
            <w:noProof/>
            <w:szCs w:val="20"/>
            <w:lang w:val="es-ES_tradnl"/>
          </w:rPr>
          <w:delText>39</w:delText>
        </w:r>
      </w:del>
      <w:r>
        <w:rPr>
          <w:noProof/>
          <w:szCs w:val="20"/>
        </w:rPr>
        <w:fldChar w:fldCharType="end"/>
      </w:r>
      <w:bookmarkEnd w:id="455"/>
      <w:r>
        <w:rPr>
          <w:noProof/>
          <w:szCs w:val="20"/>
          <w:lang w:val="es-ES_tradnl"/>
        </w:rPr>
        <w:t>)</w:t>
      </w:r>
    </w:p>
    <w:p w14:paraId="0B5B5431" w14:textId="77777777" w:rsidR="0076560E" w:rsidRDefault="0076560E" w:rsidP="0076560E">
      <w:pPr>
        <w:pStyle w:val="Equation"/>
        <w:ind w:left="562"/>
        <w:rPr>
          <w:noProof/>
          <w:szCs w:val="20"/>
          <w:lang w:val="es-ES_tradnl"/>
        </w:rPr>
      </w:pPr>
      <w:r>
        <w:rPr>
          <w:noProof/>
          <w:szCs w:val="20"/>
          <w:lang w:val="es-ES_tradnl"/>
        </w:rPr>
        <w:t>E′</w:t>
      </w:r>
      <w:r>
        <w:rPr>
          <w:noProof/>
          <w:szCs w:val="20"/>
          <w:vertAlign w:val="subscript"/>
          <w:lang w:val="es-ES_tradnl"/>
        </w:rPr>
        <w:t>PB</w:t>
      </w:r>
      <w:r>
        <w:rPr>
          <w:noProof/>
          <w:szCs w:val="20"/>
          <w:lang w:val="es-ES_tradnl"/>
        </w:rPr>
        <w:t xml:space="preserve"> = ( E′</w:t>
      </w:r>
      <w:r>
        <w:rPr>
          <w:noProof/>
          <w:szCs w:val="20"/>
          <w:vertAlign w:val="subscript"/>
          <w:lang w:val="es-ES_tradnl"/>
        </w:rPr>
        <w:t>B</w:t>
      </w:r>
      <w:r>
        <w:rPr>
          <w:noProof/>
          <w:szCs w:val="20"/>
          <w:lang w:val="es-ES_tradnl"/>
        </w:rPr>
        <w:t xml:space="preserve"> − E′</w:t>
      </w:r>
      <w:r>
        <w:rPr>
          <w:noProof/>
          <w:szCs w:val="20"/>
          <w:vertAlign w:val="subscript"/>
          <w:lang w:val="es-ES_tradnl"/>
        </w:rPr>
        <w:t>Y</w:t>
      </w:r>
      <w:r>
        <w:rPr>
          <w:noProof/>
          <w:szCs w:val="20"/>
          <w:lang w:val="es-ES_tradnl"/>
        </w:rPr>
        <w:t xml:space="preserve"> ) ÷ </w:t>
      </w:r>
      <w:r>
        <w:rPr>
          <w:noProof/>
          <w:szCs w:val="20"/>
          <w:lang w:val="de-DE"/>
        </w:rPr>
        <w:t>( 2 * P</w:t>
      </w:r>
      <w:r>
        <w:rPr>
          <w:noProof/>
          <w:szCs w:val="20"/>
          <w:vertAlign w:val="subscript"/>
          <w:lang w:val="de-DE"/>
        </w:rPr>
        <w:t>B</w:t>
      </w:r>
      <w:r>
        <w:rPr>
          <w:noProof/>
          <w:szCs w:val="20"/>
          <w:lang w:val="de-DE"/>
        </w:rPr>
        <w:t xml:space="preserve"> )</w:t>
      </w:r>
      <w:r>
        <w:rPr>
          <w:noProof/>
          <w:szCs w:val="20"/>
          <w:lang w:val="es-ES_tradnl"/>
        </w:rPr>
        <w:tab/>
        <w:t>for 0 &lt; E′</w:t>
      </w:r>
      <w:r>
        <w:rPr>
          <w:noProof/>
          <w:szCs w:val="20"/>
          <w:vertAlign w:val="subscript"/>
          <w:lang w:val="es-ES_tradnl"/>
        </w:rPr>
        <w:t>B</w:t>
      </w:r>
      <w:r>
        <w:rPr>
          <w:noProof/>
          <w:szCs w:val="20"/>
          <w:lang w:val="es-ES_tradnl"/>
        </w:rPr>
        <w:t xml:space="preserve"> − E′</w:t>
      </w:r>
      <w:r>
        <w:rPr>
          <w:noProof/>
          <w:szCs w:val="20"/>
          <w:vertAlign w:val="subscript"/>
          <w:lang w:val="es-ES_tradnl"/>
        </w:rPr>
        <w:t>Y</w:t>
      </w:r>
      <w:r>
        <w:rPr>
          <w:noProof/>
          <w:szCs w:val="20"/>
          <w:lang w:val="es-ES_tradnl"/>
        </w:rPr>
        <w:t xml:space="preserve">  &lt;=  </w:t>
      </w:r>
      <w:r>
        <w:rPr>
          <w:noProof/>
          <w:szCs w:val="20"/>
          <w:lang w:val="de-DE"/>
        </w:rPr>
        <w:t>P</w:t>
      </w:r>
      <w:r>
        <w:rPr>
          <w:noProof/>
          <w:szCs w:val="20"/>
          <w:vertAlign w:val="subscript"/>
          <w:lang w:val="de-DE"/>
        </w:rPr>
        <w:t>B</w:t>
      </w:r>
      <w:r>
        <w:rPr>
          <w:noProof/>
          <w:szCs w:val="20"/>
          <w:lang w:val="es-ES_tradnl"/>
        </w:rPr>
        <w:tab/>
        <w:t>(E</w:t>
      </w:r>
      <w:r>
        <w:rPr>
          <w:noProof/>
          <w:szCs w:val="20"/>
          <w:lang w:val="es-ES_tradnl"/>
        </w:rPr>
        <w:noBreakHyphen/>
      </w:r>
      <w:r>
        <w:rPr>
          <w:noProof/>
          <w:szCs w:val="20"/>
        </w:rPr>
        <w:fldChar w:fldCharType="begin"/>
      </w:r>
      <w:r>
        <w:rPr>
          <w:noProof/>
          <w:szCs w:val="20"/>
          <w:lang w:val="es-ES_tradnl"/>
        </w:rPr>
        <w:instrText xml:space="preserve"> SEQ Equation \* ARABIC </w:instrText>
      </w:r>
      <w:r>
        <w:rPr>
          <w:noProof/>
          <w:szCs w:val="20"/>
        </w:rPr>
        <w:fldChar w:fldCharType="separate"/>
      </w:r>
      <w:ins w:id="458" w:author="Alexis Michael Tourapis" w:date="2015-10-02T16:26:00Z">
        <w:r w:rsidR="00774F5A">
          <w:rPr>
            <w:noProof/>
            <w:szCs w:val="20"/>
            <w:lang w:val="es-ES_tradnl"/>
          </w:rPr>
          <w:t>46</w:t>
        </w:r>
      </w:ins>
      <w:del w:id="459" w:author="Alexis Michael Tourapis" w:date="2015-10-02T13:31:00Z">
        <w:r w:rsidDel="00562ECD">
          <w:rPr>
            <w:noProof/>
            <w:szCs w:val="20"/>
            <w:lang w:val="es-ES_tradnl"/>
          </w:rPr>
          <w:delText>40</w:delText>
        </w:r>
      </w:del>
      <w:r>
        <w:rPr>
          <w:noProof/>
          <w:szCs w:val="20"/>
        </w:rPr>
        <w:fldChar w:fldCharType="end"/>
      </w:r>
      <w:r>
        <w:rPr>
          <w:noProof/>
          <w:szCs w:val="20"/>
          <w:lang w:val="es-ES_tradnl"/>
        </w:rPr>
        <w:t>)</w:t>
      </w:r>
    </w:p>
    <w:p w14:paraId="49B9804A" w14:textId="77777777" w:rsidR="0076560E" w:rsidRDefault="0076560E" w:rsidP="0076560E">
      <w:pPr>
        <w:pStyle w:val="Equation"/>
        <w:ind w:left="562"/>
        <w:rPr>
          <w:noProof/>
          <w:szCs w:val="20"/>
          <w:lang w:val="es-ES_tradnl"/>
        </w:rPr>
      </w:pPr>
      <w:r>
        <w:rPr>
          <w:noProof/>
          <w:szCs w:val="20"/>
          <w:lang w:val="es-ES_tradnl"/>
        </w:rPr>
        <w:t>E′</w:t>
      </w:r>
      <w:r>
        <w:rPr>
          <w:noProof/>
          <w:szCs w:val="20"/>
          <w:vertAlign w:val="subscript"/>
          <w:lang w:val="es-ES_tradnl"/>
        </w:rPr>
        <w:t>PR</w:t>
      </w:r>
      <w:r>
        <w:rPr>
          <w:noProof/>
          <w:szCs w:val="20"/>
          <w:lang w:val="es-ES_tradnl"/>
        </w:rPr>
        <w:t xml:space="preserve"> = ( E′</w:t>
      </w:r>
      <w:r>
        <w:rPr>
          <w:noProof/>
          <w:szCs w:val="20"/>
          <w:vertAlign w:val="subscript"/>
          <w:lang w:val="es-ES_tradnl"/>
        </w:rPr>
        <w:t>R</w:t>
      </w:r>
      <w:r>
        <w:rPr>
          <w:noProof/>
          <w:szCs w:val="20"/>
          <w:lang w:val="es-ES_tradnl"/>
        </w:rPr>
        <w:t xml:space="preserve"> − E′</w:t>
      </w:r>
      <w:r>
        <w:rPr>
          <w:noProof/>
          <w:szCs w:val="20"/>
          <w:vertAlign w:val="subscript"/>
          <w:lang w:val="es-ES_tradnl"/>
        </w:rPr>
        <w:t>Y</w:t>
      </w:r>
      <w:r>
        <w:rPr>
          <w:noProof/>
          <w:szCs w:val="20"/>
          <w:lang w:val="es-ES_tradnl"/>
        </w:rPr>
        <w:t xml:space="preserve"> ) ÷ </w:t>
      </w:r>
      <w:r>
        <w:rPr>
          <w:noProof/>
          <w:szCs w:val="20"/>
          <w:lang w:val="de-DE"/>
        </w:rPr>
        <w:t>( 2 * N</w:t>
      </w:r>
      <w:r>
        <w:rPr>
          <w:noProof/>
          <w:szCs w:val="20"/>
          <w:vertAlign w:val="subscript"/>
          <w:lang w:val="de-DE"/>
        </w:rPr>
        <w:t>R</w:t>
      </w:r>
      <w:r>
        <w:rPr>
          <w:noProof/>
          <w:szCs w:val="20"/>
          <w:lang w:val="de-DE"/>
        </w:rPr>
        <w:t xml:space="preserve"> )</w:t>
      </w:r>
      <w:r>
        <w:rPr>
          <w:noProof/>
          <w:szCs w:val="20"/>
          <w:lang w:val="es-ES_tradnl"/>
        </w:rPr>
        <w:tab/>
        <w:t>for −</w:t>
      </w:r>
      <w:r>
        <w:rPr>
          <w:noProof/>
          <w:szCs w:val="20"/>
          <w:lang w:val="de-DE"/>
        </w:rPr>
        <w:t xml:space="preserve"> N</w:t>
      </w:r>
      <w:r>
        <w:rPr>
          <w:noProof/>
          <w:szCs w:val="20"/>
          <w:vertAlign w:val="subscript"/>
          <w:lang w:val="de-DE"/>
        </w:rPr>
        <w:t>R</w:t>
      </w:r>
      <w:r>
        <w:rPr>
          <w:noProof/>
          <w:szCs w:val="20"/>
          <w:lang w:val="es-ES_tradnl"/>
        </w:rPr>
        <w:t xml:space="preserve">  &lt;=  E′</w:t>
      </w:r>
      <w:r>
        <w:rPr>
          <w:noProof/>
          <w:szCs w:val="20"/>
          <w:vertAlign w:val="subscript"/>
          <w:lang w:val="es-ES_tradnl"/>
        </w:rPr>
        <w:t>R</w:t>
      </w:r>
      <w:r>
        <w:rPr>
          <w:noProof/>
          <w:szCs w:val="20"/>
          <w:lang w:val="es-ES_tradnl"/>
        </w:rPr>
        <w:t xml:space="preserve"> − E′</w:t>
      </w:r>
      <w:r>
        <w:rPr>
          <w:noProof/>
          <w:szCs w:val="20"/>
          <w:vertAlign w:val="subscript"/>
          <w:lang w:val="es-ES_tradnl"/>
        </w:rPr>
        <w:t xml:space="preserve">Y  </w:t>
      </w:r>
      <w:r>
        <w:rPr>
          <w:noProof/>
          <w:szCs w:val="20"/>
          <w:lang w:val="es-ES_tradnl"/>
        </w:rPr>
        <w:t xml:space="preserve"> &lt;=  0</w:t>
      </w:r>
      <w:r>
        <w:rPr>
          <w:noProof/>
          <w:szCs w:val="20"/>
          <w:lang w:val="es-ES_tradnl"/>
        </w:rPr>
        <w:tab/>
        <w:t>(E</w:t>
      </w:r>
      <w:r>
        <w:rPr>
          <w:noProof/>
          <w:szCs w:val="20"/>
          <w:lang w:val="es-ES_tradnl"/>
        </w:rPr>
        <w:noBreakHyphen/>
      </w:r>
      <w:r>
        <w:rPr>
          <w:noProof/>
          <w:szCs w:val="20"/>
        </w:rPr>
        <w:fldChar w:fldCharType="begin"/>
      </w:r>
      <w:r>
        <w:rPr>
          <w:noProof/>
          <w:szCs w:val="20"/>
          <w:lang w:val="es-ES_tradnl"/>
        </w:rPr>
        <w:instrText xml:space="preserve"> SEQ Equation \* ARABIC </w:instrText>
      </w:r>
      <w:r>
        <w:rPr>
          <w:noProof/>
          <w:szCs w:val="20"/>
        </w:rPr>
        <w:fldChar w:fldCharType="separate"/>
      </w:r>
      <w:ins w:id="460" w:author="Alexis Michael Tourapis" w:date="2015-10-02T16:26:00Z">
        <w:r w:rsidR="00774F5A">
          <w:rPr>
            <w:noProof/>
            <w:szCs w:val="20"/>
            <w:lang w:val="es-ES_tradnl"/>
          </w:rPr>
          <w:t>47</w:t>
        </w:r>
      </w:ins>
      <w:del w:id="461" w:author="Alexis Michael Tourapis" w:date="2015-10-02T13:31:00Z">
        <w:r w:rsidDel="00562ECD">
          <w:rPr>
            <w:noProof/>
            <w:szCs w:val="20"/>
            <w:lang w:val="es-ES_tradnl"/>
          </w:rPr>
          <w:delText>41</w:delText>
        </w:r>
      </w:del>
      <w:r>
        <w:rPr>
          <w:noProof/>
          <w:szCs w:val="20"/>
        </w:rPr>
        <w:fldChar w:fldCharType="end"/>
      </w:r>
      <w:r>
        <w:rPr>
          <w:noProof/>
          <w:szCs w:val="20"/>
          <w:lang w:val="es-ES_tradnl"/>
        </w:rPr>
        <w:t>)</w:t>
      </w:r>
    </w:p>
    <w:p w14:paraId="6C7B8254" w14:textId="77777777" w:rsidR="0076560E" w:rsidRDefault="0076560E" w:rsidP="0076560E">
      <w:pPr>
        <w:pStyle w:val="Equation"/>
        <w:ind w:left="562"/>
        <w:rPr>
          <w:noProof/>
          <w:szCs w:val="20"/>
          <w:lang w:val="es-ES_tradnl"/>
        </w:rPr>
      </w:pPr>
      <w:r>
        <w:rPr>
          <w:noProof/>
          <w:szCs w:val="20"/>
          <w:lang w:val="es-ES_tradnl"/>
        </w:rPr>
        <w:t>E′</w:t>
      </w:r>
      <w:r>
        <w:rPr>
          <w:noProof/>
          <w:szCs w:val="20"/>
          <w:vertAlign w:val="subscript"/>
          <w:lang w:val="es-ES_tradnl"/>
        </w:rPr>
        <w:t>PR</w:t>
      </w:r>
      <w:r>
        <w:rPr>
          <w:noProof/>
          <w:szCs w:val="20"/>
          <w:lang w:val="es-ES_tradnl"/>
        </w:rPr>
        <w:t xml:space="preserve"> = ( E′</w:t>
      </w:r>
      <w:r>
        <w:rPr>
          <w:noProof/>
          <w:szCs w:val="20"/>
          <w:vertAlign w:val="subscript"/>
          <w:lang w:val="es-ES_tradnl"/>
        </w:rPr>
        <w:t>R</w:t>
      </w:r>
      <w:r>
        <w:rPr>
          <w:noProof/>
          <w:szCs w:val="20"/>
          <w:lang w:val="es-ES_tradnl"/>
        </w:rPr>
        <w:t xml:space="preserve"> − E′</w:t>
      </w:r>
      <w:r>
        <w:rPr>
          <w:noProof/>
          <w:szCs w:val="20"/>
          <w:vertAlign w:val="subscript"/>
          <w:lang w:val="es-ES_tradnl"/>
        </w:rPr>
        <w:t>Y</w:t>
      </w:r>
      <w:r>
        <w:rPr>
          <w:noProof/>
          <w:szCs w:val="20"/>
          <w:lang w:val="es-ES_tradnl"/>
        </w:rPr>
        <w:t xml:space="preserve"> ) ÷ </w:t>
      </w:r>
      <w:r>
        <w:rPr>
          <w:noProof/>
          <w:szCs w:val="20"/>
          <w:lang w:val="de-DE"/>
        </w:rPr>
        <w:t>( 2 * P</w:t>
      </w:r>
      <w:r>
        <w:rPr>
          <w:noProof/>
          <w:szCs w:val="20"/>
          <w:vertAlign w:val="subscript"/>
          <w:lang w:val="de-DE"/>
        </w:rPr>
        <w:t>R</w:t>
      </w:r>
      <w:r>
        <w:rPr>
          <w:noProof/>
          <w:szCs w:val="20"/>
          <w:lang w:val="de-DE"/>
        </w:rPr>
        <w:t xml:space="preserve"> )</w:t>
      </w:r>
      <w:r>
        <w:rPr>
          <w:noProof/>
          <w:szCs w:val="20"/>
          <w:lang w:val="es-ES_tradnl"/>
        </w:rPr>
        <w:tab/>
        <w:t>for 0 &lt; E′</w:t>
      </w:r>
      <w:r>
        <w:rPr>
          <w:noProof/>
          <w:szCs w:val="20"/>
          <w:vertAlign w:val="subscript"/>
          <w:lang w:val="es-ES_tradnl"/>
        </w:rPr>
        <w:t>R</w:t>
      </w:r>
      <w:r>
        <w:rPr>
          <w:noProof/>
          <w:szCs w:val="20"/>
          <w:lang w:val="es-ES_tradnl"/>
        </w:rPr>
        <w:t xml:space="preserve"> − E′</w:t>
      </w:r>
      <w:r>
        <w:rPr>
          <w:noProof/>
          <w:szCs w:val="20"/>
          <w:vertAlign w:val="subscript"/>
          <w:lang w:val="es-ES_tradnl"/>
        </w:rPr>
        <w:t xml:space="preserve">Y  </w:t>
      </w:r>
      <w:r>
        <w:rPr>
          <w:noProof/>
          <w:szCs w:val="20"/>
          <w:lang w:val="es-ES_tradnl"/>
        </w:rPr>
        <w:t xml:space="preserve"> &lt;=  </w:t>
      </w:r>
      <w:r>
        <w:rPr>
          <w:noProof/>
          <w:szCs w:val="20"/>
          <w:lang w:val="de-DE"/>
        </w:rPr>
        <w:t>P</w:t>
      </w:r>
      <w:r>
        <w:rPr>
          <w:noProof/>
          <w:szCs w:val="20"/>
          <w:vertAlign w:val="subscript"/>
          <w:lang w:val="de-DE"/>
        </w:rPr>
        <w:t>R</w:t>
      </w:r>
      <w:r>
        <w:rPr>
          <w:noProof/>
          <w:szCs w:val="20"/>
          <w:lang w:val="es-ES_tradnl"/>
        </w:rPr>
        <w:tab/>
        <w:t>(</w:t>
      </w:r>
      <w:bookmarkStart w:id="462" w:name="ConstantLumanceLast_Eqn"/>
      <w:r>
        <w:rPr>
          <w:noProof/>
          <w:szCs w:val="20"/>
          <w:lang w:val="es-ES_tradnl"/>
        </w:rPr>
        <w:t>E</w:t>
      </w:r>
      <w:r>
        <w:rPr>
          <w:noProof/>
          <w:szCs w:val="20"/>
          <w:lang w:val="es-ES_tradnl"/>
        </w:rPr>
        <w:noBreakHyphen/>
      </w:r>
      <w:r>
        <w:rPr>
          <w:noProof/>
          <w:szCs w:val="20"/>
        </w:rPr>
        <w:fldChar w:fldCharType="begin"/>
      </w:r>
      <w:r>
        <w:rPr>
          <w:noProof/>
          <w:szCs w:val="20"/>
          <w:lang w:val="es-ES_tradnl"/>
        </w:rPr>
        <w:instrText xml:space="preserve"> SEQ Equation \* ARABIC </w:instrText>
      </w:r>
      <w:r>
        <w:rPr>
          <w:noProof/>
          <w:szCs w:val="20"/>
        </w:rPr>
        <w:fldChar w:fldCharType="separate"/>
      </w:r>
      <w:ins w:id="463" w:author="Alexis Michael Tourapis" w:date="2015-10-02T16:26:00Z">
        <w:r w:rsidR="00774F5A">
          <w:rPr>
            <w:noProof/>
            <w:szCs w:val="20"/>
            <w:lang w:val="es-ES_tradnl"/>
          </w:rPr>
          <w:t>48</w:t>
        </w:r>
      </w:ins>
      <w:del w:id="464" w:author="Alexis Michael Tourapis" w:date="2015-10-02T13:31:00Z">
        <w:r w:rsidDel="00562ECD">
          <w:rPr>
            <w:noProof/>
            <w:szCs w:val="20"/>
            <w:lang w:val="es-ES_tradnl"/>
          </w:rPr>
          <w:delText>42</w:delText>
        </w:r>
      </w:del>
      <w:r>
        <w:rPr>
          <w:noProof/>
          <w:szCs w:val="20"/>
        </w:rPr>
        <w:fldChar w:fldCharType="end"/>
      </w:r>
      <w:bookmarkEnd w:id="462"/>
      <w:r>
        <w:rPr>
          <w:noProof/>
          <w:szCs w:val="20"/>
          <w:lang w:val="es-ES_tradnl"/>
        </w:rPr>
        <w:t>)</w:t>
      </w:r>
    </w:p>
    <w:p w14:paraId="5943BC7C" w14:textId="77777777" w:rsidR="0076560E" w:rsidRDefault="0076560E" w:rsidP="0076560E">
      <w:pPr>
        <w:pStyle w:val="enumlev1"/>
        <w:ind w:left="397"/>
        <w:rPr>
          <w:bCs/>
          <w:noProof/>
        </w:rPr>
      </w:pPr>
      <w:r>
        <w:rPr>
          <w:bCs/>
          <w:noProof/>
          <w:lang w:val="de-DE"/>
        </w:rPr>
        <w:tab/>
      </w:r>
      <w:r>
        <w:rPr>
          <w:bCs/>
          <w:noProof/>
        </w:rPr>
        <w:t xml:space="preserve">where the constants </w:t>
      </w:r>
      <w:r>
        <w:rPr>
          <w:noProof/>
        </w:rPr>
        <w:t>N</w:t>
      </w:r>
      <w:r>
        <w:rPr>
          <w:noProof/>
          <w:vertAlign w:val="subscript"/>
        </w:rPr>
        <w:t>B</w:t>
      </w:r>
      <w:r>
        <w:rPr>
          <w:bCs/>
          <w:noProof/>
        </w:rPr>
        <w:t xml:space="preserve">, </w:t>
      </w:r>
      <w:r>
        <w:rPr>
          <w:noProof/>
        </w:rPr>
        <w:t>P</w:t>
      </w:r>
      <w:r>
        <w:rPr>
          <w:noProof/>
          <w:vertAlign w:val="subscript"/>
        </w:rPr>
        <w:t>B</w:t>
      </w:r>
      <w:r>
        <w:rPr>
          <w:bCs/>
          <w:noProof/>
        </w:rPr>
        <w:t xml:space="preserve">, </w:t>
      </w:r>
      <w:r>
        <w:rPr>
          <w:noProof/>
        </w:rPr>
        <w:t>N</w:t>
      </w:r>
      <w:r>
        <w:rPr>
          <w:noProof/>
          <w:vertAlign w:val="subscript"/>
        </w:rPr>
        <w:t>R</w:t>
      </w:r>
      <w:r>
        <w:rPr>
          <w:bCs/>
          <w:noProof/>
        </w:rPr>
        <w:t xml:space="preserve">, and </w:t>
      </w:r>
      <w:r>
        <w:rPr>
          <w:noProof/>
        </w:rPr>
        <w:t>P</w:t>
      </w:r>
      <w:r>
        <w:rPr>
          <w:noProof/>
          <w:vertAlign w:val="subscript"/>
        </w:rPr>
        <w:t>R</w:t>
      </w:r>
      <w:r>
        <w:rPr>
          <w:bCs/>
          <w:noProof/>
        </w:rPr>
        <w:t xml:space="preserve"> are determined </w:t>
      </w:r>
      <w:r>
        <w:rPr>
          <w:noProof/>
        </w:rPr>
        <w:t>by application of the transfer characteristics function to expressions involving the constants K</w:t>
      </w:r>
      <w:r>
        <w:rPr>
          <w:noProof/>
          <w:vertAlign w:val="subscript"/>
        </w:rPr>
        <w:t>B</w:t>
      </w:r>
      <w:r>
        <w:rPr>
          <w:noProof/>
        </w:rPr>
        <w:t xml:space="preserve"> and K</w:t>
      </w:r>
      <w:r>
        <w:rPr>
          <w:noProof/>
          <w:vertAlign w:val="subscript"/>
        </w:rPr>
        <w:t>R</w:t>
      </w:r>
      <w:r>
        <w:rPr>
          <w:noProof/>
        </w:rPr>
        <w:t xml:space="preserve"> as follows</w:t>
      </w:r>
      <w:r>
        <w:rPr>
          <w:bCs/>
          <w:noProof/>
        </w:rPr>
        <w:t>:</w:t>
      </w:r>
    </w:p>
    <w:p w14:paraId="16A2D783" w14:textId="77777777" w:rsidR="0076560E" w:rsidRDefault="0076560E" w:rsidP="0076560E">
      <w:pPr>
        <w:pStyle w:val="Equation"/>
        <w:tabs>
          <w:tab w:val="clear" w:pos="4849"/>
          <w:tab w:val="left" w:pos="3600"/>
        </w:tabs>
        <w:ind w:left="562"/>
        <w:rPr>
          <w:noProof/>
          <w:szCs w:val="20"/>
          <w:lang w:val="de-DE"/>
        </w:rPr>
      </w:pPr>
      <w:r>
        <w:rPr>
          <w:noProof/>
          <w:szCs w:val="20"/>
          <w:lang w:val="de-DE"/>
        </w:rPr>
        <w:t>N</w:t>
      </w:r>
      <w:r>
        <w:rPr>
          <w:noProof/>
          <w:szCs w:val="20"/>
          <w:vertAlign w:val="subscript"/>
          <w:lang w:val="de-DE"/>
        </w:rPr>
        <w:t>B</w:t>
      </w:r>
      <w:r>
        <w:rPr>
          <w:noProof/>
          <w:szCs w:val="20"/>
          <w:lang w:val="de-DE"/>
        </w:rPr>
        <w:t xml:space="preserve"> = ( 1 − K</w:t>
      </w:r>
      <w:r>
        <w:rPr>
          <w:noProof/>
          <w:szCs w:val="20"/>
          <w:vertAlign w:val="subscript"/>
          <w:lang w:val="de-DE"/>
        </w:rPr>
        <w:t>B</w:t>
      </w:r>
      <w:r>
        <w:rPr>
          <w:noProof/>
          <w:szCs w:val="20"/>
          <w:lang w:val="de-DE"/>
        </w:rPr>
        <w:t> )′</w:t>
      </w:r>
      <w:r>
        <w:rPr>
          <w:noProof/>
          <w:szCs w:val="20"/>
          <w:lang w:val="de-DE"/>
        </w:rPr>
        <w:tab/>
      </w:r>
      <w:r>
        <w:rPr>
          <w:noProof/>
          <w:szCs w:val="20"/>
          <w:lang w:val="de-DE"/>
        </w:rPr>
        <w:tab/>
        <w:t>(E</w:t>
      </w:r>
      <w:r>
        <w:rPr>
          <w:noProof/>
          <w:szCs w:val="20"/>
          <w:lang w:val="de-DE"/>
        </w:rPr>
        <w:noBreakHyphen/>
      </w:r>
      <w:r>
        <w:rPr>
          <w:noProof/>
          <w:szCs w:val="20"/>
        </w:rPr>
        <w:fldChar w:fldCharType="begin"/>
      </w:r>
      <w:r>
        <w:rPr>
          <w:noProof/>
          <w:szCs w:val="20"/>
          <w:lang w:val="de-DE"/>
        </w:rPr>
        <w:instrText xml:space="preserve"> SEQ Equation \* ARABIC </w:instrText>
      </w:r>
      <w:r>
        <w:rPr>
          <w:noProof/>
          <w:szCs w:val="20"/>
        </w:rPr>
        <w:fldChar w:fldCharType="separate"/>
      </w:r>
      <w:ins w:id="465" w:author="Alexis Michael Tourapis" w:date="2015-10-02T16:26:00Z">
        <w:r w:rsidR="00774F5A">
          <w:rPr>
            <w:noProof/>
            <w:szCs w:val="20"/>
            <w:lang w:val="de-DE"/>
          </w:rPr>
          <w:t>49</w:t>
        </w:r>
      </w:ins>
      <w:del w:id="466" w:author="Alexis Michael Tourapis" w:date="2015-10-02T13:31:00Z">
        <w:r w:rsidDel="00562ECD">
          <w:rPr>
            <w:noProof/>
            <w:szCs w:val="20"/>
            <w:lang w:val="de-DE"/>
          </w:rPr>
          <w:delText>43</w:delText>
        </w:r>
      </w:del>
      <w:r>
        <w:rPr>
          <w:noProof/>
          <w:szCs w:val="20"/>
        </w:rPr>
        <w:fldChar w:fldCharType="end"/>
      </w:r>
      <w:r>
        <w:rPr>
          <w:noProof/>
          <w:szCs w:val="20"/>
          <w:lang w:val="de-DE"/>
        </w:rPr>
        <w:t>)</w:t>
      </w:r>
    </w:p>
    <w:p w14:paraId="003276BD" w14:textId="77777777" w:rsidR="0076560E" w:rsidRDefault="0076560E" w:rsidP="0076560E">
      <w:pPr>
        <w:pStyle w:val="Equation"/>
        <w:tabs>
          <w:tab w:val="clear" w:pos="4849"/>
          <w:tab w:val="left" w:pos="3600"/>
        </w:tabs>
        <w:ind w:left="562"/>
        <w:rPr>
          <w:noProof/>
          <w:szCs w:val="20"/>
          <w:lang w:val="de-DE"/>
        </w:rPr>
      </w:pPr>
      <w:r>
        <w:rPr>
          <w:noProof/>
          <w:szCs w:val="20"/>
          <w:lang w:val="de-DE"/>
        </w:rPr>
        <w:t>P</w:t>
      </w:r>
      <w:r>
        <w:rPr>
          <w:noProof/>
          <w:szCs w:val="20"/>
          <w:vertAlign w:val="subscript"/>
          <w:lang w:val="de-DE"/>
        </w:rPr>
        <w:t>B</w:t>
      </w:r>
      <w:r>
        <w:rPr>
          <w:noProof/>
          <w:szCs w:val="20"/>
          <w:lang w:val="de-DE"/>
        </w:rPr>
        <w:t xml:space="preserve"> = 1 − ( K</w:t>
      </w:r>
      <w:r>
        <w:rPr>
          <w:noProof/>
          <w:szCs w:val="20"/>
          <w:vertAlign w:val="subscript"/>
          <w:lang w:val="de-DE"/>
        </w:rPr>
        <w:t>B</w:t>
      </w:r>
      <w:r>
        <w:rPr>
          <w:noProof/>
          <w:szCs w:val="20"/>
          <w:lang w:val="de-DE"/>
        </w:rPr>
        <w:t xml:space="preserve"> )′ </w:t>
      </w:r>
      <w:r>
        <w:rPr>
          <w:noProof/>
          <w:szCs w:val="20"/>
          <w:lang w:val="de-DE"/>
        </w:rPr>
        <w:tab/>
      </w:r>
      <w:r>
        <w:rPr>
          <w:noProof/>
          <w:szCs w:val="20"/>
          <w:lang w:val="de-DE"/>
        </w:rPr>
        <w:tab/>
        <w:t>(E</w:t>
      </w:r>
      <w:r>
        <w:rPr>
          <w:noProof/>
          <w:szCs w:val="20"/>
          <w:lang w:val="de-DE"/>
        </w:rPr>
        <w:noBreakHyphen/>
      </w:r>
      <w:r>
        <w:rPr>
          <w:noProof/>
          <w:szCs w:val="20"/>
        </w:rPr>
        <w:fldChar w:fldCharType="begin"/>
      </w:r>
      <w:r>
        <w:rPr>
          <w:noProof/>
          <w:szCs w:val="20"/>
          <w:lang w:val="de-DE"/>
        </w:rPr>
        <w:instrText xml:space="preserve"> SEQ Equation \* ARABIC </w:instrText>
      </w:r>
      <w:r>
        <w:rPr>
          <w:noProof/>
          <w:szCs w:val="20"/>
        </w:rPr>
        <w:fldChar w:fldCharType="separate"/>
      </w:r>
      <w:ins w:id="467" w:author="Alexis Michael Tourapis" w:date="2015-10-02T16:26:00Z">
        <w:r w:rsidR="00774F5A">
          <w:rPr>
            <w:noProof/>
            <w:szCs w:val="20"/>
            <w:lang w:val="de-DE"/>
          </w:rPr>
          <w:t>50</w:t>
        </w:r>
      </w:ins>
      <w:del w:id="468" w:author="Alexis Michael Tourapis" w:date="2015-10-02T13:31:00Z">
        <w:r w:rsidDel="00562ECD">
          <w:rPr>
            <w:noProof/>
            <w:szCs w:val="20"/>
            <w:lang w:val="de-DE"/>
          </w:rPr>
          <w:delText>44</w:delText>
        </w:r>
      </w:del>
      <w:r>
        <w:rPr>
          <w:noProof/>
          <w:szCs w:val="20"/>
        </w:rPr>
        <w:fldChar w:fldCharType="end"/>
      </w:r>
      <w:r>
        <w:rPr>
          <w:noProof/>
          <w:szCs w:val="20"/>
          <w:lang w:val="de-DE"/>
        </w:rPr>
        <w:t>)</w:t>
      </w:r>
    </w:p>
    <w:p w14:paraId="2B01E257" w14:textId="77777777" w:rsidR="0076560E" w:rsidRDefault="0076560E" w:rsidP="0076560E">
      <w:pPr>
        <w:pStyle w:val="Equation"/>
        <w:tabs>
          <w:tab w:val="clear" w:pos="4849"/>
          <w:tab w:val="left" w:pos="3600"/>
        </w:tabs>
        <w:ind w:left="562"/>
        <w:rPr>
          <w:noProof/>
          <w:szCs w:val="20"/>
          <w:lang w:val="de-DE"/>
        </w:rPr>
      </w:pPr>
      <w:r>
        <w:rPr>
          <w:noProof/>
          <w:szCs w:val="20"/>
          <w:lang w:val="de-DE"/>
        </w:rPr>
        <w:t>N</w:t>
      </w:r>
      <w:r>
        <w:rPr>
          <w:noProof/>
          <w:szCs w:val="20"/>
          <w:vertAlign w:val="subscript"/>
          <w:lang w:val="de-DE"/>
        </w:rPr>
        <w:t>R</w:t>
      </w:r>
      <w:r>
        <w:rPr>
          <w:noProof/>
          <w:szCs w:val="20"/>
          <w:lang w:val="de-DE"/>
        </w:rPr>
        <w:t xml:space="preserve"> = ( 1 − K</w:t>
      </w:r>
      <w:r>
        <w:rPr>
          <w:noProof/>
          <w:szCs w:val="20"/>
          <w:vertAlign w:val="subscript"/>
          <w:lang w:val="de-DE"/>
        </w:rPr>
        <w:t>R</w:t>
      </w:r>
      <w:r>
        <w:rPr>
          <w:noProof/>
          <w:szCs w:val="20"/>
          <w:lang w:val="de-DE"/>
        </w:rPr>
        <w:t> )′</w:t>
      </w:r>
      <w:r>
        <w:rPr>
          <w:noProof/>
          <w:szCs w:val="20"/>
          <w:lang w:val="de-DE"/>
        </w:rPr>
        <w:tab/>
      </w:r>
      <w:r>
        <w:rPr>
          <w:noProof/>
          <w:szCs w:val="20"/>
          <w:lang w:val="de-DE"/>
        </w:rPr>
        <w:tab/>
        <w:t>(E</w:t>
      </w:r>
      <w:r>
        <w:rPr>
          <w:noProof/>
          <w:szCs w:val="20"/>
          <w:lang w:val="de-DE"/>
        </w:rPr>
        <w:noBreakHyphen/>
      </w:r>
      <w:r>
        <w:rPr>
          <w:noProof/>
          <w:szCs w:val="20"/>
        </w:rPr>
        <w:fldChar w:fldCharType="begin"/>
      </w:r>
      <w:r>
        <w:rPr>
          <w:noProof/>
          <w:szCs w:val="20"/>
          <w:lang w:val="de-DE"/>
        </w:rPr>
        <w:instrText xml:space="preserve"> SEQ Equation \* ARABIC </w:instrText>
      </w:r>
      <w:r>
        <w:rPr>
          <w:noProof/>
          <w:szCs w:val="20"/>
        </w:rPr>
        <w:fldChar w:fldCharType="separate"/>
      </w:r>
      <w:ins w:id="469" w:author="Alexis Michael Tourapis" w:date="2015-10-02T16:26:00Z">
        <w:r w:rsidR="00774F5A">
          <w:rPr>
            <w:noProof/>
            <w:szCs w:val="20"/>
            <w:lang w:val="de-DE"/>
          </w:rPr>
          <w:t>51</w:t>
        </w:r>
      </w:ins>
      <w:del w:id="470" w:author="Alexis Michael Tourapis" w:date="2015-10-02T13:31:00Z">
        <w:r w:rsidDel="00562ECD">
          <w:rPr>
            <w:noProof/>
            <w:szCs w:val="20"/>
            <w:lang w:val="de-DE"/>
          </w:rPr>
          <w:delText>45</w:delText>
        </w:r>
      </w:del>
      <w:r>
        <w:rPr>
          <w:noProof/>
          <w:szCs w:val="20"/>
        </w:rPr>
        <w:fldChar w:fldCharType="end"/>
      </w:r>
      <w:r>
        <w:rPr>
          <w:noProof/>
          <w:szCs w:val="20"/>
          <w:lang w:val="de-DE"/>
        </w:rPr>
        <w:t>)</w:t>
      </w:r>
    </w:p>
    <w:p w14:paraId="0254E77F" w14:textId="77777777" w:rsidR="0076560E" w:rsidRDefault="0076560E" w:rsidP="0076560E">
      <w:pPr>
        <w:pStyle w:val="Equation"/>
        <w:tabs>
          <w:tab w:val="clear" w:pos="4849"/>
          <w:tab w:val="left" w:pos="3600"/>
        </w:tabs>
        <w:ind w:left="562"/>
        <w:rPr>
          <w:noProof/>
          <w:szCs w:val="20"/>
          <w:lang w:val="de-DE"/>
        </w:rPr>
      </w:pPr>
      <w:r>
        <w:rPr>
          <w:noProof/>
          <w:szCs w:val="20"/>
          <w:lang w:val="de-DE"/>
        </w:rPr>
        <w:t>P</w:t>
      </w:r>
      <w:r>
        <w:rPr>
          <w:noProof/>
          <w:szCs w:val="20"/>
          <w:vertAlign w:val="subscript"/>
          <w:lang w:val="de-DE"/>
        </w:rPr>
        <w:t>R</w:t>
      </w:r>
      <w:r>
        <w:rPr>
          <w:noProof/>
          <w:szCs w:val="20"/>
          <w:lang w:val="de-DE"/>
        </w:rPr>
        <w:t xml:space="preserve"> = 1 − (  K</w:t>
      </w:r>
      <w:r>
        <w:rPr>
          <w:noProof/>
          <w:szCs w:val="20"/>
          <w:vertAlign w:val="subscript"/>
          <w:lang w:val="de-DE"/>
        </w:rPr>
        <w:t>R</w:t>
      </w:r>
      <w:r>
        <w:rPr>
          <w:noProof/>
          <w:szCs w:val="20"/>
          <w:lang w:val="de-DE"/>
        </w:rPr>
        <w:t> )′</w:t>
      </w:r>
      <w:r>
        <w:rPr>
          <w:noProof/>
          <w:szCs w:val="20"/>
          <w:lang w:val="de-DE"/>
        </w:rPr>
        <w:tab/>
      </w:r>
      <w:r>
        <w:rPr>
          <w:noProof/>
          <w:szCs w:val="20"/>
          <w:lang w:val="de-DE"/>
        </w:rPr>
        <w:tab/>
        <w:t>(</w:t>
      </w:r>
      <w:bookmarkStart w:id="471" w:name="Equation_E46"/>
      <w:r>
        <w:rPr>
          <w:noProof/>
          <w:szCs w:val="20"/>
          <w:lang w:val="de-DE"/>
        </w:rPr>
        <w:t>E</w:t>
      </w:r>
      <w:r>
        <w:rPr>
          <w:noProof/>
          <w:szCs w:val="20"/>
          <w:lang w:val="de-DE"/>
        </w:rPr>
        <w:noBreakHyphen/>
      </w:r>
      <w:r>
        <w:rPr>
          <w:noProof/>
          <w:szCs w:val="20"/>
        </w:rPr>
        <w:fldChar w:fldCharType="begin"/>
      </w:r>
      <w:r>
        <w:rPr>
          <w:noProof/>
          <w:szCs w:val="20"/>
          <w:lang w:val="de-DE"/>
        </w:rPr>
        <w:instrText xml:space="preserve"> SEQ Equation \* ARABIC </w:instrText>
      </w:r>
      <w:r>
        <w:rPr>
          <w:noProof/>
          <w:szCs w:val="20"/>
        </w:rPr>
        <w:fldChar w:fldCharType="separate"/>
      </w:r>
      <w:ins w:id="472" w:author="Alexis Michael Tourapis" w:date="2015-10-02T16:26:00Z">
        <w:r w:rsidR="00774F5A">
          <w:rPr>
            <w:noProof/>
            <w:szCs w:val="20"/>
            <w:lang w:val="de-DE"/>
          </w:rPr>
          <w:t>52</w:t>
        </w:r>
      </w:ins>
      <w:del w:id="473" w:author="Alexis Michael Tourapis" w:date="2015-10-02T13:31:00Z">
        <w:r w:rsidDel="00562ECD">
          <w:rPr>
            <w:noProof/>
            <w:szCs w:val="20"/>
            <w:lang w:val="de-DE"/>
          </w:rPr>
          <w:delText>46</w:delText>
        </w:r>
      </w:del>
      <w:r>
        <w:rPr>
          <w:noProof/>
          <w:szCs w:val="20"/>
        </w:rPr>
        <w:fldChar w:fldCharType="end"/>
      </w:r>
      <w:bookmarkEnd w:id="471"/>
      <w:r>
        <w:rPr>
          <w:noProof/>
          <w:szCs w:val="20"/>
          <w:lang w:val="de-DE"/>
        </w:rPr>
        <w:t>)</w:t>
      </w:r>
    </w:p>
    <w:p w14:paraId="0E41A45E" w14:textId="77777777" w:rsidR="0076560E" w:rsidRDefault="0076560E" w:rsidP="0076560E">
      <w:pPr>
        <w:pStyle w:val="enumlev1"/>
        <w:keepNext/>
        <w:ind w:left="403" w:hanging="403"/>
        <w:rPr>
          <w:bCs/>
          <w:noProof/>
        </w:rPr>
      </w:pPr>
      <w:r>
        <w:rPr>
          <w:noProof/>
        </w:rPr>
        <w:t>–</w:t>
      </w:r>
      <w:r>
        <w:rPr>
          <w:bCs/>
          <w:noProof/>
        </w:rPr>
        <w:tab/>
      </w:r>
      <w:r>
        <w:rPr>
          <w:noProof/>
          <w:lang w:val="de-DE"/>
        </w:rPr>
        <w:t xml:space="preserve">Otherwise </w:t>
      </w:r>
      <w:r>
        <w:rPr>
          <w:bCs/>
          <w:noProof/>
        </w:rPr>
        <w:t>(matrix_coeffs is equal to 11)</w:t>
      </w:r>
      <w:r w:rsidRPr="00617CB8">
        <w:rPr>
          <w:bCs/>
          <w:noProof/>
        </w:rPr>
        <w:t xml:space="preserve">, </w:t>
      </w:r>
      <w:r>
        <w:rPr>
          <w:bCs/>
          <w:noProof/>
        </w:rPr>
        <w:t>the following equations apply</w:t>
      </w:r>
      <w:r w:rsidRPr="00617CB8">
        <w:rPr>
          <w:bCs/>
          <w:noProof/>
        </w:rPr>
        <w:t>:</w:t>
      </w:r>
    </w:p>
    <w:p w14:paraId="074B6A98" w14:textId="77777777" w:rsidR="0076560E" w:rsidRPr="00617CB8" w:rsidRDefault="0076560E" w:rsidP="0076560E">
      <w:pPr>
        <w:pStyle w:val="Equation"/>
        <w:ind w:left="562"/>
        <w:rPr>
          <w:noProof/>
        </w:rPr>
      </w:pPr>
      <w:r w:rsidRPr="00617CB8">
        <w:rPr>
          <w:noProof/>
        </w:rPr>
        <w:t>E′</w:t>
      </w:r>
      <w:r w:rsidRPr="00617CB8">
        <w:rPr>
          <w:noProof/>
          <w:vertAlign w:val="subscript"/>
        </w:rPr>
        <w:t>Y</w:t>
      </w:r>
      <w:r w:rsidRPr="00617CB8">
        <w:rPr>
          <w:noProof/>
        </w:rPr>
        <w:t xml:space="preserve"> = E′</w:t>
      </w:r>
      <w:r>
        <w:rPr>
          <w:noProof/>
          <w:vertAlign w:val="subscript"/>
        </w:rPr>
        <w:t>G</w:t>
      </w:r>
      <w:r w:rsidRPr="00617CB8">
        <w:rPr>
          <w:noProof/>
        </w:rPr>
        <w:tab/>
      </w:r>
      <w:r w:rsidRPr="00617CB8">
        <w:rPr>
          <w:noProof/>
        </w:rPr>
        <w:tab/>
      </w:r>
      <w:r w:rsidRPr="00617CB8">
        <w:rPr>
          <w:noProof/>
        </w:rPr>
        <w:tab/>
        <w:t>(</w:t>
      </w:r>
      <w:bookmarkStart w:id="474" w:name="Matrix11Y_Eqn"/>
      <w:r w:rsidRPr="00617CB8">
        <w:rPr>
          <w:noProof/>
        </w:rPr>
        <w:t>E</w:t>
      </w:r>
      <w:r w:rsidRPr="00617CB8">
        <w:rPr>
          <w:noProof/>
        </w:rPr>
        <w:noBreakHyphen/>
      </w:r>
      <w:r w:rsidRPr="00617CB8">
        <w:rPr>
          <w:noProof/>
        </w:rPr>
        <w:fldChar w:fldCharType="begin"/>
      </w:r>
      <w:r w:rsidRPr="00617CB8">
        <w:rPr>
          <w:noProof/>
        </w:rPr>
        <w:instrText xml:space="preserve"> SEQ Equation \* ARABIC </w:instrText>
      </w:r>
      <w:r w:rsidRPr="00617CB8">
        <w:rPr>
          <w:noProof/>
        </w:rPr>
        <w:fldChar w:fldCharType="separate"/>
      </w:r>
      <w:ins w:id="475" w:author="Alexis Michael Tourapis" w:date="2015-10-02T16:26:00Z">
        <w:r w:rsidR="00774F5A">
          <w:rPr>
            <w:noProof/>
          </w:rPr>
          <w:t>53</w:t>
        </w:r>
      </w:ins>
      <w:del w:id="476" w:author="Alexis Michael Tourapis" w:date="2015-10-02T13:31:00Z">
        <w:r w:rsidDel="00562ECD">
          <w:rPr>
            <w:noProof/>
          </w:rPr>
          <w:delText>47</w:delText>
        </w:r>
      </w:del>
      <w:r w:rsidRPr="00617CB8">
        <w:rPr>
          <w:noProof/>
        </w:rPr>
        <w:fldChar w:fldCharType="end"/>
      </w:r>
      <w:bookmarkEnd w:id="474"/>
      <w:r w:rsidRPr="00617CB8">
        <w:rPr>
          <w:noProof/>
        </w:rPr>
        <w:t>)</w:t>
      </w:r>
    </w:p>
    <w:p w14:paraId="7344F56C" w14:textId="77777777" w:rsidR="0076560E" w:rsidRPr="00EF5DBD" w:rsidRDefault="0076560E" w:rsidP="0076560E">
      <w:pPr>
        <w:pStyle w:val="Equation"/>
        <w:ind w:left="562"/>
        <w:rPr>
          <w:noProof/>
          <w:lang w:val="es-ES_tradnl"/>
        </w:rPr>
      </w:pPr>
      <w:r w:rsidRPr="00EF5DBD">
        <w:rPr>
          <w:noProof/>
          <w:lang w:val="es-ES_tradnl"/>
        </w:rPr>
        <w:t>E′</w:t>
      </w:r>
      <w:r w:rsidRPr="00EF5DBD">
        <w:rPr>
          <w:noProof/>
          <w:vertAlign w:val="subscript"/>
          <w:lang w:val="es-ES_tradnl"/>
        </w:rPr>
        <w:t>PB</w:t>
      </w:r>
      <w:r>
        <w:rPr>
          <w:noProof/>
          <w:lang w:val="es-ES_tradnl"/>
        </w:rPr>
        <w:t xml:space="preserve"> = 0.5 * ( 0.986566 *</w:t>
      </w:r>
      <w:r w:rsidRPr="00EF5DBD">
        <w:rPr>
          <w:noProof/>
          <w:lang w:val="es-ES_tradnl"/>
        </w:rPr>
        <w:t xml:space="preserve"> E′</w:t>
      </w:r>
      <w:r w:rsidRPr="00EF5DBD">
        <w:rPr>
          <w:noProof/>
          <w:vertAlign w:val="subscript"/>
          <w:lang w:val="es-ES_tradnl"/>
        </w:rPr>
        <w:t>B</w:t>
      </w:r>
      <w:r w:rsidRPr="00EF5DBD">
        <w:rPr>
          <w:noProof/>
          <w:lang w:val="es-ES_tradnl"/>
        </w:rPr>
        <w:t xml:space="preserve"> − E′</w:t>
      </w:r>
      <w:r w:rsidRPr="00EF5DBD">
        <w:rPr>
          <w:noProof/>
          <w:vertAlign w:val="subscript"/>
          <w:lang w:val="es-ES_tradnl"/>
        </w:rPr>
        <w:t>Y</w:t>
      </w:r>
      <w:r w:rsidRPr="00EF5DBD">
        <w:rPr>
          <w:noProof/>
          <w:lang w:val="es-ES_tradnl"/>
        </w:rPr>
        <w:t xml:space="preserve"> )</w:t>
      </w:r>
      <w:r w:rsidRPr="00EF5DBD">
        <w:rPr>
          <w:noProof/>
          <w:lang w:val="es-ES_tradnl"/>
        </w:rPr>
        <w:tab/>
      </w:r>
      <w:r w:rsidRPr="00EF5DBD">
        <w:rPr>
          <w:noProof/>
          <w:lang w:val="es-ES_tradnl"/>
        </w:rPr>
        <w:tab/>
        <w:t>(E</w:t>
      </w:r>
      <w:r w:rsidRPr="00EF5DBD">
        <w:rPr>
          <w:noProof/>
          <w:lang w:val="es-ES_tradnl"/>
        </w:rPr>
        <w:noBreakHyphen/>
      </w:r>
      <w:r w:rsidRPr="00617CB8">
        <w:rPr>
          <w:noProof/>
        </w:rPr>
        <w:fldChar w:fldCharType="begin"/>
      </w:r>
      <w:r w:rsidRPr="00EF5DBD">
        <w:rPr>
          <w:noProof/>
          <w:lang w:val="es-ES_tradnl"/>
        </w:rPr>
        <w:instrText xml:space="preserve"> SEQ Equation \* ARABIC </w:instrText>
      </w:r>
      <w:r w:rsidRPr="00617CB8">
        <w:rPr>
          <w:noProof/>
        </w:rPr>
        <w:fldChar w:fldCharType="separate"/>
      </w:r>
      <w:ins w:id="477" w:author="Alexis Michael Tourapis" w:date="2015-10-02T16:26:00Z">
        <w:r w:rsidR="00774F5A">
          <w:rPr>
            <w:noProof/>
            <w:lang w:val="es-ES_tradnl"/>
          </w:rPr>
          <w:t>54</w:t>
        </w:r>
      </w:ins>
      <w:del w:id="478" w:author="Alexis Michael Tourapis" w:date="2015-10-02T13:31:00Z">
        <w:r w:rsidDel="00562ECD">
          <w:rPr>
            <w:noProof/>
            <w:lang w:val="es-ES_tradnl"/>
          </w:rPr>
          <w:delText>48</w:delText>
        </w:r>
      </w:del>
      <w:r w:rsidRPr="00617CB8">
        <w:rPr>
          <w:noProof/>
        </w:rPr>
        <w:fldChar w:fldCharType="end"/>
      </w:r>
      <w:r w:rsidRPr="00EF5DBD">
        <w:rPr>
          <w:noProof/>
          <w:lang w:val="es-ES_tradnl"/>
        </w:rPr>
        <w:t>)</w:t>
      </w:r>
    </w:p>
    <w:p w14:paraId="378836E2" w14:textId="77777777" w:rsidR="0076560E" w:rsidRPr="00D516A4" w:rsidRDefault="0076560E" w:rsidP="0076560E">
      <w:pPr>
        <w:pStyle w:val="Equation"/>
        <w:keepNext/>
        <w:ind w:left="562"/>
        <w:rPr>
          <w:noProof/>
          <w:lang w:val="es-ES_tradnl"/>
        </w:rPr>
      </w:pPr>
      <w:r w:rsidRPr="00D516A4">
        <w:rPr>
          <w:noProof/>
          <w:lang w:val="es-ES_tradnl"/>
        </w:rPr>
        <w:t>E′</w:t>
      </w:r>
      <w:r w:rsidRPr="00D516A4">
        <w:rPr>
          <w:noProof/>
          <w:vertAlign w:val="subscript"/>
          <w:lang w:val="es-ES_tradnl"/>
        </w:rPr>
        <w:t>PR</w:t>
      </w:r>
      <w:r w:rsidRPr="00D516A4">
        <w:rPr>
          <w:noProof/>
          <w:lang w:val="es-ES_tradnl"/>
        </w:rPr>
        <w:t xml:space="preserve"> = 0.5 * ( E′</w:t>
      </w:r>
      <w:r w:rsidRPr="00D516A4">
        <w:rPr>
          <w:noProof/>
          <w:vertAlign w:val="subscript"/>
          <w:lang w:val="es-ES_tradnl"/>
        </w:rPr>
        <w:t>R</w:t>
      </w:r>
      <w:r w:rsidRPr="00D516A4">
        <w:rPr>
          <w:noProof/>
          <w:lang w:val="es-ES_tradnl"/>
        </w:rPr>
        <w:t xml:space="preserve"> − </w:t>
      </w:r>
      <w:r w:rsidRPr="00D46233">
        <w:rPr>
          <w:noProof/>
          <w:lang w:val="es-ES_tradnl"/>
        </w:rPr>
        <w:t xml:space="preserve">0.991902 * </w:t>
      </w:r>
      <w:r w:rsidRPr="00D516A4">
        <w:rPr>
          <w:noProof/>
          <w:lang w:val="es-ES_tradnl"/>
        </w:rPr>
        <w:t>E′</w:t>
      </w:r>
      <w:r w:rsidRPr="00D516A4">
        <w:rPr>
          <w:noProof/>
          <w:vertAlign w:val="subscript"/>
          <w:lang w:val="es-ES_tradnl"/>
        </w:rPr>
        <w:t>Y</w:t>
      </w:r>
      <w:r>
        <w:rPr>
          <w:noProof/>
          <w:lang w:val="es-ES_tradnl"/>
        </w:rPr>
        <w:t xml:space="preserve"> )</w:t>
      </w:r>
      <w:r w:rsidRPr="00D516A4">
        <w:rPr>
          <w:noProof/>
          <w:lang w:val="es-ES_tradnl"/>
        </w:rPr>
        <w:tab/>
      </w:r>
      <w:r w:rsidRPr="00D516A4">
        <w:rPr>
          <w:noProof/>
          <w:lang w:val="es-ES_tradnl"/>
        </w:rPr>
        <w:tab/>
        <w:t>(</w:t>
      </w:r>
      <w:bookmarkStart w:id="479" w:name="Matrix11PR_Eqn"/>
      <w:r w:rsidRPr="00D516A4">
        <w:rPr>
          <w:noProof/>
          <w:lang w:val="es-ES_tradnl"/>
        </w:rPr>
        <w:t>E</w:t>
      </w:r>
      <w:r w:rsidRPr="00D516A4">
        <w:rPr>
          <w:noProof/>
          <w:lang w:val="es-ES_tradnl"/>
        </w:rPr>
        <w:noBreakHyphen/>
      </w:r>
      <w:r w:rsidRPr="00617CB8">
        <w:rPr>
          <w:noProof/>
        </w:rPr>
        <w:fldChar w:fldCharType="begin"/>
      </w:r>
      <w:r w:rsidRPr="00D516A4">
        <w:rPr>
          <w:noProof/>
          <w:lang w:val="es-ES_tradnl"/>
        </w:rPr>
        <w:instrText xml:space="preserve"> SEQ Equation \* ARABIC </w:instrText>
      </w:r>
      <w:r w:rsidRPr="00617CB8">
        <w:rPr>
          <w:noProof/>
        </w:rPr>
        <w:fldChar w:fldCharType="separate"/>
      </w:r>
      <w:ins w:id="480" w:author="Alexis Michael Tourapis" w:date="2015-10-02T16:26:00Z">
        <w:r w:rsidR="00774F5A">
          <w:rPr>
            <w:noProof/>
            <w:lang w:val="es-ES_tradnl"/>
          </w:rPr>
          <w:t>55</w:t>
        </w:r>
      </w:ins>
      <w:del w:id="481" w:author="Alexis Michael Tourapis" w:date="2015-10-02T13:31:00Z">
        <w:r w:rsidDel="00562ECD">
          <w:rPr>
            <w:noProof/>
            <w:lang w:val="es-ES_tradnl"/>
          </w:rPr>
          <w:delText>49</w:delText>
        </w:r>
      </w:del>
      <w:r w:rsidRPr="00617CB8">
        <w:rPr>
          <w:noProof/>
        </w:rPr>
        <w:fldChar w:fldCharType="end"/>
      </w:r>
      <w:bookmarkEnd w:id="479"/>
      <w:r w:rsidRPr="00D516A4">
        <w:rPr>
          <w:noProof/>
          <w:lang w:val="es-ES_tradnl"/>
        </w:rPr>
        <w:t>)</w:t>
      </w:r>
    </w:p>
    <w:p w14:paraId="7FAE3F4F" w14:textId="77777777" w:rsidR="0076560E" w:rsidRDefault="0076560E" w:rsidP="0076560E">
      <w:pPr>
        <w:pStyle w:val="Note1"/>
        <w:spacing w:before="120"/>
        <w:rPr>
          <w:noProof/>
          <w:szCs w:val="20"/>
          <w:lang w:val="es-ES_tradnl"/>
        </w:rPr>
      </w:pPr>
      <w:r w:rsidRPr="00617CB8">
        <w:rPr>
          <w:noProof/>
        </w:rPr>
        <w:t>NOTE </w:t>
      </w:r>
      <w:r w:rsidR="00C53782">
        <w:fldChar w:fldCharType="begin"/>
      </w:r>
      <w:r w:rsidR="00C53782">
        <w:instrText xml:space="preserve"> SEQ NoteCounter \* MERGEFORMAT </w:instrText>
      </w:r>
      <w:r w:rsidR="00C53782">
        <w:fldChar w:fldCharType="separate"/>
      </w:r>
      <w:r w:rsidR="00774F5A">
        <w:rPr>
          <w:noProof/>
        </w:rPr>
        <w:t>6</w:t>
      </w:r>
      <w:r w:rsidR="00C53782">
        <w:rPr>
          <w:noProof/>
        </w:rPr>
        <w:fldChar w:fldCharType="end"/>
      </w:r>
      <w:r w:rsidRPr="00617CB8">
        <w:rPr>
          <w:noProof/>
        </w:rPr>
        <w:t> – In this case,</w:t>
      </w:r>
      <w:r>
        <w:rPr>
          <w:noProof/>
        </w:rPr>
        <w:t xml:space="preserve"> </w:t>
      </w:r>
      <w:r w:rsidRPr="00EF5DBD">
        <w:rPr>
          <w:noProof/>
          <w:lang w:val="es-ES_tradnl"/>
        </w:rPr>
        <w:t>E′</w:t>
      </w:r>
      <w:r w:rsidRPr="00EF5DBD">
        <w:rPr>
          <w:noProof/>
          <w:vertAlign w:val="subscript"/>
          <w:lang w:val="es-ES_tradnl"/>
        </w:rPr>
        <w:t>PB</w:t>
      </w:r>
      <w:r>
        <w:rPr>
          <w:noProof/>
        </w:rPr>
        <w:t xml:space="preserve"> may be referred to as </w:t>
      </w:r>
      <w:r>
        <w:rPr>
          <w:noProof/>
          <w:lang w:val="es-ES_tradnl"/>
        </w:rPr>
        <w:t>D</w:t>
      </w:r>
      <w:r w:rsidRPr="00EF5DBD">
        <w:rPr>
          <w:noProof/>
          <w:lang w:val="es-ES_tradnl"/>
        </w:rPr>
        <w:t>′</w:t>
      </w:r>
      <w:r>
        <w:rPr>
          <w:noProof/>
          <w:vertAlign w:val="subscript"/>
          <w:lang w:val="es-ES_tradnl"/>
        </w:rPr>
        <w:t>Z</w:t>
      </w:r>
      <w:r>
        <w:rPr>
          <w:noProof/>
        </w:rPr>
        <w:t xml:space="preserve"> and </w:t>
      </w:r>
      <w:r w:rsidRPr="00EF5DBD">
        <w:rPr>
          <w:noProof/>
          <w:lang w:val="es-ES_tradnl"/>
        </w:rPr>
        <w:t>E′</w:t>
      </w:r>
      <w:r>
        <w:rPr>
          <w:noProof/>
          <w:vertAlign w:val="subscript"/>
          <w:lang w:val="es-ES_tradnl"/>
        </w:rPr>
        <w:t>PR</w:t>
      </w:r>
      <w:r>
        <w:rPr>
          <w:noProof/>
        </w:rPr>
        <w:t xml:space="preserve"> may be referred to as </w:t>
      </w:r>
      <w:r>
        <w:rPr>
          <w:noProof/>
          <w:lang w:val="es-ES_tradnl"/>
        </w:rPr>
        <w:t>D</w:t>
      </w:r>
      <w:r w:rsidRPr="00EF5DBD">
        <w:rPr>
          <w:noProof/>
          <w:lang w:val="es-ES_tradnl"/>
        </w:rPr>
        <w:t>′</w:t>
      </w:r>
      <w:r>
        <w:rPr>
          <w:noProof/>
          <w:vertAlign w:val="subscript"/>
          <w:lang w:val="es-ES_tradnl"/>
        </w:rPr>
        <w:t>X</w:t>
      </w:r>
      <w:r w:rsidRPr="00617CB8">
        <w:rPr>
          <w:noProof/>
        </w:rPr>
        <w:t>.</w:t>
      </w:r>
    </w:p>
    <w:p w14:paraId="5ABFB747" w14:textId="77777777" w:rsidR="0076560E" w:rsidRDefault="0076560E" w:rsidP="0076560E">
      <w:pPr>
        <w:pStyle w:val="Caption"/>
        <w:rPr>
          <w:noProof/>
          <w:lang w:val="en-GB"/>
        </w:rPr>
      </w:pPr>
      <w:bookmarkStart w:id="482" w:name="_Ref317094275"/>
      <w:bookmarkStart w:id="483" w:name="_Ref349228168"/>
      <w:bookmarkStart w:id="484" w:name="_Toc429143365"/>
      <w:r>
        <w:rPr>
          <w:noProof/>
          <w:lang w:val="en-GB"/>
        </w:rPr>
        <w:lastRenderedPageBreak/>
        <w:t>Table E</w:t>
      </w:r>
      <w:bookmarkEnd w:id="482"/>
      <w:r>
        <w:rPr>
          <w:noProof/>
          <w:lang w:val="en-GB"/>
        </w:rPr>
        <w:t>.</w:t>
      </w:r>
      <w:r>
        <w:rPr>
          <w:noProof/>
          <w:lang w:val="en-GB"/>
        </w:rPr>
        <w:fldChar w:fldCharType="begin"/>
      </w:r>
      <w:r>
        <w:rPr>
          <w:noProof/>
          <w:lang w:val="en-GB"/>
        </w:rPr>
        <w:instrText xml:space="preserve"> SEQ Table \* ARABIC </w:instrText>
      </w:r>
      <w:r>
        <w:rPr>
          <w:noProof/>
          <w:lang w:val="en-GB"/>
        </w:rPr>
        <w:fldChar w:fldCharType="separate"/>
      </w:r>
      <w:r w:rsidR="00562ECD">
        <w:rPr>
          <w:noProof/>
          <w:lang w:val="en-GB"/>
        </w:rPr>
        <w:t>1</w:t>
      </w:r>
      <w:r>
        <w:rPr>
          <w:noProof/>
          <w:lang w:val="en-GB"/>
        </w:rPr>
        <w:fldChar w:fldCharType="end"/>
      </w:r>
      <w:bookmarkEnd w:id="483"/>
      <w:r>
        <w:rPr>
          <w:noProof/>
          <w:lang w:val="en-GB"/>
        </w:rPr>
        <w:t xml:space="preserve"> – Matrix coefficients</w:t>
      </w:r>
      <w:bookmarkEnd w:id="484"/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64"/>
        <w:gridCol w:w="2448"/>
        <w:gridCol w:w="6192"/>
      </w:tblGrid>
      <w:tr w:rsidR="0076560E" w14:paraId="4B09935F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7E7091F" w14:textId="77777777" w:rsidR="0076560E" w:rsidRDefault="0076560E" w:rsidP="00277C22">
            <w:pPr>
              <w:pStyle w:val="tableheading"/>
              <w:numPr>
                <w:ilvl w:val="12"/>
                <w:numId w:val="0"/>
              </w:numPr>
              <w:spacing w:before="72" w:after="72"/>
              <w:jc w:val="center"/>
              <w:rPr>
                <w:noProof/>
              </w:rPr>
            </w:pPr>
            <w:r>
              <w:rPr>
                <w:noProof/>
              </w:rPr>
              <w:t>Value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45559412" w14:textId="77777777" w:rsidR="0076560E" w:rsidRDefault="0076560E" w:rsidP="00277C22">
            <w:pPr>
              <w:pStyle w:val="tableheading"/>
              <w:numPr>
                <w:ilvl w:val="12"/>
                <w:numId w:val="0"/>
              </w:numPr>
              <w:spacing w:before="72" w:after="72"/>
              <w:rPr>
                <w:noProof/>
              </w:rPr>
            </w:pPr>
            <w:r>
              <w:rPr>
                <w:noProof/>
              </w:rPr>
              <w:t>Matrix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7F1E5E03" w14:textId="77777777" w:rsidR="0076560E" w:rsidRDefault="0076560E" w:rsidP="00277C22">
            <w:pPr>
              <w:pStyle w:val="tableheading"/>
              <w:numPr>
                <w:ilvl w:val="12"/>
                <w:numId w:val="0"/>
              </w:numPr>
              <w:spacing w:before="72" w:after="72"/>
              <w:rPr>
                <w:noProof/>
              </w:rPr>
            </w:pPr>
            <w:r>
              <w:rPr>
                <w:noProof/>
              </w:rPr>
              <w:t>Informative remark</w:t>
            </w:r>
          </w:p>
        </w:tc>
      </w:tr>
      <w:tr w:rsidR="0076560E" w14:paraId="76B188A1" w14:textId="77777777" w:rsidTr="00277C22">
        <w:trPr>
          <w:cantSplit/>
          <w:jc w:val="center"/>
        </w:trPr>
        <w:tc>
          <w:tcPr>
            <w:tcW w:w="86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78E22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24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49A66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noProof/>
              </w:rPr>
              <w:t>Identity</w:t>
            </w:r>
          </w:p>
        </w:tc>
        <w:tc>
          <w:tcPr>
            <w:tcW w:w="61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4120C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</w:pPr>
            <w:r>
              <w:t>The identity matrix.</w:t>
            </w:r>
          </w:p>
          <w:p w14:paraId="0B152BC8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t>Typically used for GBR (often referred to as RGB); however, may also be used for YZX (often referred to as XYZ)</w:t>
            </w:r>
            <w:r>
              <w:rPr>
                <w:noProof/>
              </w:rPr>
              <w:t>; see Equations 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REF RGBred_Eqn \h  \* MERGEFORMAT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ins w:id="485" w:author="Alexis Michael Tourapis" w:date="2015-10-02T13:31:00Z">
              <w:r w:rsidR="00562ECD">
                <w:rPr>
                  <w:noProof/>
                </w:rPr>
                <w:t>E</w:t>
              </w:r>
              <w:r w:rsidR="00562ECD">
                <w:rPr>
                  <w:noProof/>
                </w:rPr>
                <w:noBreakHyphen/>
                <w:t>20</w:t>
              </w:r>
            </w:ins>
            <w:del w:id="486" w:author="Alexis Michael Tourapis" w:date="2015-10-02T13:31:00Z">
              <w:r w:rsidDel="00562ECD">
                <w:rPr>
                  <w:noProof/>
                </w:rPr>
                <w:delText>E</w:delText>
              </w:r>
              <w:r w:rsidDel="00562ECD">
                <w:rPr>
                  <w:noProof/>
                </w:rPr>
                <w:noBreakHyphen/>
                <w:delText>19</w:delText>
              </w:r>
            </w:del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to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REF RGBblue_Eqn \h  \* MERGEFORMAT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ins w:id="487" w:author="Alexis Michael Tourapis" w:date="2015-10-02T13:31:00Z">
              <w:r w:rsidR="00562ECD">
                <w:rPr>
                  <w:noProof/>
                </w:rPr>
                <w:t>E</w:t>
              </w:r>
              <w:r w:rsidR="00562ECD">
                <w:rPr>
                  <w:noProof/>
                </w:rPr>
                <w:noBreakHyphen/>
                <w:t>22</w:t>
              </w:r>
            </w:ins>
            <w:del w:id="488" w:author="Alexis Michael Tourapis" w:date="2015-10-02T13:31:00Z">
              <w:r w:rsidDel="00562ECD">
                <w:rPr>
                  <w:noProof/>
                </w:rPr>
                <w:delText>E</w:delText>
              </w:r>
              <w:r w:rsidDel="00562ECD">
                <w:rPr>
                  <w:noProof/>
                </w:rPr>
                <w:noBreakHyphen/>
                <w:delText>21</w:delText>
              </w:r>
            </w:del>
            <w:r>
              <w:rPr>
                <w:noProof/>
              </w:rPr>
              <w:fldChar w:fldCharType="end"/>
            </w:r>
          </w:p>
          <w:p w14:paraId="463D4DD4" w14:textId="77777777" w:rsidR="0076560E" w:rsidRDefault="0076560E" w:rsidP="00277C22">
            <w:pPr>
              <w:pStyle w:val="tablecell"/>
              <w:jc w:val="left"/>
              <w:rPr>
                <w:noProof/>
              </w:rPr>
            </w:pPr>
            <w:r>
              <w:rPr>
                <w:noProof/>
              </w:rPr>
              <w:t xml:space="preserve">IEC 61966-2-1 (sRGB) </w:t>
            </w:r>
          </w:p>
          <w:p w14:paraId="38DFA45E" w14:textId="77777777" w:rsidR="0076560E" w:rsidRDefault="0076560E" w:rsidP="00277C22">
            <w:pPr>
              <w:pStyle w:val="tablecell"/>
              <w:jc w:val="left"/>
              <w:rPr>
                <w:noProof/>
              </w:rPr>
            </w:pPr>
            <w:r>
              <w:t>Society of Motion Picture and Television Engineers ST 428-1</w:t>
            </w:r>
          </w:p>
        </w:tc>
      </w:tr>
      <w:tr w:rsidR="0076560E" w14:paraId="4780E627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38A91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79CBE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R</w:t>
            </w:r>
            <w:r>
              <w:rPr>
                <w:noProof/>
              </w:rPr>
              <w:t xml:space="preserve"> = 0.2126; </w:t>
            </w: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B</w:t>
            </w:r>
            <w:r>
              <w:rPr>
                <w:noProof/>
              </w:rPr>
              <w:t xml:space="preserve"> = 0.0722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4E41D" w14:textId="77777777" w:rsidR="0076560E" w:rsidRDefault="0076560E" w:rsidP="00277C22">
            <w:pPr>
              <w:pStyle w:val="tablecell"/>
              <w:jc w:val="left"/>
              <w:rPr>
                <w:noProof/>
              </w:rPr>
            </w:pPr>
            <w:r>
              <w:rPr>
                <w:noProof/>
              </w:rPr>
              <w:t>ITU</w:t>
            </w:r>
            <w:r>
              <w:rPr>
                <w:noProof/>
              </w:rPr>
              <w:noBreakHyphen/>
              <w:t>R Rec. BT.709-5</w:t>
            </w:r>
          </w:p>
          <w:p w14:paraId="44700420" w14:textId="77777777" w:rsidR="0076560E" w:rsidRDefault="0076560E" w:rsidP="00277C22">
            <w:pPr>
              <w:pStyle w:val="tablecell"/>
              <w:jc w:val="left"/>
              <w:rPr>
                <w:noProof/>
              </w:rPr>
            </w:pPr>
            <w:r>
              <w:rPr>
                <w:noProof/>
              </w:rPr>
              <w:t>ITU</w:t>
            </w:r>
            <w:r>
              <w:rPr>
                <w:noProof/>
              </w:rPr>
              <w:noBreakHyphen/>
              <w:t>R Rec. BT.1361 conventional colour gamut system and extended colour gamut system</w:t>
            </w:r>
          </w:p>
          <w:p w14:paraId="185B266E" w14:textId="77777777" w:rsidR="0076560E" w:rsidRDefault="0076560E" w:rsidP="00277C22">
            <w:pPr>
              <w:pStyle w:val="tablecell"/>
              <w:jc w:val="left"/>
              <w:rPr>
                <w:noProof/>
              </w:rPr>
            </w:pPr>
            <w:r>
              <w:rPr>
                <w:noProof/>
              </w:rPr>
              <w:t>IEC 61966-2-1 (sYCC)</w:t>
            </w:r>
          </w:p>
          <w:p w14:paraId="7BDE0587" w14:textId="77777777" w:rsidR="0076560E" w:rsidRDefault="0076560E" w:rsidP="00277C22">
            <w:pPr>
              <w:pStyle w:val="tablecell"/>
              <w:jc w:val="left"/>
              <w:rPr>
                <w:noProof/>
              </w:rPr>
            </w:pPr>
            <w:r>
              <w:rPr>
                <w:noProof/>
              </w:rPr>
              <w:t>IEC 61966-2-4 xvYCC</w:t>
            </w:r>
            <w:r>
              <w:rPr>
                <w:noProof/>
                <w:vertAlign w:val="subscript"/>
              </w:rPr>
              <w:t>709</w:t>
            </w:r>
          </w:p>
          <w:p w14:paraId="0F86F565" w14:textId="77777777" w:rsidR="0076560E" w:rsidRDefault="0076560E" w:rsidP="00277C22">
            <w:pPr>
              <w:pStyle w:val="tablecell"/>
              <w:jc w:val="left"/>
              <w:rPr>
                <w:noProof/>
              </w:rPr>
            </w:pPr>
            <w:r>
              <w:rPr>
                <w:noProof/>
              </w:rPr>
              <w:t>Society of Motion Picture and Television Engineers RP 177 (1993) Annex B</w:t>
            </w:r>
          </w:p>
        </w:tc>
      </w:tr>
      <w:tr w:rsidR="0076560E" w14:paraId="079E879B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A446E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FF6C5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noProof/>
              </w:rPr>
              <w:t>Unspecified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AAFFE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Image characteristics are unknown or are determined by the application.</w:t>
            </w:r>
          </w:p>
        </w:tc>
      </w:tr>
      <w:tr w:rsidR="0076560E" w14:paraId="2724E609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50119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81A57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noProof/>
              </w:rPr>
              <w:t>Reserved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7318F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For future use by ITU</w:t>
            </w:r>
            <w:r>
              <w:rPr>
                <w:noProof/>
              </w:rPr>
              <w:noBreakHyphen/>
              <w:t>T | ISO/IEC</w:t>
            </w:r>
          </w:p>
        </w:tc>
      </w:tr>
      <w:tr w:rsidR="0076560E" w14:paraId="472A975C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9ABC1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EE5B4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R</w:t>
            </w:r>
            <w:r>
              <w:rPr>
                <w:noProof/>
              </w:rPr>
              <w:t xml:space="preserve"> = 0.30;   </w:t>
            </w: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B</w:t>
            </w:r>
            <w:r>
              <w:rPr>
                <w:noProof/>
              </w:rPr>
              <w:t xml:space="preserve"> = 0.11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EF505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United States Federal Communications Commission Title 47 Code of Federal Regulations (2003) 73.682 (a) (20)</w:t>
            </w:r>
          </w:p>
        </w:tc>
      </w:tr>
      <w:tr w:rsidR="0076560E" w14:paraId="1B3073CB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D7665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3CF97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R</w:t>
            </w:r>
            <w:r>
              <w:rPr>
                <w:noProof/>
              </w:rPr>
              <w:t xml:space="preserve"> = 0.299; </w:t>
            </w: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B</w:t>
            </w:r>
            <w:r>
              <w:rPr>
                <w:noProof/>
              </w:rPr>
              <w:t xml:space="preserve"> = 0.114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FB7F6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ITU</w:t>
            </w:r>
            <w:r>
              <w:rPr>
                <w:noProof/>
              </w:rPr>
              <w:noBreakHyphen/>
              <w:t>R Rec. BT.470</w:t>
            </w:r>
            <w:r>
              <w:rPr>
                <w:noProof/>
              </w:rPr>
              <w:noBreakHyphen/>
              <w:t>6 System B, G (historical)</w:t>
            </w:r>
          </w:p>
          <w:p w14:paraId="23B1259F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ITU</w:t>
            </w:r>
            <w:r>
              <w:rPr>
                <w:noProof/>
              </w:rPr>
              <w:noBreakHyphen/>
              <w:t>R Rec. BT.601</w:t>
            </w:r>
            <w:r>
              <w:rPr>
                <w:noProof/>
              </w:rPr>
              <w:noBreakHyphen/>
              <w:t>6 625</w:t>
            </w:r>
          </w:p>
          <w:p w14:paraId="5DFD02A7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ITU</w:t>
            </w:r>
            <w:r>
              <w:rPr>
                <w:noProof/>
              </w:rPr>
              <w:noBreakHyphen/>
              <w:t>R Rec. BT.1358 625</w:t>
            </w:r>
          </w:p>
          <w:p w14:paraId="4E5B9BDB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ITU</w:t>
            </w:r>
            <w:r>
              <w:rPr>
                <w:noProof/>
              </w:rPr>
              <w:noBreakHyphen/>
              <w:t>R Rec. BT.1700 625 PAL and 625 SECAM</w:t>
            </w:r>
          </w:p>
          <w:p w14:paraId="2B76FC92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IEC 61966-2-4 xvYCC</w:t>
            </w:r>
            <w:r>
              <w:rPr>
                <w:noProof/>
                <w:vertAlign w:val="subscript"/>
              </w:rPr>
              <w:t>601</w:t>
            </w:r>
          </w:p>
          <w:p w14:paraId="0EC448FB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(functionally the same as the value 6)</w:t>
            </w:r>
          </w:p>
        </w:tc>
      </w:tr>
      <w:tr w:rsidR="0076560E" w14:paraId="277FE5DA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6E579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E2BAC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R</w:t>
            </w:r>
            <w:r>
              <w:rPr>
                <w:noProof/>
              </w:rPr>
              <w:t xml:space="preserve"> = 0.299; </w:t>
            </w: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B</w:t>
            </w:r>
            <w:r>
              <w:rPr>
                <w:noProof/>
              </w:rPr>
              <w:t xml:space="preserve"> = 0.114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E41B9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ITU</w:t>
            </w:r>
            <w:r>
              <w:rPr>
                <w:noProof/>
              </w:rPr>
              <w:noBreakHyphen/>
              <w:t>R Rec. BT.601</w:t>
            </w:r>
            <w:r>
              <w:rPr>
                <w:noProof/>
              </w:rPr>
              <w:noBreakHyphen/>
              <w:t>6 525</w:t>
            </w:r>
          </w:p>
          <w:p w14:paraId="663C20AF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ITU</w:t>
            </w:r>
            <w:r>
              <w:rPr>
                <w:noProof/>
              </w:rPr>
              <w:noBreakHyphen/>
              <w:t>R Rec. BT.1358 525</w:t>
            </w:r>
          </w:p>
          <w:p w14:paraId="2BBEC88B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tabs>
                <w:tab w:val="left" w:pos="1408"/>
                <w:tab w:val="left" w:pos="2401"/>
              </w:tabs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ITU</w:t>
            </w:r>
            <w:r>
              <w:rPr>
                <w:noProof/>
              </w:rPr>
              <w:noBreakHyphen/>
              <w:t>R Rec. BT.1700 NTSC</w:t>
            </w:r>
          </w:p>
          <w:p w14:paraId="512056B6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Society of Motion Picture and Television Engineers 170M (2004)</w:t>
            </w:r>
          </w:p>
          <w:p w14:paraId="60AB5244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(functionally the same as the value 5)</w:t>
            </w:r>
          </w:p>
        </w:tc>
      </w:tr>
      <w:tr w:rsidR="0076560E" w14:paraId="2837176B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1AC4A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B99C2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R</w:t>
            </w:r>
            <w:r>
              <w:rPr>
                <w:noProof/>
              </w:rPr>
              <w:t xml:space="preserve"> = 0.212; </w:t>
            </w: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B</w:t>
            </w:r>
            <w:r>
              <w:rPr>
                <w:noProof/>
              </w:rPr>
              <w:t xml:space="preserve"> = 0.087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65928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Society of Motion Picture and Television Engineers 240M (1999)</w:t>
            </w:r>
          </w:p>
        </w:tc>
      </w:tr>
      <w:tr w:rsidR="0076560E" w14:paraId="55EB1324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A2D13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01D80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noProof/>
              </w:rPr>
              <w:t>YCgCo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88B0B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See Equations 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REF YCgCoFirst_Eqn \h  \* MERGEFORMAT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ins w:id="489" w:author="Alexis Michael Tourapis" w:date="2015-10-02T13:31:00Z">
              <w:r w:rsidR="00562ECD">
                <w:rPr>
                  <w:noProof/>
                </w:rPr>
                <w:t>E</w:t>
              </w:r>
              <w:r w:rsidR="00562ECD">
                <w:rPr>
                  <w:noProof/>
                </w:rPr>
                <w:noBreakHyphen/>
                <w:t>23</w:t>
              </w:r>
            </w:ins>
            <w:del w:id="490" w:author="Alexis Michael Tourapis" w:date="2015-10-02T13:31:00Z">
              <w:r w:rsidDel="00562ECD">
                <w:rPr>
                  <w:noProof/>
                </w:rPr>
                <w:delText>E</w:delText>
              </w:r>
              <w:r w:rsidDel="00562ECD">
                <w:rPr>
                  <w:noProof/>
                </w:rPr>
                <w:noBreakHyphen/>
                <w:delText>22</w:delText>
              </w:r>
            </w:del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to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REF YCgCoLast_Eqn \h  \* MERGEFORMAT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ins w:id="491" w:author="Alexis Michael Tourapis" w:date="2015-10-02T13:31:00Z">
              <w:r w:rsidR="00562ECD" w:rsidRPr="00562ECD">
                <w:rPr>
                  <w:noProof/>
                  <w:rPrChange w:id="492" w:author="Alexis Michael Tourapis" w:date="2015-10-02T13:31:00Z">
                    <w:rPr>
                      <w:noProof/>
                      <w:sz w:val="18"/>
                      <w:szCs w:val="18"/>
                      <w:lang w:val="es-ES_tradnl"/>
                    </w:rPr>
                  </w:rPrChange>
                </w:rPr>
                <w:t>E</w:t>
              </w:r>
              <w:r w:rsidR="00562ECD" w:rsidRPr="00562ECD">
                <w:rPr>
                  <w:noProof/>
                  <w:rPrChange w:id="493" w:author="Alexis Michael Tourapis" w:date="2015-10-02T13:31:00Z">
                    <w:rPr>
                      <w:noProof/>
                      <w:sz w:val="18"/>
                      <w:szCs w:val="18"/>
                      <w:lang w:val="es-ES_tradnl"/>
                    </w:rPr>
                  </w:rPrChange>
                </w:rPr>
                <w:noBreakHyphen/>
                <w:t>37</w:t>
              </w:r>
            </w:ins>
            <w:del w:id="494" w:author="Alexis Michael Tourapis" w:date="2015-10-02T13:31:00Z">
              <w:r w:rsidRPr="0076560E" w:rsidDel="00562ECD">
                <w:rPr>
                  <w:noProof/>
                </w:rPr>
                <w:delText>E</w:delText>
              </w:r>
              <w:r w:rsidRPr="0076560E" w:rsidDel="00562ECD">
                <w:rPr>
                  <w:noProof/>
                </w:rPr>
                <w:noBreakHyphen/>
                <w:delText>36</w:delText>
              </w:r>
            </w:del>
            <w:r>
              <w:rPr>
                <w:noProof/>
              </w:rPr>
              <w:fldChar w:fldCharType="end"/>
            </w:r>
          </w:p>
        </w:tc>
      </w:tr>
      <w:tr w:rsidR="0076560E" w14:paraId="2AC3DCC5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A265E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rFonts w:eastAsia="MS Mincho"/>
                <w:noProof/>
                <w:lang w:eastAsia="ja-JP"/>
              </w:rPr>
              <w:t>9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EB944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R</w:t>
            </w:r>
            <w:r>
              <w:rPr>
                <w:noProof/>
              </w:rPr>
              <w:t xml:space="preserve"> = 0.2</w:t>
            </w:r>
            <w:r>
              <w:rPr>
                <w:rFonts w:eastAsia="MS Mincho"/>
                <w:noProof/>
                <w:lang w:eastAsia="ja-JP"/>
              </w:rPr>
              <w:t>627</w:t>
            </w:r>
            <w:r>
              <w:rPr>
                <w:noProof/>
              </w:rPr>
              <w:t xml:space="preserve">; </w:t>
            </w: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B</w:t>
            </w:r>
            <w:r>
              <w:rPr>
                <w:noProof/>
              </w:rPr>
              <w:t xml:space="preserve"> = 0.</w:t>
            </w:r>
            <w:r>
              <w:rPr>
                <w:rFonts w:eastAsia="MS Mincho"/>
                <w:noProof/>
                <w:lang w:eastAsia="ja-JP"/>
              </w:rPr>
              <w:t>0593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64CBB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MS Mincho"/>
                <w:noProof/>
                <w:lang w:val="fr-CH" w:eastAsia="ja-JP"/>
              </w:rPr>
            </w:pPr>
            <w:r>
              <w:rPr>
                <w:rFonts w:eastAsia="MS Mincho"/>
                <w:noProof/>
                <w:lang w:val="fr-CH" w:eastAsia="ja-JP"/>
              </w:rPr>
              <w:t>Rec. ITU-R BT.2020 non-constant luminance system</w:t>
            </w:r>
          </w:p>
          <w:p w14:paraId="2BBA7268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rFonts w:eastAsia="MS Mincho"/>
                <w:noProof/>
                <w:lang w:eastAsia="ja-JP"/>
              </w:rPr>
              <w:t>See Equations </w:t>
            </w:r>
            <w:r>
              <w:rPr>
                <w:rFonts w:eastAsia="MS Mincho"/>
                <w:noProof/>
                <w:lang w:eastAsia="ja-JP"/>
              </w:rPr>
              <w:fldChar w:fldCharType="begin"/>
            </w:r>
            <w:r>
              <w:rPr>
                <w:rFonts w:eastAsia="MS Mincho"/>
                <w:noProof/>
                <w:lang w:eastAsia="ja-JP"/>
              </w:rPr>
              <w:instrText xml:space="preserve"> REF ConventionalLuma_Eqn \h </w:instrText>
            </w:r>
            <w:r>
              <w:rPr>
                <w:rFonts w:eastAsia="MS Mincho"/>
                <w:noProof/>
                <w:lang w:eastAsia="ja-JP"/>
              </w:rPr>
            </w:r>
            <w:r>
              <w:rPr>
                <w:rFonts w:eastAsia="MS Mincho"/>
                <w:noProof/>
                <w:lang w:eastAsia="ja-JP"/>
              </w:rPr>
              <w:fldChar w:fldCharType="separate"/>
            </w:r>
            <w:ins w:id="495" w:author="Alexis Michael Tourapis" w:date="2015-10-02T13:31:00Z">
              <w:r w:rsidR="00562ECD">
                <w:rPr>
                  <w:noProof/>
                  <w:lang w:val="es-ES_tradnl"/>
                </w:rPr>
                <w:t>E</w:t>
              </w:r>
              <w:r w:rsidR="00562ECD">
                <w:rPr>
                  <w:noProof/>
                  <w:lang w:val="es-ES_tradnl"/>
                </w:rPr>
                <w:noBreakHyphen/>
                <w:t>17</w:t>
              </w:r>
            </w:ins>
            <w:del w:id="496" w:author="Alexis Michael Tourapis" w:date="2015-10-02T13:31:00Z">
              <w:r w:rsidDel="00562ECD">
                <w:rPr>
                  <w:noProof/>
                  <w:lang w:val="es-ES_tradnl"/>
                </w:rPr>
                <w:delText>E</w:delText>
              </w:r>
              <w:r w:rsidDel="00562ECD">
                <w:rPr>
                  <w:noProof/>
                  <w:lang w:val="es-ES_tradnl"/>
                </w:rPr>
                <w:noBreakHyphen/>
                <w:delText>16</w:delText>
              </w:r>
            </w:del>
            <w:r>
              <w:rPr>
                <w:rFonts w:eastAsia="MS Mincho"/>
                <w:noProof/>
                <w:lang w:eastAsia="ja-JP"/>
              </w:rPr>
              <w:fldChar w:fldCharType="end"/>
            </w:r>
            <w:r>
              <w:rPr>
                <w:rFonts w:eastAsia="MS Mincho"/>
                <w:noProof/>
                <w:lang w:eastAsia="ja-JP"/>
              </w:rPr>
              <w:t xml:space="preserve"> to </w:t>
            </w:r>
            <w:r>
              <w:rPr>
                <w:rFonts w:eastAsia="MS Mincho"/>
                <w:noProof/>
                <w:lang w:eastAsia="ja-JP"/>
              </w:rPr>
              <w:fldChar w:fldCharType="begin"/>
            </w:r>
            <w:r>
              <w:rPr>
                <w:rFonts w:eastAsia="MS Mincho"/>
                <w:noProof/>
                <w:lang w:eastAsia="ja-JP"/>
              </w:rPr>
              <w:instrText xml:space="preserve"> REF ConventionalChroma_Eqn \h </w:instrText>
            </w:r>
            <w:r>
              <w:rPr>
                <w:rFonts w:eastAsia="MS Mincho"/>
                <w:noProof/>
                <w:lang w:eastAsia="ja-JP"/>
              </w:rPr>
            </w:r>
            <w:r>
              <w:rPr>
                <w:rFonts w:eastAsia="MS Mincho"/>
                <w:noProof/>
                <w:lang w:eastAsia="ja-JP"/>
              </w:rPr>
              <w:fldChar w:fldCharType="separate"/>
            </w:r>
            <w:ins w:id="497" w:author="Alexis Michael Tourapis" w:date="2015-10-02T13:31:00Z">
              <w:r w:rsidR="00562ECD">
                <w:rPr>
                  <w:noProof/>
                  <w:lang w:val="es-ES_tradnl"/>
                </w:rPr>
                <w:t>E</w:t>
              </w:r>
              <w:r w:rsidR="00562ECD">
                <w:rPr>
                  <w:noProof/>
                  <w:lang w:val="es-ES_tradnl"/>
                </w:rPr>
                <w:noBreakHyphen/>
                <w:t>19</w:t>
              </w:r>
            </w:ins>
            <w:del w:id="498" w:author="Alexis Michael Tourapis" w:date="2015-10-02T13:31:00Z">
              <w:r w:rsidDel="00562ECD">
                <w:rPr>
                  <w:noProof/>
                  <w:lang w:val="es-ES_tradnl"/>
                </w:rPr>
                <w:delText>E</w:delText>
              </w:r>
              <w:r w:rsidDel="00562ECD">
                <w:rPr>
                  <w:noProof/>
                  <w:lang w:val="es-ES_tradnl"/>
                </w:rPr>
                <w:noBreakHyphen/>
                <w:delText>18</w:delText>
              </w:r>
            </w:del>
            <w:r>
              <w:rPr>
                <w:rFonts w:eastAsia="MS Mincho"/>
                <w:noProof/>
                <w:lang w:eastAsia="ja-JP"/>
              </w:rPr>
              <w:fldChar w:fldCharType="end"/>
            </w:r>
          </w:p>
        </w:tc>
      </w:tr>
      <w:tr w:rsidR="0076560E" w14:paraId="72562B46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93501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>
              <w:rPr>
                <w:rFonts w:eastAsia="MS Mincho"/>
                <w:noProof/>
                <w:lang w:eastAsia="ja-JP"/>
              </w:rPr>
              <w:t>10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32D20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R</w:t>
            </w:r>
            <w:r>
              <w:rPr>
                <w:noProof/>
              </w:rPr>
              <w:t xml:space="preserve"> = 0.2</w:t>
            </w:r>
            <w:r>
              <w:rPr>
                <w:rFonts w:eastAsia="MS Mincho"/>
                <w:noProof/>
                <w:lang w:eastAsia="ja-JP"/>
              </w:rPr>
              <w:t>627</w:t>
            </w:r>
            <w:r>
              <w:rPr>
                <w:noProof/>
              </w:rPr>
              <w:t xml:space="preserve">; </w:t>
            </w:r>
            <w:r>
              <w:rPr>
                <w:iCs/>
                <w:noProof/>
              </w:rPr>
              <w:t>K</w:t>
            </w:r>
            <w:r>
              <w:rPr>
                <w:iCs/>
                <w:noProof/>
                <w:vertAlign w:val="subscript"/>
              </w:rPr>
              <w:t>B</w:t>
            </w:r>
            <w:r>
              <w:rPr>
                <w:noProof/>
              </w:rPr>
              <w:t xml:space="preserve"> = 0.</w:t>
            </w:r>
            <w:r>
              <w:rPr>
                <w:rFonts w:eastAsia="MS Mincho"/>
                <w:noProof/>
                <w:lang w:eastAsia="ja-JP"/>
              </w:rPr>
              <w:t>0593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6DC3A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MS Mincho"/>
                <w:noProof/>
                <w:lang w:val="fr-CH" w:eastAsia="ja-JP"/>
              </w:rPr>
            </w:pPr>
            <w:r>
              <w:rPr>
                <w:rFonts w:eastAsia="MS Mincho"/>
                <w:noProof/>
                <w:lang w:val="fr-CH" w:eastAsia="ja-JP"/>
              </w:rPr>
              <w:t>Rec. ITU-R BT.2020 constant luminance system</w:t>
            </w:r>
          </w:p>
          <w:p w14:paraId="588B4801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rFonts w:eastAsia="MS Mincho"/>
                <w:noProof/>
                <w:lang w:eastAsia="ja-JP"/>
              </w:rPr>
              <w:t>See Equations </w:t>
            </w:r>
            <w:r>
              <w:rPr>
                <w:rFonts w:eastAsia="MS Mincho"/>
                <w:noProof/>
                <w:lang w:eastAsia="ja-JP"/>
              </w:rPr>
              <w:fldChar w:fldCharType="begin"/>
            </w:r>
            <w:r>
              <w:rPr>
                <w:rFonts w:eastAsia="MS Mincho"/>
                <w:noProof/>
                <w:lang w:eastAsia="ja-JP"/>
              </w:rPr>
              <w:instrText xml:space="preserve"> REF ConstantLumanceFirst_Eqn \h </w:instrText>
            </w:r>
            <w:r>
              <w:rPr>
                <w:rFonts w:eastAsia="MS Mincho"/>
                <w:noProof/>
                <w:lang w:eastAsia="ja-JP"/>
              </w:rPr>
            </w:r>
            <w:r>
              <w:rPr>
                <w:rFonts w:eastAsia="MS Mincho"/>
                <w:noProof/>
                <w:lang w:eastAsia="ja-JP"/>
              </w:rPr>
              <w:fldChar w:fldCharType="separate"/>
            </w:r>
            <w:ins w:id="499" w:author="Alexis Michael Tourapis" w:date="2015-10-02T13:31:00Z">
              <w:r w:rsidR="00562ECD">
                <w:rPr>
                  <w:noProof/>
                </w:rPr>
                <w:t>E</w:t>
              </w:r>
              <w:r w:rsidR="00562ECD">
                <w:rPr>
                  <w:noProof/>
                </w:rPr>
                <w:noBreakHyphen/>
                <w:t>38</w:t>
              </w:r>
            </w:ins>
            <w:del w:id="500" w:author="Alexis Michael Tourapis" w:date="2015-10-02T13:31:00Z">
              <w:r w:rsidDel="00562ECD">
                <w:rPr>
                  <w:noProof/>
                </w:rPr>
                <w:delText>E</w:delText>
              </w:r>
              <w:r w:rsidDel="00562ECD">
                <w:rPr>
                  <w:noProof/>
                </w:rPr>
                <w:noBreakHyphen/>
                <w:delText>37</w:delText>
              </w:r>
            </w:del>
            <w:r>
              <w:rPr>
                <w:rFonts w:eastAsia="MS Mincho"/>
                <w:noProof/>
                <w:lang w:eastAsia="ja-JP"/>
              </w:rPr>
              <w:fldChar w:fldCharType="end"/>
            </w:r>
            <w:r>
              <w:rPr>
                <w:rFonts w:eastAsia="MS Mincho"/>
                <w:noProof/>
                <w:lang w:eastAsia="ja-JP"/>
              </w:rPr>
              <w:t xml:space="preserve"> to </w:t>
            </w:r>
            <w:r>
              <w:rPr>
                <w:rFonts w:eastAsia="MS Mincho"/>
                <w:noProof/>
                <w:lang w:eastAsia="ja-JP"/>
              </w:rPr>
              <w:fldChar w:fldCharType="begin"/>
            </w:r>
            <w:r>
              <w:rPr>
                <w:rFonts w:eastAsia="MS Mincho"/>
                <w:noProof/>
                <w:lang w:eastAsia="ja-JP"/>
              </w:rPr>
              <w:instrText xml:space="preserve"> REF Equation_E46 \h </w:instrText>
            </w:r>
            <w:r>
              <w:rPr>
                <w:rFonts w:eastAsia="MS Mincho"/>
                <w:noProof/>
                <w:lang w:eastAsia="ja-JP"/>
              </w:rPr>
            </w:r>
            <w:r>
              <w:rPr>
                <w:rFonts w:eastAsia="MS Mincho"/>
                <w:noProof/>
                <w:lang w:eastAsia="ja-JP"/>
              </w:rPr>
              <w:fldChar w:fldCharType="separate"/>
            </w:r>
            <w:ins w:id="501" w:author="Alexis Michael Tourapis" w:date="2015-10-02T13:31:00Z">
              <w:r w:rsidR="00562ECD">
                <w:rPr>
                  <w:noProof/>
                  <w:lang w:val="de-DE"/>
                </w:rPr>
                <w:t>E</w:t>
              </w:r>
              <w:r w:rsidR="00562ECD">
                <w:rPr>
                  <w:noProof/>
                  <w:lang w:val="de-DE"/>
                </w:rPr>
                <w:noBreakHyphen/>
                <w:t>47</w:t>
              </w:r>
            </w:ins>
            <w:del w:id="502" w:author="Alexis Michael Tourapis" w:date="2015-10-02T13:31:00Z">
              <w:r w:rsidDel="00562ECD">
                <w:rPr>
                  <w:noProof/>
                  <w:lang w:val="de-DE"/>
                </w:rPr>
                <w:delText>E</w:delText>
              </w:r>
              <w:r w:rsidDel="00562ECD">
                <w:rPr>
                  <w:noProof/>
                  <w:lang w:val="de-DE"/>
                </w:rPr>
                <w:noBreakHyphen/>
                <w:delText>46</w:delText>
              </w:r>
            </w:del>
            <w:r>
              <w:rPr>
                <w:rFonts w:eastAsia="MS Mincho"/>
                <w:noProof/>
                <w:lang w:eastAsia="ja-JP"/>
              </w:rPr>
              <w:fldChar w:fldCharType="end"/>
            </w:r>
          </w:p>
        </w:tc>
      </w:tr>
      <w:tr w:rsidR="0076560E" w14:paraId="0DF0CE8E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6FF42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center"/>
              <w:rPr>
                <w:rFonts w:eastAsia="MS Mincho"/>
                <w:noProof/>
                <w:lang w:eastAsia="ja-JP"/>
              </w:rPr>
            </w:pPr>
            <w:r>
              <w:rPr>
                <w:rFonts w:eastAsia="MS Mincho"/>
                <w:noProof/>
                <w:lang w:eastAsia="ja-JP"/>
              </w:rPr>
              <w:t>11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B774B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rPr>
                <w:iCs/>
                <w:noProof/>
              </w:rPr>
            </w:pPr>
            <w:r w:rsidRPr="009621EC">
              <w:rPr>
                <w:iCs/>
                <w:noProof/>
              </w:rPr>
              <w:t>Y′D′</w:t>
            </w:r>
            <w:r>
              <w:rPr>
                <w:iCs/>
                <w:noProof/>
                <w:vertAlign w:val="subscript"/>
              </w:rPr>
              <w:t>Z</w:t>
            </w:r>
            <w:r w:rsidRPr="009621EC">
              <w:rPr>
                <w:iCs/>
                <w:noProof/>
              </w:rPr>
              <w:t>D′</w:t>
            </w:r>
            <w:r>
              <w:rPr>
                <w:iCs/>
                <w:noProof/>
                <w:vertAlign w:val="subscript"/>
              </w:rPr>
              <w:t>X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C5CDF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MS Mincho"/>
                <w:noProof/>
                <w:lang w:val="fr-CH" w:eastAsia="ja-JP"/>
              </w:rPr>
            </w:pPr>
            <w:r w:rsidRPr="009621EC">
              <w:rPr>
                <w:rFonts w:eastAsia="MS Mincho"/>
                <w:noProof/>
                <w:lang w:val="fr-CH" w:eastAsia="ja-JP"/>
              </w:rPr>
              <w:t>Society of Motion Picture and Television Engineers ST 2085 (2015)</w:t>
            </w:r>
          </w:p>
          <w:p w14:paraId="2163D50B" w14:textId="77777777" w:rsid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MS Mincho"/>
                <w:noProof/>
                <w:lang w:val="fr-CH" w:eastAsia="ja-JP"/>
              </w:rPr>
            </w:pPr>
            <w:r>
              <w:rPr>
                <w:rFonts w:eastAsia="MS Mincho"/>
                <w:noProof/>
                <w:lang w:eastAsia="ja-JP"/>
              </w:rPr>
              <w:t>See Equations </w:t>
            </w:r>
            <w:r>
              <w:rPr>
                <w:rFonts w:eastAsia="MS Mincho"/>
                <w:noProof/>
                <w:lang w:eastAsia="ja-JP"/>
              </w:rPr>
              <w:fldChar w:fldCharType="begin"/>
            </w:r>
            <w:r>
              <w:rPr>
                <w:rFonts w:eastAsia="MS Mincho"/>
                <w:noProof/>
                <w:lang w:eastAsia="ja-JP"/>
              </w:rPr>
              <w:instrText xml:space="preserve"> REF Matrix11Y_Eqn \h </w:instrText>
            </w:r>
            <w:r>
              <w:rPr>
                <w:rFonts w:eastAsia="MS Mincho"/>
                <w:noProof/>
                <w:lang w:eastAsia="ja-JP"/>
              </w:rPr>
            </w:r>
            <w:r>
              <w:rPr>
                <w:rFonts w:eastAsia="MS Mincho"/>
                <w:noProof/>
                <w:lang w:eastAsia="ja-JP"/>
              </w:rPr>
              <w:fldChar w:fldCharType="separate"/>
            </w:r>
            <w:ins w:id="503" w:author="Alexis Michael Tourapis" w:date="2015-10-02T13:31:00Z">
              <w:r w:rsidR="00562ECD" w:rsidRPr="00617CB8">
                <w:rPr>
                  <w:noProof/>
                </w:rPr>
                <w:t>E</w:t>
              </w:r>
              <w:r w:rsidR="00562ECD" w:rsidRPr="00617CB8">
                <w:rPr>
                  <w:noProof/>
                </w:rPr>
                <w:noBreakHyphen/>
              </w:r>
              <w:r w:rsidR="00562ECD">
                <w:rPr>
                  <w:noProof/>
                </w:rPr>
                <w:t>48</w:t>
              </w:r>
            </w:ins>
            <w:del w:id="504" w:author="Alexis Michael Tourapis" w:date="2015-10-02T13:31:00Z">
              <w:r w:rsidRPr="00617CB8" w:rsidDel="00562ECD">
                <w:rPr>
                  <w:noProof/>
                </w:rPr>
                <w:delText>E</w:delText>
              </w:r>
              <w:r w:rsidRPr="00617CB8" w:rsidDel="00562ECD">
                <w:rPr>
                  <w:noProof/>
                </w:rPr>
                <w:noBreakHyphen/>
              </w:r>
              <w:r w:rsidDel="00562ECD">
                <w:rPr>
                  <w:noProof/>
                </w:rPr>
                <w:delText>47</w:delText>
              </w:r>
            </w:del>
            <w:r>
              <w:rPr>
                <w:rFonts w:eastAsia="MS Mincho"/>
                <w:noProof/>
                <w:lang w:eastAsia="ja-JP"/>
              </w:rPr>
              <w:fldChar w:fldCharType="end"/>
            </w:r>
            <w:r>
              <w:rPr>
                <w:rFonts w:eastAsia="MS Mincho"/>
                <w:noProof/>
                <w:lang w:eastAsia="ja-JP"/>
              </w:rPr>
              <w:t xml:space="preserve"> to </w:t>
            </w:r>
            <w:r>
              <w:rPr>
                <w:rFonts w:eastAsia="MS Mincho"/>
                <w:noProof/>
                <w:lang w:eastAsia="ja-JP"/>
              </w:rPr>
              <w:fldChar w:fldCharType="begin"/>
            </w:r>
            <w:r>
              <w:rPr>
                <w:rFonts w:eastAsia="MS Mincho"/>
                <w:noProof/>
                <w:lang w:eastAsia="ja-JP"/>
              </w:rPr>
              <w:instrText xml:space="preserve"> REF Matrix11PR_Eqn \h </w:instrText>
            </w:r>
            <w:r>
              <w:rPr>
                <w:rFonts w:eastAsia="MS Mincho"/>
                <w:noProof/>
                <w:lang w:eastAsia="ja-JP"/>
              </w:rPr>
            </w:r>
            <w:r>
              <w:rPr>
                <w:rFonts w:eastAsia="MS Mincho"/>
                <w:noProof/>
                <w:lang w:eastAsia="ja-JP"/>
              </w:rPr>
              <w:fldChar w:fldCharType="separate"/>
            </w:r>
            <w:ins w:id="505" w:author="Alexis Michael Tourapis" w:date="2015-10-02T13:31:00Z">
              <w:r w:rsidR="00562ECD" w:rsidRPr="00D516A4">
                <w:rPr>
                  <w:noProof/>
                  <w:lang w:val="es-ES_tradnl"/>
                </w:rPr>
                <w:t>E</w:t>
              </w:r>
              <w:r w:rsidR="00562ECD" w:rsidRPr="00D516A4">
                <w:rPr>
                  <w:noProof/>
                  <w:lang w:val="es-ES_tradnl"/>
                </w:rPr>
                <w:noBreakHyphen/>
              </w:r>
              <w:r w:rsidR="00562ECD">
                <w:rPr>
                  <w:noProof/>
                  <w:lang w:val="es-ES_tradnl"/>
                </w:rPr>
                <w:t>50</w:t>
              </w:r>
            </w:ins>
            <w:del w:id="506" w:author="Alexis Michael Tourapis" w:date="2015-10-02T13:31:00Z">
              <w:r w:rsidRPr="00D516A4" w:rsidDel="00562ECD">
                <w:rPr>
                  <w:noProof/>
                  <w:lang w:val="es-ES_tradnl"/>
                </w:rPr>
                <w:delText>E</w:delText>
              </w:r>
              <w:r w:rsidRPr="00D516A4" w:rsidDel="00562ECD">
                <w:rPr>
                  <w:noProof/>
                  <w:lang w:val="es-ES_tradnl"/>
                </w:rPr>
                <w:noBreakHyphen/>
              </w:r>
              <w:r w:rsidDel="00562ECD">
                <w:rPr>
                  <w:noProof/>
                  <w:lang w:val="es-ES_tradnl"/>
                </w:rPr>
                <w:delText>49</w:delText>
              </w:r>
            </w:del>
            <w:r>
              <w:rPr>
                <w:rFonts w:eastAsia="MS Mincho"/>
                <w:noProof/>
                <w:lang w:eastAsia="ja-JP"/>
              </w:rPr>
              <w:fldChar w:fldCharType="end"/>
            </w:r>
            <w:r>
              <w:rPr>
                <w:rFonts w:eastAsia="MS Mincho"/>
                <w:noProof/>
                <w:lang w:eastAsia="ja-JP"/>
              </w:rPr>
              <w:t>.</w:t>
            </w:r>
          </w:p>
        </w:tc>
      </w:tr>
      <w:tr w:rsidR="0076560E" w:rsidRPr="0076560E" w14:paraId="50757E06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0E2F8" w14:textId="77777777" w:rsidR="0076560E" w:rsidRPr="0076560E" w:rsidRDefault="0076560E" w:rsidP="00277C22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  <w:color w:val="FF0000"/>
              </w:rPr>
            </w:pPr>
            <w:r w:rsidRPr="0076560E">
              <w:rPr>
                <w:noProof/>
                <w:color w:val="FF0000"/>
              </w:rPr>
              <w:t>12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02593" w14:textId="58A839A6" w:rsidR="0076560E" w:rsidRPr="0076560E" w:rsidRDefault="0076560E" w:rsidP="00277C22">
            <w:pPr>
              <w:pStyle w:val="tablecell"/>
              <w:keepNext w:val="0"/>
              <w:numPr>
                <w:ilvl w:val="12"/>
                <w:numId w:val="0"/>
              </w:numPr>
              <w:spacing w:before="20" w:after="20"/>
              <w:rPr>
                <w:noProof/>
                <w:color w:val="FF0000"/>
              </w:rPr>
            </w:pPr>
            <w:r w:rsidRPr="0076560E">
              <w:rPr>
                <w:noProof/>
                <w:color w:val="FF0000"/>
              </w:rPr>
              <w:t xml:space="preserve">See Equations </w:t>
            </w:r>
            <w:ins w:id="507" w:author="Alexis Michael Tourapis" w:date="2015-10-02T16:29:00Z">
              <w:r w:rsidR="00774F5A">
                <w:rPr>
                  <w:noProof/>
                  <w:color w:val="FF0000"/>
                </w:rPr>
                <w:fldChar w:fldCharType="begin"/>
              </w:r>
              <w:r w:rsidR="00774F5A">
                <w:rPr>
                  <w:noProof/>
                  <w:color w:val="FF0000"/>
                </w:rPr>
                <w:instrText xml:space="preserve"> REF Equation_ZR \h </w:instrText>
              </w:r>
            </w:ins>
            <w:r w:rsidR="00774F5A">
              <w:rPr>
                <w:noProof/>
                <w:color w:val="FF0000"/>
              </w:rPr>
            </w:r>
            <w:r w:rsidR="00774F5A">
              <w:rPr>
                <w:noProof/>
                <w:color w:val="FF0000"/>
              </w:rPr>
              <w:fldChar w:fldCharType="separate"/>
            </w:r>
            <w:ins w:id="508" w:author="Alexis Michael Tourapis" w:date="2015-10-02T16:29:00Z">
              <w:r w:rsidR="00774F5A">
                <w:rPr>
                  <w:noProof/>
                  <w:lang w:val="es-ES_tradnl"/>
                </w:rPr>
                <w:t>E</w:t>
              </w:r>
              <w:r w:rsidR="00774F5A">
                <w:rPr>
                  <w:noProof/>
                  <w:lang w:val="es-ES_tradnl"/>
                </w:rPr>
                <w:noBreakHyphen/>
                <w:t>16</w:t>
              </w:r>
              <w:r w:rsidR="00774F5A">
                <w:rPr>
                  <w:noProof/>
                  <w:color w:val="FF0000"/>
                </w:rPr>
                <w:fldChar w:fldCharType="end"/>
              </w:r>
              <w:r w:rsidR="00774F5A">
                <w:rPr>
                  <w:noProof/>
                  <w:color w:val="FF0000"/>
                </w:rPr>
                <w:t xml:space="preserve"> to </w:t>
              </w:r>
              <w:r w:rsidR="00774F5A">
                <w:rPr>
                  <w:noProof/>
                  <w:color w:val="FF0000"/>
                </w:rPr>
                <w:fldChar w:fldCharType="begin"/>
              </w:r>
              <w:r w:rsidR="00774F5A">
                <w:rPr>
                  <w:noProof/>
                  <w:color w:val="FF0000"/>
                </w:rPr>
                <w:instrText xml:space="preserve"> REF Equation_KB \h </w:instrText>
              </w:r>
            </w:ins>
            <w:r w:rsidR="00774F5A">
              <w:rPr>
                <w:noProof/>
                <w:color w:val="FF0000"/>
              </w:rPr>
            </w:r>
            <w:r w:rsidR="00774F5A">
              <w:rPr>
                <w:noProof/>
                <w:color w:val="FF0000"/>
              </w:rPr>
              <w:fldChar w:fldCharType="separate"/>
            </w:r>
            <w:ins w:id="509" w:author="Alexis Michael Tourapis" w:date="2015-10-02T16:29:00Z">
              <w:r w:rsidR="00774F5A" w:rsidRPr="00E85E07">
                <w:rPr>
                  <w:noProof/>
                  <w:lang w:val="es-ES_tradnl"/>
                </w:rPr>
                <w:t>E</w:t>
              </w:r>
              <w:r w:rsidR="00774F5A" w:rsidRPr="00E85E07">
                <w:rPr>
                  <w:noProof/>
                  <w:lang w:val="es-ES_tradnl"/>
                </w:rPr>
                <w:noBreakHyphen/>
              </w:r>
              <w:r w:rsidR="00774F5A">
                <w:rPr>
                  <w:noProof/>
                  <w:lang w:val="es-ES_tradnl"/>
                </w:rPr>
                <w:t>21</w:t>
              </w:r>
              <w:r w:rsidR="00774F5A">
                <w:rPr>
                  <w:noProof/>
                  <w:color w:val="FF0000"/>
                </w:rPr>
                <w:fldChar w:fldCharType="end"/>
              </w:r>
            </w:ins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E5E4D" w14:textId="77777777" w:rsidR="0076560E" w:rsidRP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MS Mincho"/>
                <w:noProof/>
                <w:color w:val="FF0000"/>
                <w:lang w:val="fr-CH" w:eastAsia="ja-JP"/>
              </w:rPr>
            </w:pPr>
            <w:r w:rsidRPr="0076560E">
              <w:rPr>
                <w:rFonts w:eastAsia="MS Mincho"/>
                <w:noProof/>
                <w:color w:val="FF0000"/>
                <w:lang w:val="fr-CH" w:eastAsia="ja-JP"/>
              </w:rPr>
              <w:t>Generalized non-constant luminance system</w:t>
            </w:r>
          </w:p>
          <w:p w14:paraId="30E4B160" w14:textId="77777777" w:rsidR="0076560E" w:rsidRP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  <w:color w:val="FF0000"/>
              </w:rPr>
            </w:pPr>
            <w:r w:rsidRPr="0076560E">
              <w:rPr>
                <w:rFonts w:eastAsia="MS Mincho"/>
                <w:noProof/>
                <w:color w:val="FF0000"/>
                <w:lang w:eastAsia="ja-JP"/>
              </w:rPr>
              <w:t>See Equations </w:t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begin"/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instrText xml:space="preserve"> REF ConventionalLuma_Eqn \h </w:instrText>
            </w:r>
            <w:r>
              <w:rPr>
                <w:rFonts w:eastAsia="MS Mincho"/>
                <w:noProof/>
                <w:color w:val="FF0000"/>
                <w:lang w:eastAsia="ja-JP"/>
              </w:rPr>
              <w:instrText xml:space="preserve"> \* MERGEFORMAT </w:instrText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separate"/>
            </w:r>
            <w:ins w:id="510" w:author="Alexis Michael Tourapis" w:date="2015-10-02T13:31:00Z">
              <w:r w:rsidR="00562ECD" w:rsidRPr="00562ECD">
                <w:rPr>
                  <w:noProof/>
                  <w:color w:val="FF0000"/>
                  <w:lang w:val="es-ES_tradnl"/>
                  <w:rPrChange w:id="511" w:author="Alexis Michael Tourapis" w:date="2015-10-02T13:31:00Z">
                    <w:rPr>
                      <w:noProof/>
                      <w:lang w:val="es-ES_tradnl"/>
                    </w:rPr>
                  </w:rPrChange>
                </w:rPr>
                <w:t>E</w:t>
              </w:r>
              <w:r w:rsidR="00562ECD" w:rsidRPr="00562ECD">
                <w:rPr>
                  <w:noProof/>
                  <w:color w:val="FF0000"/>
                  <w:lang w:val="es-ES_tradnl"/>
                  <w:rPrChange w:id="512" w:author="Alexis Michael Tourapis" w:date="2015-10-02T13:31:00Z">
                    <w:rPr>
                      <w:noProof/>
                      <w:lang w:val="es-ES_tradnl"/>
                    </w:rPr>
                  </w:rPrChange>
                </w:rPr>
                <w:noBreakHyphen/>
                <w:t>17</w:t>
              </w:r>
            </w:ins>
            <w:del w:id="513" w:author="Alexis Michael Tourapis" w:date="2015-10-02T13:31:00Z">
              <w:r w:rsidRPr="0076560E" w:rsidDel="00562ECD">
                <w:rPr>
                  <w:noProof/>
                  <w:color w:val="FF0000"/>
                  <w:lang w:val="es-ES_tradnl"/>
                </w:rPr>
                <w:delText>E</w:delText>
              </w:r>
              <w:r w:rsidRPr="0076560E" w:rsidDel="00562ECD">
                <w:rPr>
                  <w:noProof/>
                  <w:color w:val="FF0000"/>
                  <w:lang w:val="es-ES_tradnl"/>
                </w:rPr>
                <w:noBreakHyphen/>
                <w:delText>16</w:delText>
              </w:r>
            </w:del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end"/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t xml:space="preserve"> to </w:t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begin"/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instrText xml:space="preserve"> REF ConventionalChroma_Eqn \h </w:instrText>
            </w:r>
            <w:r>
              <w:rPr>
                <w:rFonts w:eastAsia="MS Mincho"/>
                <w:noProof/>
                <w:color w:val="FF0000"/>
                <w:lang w:eastAsia="ja-JP"/>
              </w:rPr>
              <w:instrText xml:space="preserve"> \* MERGEFORMAT </w:instrText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separate"/>
            </w:r>
            <w:ins w:id="514" w:author="Alexis Michael Tourapis" w:date="2015-10-02T13:31:00Z">
              <w:r w:rsidR="00562ECD" w:rsidRPr="00562ECD">
                <w:rPr>
                  <w:noProof/>
                  <w:color w:val="FF0000"/>
                  <w:lang w:val="es-ES_tradnl"/>
                  <w:rPrChange w:id="515" w:author="Alexis Michael Tourapis" w:date="2015-10-02T13:31:00Z">
                    <w:rPr>
                      <w:noProof/>
                      <w:lang w:val="es-ES_tradnl"/>
                    </w:rPr>
                  </w:rPrChange>
                </w:rPr>
                <w:t>E</w:t>
              </w:r>
              <w:r w:rsidR="00562ECD" w:rsidRPr="00562ECD">
                <w:rPr>
                  <w:noProof/>
                  <w:color w:val="FF0000"/>
                  <w:lang w:val="es-ES_tradnl"/>
                  <w:rPrChange w:id="516" w:author="Alexis Michael Tourapis" w:date="2015-10-02T13:31:00Z">
                    <w:rPr>
                      <w:noProof/>
                      <w:lang w:val="es-ES_tradnl"/>
                    </w:rPr>
                  </w:rPrChange>
                </w:rPr>
                <w:noBreakHyphen/>
                <w:t>19</w:t>
              </w:r>
            </w:ins>
            <w:del w:id="517" w:author="Alexis Michael Tourapis" w:date="2015-10-02T13:31:00Z">
              <w:r w:rsidRPr="0076560E" w:rsidDel="00562ECD">
                <w:rPr>
                  <w:noProof/>
                  <w:color w:val="FF0000"/>
                  <w:lang w:val="es-ES_tradnl"/>
                </w:rPr>
                <w:delText>E</w:delText>
              </w:r>
              <w:r w:rsidRPr="0076560E" w:rsidDel="00562ECD">
                <w:rPr>
                  <w:noProof/>
                  <w:color w:val="FF0000"/>
                  <w:lang w:val="es-ES_tradnl"/>
                </w:rPr>
                <w:noBreakHyphen/>
                <w:delText>18</w:delText>
              </w:r>
            </w:del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end"/>
            </w:r>
          </w:p>
        </w:tc>
      </w:tr>
      <w:tr w:rsidR="0076560E" w:rsidRPr="0076560E" w14:paraId="1E601205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9754" w14:textId="77777777" w:rsidR="0076560E" w:rsidRPr="0076560E" w:rsidRDefault="0076560E" w:rsidP="00277C22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  <w:color w:val="FF0000"/>
              </w:rPr>
            </w:pPr>
            <w:r w:rsidRPr="0076560E">
              <w:rPr>
                <w:noProof/>
                <w:color w:val="FF0000"/>
              </w:rPr>
              <w:t>13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A419D" w14:textId="68FE8713" w:rsidR="0076560E" w:rsidRPr="0076560E" w:rsidRDefault="0076560E" w:rsidP="00277C22">
            <w:pPr>
              <w:pStyle w:val="tablecell"/>
              <w:keepNext w:val="0"/>
              <w:numPr>
                <w:ilvl w:val="12"/>
                <w:numId w:val="0"/>
              </w:numPr>
              <w:spacing w:before="20" w:after="20"/>
              <w:rPr>
                <w:noProof/>
                <w:color w:val="FF0000"/>
              </w:rPr>
            </w:pPr>
            <w:r w:rsidRPr="0076560E">
              <w:rPr>
                <w:noProof/>
                <w:color w:val="FF0000"/>
              </w:rPr>
              <w:t>See Equations</w:t>
            </w:r>
            <w:ins w:id="518" w:author="Alexis Michael Tourapis" w:date="2015-10-02T16:29:00Z">
              <w:r w:rsidR="00774F5A" w:rsidRPr="0076560E">
                <w:rPr>
                  <w:noProof/>
                  <w:color w:val="FF0000"/>
                </w:rPr>
                <w:t xml:space="preserve"> </w:t>
              </w:r>
              <w:r w:rsidR="00774F5A">
                <w:rPr>
                  <w:noProof/>
                  <w:color w:val="FF0000"/>
                </w:rPr>
                <w:fldChar w:fldCharType="begin"/>
              </w:r>
              <w:r w:rsidR="00774F5A">
                <w:rPr>
                  <w:noProof/>
                  <w:color w:val="FF0000"/>
                </w:rPr>
                <w:instrText xml:space="preserve"> REF Equation_ZR \h </w:instrText>
              </w:r>
            </w:ins>
            <w:r w:rsidR="00774F5A">
              <w:rPr>
                <w:noProof/>
                <w:color w:val="FF0000"/>
              </w:rPr>
            </w:r>
            <w:ins w:id="519" w:author="Alexis Michael Tourapis" w:date="2015-10-02T16:29:00Z">
              <w:r w:rsidR="00774F5A">
                <w:rPr>
                  <w:noProof/>
                  <w:color w:val="FF0000"/>
                </w:rPr>
                <w:fldChar w:fldCharType="separate"/>
              </w:r>
            </w:ins>
            <w:ins w:id="520" w:author="Alexis Michael Tourapis" w:date="2015-10-02T13:30:00Z">
              <w:r w:rsidR="00774F5A">
                <w:rPr>
                  <w:noProof/>
                  <w:lang w:val="es-ES_tradnl"/>
                </w:rPr>
                <w:t>E</w:t>
              </w:r>
              <w:r w:rsidR="00774F5A">
                <w:rPr>
                  <w:noProof/>
                  <w:lang w:val="es-ES_tradnl"/>
                </w:rPr>
                <w:noBreakHyphen/>
              </w:r>
            </w:ins>
            <w:r w:rsidR="00774F5A">
              <w:rPr>
                <w:noProof/>
                <w:lang w:val="es-ES_tradnl"/>
              </w:rPr>
              <w:t>16</w:t>
            </w:r>
            <w:ins w:id="521" w:author="Alexis Michael Tourapis" w:date="2015-10-02T16:29:00Z">
              <w:r w:rsidR="00774F5A">
                <w:rPr>
                  <w:noProof/>
                  <w:color w:val="FF0000"/>
                </w:rPr>
                <w:fldChar w:fldCharType="end"/>
              </w:r>
              <w:r w:rsidR="00774F5A">
                <w:rPr>
                  <w:noProof/>
                  <w:color w:val="FF0000"/>
                </w:rPr>
                <w:t xml:space="preserve"> to </w:t>
              </w:r>
              <w:r w:rsidR="00774F5A">
                <w:rPr>
                  <w:noProof/>
                  <w:color w:val="FF0000"/>
                </w:rPr>
                <w:fldChar w:fldCharType="begin"/>
              </w:r>
              <w:r w:rsidR="00774F5A">
                <w:rPr>
                  <w:noProof/>
                  <w:color w:val="FF0000"/>
                </w:rPr>
                <w:instrText xml:space="preserve"> REF Equation_KB \h </w:instrText>
              </w:r>
            </w:ins>
            <w:r w:rsidR="00774F5A">
              <w:rPr>
                <w:noProof/>
                <w:color w:val="FF0000"/>
              </w:rPr>
            </w:r>
            <w:ins w:id="522" w:author="Alexis Michael Tourapis" w:date="2015-10-02T16:29:00Z">
              <w:r w:rsidR="00774F5A">
                <w:rPr>
                  <w:noProof/>
                  <w:color w:val="FF0000"/>
                </w:rPr>
                <w:fldChar w:fldCharType="separate"/>
              </w:r>
            </w:ins>
            <w:ins w:id="523" w:author="Alexis Michael Tourapis" w:date="2015-10-02T16:22:00Z">
              <w:r w:rsidR="00774F5A" w:rsidRPr="00E85E07">
                <w:rPr>
                  <w:noProof/>
                  <w:lang w:val="es-ES_tradnl"/>
                </w:rPr>
                <w:t>E</w:t>
              </w:r>
              <w:r w:rsidR="00774F5A" w:rsidRPr="00E85E07">
                <w:rPr>
                  <w:noProof/>
                  <w:lang w:val="es-ES_tradnl"/>
                </w:rPr>
                <w:noBreakHyphen/>
              </w:r>
            </w:ins>
            <w:ins w:id="524" w:author="Alexis Michael Tourapis" w:date="2015-10-02T16:26:00Z">
              <w:r w:rsidR="00774F5A">
                <w:rPr>
                  <w:noProof/>
                  <w:lang w:val="es-ES_tradnl"/>
                </w:rPr>
                <w:t>21</w:t>
              </w:r>
            </w:ins>
            <w:ins w:id="525" w:author="Alexis Michael Tourapis" w:date="2015-10-02T16:29:00Z">
              <w:r w:rsidR="00774F5A">
                <w:rPr>
                  <w:noProof/>
                  <w:color w:val="FF0000"/>
                </w:rPr>
                <w:fldChar w:fldCharType="end"/>
              </w:r>
            </w:ins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4048B" w14:textId="77777777" w:rsidR="0076560E" w:rsidRP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rFonts w:eastAsia="MS Mincho"/>
                <w:noProof/>
                <w:color w:val="FF0000"/>
                <w:lang w:val="fr-CH" w:eastAsia="ja-JP"/>
              </w:rPr>
            </w:pPr>
            <w:r w:rsidRPr="0076560E">
              <w:rPr>
                <w:rFonts w:eastAsia="MS Mincho"/>
                <w:noProof/>
                <w:color w:val="FF0000"/>
                <w:lang w:val="fr-CH" w:eastAsia="ja-JP"/>
              </w:rPr>
              <w:t>Generalized constant luminance system</w:t>
            </w:r>
          </w:p>
          <w:p w14:paraId="4B0F2089" w14:textId="77777777" w:rsidR="0076560E" w:rsidRPr="0076560E" w:rsidRDefault="0076560E" w:rsidP="00277C22">
            <w:pPr>
              <w:pStyle w:val="tablecell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  <w:color w:val="FF0000"/>
              </w:rPr>
            </w:pPr>
            <w:r w:rsidRPr="0076560E">
              <w:rPr>
                <w:rFonts w:eastAsia="MS Mincho"/>
                <w:noProof/>
                <w:color w:val="FF0000"/>
                <w:lang w:eastAsia="ja-JP"/>
              </w:rPr>
              <w:t>See Equations </w:t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begin"/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instrText xml:space="preserve"> REF ConstantLumanceFirst_Eqn \h </w:instrText>
            </w:r>
            <w:r>
              <w:rPr>
                <w:rFonts w:eastAsia="MS Mincho"/>
                <w:noProof/>
                <w:color w:val="FF0000"/>
                <w:lang w:eastAsia="ja-JP"/>
              </w:rPr>
              <w:instrText xml:space="preserve"> \* MERGEFORMAT </w:instrText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separate"/>
            </w:r>
            <w:ins w:id="526" w:author="Alexis Michael Tourapis" w:date="2015-10-02T13:31:00Z">
              <w:r w:rsidR="00562ECD" w:rsidRPr="00562ECD">
                <w:rPr>
                  <w:noProof/>
                  <w:color w:val="FF0000"/>
                  <w:rPrChange w:id="527" w:author="Alexis Michael Tourapis" w:date="2015-10-02T13:31:00Z">
                    <w:rPr>
                      <w:noProof/>
                    </w:rPr>
                  </w:rPrChange>
                </w:rPr>
                <w:t>E</w:t>
              </w:r>
              <w:r w:rsidR="00562ECD" w:rsidRPr="00562ECD">
                <w:rPr>
                  <w:noProof/>
                  <w:color w:val="FF0000"/>
                  <w:rPrChange w:id="528" w:author="Alexis Michael Tourapis" w:date="2015-10-02T13:31:00Z">
                    <w:rPr>
                      <w:noProof/>
                    </w:rPr>
                  </w:rPrChange>
                </w:rPr>
                <w:noBreakHyphen/>
                <w:t>38</w:t>
              </w:r>
            </w:ins>
            <w:del w:id="529" w:author="Alexis Michael Tourapis" w:date="2015-10-02T13:31:00Z">
              <w:r w:rsidRPr="0076560E" w:rsidDel="00562ECD">
                <w:rPr>
                  <w:noProof/>
                  <w:color w:val="FF0000"/>
                </w:rPr>
                <w:delText>E</w:delText>
              </w:r>
              <w:r w:rsidRPr="0076560E" w:rsidDel="00562ECD">
                <w:rPr>
                  <w:noProof/>
                  <w:color w:val="FF0000"/>
                </w:rPr>
                <w:noBreakHyphen/>
                <w:delText>37</w:delText>
              </w:r>
            </w:del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end"/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t xml:space="preserve"> to </w:t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begin"/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instrText xml:space="preserve"> REF Equation_E46 \h </w:instrText>
            </w:r>
            <w:r>
              <w:rPr>
                <w:rFonts w:eastAsia="MS Mincho"/>
                <w:noProof/>
                <w:color w:val="FF0000"/>
                <w:lang w:eastAsia="ja-JP"/>
              </w:rPr>
              <w:instrText xml:space="preserve"> \* MERGEFORMAT </w:instrText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</w:r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separate"/>
            </w:r>
            <w:ins w:id="530" w:author="Alexis Michael Tourapis" w:date="2015-10-02T13:31:00Z">
              <w:r w:rsidR="00562ECD" w:rsidRPr="00562ECD">
                <w:rPr>
                  <w:noProof/>
                  <w:color w:val="FF0000"/>
                  <w:lang w:val="de-DE"/>
                  <w:rPrChange w:id="531" w:author="Alexis Michael Tourapis" w:date="2015-10-02T13:31:00Z">
                    <w:rPr>
                      <w:noProof/>
                      <w:lang w:val="de-DE"/>
                    </w:rPr>
                  </w:rPrChange>
                </w:rPr>
                <w:t>E</w:t>
              </w:r>
              <w:r w:rsidR="00562ECD" w:rsidRPr="00562ECD">
                <w:rPr>
                  <w:noProof/>
                  <w:color w:val="FF0000"/>
                  <w:lang w:val="de-DE"/>
                  <w:rPrChange w:id="532" w:author="Alexis Michael Tourapis" w:date="2015-10-02T13:31:00Z">
                    <w:rPr>
                      <w:noProof/>
                      <w:lang w:val="de-DE"/>
                    </w:rPr>
                  </w:rPrChange>
                </w:rPr>
                <w:noBreakHyphen/>
                <w:t>47</w:t>
              </w:r>
            </w:ins>
            <w:del w:id="533" w:author="Alexis Michael Tourapis" w:date="2015-10-02T13:31:00Z">
              <w:r w:rsidRPr="0076560E" w:rsidDel="00562ECD">
                <w:rPr>
                  <w:noProof/>
                  <w:color w:val="FF0000"/>
                  <w:lang w:val="de-DE"/>
                </w:rPr>
                <w:delText>E</w:delText>
              </w:r>
              <w:r w:rsidRPr="0076560E" w:rsidDel="00562ECD">
                <w:rPr>
                  <w:noProof/>
                  <w:color w:val="FF0000"/>
                  <w:lang w:val="de-DE"/>
                </w:rPr>
                <w:noBreakHyphen/>
                <w:delText>46</w:delText>
              </w:r>
            </w:del>
            <w:r w:rsidRPr="0076560E">
              <w:rPr>
                <w:rFonts w:eastAsia="MS Mincho"/>
                <w:noProof/>
                <w:color w:val="FF0000"/>
                <w:lang w:eastAsia="ja-JP"/>
              </w:rPr>
              <w:fldChar w:fldCharType="end"/>
            </w:r>
          </w:p>
        </w:tc>
      </w:tr>
      <w:tr w:rsidR="0076560E" w14:paraId="5A73A0DE" w14:textId="77777777" w:rsidTr="00277C22">
        <w:trPr>
          <w:cantSplit/>
          <w:jc w:val="center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01305" w14:textId="77777777" w:rsidR="0076560E" w:rsidRDefault="0076560E" w:rsidP="00277C22">
            <w:pPr>
              <w:pStyle w:val="tablecell"/>
              <w:keepNext w:val="0"/>
              <w:keepLines w:val="0"/>
              <w:numPr>
                <w:ilvl w:val="12"/>
                <w:numId w:val="0"/>
              </w:numPr>
              <w:spacing w:before="20" w:after="20"/>
              <w:jc w:val="center"/>
              <w:rPr>
                <w:noProof/>
              </w:rPr>
            </w:pPr>
            <w:r w:rsidRPr="0076560E">
              <w:rPr>
                <w:noProof/>
                <w:color w:val="FF0000"/>
              </w:rPr>
              <w:t>14</w:t>
            </w:r>
            <w:r>
              <w:rPr>
                <w:noProof/>
              </w:rPr>
              <w:t>..255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6926A" w14:textId="77777777" w:rsidR="0076560E" w:rsidRDefault="0076560E" w:rsidP="00277C22">
            <w:pPr>
              <w:pStyle w:val="tablecell"/>
              <w:keepNext w:val="0"/>
              <w:numPr>
                <w:ilvl w:val="12"/>
                <w:numId w:val="0"/>
              </w:numPr>
              <w:spacing w:before="20" w:after="20"/>
              <w:rPr>
                <w:noProof/>
              </w:rPr>
            </w:pPr>
            <w:r>
              <w:rPr>
                <w:noProof/>
              </w:rPr>
              <w:t>Reserved</w:t>
            </w:r>
          </w:p>
        </w:tc>
        <w:tc>
          <w:tcPr>
            <w:tcW w:w="6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BC00D" w14:textId="77777777" w:rsidR="0076560E" w:rsidRDefault="0076560E" w:rsidP="00277C22">
            <w:pPr>
              <w:pStyle w:val="tablecell"/>
              <w:keepNext w:val="0"/>
              <w:numPr>
                <w:ilvl w:val="12"/>
                <w:numId w:val="0"/>
              </w:numPr>
              <w:spacing w:before="20" w:after="20"/>
              <w:jc w:val="left"/>
              <w:rPr>
                <w:noProof/>
              </w:rPr>
            </w:pPr>
            <w:r>
              <w:rPr>
                <w:noProof/>
              </w:rPr>
              <w:t>For future use by ITU</w:t>
            </w:r>
            <w:r>
              <w:rPr>
                <w:noProof/>
              </w:rPr>
              <w:noBreakHyphen/>
              <w:t>T | ISO/IEC</w:t>
            </w:r>
          </w:p>
        </w:tc>
      </w:tr>
    </w:tbl>
    <w:p w14:paraId="7472C9E7" w14:textId="107667D8" w:rsidR="005614F8" w:rsidRPr="005B217D" w:rsidRDefault="005614F8" w:rsidP="005614F8">
      <w:pPr>
        <w:pStyle w:val="Heading1"/>
        <w:rPr>
          <w:lang w:val="en-CA"/>
        </w:rPr>
      </w:pPr>
      <w:r>
        <w:rPr>
          <w:lang w:val="en-CA"/>
        </w:rPr>
        <w:t>Conclusion</w:t>
      </w:r>
    </w:p>
    <w:p w14:paraId="154E524F" w14:textId="0A104C43" w:rsidR="0076560E" w:rsidRPr="0076560E" w:rsidRDefault="005614F8" w:rsidP="005614F8">
      <w:pPr>
        <w:jc w:val="both"/>
      </w:pPr>
      <w:r>
        <w:rPr>
          <w:szCs w:val="22"/>
          <w:lang w:val="en-CA"/>
        </w:rPr>
        <w:t xml:space="preserve">This contribution proposes the introduction of two additional code points to be assigned to the matrix coefficients syntax element. The first will correspond to a generalized non-constant luminance system and the second to a constant luminance system, with their corresponding matrix coefficients parameters derived directly from the </w:t>
      </w:r>
      <w:proofErr w:type="spellStart"/>
      <w:r>
        <w:rPr>
          <w:szCs w:val="22"/>
          <w:lang w:val="en-CA"/>
        </w:rPr>
        <w:t>colour_primaries</w:t>
      </w:r>
      <w:proofErr w:type="spellEnd"/>
      <w:r>
        <w:rPr>
          <w:szCs w:val="22"/>
          <w:lang w:val="en-CA"/>
        </w:rPr>
        <w:t xml:space="preserve"> information. It is further suggested that </w:t>
      </w:r>
      <w:r w:rsidR="00577CE7">
        <w:rPr>
          <w:szCs w:val="22"/>
          <w:lang w:val="en-CA"/>
        </w:rPr>
        <w:t xml:space="preserve">these new code points are adopted also in MPEG-4 AVC as well as in </w:t>
      </w:r>
      <w:r w:rsidR="00577CE7" w:rsidRPr="004431B0">
        <w:rPr>
          <w:szCs w:val="24"/>
          <w:lang w:val="en-CA"/>
        </w:rPr>
        <w:t>ISO/IEC 23001-8</w:t>
      </w:r>
      <w:r w:rsidR="00577CE7">
        <w:rPr>
          <w:szCs w:val="24"/>
          <w:lang w:val="en-CA"/>
        </w:rPr>
        <w:t>.</w:t>
      </w:r>
    </w:p>
    <w:p w14:paraId="78B8615C" w14:textId="77777777" w:rsidR="00F40E37" w:rsidRDefault="00F40E37" w:rsidP="00F40E37">
      <w:pPr>
        <w:pStyle w:val="Heading1"/>
        <w:rPr>
          <w:lang w:val="en-CA"/>
        </w:rPr>
      </w:pPr>
      <w:r>
        <w:rPr>
          <w:lang w:val="en-CA"/>
        </w:rPr>
        <w:lastRenderedPageBreak/>
        <w:t>References</w:t>
      </w:r>
    </w:p>
    <w:p w14:paraId="547BFD42" w14:textId="77777777" w:rsidR="004431B0" w:rsidRDefault="004431B0" w:rsidP="004431B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Cs w:val="24"/>
        </w:rPr>
      </w:pPr>
      <w:bookmarkStart w:id="534" w:name="_Ref420948074"/>
      <w:bookmarkStart w:id="535" w:name="_Ref420948049"/>
      <w:bookmarkStart w:id="536" w:name="_Ref400377853"/>
      <w:bookmarkStart w:id="537" w:name="_Ref400966928"/>
      <w:r>
        <w:rPr>
          <w:rFonts w:ascii="Times New Roman" w:hAnsi="Times New Roman"/>
          <w:szCs w:val="24"/>
        </w:rPr>
        <w:t>ISO/IEC 2300</w:t>
      </w:r>
      <w:r w:rsidRPr="00495951">
        <w:rPr>
          <w:rFonts w:ascii="Times New Roman" w:hAnsi="Times New Roman"/>
          <w:szCs w:val="24"/>
        </w:rPr>
        <w:t xml:space="preserve">8:2014 </w:t>
      </w:r>
      <w:r w:rsidRPr="004431B0">
        <w:rPr>
          <w:rFonts w:ascii="Times New Roman" w:hAnsi="Times New Roman"/>
          <w:szCs w:val="24"/>
        </w:rPr>
        <w:t>Information technology -- High efficiency coding and media delivery in heterogeneous environments -- Part 2: High efficiency video coding</w:t>
      </w:r>
      <w:r>
        <w:rPr>
          <w:rFonts w:ascii="Times New Roman" w:hAnsi="Times New Roman"/>
          <w:szCs w:val="24"/>
        </w:rPr>
        <w:t xml:space="preserve">, </w:t>
      </w:r>
      <w:r w:rsidRPr="00495951">
        <w:rPr>
          <w:rFonts w:ascii="Times New Roman" w:hAnsi="Times New Roman"/>
          <w:szCs w:val="24"/>
        </w:rPr>
        <w:t>Second Edition</w:t>
      </w:r>
      <w:bookmarkEnd w:id="534"/>
    </w:p>
    <w:p w14:paraId="33AFAA1D" w14:textId="77777777" w:rsidR="004431B0" w:rsidRPr="00495951" w:rsidRDefault="004431B0" w:rsidP="004431B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Cs w:val="24"/>
        </w:rPr>
      </w:pPr>
      <w:r w:rsidRPr="004431B0">
        <w:rPr>
          <w:rFonts w:ascii="Times New Roman" w:hAnsi="Times New Roman"/>
          <w:szCs w:val="24"/>
          <w:lang w:val="en-CA"/>
        </w:rPr>
        <w:t>ISO/IEC 23001-8</w:t>
      </w:r>
      <w:r>
        <w:rPr>
          <w:rFonts w:ascii="Times New Roman" w:hAnsi="Times New Roman"/>
          <w:szCs w:val="24"/>
          <w:lang w:val="en-CA"/>
        </w:rPr>
        <w:t xml:space="preserve">:2014, </w:t>
      </w:r>
      <w:r w:rsidRPr="004431B0">
        <w:rPr>
          <w:rFonts w:ascii="Times New Roman" w:hAnsi="Times New Roman"/>
          <w:szCs w:val="24"/>
          <w:lang w:val="en-CA"/>
        </w:rPr>
        <w:t>Information technology — MPEG systems technologies — Part 8: Coding-independent code-points</w:t>
      </w:r>
    </w:p>
    <w:p w14:paraId="751DEBE8" w14:textId="77777777" w:rsidR="004431B0" w:rsidRDefault="004431B0" w:rsidP="004431B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Cs w:val="24"/>
        </w:rPr>
      </w:pPr>
      <w:bookmarkStart w:id="538" w:name="_Ref420949121"/>
      <w:r>
        <w:rPr>
          <w:rFonts w:ascii="Times New Roman" w:hAnsi="Times New Roman"/>
          <w:szCs w:val="24"/>
        </w:rPr>
        <w:t>Recommendation ITU-R BT.</w:t>
      </w:r>
      <w:r w:rsidRPr="00495951">
        <w:rPr>
          <w:rFonts w:ascii="Times New Roman" w:hAnsi="Times New Roman"/>
          <w:szCs w:val="24"/>
        </w:rPr>
        <w:t>2020, “Parameter values for ultra-high definition television systems for production and international programme exchange” (2012).</w:t>
      </w:r>
      <w:bookmarkEnd w:id="535"/>
      <w:bookmarkEnd w:id="538"/>
    </w:p>
    <w:p w14:paraId="17F0072A" w14:textId="77777777" w:rsidR="004431B0" w:rsidRDefault="004431B0" w:rsidP="004431B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Cs w:val="24"/>
        </w:rPr>
      </w:pPr>
      <w:r w:rsidRPr="00495951">
        <w:rPr>
          <w:rFonts w:ascii="Times New Roman" w:hAnsi="Times New Roman"/>
          <w:szCs w:val="24"/>
        </w:rPr>
        <w:t>Recommendation ITU-R BT.</w:t>
      </w:r>
      <w:r>
        <w:rPr>
          <w:rFonts w:ascii="Times New Roman" w:hAnsi="Times New Roman"/>
          <w:szCs w:val="24"/>
        </w:rPr>
        <w:t>709-5</w:t>
      </w:r>
      <w:r w:rsidRPr="00495951">
        <w:rPr>
          <w:rFonts w:ascii="Times New Roman" w:hAnsi="Times New Roman"/>
          <w:szCs w:val="24"/>
        </w:rPr>
        <w:t>, “</w:t>
      </w:r>
      <w:r w:rsidRPr="004431B0">
        <w:rPr>
          <w:rFonts w:ascii="Times New Roman" w:hAnsi="Times New Roman"/>
          <w:szCs w:val="24"/>
          <w:lang w:val="en-US"/>
        </w:rPr>
        <w:t xml:space="preserve">Parameter values for the HDTV standards for production and international </w:t>
      </w:r>
      <w:proofErr w:type="spellStart"/>
      <w:r w:rsidRPr="004431B0">
        <w:rPr>
          <w:rFonts w:ascii="Times New Roman" w:hAnsi="Times New Roman"/>
          <w:szCs w:val="24"/>
          <w:lang w:val="en-US"/>
        </w:rPr>
        <w:t>programme</w:t>
      </w:r>
      <w:proofErr w:type="spellEnd"/>
      <w:r w:rsidRPr="004431B0">
        <w:rPr>
          <w:rFonts w:ascii="Times New Roman" w:hAnsi="Times New Roman"/>
          <w:szCs w:val="24"/>
          <w:lang w:val="en-US"/>
        </w:rPr>
        <w:t xml:space="preserve"> exchange</w:t>
      </w:r>
      <w:r w:rsidRPr="00495951">
        <w:rPr>
          <w:rFonts w:ascii="Times New Roman" w:hAnsi="Times New Roman"/>
          <w:szCs w:val="24"/>
        </w:rPr>
        <w:t xml:space="preserve">” </w:t>
      </w:r>
    </w:p>
    <w:p w14:paraId="6E4F8EAD" w14:textId="77777777" w:rsidR="004431B0" w:rsidRPr="004431B0" w:rsidRDefault="004431B0" w:rsidP="004431B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Cs w:val="24"/>
        </w:rPr>
      </w:pPr>
      <w:r w:rsidRPr="00495951">
        <w:rPr>
          <w:rFonts w:ascii="Times New Roman" w:hAnsi="Times New Roman"/>
          <w:szCs w:val="24"/>
        </w:rPr>
        <w:t>Recommendation ITU-R BT.</w:t>
      </w:r>
      <w:r>
        <w:rPr>
          <w:rFonts w:ascii="Times New Roman" w:hAnsi="Times New Roman"/>
          <w:szCs w:val="24"/>
        </w:rPr>
        <w:t>601-6</w:t>
      </w:r>
      <w:r w:rsidRPr="00495951">
        <w:rPr>
          <w:rFonts w:ascii="Times New Roman" w:hAnsi="Times New Roman"/>
          <w:szCs w:val="24"/>
        </w:rPr>
        <w:t>, “</w:t>
      </w:r>
      <w:r w:rsidRPr="004431B0">
        <w:rPr>
          <w:rFonts w:ascii="Times New Roman" w:hAnsi="Times New Roman"/>
          <w:szCs w:val="24"/>
          <w:lang w:val="en-US"/>
        </w:rPr>
        <w:t>Studio encoding parameters of digital television for standard 4:3 and wide screen 16:9 aspect ratios</w:t>
      </w:r>
      <w:r w:rsidRPr="00495951">
        <w:rPr>
          <w:rFonts w:ascii="Times New Roman" w:hAnsi="Times New Roman"/>
          <w:szCs w:val="24"/>
        </w:rPr>
        <w:t xml:space="preserve">” </w:t>
      </w:r>
    </w:p>
    <w:p w14:paraId="7D217A6E" w14:textId="77777777" w:rsidR="004431B0" w:rsidRDefault="004431B0" w:rsidP="004431B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Cs w:val="24"/>
        </w:rPr>
      </w:pPr>
      <w:bookmarkStart w:id="539" w:name="_Ref421000790"/>
      <w:r w:rsidRPr="00495951">
        <w:rPr>
          <w:rFonts w:ascii="Times New Roman" w:hAnsi="Times New Roman"/>
          <w:szCs w:val="24"/>
        </w:rPr>
        <w:t>SMPTE ST 2084:2014, “High Dynamic Range Electro-Optical Transfer Function of Mastering Reference Displays”, 2014</w:t>
      </w:r>
      <w:bookmarkEnd w:id="539"/>
    </w:p>
    <w:p w14:paraId="0862CA45" w14:textId="77777777" w:rsidR="003535F0" w:rsidRDefault="003535F0" w:rsidP="003535F0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Cs w:val="24"/>
        </w:rPr>
      </w:pPr>
      <w:bookmarkStart w:id="540" w:name="_Ref431485337"/>
      <w:r w:rsidRPr="00495951">
        <w:rPr>
          <w:rFonts w:ascii="Times New Roman" w:hAnsi="Times New Roman"/>
          <w:szCs w:val="24"/>
        </w:rPr>
        <w:t xml:space="preserve">SMPTE </w:t>
      </w:r>
      <w:r>
        <w:rPr>
          <w:rFonts w:ascii="Times New Roman" w:hAnsi="Times New Roman"/>
          <w:szCs w:val="24"/>
        </w:rPr>
        <w:t>RP</w:t>
      </w:r>
      <w:r w:rsidRPr="0049595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177</w:t>
      </w:r>
      <w:r w:rsidRPr="00495951">
        <w:rPr>
          <w:rFonts w:ascii="Times New Roman" w:hAnsi="Times New Roman"/>
          <w:szCs w:val="24"/>
        </w:rPr>
        <w:t>:</w:t>
      </w:r>
      <w:r>
        <w:rPr>
          <w:rFonts w:ascii="Times New Roman" w:hAnsi="Times New Roman"/>
          <w:szCs w:val="24"/>
        </w:rPr>
        <w:t>1993</w:t>
      </w:r>
      <w:r w:rsidRPr="00495951">
        <w:rPr>
          <w:rFonts w:ascii="Times New Roman" w:hAnsi="Times New Roman"/>
          <w:szCs w:val="24"/>
        </w:rPr>
        <w:t>, “</w:t>
      </w:r>
      <w:r>
        <w:rPr>
          <w:rFonts w:ascii="Times New Roman" w:hAnsi="Times New Roman"/>
          <w:szCs w:val="24"/>
        </w:rPr>
        <w:t xml:space="preserve">Derivation of Basic Television </w:t>
      </w:r>
      <w:proofErr w:type="spellStart"/>
      <w:r>
        <w:rPr>
          <w:rFonts w:ascii="Times New Roman" w:hAnsi="Times New Roman"/>
          <w:szCs w:val="24"/>
        </w:rPr>
        <w:t>Color</w:t>
      </w:r>
      <w:proofErr w:type="spellEnd"/>
      <w:r>
        <w:rPr>
          <w:rFonts w:ascii="Times New Roman" w:hAnsi="Times New Roman"/>
          <w:szCs w:val="24"/>
        </w:rPr>
        <w:t xml:space="preserve"> Equations</w:t>
      </w:r>
      <w:r w:rsidRPr="00495951">
        <w:rPr>
          <w:rFonts w:ascii="Times New Roman" w:hAnsi="Times New Roman"/>
          <w:szCs w:val="24"/>
        </w:rPr>
        <w:t xml:space="preserve">”, </w:t>
      </w:r>
      <w:r>
        <w:rPr>
          <w:rFonts w:ascii="Times New Roman" w:hAnsi="Times New Roman"/>
          <w:szCs w:val="24"/>
        </w:rPr>
        <w:t>1993</w:t>
      </w:r>
      <w:bookmarkEnd w:id="540"/>
    </w:p>
    <w:bookmarkEnd w:id="536"/>
    <w:bookmarkEnd w:id="537"/>
    <w:p w14:paraId="1AA8CB69" w14:textId="77777777" w:rsidR="004431B0" w:rsidRPr="004431B0" w:rsidRDefault="004431B0" w:rsidP="004431B0"/>
    <w:p w14:paraId="589031C4" w14:textId="77777777"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14:paraId="2ED21601" w14:textId="77777777" w:rsidR="005801A2" w:rsidRPr="005B217D" w:rsidRDefault="0062151D" w:rsidP="005801A2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Apple Inc</w:t>
      </w:r>
      <w:r w:rsidR="005801A2" w:rsidRPr="005B217D">
        <w:rPr>
          <w:b/>
          <w:szCs w:val="22"/>
          <w:lang w:val="en-CA"/>
        </w:rPr>
        <w:t xml:space="preserve"> does not have any current or pending patent rights relating to the technology described in this contribution.</w:t>
      </w:r>
    </w:p>
    <w:p w14:paraId="1E523B97" w14:textId="3520D13C" w:rsidR="006905FC" w:rsidRPr="005B217D" w:rsidRDefault="006905FC" w:rsidP="006905FC">
      <w:pPr>
        <w:jc w:val="both"/>
        <w:rPr>
          <w:szCs w:val="22"/>
          <w:lang w:val="en-CA"/>
        </w:rPr>
      </w:pPr>
      <w:proofErr w:type="spellStart"/>
      <w:r w:rsidRPr="006905FC">
        <w:rPr>
          <w:b/>
          <w:szCs w:val="22"/>
          <w:lang w:val="en-CA"/>
        </w:rPr>
        <w:t>MovieLabs</w:t>
      </w:r>
      <w:proofErr w:type="spellEnd"/>
      <w:r w:rsidRPr="006905FC">
        <w:rPr>
          <w:b/>
          <w:szCs w:val="22"/>
          <w:lang w:val="en-CA"/>
        </w:rPr>
        <w:t xml:space="preserve"> Inc </w:t>
      </w:r>
      <w:r w:rsidRPr="005B217D">
        <w:rPr>
          <w:b/>
          <w:szCs w:val="22"/>
          <w:lang w:val="en-CA"/>
        </w:rPr>
        <w:t>does not have any current or pending patent rights relating to the technology described in this contribution.</w:t>
      </w:r>
    </w:p>
    <w:p w14:paraId="128FAD02" w14:textId="77777777"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54684E" w14:textId="77777777" w:rsidR="005614F8" w:rsidRDefault="005614F8">
      <w:r>
        <w:separator/>
      </w:r>
    </w:p>
  </w:endnote>
  <w:endnote w:type="continuationSeparator" w:id="0">
    <w:p w14:paraId="5A1C50EA" w14:textId="77777777" w:rsidR="005614F8" w:rsidRDefault="0056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algun Gothic">
    <w:panose1 w:val="00000000000000000000"/>
    <w:charset w:val="4F"/>
    <w:family w:val="auto"/>
    <w:notTrueType/>
    <w:pitch w:val="variable"/>
    <w:sig w:usb0="00000001" w:usb1="09060000" w:usb2="00000010" w:usb3="00000000" w:csb0="0008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S Mincho">
    <w:altName w:val="ＭＳ 明朝"/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7C2F1" w14:textId="437C9EF8" w:rsidR="005614F8" w:rsidRDefault="005614F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5378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361C5E">
      <w:rPr>
        <w:rStyle w:val="PageNumber"/>
        <w:noProof/>
      </w:rPr>
      <w:t>2015-10-05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544A7" w14:textId="77777777" w:rsidR="005614F8" w:rsidRDefault="005614F8">
      <w:r>
        <w:separator/>
      </w:r>
    </w:p>
  </w:footnote>
  <w:footnote w:type="continuationSeparator" w:id="0">
    <w:p w14:paraId="3C380BEA" w14:textId="77777777" w:rsidR="005614F8" w:rsidRDefault="00561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BBB51F2"/>
    <w:multiLevelType w:val="hybridMultilevel"/>
    <w:tmpl w:val="F7AE7DB4"/>
    <w:lvl w:ilvl="0" w:tplc="1E6C9DB8">
      <w:start w:val="1"/>
      <w:numFmt w:val="decimal"/>
      <w:lvlText w:val="[%1]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971552"/>
    <w:multiLevelType w:val="hybridMultilevel"/>
    <w:tmpl w:val="859AD1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08A3"/>
    <w:rsid w:val="000458BC"/>
    <w:rsid w:val="00045C41"/>
    <w:rsid w:val="00046C03"/>
    <w:rsid w:val="00065039"/>
    <w:rsid w:val="0007614F"/>
    <w:rsid w:val="000B0C0F"/>
    <w:rsid w:val="000B1C6B"/>
    <w:rsid w:val="000B4FF9"/>
    <w:rsid w:val="000C09AC"/>
    <w:rsid w:val="000C3BE5"/>
    <w:rsid w:val="000E00F3"/>
    <w:rsid w:val="000E019B"/>
    <w:rsid w:val="000F158C"/>
    <w:rsid w:val="00102F3D"/>
    <w:rsid w:val="0010798A"/>
    <w:rsid w:val="00124E38"/>
    <w:rsid w:val="0012580B"/>
    <w:rsid w:val="00131F90"/>
    <w:rsid w:val="0013526E"/>
    <w:rsid w:val="00135D84"/>
    <w:rsid w:val="00146152"/>
    <w:rsid w:val="00150580"/>
    <w:rsid w:val="00154C00"/>
    <w:rsid w:val="0016112C"/>
    <w:rsid w:val="00170458"/>
    <w:rsid w:val="00171371"/>
    <w:rsid w:val="00175A24"/>
    <w:rsid w:val="00187E58"/>
    <w:rsid w:val="001A297E"/>
    <w:rsid w:val="001A368E"/>
    <w:rsid w:val="001A7329"/>
    <w:rsid w:val="001A792F"/>
    <w:rsid w:val="001B4E28"/>
    <w:rsid w:val="001C3525"/>
    <w:rsid w:val="001C3AFB"/>
    <w:rsid w:val="001D1BD2"/>
    <w:rsid w:val="001E02BE"/>
    <w:rsid w:val="001E3B37"/>
    <w:rsid w:val="001F11AC"/>
    <w:rsid w:val="001F2594"/>
    <w:rsid w:val="002055A6"/>
    <w:rsid w:val="00206460"/>
    <w:rsid w:val="002069B4"/>
    <w:rsid w:val="00215DFC"/>
    <w:rsid w:val="002212DF"/>
    <w:rsid w:val="00222CD4"/>
    <w:rsid w:val="00225016"/>
    <w:rsid w:val="002264A6"/>
    <w:rsid w:val="00227BA7"/>
    <w:rsid w:val="0023011C"/>
    <w:rsid w:val="002375C1"/>
    <w:rsid w:val="002448EB"/>
    <w:rsid w:val="00253977"/>
    <w:rsid w:val="00263398"/>
    <w:rsid w:val="00266F06"/>
    <w:rsid w:val="0027088D"/>
    <w:rsid w:val="00275BCF"/>
    <w:rsid w:val="00277C22"/>
    <w:rsid w:val="00291E36"/>
    <w:rsid w:val="00292257"/>
    <w:rsid w:val="002A4DBB"/>
    <w:rsid w:val="002A54E0"/>
    <w:rsid w:val="002B1595"/>
    <w:rsid w:val="002B191D"/>
    <w:rsid w:val="002D0AF6"/>
    <w:rsid w:val="002E31A7"/>
    <w:rsid w:val="002F164D"/>
    <w:rsid w:val="002F6291"/>
    <w:rsid w:val="00306206"/>
    <w:rsid w:val="00317D85"/>
    <w:rsid w:val="00327C56"/>
    <w:rsid w:val="003315A1"/>
    <w:rsid w:val="003373EC"/>
    <w:rsid w:val="00342FF4"/>
    <w:rsid w:val="00346148"/>
    <w:rsid w:val="003535F0"/>
    <w:rsid w:val="00361C5E"/>
    <w:rsid w:val="003669EA"/>
    <w:rsid w:val="003706CC"/>
    <w:rsid w:val="00377710"/>
    <w:rsid w:val="0037788F"/>
    <w:rsid w:val="003A2D8E"/>
    <w:rsid w:val="003A7CE6"/>
    <w:rsid w:val="003C20E4"/>
    <w:rsid w:val="003C2C66"/>
    <w:rsid w:val="003D1DAB"/>
    <w:rsid w:val="003D6342"/>
    <w:rsid w:val="003E6F90"/>
    <w:rsid w:val="003F5D0F"/>
    <w:rsid w:val="003F6313"/>
    <w:rsid w:val="003F6CC2"/>
    <w:rsid w:val="00414101"/>
    <w:rsid w:val="004234F0"/>
    <w:rsid w:val="00423990"/>
    <w:rsid w:val="00433DDB"/>
    <w:rsid w:val="00436CD4"/>
    <w:rsid w:val="00437619"/>
    <w:rsid w:val="004431B0"/>
    <w:rsid w:val="00446828"/>
    <w:rsid w:val="00465A1E"/>
    <w:rsid w:val="004837B5"/>
    <w:rsid w:val="00496ECD"/>
    <w:rsid w:val="004A2A63"/>
    <w:rsid w:val="004B210C"/>
    <w:rsid w:val="004D09CC"/>
    <w:rsid w:val="004D405F"/>
    <w:rsid w:val="004E4F4F"/>
    <w:rsid w:val="004E6789"/>
    <w:rsid w:val="004F61E3"/>
    <w:rsid w:val="00502E10"/>
    <w:rsid w:val="00505DEF"/>
    <w:rsid w:val="00505EED"/>
    <w:rsid w:val="0051015C"/>
    <w:rsid w:val="00516CF1"/>
    <w:rsid w:val="00522B42"/>
    <w:rsid w:val="005271CA"/>
    <w:rsid w:val="00531AE9"/>
    <w:rsid w:val="00550A66"/>
    <w:rsid w:val="00560ADC"/>
    <w:rsid w:val="005614F8"/>
    <w:rsid w:val="00562ECD"/>
    <w:rsid w:val="0056573B"/>
    <w:rsid w:val="00567EC7"/>
    <w:rsid w:val="00570013"/>
    <w:rsid w:val="00577CE7"/>
    <w:rsid w:val="005801A2"/>
    <w:rsid w:val="005840CF"/>
    <w:rsid w:val="005952A5"/>
    <w:rsid w:val="005A33A1"/>
    <w:rsid w:val="005B217D"/>
    <w:rsid w:val="005C385F"/>
    <w:rsid w:val="005E1AC6"/>
    <w:rsid w:val="005F6F1B"/>
    <w:rsid w:val="00616CBF"/>
    <w:rsid w:val="0062151D"/>
    <w:rsid w:val="00624349"/>
    <w:rsid w:val="00624B33"/>
    <w:rsid w:val="006271A7"/>
    <w:rsid w:val="0063041A"/>
    <w:rsid w:val="00630AA2"/>
    <w:rsid w:val="00646707"/>
    <w:rsid w:val="00662E58"/>
    <w:rsid w:val="00664DCF"/>
    <w:rsid w:val="006905FC"/>
    <w:rsid w:val="006C5D39"/>
    <w:rsid w:val="006D6D9B"/>
    <w:rsid w:val="006E2810"/>
    <w:rsid w:val="006E372F"/>
    <w:rsid w:val="006E5417"/>
    <w:rsid w:val="006F4D2D"/>
    <w:rsid w:val="007023DE"/>
    <w:rsid w:val="00712F60"/>
    <w:rsid w:val="00720E3B"/>
    <w:rsid w:val="0074393F"/>
    <w:rsid w:val="00745F6B"/>
    <w:rsid w:val="0075585E"/>
    <w:rsid w:val="0076560E"/>
    <w:rsid w:val="00770571"/>
    <w:rsid w:val="00774F5A"/>
    <w:rsid w:val="007768FF"/>
    <w:rsid w:val="007824D3"/>
    <w:rsid w:val="00796EE3"/>
    <w:rsid w:val="007A7D29"/>
    <w:rsid w:val="007B4AB8"/>
    <w:rsid w:val="007D1181"/>
    <w:rsid w:val="007E01A3"/>
    <w:rsid w:val="007E68C9"/>
    <w:rsid w:val="007F1F8B"/>
    <w:rsid w:val="007F67A1"/>
    <w:rsid w:val="0081096F"/>
    <w:rsid w:val="00811C05"/>
    <w:rsid w:val="0081568A"/>
    <w:rsid w:val="008206C8"/>
    <w:rsid w:val="0086387C"/>
    <w:rsid w:val="00874A6C"/>
    <w:rsid w:val="00876C65"/>
    <w:rsid w:val="008A4B4C"/>
    <w:rsid w:val="008C239F"/>
    <w:rsid w:val="008E480C"/>
    <w:rsid w:val="00907757"/>
    <w:rsid w:val="009212B0"/>
    <w:rsid w:val="00921B46"/>
    <w:rsid w:val="00921FA1"/>
    <w:rsid w:val="009234A5"/>
    <w:rsid w:val="00933453"/>
    <w:rsid w:val="009336F7"/>
    <w:rsid w:val="0093636C"/>
    <w:rsid w:val="009374A7"/>
    <w:rsid w:val="009515B4"/>
    <w:rsid w:val="00955F6D"/>
    <w:rsid w:val="0098551D"/>
    <w:rsid w:val="00986ECB"/>
    <w:rsid w:val="0099518F"/>
    <w:rsid w:val="009A523D"/>
    <w:rsid w:val="009B02A1"/>
    <w:rsid w:val="009E77B3"/>
    <w:rsid w:val="009F496B"/>
    <w:rsid w:val="00A01439"/>
    <w:rsid w:val="00A02E61"/>
    <w:rsid w:val="00A05CFF"/>
    <w:rsid w:val="00A13048"/>
    <w:rsid w:val="00A46843"/>
    <w:rsid w:val="00A56B97"/>
    <w:rsid w:val="00A6093D"/>
    <w:rsid w:val="00A767DC"/>
    <w:rsid w:val="00A76A6D"/>
    <w:rsid w:val="00A83253"/>
    <w:rsid w:val="00AA6E84"/>
    <w:rsid w:val="00AC77BB"/>
    <w:rsid w:val="00AD05A8"/>
    <w:rsid w:val="00AD0A80"/>
    <w:rsid w:val="00AE341B"/>
    <w:rsid w:val="00B01E22"/>
    <w:rsid w:val="00B07CA7"/>
    <w:rsid w:val="00B1279A"/>
    <w:rsid w:val="00B303B2"/>
    <w:rsid w:val="00B3523E"/>
    <w:rsid w:val="00B4194A"/>
    <w:rsid w:val="00B5222E"/>
    <w:rsid w:val="00B53179"/>
    <w:rsid w:val="00B54AC5"/>
    <w:rsid w:val="00B571A8"/>
    <w:rsid w:val="00B600CD"/>
    <w:rsid w:val="00B61C96"/>
    <w:rsid w:val="00B73A2A"/>
    <w:rsid w:val="00B94B06"/>
    <w:rsid w:val="00B94C28"/>
    <w:rsid w:val="00BC10BA"/>
    <w:rsid w:val="00BC59DF"/>
    <w:rsid w:val="00BC5AFD"/>
    <w:rsid w:val="00BD01E4"/>
    <w:rsid w:val="00BD3265"/>
    <w:rsid w:val="00BE4354"/>
    <w:rsid w:val="00C04F43"/>
    <w:rsid w:val="00C0609D"/>
    <w:rsid w:val="00C115AB"/>
    <w:rsid w:val="00C26CCB"/>
    <w:rsid w:val="00C30249"/>
    <w:rsid w:val="00C3723B"/>
    <w:rsid w:val="00C42466"/>
    <w:rsid w:val="00C47118"/>
    <w:rsid w:val="00C53782"/>
    <w:rsid w:val="00C606C9"/>
    <w:rsid w:val="00C80288"/>
    <w:rsid w:val="00C84003"/>
    <w:rsid w:val="00C90650"/>
    <w:rsid w:val="00C97D78"/>
    <w:rsid w:val="00CA6098"/>
    <w:rsid w:val="00CC2AAE"/>
    <w:rsid w:val="00CC5A42"/>
    <w:rsid w:val="00CD0EAB"/>
    <w:rsid w:val="00CE5E02"/>
    <w:rsid w:val="00CF34DB"/>
    <w:rsid w:val="00CF558F"/>
    <w:rsid w:val="00D010C0"/>
    <w:rsid w:val="00D073E2"/>
    <w:rsid w:val="00D13584"/>
    <w:rsid w:val="00D31B4A"/>
    <w:rsid w:val="00D31BB1"/>
    <w:rsid w:val="00D446EC"/>
    <w:rsid w:val="00D51BF0"/>
    <w:rsid w:val="00D55942"/>
    <w:rsid w:val="00D559AB"/>
    <w:rsid w:val="00D807BF"/>
    <w:rsid w:val="00D82FCC"/>
    <w:rsid w:val="00DA17FC"/>
    <w:rsid w:val="00DA7887"/>
    <w:rsid w:val="00DB2C26"/>
    <w:rsid w:val="00DD02F4"/>
    <w:rsid w:val="00DD6CAE"/>
    <w:rsid w:val="00DE6B43"/>
    <w:rsid w:val="00DE6FB3"/>
    <w:rsid w:val="00E11923"/>
    <w:rsid w:val="00E262D4"/>
    <w:rsid w:val="00E31BD5"/>
    <w:rsid w:val="00E36250"/>
    <w:rsid w:val="00E54511"/>
    <w:rsid w:val="00E576C1"/>
    <w:rsid w:val="00E61DAC"/>
    <w:rsid w:val="00E72B80"/>
    <w:rsid w:val="00E72E79"/>
    <w:rsid w:val="00E75FE3"/>
    <w:rsid w:val="00E85E07"/>
    <w:rsid w:val="00E86C4C"/>
    <w:rsid w:val="00E8738C"/>
    <w:rsid w:val="00E907A3"/>
    <w:rsid w:val="00EA5AE0"/>
    <w:rsid w:val="00EB7AB1"/>
    <w:rsid w:val="00EE7CD8"/>
    <w:rsid w:val="00EF48CC"/>
    <w:rsid w:val="00F00801"/>
    <w:rsid w:val="00F211F9"/>
    <w:rsid w:val="00F40E37"/>
    <w:rsid w:val="00F45A2F"/>
    <w:rsid w:val="00F5791E"/>
    <w:rsid w:val="00F665C6"/>
    <w:rsid w:val="00F73032"/>
    <w:rsid w:val="00F848FC"/>
    <w:rsid w:val="00F9282A"/>
    <w:rsid w:val="00F96BAD"/>
    <w:rsid w:val="00FA139D"/>
    <w:rsid w:val="00FB0E84"/>
    <w:rsid w:val="00FB3BA1"/>
    <w:rsid w:val="00FB7C22"/>
    <w:rsid w:val="00FC4015"/>
    <w:rsid w:val="00FD01C2"/>
    <w:rsid w:val="00FD3866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89EC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F40E37"/>
    <w:rPr>
      <w:rFonts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4431B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djustRightInd/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en-GB"/>
    </w:rPr>
  </w:style>
  <w:style w:type="paragraph" w:customStyle="1" w:styleId="enumlev1">
    <w:name w:val="enumlev1"/>
    <w:basedOn w:val="Normal"/>
    <w:rsid w:val="0076560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qFormat/>
    <w:rsid w:val="0076560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tableheading">
    <w:name w:val="table heading"/>
    <w:basedOn w:val="Normal"/>
    <w:rsid w:val="0076560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styleId="Caption">
    <w:name w:val="caption"/>
    <w:basedOn w:val="Normal"/>
    <w:next w:val="Normal"/>
    <w:link w:val="CaptionChar"/>
    <w:qFormat/>
    <w:rsid w:val="0076560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paragraph" w:customStyle="1" w:styleId="tablecell">
    <w:name w:val="table cell"/>
    <w:basedOn w:val="Normal"/>
    <w:rsid w:val="0076560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link w:val="Note1Char"/>
    <w:qFormat/>
    <w:rsid w:val="0076560E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character" w:customStyle="1" w:styleId="CaptionChar">
    <w:name w:val="Caption Char"/>
    <w:link w:val="Caption"/>
    <w:locked/>
    <w:rsid w:val="0076560E"/>
    <w:rPr>
      <w:rFonts w:eastAsia="Malgun Gothic"/>
      <w:b/>
      <w:bCs/>
    </w:rPr>
  </w:style>
  <w:style w:type="character" w:customStyle="1" w:styleId="Note1Char">
    <w:name w:val="Note 1 Char"/>
    <w:link w:val="Note1"/>
    <w:locked/>
    <w:rsid w:val="0076560E"/>
    <w:rPr>
      <w:rFonts w:eastAsia="Malgun Gothic"/>
      <w:sz w:val="18"/>
      <w:szCs w:val="18"/>
      <w:lang w:val="en-GB"/>
    </w:rPr>
  </w:style>
  <w:style w:type="character" w:styleId="PlaceholderText">
    <w:name w:val="Placeholder Text"/>
    <w:uiPriority w:val="99"/>
    <w:semiHidden/>
    <w:rsid w:val="00986ECB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F40E37"/>
    <w:rPr>
      <w:rFonts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4431B0"/>
    <w:pPr>
      <w:tabs>
        <w:tab w:val="clear" w:pos="360"/>
        <w:tab w:val="clear" w:pos="720"/>
        <w:tab w:val="clear" w:pos="1080"/>
        <w:tab w:val="clear" w:pos="1440"/>
      </w:tabs>
      <w:overflowPunct/>
      <w:autoSpaceDE/>
      <w:adjustRightInd/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en-GB"/>
    </w:rPr>
  </w:style>
  <w:style w:type="paragraph" w:customStyle="1" w:styleId="enumlev1">
    <w:name w:val="enumlev1"/>
    <w:basedOn w:val="Normal"/>
    <w:rsid w:val="0076560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customStyle="1" w:styleId="Equation">
    <w:name w:val="Equation"/>
    <w:basedOn w:val="Normal"/>
    <w:qFormat/>
    <w:rsid w:val="0076560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</w:pPr>
    <w:rPr>
      <w:rFonts w:eastAsia="Malgun Gothic"/>
      <w:sz w:val="20"/>
      <w:szCs w:val="22"/>
      <w:lang w:val="en-GB"/>
    </w:rPr>
  </w:style>
  <w:style w:type="paragraph" w:customStyle="1" w:styleId="tableheading">
    <w:name w:val="table heading"/>
    <w:basedOn w:val="Normal"/>
    <w:rsid w:val="0076560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styleId="Caption">
    <w:name w:val="caption"/>
    <w:basedOn w:val="Normal"/>
    <w:next w:val="Normal"/>
    <w:link w:val="CaptionChar"/>
    <w:qFormat/>
    <w:rsid w:val="0076560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paragraph" w:customStyle="1" w:styleId="tablecell">
    <w:name w:val="table cell"/>
    <w:basedOn w:val="Normal"/>
    <w:rsid w:val="0076560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Note1">
    <w:name w:val="Note 1"/>
    <w:basedOn w:val="Normal"/>
    <w:link w:val="Note1Char"/>
    <w:qFormat/>
    <w:rsid w:val="0076560E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character" w:customStyle="1" w:styleId="CaptionChar">
    <w:name w:val="Caption Char"/>
    <w:link w:val="Caption"/>
    <w:locked/>
    <w:rsid w:val="0076560E"/>
    <w:rPr>
      <w:rFonts w:eastAsia="Malgun Gothic"/>
      <w:b/>
      <w:bCs/>
    </w:rPr>
  </w:style>
  <w:style w:type="character" w:customStyle="1" w:styleId="Note1Char">
    <w:name w:val="Note 1 Char"/>
    <w:link w:val="Note1"/>
    <w:locked/>
    <w:rsid w:val="0076560E"/>
    <w:rPr>
      <w:rFonts w:eastAsia="Malgun Gothic"/>
      <w:sz w:val="18"/>
      <w:szCs w:val="18"/>
      <w:lang w:val="en-GB"/>
    </w:rPr>
  </w:style>
  <w:style w:type="character" w:styleId="PlaceholderText">
    <w:name w:val="Placeholder Text"/>
    <w:uiPriority w:val="99"/>
    <w:semiHidden/>
    <w:rsid w:val="00986E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3270</Words>
  <Characters>18640</Characters>
  <Application>Microsoft Macintosh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Alexis Michael Tourapis</cp:lastModifiedBy>
  <cp:revision>2</cp:revision>
  <cp:lastPrinted>1901-01-01T08:00:00Z</cp:lastPrinted>
  <dcterms:created xsi:type="dcterms:W3CDTF">2015-10-05T21:54:00Z</dcterms:created>
  <dcterms:modified xsi:type="dcterms:W3CDTF">2015-10-05T21:54:00Z</dcterms:modified>
</cp:coreProperties>
</file>