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B7BB9" w14:paraId="5AA9E759" w14:textId="77777777">
        <w:tc>
          <w:tcPr>
            <w:tcW w:w="6408" w:type="dxa"/>
          </w:tcPr>
          <w:p w14:paraId="1F297D97" w14:textId="77777777" w:rsidR="006C5D39" w:rsidRPr="00AB7BB9" w:rsidRDefault="005E0E7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DD0AEEE" wp14:editId="59D3B2A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-347345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A377BD6" id="Group 2" o:spid="_x0000_s1026" style="position:absolute;margin-left:-4pt;margin-top:-27.3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WdMEAAADaAAAADwAAAGRycy9kb3ducmV2LnhtbESPQWsCMRSE7wX/Q3hCL0Wzu9qiq1Gs&#10;UPDqWuj1sXluFjcvSxJ1/feNUOhxmJlvmPV2sJ24kQ+tYwX5NANBXDvdcqPg+/Q1WYAIEVlj55gU&#10;PCjAdjN6WWOp3Z2PdKtiIxKEQ4kKTIx9KWWoDVkMU9cTJ+/svMWYpG+k9nhPcNvJIss+pMWW04LB&#10;nvaG6kt1tQo855/z4u093y0P0iz0/udR8Uyp1/GwW4GINMT/8F/7oBUU8LySb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xVZ0wQAAANoAAAAPAAAAAAAAAAAAAAAA&#10;AKECAABkcnMvZG93bnJldi54bWxQSwUGAAAAAAQABAD5AAAAjwMAAAAA&#10;" strokecolor="white" strokeweight="31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nz78EAAADaAAAADwAAAGRycy9kb3ducmV2LnhtbESPQWsCMRSE7wX/Q3iCl6LZ1Sp2axQr&#10;CF67Cl4fm9fN0s3LkqS6/nsjCB6HmfmGWW1624oL+dA4VpBPMhDEldMN1wpOx/14CSJEZI2tY1Jw&#10;owCb9eBthYV2V/6hSxlrkSAcClRgYuwKKUNlyGKYuI44eb/OW4xJ+lpqj9cEt62cZtlCWmw4LRjs&#10;aGeo+iv/rQLP+ffH9H2ebz8P0iz17nwreabUaNhvv0BE6uMr/GwftIIZPK6kGy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ifPvwQAAANoAAAAPAAAAAAAAAAAAAAAA&#10;AKECAABkcnMvZG93bnJldi54bWxQSwUGAAAAAAQABAD5AAAAjwMAAAAA&#10;" strokecolor="white" strokeweight="31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WNFcAAAADaAAAADwAAAGRycy9kb3ducmV2LnhtbESP0YrCMBRE34X9h3AXfNNUE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ljRXAAAAA2gAAAA8AAAAAAAAAAAAAAAAA&#10;oQIAAGRycy9kb3ducmV2LnhtbFBLBQYAAAAABAAEAPkAAACOAwAAAAA=&#10;" strokecolor="white" strokeweight="31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kojsAAAADaAAAADwAAAGRycy9kb3ducmV2LnhtbESP0YrCMBRE34X9h3AXfNNUQ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pKI7AAAAA2gAAAA8AAAAAAAAAAAAAAAAA&#10;oQIAAGRycy9kb3ducmV2LnhtbFBLBQYAAAAABAAEAPkAAACOAwAAAAA=&#10;" strokecolor="white" strokeweight="31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5Qd8EAAADaAAAADwAAAGRycy9kb3ducmV2LnhtbESPQWsCMRSE74L/IbxCL6LZ1XbR1ShW&#10;KHjtVvD62Dw3SzcvSxJ1/feNUOhxmJlvmM1usJ24kQ+tYwX5LANBXDvdcqPg9P05XYIIEVlj55gU&#10;PCjAbjsebbDU7s5fdKtiIxKEQ4kKTIx9KWWoDVkMM9cTJ+/ivMWYpG+k9nhPcNvJeZYV0mLLacFg&#10;TwdD9U91tQo85x9v88l7vl8dpVnqw/lR8UKp15dhvwYRaYj/4b/2USso4Hkl3Q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/lB3wQAAANoAAAAPAAAAAAAAAAAAAAAA&#10;AKECAABkcnMvZG93bnJldi54bWxQSwUGAAAAAAQABAD5AAAAjwMAAAAA&#10;" strokecolor="white" strokeweight="31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2979BAD6" wp14:editId="3E017B7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59EB126C" wp14:editId="2A2E92E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B7BB9">
              <w:rPr>
                <w:b/>
                <w:szCs w:val="22"/>
                <w:lang w:val="en-CA"/>
              </w:rPr>
              <w:t xml:space="preserve">Joint </w:t>
            </w:r>
            <w:r w:rsidR="006C5D39" w:rsidRPr="00AB7BB9">
              <w:rPr>
                <w:b/>
                <w:szCs w:val="22"/>
                <w:lang w:val="en-CA"/>
              </w:rPr>
              <w:t>Collaborative</w:t>
            </w:r>
            <w:r w:rsidR="00E61DAC" w:rsidRPr="00AB7BB9">
              <w:rPr>
                <w:b/>
                <w:szCs w:val="22"/>
                <w:lang w:val="en-CA"/>
              </w:rPr>
              <w:t xml:space="preserve"> Team </w:t>
            </w:r>
            <w:r w:rsidR="006C5D39" w:rsidRPr="00AB7BB9">
              <w:rPr>
                <w:b/>
                <w:szCs w:val="22"/>
                <w:lang w:val="en-CA"/>
              </w:rPr>
              <w:t>on Video Coding (JCT-VC)</w:t>
            </w:r>
          </w:p>
          <w:p w14:paraId="15C3D563" w14:textId="77777777" w:rsidR="00E61DAC" w:rsidRPr="00AB7BB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AB7BB9">
              <w:rPr>
                <w:b/>
                <w:szCs w:val="22"/>
                <w:lang w:val="en-CA"/>
              </w:rPr>
              <w:t>of</w:t>
            </w:r>
            <w:proofErr w:type="gramEnd"/>
            <w:r w:rsidRPr="00AB7BB9">
              <w:rPr>
                <w:b/>
                <w:szCs w:val="22"/>
                <w:lang w:val="en-CA"/>
              </w:rPr>
              <w:t xml:space="preserve"> </w:t>
            </w:r>
            <w:r w:rsidR="007F1F8B" w:rsidRPr="00AB7BB9">
              <w:rPr>
                <w:b/>
                <w:szCs w:val="22"/>
                <w:lang w:val="en-CA"/>
              </w:rPr>
              <w:t>ITU-T SG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16 WP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3 and ISO/IEC JTC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1/SC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29/WG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11</w:t>
            </w:r>
          </w:p>
          <w:p w14:paraId="14DDEE0A" w14:textId="097CB0BC" w:rsidR="00E61DAC" w:rsidRPr="00AB7BB9" w:rsidRDefault="00B17DA5" w:rsidP="003E479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ins w:id="0" w:author="haoping yu" w:date="2015-07-13T21:46:00Z">
              <w:r w:rsidRPr="0042716A">
                <w:rPr>
                  <w:szCs w:val="22"/>
                </w:rPr>
                <w:t>2</w:t>
              </w:r>
              <w:r>
                <w:rPr>
                  <w:szCs w:val="22"/>
                </w:rPr>
                <w:t>1st</w:t>
              </w:r>
              <w:r w:rsidRPr="0042716A">
                <w:rPr>
                  <w:szCs w:val="22"/>
                </w:rPr>
                <w:t xml:space="preserve"> Meeting: </w:t>
              </w:r>
              <w:r>
                <w:rPr>
                  <w:szCs w:val="22"/>
                </w:rPr>
                <w:t>Warsaw</w:t>
              </w:r>
              <w:r w:rsidRPr="0042716A">
                <w:rPr>
                  <w:szCs w:val="22"/>
                </w:rPr>
                <w:t xml:space="preserve">, </w:t>
              </w:r>
              <w:r>
                <w:rPr>
                  <w:szCs w:val="22"/>
                </w:rPr>
                <w:t>PL</w:t>
              </w:r>
              <w:r w:rsidRPr="0042716A">
                <w:rPr>
                  <w:szCs w:val="22"/>
                </w:rPr>
                <w:t xml:space="preserve">, </w:t>
              </w:r>
              <w:r w:rsidRPr="0042716A">
                <w:t>1</w:t>
              </w:r>
              <w:r>
                <w:t>9</w:t>
              </w:r>
              <w:r w:rsidRPr="0042716A">
                <w:t>–</w:t>
              </w:r>
              <w:r>
                <w:t>26</w:t>
              </w:r>
              <w:r w:rsidRPr="0042716A">
                <w:t xml:space="preserve"> </w:t>
              </w:r>
              <w:r>
                <w:t>June</w:t>
              </w:r>
              <w:r w:rsidRPr="0042716A">
                <w:t xml:space="preserve"> 2015</w:t>
              </w:r>
            </w:ins>
            <w:del w:id="1" w:author="haoping yu" w:date="2015-07-13T21:46:00Z">
              <w:r w:rsidR="0001320E" w:rsidRPr="0042716A" w:rsidDel="00B17DA5">
                <w:rPr>
                  <w:szCs w:val="22"/>
                </w:rPr>
                <w:delText xml:space="preserve">20th Meeting: Geneva, CH, </w:delText>
              </w:r>
              <w:r w:rsidR="0001320E" w:rsidRPr="0042716A" w:rsidDel="00B17DA5">
                <w:delText>10–1</w:delText>
              </w:r>
              <w:r w:rsidR="0001320E" w:rsidDel="00B17DA5">
                <w:delText>7</w:delText>
              </w:r>
              <w:r w:rsidR="0001320E" w:rsidRPr="0042716A" w:rsidDel="00B17DA5">
                <w:delText xml:space="preserve"> Feb. 2015</w:delText>
              </w:r>
            </w:del>
          </w:p>
        </w:tc>
        <w:tc>
          <w:tcPr>
            <w:tcW w:w="3168" w:type="dxa"/>
          </w:tcPr>
          <w:p w14:paraId="2101BC84" w14:textId="70B216BB" w:rsidR="00041BA6" w:rsidRDefault="00E61DAC" w:rsidP="00843E0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B7BB9">
              <w:rPr>
                <w:lang w:val="en-CA"/>
              </w:rPr>
              <w:t>Document</w:t>
            </w:r>
            <w:r w:rsidR="006C5D39" w:rsidRPr="00AB7BB9">
              <w:rPr>
                <w:lang w:val="en-CA"/>
              </w:rPr>
              <w:t>: JC</w:t>
            </w:r>
            <w:r w:rsidRPr="00AB7BB9">
              <w:rPr>
                <w:lang w:val="en-CA"/>
              </w:rPr>
              <w:t>T</w:t>
            </w:r>
            <w:r w:rsidR="006C5D39" w:rsidRPr="00AB7BB9">
              <w:rPr>
                <w:lang w:val="en-CA"/>
              </w:rPr>
              <w:t>VC</w:t>
            </w:r>
            <w:r w:rsidRPr="00AB7BB9">
              <w:rPr>
                <w:lang w:val="en-CA"/>
              </w:rPr>
              <w:t>-</w:t>
            </w:r>
            <w:ins w:id="2" w:author="haoping yu" w:date="2015-07-13T21:46:00Z">
              <w:r w:rsidR="00B17DA5">
                <w:rPr>
                  <w:lang w:val="en-CA"/>
                </w:rPr>
                <w:t>U</w:t>
              </w:r>
            </w:ins>
            <w:del w:id="3" w:author="haoping yu" w:date="2015-07-13T21:46:00Z">
              <w:r w:rsidR="0001320E" w:rsidDel="00B17DA5">
                <w:rPr>
                  <w:lang w:val="en-CA"/>
                </w:rPr>
                <w:delText>T</w:delText>
              </w:r>
            </w:del>
            <w:r w:rsidR="0021555E" w:rsidRPr="00681162">
              <w:rPr>
                <w:lang w:val="en-CA"/>
              </w:rPr>
              <w:t>1015</w:t>
            </w:r>
            <w:ins w:id="4" w:author="haoping yu" w:date="2015-08-17T13:21:00Z">
              <w:r w:rsidR="00C529D7">
                <w:rPr>
                  <w:lang w:val="en-CA"/>
                </w:rPr>
                <w:t>-r2</w:t>
              </w:r>
            </w:ins>
            <w:del w:id="5" w:author="haoping yu" w:date="2015-07-15T20:05:00Z">
              <w:r w:rsidR="00180010" w:rsidDel="00806DA0">
                <w:rPr>
                  <w:lang w:val="en-CA"/>
                </w:rPr>
                <w:delText>-r1</w:delText>
              </w:r>
            </w:del>
          </w:p>
        </w:tc>
      </w:tr>
    </w:tbl>
    <w:p w14:paraId="431D218A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850"/>
        <w:gridCol w:w="3656"/>
      </w:tblGrid>
      <w:tr w:rsidR="00E61DAC" w:rsidRPr="00AB7BB9" w14:paraId="7093C4B1" w14:textId="77777777">
        <w:tc>
          <w:tcPr>
            <w:tcW w:w="1458" w:type="dxa"/>
          </w:tcPr>
          <w:p w14:paraId="4F9C8DAA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3F38721" w14:textId="5C7AAD73" w:rsidR="00E61DAC" w:rsidRPr="00AB7BB9" w:rsidRDefault="0021555E">
            <w:pPr>
              <w:spacing w:before="60" w:after="6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 xml:space="preserve">Common </w:t>
            </w:r>
            <w:r w:rsidR="0001320E">
              <w:rPr>
                <w:b/>
                <w:szCs w:val="22"/>
                <w:lang w:val="en-CA"/>
              </w:rPr>
              <w:t xml:space="preserve">test </w:t>
            </w:r>
            <w:r w:rsidRPr="00AB7BB9">
              <w:rPr>
                <w:b/>
                <w:szCs w:val="22"/>
                <w:lang w:val="en-CA"/>
              </w:rPr>
              <w:t>conditions for screen content coding</w:t>
            </w:r>
          </w:p>
        </w:tc>
      </w:tr>
      <w:tr w:rsidR="00E61DAC" w:rsidRPr="00AB7BB9" w14:paraId="6B7E3CBE" w14:textId="77777777">
        <w:tc>
          <w:tcPr>
            <w:tcW w:w="1458" w:type="dxa"/>
          </w:tcPr>
          <w:p w14:paraId="6FEDB3FB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D1EA3CA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Output document</w:t>
            </w:r>
          </w:p>
        </w:tc>
      </w:tr>
      <w:tr w:rsidR="00E61DAC" w:rsidRPr="00AB7BB9" w14:paraId="7EA7AD83" w14:textId="77777777">
        <w:tc>
          <w:tcPr>
            <w:tcW w:w="1458" w:type="dxa"/>
          </w:tcPr>
          <w:p w14:paraId="64ED4659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7DB0B1F3" w14:textId="77777777" w:rsidR="00E61DAC" w:rsidRPr="00AB7BB9" w:rsidRDefault="00420EC8" w:rsidP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Information</w:t>
            </w:r>
          </w:p>
        </w:tc>
      </w:tr>
      <w:tr w:rsidR="00E61DAC" w:rsidRPr="00AB7BB9" w14:paraId="30D8DA8F" w14:textId="77777777" w:rsidTr="00260D15">
        <w:tc>
          <w:tcPr>
            <w:tcW w:w="1458" w:type="dxa"/>
          </w:tcPr>
          <w:p w14:paraId="01B86CB6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Author(s) or</w:t>
            </w:r>
            <w:r w:rsidRPr="00AB7BB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12" w:type="dxa"/>
          </w:tcPr>
          <w:p w14:paraId="1B2F27CF" w14:textId="77777777" w:rsidR="00E61DAC" w:rsidRPr="00AB7BB9" w:rsidRDefault="0089337A" w:rsidP="00E26994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Haoping Yu</w:t>
            </w:r>
            <w:r w:rsidR="00CE6C4F" w:rsidRPr="00AB7BB9">
              <w:rPr>
                <w:szCs w:val="22"/>
                <w:lang w:val="en-CA"/>
              </w:rPr>
              <w:br/>
            </w:r>
            <w:r w:rsidRPr="00AB7BB9">
              <w:rPr>
                <w:szCs w:val="22"/>
                <w:lang w:val="en-CA"/>
              </w:rPr>
              <w:t>Robert Cohen</w:t>
            </w:r>
            <w:r w:rsidR="00CE6C4F" w:rsidRPr="00AB7BB9">
              <w:rPr>
                <w:szCs w:val="22"/>
                <w:lang w:val="en-CA"/>
              </w:rPr>
              <w:br/>
            </w:r>
            <w:r w:rsidR="00CE6C4F" w:rsidRPr="00AB7BB9">
              <w:t xml:space="preserve">Krishna </w:t>
            </w:r>
            <w:proofErr w:type="spellStart"/>
            <w:r w:rsidR="00CE6C4F" w:rsidRPr="00AB7BB9">
              <w:t>Rapaka</w:t>
            </w:r>
            <w:proofErr w:type="spellEnd"/>
            <w:r w:rsidR="00BF2D3D" w:rsidRPr="00AB7BB9">
              <w:br/>
            </w:r>
            <w:proofErr w:type="spellStart"/>
            <w:r w:rsidR="00BF2D3D" w:rsidRPr="00AB7BB9">
              <w:t>Jizheng</w:t>
            </w:r>
            <w:proofErr w:type="spellEnd"/>
            <w:r w:rsidR="00BF2D3D" w:rsidRPr="00AB7BB9">
              <w:t xml:space="preserve"> </w:t>
            </w:r>
            <w:proofErr w:type="spellStart"/>
            <w:r w:rsidR="00BF2D3D" w:rsidRPr="00AB7BB9">
              <w:t>Xu</w:t>
            </w:r>
            <w:proofErr w:type="spellEnd"/>
          </w:p>
        </w:tc>
        <w:tc>
          <w:tcPr>
            <w:tcW w:w="850" w:type="dxa"/>
          </w:tcPr>
          <w:p w14:paraId="7B16F1B0" w14:textId="77777777" w:rsidR="00E61DAC" w:rsidRPr="00AB7BB9" w:rsidRDefault="00E61DAC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Email:</w:t>
            </w:r>
          </w:p>
        </w:tc>
        <w:tc>
          <w:tcPr>
            <w:tcW w:w="3656" w:type="dxa"/>
          </w:tcPr>
          <w:p w14:paraId="3A42D457" w14:textId="77777777" w:rsidR="00AA714D" w:rsidRPr="00AB7BB9" w:rsidRDefault="007B5CDA" w:rsidP="008E77BB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CE6C4F" w:rsidRPr="00AB7BB9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2" w:history="1">
              <w:r w:rsidR="00CE6C4F" w:rsidRPr="00AB7BB9">
                <w:rPr>
                  <w:rStyle w:val="Hyperlink"/>
                  <w:szCs w:val="22"/>
                  <w:lang w:val="en-GB"/>
                </w:rPr>
                <w:t>cohen@merl.com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3" w:history="1">
              <w:r w:rsidR="00CE6C4F" w:rsidRPr="00AB7BB9">
                <w:rPr>
                  <w:rStyle w:val="Hyperlink"/>
                </w:rPr>
                <w:t>krapaka@qti.qualcomm.com</w:t>
              </w:r>
            </w:hyperlink>
            <w:r w:rsidR="001D735C" w:rsidRPr="00AB7BB9">
              <w:rPr>
                <w:szCs w:val="22"/>
                <w:lang w:val="en-CA"/>
              </w:rPr>
              <w:br/>
            </w:r>
            <w:hyperlink r:id="rId14" w:history="1">
              <w:r w:rsidR="00150A74" w:rsidRPr="00AB7BB9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</w:tc>
      </w:tr>
      <w:tr w:rsidR="00E61DAC" w:rsidRPr="00AB7BB9" w14:paraId="22EAEDF4" w14:textId="77777777">
        <w:tc>
          <w:tcPr>
            <w:tcW w:w="1458" w:type="dxa"/>
          </w:tcPr>
          <w:p w14:paraId="0A456855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23C04A31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JCT-VC</w:t>
            </w:r>
          </w:p>
        </w:tc>
      </w:tr>
    </w:tbl>
    <w:p w14:paraId="29B76D4D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CE8FDA2" w14:textId="77777777" w:rsidR="00420EC8" w:rsidRPr="00AE341B" w:rsidRDefault="00420EC8" w:rsidP="00420EC8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r w:rsidRPr="00AE341B">
        <w:rPr>
          <w:rFonts w:cs="Times New Roman"/>
        </w:rPr>
        <w:t>Abstract</w:t>
      </w:r>
    </w:p>
    <w:p w14:paraId="115727D1" w14:textId="3D4B3140" w:rsidR="00420EC8" w:rsidRDefault="00420EC8" w:rsidP="00420EC8">
      <w:pPr>
        <w:jc w:val="both"/>
      </w:pPr>
      <w:r>
        <w:t xml:space="preserve">This document defines common test conditions and software reference configurations to be used in the development of </w:t>
      </w:r>
      <w:r w:rsidR="00111973">
        <w:t xml:space="preserve">HEVC </w:t>
      </w:r>
      <w:r w:rsidR="00E26994">
        <w:t>screen content coding (</w:t>
      </w:r>
      <w:r w:rsidR="00111973">
        <w:t>SCC</w:t>
      </w:r>
      <w:r w:rsidR="00E26994">
        <w:t>)</w:t>
      </w:r>
      <w:r>
        <w:t xml:space="preserve"> extension conducted between the </w:t>
      </w:r>
      <w:r w:rsidR="0001320E">
        <w:t>2</w:t>
      </w:r>
      <w:ins w:id="6" w:author="haoping yu" w:date="2015-07-13T21:47:00Z">
        <w:r w:rsidR="00B17DA5">
          <w:t>1</w:t>
        </w:r>
      </w:ins>
      <w:del w:id="7" w:author="haoping yu" w:date="2015-07-13T21:47:00Z">
        <w:r w:rsidR="0001320E" w:rsidDel="00B17DA5">
          <w:delText>0</w:delText>
        </w:r>
      </w:del>
      <w:ins w:id="8" w:author="haoping yu" w:date="2015-07-13T21:47:00Z">
        <w:r w:rsidR="00B17DA5">
          <w:rPr>
            <w:vertAlign w:val="superscript"/>
          </w:rPr>
          <w:t>st</w:t>
        </w:r>
      </w:ins>
      <w:del w:id="9" w:author="haoping yu" w:date="2015-07-13T21:47:00Z">
        <w:r w:rsidRPr="006D4472" w:rsidDel="00B17DA5">
          <w:rPr>
            <w:vertAlign w:val="superscript"/>
          </w:rPr>
          <w:delText>th</w:delText>
        </w:r>
      </w:del>
      <w:r>
        <w:t xml:space="preserve"> and the </w:t>
      </w:r>
      <w:proofErr w:type="gramStart"/>
      <w:r w:rsidR="00CD50A1">
        <w:t>2</w:t>
      </w:r>
      <w:ins w:id="10" w:author="haoping yu" w:date="2015-07-13T21:47:00Z">
        <w:r w:rsidR="00B17DA5">
          <w:t>2</w:t>
        </w:r>
      </w:ins>
      <w:del w:id="11" w:author="haoping yu" w:date="2015-07-13T21:47:00Z">
        <w:r w:rsidR="0001320E" w:rsidDel="00B17DA5">
          <w:delText>1</w:delText>
        </w:r>
      </w:del>
      <w:ins w:id="12" w:author="haoping yu" w:date="2015-07-13T21:47:00Z">
        <w:r w:rsidR="00B17DA5">
          <w:rPr>
            <w:vertAlign w:val="superscript"/>
          </w:rPr>
          <w:t>nd</w:t>
        </w:r>
      </w:ins>
      <w:proofErr w:type="gramEnd"/>
      <w:del w:id="13" w:author="haoping yu" w:date="2015-07-13T21:47:00Z">
        <w:r w:rsidR="00BD1CA4" w:rsidDel="00B17DA5">
          <w:rPr>
            <w:vertAlign w:val="superscript"/>
          </w:rPr>
          <w:delText>st</w:delText>
        </w:r>
      </w:del>
      <w:r>
        <w:t xml:space="preserve"> JCT-VC meetings. These common test conditions are also recommended for use in technical contributions to the </w:t>
      </w:r>
      <w:proofErr w:type="gramStart"/>
      <w:r w:rsidR="00CD50A1">
        <w:t>2</w:t>
      </w:r>
      <w:ins w:id="14" w:author="haoping yu" w:date="2015-07-13T21:47:00Z">
        <w:r w:rsidR="00B17DA5">
          <w:t>2</w:t>
        </w:r>
      </w:ins>
      <w:del w:id="15" w:author="haoping yu" w:date="2015-07-13T21:47:00Z">
        <w:r w:rsidR="0001320E" w:rsidDel="00B17DA5">
          <w:delText>1</w:delText>
        </w:r>
      </w:del>
      <w:ins w:id="16" w:author="haoping yu" w:date="2015-07-13T21:47:00Z">
        <w:r w:rsidR="00B17DA5">
          <w:rPr>
            <w:vertAlign w:val="superscript"/>
          </w:rPr>
          <w:t>nd</w:t>
        </w:r>
      </w:ins>
      <w:proofErr w:type="gramEnd"/>
      <w:del w:id="17" w:author="haoping yu" w:date="2015-07-13T21:47:00Z">
        <w:r w:rsidR="00BD1CA4" w:rsidDel="00B17DA5">
          <w:rPr>
            <w:vertAlign w:val="superscript"/>
          </w:rPr>
          <w:delText>st</w:delText>
        </w:r>
      </w:del>
      <w:r>
        <w:t xml:space="preserve"> JCT-VC meeting, if applicable.</w:t>
      </w:r>
    </w:p>
    <w:p w14:paraId="579F290F" w14:textId="77777777" w:rsidR="00420EC8" w:rsidRPr="00AE341B" w:rsidRDefault="00420EC8" w:rsidP="00420EC8">
      <w:pPr>
        <w:pStyle w:val="Heading1"/>
        <w:ind w:left="432" w:hanging="432"/>
        <w:jc w:val="both"/>
      </w:pPr>
      <w:r w:rsidRPr="00AE341B">
        <w:t>Introduction</w:t>
      </w:r>
    </w:p>
    <w:p w14:paraId="0FF6FDC4" w14:textId="77777777" w:rsidR="00420EC8" w:rsidRDefault="00420EC8" w:rsidP="00420EC8">
      <w:pPr>
        <w:jc w:val="both"/>
        <w:rPr>
          <w:szCs w:val="22"/>
        </w:rPr>
      </w:pPr>
      <w:r>
        <w:rPr>
          <w:szCs w:val="22"/>
        </w:rPr>
        <w:t xml:space="preserve">Common test conditions are </w:t>
      </w:r>
      <w:r w:rsidR="006455EF">
        <w:rPr>
          <w:szCs w:val="22"/>
        </w:rPr>
        <w:t xml:space="preserve">defined for </w:t>
      </w:r>
      <w:r>
        <w:rPr>
          <w:szCs w:val="22"/>
        </w:rPr>
        <w:t>conduct</w:t>
      </w:r>
      <w:r w:rsidR="006455EF">
        <w:rPr>
          <w:szCs w:val="22"/>
        </w:rPr>
        <w:t>ing</w:t>
      </w:r>
      <w:r>
        <w:rPr>
          <w:szCs w:val="22"/>
        </w:rPr>
        <w:t xml:space="preserve"> experiments in a</w:t>
      </w:r>
      <w:r w:rsidR="006455EF">
        <w:rPr>
          <w:szCs w:val="22"/>
        </w:rPr>
        <w:t>n</w:t>
      </w:r>
      <w:r>
        <w:rPr>
          <w:szCs w:val="22"/>
        </w:rPr>
        <w:t xml:space="preserve"> environment </w:t>
      </w:r>
      <w:r w:rsidR="006455EF">
        <w:rPr>
          <w:szCs w:val="22"/>
        </w:rPr>
        <w:t xml:space="preserve">where </w:t>
      </w:r>
      <w:r>
        <w:rPr>
          <w:szCs w:val="22"/>
        </w:rPr>
        <w:t xml:space="preserve">outcome of </w:t>
      </w:r>
      <w:r w:rsidR="006455EF">
        <w:rPr>
          <w:szCs w:val="22"/>
        </w:rPr>
        <w:t xml:space="preserve">the </w:t>
      </w:r>
      <w:r>
        <w:rPr>
          <w:szCs w:val="22"/>
        </w:rPr>
        <w:t>experiments</w:t>
      </w:r>
      <w:r w:rsidR="006455EF">
        <w:rPr>
          <w:szCs w:val="22"/>
        </w:rPr>
        <w:t xml:space="preserve"> can be compared</w:t>
      </w:r>
      <w:r>
        <w:rPr>
          <w:szCs w:val="22"/>
        </w:rPr>
        <w:t>.</w:t>
      </w:r>
    </w:p>
    <w:p w14:paraId="11720F77" w14:textId="55468830" w:rsidR="00F14BCC" w:rsidRDefault="00F14BCC" w:rsidP="00420EC8">
      <w:pPr>
        <w:jc w:val="both"/>
        <w:rPr>
          <w:szCs w:val="22"/>
        </w:rPr>
      </w:pPr>
      <w:r>
        <w:rPr>
          <w:szCs w:val="22"/>
        </w:rPr>
        <w:t xml:space="preserve">This document defines </w:t>
      </w:r>
      <w:r w:rsidR="006E5B95">
        <w:rPr>
          <w:szCs w:val="22"/>
        </w:rPr>
        <w:t xml:space="preserve">two coding modes, </w:t>
      </w:r>
      <w:r>
        <w:rPr>
          <w:szCs w:val="22"/>
        </w:rPr>
        <w:t>three</w:t>
      </w:r>
      <w:r w:rsidR="00420EC8">
        <w:rPr>
          <w:szCs w:val="22"/>
        </w:rPr>
        <w:t xml:space="preserve"> </w:t>
      </w:r>
      <w:r w:rsidR="00331C75">
        <w:rPr>
          <w:szCs w:val="22"/>
        </w:rPr>
        <w:t>configurations</w:t>
      </w:r>
      <w:r w:rsidR="00420EC8">
        <w:rPr>
          <w:szCs w:val="22"/>
        </w:rPr>
        <w:t xml:space="preserve">, </w:t>
      </w:r>
      <w:r w:rsidR="00A81C9D">
        <w:rPr>
          <w:szCs w:val="22"/>
        </w:rPr>
        <w:t>three</w:t>
      </w:r>
      <w:r>
        <w:rPr>
          <w:szCs w:val="22"/>
        </w:rPr>
        <w:t xml:space="preserve"> encoding </w:t>
      </w:r>
      <w:r w:rsidR="003E45E2">
        <w:rPr>
          <w:szCs w:val="22"/>
        </w:rPr>
        <w:t xml:space="preserve">formats </w:t>
      </w:r>
      <w:r>
        <w:rPr>
          <w:szCs w:val="22"/>
        </w:rPr>
        <w:t xml:space="preserve">and </w:t>
      </w:r>
      <w:r w:rsidR="009823FE">
        <w:rPr>
          <w:szCs w:val="22"/>
        </w:rPr>
        <w:t>four</w:t>
      </w:r>
      <w:r>
        <w:rPr>
          <w:szCs w:val="22"/>
        </w:rPr>
        <w:t xml:space="preserve"> </w:t>
      </w:r>
      <w:r w:rsidR="00A50957">
        <w:rPr>
          <w:szCs w:val="22"/>
        </w:rPr>
        <w:t>quantization parameter (</w:t>
      </w:r>
      <w:r>
        <w:rPr>
          <w:szCs w:val="22"/>
        </w:rPr>
        <w:t>QP</w:t>
      </w:r>
      <w:r w:rsidR="00A50957">
        <w:rPr>
          <w:szCs w:val="22"/>
        </w:rPr>
        <w:t>)</w:t>
      </w:r>
      <w:r>
        <w:rPr>
          <w:szCs w:val="22"/>
        </w:rPr>
        <w:t xml:space="preserve"> </w:t>
      </w:r>
      <w:r w:rsidR="009823FE">
        <w:rPr>
          <w:szCs w:val="22"/>
        </w:rPr>
        <w:t>values</w:t>
      </w:r>
      <w:r w:rsidR="004E4B97">
        <w:rPr>
          <w:szCs w:val="22"/>
        </w:rPr>
        <w:t>,</w:t>
      </w:r>
      <w:r>
        <w:rPr>
          <w:szCs w:val="22"/>
        </w:rPr>
        <w:t xml:space="preserve"> </w:t>
      </w:r>
      <w:r w:rsidR="00A50957">
        <w:rPr>
          <w:szCs w:val="22"/>
        </w:rPr>
        <w:t xml:space="preserve">as </w:t>
      </w:r>
      <w:r w:rsidR="003E45E2">
        <w:rPr>
          <w:szCs w:val="22"/>
        </w:rPr>
        <w:t xml:space="preserve">shown in </w:t>
      </w:r>
      <w:r w:rsidR="00647687">
        <w:rPr>
          <w:szCs w:val="22"/>
        </w:rPr>
        <w:fldChar w:fldCharType="begin"/>
      </w:r>
      <w:r w:rsidR="003E45E2">
        <w:rPr>
          <w:szCs w:val="22"/>
        </w:rPr>
        <w:instrText xml:space="preserve"> REF _Ref370958098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6820F1">
        <w:t xml:space="preserve">Table </w:t>
      </w:r>
      <w:r w:rsidR="006820F1">
        <w:rPr>
          <w:noProof/>
        </w:rPr>
        <w:t>1</w:t>
      </w:r>
      <w:r w:rsidR="00647687">
        <w:rPr>
          <w:szCs w:val="22"/>
        </w:rPr>
        <w:fldChar w:fldCharType="end"/>
      </w:r>
      <w:r w:rsidR="003E45E2">
        <w:rPr>
          <w:szCs w:val="22"/>
        </w:rPr>
        <w:t>.</w:t>
      </w:r>
    </w:p>
    <w:p w14:paraId="5FC7F1BD" w14:textId="77777777" w:rsidR="006C42A6" w:rsidRDefault="006C42A6" w:rsidP="00420EC8">
      <w:pPr>
        <w:jc w:val="both"/>
        <w:rPr>
          <w:szCs w:val="22"/>
        </w:rPr>
      </w:pPr>
    </w:p>
    <w:p w14:paraId="1491D1A1" w14:textId="77777777" w:rsidR="003E45E2" w:rsidRDefault="003E45E2" w:rsidP="008912FF">
      <w:pPr>
        <w:pStyle w:val="Caption"/>
        <w:spacing w:after="120"/>
        <w:jc w:val="center"/>
        <w:rPr>
          <w:szCs w:val="22"/>
        </w:rPr>
      </w:pPr>
      <w:bookmarkStart w:id="18" w:name="_Ref370958098"/>
      <w:proofErr w:type="gramStart"/>
      <w:r>
        <w:t xml:space="preserve">Table </w:t>
      </w:r>
      <w:r w:rsidR="00647687">
        <w:fldChar w:fldCharType="begin"/>
      </w:r>
      <w:r w:rsidR="00730CE7">
        <w:instrText xml:space="preserve"> SEQ Table \* ARABIC </w:instrText>
      </w:r>
      <w:r w:rsidR="00647687">
        <w:fldChar w:fldCharType="separate"/>
      </w:r>
      <w:r w:rsidR="006820F1">
        <w:rPr>
          <w:noProof/>
        </w:rPr>
        <w:t>1</w:t>
      </w:r>
      <w:r w:rsidR="00647687">
        <w:rPr>
          <w:noProof/>
        </w:rPr>
        <w:fldChar w:fldCharType="end"/>
      </w:r>
      <w:bookmarkEnd w:id="18"/>
      <w:r>
        <w:t>.</w:t>
      </w:r>
      <w:proofErr w:type="gramEnd"/>
      <w:r>
        <w:t xml:space="preserve"> </w:t>
      </w:r>
      <w:r w:rsidR="006C12AC">
        <w:t>Coding modes, c</w:t>
      </w:r>
      <w:r>
        <w:t xml:space="preserve">onfigurations, encoding formats and QP </w:t>
      </w:r>
      <w:r w:rsidR="006C12AC">
        <w:t>values</w:t>
      </w:r>
      <w: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2201"/>
      </w:tblGrid>
      <w:tr w:rsidR="00F14BCC" w:rsidRPr="00AB7BB9" w14:paraId="121ED862" w14:textId="77777777" w:rsidTr="00B023DF">
        <w:trPr>
          <w:trHeight w:val="707"/>
          <w:jc w:val="center"/>
        </w:trPr>
        <w:tc>
          <w:tcPr>
            <w:tcW w:w="2476" w:type="dxa"/>
            <w:tcBorders>
              <w:bottom w:val="single" w:sz="4" w:space="0" w:color="auto"/>
            </w:tcBorders>
            <w:shd w:val="clear" w:color="auto" w:fill="auto"/>
          </w:tcPr>
          <w:p w14:paraId="3923CB88" w14:textId="77777777" w:rsidR="006C12AC" w:rsidRPr="00AB7BB9" w:rsidRDefault="006C12A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Coding modes</w:t>
            </w:r>
            <w:r w:rsidR="001F1460" w:rsidRPr="00AB7BB9">
              <w:rPr>
                <w:sz w:val="18"/>
                <w:szCs w:val="18"/>
              </w:rPr>
              <w:t>:</w:t>
            </w:r>
          </w:p>
          <w:p w14:paraId="2D43E32B" w14:textId="77777777" w:rsidR="00F14BCC" w:rsidRPr="00AB7BB9" w:rsidRDefault="00F14BCC" w:rsidP="006D4472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</w:tcPr>
          <w:p w14:paraId="206EBC65" w14:textId="77777777" w:rsidR="006C12AC" w:rsidRPr="00AB7BB9" w:rsidRDefault="006C12AC" w:rsidP="006D4472">
            <w:pPr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Lossy</w:t>
            </w:r>
            <w:proofErr w:type="spellEnd"/>
          </w:p>
          <w:p w14:paraId="533E2503" w14:textId="77777777" w:rsidR="00F14BCC" w:rsidRPr="00AB7BB9" w:rsidRDefault="005A2EAC" w:rsidP="00B023DF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Mathematically</w:t>
            </w:r>
            <w:r w:rsidR="00B023DF">
              <w:rPr>
                <w:sz w:val="18"/>
                <w:szCs w:val="18"/>
              </w:rPr>
              <w:t xml:space="preserve"> </w:t>
            </w:r>
            <w:r w:rsidR="006C12AC" w:rsidRPr="00AB7BB9">
              <w:rPr>
                <w:sz w:val="18"/>
                <w:szCs w:val="18"/>
              </w:rPr>
              <w:t>lossless</w:t>
            </w:r>
          </w:p>
        </w:tc>
      </w:tr>
      <w:tr w:rsidR="001F1460" w:rsidRPr="00AB7BB9" w14:paraId="7767EB15" w14:textId="77777777" w:rsidTr="00B023DF">
        <w:trPr>
          <w:trHeight w:val="1016"/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FD77B" w14:textId="77777777" w:rsidR="001F1460" w:rsidRPr="00AB7BB9" w:rsidRDefault="00024A37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Configurations:</w:t>
            </w:r>
          </w:p>
          <w:p w14:paraId="2BDA6626" w14:textId="77777777" w:rsidR="001F1460" w:rsidRPr="00AB7BB9" w:rsidRDefault="001F1460" w:rsidP="001F1460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D78D2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All intra (AI)</w:t>
            </w:r>
          </w:p>
          <w:p w14:paraId="72611941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Random access (RA)</w:t>
            </w:r>
          </w:p>
          <w:p w14:paraId="1212D451" w14:textId="77777777" w:rsidR="001F1460" w:rsidRPr="00AB7BB9" w:rsidRDefault="001F1460" w:rsidP="003A17F0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Low-delay B (L</w:t>
            </w:r>
            <w:r w:rsidR="003A17F0">
              <w:rPr>
                <w:sz w:val="18"/>
                <w:szCs w:val="18"/>
              </w:rPr>
              <w:t>B</w:t>
            </w:r>
            <w:r w:rsidRPr="00AB7BB9">
              <w:rPr>
                <w:sz w:val="18"/>
                <w:szCs w:val="18"/>
              </w:rPr>
              <w:t>)</w:t>
            </w:r>
          </w:p>
        </w:tc>
      </w:tr>
      <w:tr w:rsidR="00F14BCC" w:rsidRPr="00AB7BB9" w14:paraId="51D381C5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285A7" w14:textId="77777777" w:rsidR="00F14BCC" w:rsidRPr="00AB7BB9" w:rsidRDefault="00F14BCC" w:rsidP="003E45E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Encoding </w:t>
            </w:r>
            <w:r w:rsidR="003E45E2" w:rsidRPr="00AB7BB9">
              <w:rPr>
                <w:sz w:val="18"/>
                <w:szCs w:val="18"/>
              </w:rPr>
              <w:t>formats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BE4FC8" w14:textId="77777777" w:rsidR="00F14BCC" w:rsidRPr="00AB7BB9" w:rsidRDefault="00F14BC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G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B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 xml:space="preserve"> 4:4:4</w:t>
            </w:r>
          </w:p>
          <w:p w14:paraId="21DBF8B9" w14:textId="77777777" w:rsidR="00F14BCC" w:rsidRDefault="00F14BCC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Y’CbCr</w:t>
            </w:r>
            <w:proofErr w:type="spellEnd"/>
            <w:r w:rsidRPr="00AB7BB9">
              <w:rPr>
                <w:sz w:val="18"/>
                <w:szCs w:val="18"/>
              </w:rPr>
              <w:t xml:space="preserve"> 4:4:4</w:t>
            </w:r>
          </w:p>
          <w:p w14:paraId="570765A6" w14:textId="2C2A872B" w:rsidR="00A81C9D" w:rsidRPr="00AB7BB9" w:rsidRDefault="00A81C9D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Y’CbCr</w:t>
            </w:r>
            <w:proofErr w:type="spellEnd"/>
            <w:r>
              <w:rPr>
                <w:sz w:val="18"/>
                <w:szCs w:val="18"/>
              </w:rPr>
              <w:t xml:space="preserve"> 4:2:0</w:t>
            </w:r>
          </w:p>
        </w:tc>
      </w:tr>
      <w:tr w:rsidR="00F14BCC" w:rsidRPr="00AB7BB9" w14:paraId="3EE8BC7E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</w:tcBorders>
            <w:shd w:val="clear" w:color="auto" w:fill="auto"/>
          </w:tcPr>
          <w:p w14:paraId="3A26550F" w14:textId="77777777" w:rsidR="00F14BCC" w:rsidRPr="00AB7BB9" w:rsidRDefault="00F14BC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QP </w:t>
            </w:r>
            <w:r w:rsidR="00167E1F" w:rsidRPr="00AB7BB9">
              <w:rPr>
                <w:sz w:val="18"/>
                <w:szCs w:val="18"/>
              </w:rPr>
              <w:t>value</w:t>
            </w:r>
            <w:r w:rsidRPr="00AB7BB9">
              <w:rPr>
                <w:sz w:val="18"/>
                <w:szCs w:val="18"/>
              </w:rPr>
              <w:t>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</w:tcPr>
          <w:p w14:paraId="6B99E8E7" w14:textId="77777777" w:rsidR="004158BC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Lossy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r w:rsidR="00167E1F" w:rsidRPr="00AB7BB9">
              <w:rPr>
                <w:sz w:val="18"/>
                <w:szCs w:val="18"/>
              </w:rPr>
              <w:t>22, 27, 32, 37</w:t>
            </w:r>
          </w:p>
          <w:p w14:paraId="0A88D890" w14:textId="77777777" w:rsidR="00F0335B" w:rsidRPr="00AB7BB9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Lossless: 0</w:t>
            </w:r>
          </w:p>
        </w:tc>
      </w:tr>
    </w:tbl>
    <w:p w14:paraId="0193FFC0" w14:textId="77777777" w:rsidR="00701041" w:rsidRDefault="007618FD" w:rsidP="00420EC8">
      <w:pPr>
        <w:jc w:val="both"/>
        <w:rPr>
          <w:szCs w:val="22"/>
        </w:rPr>
      </w:pPr>
      <w:r>
        <w:rPr>
          <w:szCs w:val="22"/>
        </w:rPr>
        <w:t>Four</w:t>
      </w:r>
      <w:r w:rsidR="00701041">
        <w:rPr>
          <w:szCs w:val="22"/>
        </w:rPr>
        <w:t xml:space="preserve"> </w:t>
      </w:r>
      <w:r w:rsidR="00335C08">
        <w:rPr>
          <w:szCs w:val="22"/>
        </w:rPr>
        <w:t>categories</w:t>
      </w:r>
      <w:r w:rsidR="00701041">
        <w:rPr>
          <w:szCs w:val="22"/>
        </w:rPr>
        <w:t xml:space="preserve"> of test</w:t>
      </w:r>
      <w:r w:rsidR="00335C08">
        <w:rPr>
          <w:szCs w:val="22"/>
        </w:rPr>
        <w:t xml:space="preserve"> </w:t>
      </w:r>
      <w:r w:rsidR="00701041">
        <w:rPr>
          <w:szCs w:val="22"/>
        </w:rPr>
        <w:t xml:space="preserve">sequences are </w:t>
      </w:r>
      <w:r w:rsidR="00335C08">
        <w:rPr>
          <w:szCs w:val="22"/>
        </w:rPr>
        <w:t>used in the tests</w:t>
      </w:r>
      <w:r w:rsidR="00701041">
        <w:rPr>
          <w:szCs w:val="22"/>
        </w:rPr>
        <w:t xml:space="preserve">, </w:t>
      </w:r>
      <w:r w:rsidR="00F40621">
        <w:rPr>
          <w:szCs w:val="22"/>
        </w:rPr>
        <w:t xml:space="preserve">namely </w:t>
      </w:r>
      <w:r w:rsidR="00701041">
        <w:rPr>
          <w:szCs w:val="22"/>
        </w:rPr>
        <w:t>‘</w:t>
      </w:r>
      <w:r>
        <w:rPr>
          <w:szCs w:val="22"/>
        </w:rPr>
        <w:t>text and graphics with motion</w:t>
      </w:r>
      <w:r w:rsidR="00901F12">
        <w:rPr>
          <w:szCs w:val="22"/>
        </w:rPr>
        <w:t xml:space="preserve"> (TGM)</w:t>
      </w:r>
      <w:r w:rsidR="00701041">
        <w:rPr>
          <w:szCs w:val="22"/>
        </w:rPr>
        <w:t>’</w:t>
      </w:r>
      <w:r>
        <w:rPr>
          <w:szCs w:val="22"/>
        </w:rPr>
        <w:t>,</w:t>
      </w:r>
      <w:r w:rsidR="00701041">
        <w:rPr>
          <w:szCs w:val="22"/>
        </w:rPr>
        <w:t xml:space="preserve"> ‘</w:t>
      </w:r>
      <w:r>
        <w:rPr>
          <w:szCs w:val="22"/>
        </w:rPr>
        <w:t>mixed content</w:t>
      </w:r>
      <w:r w:rsidR="00901F12">
        <w:rPr>
          <w:szCs w:val="22"/>
        </w:rPr>
        <w:t xml:space="preserve"> (M)</w:t>
      </w:r>
      <w:r w:rsidR="00701041">
        <w:rPr>
          <w:szCs w:val="22"/>
        </w:rPr>
        <w:t>’</w:t>
      </w:r>
      <w:r>
        <w:rPr>
          <w:szCs w:val="22"/>
        </w:rPr>
        <w:t>, ‘animation</w:t>
      </w:r>
      <w:r w:rsidR="00901F12">
        <w:rPr>
          <w:szCs w:val="22"/>
        </w:rPr>
        <w:t xml:space="preserve"> (A)</w:t>
      </w:r>
      <w:r>
        <w:rPr>
          <w:szCs w:val="22"/>
        </w:rPr>
        <w:t>’, and ‘camera-captured content</w:t>
      </w:r>
      <w:r w:rsidR="00901F12">
        <w:rPr>
          <w:szCs w:val="22"/>
        </w:rPr>
        <w:t xml:space="preserve"> (CC)</w:t>
      </w:r>
      <w:r>
        <w:rPr>
          <w:szCs w:val="22"/>
        </w:rPr>
        <w:t>’</w:t>
      </w:r>
      <w:r w:rsidR="00701041">
        <w:rPr>
          <w:szCs w:val="22"/>
        </w:rPr>
        <w:t xml:space="preserve"> </w:t>
      </w:r>
      <w:r w:rsidR="00F40621">
        <w:rPr>
          <w:szCs w:val="22"/>
        </w:rPr>
        <w:t>category</w:t>
      </w:r>
      <w:r w:rsidR="00701041">
        <w:rPr>
          <w:szCs w:val="22"/>
        </w:rPr>
        <w:t>.</w:t>
      </w:r>
      <w:r w:rsidR="004C6818">
        <w:rPr>
          <w:szCs w:val="22"/>
        </w:rPr>
        <w:t xml:space="preserve"> A list of these sequen</w:t>
      </w:r>
      <w:r w:rsidR="00E44D70">
        <w:rPr>
          <w:szCs w:val="22"/>
        </w:rPr>
        <w:t xml:space="preserve">ces is given in Section </w:t>
      </w:r>
      <w:r w:rsidR="00647687">
        <w:rPr>
          <w:szCs w:val="22"/>
        </w:rPr>
        <w:fldChar w:fldCharType="begin"/>
      </w:r>
      <w:r w:rsidR="00A554D9">
        <w:rPr>
          <w:szCs w:val="22"/>
        </w:rPr>
        <w:instrText xml:space="preserve"> REF _Ref370959628 \r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6820F1">
        <w:rPr>
          <w:szCs w:val="22"/>
        </w:rPr>
        <w:t>2.5</w:t>
      </w:r>
      <w:r w:rsidR="00647687">
        <w:rPr>
          <w:szCs w:val="22"/>
        </w:rPr>
        <w:fldChar w:fldCharType="end"/>
      </w:r>
      <w:r w:rsidR="004C6818">
        <w:rPr>
          <w:szCs w:val="22"/>
        </w:rPr>
        <w:t>.</w:t>
      </w:r>
    </w:p>
    <w:p w14:paraId="7A54BEC2" w14:textId="51B3B626" w:rsidR="00B10AEB" w:rsidRDefault="00701041" w:rsidP="00B10AEB">
      <w:pPr>
        <w:jc w:val="both"/>
        <w:rPr>
          <w:szCs w:val="22"/>
        </w:rPr>
      </w:pPr>
      <w:r>
        <w:rPr>
          <w:szCs w:val="22"/>
        </w:rPr>
        <w:t>Excel templates are provided for reporting the results of experiments.</w:t>
      </w:r>
      <w:r w:rsidR="00CB6DB9">
        <w:rPr>
          <w:szCs w:val="22"/>
        </w:rPr>
        <w:t xml:space="preserve"> These templates contain anchor results that were generated by running SCM with the SCC specific encoder settings given in Section</w:t>
      </w:r>
      <w:r w:rsidR="00B93E65">
        <w:rPr>
          <w:szCs w:val="22"/>
        </w:rPr>
        <w:t xml:space="preserve"> </w:t>
      </w:r>
      <w:r w:rsidR="00647687">
        <w:rPr>
          <w:szCs w:val="22"/>
        </w:rPr>
        <w:fldChar w:fldCharType="begin"/>
      </w:r>
      <w:r w:rsidR="000954A4">
        <w:rPr>
          <w:szCs w:val="22"/>
        </w:rPr>
        <w:instrText xml:space="preserve"> REF _Ref395112614 \r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6820F1">
        <w:rPr>
          <w:szCs w:val="22"/>
        </w:rPr>
        <w:t>2.6</w:t>
      </w:r>
      <w:r w:rsidR="00647687">
        <w:rPr>
          <w:szCs w:val="22"/>
        </w:rPr>
        <w:fldChar w:fldCharType="end"/>
      </w:r>
      <w:r w:rsidR="00B93E65">
        <w:rPr>
          <w:szCs w:val="22"/>
        </w:rPr>
        <w:t>.</w:t>
      </w:r>
      <w:r w:rsidR="00CB6DB9">
        <w:rPr>
          <w:szCs w:val="22"/>
        </w:rPr>
        <w:t xml:space="preserve"> </w:t>
      </w:r>
    </w:p>
    <w:p w14:paraId="25C7114A" w14:textId="3F18090C" w:rsidR="00701041" w:rsidRDefault="00701041" w:rsidP="00420EC8">
      <w:pPr>
        <w:jc w:val="both"/>
        <w:rPr>
          <w:szCs w:val="22"/>
        </w:rPr>
      </w:pPr>
    </w:p>
    <w:p w14:paraId="60EF01A0" w14:textId="6DD21CC6" w:rsidR="00523BF6" w:rsidRDefault="004730A2" w:rsidP="00420EC8">
      <w:pPr>
        <w:jc w:val="both"/>
        <w:rPr>
          <w:szCs w:val="22"/>
        </w:rPr>
      </w:pPr>
      <w:r>
        <w:rPr>
          <w:szCs w:val="22"/>
        </w:rPr>
        <w:t>The reference software</w:t>
      </w:r>
      <w:r w:rsidR="00970AAD">
        <w:t xml:space="preserve"> </w:t>
      </w:r>
      <w:r w:rsidR="00EE3539">
        <w:t>SCM-</w:t>
      </w:r>
      <w:ins w:id="19" w:author="haoping yu" w:date="2015-07-14T22:02:00Z">
        <w:r w:rsidR="00C42225">
          <w:t>5</w:t>
        </w:r>
      </w:ins>
      <w:del w:id="20" w:author="haoping yu" w:date="2015-07-14T22:02:00Z">
        <w:r w:rsidR="00B10AEB" w:rsidDel="00C42225">
          <w:delText>4</w:delText>
        </w:r>
      </w:del>
      <w:proofErr w:type="gramStart"/>
      <w:r w:rsidR="00970AAD">
        <w:t>.</w:t>
      </w:r>
      <w:ins w:id="21" w:author="haoping yu" w:date="2015-08-17T13:21:00Z">
        <w:r w:rsidR="00C529D7">
          <w:t>2</w:t>
        </w:r>
      </w:ins>
      <w:proofErr w:type="gramEnd"/>
      <w:del w:id="22" w:author="haoping yu" w:date="2015-08-17T13:21:00Z">
        <w:r w:rsidR="00970AAD" w:rsidDel="001E5A74">
          <w:delText>0</w:delText>
        </w:r>
      </w:del>
      <w:r w:rsidR="00861059">
        <w:rPr>
          <w:szCs w:val="22"/>
        </w:rPr>
        <w:t xml:space="preserve"> </w:t>
      </w:r>
      <w:r w:rsidR="00420EC8">
        <w:rPr>
          <w:szCs w:val="22"/>
        </w:rPr>
        <w:t xml:space="preserve">is </w:t>
      </w:r>
      <w:ins w:id="23" w:author="haoping yu" w:date="2015-08-17T13:22:00Z">
        <w:r w:rsidR="001E5A74">
          <w:rPr>
            <w:szCs w:val="22"/>
          </w:rPr>
          <w:t>suggested</w:t>
        </w:r>
      </w:ins>
      <w:del w:id="24" w:author="haoping yu" w:date="2015-08-17T13:22:00Z">
        <w:r w:rsidR="00420EC8" w:rsidDel="001E5A74">
          <w:rPr>
            <w:szCs w:val="22"/>
          </w:rPr>
          <w:delText>expected</w:delText>
        </w:r>
      </w:del>
      <w:r w:rsidR="00420EC8">
        <w:rPr>
          <w:szCs w:val="22"/>
        </w:rPr>
        <w:t xml:space="preserve"> to be used for </w:t>
      </w:r>
      <w:r w:rsidR="00F40621">
        <w:rPr>
          <w:szCs w:val="22"/>
        </w:rPr>
        <w:t xml:space="preserve">the </w:t>
      </w:r>
      <w:r w:rsidR="00420EC8">
        <w:rPr>
          <w:szCs w:val="22"/>
        </w:rPr>
        <w:t>experiments.</w:t>
      </w:r>
      <w:r w:rsidR="000C138F">
        <w:rPr>
          <w:szCs w:val="22"/>
        </w:rPr>
        <w:t xml:space="preserve"> </w:t>
      </w:r>
      <w:r w:rsidR="00EE3539">
        <w:rPr>
          <w:szCs w:val="22"/>
        </w:rPr>
        <w:t xml:space="preserve">It </w:t>
      </w:r>
      <w:r w:rsidR="00C23F6A">
        <w:rPr>
          <w:szCs w:val="22"/>
        </w:rPr>
        <w:t>is</w:t>
      </w:r>
      <w:r w:rsidR="00EE3539">
        <w:rPr>
          <w:szCs w:val="22"/>
        </w:rPr>
        <w:t xml:space="preserve"> available at:</w:t>
      </w:r>
    </w:p>
    <w:p w14:paraId="71592416" w14:textId="5E07156E" w:rsidR="00B10AEB" w:rsidDel="007B5CDA" w:rsidRDefault="007B5CDA" w:rsidP="00B10AEB">
      <w:pPr>
        <w:jc w:val="both"/>
        <w:rPr>
          <w:del w:id="25" w:author="haoping yu" w:date="2015-09-18T10:20:00Z"/>
          <w:szCs w:val="22"/>
        </w:rPr>
      </w:pPr>
      <w:ins w:id="26" w:author="haoping yu" w:date="2015-09-18T10:20:00Z">
        <w:r>
          <w:rPr>
            <w:color w:val="1F497D"/>
          </w:rPr>
          <w:fldChar w:fldCharType="begin"/>
        </w:r>
        <w:r>
          <w:rPr>
            <w:color w:val="1F497D"/>
          </w:rPr>
          <w:instrText xml:space="preserve"> HYPERLINK "https://hevc.hhi.fraunhofer.de/svn/svn_HEVCSoftware/tags/HM-16.6+SCM-5.2/" </w:instrText>
        </w:r>
        <w:r>
          <w:rPr>
            <w:color w:val="1F497D"/>
          </w:rPr>
        </w:r>
        <w:r>
          <w:rPr>
            <w:color w:val="1F497D"/>
          </w:rPr>
          <w:fldChar w:fldCharType="separate"/>
        </w:r>
        <w:r>
          <w:rPr>
            <w:rStyle w:val="Hyperlink"/>
            <w:rFonts w:cs="Calibri"/>
          </w:rPr>
          <w:t>https://hevc.hhi.fraunhofer.de/svn/svn_HEVCSoftware/tags/HM-16.6+SCM-5.2/</w:t>
        </w:r>
        <w:r>
          <w:rPr>
            <w:color w:val="1F497D"/>
          </w:rPr>
          <w:fldChar w:fldCharType="end"/>
        </w:r>
        <w:r>
          <w:rPr>
            <w:color w:val="1F497D"/>
          </w:rPr>
          <w:t xml:space="preserve"> </w:t>
        </w:r>
      </w:ins>
      <w:bookmarkStart w:id="27" w:name="_GoBack"/>
      <w:bookmarkEnd w:id="27"/>
      <w:del w:id="28" w:author="haoping yu" w:date="2015-09-18T10:20:00Z">
        <w:r w:rsidR="00491273" w:rsidRPr="001E5A74" w:rsidDel="007B5CDA">
          <w:rPr>
            <w:highlight w:val="yellow"/>
            <w:rPrChange w:id="29" w:author="haoping yu" w:date="2015-08-17T13:22:00Z">
              <w:rPr>
                <w:rStyle w:val="Hyperlink"/>
              </w:rPr>
            </w:rPrChange>
          </w:rPr>
          <w:delText>https://hevc.hhi.fraunhofer.de/svn/svn_HEVCSoftware/tags/HM-16.x+SCM-</w:delText>
        </w:r>
      </w:del>
      <w:del w:id="30" w:author="haoping yu" w:date="2015-07-14T22:02:00Z">
        <w:r w:rsidR="00491273" w:rsidRPr="001E5A74" w:rsidDel="00C42225">
          <w:rPr>
            <w:highlight w:val="yellow"/>
            <w:rPrChange w:id="31" w:author="haoping yu" w:date="2015-08-17T13:22:00Z">
              <w:rPr>
                <w:rStyle w:val="Hyperlink"/>
                <w:szCs w:val="22"/>
              </w:rPr>
            </w:rPrChange>
          </w:rPr>
          <w:delText>4</w:delText>
        </w:r>
      </w:del>
      <w:del w:id="32" w:author="haoping yu" w:date="2015-09-18T10:20:00Z">
        <w:r w:rsidR="00491273" w:rsidRPr="001E5A74" w:rsidDel="007B5CDA">
          <w:rPr>
            <w:highlight w:val="yellow"/>
            <w:rPrChange w:id="33" w:author="haoping yu" w:date="2015-08-17T13:22:00Z">
              <w:rPr>
                <w:rStyle w:val="Hyperlink"/>
                <w:szCs w:val="22"/>
              </w:rPr>
            </w:rPrChange>
          </w:rPr>
          <w:delText>.</w:delText>
        </w:r>
      </w:del>
      <w:del w:id="34" w:author="haoping yu" w:date="2015-08-17T13:22:00Z">
        <w:r w:rsidR="00491273" w:rsidRPr="001E5A74" w:rsidDel="001E5A74">
          <w:rPr>
            <w:highlight w:val="yellow"/>
            <w:rPrChange w:id="35" w:author="haoping yu" w:date="2015-08-17T13:22:00Z">
              <w:rPr>
                <w:rStyle w:val="Hyperlink"/>
                <w:szCs w:val="22"/>
              </w:rPr>
            </w:rPrChange>
          </w:rPr>
          <w:delText>0</w:delText>
        </w:r>
      </w:del>
      <w:del w:id="36" w:author="haoping yu" w:date="2015-09-18T10:20:00Z">
        <w:r w:rsidR="00BA4427" w:rsidDel="007B5CDA">
          <w:rPr>
            <w:szCs w:val="22"/>
          </w:rPr>
          <w:delText xml:space="preserve"> </w:delText>
        </w:r>
        <w:r w:rsidR="00A81C9D" w:rsidDel="007B5CDA">
          <w:rPr>
            <w:szCs w:val="22"/>
          </w:rPr>
          <w:delText xml:space="preserve"> </w:delText>
        </w:r>
      </w:del>
    </w:p>
    <w:p w14:paraId="4C1E2FE1" w14:textId="7300CBBB" w:rsidR="00EE3539" w:rsidRDefault="00EE3539" w:rsidP="00420EC8">
      <w:pPr>
        <w:jc w:val="both"/>
        <w:rPr>
          <w:szCs w:val="22"/>
        </w:rPr>
      </w:pPr>
    </w:p>
    <w:p w14:paraId="3D1F9751" w14:textId="77777777" w:rsidR="00701041" w:rsidRPr="000E20B4" w:rsidRDefault="00701041" w:rsidP="000E20B4">
      <w:pPr>
        <w:tabs>
          <w:tab w:val="clear" w:pos="720"/>
        </w:tabs>
        <w:jc w:val="both"/>
        <w:rPr>
          <w:b/>
          <w:szCs w:val="22"/>
        </w:rPr>
      </w:pPr>
      <w:r w:rsidRPr="000E20B4">
        <w:rPr>
          <w:b/>
          <w:szCs w:val="22"/>
        </w:rPr>
        <w:t>Notes:</w:t>
      </w:r>
    </w:p>
    <w:p w14:paraId="7FFCCA53" w14:textId="77777777" w:rsidR="00701041" w:rsidRDefault="00701041" w:rsidP="000E20B4">
      <w:pPr>
        <w:tabs>
          <w:tab w:val="clear" w:pos="720"/>
        </w:tabs>
        <w:jc w:val="both"/>
        <w:rPr>
          <w:szCs w:val="22"/>
        </w:rPr>
      </w:pPr>
      <w:r>
        <w:rPr>
          <w:szCs w:val="22"/>
        </w:rPr>
        <w:t xml:space="preserve">Experiments investigating R’G’B’ coding tools should also provide results using </w:t>
      </w:r>
      <w:proofErr w:type="spellStart"/>
      <w:r>
        <w:rPr>
          <w:szCs w:val="22"/>
        </w:rPr>
        <w:t>Y’CbCr</w:t>
      </w:r>
      <w:proofErr w:type="spellEnd"/>
      <w:r>
        <w:rPr>
          <w:szCs w:val="22"/>
        </w:rPr>
        <w:t xml:space="preserve"> 4:4:4.</w:t>
      </w:r>
    </w:p>
    <w:p w14:paraId="1FEAD26F" w14:textId="77777777" w:rsidR="006E5B95" w:rsidRDefault="006E5B95" w:rsidP="001F1460">
      <w:pPr>
        <w:pStyle w:val="Heading1"/>
      </w:pPr>
      <w:bookmarkStart w:id="37" w:name="_Ref370957339"/>
      <w:r>
        <w:t>Descriptions</w:t>
      </w:r>
    </w:p>
    <w:p w14:paraId="0E979E9B" w14:textId="77777777" w:rsidR="006E5B95" w:rsidRDefault="006E5B95" w:rsidP="001F1460">
      <w:pPr>
        <w:pStyle w:val="Heading2"/>
      </w:pPr>
      <w:r>
        <w:t>Coding modes</w:t>
      </w:r>
    </w:p>
    <w:p w14:paraId="69AC4F36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proofErr w:type="spellStart"/>
      <w:r w:rsidRPr="006D4472">
        <w:rPr>
          <w:b/>
          <w:bCs/>
          <w:sz w:val="22"/>
          <w:szCs w:val="22"/>
          <w:lang w:val="en-CA"/>
        </w:rPr>
        <w:t>Lossy</w:t>
      </w:r>
      <w:proofErr w:type="spellEnd"/>
      <w:r w:rsidRPr="006D4472">
        <w:rPr>
          <w:sz w:val="22"/>
          <w:szCs w:val="22"/>
          <w:lang w:val="en-CA"/>
        </w:rPr>
        <w:t>: The decoded compressed content is not necessarily numerically identical to the uncompressed content.</w:t>
      </w:r>
    </w:p>
    <w:p w14:paraId="1267BF95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Mathematically lossless</w:t>
      </w:r>
      <w:r w:rsidRPr="006D4472">
        <w:rPr>
          <w:sz w:val="22"/>
          <w:szCs w:val="22"/>
          <w:lang w:val="en-CA"/>
        </w:rPr>
        <w:t>: The decoded compressed content is numerically identical to the uncompressed content.</w:t>
      </w:r>
    </w:p>
    <w:p w14:paraId="312D7F5C" w14:textId="77777777" w:rsidR="003665FE" w:rsidRDefault="00214830" w:rsidP="006E5B95">
      <w:pPr>
        <w:pStyle w:val="Heading2"/>
      </w:pPr>
      <w:r>
        <w:t>Configurations</w:t>
      </w:r>
      <w:bookmarkEnd w:id="37"/>
    </w:p>
    <w:p w14:paraId="397BCA28" w14:textId="72E292F8" w:rsidR="003F2B8B" w:rsidRDefault="003F2B8B" w:rsidP="003F2B8B">
      <w:pPr>
        <w:tabs>
          <w:tab w:val="clear" w:pos="720"/>
        </w:tabs>
        <w:jc w:val="both"/>
      </w:pPr>
      <w:r>
        <w:t xml:space="preserve">Configuration files are provided in the </w:t>
      </w:r>
      <w:proofErr w:type="spellStart"/>
      <w:r>
        <w:t>cfg</w:t>
      </w:r>
      <w:proofErr w:type="spellEnd"/>
      <w:r>
        <w:t xml:space="preserve">/ folder of the </w:t>
      </w:r>
      <w:r w:rsidR="00AD5FBB">
        <w:t xml:space="preserve">reference </w:t>
      </w:r>
      <w:r>
        <w:t xml:space="preserve">software package. </w:t>
      </w:r>
      <w:r w:rsidR="001C5715">
        <w:t>T</w:t>
      </w:r>
      <w:r>
        <w:t>here are</w:t>
      </w:r>
      <w:r w:rsidR="001C5715">
        <w:t xml:space="preserve"> </w:t>
      </w:r>
      <w:r>
        <w:t xml:space="preserve">three encoder configurations </w:t>
      </w:r>
      <w:r w:rsidR="00C55CE9">
        <w:t xml:space="preserve">files </w:t>
      </w:r>
      <w:r>
        <w:t>provided as follows:</w:t>
      </w:r>
    </w:p>
    <w:p w14:paraId="5D074349" w14:textId="77777777" w:rsidR="003F2B8B" w:rsidRDefault="00427637" w:rsidP="003F2B8B">
      <w:pPr>
        <w:numPr>
          <w:ilvl w:val="0"/>
          <w:numId w:val="12"/>
        </w:numPr>
        <w:jc w:val="both"/>
      </w:pPr>
      <w:r>
        <w:t>All i</w:t>
      </w:r>
      <w:r w:rsidR="003F2B8B">
        <w:t>ntra</w:t>
      </w:r>
      <w:r w:rsidR="00F360EF">
        <w:t xml:space="preserve"> (AI)</w:t>
      </w:r>
      <w:r w:rsidR="003F2B8B">
        <w:t xml:space="preserve">: </w:t>
      </w:r>
      <w:proofErr w:type="spellStart"/>
      <w:r w:rsidR="003F2B8B">
        <w:t>encoder_intra_main_</w:t>
      </w:r>
      <w:r w:rsidR="00CE6C4F">
        <w:t>sc</w:t>
      </w:r>
      <w:r w:rsidR="00177F58">
        <w:t>c</w:t>
      </w:r>
      <w:r w:rsidR="003F2B8B">
        <w:t>.cfg</w:t>
      </w:r>
      <w:proofErr w:type="spellEnd"/>
    </w:p>
    <w:p w14:paraId="7AAD30CA" w14:textId="77777777" w:rsidR="003F2B8B" w:rsidRDefault="003F2B8B" w:rsidP="003F2B8B">
      <w:pPr>
        <w:numPr>
          <w:ilvl w:val="0"/>
          <w:numId w:val="12"/>
        </w:numPr>
        <w:jc w:val="both"/>
      </w:pPr>
      <w:r>
        <w:t>Random access</w:t>
      </w:r>
      <w:r w:rsidR="00F360EF">
        <w:t xml:space="preserve"> (RA)</w:t>
      </w:r>
      <w:r>
        <w:t xml:space="preserve">: </w:t>
      </w:r>
      <w:proofErr w:type="spellStart"/>
      <w:r>
        <w:t>encoder_randomaccess_main_</w:t>
      </w:r>
      <w:r w:rsidR="00177F58">
        <w:t>scc</w:t>
      </w:r>
      <w:r>
        <w:t>.cfg</w:t>
      </w:r>
      <w:proofErr w:type="spellEnd"/>
    </w:p>
    <w:p w14:paraId="6135BD73" w14:textId="77777777" w:rsidR="003F2B8B" w:rsidRDefault="003F2B8B" w:rsidP="003F2B8B">
      <w:pPr>
        <w:numPr>
          <w:ilvl w:val="0"/>
          <w:numId w:val="12"/>
        </w:numPr>
        <w:jc w:val="both"/>
      </w:pPr>
      <w:r>
        <w:t>Low-delay B</w:t>
      </w:r>
      <w:r w:rsidR="00F360EF">
        <w:t xml:space="preserve"> (</w:t>
      </w:r>
      <w:r w:rsidR="003A17F0">
        <w:t>LB</w:t>
      </w:r>
      <w:r w:rsidR="00F360EF">
        <w:t>)</w:t>
      </w:r>
      <w:r>
        <w:t xml:space="preserve">: </w:t>
      </w:r>
      <w:proofErr w:type="spellStart"/>
      <w:r>
        <w:t>encoder_lowdelay_main_</w:t>
      </w:r>
      <w:r w:rsidR="00177F58">
        <w:t>scc</w:t>
      </w:r>
      <w:r>
        <w:t>.cfg</w:t>
      </w:r>
      <w:proofErr w:type="spellEnd"/>
    </w:p>
    <w:p w14:paraId="65B1DF95" w14:textId="19CEE0E5" w:rsidR="000F0750" w:rsidRDefault="000F0750" w:rsidP="000E20B4">
      <w:pPr>
        <w:tabs>
          <w:tab w:val="clear" w:pos="720"/>
        </w:tabs>
        <w:jc w:val="both"/>
      </w:pPr>
      <w:r>
        <w:t xml:space="preserve">When the random access configuration is used, the period for </w:t>
      </w:r>
      <w:r w:rsidR="004A0389">
        <w:t xml:space="preserve">intra random access </w:t>
      </w:r>
      <w:r>
        <w:t>frames for each test sequence needs to be specified, as follows:</w:t>
      </w:r>
    </w:p>
    <w:p w14:paraId="73DB4C2A" w14:textId="77777777" w:rsidR="000F0750" w:rsidRDefault="000F0750" w:rsidP="000F0750">
      <w:pPr>
        <w:numPr>
          <w:ilvl w:val="0"/>
          <w:numId w:val="12"/>
        </w:numPr>
        <w:jc w:val="both"/>
      </w:pPr>
      <w:proofErr w:type="spellStart"/>
      <w:r>
        <w:t>IntraPeriod</w:t>
      </w:r>
      <w:proofErr w:type="spellEnd"/>
      <w:r>
        <w:t>: Specif</w:t>
      </w:r>
      <w:r w:rsidR="005E5CBF">
        <w:t>ies</w:t>
      </w:r>
      <w:r>
        <w:t xml:space="preserve"> the intra refresh period in the random access configuration. The intra refresh period is dependent on the frame rate of the test sequence.  A value 16 shall be used for test sequences with a frame rate equal to 20fps, </w:t>
      </w:r>
      <w:r w:rsidR="00690178">
        <w:t xml:space="preserve">24 for 24fps, </w:t>
      </w:r>
      <w:r>
        <w:t xml:space="preserve">32 for 30fps, </w:t>
      </w:r>
      <w:r w:rsidR="00690178">
        <w:t xml:space="preserve">48 for 50fps, </w:t>
      </w:r>
      <w:r>
        <w:t>and 64 for 60fps.</w:t>
      </w:r>
    </w:p>
    <w:p w14:paraId="3F05DCD2" w14:textId="77777777" w:rsidR="00701041" w:rsidRDefault="00D572DA" w:rsidP="00701041">
      <w:pPr>
        <w:tabs>
          <w:tab w:val="clear" w:pos="720"/>
        </w:tabs>
        <w:jc w:val="both"/>
      </w:pPr>
      <w:r>
        <w:t>To ensure decoded frame checking, t</w:t>
      </w:r>
      <w:r w:rsidR="00701041">
        <w:t xml:space="preserve">he following setting must be applied </w:t>
      </w:r>
      <w:r>
        <w:t xml:space="preserve">to the encoder and the decoder </w:t>
      </w:r>
      <w:r w:rsidR="00701041">
        <w:t>for all configurations:</w:t>
      </w:r>
    </w:p>
    <w:p w14:paraId="5EF53DFA" w14:textId="77777777" w:rsidR="00701041" w:rsidRDefault="00701041" w:rsidP="00701041">
      <w:pPr>
        <w:numPr>
          <w:ilvl w:val="0"/>
          <w:numId w:val="12"/>
        </w:numPr>
        <w:jc w:val="both"/>
      </w:pPr>
      <w:proofErr w:type="spellStart"/>
      <w:r w:rsidRPr="00897155">
        <w:t>SEIDecodedPictureHash</w:t>
      </w:r>
      <w:proofErr w:type="spellEnd"/>
      <w:r w:rsidR="00EA571D">
        <w:t xml:space="preserve">: </w:t>
      </w:r>
      <w:r w:rsidR="002E1480">
        <w:t>M</w:t>
      </w:r>
      <w:r w:rsidR="00EA571D">
        <w:t xml:space="preserve">ust be set to </w:t>
      </w:r>
      <w:r w:rsidRPr="00897155">
        <w:t>1</w:t>
      </w:r>
      <w:r w:rsidR="00EA571D">
        <w:t>.</w:t>
      </w:r>
    </w:p>
    <w:p w14:paraId="015789EC" w14:textId="77777777" w:rsidR="006E5B95" w:rsidRPr="0085036D" w:rsidRDefault="000B0F04" w:rsidP="006E5B95">
      <w:pPr>
        <w:tabs>
          <w:tab w:val="left" w:pos="1276"/>
        </w:tabs>
        <w:spacing w:before="120"/>
        <w:rPr>
          <w:lang w:val="en-CA"/>
        </w:rPr>
      </w:pPr>
      <w:r>
        <w:rPr>
          <w:lang w:val="en-CA"/>
        </w:rPr>
        <w:t xml:space="preserve">For the lossless case, </w:t>
      </w:r>
      <w:r w:rsidR="006E5B95" w:rsidRPr="0085036D">
        <w:rPr>
          <w:lang w:val="en-CA"/>
        </w:rPr>
        <w:t>the following settings</w:t>
      </w:r>
      <w:r>
        <w:rPr>
          <w:lang w:val="en-CA"/>
        </w:rPr>
        <w:t xml:space="preserve"> must be applied to the encoder</w:t>
      </w:r>
      <w:r w:rsidR="006E5B95" w:rsidRPr="0085036D">
        <w:rPr>
          <w:lang w:val="en-CA"/>
        </w:rPr>
        <w:t xml:space="preserve">: </w:t>
      </w:r>
    </w:p>
    <w:p w14:paraId="1652DE01" w14:textId="77777777" w:rsidR="006E5B95" w:rsidRPr="006D4472" w:rsidRDefault="006E5B95" w:rsidP="006E5B95">
      <w:pPr>
        <w:pStyle w:val="ColorfulList-Accent11"/>
        <w:numPr>
          <w:ilvl w:val="0"/>
          <w:numId w:val="26"/>
        </w:numPr>
        <w:spacing w:before="120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QP=0</w:t>
      </w:r>
    </w:p>
    <w:p w14:paraId="041B99D8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TransquantBypassEnableFlag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14:paraId="31E9AB67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CUTransquantBypassFlagForce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14:paraId="6C616BE3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IntraReferenceSmoothing</w:t>
      </w:r>
      <w:proofErr w:type="spellEnd"/>
      <w:r w:rsidRPr="006D4472">
        <w:rPr>
          <w:rFonts w:eastAsia="SimSun"/>
          <w:sz w:val="22"/>
          <w:szCs w:val="20"/>
        </w:rPr>
        <w:t>=0</w:t>
      </w:r>
    </w:p>
    <w:p w14:paraId="7074E760" w14:textId="77777777" w:rsidR="00204B7B" w:rsidRDefault="003145BF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Cost</w:t>
      </w:r>
      <w:r w:rsidR="00204B7B" w:rsidRPr="006D4472">
        <w:rPr>
          <w:rFonts w:eastAsia="SimSun"/>
          <w:sz w:val="22"/>
          <w:szCs w:val="20"/>
        </w:rPr>
        <w:t>Mode</w:t>
      </w:r>
      <w:proofErr w:type="spellEnd"/>
      <w:r w:rsidR="00204B7B" w:rsidRPr="006D4472">
        <w:rPr>
          <w:rFonts w:eastAsia="SimSun"/>
          <w:sz w:val="22"/>
          <w:szCs w:val="20"/>
        </w:rPr>
        <w:t>=</w:t>
      </w:r>
      <w:r w:rsidRPr="006D4472">
        <w:rPr>
          <w:rFonts w:eastAsia="SimSun"/>
          <w:sz w:val="22"/>
          <w:szCs w:val="20"/>
        </w:rPr>
        <w:t>l</w:t>
      </w:r>
      <w:r w:rsidR="00204B7B" w:rsidRPr="006D4472">
        <w:rPr>
          <w:rFonts w:eastAsia="SimSun"/>
          <w:sz w:val="22"/>
          <w:szCs w:val="20"/>
        </w:rPr>
        <w:t>ossless</w:t>
      </w:r>
    </w:p>
    <w:p w14:paraId="248EAE3B" w14:textId="1441953F" w:rsidR="00446BFC" w:rsidRPr="006D4472" w:rsidRDefault="00042E62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042E62">
        <w:rPr>
          <w:rFonts w:eastAsia="SimSun"/>
          <w:sz w:val="22"/>
          <w:szCs w:val="20"/>
        </w:rPr>
        <w:t>TransquantBypassInferTUSplit</w:t>
      </w:r>
      <w:proofErr w:type="spellEnd"/>
      <w:r w:rsidRPr="00042E62">
        <w:rPr>
          <w:rFonts w:eastAsia="SimSun"/>
          <w:sz w:val="22"/>
          <w:szCs w:val="20"/>
        </w:rPr>
        <w:t>=1</w:t>
      </w:r>
    </w:p>
    <w:p w14:paraId="4FDD3281" w14:textId="3CCE53CC" w:rsidR="006E5B95" w:rsidRDefault="006E5B95" w:rsidP="001F1460">
      <w:pPr>
        <w:jc w:val="both"/>
        <w:rPr>
          <w:lang w:val="en-CA"/>
        </w:rPr>
      </w:pPr>
      <w:r w:rsidRPr="0085036D">
        <w:rPr>
          <w:lang w:val="en-CA"/>
        </w:rPr>
        <w:t xml:space="preserve">For each sequence, the corresponding </w:t>
      </w:r>
      <w:r w:rsidR="00C02392">
        <w:rPr>
          <w:lang w:val="en-CA"/>
        </w:rPr>
        <w:t>‘</w:t>
      </w:r>
      <w:r w:rsidRPr="0085036D">
        <w:rPr>
          <w:lang w:val="en-CA"/>
        </w:rPr>
        <w:t>per-sequence</w:t>
      </w:r>
      <w:r w:rsidR="00C02392">
        <w:rPr>
          <w:lang w:val="en-CA"/>
        </w:rPr>
        <w:t>’</w:t>
      </w:r>
      <w:r w:rsidR="00C02392" w:rsidRPr="0085036D">
        <w:rPr>
          <w:lang w:val="en-CA"/>
        </w:rPr>
        <w:t xml:space="preserve"> </w:t>
      </w:r>
      <w:r w:rsidRPr="0085036D">
        <w:rPr>
          <w:lang w:val="en-CA"/>
        </w:rPr>
        <w:t xml:space="preserve">configuration file </w:t>
      </w:r>
      <w:r w:rsidR="003F075B">
        <w:rPr>
          <w:lang w:val="en-CA"/>
        </w:rPr>
        <w:t>is to be</w:t>
      </w:r>
      <w:r w:rsidR="003F075B" w:rsidRPr="0085036D">
        <w:rPr>
          <w:lang w:val="en-CA"/>
        </w:rPr>
        <w:t xml:space="preserve"> </w:t>
      </w:r>
      <w:r w:rsidRPr="0085036D">
        <w:rPr>
          <w:lang w:val="en-CA"/>
        </w:rPr>
        <w:t>used.</w:t>
      </w:r>
      <w:r w:rsidR="003F075B">
        <w:rPr>
          <w:lang w:val="en-CA"/>
        </w:rPr>
        <w:t xml:space="preserve"> </w:t>
      </w:r>
      <w:r w:rsidR="003F075B" w:rsidRPr="003F075B">
        <w:rPr>
          <w:lang w:val="en-CA"/>
        </w:rPr>
        <w:t xml:space="preserve">Configuration files for </w:t>
      </w:r>
      <w:r w:rsidR="00900FF1">
        <w:rPr>
          <w:lang w:val="en-CA"/>
        </w:rPr>
        <w:t xml:space="preserve">every </w:t>
      </w:r>
      <w:r w:rsidR="003F075B" w:rsidRPr="003F075B">
        <w:rPr>
          <w:lang w:val="en-CA"/>
        </w:rPr>
        <w:t>sequence in</w:t>
      </w:r>
      <w:r w:rsidR="00034704">
        <w:rPr>
          <w:lang w:val="en-CA"/>
        </w:rPr>
        <w:t>clud</w:t>
      </w:r>
      <w:r w:rsidR="004A0389">
        <w:rPr>
          <w:lang w:val="en-CA"/>
        </w:rPr>
        <w:t>ing</w:t>
      </w:r>
      <w:r w:rsidR="003F075B" w:rsidRPr="003F075B">
        <w:rPr>
          <w:lang w:val="en-CA"/>
        </w:rPr>
        <w:t xml:space="preserve"> these test conditions will be available from </w:t>
      </w:r>
      <w:r w:rsidR="00034704">
        <w:rPr>
          <w:lang w:val="en-CA"/>
        </w:rPr>
        <w:t>the</w:t>
      </w:r>
      <w:r w:rsidR="003F075B" w:rsidRPr="003F075B">
        <w:rPr>
          <w:lang w:val="en-CA"/>
        </w:rPr>
        <w:t xml:space="preserve"> per-sequence/ subfolder of </w:t>
      </w:r>
      <w:r w:rsidR="00C02392">
        <w:rPr>
          <w:lang w:val="en-CA"/>
        </w:rPr>
        <w:t xml:space="preserve">the </w:t>
      </w:r>
      <w:proofErr w:type="spellStart"/>
      <w:r w:rsidR="003F075B" w:rsidRPr="003F075B">
        <w:rPr>
          <w:lang w:val="en-CA"/>
        </w:rPr>
        <w:t>cfg</w:t>
      </w:r>
      <w:proofErr w:type="spellEnd"/>
      <w:r w:rsidR="003F075B" w:rsidRPr="003F075B">
        <w:rPr>
          <w:lang w:val="en-CA"/>
        </w:rPr>
        <w:t>/</w:t>
      </w:r>
      <w:r w:rsidR="004A0389">
        <w:rPr>
          <w:lang w:val="en-CA"/>
        </w:rPr>
        <w:t xml:space="preserve"> folder</w:t>
      </w:r>
      <w:r w:rsidR="003F075B" w:rsidRPr="003F075B">
        <w:rPr>
          <w:lang w:val="en-CA"/>
        </w:rPr>
        <w:t>.</w:t>
      </w:r>
    </w:p>
    <w:p w14:paraId="73E7569A" w14:textId="77777777" w:rsidR="00087CE1" w:rsidRDefault="00087CE1" w:rsidP="001F1460">
      <w:pPr>
        <w:jc w:val="both"/>
        <w:rPr>
          <w:lang w:val="en-CA"/>
        </w:rPr>
      </w:pPr>
    </w:p>
    <w:p w14:paraId="0CF246B0" w14:textId="77777777" w:rsidR="00087CE1" w:rsidRDefault="00087CE1" w:rsidP="001F1460">
      <w:pPr>
        <w:jc w:val="both"/>
        <w:rPr>
          <w:lang w:val="en-CA"/>
        </w:rPr>
      </w:pPr>
      <w:r>
        <w:rPr>
          <w:lang w:val="en-CA"/>
        </w:rPr>
        <w:lastRenderedPageBreak/>
        <w:t xml:space="preserve">To facilitate the evaluation of </w:t>
      </w:r>
      <w:r w:rsidR="00AA524E">
        <w:rPr>
          <w:lang w:val="en-CA"/>
        </w:rPr>
        <w:t>the test results</w:t>
      </w:r>
      <w:r>
        <w:rPr>
          <w:lang w:val="en-CA"/>
        </w:rPr>
        <w:t>,</w:t>
      </w:r>
      <w:r w:rsidR="00AA524E">
        <w:rPr>
          <w:lang w:val="en-CA"/>
        </w:rPr>
        <w:t xml:space="preserve"> </w:t>
      </w:r>
      <w:r w:rsidR="006157D0">
        <w:rPr>
          <w:lang w:val="en-CA"/>
        </w:rPr>
        <w:t xml:space="preserve">sequence MSE results and </w:t>
      </w:r>
      <w:r w:rsidR="00AA524E">
        <w:rPr>
          <w:lang w:val="en-CA"/>
        </w:rPr>
        <w:t xml:space="preserve">MSE-based PSNR values are added to the test results reporting templates. Therefore, the following settings must be applied to the encoder: </w:t>
      </w:r>
    </w:p>
    <w:p w14:paraId="458E816A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MSEBasedSequencePSNR</w:t>
      </w:r>
      <w:proofErr w:type="spellEnd"/>
      <w:r>
        <w:t>=1</w:t>
      </w:r>
    </w:p>
    <w:p w14:paraId="0707912F" w14:textId="77777777" w:rsidR="00130306" w:rsidRPr="0061379D" w:rsidRDefault="00130306" w:rsidP="0061379D">
      <w:pPr>
        <w:pStyle w:val="ListParagraph"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before="0"/>
        <w:textAlignment w:val="auto"/>
        <w:rPr>
          <w:rFonts w:ascii="Courier" w:hAnsi="Courier" w:cs="Courier"/>
          <w:sz w:val="20"/>
        </w:rPr>
      </w:pPr>
      <w:proofErr w:type="spellStart"/>
      <w:r w:rsidRPr="0061379D">
        <w:t>PrintClippedPSNR</w:t>
      </w:r>
      <w:proofErr w:type="spellEnd"/>
      <w:r>
        <w:t>=1</w:t>
      </w:r>
    </w:p>
    <w:p w14:paraId="48596B1A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PrintFrameMSE</w:t>
      </w:r>
      <w:proofErr w:type="spellEnd"/>
      <w:r>
        <w:t>=1</w:t>
      </w:r>
    </w:p>
    <w:p w14:paraId="296E92AC" w14:textId="77777777" w:rsidR="002639AD" w:rsidRDefault="006157D0" w:rsidP="00826489">
      <w:pPr>
        <w:pStyle w:val="ListParagraph"/>
        <w:numPr>
          <w:ilvl w:val="0"/>
          <w:numId w:val="27"/>
        </w:numPr>
        <w:jc w:val="both"/>
      </w:pPr>
      <w:proofErr w:type="spellStart"/>
      <w:r>
        <w:t>PrintSequenceMSE</w:t>
      </w:r>
      <w:proofErr w:type="spellEnd"/>
      <w:r>
        <w:t>=1</w:t>
      </w:r>
      <w:r w:rsidR="00FB6649">
        <w:t xml:space="preserve"> </w:t>
      </w:r>
      <w:r w:rsidR="00826489" w:rsidDel="00C23F6A">
        <w:t xml:space="preserve"> </w:t>
      </w:r>
    </w:p>
    <w:p w14:paraId="11FD9C3D" w14:textId="77777777" w:rsidR="003F2B8B" w:rsidRDefault="003F2B8B" w:rsidP="003F2B8B">
      <w:pPr>
        <w:pStyle w:val="Heading2"/>
      </w:pPr>
      <w:bookmarkStart w:id="38" w:name="_Ref370957396"/>
      <w:r>
        <w:t xml:space="preserve">Encoding </w:t>
      </w:r>
      <w:bookmarkEnd w:id="38"/>
      <w:r w:rsidR="0092254F">
        <w:t>formats</w:t>
      </w:r>
    </w:p>
    <w:p w14:paraId="495F9C23" w14:textId="77777777" w:rsidR="003F2B8B" w:rsidRDefault="0092254F" w:rsidP="003F2B8B">
      <w:pPr>
        <w:tabs>
          <w:tab w:val="clear" w:pos="720"/>
        </w:tabs>
        <w:jc w:val="both"/>
      </w:pPr>
      <w:r>
        <w:t xml:space="preserve">The encoding format is the </w:t>
      </w:r>
      <w:proofErr w:type="spellStart"/>
      <w:r>
        <w:t>chroma</w:t>
      </w:r>
      <w:proofErr w:type="spellEnd"/>
      <w:r>
        <w:t xml:space="preserve"> format of a test sequence and the </w:t>
      </w:r>
      <w:proofErr w:type="spellStart"/>
      <w:r>
        <w:t>colour</w:t>
      </w:r>
      <w:proofErr w:type="spellEnd"/>
      <w:r>
        <w:t xml:space="preserve"> space (only RGB and </w:t>
      </w:r>
      <w:proofErr w:type="spellStart"/>
      <w:r>
        <w:t>YCbCr</w:t>
      </w:r>
      <w:proofErr w:type="spellEnd"/>
      <w:r>
        <w:t xml:space="preserve"> are considered).</w:t>
      </w:r>
      <w:r w:rsidR="00EB2884">
        <w:t xml:space="preserve"> </w:t>
      </w:r>
      <w:r w:rsidR="00C55CE9">
        <w:t>The following</w:t>
      </w:r>
      <w:r w:rsidR="003F2B8B">
        <w:t xml:space="preserve"> setting </w:t>
      </w:r>
      <w:r w:rsidR="008751B7">
        <w:t>is</w:t>
      </w:r>
      <w:r w:rsidR="00C55CE9">
        <w:t xml:space="preserve"> applied to the encoder </w:t>
      </w:r>
      <w:r w:rsidR="003F2B8B">
        <w:t xml:space="preserve">for each encoding </w:t>
      </w:r>
      <w:r>
        <w:t>format</w:t>
      </w:r>
      <w:r w:rsidR="003F2B8B">
        <w:t>:</w:t>
      </w:r>
    </w:p>
    <w:p w14:paraId="73F5CB98" w14:textId="43E60B79" w:rsidR="008751B7" w:rsidRDefault="003665FE" w:rsidP="00340B18">
      <w:pPr>
        <w:numPr>
          <w:ilvl w:val="0"/>
          <w:numId w:val="12"/>
        </w:numPr>
        <w:jc w:val="both"/>
      </w:pPr>
      <w:proofErr w:type="spellStart"/>
      <w:r>
        <w:t>InputChromaFormat</w:t>
      </w:r>
      <w:proofErr w:type="spellEnd"/>
      <w:r w:rsidR="00812D3F">
        <w:t>:</w:t>
      </w:r>
      <w:r>
        <w:t xml:space="preserve"> </w:t>
      </w:r>
      <w:r w:rsidR="003258F0">
        <w:t>Specifies</w:t>
      </w:r>
      <w:r>
        <w:t xml:space="preserve"> the </w:t>
      </w:r>
      <w:proofErr w:type="spellStart"/>
      <w:r>
        <w:t>chroma</w:t>
      </w:r>
      <w:proofErr w:type="spellEnd"/>
      <w:r>
        <w:t xml:space="preserve"> format of the </w:t>
      </w:r>
      <w:r w:rsidR="00812D3F">
        <w:t>test sequence</w:t>
      </w:r>
      <w:r>
        <w:t xml:space="preserve">. </w:t>
      </w:r>
      <w:r w:rsidR="006E5B95">
        <w:t>SCC related tests</w:t>
      </w:r>
      <w:r w:rsidR="00731AB6">
        <w:t xml:space="preserve"> use </w:t>
      </w:r>
      <w:r w:rsidR="00535464">
        <w:t>either</w:t>
      </w:r>
      <w:r w:rsidR="00731AB6">
        <w:t xml:space="preserve"> </w:t>
      </w:r>
      <w:r w:rsidR="00C02392">
        <w:t>‘</w:t>
      </w:r>
      <w:r w:rsidR="00731AB6">
        <w:t>444</w:t>
      </w:r>
      <w:r w:rsidR="00C02392">
        <w:t>’</w:t>
      </w:r>
      <w:r w:rsidR="00731AB6">
        <w:t xml:space="preserve"> </w:t>
      </w:r>
      <w:r w:rsidR="00535464">
        <w:t xml:space="preserve">or </w:t>
      </w:r>
      <w:r w:rsidR="00C02392">
        <w:t>‘</w:t>
      </w:r>
      <w:r w:rsidR="00535464">
        <w:t>420</w:t>
      </w:r>
      <w:r w:rsidR="00C02392">
        <w:t xml:space="preserve">’ </w:t>
      </w:r>
      <w:r w:rsidR="00731AB6">
        <w:t>format</w:t>
      </w:r>
      <w:r w:rsidR="00812D3F">
        <w:t>.</w:t>
      </w:r>
    </w:p>
    <w:p w14:paraId="3790811A" w14:textId="77777777" w:rsidR="008751B7" w:rsidRDefault="008751B7" w:rsidP="008751B7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the following settings are applied to the encoder:</w:t>
      </w:r>
    </w:p>
    <w:p w14:paraId="3DB59817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InputColourSpac</w:t>
      </w:r>
      <w:r w:rsidR="008751B7">
        <w:t>eConvert</w:t>
      </w:r>
      <w:proofErr w:type="spellEnd"/>
      <w:r w:rsidR="008751B7">
        <w:t>:</w:t>
      </w:r>
      <w:r>
        <w:t xml:space="preserve"> </w:t>
      </w:r>
      <w:r w:rsidR="002E1480">
        <w:t>M</w:t>
      </w:r>
      <w:r w:rsidR="00C9381D">
        <w:t>ust</w:t>
      </w:r>
      <w:r>
        <w:t xml:space="preserve"> be set to ‘</w:t>
      </w:r>
      <w:proofErr w:type="spellStart"/>
      <w:r>
        <w:t>RGBtoGBR</w:t>
      </w:r>
      <w:proofErr w:type="spellEnd"/>
      <w:r>
        <w:t>’.</w:t>
      </w:r>
    </w:p>
    <w:p w14:paraId="7A98756E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SNRInternalColourSpace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1.</w:t>
      </w:r>
    </w:p>
    <w:p w14:paraId="45DDFD50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0.</w:t>
      </w:r>
    </w:p>
    <w:p w14:paraId="704BC5BE" w14:textId="77777777" w:rsidR="003665FE" w:rsidRDefault="008751B7" w:rsidP="003665FE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</w:t>
      </w:r>
      <w:r w:rsidR="003665FE">
        <w:t>the decoder should be configured with:</w:t>
      </w:r>
    </w:p>
    <w:p w14:paraId="25EE0881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OutputColourSpaceConvert</w:t>
      </w:r>
      <w:proofErr w:type="spellEnd"/>
      <w:r w:rsidR="002E1480">
        <w:t>: S</w:t>
      </w:r>
      <w:r>
        <w:t>hould be set to ‘</w:t>
      </w:r>
      <w:proofErr w:type="spellStart"/>
      <w:r>
        <w:t>GBRtoRGB</w:t>
      </w:r>
      <w:proofErr w:type="spellEnd"/>
      <w:r>
        <w:t>’.</w:t>
      </w:r>
    </w:p>
    <w:p w14:paraId="37C907B8" w14:textId="77777777" w:rsidR="002E1480" w:rsidRPr="000E20B4" w:rsidRDefault="00C9381D" w:rsidP="00C9381D">
      <w:pPr>
        <w:jc w:val="both"/>
        <w:rPr>
          <w:b/>
        </w:rPr>
      </w:pPr>
      <w:r w:rsidRPr="000E20B4">
        <w:rPr>
          <w:b/>
        </w:rPr>
        <w:t>Note</w:t>
      </w:r>
      <w:r w:rsidR="002E1480" w:rsidRPr="000E20B4">
        <w:rPr>
          <w:b/>
        </w:rPr>
        <w:t>s:</w:t>
      </w:r>
    </w:p>
    <w:p w14:paraId="3639E2EE" w14:textId="77777777" w:rsidR="00C9381D" w:rsidRDefault="002E1480" w:rsidP="00C9381D">
      <w:pPr>
        <w:jc w:val="both"/>
      </w:pPr>
      <w:r>
        <w:t>T</w:t>
      </w:r>
      <w:r w:rsidR="00C9381D" w:rsidRPr="00371263">
        <w:t>he setting</w:t>
      </w:r>
      <w:r w:rsidR="00BA51E5">
        <w:t>s</w:t>
      </w:r>
      <w:r w:rsidR="00C9381D" w:rsidRPr="00371263">
        <w:t xml:space="preserve"> for </w:t>
      </w:r>
      <w:proofErr w:type="spellStart"/>
      <w:r w:rsidR="00C9381D" w:rsidRPr="00371263">
        <w:t>SNRInternalColourSpace</w:t>
      </w:r>
      <w:proofErr w:type="spellEnd"/>
      <w:r w:rsidR="00C9381D" w:rsidRPr="00371263">
        <w:t xml:space="preserve"> and </w:t>
      </w:r>
      <w:proofErr w:type="spellStart"/>
      <w:r w:rsidR="00C9381D" w:rsidRPr="00371263">
        <w:t>OutputInternalColourSpace</w:t>
      </w:r>
      <w:proofErr w:type="spellEnd"/>
      <w:r w:rsidR="00C9381D" w:rsidRPr="00371263">
        <w:t xml:space="preserve"> are optional since they will not affect the coding performance.</w:t>
      </w:r>
      <w:r w:rsidR="00B023DF">
        <w:t xml:space="preserve"> Note, however, that the spreadsheet template expects PSNRs to be reported in the GBR order for RGB material.</w:t>
      </w:r>
    </w:p>
    <w:p w14:paraId="65C38A11" w14:textId="77777777" w:rsidR="00214830" w:rsidRDefault="00214830" w:rsidP="00214830">
      <w:pPr>
        <w:pStyle w:val="Heading2"/>
      </w:pPr>
      <w:bookmarkStart w:id="39" w:name="_Ref370957365"/>
      <w:r>
        <w:t xml:space="preserve">QP </w:t>
      </w:r>
      <w:r w:rsidR="00751DBC">
        <w:t>values</w:t>
      </w:r>
      <w:bookmarkEnd w:id="39"/>
    </w:p>
    <w:p w14:paraId="1994A491" w14:textId="77777777" w:rsidR="003F2B8B" w:rsidRDefault="00D02088" w:rsidP="001F1460">
      <w:pPr>
        <w:jc w:val="both"/>
      </w:pPr>
      <w:r>
        <w:t xml:space="preserve">The following </w:t>
      </w:r>
      <w:r w:rsidR="00E06901">
        <w:t xml:space="preserve">four </w:t>
      </w:r>
      <w:r>
        <w:t xml:space="preserve">QP values </w:t>
      </w:r>
      <w:r w:rsidR="00BA15A2">
        <w:t xml:space="preserve">shall </w:t>
      </w:r>
      <w:r>
        <w:t>be used in the SCC related tests</w:t>
      </w:r>
      <w:r w:rsidR="00D15FD5">
        <w:t xml:space="preserve"> for </w:t>
      </w:r>
      <w:r w:rsidR="009D152D">
        <w:t xml:space="preserve">the </w:t>
      </w:r>
      <w:proofErr w:type="spellStart"/>
      <w:r w:rsidR="00D15FD5">
        <w:t>lossy</w:t>
      </w:r>
      <w:proofErr w:type="spellEnd"/>
      <w:r w:rsidR="00D15FD5">
        <w:t xml:space="preserve"> configuration</w:t>
      </w:r>
      <w:r w:rsidR="009D152D">
        <w:t>s</w:t>
      </w:r>
      <w:r>
        <w:t>:</w:t>
      </w:r>
    </w:p>
    <w:p w14:paraId="767A01D9" w14:textId="77777777" w:rsidR="00D02088" w:rsidRDefault="00D02088" w:rsidP="00D02088">
      <w:pPr>
        <w:numPr>
          <w:ilvl w:val="0"/>
          <w:numId w:val="12"/>
        </w:numPr>
        <w:jc w:val="both"/>
      </w:pPr>
      <w:r>
        <w:t>22, 27, 32, and 37</w:t>
      </w:r>
    </w:p>
    <w:p w14:paraId="41A5E45B" w14:textId="77777777" w:rsidR="00A27765" w:rsidRDefault="00A27765" w:rsidP="00A6094B">
      <w:pPr>
        <w:pStyle w:val="Heading2"/>
        <w:rPr>
          <w:lang w:eastAsia="ja-JP"/>
        </w:rPr>
      </w:pPr>
      <w:bookmarkStart w:id="40" w:name="_Ref370959628"/>
      <w:r>
        <w:rPr>
          <w:lang w:eastAsia="ja-JP"/>
        </w:rPr>
        <w:t>Test sequences</w:t>
      </w:r>
      <w:bookmarkEnd w:id="40"/>
    </w:p>
    <w:p w14:paraId="14366116" w14:textId="6A27A58E" w:rsidR="002C07E7" w:rsidRDefault="00A00C07" w:rsidP="00A00C07">
      <w:pPr>
        <w:jc w:val="both"/>
      </w:pPr>
      <w:r>
        <w:t xml:space="preserve">Test sequences are available </w:t>
      </w:r>
      <w:r w:rsidR="002C07E7">
        <w:t xml:space="preserve">from the following </w:t>
      </w:r>
      <w:r w:rsidR="005071F5">
        <w:t>location</w:t>
      </w:r>
      <w:r w:rsidR="005E2131">
        <w:t xml:space="preserve">s (please contact </w:t>
      </w:r>
      <w:r w:rsidR="00535464">
        <w:t>JCT-VC chairs for login information)</w:t>
      </w:r>
      <w:r w:rsidR="002C07E7">
        <w:t>:</w:t>
      </w:r>
    </w:p>
    <w:p w14:paraId="05373D4C" w14:textId="1BB6C9CF" w:rsidR="00535464" w:rsidRDefault="007B5CDA" w:rsidP="00535464">
      <w:pPr>
        <w:numPr>
          <w:ilvl w:val="0"/>
          <w:numId w:val="12"/>
        </w:numPr>
        <w:jc w:val="both"/>
      </w:pPr>
      <w:hyperlink r:id="rId15" w:history="1">
        <w:r w:rsidR="00C02392" w:rsidRPr="00722792">
          <w:rPr>
            <w:rStyle w:val="Hyperlink"/>
          </w:rPr>
          <w:t>ftp://hevc@ftp.tnt.uni-hannover.de/testsequences</w:t>
        </w:r>
      </w:hyperlink>
    </w:p>
    <w:p w14:paraId="333737D8" w14:textId="24F2504F" w:rsidR="002C07E7" w:rsidRDefault="00806DA0" w:rsidP="00535464">
      <w:pPr>
        <w:numPr>
          <w:ilvl w:val="0"/>
          <w:numId w:val="12"/>
        </w:numPr>
        <w:jc w:val="both"/>
      </w:pPr>
      <w:ins w:id="41" w:author="haoping yu" w:date="2015-07-15T20:05:00Z">
        <w:r>
          <w:rPr>
            <w:lang w:val="en-CA"/>
          </w:rPr>
          <w:fldChar w:fldCharType="begin"/>
        </w:r>
        <w:r>
          <w:rPr>
            <w:lang w:val="en-CA"/>
          </w:rPr>
          <w:instrText xml:space="preserve"> HYPERLINK "</w:instrText>
        </w:r>
      </w:ins>
      <w:r w:rsidRPr="00806DA0">
        <w:rPr>
          <w:rPrChange w:id="42" w:author="haoping yu" w:date="2015-07-15T20:05:00Z">
            <w:rPr>
              <w:rStyle w:val="Hyperlink"/>
              <w:lang w:val="en-CA"/>
            </w:rPr>
          </w:rPrChange>
        </w:rPr>
        <w:instrText>ftp://hevc@ftp.tnt.uni-hannover.de/testsequences/FrExt-candidate-sequences/</w:instrText>
      </w:r>
      <w:ins w:id="43" w:author="haoping yu" w:date="2015-07-15T20:04:00Z">
        <w:r w:rsidRPr="00806DA0">
          <w:rPr>
            <w:rPrChange w:id="44" w:author="haoping yu" w:date="2015-07-15T20:05:00Z">
              <w:rPr>
                <w:rStyle w:val="Hyperlink"/>
                <w:lang w:val="en-CA"/>
              </w:rPr>
            </w:rPrChange>
          </w:rPr>
          <w:instrText>upload/</w:instrText>
        </w:r>
      </w:ins>
      <w:r w:rsidRPr="00806DA0">
        <w:rPr>
          <w:rPrChange w:id="45" w:author="haoping yu" w:date="2015-07-15T20:05:00Z">
            <w:rPr>
              <w:rStyle w:val="Hyperlink"/>
              <w:lang w:val="en-CA"/>
            </w:rPr>
          </w:rPrChange>
        </w:rPr>
        <w:instrText>screen_content/ScExt-TestSequences</w:instrText>
      </w:r>
      <w:ins w:id="46" w:author="haoping yu" w:date="2015-07-15T20:05:00Z">
        <w:r>
          <w:rPr>
            <w:lang w:val="en-CA"/>
          </w:rPr>
          <w:instrText xml:space="preserve">" </w:instrText>
        </w:r>
        <w:r>
          <w:rPr>
            <w:lang w:val="en-CA"/>
          </w:rPr>
          <w:fldChar w:fldCharType="separate"/>
        </w:r>
      </w:ins>
      <w:r w:rsidRPr="00806DA0">
        <w:rPr>
          <w:rStyle w:val="Hyperlink"/>
          <w:lang w:val="en-CA"/>
        </w:rPr>
        <w:t>ftp://hevc@ftp.tnt</w:t>
      </w:r>
      <w:r w:rsidRPr="00DD7C44">
        <w:rPr>
          <w:rStyle w:val="Hyperlink"/>
          <w:lang w:val="en-CA"/>
        </w:rPr>
        <w:t>.uni-hannover.de/testsequences/FrExt-candidate-sequences/</w:t>
      </w:r>
      <w:ins w:id="47" w:author="haoping yu" w:date="2015-07-15T20:04:00Z">
        <w:r w:rsidRPr="00DD7C44">
          <w:rPr>
            <w:rStyle w:val="Hyperlink"/>
            <w:lang w:val="en-CA"/>
          </w:rPr>
          <w:t>upload/</w:t>
        </w:r>
      </w:ins>
      <w:r w:rsidRPr="00DD7C44">
        <w:rPr>
          <w:rStyle w:val="Hyperlink"/>
          <w:lang w:val="en-CA"/>
        </w:rPr>
        <w:t>screen_content/ScExt-TestSequences</w:t>
      </w:r>
      <w:ins w:id="48" w:author="haoping yu" w:date="2015-07-15T20:05:00Z">
        <w:r>
          <w:rPr>
            <w:lang w:val="en-CA"/>
          </w:rPr>
          <w:fldChar w:fldCharType="end"/>
        </w:r>
      </w:ins>
      <w:r w:rsidR="00A00C07">
        <w:t>.</w:t>
      </w:r>
    </w:p>
    <w:p w14:paraId="68662BE3" w14:textId="77777777" w:rsidR="005071F5" w:rsidRDefault="005071F5" w:rsidP="00A00C07">
      <w:pPr>
        <w:jc w:val="both"/>
      </w:pPr>
      <w:r>
        <w:t xml:space="preserve">Note that test sequences from the EBU (i.e. with the string ‘EBU’ included in the test sequence name) are password protected. </w:t>
      </w:r>
      <w:r w:rsidRPr="00383070">
        <w:t xml:space="preserve">The password can be obtained </w:t>
      </w:r>
      <w:r w:rsidR="00423D4F">
        <w:t>by registering at the following location:</w:t>
      </w:r>
    </w:p>
    <w:p w14:paraId="32AE9C2D" w14:textId="77777777" w:rsidR="00423D4F" w:rsidRDefault="007B5CDA" w:rsidP="00BF6E47">
      <w:pPr>
        <w:numPr>
          <w:ilvl w:val="0"/>
          <w:numId w:val="22"/>
        </w:numPr>
        <w:jc w:val="both"/>
      </w:pPr>
      <w:hyperlink r:id="rId16" w:history="1">
        <w:r w:rsidR="00553840" w:rsidRPr="004721ED">
          <w:rPr>
            <w:rStyle w:val="Hyperlink"/>
          </w:rPr>
          <w:t>http://tech.ebu.ch/testsequences/uhd-1_public_form</w:t>
        </w:r>
      </w:hyperlink>
    </w:p>
    <w:p w14:paraId="6FAA35B9" w14:textId="102E56EC" w:rsidR="00041BA6" w:rsidRDefault="00553840">
      <w:pPr>
        <w:jc w:val="both"/>
      </w:pPr>
      <w:r>
        <w:t xml:space="preserve">The test sequences that are part of these common conditions are listed in </w:t>
      </w:r>
      <w:r w:rsidR="00535464">
        <w:fldChar w:fldCharType="begin"/>
      </w:r>
      <w:r w:rsidR="00535464">
        <w:instrText xml:space="preserve"> REF _Ref384995827 \h  \* MERGEFORMAT </w:instrText>
      </w:r>
      <w:r w:rsidR="00535464">
        <w:fldChar w:fldCharType="separate"/>
      </w:r>
      <w:r w:rsidR="006820F1" w:rsidRPr="00076424">
        <w:rPr>
          <w:szCs w:val="22"/>
          <w:lang w:val="en-CA"/>
        </w:rPr>
        <w:t>Table 2</w:t>
      </w:r>
      <w:r w:rsidR="00535464">
        <w:fldChar w:fldCharType="end"/>
      </w:r>
      <w:r w:rsidR="00643057">
        <w:t xml:space="preserve"> </w:t>
      </w:r>
      <w:r w:rsidR="00643057" w:rsidRPr="00C02392">
        <w:t xml:space="preserve">and </w:t>
      </w:r>
      <w:r w:rsidR="00801EF9" w:rsidRPr="00C02392">
        <w:fldChar w:fldCharType="begin"/>
      </w:r>
      <w:r w:rsidR="00801EF9" w:rsidRPr="00C02392">
        <w:instrText xml:space="preserve"> REF _Ref276825343 \h </w:instrText>
      </w:r>
      <w:r w:rsidR="00C02392" w:rsidRPr="00EF0639">
        <w:instrText xml:space="preserve"> \* MERGEFORMAT </w:instrText>
      </w:r>
      <w:r w:rsidR="00801EF9" w:rsidRPr="00C02392">
        <w:fldChar w:fldCharType="separate"/>
      </w:r>
      <w:r w:rsidR="006820F1" w:rsidRPr="00076424">
        <w:rPr>
          <w:szCs w:val="22"/>
          <w:lang w:val="en-CA"/>
        </w:rPr>
        <w:t xml:space="preserve">Table </w:t>
      </w:r>
      <w:r w:rsidR="006820F1" w:rsidRPr="00076424">
        <w:rPr>
          <w:noProof/>
          <w:szCs w:val="22"/>
          <w:lang w:val="en-CA"/>
        </w:rPr>
        <w:t>3</w:t>
      </w:r>
      <w:r w:rsidR="00801EF9" w:rsidRPr="00C02392">
        <w:fldChar w:fldCharType="end"/>
      </w:r>
      <w:r>
        <w:t>.</w:t>
      </w:r>
    </w:p>
    <w:p w14:paraId="6FDBF011" w14:textId="77777777" w:rsidR="00E04582" w:rsidRDefault="00E04582" w:rsidP="001F1460">
      <w:pPr>
        <w:jc w:val="center"/>
        <w:rPr>
          <w:sz w:val="24"/>
          <w:szCs w:val="24"/>
          <w:lang w:val="en-CA"/>
        </w:rPr>
      </w:pPr>
      <w:bookmarkStart w:id="49" w:name="_Ref377686880"/>
      <w:bookmarkStart w:id="50" w:name="_Ref378079750"/>
    </w:p>
    <w:p w14:paraId="6395B1BD" w14:textId="77777777" w:rsidR="00E04582" w:rsidRPr="006D4472" w:rsidRDefault="00E04582" w:rsidP="00C22931">
      <w:pPr>
        <w:keepNext/>
        <w:spacing w:after="120"/>
        <w:jc w:val="center"/>
        <w:rPr>
          <w:b/>
          <w:szCs w:val="22"/>
          <w:lang w:val="en-CA"/>
        </w:rPr>
      </w:pPr>
      <w:bookmarkStart w:id="51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2</w:t>
      </w:r>
      <w:r w:rsidR="00647687" w:rsidRPr="006D4472">
        <w:rPr>
          <w:b/>
          <w:szCs w:val="22"/>
          <w:lang w:val="en-CA"/>
        </w:rPr>
        <w:fldChar w:fldCharType="end"/>
      </w:r>
      <w:bookmarkEnd w:id="49"/>
      <w:bookmarkEnd w:id="51"/>
      <w:r w:rsidRPr="006D4472">
        <w:rPr>
          <w:b/>
          <w:szCs w:val="22"/>
          <w:lang w:val="en-CA"/>
        </w:rPr>
        <w:t xml:space="preserve"> - </w:t>
      </w:r>
      <w:r w:rsidR="00643057">
        <w:rPr>
          <w:b/>
          <w:szCs w:val="22"/>
          <w:lang w:val="en-CA"/>
        </w:rPr>
        <w:t xml:space="preserve">4:4:4 </w:t>
      </w:r>
      <w:r w:rsidRPr="006D4472">
        <w:rPr>
          <w:b/>
          <w:szCs w:val="22"/>
          <w:lang w:val="en-CA"/>
        </w:rPr>
        <w:t>Test Sequences</w:t>
      </w:r>
      <w:bookmarkEnd w:id="5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901F12" w:rsidRPr="00AB7BB9" w:rsidDel="00B17DA5" w14:paraId="23DF33F7" w14:textId="1E857881" w:rsidTr="00681162">
        <w:trPr>
          <w:jc w:val="center"/>
          <w:del w:id="52" w:author="haoping yu" w:date="2015-07-13T21:49:00Z"/>
        </w:trPr>
        <w:tc>
          <w:tcPr>
            <w:tcW w:w="1269" w:type="dxa"/>
          </w:tcPr>
          <w:p w14:paraId="00D0795A" w14:textId="285AD78B" w:rsidR="00901F12" w:rsidRPr="00AB7BB9" w:rsidDel="00B17DA5" w:rsidRDefault="00901F12" w:rsidP="00E04582">
            <w:pPr>
              <w:keepNext/>
              <w:rPr>
                <w:del w:id="53" w:author="haoping yu" w:date="2015-07-13T21:49:00Z"/>
                <w:b/>
                <w:bCs/>
                <w:sz w:val="20"/>
                <w:lang w:val="en-CA"/>
              </w:rPr>
            </w:pPr>
            <w:del w:id="54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Resolution</w:delText>
              </w:r>
            </w:del>
          </w:p>
        </w:tc>
        <w:tc>
          <w:tcPr>
            <w:tcW w:w="4410" w:type="dxa"/>
          </w:tcPr>
          <w:p w14:paraId="58CC356E" w14:textId="1DED28CA" w:rsidR="00901F12" w:rsidRPr="00AB7BB9" w:rsidDel="00B17DA5" w:rsidRDefault="00901F12" w:rsidP="00E04582">
            <w:pPr>
              <w:keepNext/>
              <w:rPr>
                <w:del w:id="55" w:author="haoping yu" w:date="2015-07-13T21:49:00Z"/>
                <w:b/>
                <w:bCs/>
                <w:sz w:val="20"/>
                <w:lang w:val="en-CA"/>
              </w:rPr>
            </w:pPr>
            <w:del w:id="56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Sequence name</w:delText>
              </w:r>
            </w:del>
          </w:p>
        </w:tc>
        <w:tc>
          <w:tcPr>
            <w:tcW w:w="1179" w:type="dxa"/>
          </w:tcPr>
          <w:p w14:paraId="2D2A9E98" w14:textId="4A4D52F6" w:rsidR="00901F12" w:rsidRPr="00AB7BB9" w:rsidDel="00B17DA5" w:rsidRDefault="00901F12" w:rsidP="00E04582">
            <w:pPr>
              <w:keepNext/>
              <w:jc w:val="center"/>
              <w:rPr>
                <w:del w:id="57" w:author="haoping yu" w:date="2015-07-13T21:49:00Z"/>
                <w:b/>
                <w:bCs/>
                <w:sz w:val="20"/>
                <w:lang w:val="en-CA"/>
              </w:rPr>
            </w:pPr>
            <w:del w:id="58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Category</w:delText>
              </w:r>
            </w:del>
          </w:p>
        </w:tc>
        <w:tc>
          <w:tcPr>
            <w:tcW w:w="630" w:type="dxa"/>
          </w:tcPr>
          <w:p w14:paraId="57130628" w14:textId="78A47361" w:rsidR="00901F12" w:rsidRPr="00AB7BB9" w:rsidDel="00B17DA5" w:rsidRDefault="00901F12" w:rsidP="00E04582">
            <w:pPr>
              <w:keepNext/>
              <w:jc w:val="center"/>
              <w:rPr>
                <w:del w:id="59" w:author="haoping yu" w:date="2015-07-13T21:49:00Z"/>
                <w:b/>
                <w:bCs/>
                <w:sz w:val="20"/>
                <w:lang w:val="en-CA"/>
              </w:rPr>
            </w:pPr>
            <w:del w:id="60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fps</w:delText>
              </w:r>
            </w:del>
          </w:p>
        </w:tc>
        <w:tc>
          <w:tcPr>
            <w:tcW w:w="1170" w:type="dxa"/>
          </w:tcPr>
          <w:p w14:paraId="0FE01DAD" w14:textId="76FE8D73" w:rsidR="00901F12" w:rsidRPr="00AB7BB9" w:rsidDel="00B17DA5" w:rsidRDefault="00901F12" w:rsidP="00E04582">
            <w:pPr>
              <w:keepNext/>
              <w:jc w:val="center"/>
              <w:rPr>
                <w:del w:id="61" w:author="haoping yu" w:date="2015-07-13T21:49:00Z"/>
                <w:b/>
                <w:bCs/>
                <w:sz w:val="20"/>
                <w:lang w:val="en-CA"/>
              </w:rPr>
            </w:pPr>
            <w:del w:id="62" w:author="haoping yu" w:date="2015-07-13T21:49:00Z">
              <w:r w:rsidRPr="00AB7BB9" w:rsidDel="00B17DA5">
                <w:rPr>
                  <w:b/>
                  <w:bCs/>
                  <w:sz w:val="20"/>
                  <w:lang w:val="en-CA"/>
                </w:rPr>
                <w:delText>Frames to be encoded</w:delText>
              </w:r>
            </w:del>
          </w:p>
        </w:tc>
      </w:tr>
      <w:tr w:rsidR="00901F12" w:rsidRPr="00AB7BB9" w:rsidDel="00B17DA5" w14:paraId="331A1787" w14:textId="3F2F7DE1" w:rsidTr="00681162">
        <w:trPr>
          <w:trHeight w:val="1134"/>
          <w:jc w:val="center"/>
          <w:del w:id="63" w:author="haoping yu" w:date="2015-07-13T21:49:00Z"/>
        </w:trPr>
        <w:tc>
          <w:tcPr>
            <w:tcW w:w="1269" w:type="dxa"/>
          </w:tcPr>
          <w:p w14:paraId="44D95476" w14:textId="4132E58D" w:rsidR="00901F12" w:rsidRPr="0080399E" w:rsidDel="00B17DA5" w:rsidRDefault="00901F12" w:rsidP="00E04582">
            <w:pPr>
              <w:keepNext/>
              <w:rPr>
                <w:del w:id="64" w:author="haoping yu" w:date="2015-07-13T21:49:00Z"/>
                <w:sz w:val="20"/>
                <w:szCs w:val="22"/>
                <w:lang w:val="en-CA"/>
              </w:rPr>
            </w:pPr>
            <w:del w:id="65" w:author="haoping yu" w:date="2015-07-13T21:49:00Z">
              <w:r w:rsidRPr="0080399E" w:rsidDel="00B17DA5">
                <w:rPr>
                  <w:sz w:val="20"/>
                  <w:lang w:val="en-CA"/>
                </w:rPr>
                <w:delText>1920x1080</w:delText>
              </w:r>
            </w:del>
          </w:p>
        </w:tc>
        <w:tc>
          <w:tcPr>
            <w:tcW w:w="4410" w:type="dxa"/>
          </w:tcPr>
          <w:p w14:paraId="608A0284" w14:textId="71FF7B19" w:rsidR="00901F12" w:rsidRPr="0080399E" w:rsidDel="00B17DA5" w:rsidRDefault="00901F12" w:rsidP="00E04582">
            <w:pPr>
              <w:keepNext/>
              <w:rPr>
                <w:del w:id="66" w:author="haoping yu" w:date="2015-07-13T21:49:00Z"/>
                <w:sz w:val="20"/>
                <w:szCs w:val="22"/>
                <w:vertAlign w:val="superscript"/>
                <w:lang w:val="en-CA"/>
              </w:rPr>
            </w:pPr>
            <w:del w:id="67" w:author="haoping yu" w:date="2015-07-13T21:49:00Z">
              <w:r w:rsidRPr="0080399E" w:rsidDel="00B17DA5">
                <w:rPr>
                  <w:sz w:val="20"/>
                  <w:lang w:val="en-CA"/>
                </w:rPr>
                <w:delText>sc_flyingGraphics_1920x1080_60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  <w:r w:rsidR="00130106" w:rsidRPr="0080399E" w:rsidDel="00B17DA5">
                <w:rPr>
                  <w:sz w:val="20"/>
                  <w:lang w:val="en-CA"/>
                </w:rPr>
                <w:delText>*</w:delText>
              </w:r>
            </w:del>
          </w:p>
          <w:p w14:paraId="298F5F04" w14:textId="03FE8DAE" w:rsidR="00901F12" w:rsidRPr="0080399E" w:rsidDel="00B17DA5" w:rsidRDefault="00901F12" w:rsidP="00E04582">
            <w:pPr>
              <w:keepNext/>
              <w:rPr>
                <w:del w:id="68" w:author="haoping yu" w:date="2015-07-13T21:49:00Z"/>
                <w:sz w:val="20"/>
                <w:szCs w:val="22"/>
                <w:lang w:val="en-CA"/>
              </w:rPr>
            </w:pPr>
            <w:del w:id="69" w:author="haoping yu" w:date="2015-07-13T21:49:00Z">
              <w:r w:rsidRPr="0080399E" w:rsidDel="00B17DA5">
                <w:rPr>
                  <w:sz w:val="20"/>
                  <w:lang w:val="en-CA"/>
                </w:rPr>
                <w:delText>sc_desktop_1920x1080_60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7C3CE6DB" w14:textId="3207B83C" w:rsidR="00901F12" w:rsidRPr="0080399E" w:rsidDel="00B17DA5" w:rsidRDefault="00901F12" w:rsidP="00E04582">
            <w:pPr>
              <w:keepNext/>
              <w:rPr>
                <w:del w:id="70" w:author="haoping yu" w:date="2015-07-13T21:49:00Z"/>
                <w:sz w:val="20"/>
                <w:szCs w:val="22"/>
                <w:lang w:val="en-CA"/>
              </w:rPr>
            </w:pPr>
            <w:del w:id="71" w:author="haoping yu" w:date="2015-07-13T21:49:00Z">
              <w:r w:rsidRPr="0080399E" w:rsidDel="00B17DA5">
                <w:rPr>
                  <w:sz w:val="20"/>
                  <w:lang w:val="en-CA"/>
                </w:rPr>
                <w:delText>sc_console_1920x1080_60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4771478F" w14:textId="02BC05A9" w:rsidR="00901F12" w:rsidRPr="0080399E" w:rsidDel="00B17DA5" w:rsidRDefault="00901F12" w:rsidP="00E04582">
            <w:pPr>
              <w:keepNext/>
              <w:rPr>
                <w:del w:id="72" w:author="haoping yu" w:date="2015-07-13T21:49:00Z"/>
                <w:sz w:val="20"/>
                <w:lang w:val="en-CA"/>
              </w:rPr>
            </w:pPr>
            <w:del w:id="73" w:author="haoping yu" w:date="2015-07-13T21:49:00Z">
              <w:r w:rsidRPr="0080399E" w:rsidDel="00B17DA5">
                <w:rPr>
                  <w:sz w:val="20"/>
                  <w:lang w:val="en-CA"/>
                </w:rPr>
                <w:delText>MissionControlClip3_1920x1080_60p</w:delText>
              </w:r>
              <w:r w:rsidR="000D6712" w:rsidRPr="0080399E" w:rsidDel="00B17DA5">
                <w:rPr>
                  <w:sz w:val="20"/>
                  <w:lang w:val="en-CA"/>
                </w:rPr>
                <w:delText>_8b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  <w:p w14:paraId="5FD31748" w14:textId="266FB832" w:rsidR="00901F12" w:rsidRPr="0080399E" w:rsidDel="00B17DA5" w:rsidRDefault="00336612" w:rsidP="00901F12">
            <w:pPr>
              <w:keepNext/>
              <w:rPr>
                <w:del w:id="74" w:author="haoping yu" w:date="2015-07-13T21:49:00Z"/>
                <w:sz w:val="20"/>
              </w:rPr>
            </w:pPr>
            <w:del w:id="75" w:author="haoping yu" w:date="2015-07-13T21:49:00Z">
              <w:r w:rsidRPr="0080399E" w:rsidDel="00B17DA5">
                <w:rPr>
                  <w:sz w:val="20"/>
                </w:rPr>
                <w:delText>EBURainFruits_1920x1080_50_10bit</w:delText>
              </w:r>
              <w:r w:rsidR="00130106" w:rsidRPr="0080399E" w:rsidDel="00B17DA5">
                <w:rPr>
                  <w:sz w:val="20"/>
                </w:rPr>
                <w:delText>**</w:delText>
              </w:r>
            </w:del>
          </w:p>
          <w:p w14:paraId="4031194C" w14:textId="17E72829" w:rsidR="00901F12" w:rsidRPr="0080399E" w:rsidDel="00B17DA5" w:rsidRDefault="00336612" w:rsidP="00E04582">
            <w:pPr>
              <w:keepNext/>
              <w:rPr>
                <w:del w:id="76" w:author="haoping yu" w:date="2015-07-13T21:49:00Z"/>
                <w:sz w:val="20"/>
                <w:szCs w:val="22"/>
                <w:lang w:val="en-CA"/>
              </w:rPr>
            </w:pPr>
            <w:del w:id="77" w:author="haoping yu" w:date="2015-07-13T21:49:00Z">
              <w:r w:rsidRPr="0080399E" w:rsidDel="00B17DA5">
                <w:rPr>
                  <w:sz w:val="20"/>
                </w:rPr>
                <w:delText>Kimono1_1920x1080_24_10bit</w:delText>
              </w:r>
              <w:r w:rsidR="00130106" w:rsidRPr="0080399E" w:rsidDel="00B17DA5">
                <w:rPr>
                  <w:sz w:val="20"/>
                </w:rPr>
                <w:delText>***</w:delText>
              </w:r>
            </w:del>
          </w:p>
        </w:tc>
        <w:tc>
          <w:tcPr>
            <w:tcW w:w="1179" w:type="dxa"/>
          </w:tcPr>
          <w:p w14:paraId="36A440EB" w14:textId="0299A7B9" w:rsidR="00901F12" w:rsidRPr="0080399E" w:rsidDel="00B17DA5" w:rsidRDefault="00901F12" w:rsidP="00901F12">
            <w:pPr>
              <w:keepNext/>
              <w:jc w:val="center"/>
              <w:rPr>
                <w:del w:id="78" w:author="haoping yu" w:date="2015-07-13T21:49:00Z"/>
                <w:sz w:val="20"/>
                <w:szCs w:val="22"/>
                <w:lang w:val="en-CA"/>
              </w:rPr>
            </w:pPr>
            <w:del w:id="79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565B35B6" w14:textId="0A99FF9A" w:rsidR="00901F12" w:rsidRPr="0080399E" w:rsidDel="00B17DA5" w:rsidRDefault="00901F12" w:rsidP="001F1460">
            <w:pPr>
              <w:keepNext/>
              <w:jc w:val="center"/>
              <w:rPr>
                <w:del w:id="80" w:author="haoping yu" w:date="2015-07-13T21:49:00Z"/>
                <w:sz w:val="20"/>
                <w:szCs w:val="22"/>
                <w:lang w:val="en-CA"/>
              </w:rPr>
            </w:pPr>
            <w:del w:id="81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042865C1" w14:textId="09C47A94" w:rsidR="00901F12" w:rsidRPr="0080399E" w:rsidDel="00B17DA5" w:rsidRDefault="00901F12" w:rsidP="001F1460">
            <w:pPr>
              <w:keepNext/>
              <w:jc w:val="center"/>
              <w:rPr>
                <w:del w:id="82" w:author="haoping yu" w:date="2015-07-13T21:49:00Z"/>
                <w:sz w:val="20"/>
                <w:szCs w:val="22"/>
                <w:lang w:val="en-CA"/>
              </w:rPr>
            </w:pPr>
            <w:del w:id="83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1CD46067" w14:textId="61755A9A" w:rsidR="00901F12" w:rsidRPr="0080399E" w:rsidDel="00B17DA5" w:rsidRDefault="00901F12" w:rsidP="001F1460">
            <w:pPr>
              <w:keepNext/>
              <w:jc w:val="center"/>
              <w:rPr>
                <w:del w:id="84" w:author="haoping yu" w:date="2015-07-13T21:49:00Z"/>
                <w:sz w:val="20"/>
                <w:szCs w:val="22"/>
                <w:lang w:val="en-CA"/>
              </w:rPr>
            </w:pPr>
            <w:del w:id="85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14:paraId="1A83073E" w14:textId="1D76F71D" w:rsidR="00901F12" w:rsidRPr="0080399E" w:rsidDel="00B17DA5" w:rsidRDefault="00901F12" w:rsidP="001F1460">
            <w:pPr>
              <w:keepNext/>
              <w:jc w:val="center"/>
              <w:rPr>
                <w:del w:id="86" w:author="haoping yu" w:date="2015-07-13T21:49:00Z"/>
                <w:sz w:val="20"/>
                <w:lang w:val="en-CA"/>
              </w:rPr>
            </w:pPr>
            <w:del w:id="87" w:author="haoping yu" w:date="2015-07-13T21:49:00Z">
              <w:r w:rsidRPr="0080399E" w:rsidDel="00B17DA5">
                <w:rPr>
                  <w:sz w:val="20"/>
                  <w:lang w:val="en-CA"/>
                </w:rPr>
                <w:delText>CC</w:delText>
              </w:r>
            </w:del>
          </w:p>
          <w:p w14:paraId="2FB9955D" w14:textId="39397F35" w:rsidR="00901F12" w:rsidRPr="0080399E" w:rsidDel="00B17DA5" w:rsidRDefault="00901F12" w:rsidP="001F1460">
            <w:pPr>
              <w:keepNext/>
              <w:jc w:val="center"/>
              <w:rPr>
                <w:del w:id="88" w:author="haoping yu" w:date="2015-07-13T21:49:00Z"/>
                <w:sz w:val="20"/>
                <w:szCs w:val="22"/>
                <w:lang w:val="en-CA"/>
              </w:rPr>
            </w:pPr>
            <w:del w:id="89" w:author="haoping yu" w:date="2015-07-13T21:49:00Z">
              <w:r w:rsidRPr="0080399E" w:rsidDel="00B17DA5">
                <w:rPr>
                  <w:sz w:val="20"/>
                  <w:lang w:val="en-CA"/>
                </w:rPr>
                <w:delText>CC</w:delText>
              </w:r>
            </w:del>
          </w:p>
        </w:tc>
        <w:tc>
          <w:tcPr>
            <w:tcW w:w="630" w:type="dxa"/>
          </w:tcPr>
          <w:p w14:paraId="7DA3E154" w14:textId="2B0C505B" w:rsidR="00901F12" w:rsidRPr="0080399E" w:rsidDel="00B17DA5" w:rsidRDefault="00901F12" w:rsidP="00E04582">
            <w:pPr>
              <w:keepNext/>
              <w:jc w:val="center"/>
              <w:rPr>
                <w:del w:id="90" w:author="haoping yu" w:date="2015-07-13T21:49:00Z"/>
                <w:sz w:val="20"/>
                <w:szCs w:val="22"/>
                <w:lang w:val="en-CA"/>
              </w:rPr>
            </w:pPr>
            <w:del w:id="91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13085DD6" w14:textId="740E3AF3" w:rsidR="00901F12" w:rsidRPr="0080399E" w:rsidDel="00B17DA5" w:rsidRDefault="00901F12" w:rsidP="00E04582">
            <w:pPr>
              <w:keepNext/>
              <w:jc w:val="center"/>
              <w:rPr>
                <w:del w:id="92" w:author="haoping yu" w:date="2015-07-13T21:49:00Z"/>
                <w:sz w:val="20"/>
                <w:szCs w:val="22"/>
                <w:lang w:val="en-CA"/>
              </w:rPr>
            </w:pPr>
            <w:del w:id="93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43049A35" w14:textId="38000A1A" w:rsidR="00901F12" w:rsidRPr="0080399E" w:rsidDel="00B17DA5" w:rsidRDefault="00901F12" w:rsidP="00E04582">
            <w:pPr>
              <w:keepNext/>
              <w:jc w:val="center"/>
              <w:rPr>
                <w:del w:id="94" w:author="haoping yu" w:date="2015-07-13T21:49:00Z"/>
                <w:sz w:val="20"/>
                <w:szCs w:val="22"/>
                <w:lang w:val="en-CA"/>
              </w:rPr>
            </w:pPr>
            <w:del w:id="95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229CB753" w14:textId="634CCF8B" w:rsidR="00901F12" w:rsidRPr="0080399E" w:rsidDel="00B17DA5" w:rsidRDefault="00901F12" w:rsidP="00E04582">
            <w:pPr>
              <w:keepNext/>
              <w:jc w:val="center"/>
              <w:rPr>
                <w:del w:id="96" w:author="haoping yu" w:date="2015-07-13T21:49:00Z"/>
                <w:sz w:val="20"/>
                <w:szCs w:val="22"/>
                <w:lang w:val="en-CA"/>
              </w:rPr>
            </w:pPr>
            <w:del w:id="97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7131BD59" w14:textId="133FF26F" w:rsidR="00901F12" w:rsidRPr="0080399E" w:rsidDel="00B17DA5" w:rsidRDefault="0054257E" w:rsidP="00E04582">
            <w:pPr>
              <w:keepNext/>
              <w:jc w:val="center"/>
              <w:rPr>
                <w:del w:id="98" w:author="haoping yu" w:date="2015-07-13T21:49:00Z"/>
                <w:sz w:val="20"/>
                <w:lang w:val="en-CA"/>
              </w:rPr>
            </w:pPr>
            <w:del w:id="99" w:author="haoping yu" w:date="2015-07-13T21:49:00Z">
              <w:r w:rsidRPr="0080399E" w:rsidDel="00B17DA5">
                <w:rPr>
                  <w:sz w:val="20"/>
                  <w:lang w:val="en-CA"/>
                </w:rPr>
                <w:delText>50</w:delText>
              </w:r>
            </w:del>
          </w:p>
          <w:p w14:paraId="1C39E324" w14:textId="32B79178" w:rsidR="00901F12" w:rsidRPr="0080399E" w:rsidDel="00B17DA5" w:rsidRDefault="0054257E" w:rsidP="00E04582">
            <w:pPr>
              <w:keepNext/>
              <w:jc w:val="center"/>
              <w:rPr>
                <w:del w:id="100" w:author="haoping yu" w:date="2015-07-13T21:49:00Z"/>
                <w:sz w:val="20"/>
                <w:szCs w:val="22"/>
                <w:lang w:val="en-CA"/>
              </w:rPr>
            </w:pPr>
            <w:del w:id="101" w:author="haoping yu" w:date="2015-07-13T21:49:00Z">
              <w:r w:rsidRPr="0080399E" w:rsidDel="00B17DA5">
                <w:rPr>
                  <w:sz w:val="20"/>
                  <w:lang w:val="en-CA"/>
                </w:rPr>
                <w:delText>24</w:delText>
              </w:r>
            </w:del>
          </w:p>
        </w:tc>
        <w:tc>
          <w:tcPr>
            <w:tcW w:w="1170" w:type="dxa"/>
          </w:tcPr>
          <w:p w14:paraId="73CB8D74" w14:textId="374BE907" w:rsidR="00901F12" w:rsidRPr="0080399E" w:rsidDel="00B17DA5" w:rsidRDefault="00901F12" w:rsidP="00E04582">
            <w:pPr>
              <w:keepNext/>
              <w:jc w:val="center"/>
              <w:rPr>
                <w:del w:id="102" w:author="haoping yu" w:date="2015-07-13T21:49:00Z"/>
                <w:sz w:val="20"/>
                <w:szCs w:val="22"/>
                <w:vertAlign w:val="superscript"/>
                <w:lang w:val="en-CA"/>
              </w:rPr>
            </w:pPr>
            <w:del w:id="103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  <w:r w:rsidR="0052670A" w:rsidRPr="0080399E" w:rsidDel="00B17DA5">
                <w:rPr>
                  <w:sz w:val="20"/>
                  <w:vertAlign w:val="superscript"/>
                  <w:lang w:val="en-CA"/>
                </w:rPr>
                <w:delText>*</w:delText>
              </w:r>
            </w:del>
          </w:p>
          <w:p w14:paraId="62FE8FE1" w14:textId="4A2D7452" w:rsidR="00901F12" w:rsidRPr="0080399E" w:rsidDel="00B17DA5" w:rsidRDefault="00901F12" w:rsidP="00E04582">
            <w:pPr>
              <w:keepNext/>
              <w:jc w:val="center"/>
              <w:rPr>
                <w:del w:id="104" w:author="haoping yu" w:date="2015-07-13T21:49:00Z"/>
                <w:sz w:val="20"/>
                <w:szCs w:val="22"/>
                <w:lang w:val="en-CA"/>
              </w:rPr>
            </w:pPr>
            <w:del w:id="105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5AE28493" w14:textId="04BBD4F6" w:rsidR="00901F12" w:rsidRPr="0080399E" w:rsidDel="00B17DA5" w:rsidRDefault="00901F12" w:rsidP="00E04582">
            <w:pPr>
              <w:keepNext/>
              <w:jc w:val="center"/>
              <w:rPr>
                <w:del w:id="106" w:author="haoping yu" w:date="2015-07-13T21:49:00Z"/>
                <w:sz w:val="20"/>
                <w:szCs w:val="22"/>
                <w:lang w:val="en-CA"/>
              </w:rPr>
            </w:pPr>
            <w:del w:id="107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3F04F370" w14:textId="6521C46F" w:rsidR="00901F12" w:rsidRPr="0080399E" w:rsidDel="00B17DA5" w:rsidRDefault="00901F12" w:rsidP="00E04582">
            <w:pPr>
              <w:keepNext/>
              <w:jc w:val="center"/>
              <w:rPr>
                <w:del w:id="108" w:author="haoping yu" w:date="2015-07-13T21:49:00Z"/>
                <w:sz w:val="20"/>
                <w:szCs w:val="22"/>
                <w:lang w:val="en-CA"/>
              </w:rPr>
            </w:pPr>
            <w:del w:id="109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3BFBE914" w14:textId="696A6A45" w:rsidR="00901F12" w:rsidRPr="0080399E" w:rsidDel="00B17DA5" w:rsidRDefault="00336612" w:rsidP="00E04582">
            <w:pPr>
              <w:keepNext/>
              <w:jc w:val="center"/>
              <w:rPr>
                <w:del w:id="110" w:author="haoping yu" w:date="2015-07-13T21:49:00Z"/>
                <w:sz w:val="20"/>
                <w:lang w:val="en-CA"/>
              </w:rPr>
            </w:pPr>
            <w:del w:id="111" w:author="haoping yu" w:date="2015-07-13T21:49:00Z">
              <w:r w:rsidRPr="0080399E" w:rsidDel="00B17DA5">
                <w:rPr>
                  <w:sz w:val="20"/>
                  <w:lang w:val="en-CA"/>
                </w:rPr>
                <w:delText>0-249**</w:delText>
              </w:r>
            </w:del>
          </w:p>
          <w:p w14:paraId="4A29727E" w14:textId="4FB072C3" w:rsidR="00901F12" w:rsidRPr="0080399E" w:rsidDel="00B17DA5" w:rsidRDefault="00336612" w:rsidP="00AB5047">
            <w:pPr>
              <w:keepNext/>
              <w:jc w:val="center"/>
              <w:rPr>
                <w:del w:id="112" w:author="haoping yu" w:date="2015-07-13T21:49:00Z"/>
                <w:sz w:val="20"/>
                <w:szCs w:val="22"/>
                <w:lang w:val="en-CA"/>
              </w:rPr>
            </w:pPr>
            <w:del w:id="113" w:author="haoping yu" w:date="2015-07-13T21:49:00Z">
              <w:r w:rsidRPr="0080399E" w:rsidDel="00B17DA5">
                <w:rPr>
                  <w:sz w:val="20"/>
                  <w:lang w:val="en-CA"/>
                </w:rPr>
                <w:delText>0-119***</w:delText>
              </w:r>
            </w:del>
          </w:p>
        </w:tc>
      </w:tr>
      <w:tr w:rsidR="00901F12" w:rsidRPr="00AB7BB9" w:rsidDel="00B17DA5" w14:paraId="14BC7C93" w14:textId="0105F0B7" w:rsidTr="00681162">
        <w:trPr>
          <w:trHeight w:val="1134"/>
          <w:jc w:val="center"/>
          <w:del w:id="114" w:author="haoping yu" w:date="2015-07-13T21:49:00Z"/>
        </w:trPr>
        <w:tc>
          <w:tcPr>
            <w:tcW w:w="1269" w:type="dxa"/>
          </w:tcPr>
          <w:p w14:paraId="0B056206" w14:textId="516285BE" w:rsidR="00901F12" w:rsidRPr="0080399E" w:rsidDel="00B17DA5" w:rsidRDefault="00901F12" w:rsidP="00E04582">
            <w:pPr>
              <w:keepNext/>
              <w:rPr>
                <w:del w:id="115" w:author="haoping yu" w:date="2015-07-13T21:49:00Z"/>
                <w:sz w:val="20"/>
                <w:szCs w:val="22"/>
                <w:lang w:val="en-CA"/>
              </w:rPr>
            </w:pPr>
            <w:del w:id="116" w:author="haoping yu" w:date="2015-07-13T21:49:00Z">
              <w:r w:rsidRPr="0080399E" w:rsidDel="00B17DA5">
                <w:rPr>
                  <w:sz w:val="20"/>
                  <w:lang w:val="en-CA"/>
                </w:rPr>
                <w:delText>1280x720</w:delText>
              </w:r>
            </w:del>
          </w:p>
        </w:tc>
        <w:tc>
          <w:tcPr>
            <w:tcW w:w="4410" w:type="dxa"/>
          </w:tcPr>
          <w:p w14:paraId="688E3AB2" w14:textId="2E8A5898" w:rsidR="00901F12" w:rsidRPr="0080399E" w:rsidDel="00B17DA5" w:rsidRDefault="00901F12" w:rsidP="00E04582">
            <w:pPr>
              <w:keepNext/>
              <w:rPr>
                <w:del w:id="117" w:author="haoping yu" w:date="2015-07-13T21:49:00Z"/>
                <w:sz w:val="20"/>
                <w:szCs w:val="22"/>
                <w:lang w:val="en-CA"/>
              </w:rPr>
            </w:pPr>
            <w:del w:id="118" w:author="haoping yu" w:date="2015-07-13T21:49:00Z">
              <w:r w:rsidRPr="0080399E" w:rsidDel="00B17DA5">
                <w:rPr>
                  <w:sz w:val="20"/>
                  <w:lang w:val="en-CA"/>
                </w:rPr>
                <w:delText>sc_web_browsing_1280x720_30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336EB98C" w14:textId="08F42E67" w:rsidR="00901F12" w:rsidRPr="0080399E" w:rsidDel="00B17DA5" w:rsidRDefault="00901F12" w:rsidP="00E04582">
            <w:pPr>
              <w:keepNext/>
              <w:rPr>
                <w:del w:id="119" w:author="haoping yu" w:date="2015-07-13T21:49:00Z"/>
                <w:sz w:val="20"/>
                <w:szCs w:val="22"/>
                <w:lang w:val="en-CA"/>
              </w:rPr>
            </w:pPr>
            <w:del w:id="120" w:author="haoping yu" w:date="2015-07-13T21:49:00Z">
              <w:r w:rsidRPr="0080399E" w:rsidDel="00B17DA5">
                <w:rPr>
                  <w:sz w:val="20"/>
                  <w:lang w:val="en-CA"/>
                </w:rPr>
                <w:delText>sc_map_1280x720_60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39D10581" w14:textId="136F7D64" w:rsidR="00901F12" w:rsidRPr="0080399E" w:rsidDel="00B17DA5" w:rsidRDefault="00901F12" w:rsidP="00E04582">
            <w:pPr>
              <w:keepNext/>
              <w:rPr>
                <w:del w:id="121" w:author="haoping yu" w:date="2015-07-13T21:49:00Z"/>
                <w:sz w:val="20"/>
                <w:szCs w:val="22"/>
                <w:lang w:val="en-CA"/>
              </w:rPr>
            </w:pPr>
            <w:del w:id="122" w:author="haoping yu" w:date="2015-07-13T21:49:00Z">
              <w:r w:rsidRPr="0080399E" w:rsidDel="00B17DA5">
                <w:rPr>
                  <w:sz w:val="20"/>
                  <w:lang w:val="en-CA"/>
                </w:rPr>
                <w:delText>sc_programming_1280x720_60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22CCF0F2" w14:textId="7E8D5217" w:rsidR="00901F12" w:rsidRPr="0080399E" w:rsidDel="00B17DA5" w:rsidRDefault="00901F12" w:rsidP="00E04582">
            <w:pPr>
              <w:keepNext/>
              <w:rPr>
                <w:del w:id="123" w:author="haoping yu" w:date="2015-07-13T21:49:00Z"/>
                <w:sz w:val="20"/>
                <w:szCs w:val="22"/>
                <w:lang w:val="en-CA"/>
              </w:rPr>
            </w:pPr>
            <w:del w:id="124" w:author="haoping yu" w:date="2015-07-13T21:49:00Z">
              <w:r w:rsidRPr="0080399E" w:rsidDel="00B17DA5">
                <w:rPr>
                  <w:sz w:val="20"/>
                  <w:lang w:val="en-CA"/>
                </w:rPr>
                <w:delText>sc_SlideShow_1280x720_20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  <w:p w14:paraId="2B44278B" w14:textId="45DFCA2F" w:rsidR="00901F12" w:rsidRPr="0080399E" w:rsidDel="00B17DA5" w:rsidRDefault="00901F12" w:rsidP="00E04582">
            <w:pPr>
              <w:keepNext/>
              <w:rPr>
                <w:del w:id="125" w:author="haoping yu" w:date="2015-07-13T21:49:00Z"/>
                <w:sz w:val="20"/>
                <w:szCs w:val="22"/>
                <w:lang w:val="en-CA"/>
              </w:rPr>
            </w:pPr>
            <w:del w:id="126" w:author="haoping yu" w:date="2015-07-13T21:49:00Z">
              <w:r w:rsidRPr="0080399E" w:rsidDel="00B17DA5">
                <w:rPr>
                  <w:sz w:val="20"/>
                  <w:lang w:val="en-CA"/>
                </w:rPr>
                <w:delText>sc_robot_1280x720_30</w:delText>
              </w:r>
              <w:r w:rsidR="000D6712" w:rsidRPr="0080399E" w:rsidDel="00B17DA5">
                <w:rPr>
                  <w:sz w:val="20"/>
                  <w:lang w:val="en-CA"/>
                </w:rPr>
                <w:delText>_8bit</w:delText>
              </w:r>
            </w:del>
          </w:p>
        </w:tc>
        <w:tc>
          <w:tcPr>
            <w:tcW w:w="1179" w:type="dxa"/>
          </w:tcPr>
          <w:p w14:paraId="70ADB8BD" w14:textId="30418EDF" w:rsidR="00901F12" w:rsidRPr="0080399E" w:rsidDel="00B17DA5" w:rsidRDefault="00901F12" w:rsidP="00E04582">
            <w:pPr>
              <w:keepNext/>
              <w:jc w:val="center"/>
              <w:rPr>
                <w:del w:id="127" w:author="haoping yu" w:date="2015-07-13T21:49:00Z"/>
                <w:sz w:val="20"/>
                <w:szCs w:val="22"/>
                <w:lang w:val="en-CA"/>
              </w:rPr>
            </w:pPr>
            <w:del w:id="128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5395222B" w14:textId="116BD103" w:rsidR="00901F12" w:rsidRPr="0080399E" w:rsidDel="00B17DA5" w:rsidRDefault="00901F12" w:rsidP="00E04582">
            <w:pPr>
              <w:keepNext/>
              <w:jc w:val="center"/>
              <w:rPr>
                <w:del w:id="129" w:author="haoping yu" w:date="2015-07-13T21:49:00Z"/>
                <w:sz w:val="20"/>
                <w:szCs w:val="22"/>
                <w:lang w:val="en-CA"/>
              </w:rPr>
            </w:pPr>
            <w:del w:id="130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1B4CC109" w14:textId="1A811C55" w:rsidR="00901F12" w:rsidRPr="0080399E" w:rsidDel="00B17DA5" w:rsidRDefault="00901F12" w:rsidP="00E04582">
            <w:pPr>
              <w:keepNext/>
              <w:jc w:val="center"/>
              <w:rPr>
                <w:del w:id="131" w:author="haoping yu" w:date="2015-07-13T21:49:00Z"/>
                <w:sz w:val="20"/>
                <w:szCs w:val="22"/>
                <w:lang w:val="en-CA"/>
              </w:rPr>
            </w:pPr>
            <w:del w:id="132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6A9641F2" w14:textId="3E3FA986" w:rsidR="00901F12" w:rsidRPr="0080399E" w:rsidDel="00B17DA5" w:rsidRDefault="00901F12" w:rsidP="00E04582">
            <w:pPr>
              <w:keepNext/>
              <w:jc w:val="center"/>
              <w:rPr>
                <w:del w:id="133" w:author="haoping yu" w:date="2015-07-13T21:49:00Z"/>
                <w:sz w:val="20"/>
                <w:szCs w:val="22"/>
                <w:lang w:val="en-CA"/>
              </w:rPr>
            </w:pPr>
            <w:del w:id="134" w:author="haoping yu" w:date="2015-07-13T21:49:00Z"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216CCC4A" w14:textId="51DB1397" w:rsidR="00901F12" w:rsidRPr="0080399E" w:rsidDel="00B17DA5" w:rsidRDefault="00901F12" w:rsidP="00E04582">
            <w:pPr>
              <w:keepNext/>
              <w:jc w:val="center"/>
              <w:rPr>
                <w:del w:id="135" w:author="haoping yu" w:date="2015-07-13T21:49:00Z"/>
                <w:sz w:val="20"/>
                <w:szCs w:val="22"/>
                <w:lang w:val="en-CA"/>
              </w:rPr>
            </w:pPr>
            <w:del w:id="136" w:author="haoping yu" w:date="2015-07-13T21:49:00Z">
              <w:r w:rsidRPr="0080399E" w:rsidDel="00B17DA5">
                <w:rPr>
                  <w:sz w:val="20"/>
                  <w:lang w:val="en-CA"/>
                </w:rPr>
                <w:delText>A</w:delText>
              </w:r>
            </w:del>
          </w:p>
        </w:tc>
        <w:tc>
          <w:tcPr>
            <w:tcW w:w="630" w:type="dxa"/>
          </w:tcPr>
          <w:p w14:paraId="65E5F185" w14:textId="6977C39C" w:rsidR="00901F12" w:rsidRPr="0080399E" w:rsidDel="00B17DA5" w:rsidRDefault="00901F12" w:rsidP="00E04582">
            <w:pPr>
              <w:keepNext/>
              <w:jc w:val="center"/>
              <w:rPr>
                <w:del w:id="137" w:author="haoping yu" w:date="2015-07-13T21:49:00Z"/>
                <w:sz w:val="20"/>
                <w:szCs w:val="22"/>
                <w:lang w:val="en-CA"/>
              </w:rPr>
            </w:pPr>
            <w:del w:id="138" w:author="haoping yu" w:date="2015-07-13T21:49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  <w:p w14:paraId="416F75D3" w14:textId="13DB271A" w:rsidR="00901F12" w:rsidRPr="0080399E" w:rsidDel="00B17DA5" w:rsidRDefault="00901F12" w:rsidP="00E04582">
            <w:pPr>
              <w:keepNext/>
              <w:jc w:val="center"/>
              <w:rPr>
                <w:del w:id="139" w:author="haoping yu" w:date="2015-07-13T21:49:00Z"/>
                <w:sz w:val="20"/>
                <w:szCs w:val="22"/>
                <w:lang w:val="en-CA"/>
              </w:rPr>
            </w:pPr>
            <w:del w:id="140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6C07F8D1" w14:textId="658F64C8" w:rsidR="00901F12" w:rsidRPr="0080399E" w:rsidDel="00B17DA5" w:rsidRDefault="00901F12" w:rsidP="00E04582">
            <w:pPr>
              <w:keepNext/>
              <w:jc w:val="center"/>
              <w:rPr>
                <w:del w:id="141" w:author="haoping yu" w:date="2015-07-13T21:49:00Z"/>
                <w:sz w:val="20"/>
                <w:szCs w:val="22"/>
                <w:lang w:val="en-CA"/>
              </w:rPr>
            </w:pPr>
            <w:del w:id="142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08E1499D" w14:textId="0B99E3EF" w:rsidR="00901F12" w:rsidRPr="0080399E" w:rsidDel="00B17DA5" w:rsidRDefault="00901F12" w:rsidP="00E04582">
            <w:pPr>
              <w:keepNext/>
              <w:jc w:val="center"/>
              <w:rPr>
                <w:del w:id="143" w:author="haoping yu" w:date="2015-07-13T21:49:00Z"/>
                <w:sz w:val="20"/>
                <w:szCs w:val="22"/>
                <w:lang w:val="en-CA"/>
              </w:rPr>
            </w:pPr>
            <w:del w:id="144" w:author="haoping yu" w:date="2015-07-13T21:49:00Z">
              <w:r w:rsidRPr="0080399E" w:rsidDel="00B17DA5">
                <w:rPr>
                  <w:sz w:val="20"/>
                  <w:lang w:val="en-CA"/>
                </w:rPr>
                <w:delText>20</w:delText>
              </w:r>
            </w:del>
          </w:p>
          <w:p w14:paraId="45D1BDDD" w14:textId="43619A2A" w:rsidR="00901F12" w:rsidRPr="0080399E" w:rsidDel="00B17DA5" w:rsidRDefault="00901F12" w:rsidP="00E04582">
            <w:pPr>
              <w:keepNext/>
              <w:jc w:val="center"/>
              <w:rPr>
                <w:del w:id="145" w:author="haoping yu" w:date="2015-07-13T21:49:00Z"/>
                <w:sz w:val="20"/>
                <w:szCs w:val="22"/>
                <w:lang w:val="en-CA"/>
              </w:rPr>
            </w:pPr>
            <w:del w:id="146" w:author="haoping yu" w:date="2015-07-13T21:49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</w:tcPr>
          <w:p w14:paraId="1A6D991C" w14:textId="2424B3C6" w:rsidR="00901F12" w:rsidRPr="0080399E" w:rsidDel="00B17DA5" w:rsidRDefault="00901F12" w:rsidP="00E04582">
            <w:pPr>
              <w:keepNext/>
              <w:jc w:val="center"/>
              <w:rPr>
                <w:del w:id="147" w:author="haoping yu" w:date="2015-07-13T21:49:00Z"/>
                <w:sz w:val="20"/>
                <w:szCs w:val="22"/>
                <w:lang w:val="en-CA"/>
              </w:rPr>
            </w:pPr>
            <w:del w:id="148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  <w:p w14:paraId="79978822" w14:textId="4D4CCA84" w:rsidR="00901F12" w:rsidRPr="0080399E" w:rsidDel="00B17DA5" w:rsidRDefault="00901F12" w:rsidP="00E04582">
            <w:pPr>
              <w:keepNext/>
              <w:jc w:val="center"/>
              <w:rPr>
                <w:del w:id="149" w:author="haoping yu" w:date="2015-07-13T21:49:00Z"/>
                <w:sz w:val="20"/>
                <w:szCs w:val="22"/>
                <w:lang w:val="en-CA"/>
              </w:rPr>
            </w:pPr>
            <w:del w:id="150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454E6CB3" w14:textId="68357EF3" w:rsidR="00901F12" w:rsidRPr="0080399E" w:rsidDel="00B17DA5" w:rsidRDefault="00901F12" w:rsidP="00E04582">
            <w:pPr>
              <w:keepNext/>
              <w:jc w:val="center"/>
              <w:rPr>
                <w:del w:id="151" w:author="haoping yu" w:date="2015-07-13T21:49:00Z"/>
                <w:sz w:val="20"/>
                <w:szCs w:val="22"/>
                <w:lang w:val="en-CA"/>
              </w:rPr>
            </w:pPr>
            <w:del w:id="152" w:author="haoping yu" w:date="2015-07-13T21:49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6CACDBAD" w14:textId="1EFAE83A" w:rsidR="00901F12" w:rsidRPr="0080399E" w:rsidDel="00B17DA5" w:rsidRDefault="00901F12" w:rsidP="00E04582">
            <w:pPr>
              <w:keepNext/>
              <w:jc w:val="center"/>
              <w:rPr>
                <w:del w:id="153" w:author="haoping yu" w:date="2015-07-13T21:49:00Z"/>
                <w:sz w:val="20"/>
                <w:szCs w:val="22"/>
                <w:lang w:val="en-CA"/>
              </w:rPr>
            </w:pPr>
            <w:del w:id="154" w:author="haoping yu" w:date="2015-07-13T21:49:00Z">
              <w:r w:rsidRPr="0080399E" w:rsidDel="00B17DA5">
                <w:rPr>
                  <w:sz w:val="20"/>
                  <w:lang w:val="en-CA"/>
                </w:rPr>
                <w:delText>0-499</w:delText>
              </w:r>
            </w:del>
          </w:p>
          <w:p w14:paraId="3E747515" w14:textId="494BEE68" w:rsidR="00901F12" w:rsidRPr="0080399E" w:rsidDel="00B17DA5" w:rsidRDefault="00901F12" w:rsidP="00E04582">
            <w:pPr>
              <w:keepNext/>
              <w:jc w:val="center"/>
              <w:rPr>
                <w:del w:id="155" w:author="haoping yu" w:date="2015-07-13T21:49:00Z"/>
                <w:sz w:val="20"/>
                <w:szCs w:val="22"/>
                <w:lang w:val="en-CA"/>
              </w:rPr>
            </w:pPr>
            <w:del w:id="156" w:author="haoping yu" w:date="2015-07-13T21:49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</w:tc>
      </w:tr>
      <w:tr w:rsidR="00901F12" w:rsidRPr="00AB7BB9" w:rsidDel="00B17DA5" w14:paraId="64BAAF9B" w14:textId="77FE5E74" w:rsidTr="00681162">
        <w:trPr>
          <w:trHeight w:val="597"/>
          <w:jc w:val="center"/>
          <w:del w:id="157" w:author="haoping yu" w:date="2015-07-13T21:49:00Z"/>
        </w:trPr>
        <w:tc>
          <w:tcPr>
            <w:tcW w:w="1269" w:type="dxa"/>
          </w:tcPr>
          <w:p w14:paraId="1E03D3FE" w14:textId="2B527189" w:rsidR="00901F12" w:rsidRPr="0080399E" w:rsidDel="00B17DA5" w:rsidRDefault="00901F12" w:rsidP="00E04582">
            <w:pPr>
              <w:keepNext/>
              <w:rPr>
                <w:del w:id="158" w:author="haoping yu" w:date="2015-07-13T21:49:00Z"/>
                <w:sz w:val="20"/>
                <w:lang w:val="en-CA"/>
              </w:rPr>
            </w:pPr>
            <w:del w:id="159" w:author="haoping yu" w:date="2015-07-13T21:49:00Z">
              <w:r w:rsidRPr="0080399E" w:rsidDel="00B17DA5">
                <w:rPr>
                  <w:sz w:val="20"/>
                  <w:lang w:val="en-CA"/>
                </w:rPr>
                <w:delText>2560x1440</w:delText>
              </w:r>
            </w:del>
          </w:p>
        </w:tc>
        <w:tc>
          <w:tcPr>
            <w:tcW w:w="4410" w:type="dxa"/>
          </w:tcPr>
          <w:p w14:paraId="13E880C8" w14:textId="302DAAA8" w:rsidR="00901F12" w:rsidRPr="0080399E" w:rsidDel="00B17DA5" w:rsidRDefault="00901F12" w:rsidP="00E04582">
            <w:pPr>
              <w:keepNext/>
              <w:rPr>
                <w:del w:id="160" w:author="haoping yu" w:date="2015-07-13T21:49:00Z"/>
                <w:sz w:val="20"/>
                <w:lang w:val="en-CA"/>
              </w:rPr>
            </w:pPr>
            <w:del w:id="161" w:author="haoping yu" w:date="2015-07-13T21:49:00Z">
              <w:r w:rsidRPr="0080399E" w:rsidDel="00B17DA5">
                <w:rPr>
                  <w:sz w:val="20"/>
                  <w:lang w:val="en-CA"/>
                </w:rPr>
                <w:delText>Basketball_Screen_2560x1440_60p</w:delText>
              </w:r>
              <w:r w:rsidR="000D6712" w:rsidRPr="0080399E" w:rsidDel="00B17DA5">
                <w:rPr>
                  <w:sz w:val="20"/>
                  <w:lang w:val="en-CA"/>
                </w:rPr>
                <w:delText>_8b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  <w:p w14:paraId="59A13366" w14:textId="667A3445" w:rsidR="00901F12" w:rsidRPr="0080399E" w:rsidDel="00B17DA5" w:rsidRDefault="00901F12" w:rsidP="00E04582">
            <w:pPr>
              <w:keepNext/>
              <w:rPr>
                <w:del w:id="162" w:author="haoping yu" w:date="2015-07-13T21:49:00Z"/>
                <w:sz w:val="20"/>
                <w:lang w:val="en-CA"/>
              </w:rPr>
            </w:pPr>
            <w:del w:id="163" w:author="haoping yu" w:date="2015-07-13T21:49:00Z">
              <w:r w:rsidRPr="0080399E" w:rsidDel="00B17DA5">
                <w:rPr>
                  <w:sz w:val="20"/>
                  <w:lang w:val="en-CA"/>
                </w:rPr>
                <w:delText>MissionControlClip2_2560x1440_60p</w:delText>
              </w:r>
              <w:r w:rsidR="000D6712" w:rsidRPr="0080399E" w:rsidDel="00B17DA5">
                <w:rPr>
                  <w:sz w:val="20"/>
                  <w:lang w:val="en-CA"/>
                </w:rPr>
                <w:delText>_8</w:delText>
              </w:r>
              <w:r w:rsidR="00130106" w:rsidRPr="0080399E" w:rsidDel="00B17DA5">
                <w:rPr>
                  <w:sz w:val="20"/>
                  <w:lang w:val="en-CA"/>
                </w:rPr>
                <w:delText>444</w:delText>
              </w:r>
            </w:del>
          </w:p>
        </w:tc>
        <w:tc>
          <w:tcPr>
            <w:tcW w:w="1179" w:type="dxa"/>
          </w:tcPr>
          <w:p w14:paraId="183DB97B" w14:textId="5EE1D0A4" w:rsidR="00901F12" w:rsidRPr="0080399E" w:rsidDel="00B17DA5" w:rsidRDefault="00901F12" w:rsidP="00E04582">
            <w:pPr>
              <w:keepNext/>
              <w:jc w:val="center"/>
              <w:rPr>
                <w:del w:id="164" w:author="haoping yu" w:date="2015-07-13T21:49:00Z"/>
                <w:sz w:val="20"/>
                <w:lang w:val="en-CA"/>
              </w:rPr>
            </w:pPr>
            <w:del w:id="165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14:paraId="13016CF7" w14:textId="6D3B3278" w:rsidR="00901F12" w:rsidRPr="0080399E" w:rsidDel="00B17DA5" w:rsidRDefault="00901F12" w:rsidP="00E04582">
            <w:pPr>
              <w:keepNext/>
              <w:jc w:val="center"/>
              <w:rPr>
                <w:del w:id="166" w:author="haoping yu" w:date="2015-07-13T21:49:00Z"/>
                <w:sz w:val="20"/>
                <w:lang w:val="en-CA"/>
              </w:rPr>
            </w:pPr>
            <w:del w:id="167" w:author="haoping yu" w:date="2015-07-13T21:49:00Z"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</w:tcPr>
          <w:p w14:paraId="38BE0BEF" w14:textId="52F92187" w:rsidR="00901F12" w:rsidRPr="0080399E" w:rsidDel="00B17DA5" w:rsidRDefault="00901F12" w:rsidP="00E04582">
            <w:pPr>
              <w:keepNext/>
              <w:jc w:val="center"/>
              <w:rPr>
                <w:del w:id="168" w:author="haoping yu" w:date="2015-07-13T21:49:00Z"/>
                <w:sz w:val="20"/>
                <w:lang w:val="en-CA"/>
              </w:rPr>
            </w:pPr>
            <w:del w:id="169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6DDC9F3F" w14:textId="15250E9B" w:rsidR="00901F12" w:rsidRPr="0080399E" w:rsidDel="00B17DA5" w:rsidRDefault="00901F12" w:rsidP="00E04582">
            <w:pPr>
              <w:keepNext/>
              <w:jc w:val="center"/>
              <w:rPr>
                <w:del w:id="170" w:author="haoping yu" w:date="2015-07-13T21:49:00Z"/>
                <w:sz w:val="20"/>
                <w:lang w:val="en-CA"/>
              </w:rPr>
            </w:pPr>
            <w:del w:id="171" w:author="haoping yu" w:date="2015-07-13T21:49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</w:tcPr>
          <w:p w14:paraId="43D62268" w14:textId="377FFD67" w:rsidR="00901F12" w:rsidRPr="0080399E" w:rsidDel="00B17DA5" w:rsidRDefault="00901F12" w:rsidP="00E04582">
            <w:pPr>
              <w:keepNext/>
              <w:jc w:val="center"/>
              <w:rPr>
                <w:del w:id="172" w:author="haoping yu" w:date="2015-07-13T21:49:00Z"/>
                <w:sz w:val="20"/>
                <w:lang w:val="en-CA"/>
              </w:rPr>
            </w:pPr>
            <w:del w:id="173" w:author="haoping yu" w:date="2015-07-13T21:49:00Z">
              <w:r w:rsidRPr="0080399E" w:rsidDel="00B17DA5">
                <w:rPr>
                  <w:sz w:val="20"/>
                  <w:lang w:val="en-CA"/>
                </w:rPr>
                <w:delText>322-621</w:delText>
              </w:r>
            </w:del>
          </w:p>
          <w:p w14:paraId="08F2C6A0" w14:textId="7AADC8D4" w:rsidR="00901F12" w:rsidRPr="0080399E" w:rsidDel="00B17DA5" w:rsidRDefault="00901F12" w:rsidP="00E04582">
            <w:pPr>
              <w:keepNext/>
              <w:jc w:val="center"/>
              <w:rPr>
                <w:del w:id="174" w:author="haoping yu" w:date="2015-07-13T21:49:00Z"/>
                <w:sz w:val="20"/>
                <w:lang w:val="en-CA"/>
              </w:rPr>
            </w:pPr>
            <w:del w:id="175" w:author="haoping yu" w:date="2015-07-13T21:49:00Z">
              <w:r w:rsidRPr="0080399E" w:rsidDel="00B17DA5">
                <w:rPr>
                  <w:sz w:val="20"/>
                  <w:lang w:val="en-CA"/>
                </w:rPr>
                <w:delText>120-419</w:delText>
              </w:r>
            </w:del>
          </w:p>
        </w:tc>
      </w:tr>
      <w:tr w:rsidR="00A17C6A" w:rsidRPr="00AB7BB9" w:rsidDel="00B17DA5" w14:paraId="07B6E2C0" w14:textId="1E54F424" w:rsidTr="008A1C57">
        <w:trPr>
          <w:trHeight w:val="597"/>
          <w:jc w:val="center"/>
          <w:del w:id="176" w:author="haoping yu" w:date="2015-07-13T21:49:00Z"/>
        </w:trPr>
        <w:tc>
          <w:tcPr>
            <w:tcW w:w="8658" w:type="dxa"/>
            <w:gridSpan w:val="5"/>
          </w:tcPr>
          <w:p w14:paraId="68EFB216" w14:textId="6B771979" w:rsidR="0052670A" w:rsidDel="00B17DA5" w:rsidRDefault="003506DF" w:rsidP="0080399E">
            <w:pPr>
              <w:keepNext/>
              <w:spacing w:before="80"/>
              <w:rPr>
                <w:del w:id="177" w:author="haoping yu" w:date="2015-07-13T21:49:00Z"/>
                <w:sz w:val="20"/>
                <w:szCs w:val="22"/>
              </w:rPr>
            </w:pPr>
            <w:del w:id="178" w:author="haoping yu" w:date="2015-07-13T21:49:00Z">
              <w:r w:rsidRPr="003506DF" w:rsidDel="00B17DA5">
                <w:rPr>
                  <w:sz w:val="20"/>
                  <w:szCs w:val="22"/>
                </w:rPr>
                <w:delText>*</w:delText>
              </w:r>
              <w:r w:rsidR="0052670A" w:rsidRPr="00AB7BB9" w:rsidDel="00B17DA5">
                <w:rPr>
                  <w:sz w:val="20"/>
                  <w:szCs w:val="22"/>
                </w:rPr>
                <w:delText>Note that only the first 300 frames of this sequence are used.</w:delText>
              </w:r>
            </w:del>
          </w:p>
          <w:p w14:paraId="4E8FDB98" w14:textId="084F1E44" w:rsidR="00A52509" w:rsidRPr="006D4472" w:rsidDel="00B17DA5" w:rsidRDefault="00336612" w:rsidP="0080399E">
            <w:pPr>
              <w:keepNext/>
              <w:spacing w:before="80"/>
              <w:rPr>
                <w:del w:id="179" w:author="haoping yu" w:date="2015-07-13T21:49:00Z"/>
                <w:sz w:val="20"/>
                <w:szCs w:val="22"/>
                <w:highlight w:val="yellow"/>
              </w:rPr>
            </w:pPr>
            <w:del w:id="180" w:author="haoping yu" w:date="2015-07-13T21:49:00Z">
              <w:r w:rsidRPr="00681162" w:rsidDel="00B17DA5">
                <w:rPr>
                  <w:sz w:val="20"/>
                  <w:szCs w:val="22"/>
                </w:rPr>
                <w:delText>**Note that only the first 250 frames of this 10-bit sequence are used, and InternalBitDepth is set to 8.</w:delText>
              </w:r>
            </w:del>
          </w:p>
          <w:p w14:paraId="7FE83BBE" w14:textId="2830C784" w:rsidR="00A52509" w:rsidRPr="00AB7BB9" w:rsidDel="00B17DA5" w:rsidRDefault="00336612" w:rsidP="0080399E">
            <w:pPr>
              <w:keepNext/>
              <w:spacing w:before="80"/>
              <w:rPr>
                <w:del w:id="181" w:author="haoping yu" w:date="2015-07-13T21:49:00Z"/>
                <w:sz w:val="20"/>
                <w:szCs w:val="22"/>
              </w:rPr>
            </w:pPr>
            <w:del w:id="182" w:author="haoping yu" w:date="2015-07-13T21:49:00Z">
              <w:r w:rsidRPr="00681162" w:rsidDel="00B17DA5">
                <w:rPr>
                  <w:sz w:val="20"/>
                  <w:szCs w:val="22"/>
                </w:rPr>
                <w:delText>***Note that only the first 120 frames of this 10-bit sequence are used, and InternalBitDepth is set to 8</w:delText>
              </w:r>
            </w:del>
          </w:p>
          <w:p w14:paraId="0B48ECF3" w14:textId="65202C6B" w:rsidR="00A17C6A" w:rsidRPr="00AB7BB9" w:rsidDel="00B17DA5" w:rsidRDefault="00A17C6A" w:rsidP="006D4472">
            <w:pPr>
              <w:keepNext/>
              <w:rPr>
                <w:del w:id="183" w:author="haoping yu" w:date="2015-07-13T21:49:00Z"/>
                <w:lang w:val="en-CA"/>
              </w:rPr>
            </w:pPr>
            <w:del w:id="184" w:author="haoping yu" w:date="2015-07-13T21:49:00Z">
              <w:r w:rsidRPr="006D4472" w:rsidDel="00B17DA5">
                <w:rPr>
                  <w:sz w:val="20"/>
                  <w:szCs w:val="22"/>
                </w:rPr>
                <w:delText>TGM: Text and graphics with motion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M: mixed content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A: animation</w:delText>
              </w:r>
              <w:r w:rsidR="004842F9"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CC: camera-captured content</w:delText>
              </w:r>
            </w:del>
          </w:p>
        </w:tc>
      </w:tr>
      <w:tr w:rsidR="00B17DA5" w:rsidRPr="00AB7BB9" w14:paraId="1510F914" w14:textId="77777777" w:rsidTr="00002AAD">
        <w:trPr>
          <w:jc w:val="center"/>
          <w:ins w:id="185" w:author="haoping yu" w:date="2015-07-13T21:50:00Z"/>
        </w:trPr>
        <w:tc>
          <w:tcPr>
            <w:tcW w:w="1269" w:type="dxa"/>
          </w:tcPr>
          <w:p w14:paraId="0024F017" w14:textId="77777777" w:rsidR="00B17DA5" w:rsidRPr="00AB7BB9" w:rsidRDefault="00B17DA5" w:rsidP="00002AAD">
            <w:pPr>
              <w:keepNext/>
              <w:rPr>
                <w:ins w:id="186" w:author="haoping yu" w:date="2015-07-13T21:50:00Z"/>
                <w:b/>
                <w:bCs/>
                <w:sz w:val="20"/>
                <w:lang w:val="en-CA"/>
              </w:rPr>
            </w:pPr>
            <w:ins w:id="187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Resolution</w:t>
              </w:r>
            </w:ins>
          </w:p>
        </w:tc>
        <w:tc>
          <w:tcPr>
            <w:tcW w:w="4410" w:type="dxa"/>
          </w:tcPr>
          <w:p w14:paraId="241B4C2B" w14:textId="77777777" w:rsidR="00B17DA5" w:rsidRPr="00AB7BB9" w:rsidRDefault="00B17DA5" w:rsidP="00002AAD">
            <w:pPr>
              <w:keepNext/>
              <w:rPr>
                <w:ins w:id="188" w:author="haoping yu" w:date="2015-07-13T21:50:00Z"/>
                <w:b/>
                <w:bCs/>
                <w:sz w:val="20"/>
                <w:lang w:val="en-CA"/>
              </w:rPr>
            </w:pPr>
            <w:ins w:id="189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Sequence name</w:t>
              </w:r>
            </w:ins>
          </w:p>
        </w:tc>
        <w:tc>
          <w:tcPr>
            <w:tcW w:w="1179" w:type="dxa"/>
          </w:tcPr>
          <w:p w14:paraId="4645CEBC" w14:textId="77777777" w:rsidR="00B17DA5" w:rsidRPr="00AB7BB9" w:rsidRDefault="00B17DA5" w:rsidP="00002AAD">
            <w:pPr>
              <w:keepNext/>
              <w:jc w:val="center"/>
              <w:rPr>
                <w:ins w:id="190" w:author="haoping yu" w:date="2015-07-13T21:50:00Z"/>
                <w:b/>
                <w:bCs/>
                <w:sz w:val="20"/>
                <w:lang w:val="en-CA"/>
              </w:rPr>
            </w:pPr>
            <w:ins w:id="191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Category</w:t>
              </w:r>
            </w:ins>
          </w:p>
        </w:tc>
        <w:tc>
          <w:tcPr>
            <w:tcW w:w="630" w:type="dxa"/>
          </w:tcPr>
          <w:p w14:paraId="7F18E499" w14:textId="77777777" w:rsidR="00B17DA5" w:rsidRPr="00AB7BB9" w:rsidRDefault="00B17DA5" w:rsidP="00002AAD">
            <w:pPr>
              <w:keepNext/>
              <w:jc w:val="center"/>
              <w:rPr>
                <w:ins w:id="192" w:author="haoping yu" w:date="2015-07-13T21:50:00Z"/>
                <w:b/>
                <w:bCs/>
                <w:sz w:val="20"/>
                <w:lang w:val="en-CA"/>
              </w:rPr>
            </w:pPr>
            <w:proofErr w:type="gramStart"/>
            <w:ins w:id="193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fps</w:t>
              </w:r>
              <w:proofErr w:type="gramEnd"/>
            </w:ins>
          </w:p>
        </w:tc>
        <w:tc>
          <w:tcPr>
            <w:tcW w:w="1170" w:type="dxa"/>
          </w:tcPr>
          <w:p w14:paraId="7906CDC5" w14:textId="77777777" w:rsidR="00B17DA5" w:rsidRPr="00AB7BB9" w:rsidRDefault="00B17DA5" w:rsidP="00002AAD">
            <w:pPr>
              <w:keepNext/>
              <w:jc w:val="center"/>
              <w:rPr>
                <w:ins w:id="194" w:author="haoping yu" w:date="2015-07-13T21:50:00Z"/>
                <w:b/>
                <w:bCs/>
                <w:sz w:val="20"/>
                <w:lang w:val="en-CA"/>
              </w:rPr>
            </w:pPr>
            <w:ins w:id="195" w:author="haoping yu" w:date="2015-07-13T21:50:00Z">
              <w:r w:rsidRPr="00AB7BB9">
                <w:rPr>
                  <w:b/>
                  <w:bCs/>
                  <w:sz w:val="20"/>
                  <w:lang w:val="en-CA"/>
                </w:rPr>
                <w:t>Frames to be encoded</w:t>
              </w:r>
            </w:ins>
          </w:p>
        </w:tc>
      </w:tr>
      <w:tr w:rsidR="00B17DA5" w:rsidRPr="00AB7BB9" w14:paraId="57695D7E" w14:textId="77777777" w:rsidTr="00002AAD">
        <w:trPr>
          <w:trHeight w:val="1134"/>
          <w:jc w:val="center"/>
          <w:ins w:id="196" w:author="haoping yu" w:date="2015-07-13T21:50:00Z"/>
        </w:trPr>
        <w:tc>
          <w:tcPr>
            <w:tcW w:w="1269" w:type="dxa"/>
          </w:tcPr>
          <w:p w14:paraId="47302724" w14:textId="77777777" w:rsidR="00B17DA5" w:rsidRPr="0080399E" w:rsidRDefault="00B17DA5" w:rsidP="00002AAD">
            <w:pPr>
              <w:keepNext/>
              <w:rPr>
                <w:ins w:id="197" w:author="haoping yu" w:date="2015-07-13T21:50:00Z"/>
                <w:sz w:val="20"/>
                <w:szCs w:val="22"/>
                <w:lang w:val="en-CA"/>
              </w:rPr>
            </w:pPr>
            <w:ins w:id="198" w:author="haoping yu" w:date="2015-07-13T21:50:00Z">
              <w:r w:rsidRPr="0080399E">
                <w:rPr>
                  <w:sz w:val="20"/>
                  <w:lang w:val="en-CA"/>
                </w:rPr>
                <w:t>1920x1080</w:t>
              </w:r>
            </w:ins>
          </w:p>
        </w:tc>
        <w:tc>
          <w:tcPr>
            <w:tcW w:w="4410" w:type="dxa"/>
          </w:tcPr>
          <w:p w14:paraId="1D5A76BB" w14:textId="77777777" w:rsidR="00B17DA5" w:rsidRPr="0080399E" w:rsidRDefault="00B17DA5" w:rsidP="00002AAD">
            <w:pPr>
              <w:keepNext/>
              <w:rPr>
                <w:ins w:id="199" w:author="haoping yu" w:date="2015-07-13T21:50:00Z"/>
                <w:sz w:val="20"/>
                <w:szCs w:val="22"/>
                <w:vertAlign w:val="superscript"/>
                <w:lang w:val="en-CA"/>
              </w:rPr>
            </w:pPr>
            <w:proofErr w:type="gramStart"/>
            <w:ins w:id="200" w:author="haoping yu" w:date="2015-07-13T21:50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_flyingGraphics_1920x1080_60_8bit*</w:t>
              </w:r>
            </w:ins>
          </w:p>
          <w:p w14:paraId="3289B7EE" w14:textId="77777777" w:rsidR="00B17DA5" w:rsidRPr="0080399E" w:rsidRDefault="00B17DA5" w:rsidP="00002AAD">
            <w:pPr>
              <w:keepNext/>
              <w:rPr>
                <w:ins w:id="201" w:author="haoping yu" w:date="2015-07-13T21:50:00Z"/>
                <w:sz w:val="20"/>
                <w:szCs w:val="22"/>
                <w:lang w:val="en-CA"/>
              </w:rPr>
            </w:pPr>
            <w:proofErr w:type="gramStart"/>
            <w:ins w:id="202" w:author="haoping yu" w:date="2015-07-13T21:50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_desktop_1920x1080_60_8bit</w:t>
              </w:r>
            </w:ins>
          </w:p>
          <w:p w14:paraId="6861F0B0" w14:textId="77777777" w:rsidR="00B17DA5" w:rsidRDefault="00B17DA5" w:rsidP="00002AAD">
            <w:pPr>
              <w:keepNext/>
              <w:rPr>
                <w:ins w:id="203" w:author="haoping yu" w:date="2015-07-13T21:50:00Z"/>
                <w:sz w:val="20"/>
                <w:lang w:val="en-CA"/>
              </w:rPr>
            </w:pPr>
            <w:proofErr w:type="gramStart"/>
            <w:ins w:id="204" w:author="haoping yu" w:date="2015-07-13T21:50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_console_1920x1080_60_8bit</w:t>
              </w:r>
            </w:ins>
          </w:p>
          <w:p w14:paraId="105B77DE" w14:textId="77777777" w:rsidR="00B17DA5" w:rsidRPr="0080399E" w:rsidRDefault="00B17DA5" w:rsidP="00002AAD">
            <w:pPr>
              <w:keepNext/>
              <w:rPr>
                <w:ins w:id="205" w:author="haoping yu" w:date="2015-07-13T21:50:00Z"/>
                <w:sz w:val="20"/>
                <w:szCs w:val="22"/>
                <w:lang w:val="en-CA"/>
              </w:rPr>
            </w:pPr>
            <w:ins w:id="206" w:author="haoping yu" w:date="2015-07-13T21:50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</w:t>
              </w:r>
            </w:ins>
          </w:p>
          <w:p w14:paraId="201230A7" w14:textId="77777777" w:rsidR="00B17DA5" w:rsidRPr="0080399E" w:rsidRDefault="00B17DA5" w:rsidP="00002AAD">
            <w:pPr>
              <w:keepNext/>
              <w:rPr>
                <w:ins w:id="207" w:author="haoping yu" w:date="2015-07-13T21:50:00Z"/>
                <w:sz w:val="20"/>
                <w:lang w:val="en-CA"/>
              </w:rPr>
            </w:pPr>
            <w:ins w:id="208" w:author="haoping yu" w:date="2015-07-13T21:50:00Z">
              <w:r w:rsidRPr="0080399E">
                <w:rPr>
                  <w:sz w:val="20"/>
                  <w:lang w:val="en-CA"/>
                </w:rPr>
                <w:t>MissionControlClip3_1920x1080_60p_8b444</w:t>
              </w:r>
            </w:ins>
          </w:p>
          <w:p w14:paraId="74E14890" w14:textId="77777777" w:rsidR="00B17DA5" w:rsidRPr="0080399E" w:rsidRDefault="00B17DA5" w:rsidP="00002AAD">
            <w:pPr>
              <w:keepNext/>
              <w:rPr>
                <w:ins w:id="209" w:author="haoping yu" w:date="2015-07-13T21:50:00Z"/>
                <w:sz w:val="20"/>
              </w:rPr>
            </w:pPr>
            <w:ins w:id="210" w:author="haoping yu" w:date="2015-07-13T21:50:00Z">
              <w:r w:rsidRPr="0080399E">
                <w:rPr>
                  <w:sz w:val="20"/>
                </w:rPr>
                <w:t>EBURainFruits_1920x1080_50_10bit**</w:t>
              </w:r>
            </w:ins>
          </w:p>
          <w:p w14:paraId="01A9AA9C" w14:textId="77777777" w:rsidR="00B17DA5" w:rsidRPr="0080399E" w:rsidRDefault="00B17DA5" w:rsidP="00002AAD">
            <w:pPr>
              <w:keepNext/>
              <w:rPr>
                <w:ins w:id="211" w:author="haoping yu" w:date="2015-07-13T21:50:00Z"/>
                <w:sz w:val="20"/>
                <w:szCs w:val="22"/>
                <w:lang w:val="en-CA"/>
              </w:rPr>
            </w:pPr>
            <w:ins w:id="212" w:author="haoping yu" w:date="2015-07-13T21:50:00Z">
              <w:r w:rsidRPr="0080399E">
                <w:rPr>
                  <w:sz w:val="20"/>
                </w:rPr>
                <w:t>Kimono1_1920x1080_24_10bit***</w:t>
              </w:r>
            </w:ins>
          </w:p>
        </w:tc>
        <w:tc>
          <w:tcPr>
            <w:tcW w:w="1179" w:type="dxa"/>
          </w:tcPr>
          <w:p w14:paraId="6502E488" w14:textId="77777777" w:rsidR="00B17DA5" w:rsidRPr="0080399E" w:rsidRDefault="00B17DA5" w:rsidP="00002AAD">
            <w:pPr>
              <w:keepNext/>
              <w:jc w:val="center"/>
              <w:rPr>
                <w:ins w:id="213" w:author="haoping yu" w:date="2015-07-13T21:50:00Z"/>
                <w:sz w:val="20"/>
                <w:szCs w:val="22"/>
                <w:lang w:val="en-CA"/>
              </w:rPr>
            </w:pPr>
            <w:ins w:id="214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B0628A6" w14:textId="77777777" w:rsidR="00B17DA5" w:rsidRPr="0080399E" w:rsidRDefault="00B17DA5" w:rsidP="00002AAD">
            <w:pPr>
              <w:keepNext/>
              <w:jc w:val="center"/>
              <w:rPr>
                <w:ins w:id="215" w:author="haoping yu" w:date="2015-07-13T21:50:00Z"/>
                <w:sz w:val="20"/>
                <w:szCs w:val="22"/>
                <w:lang w:val="en-CA"/>
              </w:rPr>
            </w:pPr>
            <w:ins w:id="216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7652352E" w14:textId="77777777" w:rsidR="00B17DA5" w:rsidRDefault="00B17DA5" w:rsidP="00002AAD">
            <w:pPr>
              <w:keepNext/>
              <w:jc w:val="center"/>
              <w:rPr>
                <w:ins w:id="217" w:author="haoping yu" w:date="2015-07-13T21:50:00Z"/>
                <w:sz w:val="20"/>
                <w:lang w:val="en-CA"/>
              </w:rPr>
            </w:pPr>
            <w:ins w:id="218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4ACF0D7C" w14:textId="77777777" w:rsidR="00B17DA5" w:rsidRPr="0080399E" w:rsidRDefault="00B17DA5" w:rsidP="00002AAD">
            <w:pPr>
              <w:keepNext/>
              <w:jc w:val="center"/>
              <w:rPr>
                <w:ins w:id="219" w:author="haoping yu" w:date="2015-07-13T21:50:00Z"/>
                <w:sz w:val="20"/>
                <w:szCs w:val="22"/>
                <w:lang w:val="en-CA"/>
              </w:rPr>
            </w:pPr>
            <w:ins w:id="220" w:author="haoping yu" w:date="2015-07-13T21:50:00Z">
              <w:r>
                <w:rPr>
                  <w:sz w:val="20"/>
                  <w:lang w:val="en-CA"/>
                </w:rPr>
                <w:t>TGM</w:t>
              </w:r>
            </w:ins>
          </w:p>
          <w:p w14:paraId="04453DEB" w14:textId="77777777" w:rsidR="00B17DA5" w:rsidRPr="0080399E" w:rsidRDefault="00B17DA5" w:rsidP="00002AAD">
            <w:pPr>
              <w:keepNext/>
              <w:jc w:val="center"/>
              <w:rPr>
                <w:ins w:id="221" w:author="haoping yu" w:date="2015-07-13T21:50:00Z"/>
                <w:sz w:val="20"/>
                <w:szCs w:val="22"/>
                <w:lang w:val="en-CA"/>
              </w:rPr>
            </w:pPr>
            <w:ins w:id="222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  <w:p w14:paraId="6F651B1D" w14:textId="77777777" w:rsidR="00B17DA5" w:rsidRPr="0080399E" w:rsidRDefault="00B17DA5" w:rsidP="00002AAD">
            <w:pPr>
              <w:keepNext/>
              <w:jc w:val="center"/>
              <w:rPr>
                <w:ins w:id="223" w:author="haoping yu" w:date="2015-07-13T21:50:00Z"/>
                <w:sz w:val="20"/>
                <w:lang w:val="en-CA"/>
              </w:rPr>
            </w:pPr>
            <w:ins w:id="224" w:author="haoping yu" w:date="2015-07-13T21:50:00Z">
              <w:r w:rsidRPr="0080399E">
                <w:rPr>
                  <w:sz w:val="20"/>
                  <w:lang w:val="en-CA"/>
                </w:rPr>
                <w:t>CC</w:t>
              </w:r>
            </w:ins>
          </w:p>
          <w:p w14:paraId="14CE10F6" w14:textId="77777777" w:rsidR="00B17DA5" w:rsidRPr="0080399E" w:rsidRDefault="00B17DA5" w:rsidP="00002AAD">
            <w:pPr>
              <w:keepNext/>
              <w:jc w:val="center"/>
              <w:rPr>
                <w:ins w:id="225" w:author="haoping yu" w:date="2015-07-13T21:50:00Z"/>
                <w:sz w:val="20"/>
                <w:szCs w:val="22"/>
                <w:lang w:val="en-CA"/>
              </w:rPr>
            </w:pPr>
            <w:ins w:id="226" w:author="haoping yu" w:date="2015-07-13T21:50:00Z">
              <w:r w:rsidRPr="0080399E">
                <w:rPr>
                  <w:sz w:val="20"/>
                  <w:lang w:val="en-CA"/>
                </w:rPr>
                <w:t>CC</w:t>
              </w:r>
            </w:ins>
          </w:p>
        </w:tc>
        <w:tc>
          <w:tcPr>
            <w:tcW w:w="630" w:type="dxa"/>
          </w:tcPr>
          <w:p w14:paraId="406D76B9" w14:textId="77777777" w:rsidR="00B17DA5" w:rsidRPr="0080399E" w:rsidRDefault="00B17DA5" w:rsidP="00002AAD">
            <w:pPr>
              <w:keepNext/>
              <w:jc w:val="center"/>
              <w:rPr>
                <w:ins w:id="227" w:author="haoping yu" w:date="2015-07-13T21:50:00Z"/>
                <w:sz w:val="20"/>
                <w:szCs w:val="22"/>
                <w:lang w:val="en-CA"/>
              </w:rPr>
            </w:pPr>
            <w:ins w:id="228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42706A61" w14:textId="77777777" w:rsidR="00B17DA5" w:rsidRPr="0080399E" w:rsidRDefault="00B17DA5" w:rsidP="00002AAD">
            <w:pPr>
              <w:keepNext/>
              <w:jc w:val="center"/>
              <w:rPr>
                <w:ins w:id="229" w:author="haoping yu" w:date="2015-07-13T21:50:00Z"/>
                <w:sz w:val="20"/>
                <w:szCs w:val="22"/>
                <w:lang w:val="en-CA"/>
              </w:rPr>
            </w:pPr>
            <w:ins w:id="230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6DADD68A" w14:textId="77777777" w:rsidR="00B17DA5" w:rsidRDefault="00B17DA5" w:rsidP="00002AAD">
            <w:pPr>
              <w:keepNext/>
              <w:jc w:val="center"/>
              <w:rPr>
                <w:ins w:id="231" w:author="haoping yu" w:date="2015-07-13T21:50:00Z"/>
                <w:sz w:val="20"/>
                <w:lang w:val="en-CA"/>
              </w:rPr>
            </w:pPr>
            <w:ins w:id="232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410C5B07" w14:textId="77777777" w:rsidR="00B17DA5" w:rsidRPr="0080399E" w:rsidRDefault="00B17DA5" w:rsidP="00002AAD">
            <w:pPr>
              <w:keepNext/>
              <w:jc w:val="center"/>
              <w:rPr>
                <w:ins w:id="233" w:author="haoping yu" w:date="2015-07-13T21:50:00Z"/>
                <w:sz w:val="20"/>
                <w:szCs w:val="22"/>
                <w:lang w:val="en-CA"/>
              </w:rPr>
            </w:pPr>
            <w:ins w:id="234" w:author="haoping yu" w:date="2015-07-13T21:50:00Z">
              <w:r>
                <w:rPr>
                  <w:sz w:val="20"/>
                  <w:lang w:val="en-CA"/>
                </w:rPr>
                <w:t>60</w:t>
              </w:r>
            </w:ins>
          </w:p>
          <w:p w14:paraId="120CEECB" w14:textId="77777777" w:rsidR="00B17DA5" w:rsidRPr="0080399E" w:rsidRDefault="00B17DA5" w:rsidP="00002AAD">
            <w:pPr>
              <w:keepNext/>
              <w:jc w:val="center"/>
              <w:rPr>
                <w:ins w:id="235" w:author="haoping yu" w:date="2015-07-13T21:50:00Z"/>
                <w:sz w:val="20"/>
                <w:szCs w:val="22"/>
                <w:lang w:val="en-CA"/>
              </w:rPr>
            </w:pPr>
            <w:ins w:id="236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15318DA8" w14:textId="77777777" w:rsidR="00B17DA5" w:rsidRPr="0080399E" w:rsidRDefault="00B17DA5" w:rsidP="00002AAD">
            <w:pPr>
              <w:keepNext/>
              <w:jc w:val="center"/>
              <w:rPr>
                <w:ins w:id="237" w:author="haoping yu" w:date="2015-07-13T21:50:00Z"/>
                <w:sz w:val="20"/>
                <w:lang w:val="en-CA"/>
              </w:rPr>
            </w:pPr>
            <w:ins w:id="238" w:author="haoping yu" w:date="2015-07-13T21:50:00Z">
              <w:r w:rsidRPr="0080399E">
                <w:rPr>
                  <w:sz w:val="20"/>
                  <w:lang w:val="en-CA"/>
                </w:rPr>
                <w:t>50</w:t>
              </w:r>
            </w:ins>
          </w:p>
          <w:p w14:paraId="29142A71" w14:textId="77777777" w:rsidR="00B17DA5" w:rsidRPr="0080399E" w:rsidRDefault="00B17DA5" w:rsidP="00002AAD">
            <w:pPr>
              <w:keepNext/>
              <w:jc w:val="center"/>
              <w:rPr>
                <w:ins w:id="239" w:author="haoping yu" w:date="2015-07-13T21:50:00Z"/>
                <w:sz w:val="20"/>
                <w:szCs w:val="22"/>
                <w:lang w:val="en-CA"/>
              </w:rPr>
            </w:pPr>
            <w:ins w:id="240" w:author="haoping yu" w:date="2015-07-13T21:50:00Z">
              <w:r w:rsidRPr="0080399E">
                <w:rPr>
                  <w:sz w:val="20"/>
                  <w:lang w:val="en-CA"/>
                </w:rPr>
                <w:t>24</w:t>
              </w:r>
            </w:ins>
          </w:p>
        </w:tc>
        <w:tc>
          <w:tcPr>
            <w:tcW w:w="1170" w:type="dxa"/>
          </w:tcPr>
          <w:p w14:paraId="05AD04AD" w14:textId="77777777" w:rsidR="00B17DA5" w:rsidRPr="0080399E" w:rsidRDefault="00B17DA5" w:rsidP="00002AAD">
            <w:pPr>
              <w:keepNext/>
              <w:jc w:val="center"/>
              <w:rPr>
                <w:ins w:id="241" w:author="haoping yu" w:date="2015-07-13T21:50:00Z"/>
                <w:sz w:val="20"/>
                <w:szCs w:val="22"/>
                <w:vertAlign w:val="superscript"/>
                <w:lang w:val="en-CA"/>
              </w:rPr>
            </w:pPr>
            <w:ins w:id="242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  <w:r w:rsidRPr="0080399E">
                <w:rPr>
                  <w:sz w:val="20"/>
                  <w:vertAlign w:val="superscript"/>
                  <w:lang w:val="en-CA"/>
                </w:rPr>
                <w:t>*</w:t>
              </w:r>
            </w:ins>
          </w:p>
          <w:p w14:paraId="5999093C" w14:textId="77777777" w:rsidR="00B17DA5" w:rsidRPr="0080399E" w:rsidRDefault="00B17DA5" w:rsidP="00002AAD">
            <w:pPr>
              <w:keepNext/>
              <w:jc w:val="center"/>
              <w:rPr>
                <w:ins w:id="243" w:author="haoping yu" w:date="2015-07-13T21:50:00Z"/>
                <w:sz w:val="20"/>
                <w:szCs w:val="22"/>
                <w:lang w:val="en-CA"/>
              </w:rPr>
            </w:pPr>
            <w:ins w:id="244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5F0418F6" w14:textId="77777777" w:rsidR="00B17DA5" w:rsidRDefault="00B17DA5" w:rsidP="00002AAD">
            <w:pPr>
              <w:keepNext/>
              <w:jc w:val="center"/>
              <w:rPr>
                <w:ins w:id="245" w:author="haoping yu" w:date="2015-07-13T21:50:00Z"/>
                <w:sz w:val="20"/>
                <w:lang w:val="en-CA"/>
              </w:rPr>
            </w:pPr>
            <w:ins w:id="246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3B3E9139" w14:textId="77777777" w:rsidR="00B17DA5" w:rsidRPr="0080399E" w:rsidRDefault="00B17DA5" w:rsidP="00002AAD">
            <w:pPr>
              <w:keepNext/>
              <w:jc w:val="center"/>
              <w:rPr>
                <w:ins w:id="247" w:author="haoping yu" w:date="2015-07-13T21:50:00Z"/>
                <w:sz w:val="20"/>
                <w:szCs w:val="22"/>
                <w:lang w:val="en-CA"/>
              </w:rPr>
            </w:pPr>
            <w:ins w:id="248" w:author="haoping yu" w:date="2015-07-13T21:50:00Z">
              <w:r>
                <w:rPr>
                  <w:sz w:val="20"/>
                  <w:lang w:val="en-CA"/>
                </w:rPr>
                <w:t>0-599</w:t>
              </w:r>
            </w:ins>
          </w:p>
          <w:p w14:paraId="6A561B36" w14:textId="77777777" w:rsidR="00B17DA5" w:rsidRPr="0080399E" w:rsidRDefault="00B17DA5" w:rsidP="00002AAD">
            <w:pPr>
              <w:keepNext/>
              <w:jc w:val="center"/>
              <w:rPr>
                <w:ins w:id="249" w:author="haoping yu" w:date="2015-07-13T21:50:00Z"/>
                <w:sz w:val="20"/>
                <w:szCs w:val="22"/>
                <w:lang w:val="en-CA"/>
              </w:rPr>
            </w:pPr>
            <w:ins w:id="250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045EC8DA" w14:textId="77777777" w:rsidR="00B17DA5" w:rsidRPr="0080399E" w:rsidRDefault="00B17DA5" w:rsidP="00002AAD">
            <w:pPr>
              <w:keepNext/>
              <w:jc w:val="center"/>
              <w:rPr>
                <w:ins w:id="251" w:author="haoping yu" w:date="2015-07-13T21:50:00Z"/>
                <w:sz w:val="20"/>
                <w:lang w:val="en-CA"/>
              </w:rPr>
            </w:pPr>
            <w:ins w:id="252" w:author="haoping yu" w:date="2015-07-13T21:50:00Z">
              <w:r w:rsidRPr="0080399E">
                <w:rPr>
                  <w:sz w:val="20"/>
                  <w:lang w:val="en-CA"/>
                </w:rPr>
                <w:t>0-249**</w:t>
              </w:r>
            </w:ins>
          </w:p>
          <w:p w14:paraId="434C0BB1" w14:textId="77777777" w:rsidR="00B17DA5" w:rsidRPr="0080399E" w:rsidRDefault="00B17DA5" w:rsidP="00002AAD">
            <w:pPr>
              <w:keepNext/>
              <w:jc w:val="center"/>
              <w:rPr>
                <w:ins w:id="253" w:author="haoping yu" w:date="2015-07-13T21:50:00Z"/>
                <w:sz w:val="20"/>
                <w:szCs w:val="22"/>
                <w:lang w:val="en-CA"/>
              </w:rPr>
            </w:pPr>
            <w:ins w:id="254" w:author="haoping yu" w:date="2015-07-13T21:50:00Z">
              <w:r w:rsidRPr="0080399E">
                <w:rPr>
                  <w:sz w:val="20"/>
                  <w:lang w:val="en-CA"/>
                </w:rPr>
                <w:t>0-119***</w:t>
              </w:r>
            </w:ins>
          </w:p>
        </w:tc>
      </w:tr>
      <w:tr w:rsidR="00B17DA5" w:rsidRPr="00AB7BB9" w14:paraId="6B452A09" w14:textId="77777777" w:rsidTr="00002AAD">
        <w:trPr>
          <w:trHeight w:val="1134"/>
          <w:jc w:val="center"/>
          <w:ins w:id="255" w:author="haoping yu" w:date="2015-07-13T21:50:00Z"/>
        </w:trPr>
        <w:tc>
          <w:tcPr>
            <w:tcW w:w="1269" w:type="dxa"/>
          </w:tcPr>
          <w:p w14:paraId="00347C99" w14:textId="77777777" w:rsidR="00B17DA5" w:rsidRPr="0080399E" w:rsidRDefault="00B17DA5" w:rsidP="00002AAD">
            <w:pPr>
              <w:keepNext/>
              <w:rPr>
                <w:ins w:id="256" w:author="haoping yu" w:date="2015-07-13T21:50:00Z"/>
                <w:sz w:val="20"/>
                <w:szCs w:val="22"/>
                <w:lang w:val="en-CA"/>
              </w:rPr>
            </w:pPr>
            <w:ins w:id="257" w:author="haoping yu" w:date="2015-07-13T21:50:00Z">
              <w:r w:rsidRPr="0080399E">
                <w:rPr>
                  <w:sz w:val="20"/>
                  <w:lang w:val="en-CA"/>
                </w:rPr>
                <w:t>1280x720</w:t>
              </w:r>
            </w:ins>
          </w:p>
        </w:tc>
        <w:tc>
          <w:tcPr>
            <w:tcW w:w="4410" w:type="dxa"/>
          </w:tcPr>
          <w:p w14:paraId="789CBA8B" w14:textId="77777777" w:rsidR="00B17DA5" w:rsidRPr="0080399E" w:rsidRDefault="00B17DA5" w:rsidP="00002AAD">
            <w:pPr>
              <w:keepNext/>
              <w:rPr>
                <w:ins w:id="258" w:author="haoping yu" w:date="2015-07-13T21:50:00Z"/>
                <w:sz w:val="20"/>
                <w:szCs w:val="22"/>
                <w:lang w:val="en-CA"/>
              </w:rPr>
            </w:pPr>
            <w:proofErr w:type="gramStart"/>
            <w:ins w:id="259" w:author="haoping yu" w:date="2015-07-13T21:50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_web_browsing_1280x720_30_8bit</w:t>
              </w:r>
            </w:ins>
          </w:p>
          <w:p w14:paraId="2FAD52D8" w14:textId="77777777" w:rsidR="00B17DA5" w:rsidRPr="0080399E" w:rsidRDefault="00B17DA5" w:rsidP="00002AAD">
            <w:pPr>
              <w:keepNext/>
              <w:rPr>
                <w:ins w:id="260" w:author="haoping yu" w:date="2015-07-13T21:50:00Z"/>
                <w:sz w:val="20"/>
                <w:szCs w:val="22"/>
                <w:lang w:val="en-CA"/>
              </w:rPr>
            </w:pPr>
            <w:proofErr w:type="gramStart"/>
            <w:ins w:id="261" w:author="haoping yu" w:date="2015-07-13T21:50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_map_1280x720_60_8bit</w:t>
              </w:r>
            </w:ins>
          </w:p>
          <w:p w14:paraId="2750035C" w14:textId="77777777" w:rsidR="00B17DA5" w:rsidRPr="0080399E" w:rsidRDefault="00B17DA5" w:rsidP="00002AAD">
            <w:pPr>
              <w:keepNext/>
              <w:rPr>
                <w:ins w:id="262" w:author="haoping yu" w:date="2015-07-13T21:50:00Z"/>
                <w:sz w:val="20"/>
                <w:szCs w:val="22"/>
                <w:lang w:val="en-CA"/>
              </w:rPr>
            </w:pPr>
            <w:proofErr w:type="gramStart"/>
            <w:ins w:id="263" w:author="haoping yu" w:date="2015-07-13T21:50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_programming_1280x720_60_8bit</w:t>
              </w:r>
            </w:ins>
          </w:p>
          <w:p w14:paraId="439DA090" w14:textId="77777777" w:rsidR="00B17DA5" w:rsidRPr="0080399E" w:rsidRDefault="00B17DA5" w:rsidP="00002AAD">
            <w:pPr>
              <w:keepNext/>
              <w:rPr>
                <w:ins w:id="264" w:author="haoping yu" w:date="2015-07-13T21:50:00Z"/>
                <w:sz w:val="20"/>
                <w:szCs w:val="22"/>
                <w:lang w:val="en-CA"/>
              </w:rPr>
            </w:pPr>
            <w:proofErr w:type="gramStart"/>
            <w:ins w:id="265" w:author="haoping yu" w:date="2015-07-13T21:50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_SlideShow_1280x720_20_8bit</w:t>
              </w:r>
            </w:ins>
          </w:p>
          <w:p w14:paraId="11257A60" w14:textId="77777777" w:rsidR="00B17DA5" w:rsidRPr="0080399E" w:rsidRDefault="00B17DA5" w:rsidP="00002AAD">
            <w:pPr>
              <w:keepNext/>
              <w:rPr>
                <w:ins w:id="266" w:author="haoping yu" w:date="2015-07-13T21:50:00Z"/>
                <w:sz w:val="20"/>
                <w:szCs w:val="22"/>
                <w:lang w:val="en-CA"/>
              </w:rPr>
            </w:pPr>
            <w:proofErr w:type="gramStart"/>
            <w:ins w:id="267" w:author="haoping yu" w:date="2015-07-13T21:50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_robot_1280x720_30_8bit</w:t>
              </w:r>
            </w:ins>
          </w:p>
        </w:tc>
        <w:tc>
          <w:tcPr>
            <w:tcW w:w="1179" w:type="dxa"/>
          </w:tcPr>
          <w:p w14:paraId="65D461FB" w14:textId="77777777" w:rsidR="00B17DA5" w:rsidRPr="0080399E" w:rsidRDefault="00B17DA5" w:rsidP="00002AAD">
            <w:pPr>
              <w:keepNext/>
              <w:jc w:val="center"/>
              <w:rPr>
                <w:ins w:id="268" w:author="haoping yu" w:date="2015-07-13T21:50:00Z"/>
                <w:sz w:val="20"/>
                <w:szCs w:val="22"/>
                <w:lang w:val="en-CA"/>
              </w:rPr>
            </w:pPr>
            <w:ins w:id="269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1FBFC15D" w14:textId="77777777" w:rsidR="00B17DA5" w:rsidRPr="0080399E" w:rsidRDefault="00B17DA5" w:rsidP="00002AAD">
            <w:pPr>
              <w:keepNext/>
              <w:jc w:val="center"/>
              <w:rPr>
                <w:ins w:id="270" w:author="haoping yu" w:date="2015-07-13T21:50:00Z"/>
                <w:sz w:val="20"/>
                <w:szCs w:val="22"/>
                <w:lang w:val="en-CA"/>
              </w:rPr>
            </w:pPr>
            <w:ins w:id="271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1A69C4D6" w14:textId="77777777" w:rsidR="00B17DA5" w:rsidRPr="0080399E" w:rsidRDefault="00B17DA5" w:rsidP="00002AAD">
            <w:pPr>
              <w:keepNext/>
              <w:jc w:val="center"/>
              <w:rPr>
                <w:ins w:id="272" w:author="haoping yu" w:date="2015-07-13T21:50:00Z"/>
                <w:sz w:val="20"/>
                <w:szCs w:val="22"/>
                <w:lang w:val="en-CA"/>
              </w:rPr>
            </w:pPr>
            <w:ins w:id="273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66B0F41F" w14:textId="77777777" w:rsidR="00B17DA5" w:rsidRPr="0080399E" w:rsidRDefault="00B17DA5" w:rsidP="00002AAD">
            <w:pPr>
              <w:keepNext/>
              <w:jc w:val="center"/>
              <w:rPr>
                <w:ins w:id="274" w:author="haoping yu" w:date="2015-07-13T21:50:00Z"/>
                <w:sz w:val="20"/>
                <w:szCs w:val="22"/>
                <w:lang w:val="en-CA"/>
              </w:rPr>
            </w:pPr>
            <w:ins w:id="275" w:author="haoping yu" w:date="2015-07-13T21:50:00Z"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2D9233D0" w14:textId="77777777" w:rsidR="00B17DA5" w:rsidRPr="0080399E" w:rsidRDefault="00B17DA5" w:rsidP="00002AAD">
            <w:pPr>
              <w:keepNext/>
              <w:jc w:val="center"/>
              <w:rPr>
                <w:ins w:id="276" w:author="haoping yu" w:date="2015-07-13T21:50:00Z"/>
                <w:sz w:val="20"/>
                <w:szCs w:val="22"/>
                <w:lang w:val="en-CA"/>
              </w:rPr>
            </w:pPr>
            <w:ins w:id="277" w:author="haoping yu" w:date="2015-07-13T21:50:00Z">
              <w:r w:rsidRPr="0080399E">
                <w:rPr>
                  <w:sz w:val="20"/>
                  <w:lang w:val="en-CA"/>
                </w:rPr>
                <w:t>A</w:t>
              </w:r>
            </w:ins>
          </w:p>
        </w:tc>
        <w:tc>
          <w:tcPr>
            <w:tcW w:w="630" w:type="dxa"/>
          </w:tcPr>
          <w:p w14:paraId="5CDA7147" w14:textId="77777777" w:rsidR="00B17DA5" w:rsidRPr="0080399E" w:rsidRDefault="00B17DA5" w:rsidP="00002AAD">
            <w:pPr>
              <w:keepNext/>
              <w:jc w:val="center"/>
              <w:rPr>
                <w:ins w:id="278" w:author="haoping yu" w:date="2015-07-13T21:50:00Z"/>
                <w:sz w:val="20"/>
                <w:szCs w:val="22"/>
                <w:lang w:val="en-CA"/>
              </w:rPr>
            </w:pPr>
            <w:ins w:id="279" w:author="haoping yu" w:date="2015-07-13T21:50:00Z">
              <w:r w:rsidRPr="0080399E">
                <w:rPr>
                  <w:sz w:val="20"/>
                  <w:lang w:val="en-CA"/>
                </w:rPr>
                <w:t>30</w:t>
              </w:r>
            </w:ins>
          </w:p>
          <w:p w14:paraId="43388BE8" w14:textId="77777777" w:rsidR="00B17DA5" w:rsidRPr="0080399E" w:rsidRDefault="00B17DA5" w:rsidP="00002AAD">
            <w:pPr>
              <w:keepNext/>
              <w:jc w:val="center"/>
              <w:rPr>
                <w:ins w:id="280" w:author="haoping yu" w:date="2015-07-13T21:50:00Z"/>
                <w:sz w:val="20"/>
                <w:szCs w:val="22"/>
                <w:lang w:val="en-CA"/>
              </w:rPr>
            </w:pPr>
            <w:ins w:id="281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6B5C1853" w14:textId="77777777" w:rsidR="00B17DA5" w:rsidRPr="0080399E" w:rsidRDefault="00B17DA5" w:rsidP="00002AAD">
            <w:pPr>
              <w:keepNext/>
              <w:jc w:val="center"/>
              <w:rPr>
                <w:ins w:id="282" w:author="haoping yu" w:date="2015-07-13T21:50:00Z"/>
                <w:sz w:val="20"/>
                <w:szCs w:val="22"/>
                <w:lang w:val="en-CA"/>
              </w:rPr>
            </w:pPr>
            <w:ins w:id="283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471E0836" w14:textId="77777777" w:rsidR="00B17DA5" w:rsidRPr="0080399E" w:rsidRDefault="00B17DA5" w:rsidP="00002AAD">
            <w:pPr>
              <w:keepNext/>
              <w:jc w:val="center"/>
              <w:rPr>
                <w:ins w:id="284" w:author="haoping yu" w:date="2015-07-13T21:50:00Z"/>
                <w:sz w:val="20"/>
                <w:szCs w:val="22"/>
                <w:lang w:val="en-CA"/>
              </w:rPr>
            </w:pPr>
            <w:ins w:id="285" w:author="haoping yu" w:date="2015-07-13T21:50:00Z">
              <w:r w:rsidRPr="0080399E">
                <w:rPr>
                  <w:sz w:val="20"/>
                  <w:lang w:val="en-CA"/>
                </w:rPr>
                <w:t>20</w:t>
              </w:r>
            </w:ins>
          </w:p>
          <w:p w14:paraId="662DD45C" w14:textId="77777777" w:rsidR="00B17DA5" w:rsidRPr="0080399E" w:rsidRDefault="00B17DA5" w:rsidP="00002AAD">
            <w:pPr>
              <w:keepNext/>
              <w:jc w:val="center"/>
              <w:rPr>
                <w:ins w:id="286" w:author="haoping yu" w:date="2015-07-13T21:50:00Z"/>
                <w:sz w:val="20"/>
                <w:szCs w:val="22"/>
                <w:lang w:val="en-CA"/>
              </w:rPr>
            </w:pPr>
            <w:ins w:id="287" w:author="haoping yu" w:date="2015-07-13T21:50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</w:tcPr>
          <w:p w14:paraId="0738B7F9" w14:textId="77777777" w:rsidR="00B17DA5" w:rsidRPr="0080399E" w:rsidRDefault="00B17DA5" w:rsidP="00002AAD">
            <w:pPr>
              <w:keepNext/>
              <w:jc w:val="center"/>
              <w:rPr>
                <w:ins w:id="288" w:author="haoping yu" w:date="2015-07-13T21:50:00Z"/>
                <w:sz w:val="20"/>
                <w:szCs w:val="22"/>
                <w:lang w:val="en-CA"/>
              </w:rPr>
            </w:pPr>
            <w:ins w:id="289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</w:ins>
          </w:p>
          <w:p w14:paraId="25F68A2D" w14:textId="77777777" w:rsidR="00B17DA5" w:rsidRPr="0080399E" w:rsidRDefault="00B17DA5" w:rsidP="00002AAD">
            <w:pPr>
              <w:keepNext/>
              <w:jc w:val="center"/>
              <w:rPr>
                <w:ins w:id="290" w:author="haoping yu" w:date="2015-07-13T21:50:00Z"/>
                <w:sz w:val="20"/>
                <w:szCs w:val="22"/>
                <w:lang w:val="en-CA"/>
              </w:rPr>
            </w:pPr>
            <w:ins w:id="291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7E1F9518" w14:textId="77777777" w:rsidR="00B17DA5" w:rsidRPr="0080399E" w:rsidRDefault="00B17DA5" w:rsidP="00002AAD">
            <w:pPr>
              <w:keepNext/>
              <w:jc w:val="center"/>
              <w:rPr>
                <w:ins w:id="292" w:author="haoping yu" w:date="2015-07-13T21:50:00Z"/>
                <w:sz w:val="20"/>
                <w:szCs w:val="22"/>
                <w:lang w:val="en-CA"/>
              </w:rPr>
            </w:pPr>
            <w:ins w:id="293" w:author="haoping yu" w:date="2015-07-13T21:50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1CA7B521" w14:textId="77777777" w:rsidR="00B17DA5" w:rsidRPr="0080399E" w:rsidRDefault="00B17DA5" w:rsidP="00002AAD">
            <w:pPr>
              <w:keepNext/>
              <w:jc w:val="center"/>
              <w:rPr>
                <w:ins w:id="294" w:author="haoping yu" w:date="2015-07-13T21:50:00Z"/>
                <w:sz w:val="20"/>
                <w:szCs w:val="22"/>
                <w:lang w:val="en-CA"/>
              </w:rPr>
            </w:pPr>
            <w:ins w:id="295" w:author="haoping yu" w:date="2015-07-13T21:50:00Z">
              <w:r w:rsidRPr="0080399E">
                <w:rPr>
                  <w:sz w:val="20"/>
                  <w:lang w:val="en-CA"/>
                </w:rPr>
                <w:t>0-499</w:t>
              </w:r>
            </w:ins>
          </w:p>
          <w:p w14:paraId="68DC6CC1" w14:textId="77777777" w:rsidR="00B17DA5" w:rsidRPr="0080399E" w:rsidRDefault="00B17DA5" w:rsidP="00002AAD">
            <w:pPr>
              <w:keepNext/>
              <w:jc w:val="center"/>
              <w:rPr>
                <w:ins w:id="296" w:author="haoping yu" w:date="2015-07-13T21:50:00Z"/>
                <w:sz w:val="20"/>
                <w:szCs w:val="22"/>
                <w:lang w:val="en-CA"/>
              </w:rPr>
            </w:pPr>
            <w:ins w:id="297" w:author="haoping yu" w:date="2015-07-13T21:50:00Z">
              <w:r w:rsidRPr="0080399E">
                <w:rPr>
                  <w:sz w:val="20"/>
                  <w:lang w:val="en-CA"/>
                </w:rPr>
                <w:t>0-299</w:t>
              </w:r>
            </w:ins>
          </w:p>
        </w:tc>
      </w:tr>
      <w:tr w:rsidR="00B17DA5" w:rsidRPr="00AB7BB9" w14:paraId="79A3EC33" w14:textId="77777777" w:rsidTr="00002AAD">
        <w:trPr>
          <w:trHeight w:val="597"/>
          <w:jc w:val="center"/>
          <w:ins w:id="298" w:author="haoping yu" w:date="2015-07-13T21:50:00Z"/>
        </w:trPr>
        <w:tc>
          <w:tcPr>
            <w:tcW w:w="1269" w:type="dxa"/>
          </w:tcPr>
          <w:p w14:paraId="576A9A1F" w14:textId="77777777" w:rsidR="00B17DA5" w:rsidRPr="0080399E" w:rsidRDefault="00B17DA5" w:rsidP="00002AAD">
            <w:pPr>
              <w:keepNext/>
              <w:rPr>
                <w:ins w:id="299" w:author="haoping yu" w:date="2015-07-13T21:50:00Z"/>
                <w:sz w:val="20"/>
                <w:lang w:val="en-CA"/>
              </w:rPr>
            </w:pPr>
            <w:ins w:id="300" w:author="haoping yu" w:date="2015-07-13T21:50:00Z">
              <w:r w:rsidRPr="0080399E">
                <w:rPr>
                  <w:sz w:val="20"/>
                  <w:lang w:val="en-CA"/>
                </w:rPr>
                <w:t>2560x1440</w:t>
              </w:r>
            </w:ins>
          </w:p>
        </w:tc>
        <w:tc>
          <w:tcPr>
            <w:tcW w:w="4410" w:type="dxa"/>
          </w:tcPr>
          <w:p w14:paraId="2FA78508" w14:textId="77777777" w:rsidR="00B17DA5" w:rsidRPr="0080399E" w:rsidRDefault="00B17DA5" w:rsidP="00002AAD">
            <w:pPr>
              <w:keepNext/>
              <w:rPr>
                <w:ins w:id="301" w:author="haoping yu" w:date="2015-07-13T21:50:00Z"/>
                <w:sz w:val="20"/>
                <w:lang w:val="en-CA"/>
              </w:rPr>
            </w:pPr>
            <w:ins w:id="302" w:author="haoping yu" w:date="2015-07-13T21:50:00Z">
              <w:r w:rsidRPr="0080399E">
                <w:rPr>
                  <w:sz w:val="20"/>
                  <w:lang w:val="en-CA"/>
                </w:rPr>
                <w:t>Basketball_Screen_2560x1440_60p_8b444</w:t>
              </w:r>
            </w:ins>
          </w:p>
          <w:p w14:paraId="48A761B7" w14:textId="77777777" w:rsidR="00B17DA5" w:rsidRPr="0080399E" w:rsidRDefault="00B17DA5" w:rsidP="00002AAD">
            <w:pPr>
              <w:keepNext/>
              <w:rPr>
                <w:ins w:id="303" w:author="haoping yu" w:date="2015-07-13T21:50:00Z"/>
                <w:sz w:val="20"/>
                <w:lang w:val="en-CA"/>
              </w:rPr>
            </w:pPr>
            <w:ins w:id="304" w:author="haoping yu" w:date="2015-07-13T21:50:00Z">
              <w:r w:rsidRPr="0080399E">
                <w:rPr>
                  <w:sz w:val="20"/>
                  <w:lang w:val="en-CA"/>
                </w:rPr>
                <w:t>MissionControlClip2_2560x1440_60p_8444</w:t>
              </w:r>
            </w:ins>
          </w:p>
        </w:tc>
        <w:tc>
          <w:tcPr>
            <w:tcW w:w="1179" w:type="dxa"/>
          </w:tcPr>
          <w:p w14:paraId="585C9334" w14:textId="77777777" w:rsidR="00B17DA5" w:rsidRPr="0080399E" w:rsidRDefault="00B17DA5" w:rsidP="00002AAD">
            <w:pPr>
              <w:keepNext/>
              <w:jc w:val="center"/>
              <w:rPr>
                <w:ins w:id="305" w:author="haoping yu" w:date="2015-07-13T21:50:00Z"/>
                <w:sz w:val="20"/>
                <w:lang w:val="en-CA"/>
              </w:rPr>
            </w:pPr>
            <w:ins w:id="306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  <w:p w14:paraId="7288170B" w14:textId="77777777" w:rsidR="00B17DA5" w:rsidRPr="0080399E" w:rsidRDefault="00B17DA5" w:rsidP="00002AAD">
            <w:pPr>
              <w:keepNext/>
              <w:jc w:val="center"/>
              <w:rPr>
                <w:ins w:id="307" w:author="haoping yu" w:date="2015-07-13T21:50:00Z"/>
                <w:sz w:val="20"/>
                <w:lang w:val="en-CA"/>
              </w:rPr>
            </w:pPr>
            <w:ins w:id="308" w:author="haoping yu" w:date="2015-07-13T21:50:00Z"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</w:tcPr>
          <w:p w14:paraId="69E8E313" w14:textId="77777777" w:rsidR="00B17DA5" w:rsidRPr="0080399E" w:rsidRDefault="00B17DA5" w:rsidP="00002AAD">
            <w:pPr>
              <w:keepNext/>
              <w:jc w:val="center"/>
              <w:rPr>
                <w:ins w:id="309" w:author="haoping yu" w:date="2015-07-13T21:50:00Z"/>
                <w:sz w:val="20"/>
                <w:lang w:val="en-CA"/>
              </w:rPr>
            </w:pPr>
            <w:ins w:id="310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265C4744" w14:textId="77777777" w:rsidR="00B17DA5" w:rsidRPr="0080399E" w:rsidRDefault="00B17DA5" w:rsidP="00002AAD">
            <w:pPr>
              <w:keepNext/>
              <w:jc w:val="center"/>
              <w:rPr>
                <w:ins w:id="311" w:author="haoping yu" w:date="2015-07-13T21:50:00Z"/>
                <w:sz w:val="20"/>
                <w:lang w:val="en-CA"/>
              </w:rPr>
            </w:pPr>
            <w:ins w:id="312" w:author="haoping yu" w:date="2015-07-13T21:50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</w:tcPr>
          <w:p w14:paraId="3D26BCBE" w14:textId="77777777" w:rsidR="00B17DA5" w:rsidRPr="0080399E" w:rsidRDefault="00B17DA5" w:rsidP="00002AAD">
            <w:pPr>
              <w:keepNext/>
              <w:jc w:val="center"/>
              <w:rPr>
                <w:ins w:id="313" w:author="haoping yu" w:date="2015-07-13T21:50:00Z"/>
                <w:sz w:val="20"/>
                <w:lang w:val="en-CA"/>
              </w:rPr>
            </w:pPr>
            <w:ins w:id="314" w:author="haoping yu" w:date="2015-07-13T21:50:00Z">
              <w:r w:rsidRPr="0080399E">
                <w:rPr>
                  <w:sz w:val="20"/>
                  <w:lang w:val="en-CA"/>
                </w:rPr>
                <w:t>322-621</w:t>
              </w:r>
            </w:ins>
          </w:p>
          <w:p w14:paraId="122391FA" w14:textId="77777777" w:rsidR="00B17DA5" w:rsidRPr="0080399E" w:rsidRDefault="00B17DA5" w:rsidP="00002AAD">
            <w:pPr>
              <w:keepNext/>
              <w:jc w:val="center"/>
              <w:rPr>
                <w:ins w:id="315" w:author="haoping yu" w:date="2015-07-13T21:50:00Z"/>
                <w:sz w:val="20"/>
                <w:lang w:val="en-CA"/>
              </w:rPr>
            </w:pPr>
            <w:ins w:id="316" w:author="haoping yu" w:date="2015-07-13T21:50:00Z">
              <w:r w:rsidRPr="0080399E">
                <w:rPr>
                  <w:sz w:val="20"/>
                  <w:lang w:val="en-CA"/>
                </w:rPr>
                <w:t>120-419</w:t>
              </w:r>
            </w:ins>
          </w:p>
        </w:tc>
      </w:tr>
      <w:tr w:rsidR="00B17DA5" w:rsidRPr="00AB7BB9" w14:paraId="588D5176" w14:textId="77777777" w:rsidTr="00002AAD">
        <w:trPr>
          <w:trHeight w:val="597"/>
          <w:jc w:val="center"/>
          <w:ins w:id="317" w:author="haoping yu" w:date="2015-07-13T21:50:00Z"/>
        </w:trPr>
        <w:tc>
          <w:tcPr>
            <w:tcW w:w="8658" w:type="dxa"/>
            <w:gridSpan w:val="5"/>
          </w:tcPr>
          <w:p w14:paraId="20A94C34" w14:textId="77777777" w:rsidR="00B17DA5" w:rsidRDefault="00B17DA5" w:rsidP="00002AAD">
            <w:pPr>
              <w:keepNext/>
              <w:spacing w:before="80"/>
              <w:rPr>
                <w:ins w:id="318" w:author="haoping yu" w:date="2015-07-13T21:50:00Z"/>
                <w:sz w:val="20"/>
                <w:szCs w:val="22"/>
              </w:rPr>
            </w:pPr>
            <w:ins w:id="319" w:author="haoping yu" w:date="2015-07-13T21:50:00Z">
              <w:r w:rsidRPr="003506DF">
                <w:rPr>
                  <w:sz w:val="20"/>
                  <w:szCs w:val="22"/>
                </w:rPr>
                <w:t>*</w:t>
              </w:r>
              <w:r w:rsidRPr="00AB7BB9">
                <w:rPr>
                  <w:sz w:val="20"/>
                  <w:szCs w:val="22"/>
                </w:rPr>
                <w:t>Note that only the first 300 frames of this sequence are used.</w:t>
              </w:r>
            </w:ins>
          </w:p>
          <w:p w14:paraId="19DD1B1E" w14:textId="77777777" w:rsidR="00B17DA5" w:rsidRPr="006D4472" w:rsidRDefault="00B17DA5" w:rsidP="00002AAD">
            <w:pPr>
              <w:keepNext/>
              <w:spacing w:before="80"/>
              <w:rPr>
                <w:ins w:id="320" w:author="haoping yu" w:date="2015-07-13T21:50:00Z"/>
                <w:sz w:val="20"/>
                <w:szCs w:val="22"/>
                <w:highlight w:val="yellow"/>
              </w:rPr>
            </w:pPr>
            <w:ins w:id="321" w:author="haoping yu" w:date="2015-07-13T21:50:00Z">
              <w:r w:rsidRPr="00681162">
                <w:rPr>
                  <w:sz w:val="20"/>
                  <w:szCs w:val="22"/>
                </w:rPr>
                <w:t xml:space="preserve">**Note that only the first 250 frames of this 10-bit sequence are used, and </w:t>
              </w:r>
              <w:proofErr w:type="spellStart"/>
              <w:r w:rsidRPr="00681162">
                <w:rPr>
                  <w:sz w:val="20"/>
                  <w:szCs w:val="22"/>
                </w:rPr>
                <w:t>InternalBitDepth</w:t>
              </w:r>
              <w:proofErr w:type="spellEnd"/>
              <w:r w:rsidRPr="00681162">
                <w:rPr>
                  <w:sz w:val="20"/>
                  <w:szCs w:val="22"/>
                </w:rPr>
                <w:t xml:space="preserve"> is set to 8.</w:t>
              </w:r>
            </w:ins>
          </w:p>
          <w:p w14:paraId="52661887" w14:textId="77777777" w:rsidR="00B17DA5" w:rsidRPr="00AB7BB9" w:rsidRDefault="00B17DA5" w:rsidP="00002AAD">
            <w:pPr>
              <w:keepNext/>
              <w:spacing w:before="80"/>
              <w:rPr>
                <w:ins w:id="322" w:author="haoping yu" w:date="2015-07-13T21:50:00Z"/>
                <w:sz w:val="20"/>
                <w:szCs w:val="22"/>
              </w:rPr>
            </w:pPr>
            <w:ins w:id="323" w:author="haoping yu" w:date="2015-07-13T21:50:00Z">
              <w:r w:rsidRPr="00681162">
                <w:rPr>
                  <w:sz w:val="20"/>
                  <w:szCs w:val="22"/>
                </w:rPr>
                <w:t xml:space="preserve">***Note that only the first 120 frames of this 10-bit sequence are used, and </w:t>
              </w:r>
              <w:proofErr w:type="spellStart"/>
              <w:r w:rsidRPr="00681162">
                <w:rPr>
                  <w:sz w:val="20"/>
                  <w:szCs w:val="22"/>
                </w:rPr>
                <w:t>InternalBitDepth</w:t>
              </w:r>
              <w:proofErr w:type="spellEnd"/>
              <w:r w:rsidRPr="00681162">
                <w:rPr>
                  <w:sz w:val="20"/>
                  <w:szCs w:val="22"/>
                </w:rPr>
                <w:t xml:space="preserve"> is set to 8</w:t>
              </w:r>
            </w:ins>
          </w:p>
          <w:p w14:paraId="31C7C996" w14:textId="77777777" w:rsidR="00B17DA5" w:rsidRPr="00AB7BB9" w:rsidRDefault="00B17DA5" w:rsidP="00002AAD">
            <w:pPr>
              <w:keepNext/>
              <w:rPr>
                <w:ins w:id="324" w:author="haoping yu" w:date="2015-07-13T21:50:00Z"/>
                <w:lang w:val="en-CA"/>
              </w:rPr>
            </w:pPr>
            <w:ins w:id="325" w:author="haoping yu" w:date="2015-07-13T21:50:00Z">
              <w:r w:rsidRPr="006D4472">
                <w:rPr>
                  <w:sz w:val="20"/>
                  <w:szCs w:val="22"/>
                </w:rPr>
                <w:t>TGM: Text and graphics with motion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M: mixed content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A: animation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CC: camera-captured content</w:t>
              </w:r>
            </w:ins>
          </w:p>
        </w:tc>
      </w:tr>
    </w:tbl>
    <w:p w14:paraId="0E258345" w14:textId="77777777" w:rsidR="00E04582" w:rsidRDefault="00E04582" w:rsidP="00A27765">
      <w:pPr>
        <w:jc w:val="both"/>
        <w:rPr>
          <w:lang w:val="en-CA"/>
        </w:rPr>
      </w:pPr>
    </w:p>
    <w:p w14:paraId="5029A54A" w14:textId="77777777" w:rsidR="00643057" w:rsidRPr="006D4472" w:rsidRDefault="00643057" w:rsidP="00643057">
      <w:pPr>
        <w:keepNext/>
        <w:spacing w:after="120"/>
        <w:jc w:val="center"/>
        <w:rPr>
          <w:b/>
          <w:szCs w:val="22"/>
          <w:lang w:val="en-CA"/>
        </w:rPr>
      </w:pPr>
      <w:bookmarkStart w:id="326" w:name="_Ref276825343"/>
      <w:r w:rsidRPr="006D4472">
        <w:rPr>
          <w:b/>
          <w:szCs w:val="22"/>
          <w:lang w:val="en-CA"/>
        </w:rPr>
        <w:lastRenderedPageBreak/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3</w:t>
      </w:r>
      <w:r w:rsidR="00647687" w:rsidRPr="006D4472">
        <w:rPr>
          <w:b/>
          <w:szCs w:val="22"/>
          <w:lang w:val="en-CA"/>
        </w:rPr>
        <w:fldChar w:fldCharType="end"/>
      </w:r>
      <w:bookmarkEnd w:id="326"/>
      <w:r w:rsidRPr="006D4472">
        <w:rPr>
          <w:b/>
          <w:szCs w:val="22"/>
          <w:lang w:val="en-CA"/>
        </w:rPr>
        <w:t xml:space="preserve"> - </w:t>
      </w:r>
      <w:r>
        <w:rPr>
          <w:b/>
          <w:szCs w:val="22"/>
          <w:lang w:val="en-CA"/>
        </w:rPr>
        <w:t>4:2</w:t>
      </w:r>
      <w:r w:rsidR="008D2A96">
        <w:rPr>
          <w:b/>
          <w:szCs w:val="22"/>
          <w:lang w:val="en-CA"/>
        </w:rPr>
        <w:t>:0</w:t>
      </w:r>
      <w:r>
        <w:rPr>
          <w:b/>
          <w:szCs w:val="22"/>
          <w:lang w:val="en-CA"/>
        </w:rPr>
        <w:t xml:space="preserve"> </w:t>
      </w:r>
      <w:r w:rsidRPr="006D4472">
        <w:rPr>
          <w:b/>
          <w:szCs w:val="22"/>
          <w:lang w:val="en-CA"/>
        </w:rPr>
        <w:t>Test Sequences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445C96" w:rsidRPr="00AB7BB9" w:rsidDel="00B17DA5" w14:paraId="7BC9DD99" w14:textId="218233B3" w:rsidTr="00076424">
        <w:trPr>
          <w:trHeight w:val="431"/>
          <w:jc w:val="center"/>
          <w:del w:id="327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DD54" w14:textId="37BAC523" w:rsidR="00445C96" w:rsidRPr="00C979FA" w:rsidDel="00B17DA5" w:rsidRDefault="00445C96" w:rsidP="00FA2D43">
            <w:pPr>
              <w:keepNext/>
              <w:rPr>
                <w:del w:id="328" w:author="haoping yu" w:date="2015-07-13T21:50:00Z"/>
                <w:sz w:val="20"/>
                <w:lang w:val="en-CA"/>
              </w:rPr>
            </w:pPr>
            <w:del w:id="329" w:author="haoping yu" w:date="2015-07-13T21:50:00Z">
              <w:r w:rsidRPr="00C979FA" w:rsidDel="00B17DA5">
                <w:rPr>
                  <w:sz w:val="20"/>
                  <w:lang w:val="en-CA"/>
                </w:rPr>
                <w:delText>Resolution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BA7A" w14:textId="3D4401D3" w:rsidR="00445C96" w:rsidRPr="00C979FA" w:rsidDel="00B17DA5" w:rsidRDefault="00445C96" w:rsidP="00FA2D43">
            <w:pPr>
              <w:keepNext/>
              <w:rPr>
                <w:del w:id="330" w:author="haoping yu" w:date="2015-07-13T21:50:00Z"/>
                <w:sz w:val="20"/>
                <w:lang w:val="en-CA"/>
              </w:rPr>
            </w:pPr>
            <w:del w:id="331" w:author="haoping yu" w:date="2015-07-13T21:50:00Z">
              <w:r w:rsidRPr="00C979FA" w:rsidDel="00B17DA5">
                <w:rPr>
                  <w:sz w:val="20"/>
                  <w:lang w:val="en-CA"/>
                </w:rPr>
                <w:delText>Sequence name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C7CB" w14:textId="1F84539D" w:rsidR="00445C96" w:rsidRPr="00C979FA" w:rsidDel="00B17DA5" w:rsidRDefault="00445C96" w:rsidP="00FA2D43">
            <w:pPr>
              <w:keepNext/>
              <w:rPr>
                <w:del w:id="332" w:author="haoping yu" w:date="2015-07-13T21:50:00Z"/>
                <w:sz w:val="20"/>
                <w:lang w:val="en-CA"/>
              </w:rPr>
            </w:pPr>
            <w:del w:id="333" w:author="haoping yu" w:date="2015-07-13T21:50:00Z">
              <w:r w:rsidRPr="00C979FA" w:rsidDel="00B17DA5">
                <w:rPr>
                  <w:sz w:val="20"/>
                  <w:lang w:val="en-CA"/>
                </w:rPr>
                <w:delText>Category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78AE" w14:textId="3A1F3611" w:rsidR="00445C96" w:rsidRPr="00C979FA" w:rsidDel="00B17DA5" w:rsidRDefault="00445C96" w:rsidP="00FA2D43">
            <w:pPr>
              <w:keepNext/>
              <w:rPr>
                <w:del w:id="334" w:author="haoping yu" w:date="2015-07-13T21:50:00Z"/>
                <w:sz w:val="20"/>
                <w:lang w:val="en-CA"/>
              </w:rPr>
            </w:pPr>
            <w:del w:id="335" w:author="haoping yu" w:date="2015-07-13T21:50:00Z">
              <w:r w:rsidRPr="00C979FA" w:rsidDel="00B17DA5">
                <w:rPr>
                  <w:sz w:val="20"/>
                  <w:lang w:val="en-CA"/>
                </w:rPr>
                <w:delText>fps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A56C" w14:textId="2E237668" w:rsidR="00445C96" w:rsidRPr="00C979FA" w:rsidDel="00B17DA5" w:rsidRDefault="00445C96" w:rsidP="00FA2D43">
            <w:pPr>
              <w:keepNext/>
              <w:rPr>
                <w:del w:id="336" w:author="haoping yu" w:date="2015-07-13T21:50:00Z"/>
                <w:sz w:val="20"/>
                <w:lang w:val="en-CA"/>
              </w:rPr>
            </w:pPr>
            <w:del w:id="337" w:author="haoping yu" w:date="2015-07-13T21:50:00Z">
              <w:r w:rsidRPr="00C979FA" w:rsidDel="00B17DA5">
                <w:rPr>
                  <w:sz w:val="20"/>
                  <w:lang w:val="en-CA"/>
                </w:rPr>
                <w:delText>Frames to be encoded</w:delText>
              </w:r>
            </w:del>
          </w:p>
        </w:tc>
      </w:tr>
      <w:tr w:rsidR="00445C96" w:rsidRPr="00AB7BB9" w:rsidDel="00B17DA5" w14:paraId="61B16903" w14:textId="50D2FF11" w:rsidTr="00076424">
        <w:trPr>
          <w:trHeight w:val="1538"/>
          <w:jc w:val="center"/>
          <w:del w:id="338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2DB9" w14:textId="51E7C38B" w:rsidR="00445C96" w:rsidRPr="00C979FA" w:rsidDel="00B17DA5" w:rsidRDefault="00445C96" w:rsidP="00FA2D43">
            <w:pPr>
              <w:keepNext/>
              <w:rPr>
                <w:del w:id="339" w:author="haoping yu" w:date="2015-07-13T21:50:00Z"/>
                <w:sz w:val="20"/>
                <w:lang w:val="en-CA"/>
              </w:rPr>
            </w:pPr>
            <w:del w:id="340" w:author="haoping yu" w:date="2015-07-13T21:50:00Z">
              <w:r w:rsidRPr="0080399E" w:rsidDel="00B17DA5">
                <w:rPr>
                  <w:sz w:val="20"/>
                  <w:lang w:val="en-CA"/>
                </w:rPr>
                <w:delText>1920x1080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BE7D" w14:textId="7E2D1754" w:rsidR="00445C96" w:rsidRPr="00C979FA" w:rsidDel="00B17DA5" w:rsidRDefault="00445C96" w:rsidP="00FA2D43">
            <w:pPr>
              <w:keepNext/>
              <w:rPr>
                <w:del w:id="341" w:author="haoping yu" w:date="2015-07-13T21:50:00Z"/>
                <w:sz w:val="20"/>
                <w:lang w:val="en-CA"/>
              </w:rPr>
            </w:pPr>
            <w:del w:id="342" w:author="haoping yu" w:date="2015-07-13T21:50:00Z">
              <w:r w:rsidRPr="0080399E" w:rsidDel="00B17DA5">
                <w:rPr>
                  <w:sz w:val="20"/>
                  <w:lang w:val="en-CA"/>
                </w:rPr>
                <w:delText>sc_flyingGraphics_1920x1080_60_8bit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  <w:r w:rsidRPr="0080399E" w:rsidDel="00B17DA5">
                <w:rPr>
                  <w:sz w:val="20"/>
                  <w:lang w:val="en-CA"/>
                </w:rPr>
                <w:delText>*</w:delText>
              </w:r>
            </w:del>
          </w:p>
          <w:p w14:paraId="28E5A8AA" w14:textId="6B5195B5" w:rsidR="00445C96" w:rsidRPr="00C979FA" w:rsidDel="00B17DA5" w:rsidRDefault="00445C96" w:rsidP="00FA2D43">
            <w:pPr>
              <w:keepNext/>
              <w:rPr>
                <w:del w:id="343" w:author="haoping yu" w:date="2015-07-13T21:50:00Z"/>
                <w:sz w:val="20"/>
                <w:lang w:val="en-CA"/>
              </w:rPr>
            </w:pPr>
            <w:del w:id="344" w:author="haoping yu" w:date="2015-07-13T21:50:00Z">
              <w:r w:rsidRPr="0080399E" w:rsidDel="00B17DA5">
                <w:rPr>
                  <w:sz w:val="20"/>
                  <w:lang w:val="en-CA"/>
                </w:rPr>
                <w:delText>sc_desktop_1920x1080_60_8bit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0D8440C7" w14:textId="1D45CEED" w:rsidR="00445C96" w:rsidRPr="00C979FA" w:rsidDel="00B17DA5" w:rsidRDefault="00445C96" w:rsidP="00FA2D43">
            <w:pPr>
              <w:keepNext/>
              <w:rPr>
                <w:del w:id="345" w:author="haoping yu" w:date="2015-07-13T21:50:00Z"/>
                <w:sz w:val="20"/>
                <w:lang w:val="en-CA"/>
              </w:rPr>
            </w:pPr>
            <w:del w:id="346" w:author="haoping yu" w:date="2015-07-13T21:50:00Z">
              <w:r w:rsidRPr="0080399E" w:rsidDel="00B17DA5">
                <w:rPr>
                  <w:sz w:val="20"/>
                  <w:lang w:val="en-CA"/>
                </w:rPr>
                <w:delText>sc_console_1920x1080_60_8bit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25B5BC8E" w14:textId="50F56AC5" w:rsidR="00445C96" w:rsidRPr="004B15C3" w:rsidDel="00B17DA5" w:rsidRDefault="00445C96" w:rsidP="00FA2D43">
            <w:pPr>
              <w:keepNext/>
              <w:rPr>
                <w:del w:id="347" w:author="haoping yu" w:date="2015-07-13T21:50:00Z"/>
                <w:sz w:val="20"/>
                <w:lang w:val="en-CA"/>
              </w:rPr>
            </w:pPr>
            <w:del w:id="348" w:author="haoping yu" w:date="2015-07-13T21:50:00Z">
              <w:r w:rsidRPr="0080399E" w:rsidDel="00B17DA5">
                <w:rPr>
                  <w:sz w:val="20"/>
                  <w:lang w:val="en-CA"/>
                </w:rPr>
                <w:delText>MissionControlClip3_1920x1080_60p_8b4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5825" w14:textId="7FC50AE8" w:rsidR="00445C96" w:rsidRPr="00C979FA" w:rsidDel="00B17DA5" w:rsidRDefault="00445C96" w:rsidP="00FA2D43">
            <w:pPr>
              <w:keepNext/>
              <w:rPr>
                <w:del w:id="349" w:author="haoping yu" w:date="2015-07-13T21:50:00Z"/>
                <w:sz w:val="20"/>
                <w:lang w:val="en-CA"/>
              </w:rPr>
            </w:pPr>
            <w:del w:id="350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0FB56500" w14:textId="2209037E" w:rsidR="00445C96" w:rsidRPr="00C979FA" w:rsidDel="00B17DA5" w:rsidRDefault="00445C96" w:rsidP="00FA2D43">
            <w:pPr>
              <w:keepNext/>
              <w:rPr>
                <w:del w:id="351" w:author="haoping yu" w:date="2015-07-13T21:50:00Z"/>
                <w:sz w:val="20"/>
                <w:lang w:val="en-CA"/>
              </w:rPr>
            </w:pPr>
            <w:del w:id="352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3CF07782" w14:textId="153F866B" w:rsidR="00445C96" w:rsidRPr="00C979FA" w:rsidDel="00B17DA5" w:rsidRDefault="00445C96" w:rsidP="00FA2D43">
            <w:pPr>
              <w:keepNext/>
              <w:rPr>
                <w:del w:id="353" w:author="haoping yu" w:date="2015-07-13T21:50:00Z"/>
                <w:sz w:val="20"/>
                <w:lang w:val="en-CA"/>
              </w:rPr>
            </w:pPr>
            <w:del w:id="354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6BA492E4" w14:textId="7B4C7D1B" w:rsidR="00445C96" w:rsidRPr="00C979FA" w:rsidDel="00B17DA5" w:rsidRDefault="00445C96" w:rsidP="00FA2D43">
            <w:pPr>
              <w:keepNext/>
              <w:rPr>
                <w:del w:id="355" w:author="haoping yu" w:date="2015-07-13T21:50:00Z"/>
                <w:sz w:val="20"/>
                <w:lang w:val="en-CA"/>
              </w:rPr>
            </w:pPr>
            <w:del w:id="356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1590" w14:textId="039FB75B" w:rsidR="00445C96" w:rsidRPr="00C979FA" w:rsidDel="00B17DA5" w:rsidRDefault="00445C96" w:rsidP="00FA2D43">
            <w:pPr>
              <w:keepNext/>
              <w:rPr>
                <w:del w:id="357" w:author="haoping yu" w:date="2015-07-13T21:50:00Z"/>
                <w:sz w:val="20"/>
                <w:lang w:val="en-CA"/>
              </w:rPr>
            </w:pPr>
            <w:del w:id="358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68DBFBF8" w14:textId="28C45D43" w:rsidR="00445C96" w:rsidRPr="00C979FA" w:rsidDel="00B17DA5" w:rsidRDefault="00445C96" w:rsidP="00FA2D43">
            <w:pPr>
              <w:keepNext/>
              <w:rPr>
                <w:del w:id="359" w:author="haoping yu" w:date="2015-07-13T21:50:00Z"/>
                <w:sz w:val="20"/>
                <w:lang w:val="en-CA"/>
              </w:rPr>
            </w:pPr>
            <w:del w:id="360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5A5E3DF2" w14:textId="326699AC" w:rsidR="00445C96" w:rsidRPr="00C979FA" w:rsidDel="00B17DA5" w:rsidRDefault="00445C96" w:rsidP="00FA2D43">
            <w:pPr>
              <w:keepNext/>
              <w:rPr>
                <w:del w:id="361" w:author="haoping yu" w:date="2015-07-13T21:50:00Z"/>
                <w:sz w:val="20"/>
                <w:lang w:val="en-CA"/>
              </w:rPr>
            </w:pPr>
            <w:del w:id="362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5324CB74" w14:textId="2D0E1B32" w:rsidR="00445C96" w:rsidRPr="00C979FA" w:rsidDel="00B17DA5" w:rsidRDefault="00445C96" w:rsidP="00FA2D43">
            <w:pPr>
              <w:keepNext/>
              <w:rPr>
                <w:del w:id="363" w:author="haoping yu" w:date="2015-07-13T21:50:00Z"/>
                <w:sz w:val="20"/>
                <w:lang w:val="en-CA"/>
              </w:rPr>
            </w:pPr>
            <w:del w:id="364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0013" w14:textId="57A7DF3B" w:rsidR="00445C96" w:rsidRPr="00C979FA" w:rsidDel="00B17DA5" w:rsidRDefault="00445C96" w:rsidP="00FA2D43">
            <w:pPr>
              <w:keepNext/>
              <w:rPr>
                <w:del w:id="365" w:author="haoping yu" w:date="2015-07-13T21:50:00Z"/>
                <w:sz w:val="20"/>
                <w:lang w:val="en-CA"/>
              </w:rPr>
            </w:pPr>
            <w:del w:id="366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  <w:r w:rsidRPr="00C979FA" w:rsidDel="00B17DA5">
                <w:rPr>
                  <w:sz w:val="20"/>
                  <w:lang w:val="en-CA"/>
                </w:rPr>
                <w:delText>*</w:delText>
              </w:r>
            </w:del>
          </w:p>
          <w:p w14:paraId="5975B80F" w14:textId="4D64F677" w:rsidR="00445C96" w:rsidRPr="00C979FA" w:rsidDel="00B17DA5" w:rsidRDefault="00445C96" w:rsidP="00FA2D43">
            <w:pPr>
              <w:keepNext/>
              <w:rPr>
                <w:del w:id="367" w:author="haoping yu" w:date="2015-07-13T21:50:00Z"/>
                <w:sz w:val="20"/>
                <w:lang w:val="en-CA"/>
              </w:rPr>
            </w:pPr>
            <w:del w:id="368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14230B84" w14:textId="59D04BB2" w:rsidR="00445C96" w:rsidRPr="00C979FA" w:rsidDel="00B17DA5" w:rsidRDefault="00445C96" w:rsidP="00FA2D43">
            <w:pPr>
              <w:keepNext/>
              <w:rPr>
                <w:del w:id="369" w:author="haoping yu" w:date="2015-07-13T21:50:00Z"/>
                <w:sz w:val="20"/>
                <w:lang w:val="en-CA"/>
              </w:rPr>
            </w:pPr>
            <w:del w:id="370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2DE267B5" w14:textId="1766763F" w:rsidR="00445C96" w:rsidRPr="00C979FA" w:rsidDel="00B17DA5" w:rsidRDefault="00445C96" w:rsidP="00FA2D43">
            <w:pPr>
              <w:keepNext/>
              <w:rPr>
                <w:del w:id="371" w:author="haoping yu" w:date="2015-07-13T21:50:00Z"/>
                <w:sz w:val="20"/>
                <w:lang w:val="en-CA"/>
              </w:rPr>
            </w:pPr>
            <w:del w:id="372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</w:tc>
      </w:tr>
      <w:tr w:rsidR="00445C96" w:rsidRPr="00AB7BB9" w:rsidDel="00B17DA5" w14:paraId="77A6AD61" w14:textId="7512196B" w:rsidTr="00FA2D43">
        <w:trPr>
          <w:trHeight w:val="597"/>
          <w:jc w:val="center"/>
          <w:del w:id="373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8542" w14:textId="3488DDB5" w:rsidR="00445C96" w:rsidRPr="00C979FA" w:rsidDel="00B17DA5" w:rsidRDefault="00445C96" w:rsidP="00FA2D43">
            <w:pPr>
              <w:keepNext/>
              <w:rPr>
                <w:del w:id="374" w:author="haoping yu" w:date="2015-07-13T21:50:00Z"/>
                <w:sz w:val="20"/>
                <w:lang w:val="en-CA"/>
              </w:rPr>
            </w:pPr>
            <w:del w:id="375" w:author="haoping yu" w:date="2015-07-13T21:50:00Z">
              <w:r w:rsidRPr="0080399E" w:rsidDel="00B17DA5">
                <w:rPr>
                  <w:sz w:val="20"/>
                  <w:lang w:val="en-CA"/>
                </w:rPr>
                <w:delText>1280x720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27C4" w14:textId="6D13F138" w:rsidR="00445C96" w:rsidRPr="00C979FA" w:rsidDel="00B17DA5" w:rsidRDefault="00445C96" w:rsidP="00FA2D43">
            <w:pPr>
              <w:keepNext/>
              <w:rPr>
                <w:del w:id="376" w:author="haoping yu" w:date="2015-07-13T21:50:00Z"/>
                <w:sz w:val="20"/>
                <w:lang w:val="en-CA"/>
              </w:rPr>
            </w:pPr>
            <w:del w:id="377" w:author="haoping yu" w:date="2015-07-13T21:50:00Z">
              <w:r w:rsidRPr="0080399E" w:rsidDel="00B17DA5">
                <w:rPr>
                  <w:sz w:val="20"/>
                  <w:lang w:val="en-CA"/>
                </w:rPr>
                <w:delText>sc_web_browsing_1280x720_30_8bit</w:delText>
              </w:r>
              <w:r w:rsidDel="00B17DA5">
                <w:rPr>
                  <w:sz w:val="20"/>
                  <w:lang w:val="en-CA"/>
                </w:rPr>
                <w:delText>_420_r1</w:delText>
              </w:r>
            </w:del>
          </w:p>
          <w:p w14:paraId="21196E89" w14:textId="708C363D" w:rsidR="00445C96" w:rsidRPr="00C979FA" w:rsidDel="00B17DA5" w:rsidRDefault="00445C96" w:rsidP="00FA2D43">
            <w:pPr>
              <w:keepNext/>
              <w:rPr>
                <w:del w:id="378" w:author="haoping yu" w:date="2015-07-13T21:50:00Z"/>
                <w:sz w:val="20"/>
                <w:lang w:val="en-CA"/>
              </w:rPr>
            </w:pPr>
            <w:del w:id="379" w:author="haoping yu" w:date="2015-07-13T21:50:00Z">
              <w:r w:rsidRPr="0080399E" w:rsidDel="00B17DA5">
                <w:rPr>
                  <w:sz w:val="20"/>
                  <w:lang w:val="en-CA"/>
                </w:rPr>
                <w:delText>sc_map_1280x720_60_8bit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67B239A3" w14:textId="363B63FB" w:rsidR="00445C96" w:rsidRPr="00C979FA" w:rsidDel="00B17DA5" w:rsidRDefault="00445C96" w:rsidP="00FA2D43">
            <w:pPr>
              <w:keepNext/>
              <w:rPr>
                <w:del w:id="380" w:author="haoping yu" w:date="2015-07-13T21:50:00Z"/>
                <w:sz w:val="20"/>
                <w:lang w:val="en-CA"/>
              </w:rPr>
            </w:pPr>
            <w:del w:id="381" w:author="haoping yu" w:date="2015-07-13T21:50:00Z">
              <w:r w:rsidRPr="0080399E" w:rsidDel="00B17DA5">
                <w:rPr>
                  <w:sz w:val="20"/>
                  <w:lang w:val="en-CA"/>
                </w:rPr>
                <w:delText>sc_programming_1280x720_60_8bit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  <w:p w14:paraId="3B5A0113" w14:textId="43743179" w:rsidR="00445C96" w:rsidRPr="00C979FA" w:rsidDel="00B17DA5" w:rsidRDefault="00445C96" w:rsidP="00FA2D43">
            <w:pPr>
              <w:keepNext/>
              <w:rPr>
                <w:del w:id="382" w:author="haoping yu" w:date="2015-07-13T21:50:00Z"/>
                <w:sz w:val="20"/>
                <w:lang w:val="en-CA"/>
              </w:rPr>
            </w:pPr>
            <w:del w:id="383" w:author="haoping yu" w:date="2015-07-13T21:50:00Z">
              <w:r w:rsidDel="00B17DA5">
                <w:rPr>
                  <w:sz w:val="20"/>
                  <w:lang w:val="en-CA"/>
                </w:rPr>
                <w:delText>SlideShow_1280x720_20</w:delText>
              </w:r>
            </w:del>
          </w:p>
          <w:p w14:paraId="06E80E19" w14:textId="7841FD43" w:rsidR="00445C96" w:rsidRPr="00C979FA" w:rsidDel="00B17DA5" w:rsidRDefault="00445C96" w:rsidP="00FA2D43">
            <w:pPr>
              <w:keepNext/>
              <w:rPr>
                <w:del w:id="384" w:author="haoping yu" w:date="2015-07-13T21:50:00Z"/>
                <w:sz w:val="20"/>
                <w:lang w:val="en-CA"/>
              </w:rPr>
            </w:pPr>
            <w:del w:id="385" w:author="haoping yu" w:date="2015-07-13T21:50:00Z">
              <w:r w:rsidRPr="0080399E" w:rsidDel="00B17DA5">
                <w:rPr>
                  <w:sz w:val="20"/>
                  <w:lang w:val="en-CA"/>
                </w:rPr>
                <w:delText>sc_robot_1280x720_30_8bit</w:delText>
              </w:r>
              <w:r w:rsidDel="00B17DA5">
                <w:rPr>
                  <w:sz w:val="20"/>
                  <w:lang w:val="en-CA"/>
                </w:rPr>
                <w:delText>_420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808B" w14:textId="0CFEE3CC" w:rsidR="00445C96" w:rsidRPr="00C979FA" w:rsidDel="00B17DA5" w:rsidRDefault="00445C96" w:rsidP="00FA2D43">
            <w:pPr>
              <w:keepNext/>
              <w:rPr>
                <w:del w:id="386" w:author="haoping yu" w:date="2015-07-13T21:50:00Z"/>
                <w:sz w:val="20"/>
                <w:lang w:val="en-CA"/>
              </w:rPr>
            </w:pPr>
            <w:del w:id="387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105D1576" w14:textId="03430FDE" w:rsidR="00445C96" w:rsidRPr="00C979FA" w:rsidDel="00B17DA5" w:rsidRDefault="00445C96" w:rsidP="00FA2D43">
            <w:pPr>
              <w:keepNext/>
              <w:rPr>
                <w:del w:id="388" w:author="haoping yu" w:date="2015-07-13T21:50:00Z"/>
                <w:sz w:val="20"/>
                <w:lang w:val="en-CA"/>
              </w:rPr>
            </w:pPr>
            <w:del w:id="389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5E0D15D9" w14:textId="4F708B0D" w:rsidR="00445C96" w:rsidRPr="00C979FA" w:rsidDel="00B17DA5" w:rsidRDefault="00445C96" w:rsidP="00FA2D43">
            <w:pPr>
              <w:keepNext/>
              <w:rPr>
                <w:del w:id="390" w:author="haoping yu" w:date="2015-07-13T21:50:00Z"/>
                <w:sz w:val="20"/>
                <w:lang w:val="en-CA"/>
              </w:rPr>
            </w:pPr>
            <w:del w:id="391" w:author="haoping yu" w:date="2015-07-13T21:50:00Z">
              <w:r w:rsidDel="00B17DA5">
                <w:rPr>
                  <w:sz w:val="20"/>
                  <w:lang w:val="en-CA"/>
                </w:rPr>
                <w:delText>4:2: 0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370C18B3" w14:textId="3EEBDE5A" w:rsidR="00445C96" w:rsidRPr="00C979FA" w:rsidDel="00B17DA5" w:rsidRDefault="00445C96" w:rsidP="00FA2D43">
            <w:pPr>
              <w:keepNext/>
              <w:rPr>
                <w:del w:id="392" w:author="haoping yu" w:date="2015-07-13T21:50:00Z"/>
                <w:sz w:val="20"/>
                <w:lang w:val="en-CA"/>
              </w:rPr>
            </w:pPr>
            <w:del w:id="393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TGM</w:delText>
              </w:r>
            </w:del>
          </w:p>
          <w:p w14:paraId="661C4FF6" w14:textId="6BC3CFA8" w:rsidR="00445C96" w:rsidRPr="00C979FA" w:rsidDel="00B17DA5" w:rsidRDefault="00445C96" w:rsidP="00FA2D43">
            <w:pPr>
              <w:keepNext/>
              <w:rPr>
                <w:del w:id="394" w:author="haoping yu" w:date="2015-07-13T21:50:00Z"/>
                <w:sz w:val="20"/>
                <w:lang w:val="en-CA"/>
              </w:rPr>
            </w:pPr>
            <w:del w:id="395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A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6E66" w14:textId="3E4165FE" w:rsidR="00445C96" w:rsidRPr="00C979FA" w:rsidDel="00B17DA5" w:rsidRDefault="00445C96" w:rsidP="00FA2D43">
            <w:pPr>
              <w:keepNext/>
              <w:rPr>
                <w:del w:id="396" w:author="haoping yu" w:date="2015-07-13T21:50:00Z"/>
                <w:sz w:val="20"/>
                <w:lang w:val="en-CA"/>
              </w:rPr>
            </w:pPr>
            <w:del w:id="397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  <w:p w14:paraId="617C3DAF" w14:textId="0ED69D7A" w:rsidR="00445C96" w:rsidRPr="00C979FA" w:rsidDel="00B17DA5" w:rsidRDefault="00445C96" w:rsidP="00FA2D43">
            <w:pPr>
              <w:keepNext/>
              <w:rPr>
                <w:del w:id="398" w:author="haoping yu" w:date="2015-07-13T21:50:00Z"/>
                <w:sz w:val="20"/>
                <w:lang w:val="en-CA"/>
              </w:rPr>
            </w:pPr>
            <w:del w:id="399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76573B5C" w14:textId="4D2C7458" w:rsidR="00445C96" w:rsidRPr="00C979FA" w:rsidDel="00B17DA5" w:rsidRDefault="00445C96" w:rsidP="00FA2D43">
            <w:pPr>
              <w:keepNext/>
              <w:rPr>
                <w:del w:id="400" w:author="haoping yu" w:date="2015-07-13T21:50:00Z"/>
                <w:sz w:val="20"/>
                <w:lang w:val="en-CA"/>
              </w:rPr>
            </w:pPr>
            <w:del w:id="401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0B8D41FE" w14:textId="49B28B24" w:rsidR="00445C96" w:rsidRPr="00C979FA" w:rsidDel="00B17DA5" w:rsidRDefault="00445C96" w:rsidP="00FA2D43">
            <w:pPr>
              <w:keepNext/>
              <w:rPr>
                <w:del w:id="402" w:author="haoping yu" w:date="2015-07-13T21:50:00Z"/>
                <w:sz w:val="20"/>
                <w:lang w:val="en-CA"/>
              </w:rPr>
            </w:pPr>
            <w:del w:id="403" w:author="haoping yu" w:date="2015-07-13T21:50:00Z">
              <w:r w:rsidRPr="0080399E" w:rsidDel="00B17DA5">
                <w:rPr>
                  <w:sz w:val="20"/>
                  <w:lang w:val="en-CA"/>
                </w:rPr>
                <w:delText>20</w:delText>
              </w:r>
            </w:del>
          </w:p>
          <w:p w14:paraId="452973A2" w14:textId="0B95D23B" w:rsidR="00445C96" w:rsidRPr="00C979FA" w:rsidDel="00B17DA5" w:rsidRDefault="00445C96" w:rsidP="00FA2D43">
            <w:pPr>
              <w:keepNext/>
              <w:rPr>
                <w:del w:id="404" w:author="haoping yu" w:date="2015-07-13T21:50:00Z"/>
                <w:sz w:val="20"/>
                <w:lang w:val="en-CA"/>
              </w:rPr>
            </w:pPr>
            <w:del w:id="405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6D4" w14:textId="0A669B13" w:rsidR="00445C96" w:rsidRPr="00C979FA" w:rsidDel="00B17DA5" w:rsidRDefault="00445C96" w:rsidP="00FA2D43">
            <w:pPr>
              <w:keepNext/>
              <w:rPr>
                <w:del w:id="406" w:author="haoping yu" w:date="2015-07-13T21:50:00Z"/>
                <w:sz w:val="20"/>
                <w:lang w:val="en-CA"/>
              </w:rPr>
            </w:pPr>
            <w:del w:id="407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  <w:p w14:paraId="2C4F8013" w14:textId="4ED2A68C" w:rsidR="00445C96" w:rsidRPr="00C979FA" w:rsidDel="00B17DA5" w:rsidRDefault="00445C96" w:rsidP="00FA2D43">
            <w:pPr>
              <w:keepNext/>
              <w:rPr>
                <w:del w:id="408" w:author="haoping yu" w:date="2015-07-13T21:50:00Z"/>
                <w:sz w:val="20"/>
                <w:lang w:val="en-CA"/>
              </w:rPr>
            </w:pPr>
            <w:del w:id="409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00F11274" w14:textId="3EFB71C4" w:rsidR="00445C96" w:rsidRPr="00C979FA" w:rsidDel="00B17DA5" w:rsidRDefault="00445C96" w:rsidP="00FA2D43">
            <w:pPr>
              <w:keepNext/>
              <w:rPr>
                <w:del w:id="410" w:author="haoping yu" w:date="2015-07-13T21:50:00Z"/>
                <w:sz w:val="20"/>
                <w:lang w:val="en-CA"/>
              </w:rPr>
            </w:pPr>
            <w:del w:id="411" w:author="haoping yu" w:date="2015-07-13T21:50:00Z">
              <w:r w:rsidRPr="0080399E" w:rsidDel="00B17DA5">
                <w:rPr>
                  <w:sz w:val="20"/>
                  <w:lang w:val="en-CA"/>
                </w:rPr>
                <w:delText>0-599</w:delText>
              </w:r>
            </w:del>
          </w:p>
          <w:p w14:paraId="3B5D8C6F" w14:textId="241E2C61" w:rsidR="00445C96" w:rsidRPr="00C979FA" w:rsidDel="00B17DA5" w:rsidRDefault="00445C96" w:rsidP="00FA2D43">
            <w:pPr>
              <w:keepNext/>
              <w:rPr>
                <w:del w:id="412" w:author="haoping yu" w:date="2015-07-13T21:50:00Z"/>
                <w:sz w:val="20"/>
                <w:lang w:val="en-CA"/>
              </w:rPr>
            </w:pPr>
            <w:del w:id="413" w:author="haoping yu" w:date="2015-07-13T21:50:00Z">
              <w:r w:rsidRPr="0080399E" w:rsidDel="00B17DA5">
                <w:rPr>
                  <w:sz w:val="20"/>
                  <w:lang w:val="en-CA"/>
                </w:rPr>
                <w:delText>0-499</w:delText>
              </w:r>
            </w:del>
          </w:p>
          <w:p w14:paraId="0EE1632F" w14:textId="7660A7CB" w:rsidR="00445C96" w:rsidRPr="00C979FA" w:rsidDel="00B17DA5" w:rsidRDefault="00445C96" w:rsidP="00FA2D43">
            <w:pPr>
              <w:keepNext/>
              <w:rPr>
                <w:del w:id="414" w:author="haoping yu" w:date="2015-07-13T21:50:00Z"/>
                <w:sz w:val="20"/>
                <w:lang w:val="en-CA"/>
              </w:rPr>
            </w:pPr>
            <w:del w:id="415" w:author="haoping yu" w:date="2015-07-13T21:50:00Z">
              <w:r w:rsidRPr="0080399E" w:rsidDel="00B17DA5">
                <w:rPr>
                  <w:sz w:val="20"/>
                  <w:lang w:val="en-CA"/>
                </w:rPr>
                <w:delText>0-299</w:delText>
              </w:r>
            </w:del>
          </w:p>
        </w:tc>
      </w:tr>
      <w:tr w:rsidR="00445C96" w:rsidRPr="00AB7BB9" w:rsidDel="00B17DA5" w14:paraId="2FDCE900" w14:textId="617EE7F6" w:rsidTr="00FA2D43">
        <w:trPr>
          <w:trHeight w:val="597"/>
          <w:jc w:val="center"/>
          <w:del w:id="416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61FE" w14:textId="315A9F23" w:rsidR="00445C96" w:rsidRPr="0080399E" w:rsidDel="00B17DA5" w:rsidRDefault="00445C96" w:rsidP="00FA2D43">
            <w:pPr>
              <w:keepNext/>
              <w:rPr>
                <w:del w:id="417" w:author="haoping yu" w:date="2015-07-13T21:50:00Z"/>
                <w:sz w:val="20"/>
                <w:lang w:val="en-CA"/>
              </w:rPr>
            </w:pPr>
            <w:del w:id="418" w:author="haoping yu" w:date="2015-07-13T21:50:00Z">
              <w:r w:rsidRPr="0080399E" w:rsidDel="00B17DA5">
                <w:rPr>
                  <w:sz w:val="20"/>
                  <w:lang w:val="en-CA"/>
                </w:rPr>
                <w:delText>2560x1440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1B93" w14:textId="2C9A9829" w:rsidR="00445C96" w:rsidRPr="0080399E" w:rsidDel="00B17DA5" w:rsidRDefault="00445C96" w:rsidP="00FA2D43">
            <w:pPr>
              <w:keepNext/>
              <w:rPr>
                <w:del w:id="419" w:author="haoping yu" w:date="2015-07-13T21:50:00Z"/>
                <w:sz w:val="20"/>
                <w:lang w:val="en-CA"/>
              </w:rPr>
            </w:pPr>
            <w:del w:id="420" w:author="haoping yu" w:date="2015-07-13T21:50:00Z">
              <w:r w:rsidRPr="0080399E" w:rsidDel="00B17DA5">
                <w:rPr>
                  <w:sz w:val="20"/>
                  <w:lang w:val="en-CA"/>
                </w:rPr>
                <w:delText>Basketball_Screen_2560x1440_60p_8b4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  <w:p w14:paraId="4200A920" w14:textId="5B9DEAEF" w:rsidR="00445C96" w:rsidRPr="0080399E" w:rsidDel="00B17DA5" w:rsidRDefault="00445C96" w:rsidP="00FA2D43">
            <w:pPr>
              <w:keepNext/>
              <w:rPr>
                <w:del w:id="421" w:author="haoping yu" w:date="2015-07-13T21:50:00Z"/>
                <w:sz w:val="20"/>
                <w:lang w:val="en-CA"/>
              </w:rPr>
            </w:pPr>
            <w:del w:id="422" w:author="haoping yu" w:date="2015-07-13T21:50:00Z">
              <w:r w:rsidRPr="0080399E" w:rsidDel="00B17DA5">
                <w:rPr>
                  <w:sz w:val="20"/>
                  <w:lang w:val="en-CA"/>
                </w:rPr>
                <w:delText>MissionControlClip2_2560x1440_60p_84</w:delText>
              </w:r>
              <w:r w:rsidDel="00B17DA5">
                <w:rPr>
                  <w:sz w:val="20"/>
                  <w:lang w:val="en-CA"/>
                </w:rPr>
                <w:delText>20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F87C" w14:textId="7FD34591" w:rsidR="00445C96" w:rsidRPr="0080399E" w:rsidDel="00B17DA5" w:rsidRDefault="00445C96" w:rsidP="00FA2D43">
            <w:pPr>
              <w:keepNext/>
              <w:rPr>
                <w:del w:id="423" w:author="haoping yu" w:date="2015-07-13T21:50:00Z"/>
                <w:sz w:val="20"/>
                <w:lang w:val="en-CA"/>
              </w:rPr>
            </w:pPr>
            <w:del w:id="424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  <w:p w14:paraId="729D67F0" w14:textId="4BA09A54" w:rsidR="00445C96" w:rsidRPr="0080399E" w:rsidDel="00B17DA5" w:rsidRDefault="00445C96" w:rsidP="00FA2D43">
            <w:pPr>
              <w:keepNext/>
              <w:rPr>
                <w:del w:id="425" w:author="haoping yu" w:date="2015-07-13T21:50:00Z"/>
                <w:sz w:val="20"/>
                <w:lang w:val="en-CA"/>
              </w:rPr>
            </w:pPr>
            <w:del w:id="426" w:author="haoping yu" w:date="2015-07-13T21:50:00Z">
              <w:r w:rsidDel="00B17DA5">
                <w:rPr>
                  <w:sz w:val="20"/>
                  <w:lang w:val="en-CA"/>
                </w:rPr>
                <w:delText xml:space="preserve">4:2:0 </w:delText>
              </w:r>
              <w:r w:rsidRPr="0080399E" w:rsidDel="00B17DA5">
                <w:rPr>
                  <w:sz w:val="20"/>
                  <w:lang w:val="en-CA"/>
                </w:rPr>
                <w:delText>M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98D" w14:textId="12C30EBC" w:rsidR="00445C96" w:rsidRPr="0080399E" w:rsidDel="00B17DA5" w:rsidRDefault="00445C96" w:rsidP="00FA2D43">
            <w:pPr>
              <w:keepNext/>
              <w:rPr>
                <w:del w:id="427" w:author="haoping yu" w:date="2015-07-13T21:50:00Z"/>
                <w:sz w:val="20"/>
                <w:lang w:val="en-CA"/>
              </w:rPr>
            </w:pPr>
            <w:del w:id="428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  <w:p w14:paraId="4ADD3756" w14:textId="388DFF1F" w:rsidR="00445C96" w:rsidRPr="0080399E" w:rsidDel="00B17DA5" w:rsidRDefault="00445C96" w:rsidP="00FA2D43">
            <w:pPr>
              <w:keepNext/>
              <w:rPr>
                <w:del w:id="429" w:author="haoping yu" w:date="2015-07-13T21:50:00Z"/>
                <w:sz w:val="20"/>
                <w:lang w:val="en-CA"/>
              </w:rPr>
            </w:pPr>
            <w:del w:id="430" w:author="haoping yu" w:date="2015-07-13T21:50:00Z">
              <w:r w:rsidRPr="0080399E" w:rsidDel="00B17DA5">
                <w:rPr>
                  <w:sz w:val="20"/>
                  <w:lang w:val="en-CA"/>
                </w:rPr>
                <w:delText>60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B22A" w14:textId="03AD77A9" w:rsidR="00445C96" w:rsidRPr="0080399E" w:rsidDel="00B17DA5" w:rsidRDefault="00445C96" w:rsidP="00FA2D43">
            <w:pPr>
              <w:keepNext/>
              <w:rPr>
                <w:del w:id="431" w:author="haoping yu" w:date="2015-07-13T21:50:00Z"/>
                <w:sz w:val="20"/>
                <w:lang w:val="en-CA"/>
              </w:rPr>
            </w:pPr>
            <w:del w:id="432" w:author="haoping yu" w:date="2015-07-13T21:50:00Z">
              <w:r w:rsidRPr="0080399E" w:rsidDel="00B17DA5">
                <w:rPr>
                  <w:sz w:val="20"/>
                  <w:lang w:val="en-CA"/>
                </w:rPr>
                <w:delText>322-621</w:delText>
              </w:r>
            </w:del>
          </w:p>
          <w:p w14:paraId="66DFB984" w14:textId="59EFD9AF" w:rsidR="00445C96" w:rsidRPr="0080399E" w:rsidDel="00B17DA5" w:rsidRDefault="00445C96" w:rsidP="00FA2D43">
            <w:pPr>
              <w:keepNext/>
              <w:rPr>
                <w:del w:id="433" w:author="haoping yu" w:date="2015-07-13T21:50:00Z"/>
                <w:sz w:val="20"/>
                <w:lang w:val="en-CA"/>
              </w:rPr>
            </w:pPr>
            <w:del w:id="434" w:author="haoping yu" w:date="2015-07-13T21:50:00Z">
              <w:r w:rsidRPr="0080399E" w:rsidDel="00B17DA5">
                <w:rPr>
                  <w:sz w:val="20"/>
                  <w:lang w:val="en-CA"/>
                </w:rPr>
                <w:delText>120-419</w:delText>
              </w:r>
            </w:del>
          </w:p>
        </w:tc>
      </w:tr>
      <w:tr w:rsidR="00445C96" w:rsidRPr="00AB7BB9" w:rsidDel="00B17DA5" w14:paraId="77181757" w14:textId="25A72D9E" w:rsidTr="00076424">
        <w:trPr>
          <w:trHeight w:val="467"/>
          <w:jc w:val="center"/>
          <w:del w:id="435" w:author="haoping yu" w:date="2015-07-13T21:50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7BFE" w14:textId="56CEB474" w:rsidR="00445C96" w:rsidRPr="0080399E" w:rsidDel="00B17DA5" w:rsidRDefault="00445C96" w:rsidP="00FA2D43">
            <w:pPr>
              <w:keepNext/>
              <w:rPr>
                <w:del w:id="436" w:author="haoping yu" w:date="2015-07-13T21:50:00Z"/>
                <w:sz w:val="20"/>
                <w:lang w:val="en-CA"/>
              </w:rPr>
            </w:pPr>
            <w:del w:id="437" w:author="haoping yu" w:date="2015-07-13T21:50:00Z">
              <w:r w:rsidRPr="0080399E" w:rsidDel="00B17DA5">
                <w:rPr>
                  <w:sz w:val="20"/>
                  <w:lang w:val="en-CA"/>
                </w:rPr>
                <w:delText>1</w:delText>
              </w:r>
              <w:r w:rsidDel="00B17DA5">
                <w:rPr>
                  <w:sz w:val="20"/>
                  <w:lang w:val="en-CA"/>
                </w:rPr>
                <w:delText>024x768</w:delText>
              </w:r>
            </w:del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94B1" w14:textId="02332572" w:rsidR="00445C96" w:rsidRPr="0080399E" w:rsidDel="00B17DA5" w:rsidRDefault="00445C96" w:rsidP="00FA2D43">
            <w:pPr>
              <w:keepNext/>
              <w:rPr>
                <w:del w:id="438" w:author="haoping yu" w:date="2015-07-13T21:50:00Z"/>
                <w:sz w:val="20"/>
                <w:lang w:val="en-CA"/>
              </w:rPr>
            </w:pPr>
            <w:del w:id="439" w:author="haoping yu" w:date="2015-07-13T21:50:00Z">
              <w:r w:rsidDel="00B17DA5">
                <w:rPr>
                  <w:sz w:val="20"/>
                  <w:lang w:val="en-CA"/>
                </w:rPr>
                <w:delText>ChinaSpeed_1024x768_30</w:delText>
              </w:r>
            </w:del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26D5" w14:textId="764C86F8" w:rsidR="00445C96" w:rsidDel="00B17DA5" w:rsidRDefault="00445C96" w:rsidP="00FA2D43">
            <w:pPr>
              <w:keepNext/>
              <w:rPr>
                <w:del w:id="440" w:author="haoping yu" w:date="2015-07-13T21:50:00Z"/>
                <w:sz w:val="20"/>
                <w:lang w:val="en-CA"/>
              </w:rPr>
            </w:pPr>
            <w:del w:id="441" w:author="haoping yu" w:date="2015-07-13T21:50:00Z">
              <w:r w:rsidDel="00B17DA5">
                <w:rPr>
                  <w:sz w:val="20"/>
                  <w:lang w:val="en-CA"/>
                </w:rPr>
                <w:delText>4:2:0 A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619" w14:textId="463DD3A3" w:rsidR="00445C96" w:rsidRPr="0080399E" w:rsidDel="00B17DA5" w:rsidRDefault="00445C96" w:rsidP="00FA2D43">
            <w:pPr>
              <w:keepNext/>
              <w:rPr>
                <w:del w:id="442" w:author="haoping yu" w:date="2015-07-13T21:50:00Z"/>
                <w:sz w:val="20"/>
                <w:lang w:val="en-CA"/>
              </w:rPr>
            </w:pPr>
            <w:del w:id="443" w:author="haoping yu" w:date="2015-07-13T21:50:00Z">
              <w:r w:rsidRPr="0080399E" w:rsidDel="00B17DA5">
                <w:rPr>
                  <w:sz w:val="20"/>
                  <w:lang w:val="en-CA"/>
                </w:rPr>
                <w:delText>30</w:delText>
              </w:r>
            </w:del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655B" w14:textId="384762D4" w:rsidR="00445C96" w:rsidRPr="0080399E" w:rsidDel="00B17DA5" w:rsidRDefault="00445C96" w:rsidP="00FA2D43">
            <w:pPr>
              <w:keepNext/>
              <w:rPr>
                <w:del w:id="444" w:author="haoping yu" w:date="2015-07-13T21:50:00Z"/>
                <w:sz w:val="20"/>
                <w:lang w:val="en-CA"/>
              </w:rPr>
            </w:pPr>
            <w:del w:id="445" w:author="haoping yu" w:date="2015-07-13T21:50:00Z">
              <w:r w:rsidDel="00B17DA5">
                <w:rPr>
                  <w:sz w:val="20"/>
                  <w:lang w:val="en-CA"/>
                </w:rPr>
                <w:delText>0-499</w:delText>
              </w:r>
            </w:del>
          </w:p>
        </w:tc>
      </w:tr>
      <w:tr w:rsidR="00445C96" w:rsidRPr="00AB7BB9" w:rsidDel="00B17DA5" w14:paraId="495C6401" w14:textId="045C5935" w:rsidTr="00FA2D43">
        <w:trPr>
          <w:trHeight w:val="597"/>
          <w:jc w:val="center"/>
          <w:del w:id="446" w:author="haoping yu" w:date="2015-07-13T21:50:00Z"/>
        </w:trPr>
        <w:tc>
          <w:tcPr>
            <w:tcW w:w="8658" w:type="dxa"/>
            <w:gridSpan w:val="5"/>
          </w:tcPr>
          <w:p w14:paraId="72446927" w14:textId="68A67176" w:rsidR="00445C96" w:rsidDel="00B17DA5" w:rsidRDefault="00445C96" w:rsidP="00FA2D43">
            <w:pPr>
              <w:keepNext/>
              <w:spacing w:before="80"/>
              <w:rPr>
                <w:del w:id="447" w:author="haoping yu" w:date="2015-07-13T21:50:00Z"/>
                <w:sz w:val="20"/>
                <w:szCs w:val="22"/>
              </w:rPr>
            </w:pPr>
            <w:del w:id="448" w:author="haoping yu" w:date="2015-07-13T21:50:00Z">
              <w:r w:rsidRPr="003506DF" w:rsidDel="00B17DA5">
                <w:rPr>
                  <w:sz w:val="20"/>
                  <w:szCs w:val="22"/>
                </w:rPr>
                <w:delText>*</w:delText>
              </w:r>
              <w:r w:rsidRPr="00AB7BB9" w:rsidDel="00B17DA5">
                <w:rPr>
                  <w:sz w:val="20"/>
                  <w:szCs w:val="22"/>
                </w:rPr>
                <w:delText>Note that only the first 300 frames of this sequence are used.</w:delText>
              </w:r>
            </w:del>
          </w:p>
          <w:p w14:paraId="4582E372" w14:textId="5CE2D042" w:rsidR="00445C96" w:rsidRPr="00AB7BB9" w:rsidDel="00B17DA5" w:rsidRDefault="00445C96" w:rsidP="00FA2D43">
            <w:pPr>
              <w:keepNext/>
              <w:rPr>
                <w:del w:id="449" w:author="haoping yu" w:date="2015-07-13T21:50:00Z"/>
                <w:lang w:val="en-CA"/>
              </w:rPr>
            </w:pPr>
            <w:del w:id="450" w:author="haoping yu" w:date="2015-07-13T21:50:00Z">
              <w:r w:rsidRPr="006D4472" w:rsidDel="00B17DA5">
                <w:rPr>
                  <w:sz w:val="20"/>
                  <w:szCs w:val="22"/>
                </w:rPr>
                <w:delText>TGM: Text and graphics with motion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M: mixed content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A: animation</w:delText>
              </w:r>
              <w:r w:rsidRPr="00AB7BB9" w:rsidDel="00B17DA5">
                <w:rPr>
                  <w:sz w:val="20"/>
                  <w:szCs w:val="22"/>
                </w:rPr>
                <w:delText>;</w:delText>
              </w:r>
              <w:r w:rsidRPr="006D4472" w:rsidDel="00B17DA5">
                <w:rPr>
                  <w:sz w:val="20"/>
                  <w:szCs w:val="22"/>
                </w:rPr>
                <w:delText xml:space="preserve"> CC: camera-captured content</w:delText>
              </w:r>
            </w:del>
          </w:p>
        </w:tc>
      </w:tr>
      <w:tr w:rsidR="00B17DA5" w:rsidRPr="00AB7BB9" w14:paraId="62B83652" w14:textId="77777777" w:rsidTr="00002AAD">
        <w:trPr>
          <w:trHeight w:val="431"/>
          <w:jc w:val="center"/>
          <w:ins w:id="451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41F7" w14:textId="77777777" w:rsidR="00B17DA5" w:rsidRPr="00C979FA" w:rsidRDefault="00B17DA5" w:rsidP="00002AAD">
            <w:pPr>
              <w:keepNext/>
              <w:rPr>
                <w:ins w:id="452" w:author="haoping yu" w:date="2015-07-13T21:51:00Z"/>
                <w:sz w:val="20"/>
                <w:lang w:val="en-CA"/>
              </w:rPr>
            </w:pPr>
            <w:ins w:id="453" w:author="haoping yu" w:date="2015-07-13T21:51:00Z">
              <w:r w:rsidRPr="00C979FA">
                <w:rPr>
                  <w:sz w:val="20"/>
                  <w:lang w:val="en-CA"/>
                </w:rPr>
                <w:t>Resolution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7B79" w14:textId="77777777" w:rsidR="00B17DA5" w:rsidRPr="00C979FA" w:rsidRDefault="00B17DA5" w:rsidP="00002AAD">
            <w:pPr>
              <w:keepNext/>
              <w:rPr>
                <w:ins w:id="454" w:author="haoping yu" w:date="2015-07-13T21:51:00Z"/>
                <w:sz w:val="20"/>
                <w:lang w:val="en-CA"/>
              </w:rPr>
            </w:pPr>
            <w:ins w:id="455" w:author="haoping yu" w:date="2015-07-13T21:51:00Z">
              <w:r w:rsidRPr="00C979FA">
                <w:rPr>
                  <w:sz w:val="20"/>
                  <w:lang w:val="en-CA"/>
                </w:rPr>
                <w:t>Sequence name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8328" w14:textId="77777777" w:rsidR="00B17DA5" w:rsidRPr="00C979FA" w:rsidRDefault="00B17DA5" w:rsidP="00002AAD">
            <w:pPr>
              <w:keepNext/>
              <w:rPr>
                <w:ins w:id="456" w:author="haoping yu" w:date="2015-07-13T21:51:00Z"/>
                <w:sz w:val="20"/>
                <w:lang w:val="en-CA"/>
              </w:rPr>
            </w:pPr>
            <w:ins w:id="457" w:author="haoping yu" w:date="2015-07-13T21:51:00Z">
              <w:r w:rsidRPr="00C979FA">
                <w:rPr>
                  <w:sz w:val="20"/>
                  <w:lang w:val="en-CA"/>
                </w:rPr>
                <w:t>Category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8A31" w14:textId="77777777" w:rsidR="00B17DA5" w:rsidRPr="00C979FA" w:rsidRDefault="00B17DA5" w:rsidP="00002AAD">
            <w:pPr>
              <w:keepNext/>
              <w:rPr>
                <w:ins w:id="458" w:author="haoping yu" w:date="2015-07-13T21:51:00Z"/>
                <w:sz w:val="20"/>
                <w:lang w:val="en-CA"/>
              </w:rPr>
            </w:pPr>
            <w:proofErr w:type="gramStart"/>
            <w:ins w:id="459" w:author="haoping yu" w:date="2015-07-13T21:51:00Z">
              <w:r w:rsidRPr="00C979FA">
                <w:rPr>
                  <w:sz w:val="20"/>
                  <w:lang w:val="en-CA"/>
                </w:rPr>
                <w:t>fps</w:t>
              </w:r>
              <w:proofErr w:type="gramEnd"/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72E3" w14:textId="77777777" w:rsidR="00B17DA5" w:rsidRPr="00C979FA" w:rsidRDefault="00B17DA5" w:rsidP="00002AAD">
            <w:pPr>
              <w:keepNext/>
              <w:rPr>
                <w:ins w:id="460" w:author="haoping yu" w:date="2015-07-13T21:51:00Z"/>
                <w:sz w:val="20"/>
                <w:lang w:val="en-CA"/>
              </w:rPr>
            </w:pPr>
            <w:ins w:id="461" w:author="haoping yu" w:date="2015-07-13T21:51:00Z">
              <w:r w:rsidRPr="00C979FA">
                <w:rPr>
                  <w:sz w:val="20"/>
                  <w:lang w:val="en-CA"/>
                </w:rPr>
                <w:t>Frames to be encoded</w:t>
              </w:r>
            </w:ins>
          </w:p>
        </w:tc>
      </w:tr>
      <w:tr w:rsidR="00B17DA5" w:rsidRPr="00AB7BB9" w14:paraId="2153D576" w14:textId="77777777" w:rsidTr="00002AAD">
        <w:trPr>
          <w:trHeight w:val="1538"/>
          <w:jc w:val="center"/>
          <w:ins w:id="462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C90C" w14:textId="77777777" w:rsidR="00B17DA5" w:rsidRPr="00C979FA" w:rsidRDefault="00B17DA5" w:rsidP="00002AAD">
            <w:pPr>
              <w:keepNext/>
              <w:rPr>
                <w:ins w:id="463" w:author="haoping yu" w:date="2015-07-13T21:51:00Z"/>
                <w:sz w:val="20"/>
                <w:lang w:val="en-CA"/>
              </w:rPr>
            </w:pPr>
            <w:ins w:id="464" w:author="haoping yu" w:date="2015-07-13T21:51:00Z">
              <w:r w:rsidRPr="0080399E">
                <w:rPr>
                  <w:sz w:val="20"/>
                  <w:lang w:val="en-CA"/>
                </w:rPr>
                <w:t>1920x1080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A25B" w14:textId="77777777" w:rsidR="00B17DA5" w:rsidRPr="00C979FA" w:rsidRDefault="00B17DA5" w:rsidP="00002AAD">
            <w:pPr>
              <w:keepNext/>
              <w:rPr>
                <w:ins w:id="465" w:author="haoping yu" w:date="2015-07-13T21:51:00Z"/>
                <w:sz w:val="20"/>
                <w:lang w:val="en-CA"/>
              </w:rPr>
            </w:pPr>
            <w:proofErr w:type="gramStart"/>
            <w:ins w:id="466" w:author="haoping yu" w:date="2015-07-13T21:51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_flyingGraphics_1920x1080_60_8bit</w:t>
              </w:r>
              <w:r>
                <w:rPr>
                  <w:sz w:val="20"/>
                  <w:lang w:val="en-CA"/>
                </w:rPr>
                <w:t>_420</w:t>
              </w:r>
              <w:r w:rsidRPr="0080399E">
                <w:rPr>
                  <w:sz w:val="20"/>
                  <w:lang w:val="en-CA"/>
                </w:rPr>
                <w:t>*</w:t>
              </w:r>
            </w:ins>
          </w:p>
          <w:p w14:paraId="65026475" w14:textId="77777777" w:rsidR="00B17DA5" w:rsidRPr="00C979FA" w:rsidRDefault="00B17DA5" w:rsidP="00002AAD">
            <w:pPr>
              <w:keepNext/>
              <w:rPr>
                <w:ins w:id="467" w:author="haoping yu" w:date="2015-07-13T21:51:00Z"/>
                <w:sz w:val="20"/>
                <w:lang w:val="en-CA"/>
              </w:rPr>
            </w:pPr>
            <w:proofErr w:type="gramStart"/>
            <w:ins w:id="468" w:author="haoping yu" w:date="2015-07-13T21:51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_desktop_1920x1080_60_8bit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27D4CFD2" w14:textId="77777777" w:rsidR="00B17DA5" w:rsidRDefault="00B17DA5" w:rsidP="00002AAD">
            <w:pPr>
              <w:keepNext/>
              <w:rPr>
                <w:ins w:id="469" w:author="haoping yu" w:date="2015-07-13T21:51:00Z"/>
                <w:sz w:val="20"/>
                <w:lang w:val="en-CA"/>
              </w:rPr>
            </w:pPr>
            <w:proofErr w:type="gramStart"/>
            <w:ins w:id="470" w:author="haoping yu" w:date="2015-07-13T21:51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_console_1920x1080_60_8bit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2A3573AC" w14:textId="77777777" w:rsidR="00B17DA5" w:rsidRPr="00C979FA" w:rsidRDefault="00B17DA5" w:rsidP="00002AAD">
            <w:pPr>
              <w:keepNext/>
              <w:rPr>
                <w:ins w:id="471" w:author="haoping yu" w:date="2015-07-13T21:51:00Z"/>
                <w:sz w:val="20"/>
                <w:lang w:val="en-CA"/>
              </w:rPr>
            </w:pPr>
            <w:ins w:id="472" w:author="haoping yu" w:date="2015-07-13T21:51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ChineseEditing_1920x1080_60_8bit_420</w:t>
              </w:r>
            </w:ins>
          </w:p>
          <w:p w14:paraId="5FA352CB" w14:textId="77777777" w:rsidR="00B17DA5" w:rsidRPr="004B15C3" w:rsidRDefault="00B17DA5" w:rsidP="00002AAD">
            <w:pPr>
              <w:keepNext/>
              <w:rPr>
                <w:ins w:id="473" w:author="haoping yu" w:date="2015-07-13T21:51:00Z"/>
                <w:sz w:val="20"/>
                <w:lang w:val="en-CA"/>
              </w:rPr>
            </w:pPr>
            <w:ins w:id="474" w:author="haoping yu" w:date="2015-07-13T21:51:00Z">
              <w:r w:rsidRPr="0080399E">
                <w:rPr>
                  <w:sz w:val="20"/>
                  <w:lang w:val="en-CA"/>
                </w:rPr>
                <w:t>MissionControlClip3_1920x1080_60p_8b4</w:t>
              </w:r>
              <w:r>
                <w:rPr>
                  <w:sz w:val="20"/>
                  <w:lang w:val="en-CA"/>
                </w:rPr>
                <w:t>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1043" w14:textId="77777777" w:rsidR="00B17DA5" w:rsidRPr="00C979FA" w:rsidRDefault="00B17DA5" w:rsidP="00002AAD">
            <w:pPr>
              <w:keepNext/>
              <w:rPr>
                <w:ins w:id="475" w:author="haoping yu" w:date="2015-07-13T21:51:00Z"/>
                <w:sz w:val="20"/>
                <w:lang w:val="en-CA"/>
              </w:rPr>
            </w:pPr>
            <w:ins w:id="476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EF89E00" w14:textId="77777777" w:rsidR="00B17DA5" w:rsidRPr="00C979FA" w:rsidRDefault="00B17DA5" w:rsidP="00002AAD">
            <w:pPr>
              <w:keepNext/>
              <w:rPr>
                <w:ins w:id="477" w:author="haoping yu" w:date="2015-07-13T21:51:00Z"/>
                <w:sz w:val="20"/>
                <w:lang w:val="en-CA"/>
              </w:rPr>
            </w:pPr>
            <w:ins w:id="478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62D240A9" w14:textId="77777777" w:rsidR="00B17DA5" w:rsidRDefault="00B17DA5" w:rsidP="00002AAD">
            <w:pPr>
              <w:keepNext/>
              <w:rPr>
                <w:ins w:id="479" w:author="haoping yu" w:date="2015-07-13T21:51:00Z"/>
                <w:sz w:val="20"/>
                <w:lang w:val="en-CA"/>
              </w:rPr>
            </w:pPr>
            <w:ins w:id="480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7078B5B" w14:textId="77777777" w:rsidR="00B17DA5" w:rsidRPr="00C979FA" w:rsidRDefault="00B17DA5" w:rsidP="00002AAD">
            <w:pPr>
              <w:keepNext/>
              <w:rPr>
                <w:ins w:id="481" w:author="haoping yu" w:date="2015-07-13T21:51:00Z"/>
                <w:sz w:val="20"/>
                <w:lang w:val="en-CA"/>
              </w:rPr>
            </w:pPr>
            <w:ins w:id="482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3779F47B" w14:textId="77777777" w:rsidR="00B17DA5" w:rsidRPr="00C979FA" w:rsidRDefault="00B17DA5" w:rsidP="00002AAD">
            <w:pPr>
              <w:keepNext/>
              <w:rPr>
                <w:ins w:id="483" w:author="haoping yu" w:date="2015-07-13T21:51:00Z"/>
                <w:sz w:val="20"/>
                <w:lang w:val="en-CA"/>
              </w:rPr>
            </w:pPr>
            <w:ins w:id="484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E507" w14:textId="77777777" w:rsidR="00B17DA5" w:rsidRPr="00C979FA" w:rsidRDefault="00B17DA5" w:rsidP="00002AAD">
            <w:pPr>
              <w:keepNext/>
              <w:rPr>
                <w:ins w:id="485" w:author="haoping yu" w:date="2015-07-13T21:51:00Z"/>
                <w:sz w:val="20"/>
                <w:lang w:val="en-CA"/>
              </w:rPr>
            </w:pPr>
            <w:ins w:id="486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3CF32F49" w14:textId="77777777" w:rsidR="00B17DA5" w:rsidRPr="00C979FA" w:rsidRDefault="00B17DA5" w:rsidP="00002AAD">
            <w:pPr>
              <w:keepNext/>
              <w:rPr>
                <w:ins w:id="487" w:author="haoping yu" w:date="2015-07-13T21:51:00Z"/>
                <w:sz w:val="20"/>
                <w:lang w:val="en-CA"/>
              </w:rPr>
            </w:pPr>
            <w:ins w:id="488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5869D304" w14:textId="77777777" w:rsidR="00B17DA5" w:rsidRDefault="00B17DA5" w:rsidP="00002AAD">
            <w:pPr>
              <w:keepNext/>
              <w:rPr>
                <w:ins w:id="489" w:author="haoping yu" w:date="2015-07-13T21:51:00Z"/>
                <w:sz w:val="20"/>
                <w:lang w:val="en-CA"/>
              </w:rPr>
            </w:pPr>
            <w:ins w:id="490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6ED135F0" w14:textId="77777777" w:rsidR="00B17DA5" w:rsidRPr="00C979FA" w:rsidRDefault="00B17DA5" w:rsidP="00002AAD">
            <w:pPr>
              <w:keepNext/>
              <w:rPr>
                <w:ins w:id="491" w:author="haoping yu" w:date="2015-07-13T21:51:00Z"/>
                <w:sz w:val="20"/>
                <w:lang w:val="en-CA"/>
              </w:rPr>
            </w:pPr>
            <w:ins w:id="492" w:author="haoping yu" w:date="2015-07-13T21:51:00Z">
              <w:r>
                <w:rPr>
                  <w:sz w:val="20"/>
                  <w:lang w:val="en-CA"/>
                </w:rPr>
                <w:t>60</w:t>
              </w:r>
            </w:ins>
          </w:p>
          <w:p w14:paraId="6B0F3132" w14:textId="77777777" w:rsidR="00B17DA5" w:rsidRPr="00C979FA" w:rsidRDefault="00B17DA5" w:rsidP="00002AAD">
            <w:pPr>
              <w:keepNext/>
              <w:rPr>
                <w:ins w:id="493" w:author="haoping yu" w:date="2015-07-13T21:51:00Z"/>
                <w:sz w:val="20"/>
                <w:lang w:val="en-CA"/>
              </w:rPr>
            </w:pPr>
            <w:ins w:id="494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327E" w14:textId="77777777" w:rsidR="00B17DA5" w:rsidRPr="00C979FA" w:rsidRDefault="00B17DA5" w:rsidP="00002AAD">
            <w:pPr>
              <w:keepNext/>
              <w:rPr>
                <w:ins w:id="495" w:author="haoping yu" w:date="2015-07-13T21:51:00Z"/>
                <w:sz w:val="20"/>
                <w:lang w:val="en-CA"/>
              </w:rPr>
            </w:pPr>
            <w:ins w:id="496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  <w:r w:rsidRPr="00C979FA">
                <w:rPr>
                  <w:sz w:val="20"/>
                  <w:lang w:val="en-CA"/>
                </w:rPr>
                <w:t>*</w:t>
              </w:r>
            </w:ins>
          </w:p>
          <w:p w14:paraId="4DA0D1D5" w14:textId="77777777" w:rsidR="00B17DA5" w:rsidRPr="00C979FA" w:rsidRDefault="00B17DA5" w:rsidP="00002AAD">
            <w:pPr>
              <w:keepNext/>
              <w:rPr>
                <w:ins w:id="497" w:author="haoping yu" w:date="2015-07-13T21:51:00Z"/>
                <w:sz w:val="20"/>
                <w:lang w:val="en-CA"/>
              </w:rPr>
            </w:pPr>
            <w:ins w:id="498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2D9EABDA" w14:textId="77777777" w:rsidR="00B17DA5" w:rsidRDefault="00B17DA5" w:rsidP="00002AAD">
            <w:pPr>
              <w:keepNext/>
              <w:rPr>
                <w:ins w:id="499" w:author="haoping yu" w:date="2015-07-13T21:51:00Z"/>
                <w:sz w:val="20"/>
                <w:lang w:val="en-CA"/>
              </w:rPr>
            </w:pPr>
            <w:ins w:id="500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3B338B02" w14:textId="77777777" w:rsidR="00B17DA5" w:rsidRPr="00C979FA" w:rsidRDefault="00B17DA5" w:rsidP="00002AAD">
            <w:pPr>
              <w:keepNext/>
              <w:rPr>
                <w:ins w:id="501" w:author="haoping yu" w:date="2015-07-13T21:51:00Z"/>
                <w:sz w:val="20"/>
                <w:lang w:val="en-CA"/>
              </w:rPr>
            </w:pPr>
            <w:ins w:id="502" w:author="haoping yu" w:date="2015-07-13T21:51:00Z">
              <w:r>
                <w:rPr>
                  <w:sz w:val="20"/>
                  <w:lang w:val="en-CA"/>
                </w:rPr>
                <w:t>0-599</w:t>
              </w:r>
            </w:ins>
          </w:p>
          <w:p w14:paraId="4368AA23" w14:textId="77777777" w:rsidR="00B17DA5" w:rsidRPr="00C979FA" w:rsidRDefault="00B17DA5" w:rsidP="00002AAD">
            <w:pPr>
              <w:keepNext/>
              <w:rPr>
                <w:ins w:id="503" w:author="haoping yu" w:date="2015-07-13T21:51:00Z"/>
                <w:sz w:val="20"/>
                <w:lang w:val="en-CA"/>
              </w:rPr>
            </w:pPr>
            <w:ins w:id="504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</w:tc>
      </w:tr>
      <w:tr w:rsidR="00B17DA5" w:rsidRPr="00AB7BB9" w14:paraId="04C29491" w14:textId="77777777" w:rsidTr="00002AAD">
        <w:trPr>
          <w:trHeight w:val="597"/>
          <w:jc w:val="center"/>
          <w:ins w:id="505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D40E" w14:textId="77777777" w:rsidR="00B17DA5" w:rsidRPr="00C979FA" w:rsidRDefault="00B17DA5" w:rsidP="00002AAD">
            <w:pPr>
              <w:keepNext/>
              <w:rPr>
                <w:ins w:id="506" w:author="haoping yu" w:date="2015-07-13T21:51:00Z"/>
                <w:sz w:val="20"/>
                <w:lang w:val="en-CA"/>
              </w:rPr>
            </w:pPr>
            <w:ins w:id="507" w:author="haoping yu" w:date="2015-07-13T21:51:00Z">
              <w:r w:rsidRPr="0080399E">
                <w:rPr>
                  <w:sz w:val="20"/>
                  <w:lang w:val="en-CA"/>
                </w:rPr>
                <w:t>1280x720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DBCC" w14:textId="77777777" w:rsidR="00B17DA5" w:rsidRPr="00C979FA" w:rsidRDefault="00B17DA5" w:rsidP="00002AAD">
            <w:pPr>
              <w:keepNext/>
              <w:rPr>
                <w:ins w:id="508" w:author="haoping yu" w:date="2015-07-13T21:51:00Z"/>
                <w:sz w:val="20"/>
                <w:lang w:val="en-CA"/>
              </w:rPr>
            </w:pPr>
            <w:proofErr w:type="gramStart"/>
            <w:ins w:id="509" w:author="haoping yu" w:date="2015-07-13T21:51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_web_browsing_1280x720_30_8bit</w:t>
              </w:r>
              <w:r>
                <w:rPr>
                  <w:sz w:val="20"/>
                  <w:lang w:val="en-CA"/>
                </w:rPr>
                <w:t>_420_r1</w:t>
              </w:r>
            </w:ins>
          </w:p>
          <w:p w14:paraId="6A542295" w14:textId="77777777" w:rsidR="00B17DA5" w:rsidRPr="00C979FA" w:rsidRDefault="00B17DA5" w:rsidP="00002AAD">
            <w:pPr>
              <w:keepNext/>
              <w:rPr>
                <w:ins w:id="510" w:author="haoping yu" w:date="2015-07-13T21:51:00Z"/>
                <w:sz w:val="20"/>
                <w:lang w:val="en-CA"/>
              </w:rPr>
            </w:pPr>
            <w:proofErr w:type="gramStart"/>
            <w:ins w:id="511" w:author="haoping yu" w:date="2015-07-13T21:51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_map_1280x720_60_8bit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38BFA989" w14:textId="77777777" w:rsidR="00B17DA5" w:rsidRPr="00C979FA" w:rsidRDefault="00B17DA5" w:rsidP="00002AAD">
            <w:pPr>
              <w:keepNext/>
              <w:rPr>
                <w:ins w:id="512" w:author="haoping yu" w:date="2015-07-13T21:51:00Z"/>
                <w:sz w:val="20"/>
                <w:lang w:val="en-CA"/>
              </w:rPr>
            </w:pPr>
            <w:proofErr w:type="gramStart"/>
            <w:ins w:id="513" w:author="haoping yu" w:date="2015-07-13T21:51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_programming_1280x720_60_8bit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  <w:p w14:paraId="2BD7CCD4" w14:textId="77777777" w:rsidR="00B17DA5" w:rsidRPr="00C979FA" w:rsidRDefault="00B17DA5" w:rsidP="00002AAD">
            <w:pPr>
              <w:keepNext/>
              <w:rPr>
                <w:ins w:id="514" w:author="haoping yu" w:date="2015-07-13T21:51:00Z"/>
                <w:sz w:val="20"/>
                <w:lang w:val="en-CA"/>
              </w:rPr>
            </w:pPr>
            <w:ins w:id="515" w:author="haoping yu" w:date="2015-07-13T21:51:00Z">
              <w:r>
                <w:rPr>
                  <w:sz w:val="20"/>
                  <w:lang w:val="en-CA"/>
                </w:rPr>
                <w:t>SlideShow_1280x720_20</w:t>
              </w:r>
            </w:ins>
          </w:p>
          <w:p w14:paraId="10D9B59D" w14:textId="77777777" w:rsidR="00B17DA5" w:rsidRPr="00C979FA" w:rsidRDefault="00B17DA5" w:rsidP="00002AAD">
            <w:pPr>
              <w:keepNext/>
              <w:rPr>
                <w:ins w:id="516" w:author="haoping yu" w:date="2015-07-13T21:51:00Z"/>
                <w:sz w:val="20"/>
                <w:lang w:val="en-CA"/>
              </w:rPr>
            </w:pPr>
            <w:proofErr w:type="gramStart"/>
            <w:ins w:id="517" w:author="haoping yu" w:date="2015-07-13T21:51:00Z">
              <w:r w:rsidRPr="0080399E">
                <w:rPr>
                  <w:sz w:val="20"/>
                  <w:lang w:val="en-CA"/>
                </w:rPr>
                <w:t>sc</w:t>
              </w:r>
              <w:proofErr w:type="gramEnd"/>
              <w:r w:rsidRPr="0080399E">
                <w:rPr>
                  <w:sz w:val="20"/>
                  <w:lang w:val="en-CA"/>
                </w:rPr>
                <w:t>_robot_1280x720_30_8bit</w:t>
              </w:r>
              <w:r>
                <w:rPr>
                  <w:sz w:val="20"/>
                  <w:lang w:val="en-CA"/>
                </w:rPr>
                <w:t>_420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FE49" w14:textId="77777777" w:rsidR="00B17DA5" w:rsidRPr="00C979FA" w:rsidRDefault="00B17DA5" w:rsidP="00002AAD">
            <w:pPr>
              <w:keepNext/>
              <w:rPr>
                <w:ins w:id="518" w:author="haoping yu" w:date="2015-07-13T21:51:00Z"/>
                <w:sz w:val="20"/>
                <w:lang w:val="en-CA"/>
              </w:rPr>
            </w:pPr>
            <w:ins w:id="519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58DFFD7A" w14:textId="77777777" w:rsidR="00B17DA5" w:rsidRPr="00C979FA" w:rsidRDefault="00B17DA5" w:rsidP="00002AAD">
            <w:pPr>
              <w:keepNext/>
              <w:rPr>
                <w:ins w:id="520" w:author="haoping yu" w:date="2015-07-13T21:51:00Z"/>
                <w:sz w:val="20"/>
                <w:lang w:val="en-CA"/>
              </w:rPr>
            </w:pPr>
            <w:ins w:id="521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240C0BB0" w14:textId="77777777" w:rsidR="00B17DA5" w:rsidRPr="00C979FA" w:rsidRDefault="00B17DA5" w:rsidP="00002AAD">
            <w:pPr>
              <w:keepNext/>
              <w:rPr>
                <w:ins w:id="522" w:author="haoping yu" w:date="2015-07-13T21:51:00Z"/>
                <w:sz w:val="20"/>
                <w:lang w:val="en-CA"/>
              </w:rPr>
            </w:pPr>
            <w:ins w:id="523" w:author="haoping yu" w:date="2015-07-13T21:51:00Z">
              <w:r>
                <w:rPr>
                  <w:sz w:val="20"/>
                  <w:lang w:val="en-CA"/>
                </w:rPr>
                <w:t>4:2: 0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7D2914A8" w14:textId="77777777" w:rsidR="00B17DA5" w:rsidRPr="00C979FA" w:rsidRDefault="00B17DA5" w:rsidP="00002AAD">
            <w:pPr>
              <w:keepNext/>
              <w:rPr>
                <w:ins w:id="524" w:author="haoping yu" w:date="2015-07-13T21:51:00Z"/>
                <w:sz w:val="20"/>
                <w:lang w:val="en-CA"/>
              </w:rPr>
            </w:pPr>
            <w:ins w:id="525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TGM</w:t>
              </w:r>
            </w:ins>
          </w:p>
          <w:p w14:paraId="2C0A7A4D" w14:textId="77777777" w:rsidR="00B17DA5" w:rsidRPr="00C979FA" w:rsidRDefault="00B17DA5" w:rsidP="00002AAD">
            <w:pPr>
              <w:keepNext/>
              <w:rPr>
                <w:ins w:id="526" w:author="haoping yu" w:date="2015-07-13T21:51:00Z"/>
                <w:sz w:val="20"/>
                <w:lang w:val="en-CA"/>
              </w:rPr>
            </w:pPr>
            <w:ins w:id="527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A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ACD2" w14:textId="77777777" w:rsidR="00B17DA5" w:rsidRPr="00C979FA" w:rsidRDefault="00B17DA5" w:rsidP="00002AAD">
            <w:pPr>
              <w:keepNext/>
              <w:rPr>
                <w:ins w:id="528" w:author="haoping yu" w:date="2015-07-13T21:51:00Z"/>
                <w:sz w:val="20"/>
                <w:lang w:val="en-CA"/>
              </w:rPr>
            </w:pPr>
            <w:ins w:id="529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  <w:p w14:paraId="66ACCDC0" w14:textId="77777777" w:rsidR="00B17DA5" w:rsidRPr="00C979FA" w:rsidRDefault="00B17DA5" w:rsidP="00002AAD">
            <w:pPr>
              <w:keepNext/>
              <w:rPr>
                <w:ins w:id="530" w:author="haoping yu" w:date="2015-07-13T21:51:00Z"/>
                <w:sz w:val="20"/>
                <w:lang w:val="en-CA"/>
              </w:rPr>
            </w:pPr>
            <w:ins w:id="531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0E5E3A4F" w14:textId="77777777" w:rsidR="00B17DA5" w:rsidRPr="00C979FA" w:rsidRDefault="00B17DA5" w:rsidP="00002AAD">
            <w:pPr>
              <w:keepNext/>
              <w:rPr>
                <w:ins w:id="532" w:author="haoping yu" w:date="2015-07-13T21:51:00Z"/>
                <w:sz w:val="20"/>
                <w:lang w:val="en-CA"/>
              </w:rPr>
            </w:pPr>
            <w:ins w:id="533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4FEFB054" w14:textId="77777777" w:rsidR="00B17DA5" w:rsidRPr="00C979FA" w:rsidRDefault="00B17DA5" w:rsidP="00002AAD">
            <w:pPr>
              <w:keepNext/>
              <w:rPr>
                <w:ins w:id="534" w:author="haoping yu" w:date="2015-07-13T21:51:00Z"/>
                <w:sz w:val="20"/>
                <w:lang w:val="en-CA"/>
              </w:rPr>
            </w:pPr>
            <w:ins w:id="535" w:author="haoping yu" w:date="2015-07-13T21:51:00Z">
              <w:r w:rsidRPr="0080399E">
                <w:rPr>
                  <w:sz w:val="20"/>
                  <w:lang w:val="en-CA"/>
                </w:rPr>
                <w:t>20</w:t>
              </w:r>
            </w:ins>
          </w:p>
          <w:p w14:paraId="394C793B" w14:textId="77777777" w:rsidR="00B17DA5" w:rsidRPr="00C979FA" w:rsidRDefault="00B17DA5" w:rsidP="00002AAD">
            <w:pPr>
              <w:keepNext/>
              <w:rPr>
                <w:ins w:id="536" w:author="haoping yu" w:date="2015-07-13T21:51:00Z"/>
                <w:sz w:val="20"/>
                <w:lang w:val="en-CA"/>
              </w:rPr>
            </w:pPr>
            <w:ins w:id="537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A9CB" w14:textId="77777777" w:rsidR="00B17DA5" w:rsidRPr="00C979FA" w:rsidRDefault="00B17DA5" w:rsidP="00002AAD">
            <w:pPr>
              <w:keepNext/>
              <w:rPr>
                <w:ins w:id="538" w:author="haoping yu" w:date="2015-07-13T21:51:00Z"/>
                <w:sz w:val="20"/>
                <w:lang w:val="en-CA"/>
              </w:rPr>
            </w:pPr>
            <w:ins w:id="539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</w:ins>
          </w:p>
          <w:p w14:paraId="6425B705" w14:textId="77777777" w:rsidR="00B17DA5" w:rsidRPr="00C979FA" w:rsidRDefault="00B17DA5" w:rsidP="00002AAD">
            <w:pPr>
              <w:keepNext/>
              <w:rPr>
                <w:ins w:id="540" w:author="haoping yu" w:date="2015-07-13T21:51:00Z"/>
                <w:sz w:val="20"/>
                <w:lang w:val="en-CA"/>
              </w:rPr>
            </w:pPr>
            <w:ins w:id="541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15EB38B3" w14:textId="77777777" w:rsidR="00B17DA5" w:rsidRPr="00C979FA" w:rsidRDefault="00B17DA5" w:rsidP="00002AAD">
            <w:pPr>
              <w:keepNext/>
              <w:rPr>
                <w:ins w:id="542" w:author="haoping yu" w:date="2015-07-13T21:51:00Z"/>
                <w:sz w:val="20"/>
                <w:lang w:val="en-CA"/>
              </w:rPr>
            </w:pPr>
            <w:ins w:id="543" w:author="haoping yu" w:date="2015-07-13T21:51:00Z">
              <w:r w:rsidRPr="0080399E">
                <w:rPr>
                  <w:sz w:val="20"/>
                  <w:lang w:val="en-CA"/>
                </w:rPr>
                <w:t>0-599</w:t>
              </w:r>
            </w:ins>
          </w:p>
          <w:p w14:paraId="7BEAE47E" w14:textId="77777777" w:rsidR="00B17DA5" w:rsidRPr="00C979FA" w:rsidRDefault="00B17DA5" w:rsidP="00002AAD">
            <w:pPr>
              <w:keepNext/>
              <w:rPr>
                <w:ins w:id="544" w:author="haoping yu" w:date="2015-07-13T21:51:00Z"/>
                <w:sz w:val="20"/>
                <w:lang w:val="en-CA"/>
              </w:rPr>
            </w:pPr>
            <w:ins w:id="545" w:author="haoping yu" w:date="2015-07-13T21:51:00Z">
              <w:r w:rsidRPr="0080399E">
                <w:rPr>
                  <w:sz w:val="20"/>
                  <w:lang w:val="en-CA"/>
                </w:rPr>
                <w:t>0-499</w:t>
              </w:r>
            </w:ins>
          </w:p>
          <w:p w14:paraId="7D4CC230" w14:textId="77777777" w:rsidR="00B17DA5" w:rsidRPr="00C979FA" w:rsidRDefault="00B17DA5" w:rsidP="00002AAD">
            <w:pPr>
              <w:keepNext/>
              <w:rPr>
                <w:ins w:id="546" w:author="haoping yu" w:date="2015-07-13T21:51:00Z"/>
                <w:sz w:val="20"/>
                <w:lang w:val="en-CA"/>
              </w:rPr>
            </w:pPr>
            <w:ins w:id="547" w:author="haoping yu" w:date="2015-07-13T21:51:00Z">
              <w:r w:rsidRPr="0080399E">
                <w:rPr>
                  <w:sz w:val="20"/>
                  <w:lang w:val="en-CA"/>
                </w:rPr>
                <w:t>0-299</w:t>
              </w:r>
            </w:ins>
          </w:p>
        </w:tc>
      </w:tr>
      <w:tr w:rsidR="00B17DA5" w:rsidRPr="00AB7BB9" w14:paraId="3F75B418" w14:textId="77777777" w:rsidTr="00002AAD">
        <w:trPr>
          <w:trHeight w:val="597"/>
          <w:jc w:val="center"/>
          <w:ins w:id="548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2C28" w14:textId="77777777" w:rsidR="00B17DA5" w:rsidRPr="0080399E" w:rsidRDefault="00B17DA5" w:rsidP="00002AAD">
            <w:pPr>
              <w:keepNext/>
              <w:rPr>
                <w:ins w:id="549" w:author="haoping yu" w:date="2015-07-13T21:51:00Z"/>
                <w:sz w:val="20"/>
                <w:lang w:val="en-CA"/>
              </w:rPr>
            </w:pPr>
            <w:ins w:id="550" w:author="haoping yu" w:date="2015-07-13T21:51:00Z">
              <w:r w:rsidRPr="0080399E">
                <w:rPr>
                  <w:sz w:val="20"/>
                  <w:lang w:val="en-CA"/>
                </w:rPr>
                <w:t>2560x1440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DE2F" w14:textId="77777777" w:rsidR="00B17DA5" w:rsidRPr="0080399E" w:rsidRDefault="00B17DA5" w:rsidP="00002AAD">
            <w:pPr>
              <w:keepNext/>
              <w:rPr>
                <w:ins w:id="551" w:author="haoping yu" w:date="2015-07-13T21:51:00Z"/>
                <w:sz w:val="20"/>
                <w:lang w:val="en-CA"/>
              </w:rPr>
            </w:pPr>
            <w:ins w:id="552" w:author="haoping yu" w:date="2015-07-13T21:51:00Z">
              <w:r w:rsidRPr="0080399E">
                <w:rPr>
                  <w:sz w:val="20"/>
                  <w:lang w:val="en-CA"/>
                </w:rPr>
                <w:t>Basketball_Screen_2560x1440_60p_8b4</w:t>
              </w:r>
              <w:r>
                <w:rPr>
                  <w:sz w:val="20"/>
                  <w:lang w:val="en-CA"/>
                </w:rPr>
                <w:t>20</w:t>
              </w:r>
            </w:ins>
          </w:p>
          <w:p w14:paraId="22B4A13E" w14:textId="77777777" w:rsidR="00B17DA5" w:rsidRPr="0080399E" w:rsidRDefault="00B17DA5" w:rsidP="00002AAD">
            <w:pPr>
              <w:keepNext/>
              <w:rPr>
                <w:ins w:id="553" w:author="haoping yu" w:date="2015-07-13T21:51:00Z"/>
                <w:sz w:val="20"/>
                <w:lang w:val="en-CA"/>
              </w:rPr>
            </w:pPr>
            <w:ins w:id="554" w:author="haoping yu" w:date="2015-07-13T21:51:00Z">
              <w:r w:rsidRPr="0080399E">
                <w:rPr>
                  <w:sz w:val="20"/>
                  <w:lang w:val="en-CA"/>
                </w:rPr>
                <w:t>MissionControlClip2_2560x1440_60p_84</w:t>
              </w:r>
              <w:r>
                <w:rPr>
                  <w:sz w:val="20"/>
                  <w:lang w:val="en-CA"/>
                </w:rPr>
                <w:t>20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9E25" w14:textId="77777777" w:rsidR="00B17DA5" w:rsidRPr="0080399E" w:rsidRDefault="00B17DA5" w:rsidP="00002AAD">
            <w:pPr>
              <w:keepNext/>
              <w:rPr>
                <w:ins w:id="555" w:author="haoping yu" w:date="2015-07-13T21:51:00Z"/>
                <w:sz w:val="20"/>
                <w:lang w:val="en-CA"/>
              </w:rPr>
            </w:pPr>
            <w:ins w:id="556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  <w:p w14:paraId="74B1A404" w14:textId="77777777" w:rsidR="00B17DA5" w:rsidRPr="0080399E" w:rsidRDefault="00B17DA5" w:rsidP="00002AAD">
            <w:pPr>
              <w:keepNext/>
              <w:rPr>
                <w:ins w:id="557" w:author="haoping yu" w:date="2015-07-13T21:51:00Z"/>
                <w:sz w:val="20"/>
                <w:lang w:val="en-CA"/>
              </w:rPr>
            </w:pPr>
            <w:ins w:id="558" w:author="haoping yu" w:date="2015-07-13T21:51:00Z">
              <w:r>
                <w:rPr>
                  <w:sz w:val="20"/>
                  <w:lang w:val="en-CA"/>
                </w:rPr>
                <w:t xml:space="preserve">4:2:0 </w:t>
              </w:r>
              <w:r w:rsidRPr="0080399E">
                <w:rPr>
                  <w:sz w:val="20"/>
                  <w:lang w:val="en-CA"/>
                </w:rPr>
                <w:t>M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1E98" w14:textId="77777777" w:rsidR="00B17DA5" w:rsidRPr="0080399E" w:rsidRDefault="00B17DA5" w:rsidP="00002AAD">
            <w:pPr>
              <w:keepNext/>
              <w:rPr>
                <w:ins w:id="559" w:author="haoping yu" w:date="2015-07-13T21:51:00Z"/>
                <w:sz w:val="20"/>
                <w:lang w:val="en-CA"/>
              </w:rPr>
            </w:pPr>
            <w:ins w:id="560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  <w:p w14:paraId="131891DA" w14:textId="77777777" w:rsidR="00B17DA5" w:rsidRPr="0080399E" w:rsidRDefault="00B17DA5" w:rsidP="00002AAD">
            <w:pPr>
              <w:keepNext/>
              <w:rPr>
                <w:ins w:id="561" w:author="haoping yu" w:date="2015-07-13T21:51:00Z"/>
                <w:sz w:val="20"/>
                <w:lang w:val="en-CA"/>
              </w:rPr>
            </w:pPr>
            <w:ins w:id="562" w:author="haoping yu" w:date="2015-07-13T21:51:00Z">
              <w:r w:rsidRPr="0080399E">
                <w:rPr>
                  <w:sz w:val="20"/>
                  <w:lang w:val="en-CA"/>
                </w:rPr>
                <w:t>60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0980" w14:textId="77777777" w:rsidR="00B17DA5" w:rsidRPr="0080399E" w:rsidRDefault="00B17DA5" w:rsidP="00002AAD">
            <w:pPr>
              <w:keepNext/>
              <w:rPr>
                <w:ins w:id="563" w:author="haoping yu" w:date="2015-07-13T21:51:00Z"/>
                <w:sz w:val="20"/>
                <w:lang w:val="en-CA"/>
              </w:rPr>
            </w:pPr>
            <w:ins w:id="564" w:author="haoping yu" w:date="2015-07-13T21:51:00Z">
              <w:r w:rsidRPr="0080399E">
                <w:rPr>
                  <w:sz w:val="20"/>
                  <w:lang w:val="en-CA"/>
                </w:rPr>
                <w:t>322-621</w:t>
              </w:r>
            </w:ins>
          </w:p>
          <w:p w14:paraId="06993AE9" w14:textId="77777777" w:rsidR="00B17DA5" w:rsidRPr="0080399E" w:rsidRDefault="00B17DA5" w:rsidP="00002AAD">
            <w:pPr>
              <w:keepNext/>
              <w:rPr>
                <w:ins w:id="565" w:author="haoping yu" w:date="2015-07-13T21:51:00Z"/>
                <w:sz w:val="20"/>
                <w:lang w:val="en-CA"/>
              </w:rPr>
            </w:pPr>
            <w:ins w:id="566" w:author="haoping yu" w:date="2015-07-13T21:51:00Z">
              <w:r w:rsidRPr="0080399E">
                <w:rPr>
                  <w:sz w:val="20"/>
                  <w:lang w:val="en-CA"/>
                </w:rPr>
                <w:t>120-419</w:t>
              </w:r>
            </w:ins>
          </w:p>
        </w:tc>
      </w:tr>
      <w:tr w:rsidR="00B17DA5" w:rsidRPr="00AB7BB9" w14:paraId="2CD13376" w14:textId="77777777" w:rsidTr="00002AAD">
        <w:trPr>
          <w:trHeight w:val="467"/>
          <w:jc w:val="center"/>
          <w:ins w:id="567" w:author="haoping yu" w:date="2015-07-13T21:51:00Z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C015" w14:textId="77777777" w:rsidR="00B17DA5" w:rsidRPr="0080399E" w:rsidRDefault="00B17DA5" w:rsidP="00002AAD">
            <w:pPr>
              <w:keepNext/>
              <w:rPr>
                <w:ins w:id="568" w:author="haoping yu" w:date="2015-07-13T21:51:00Z"/>
                <w:sz w:val="20"/>
                <w:lang w:val="en-CA"/>
              </w:rPr>
            </w:pPr>
            <w:ins w:id="569" w:author="haoping yu" w:date="2015-07-13T21:51:00Z">
              <w:r w:rsidRPr="0080399E">
                <w:rPr>
                  <w:sz w:val="20"/>
                  <w:lang w:val="en-CA"/>
                </w:rPr>
                <w:t>1</w:t>
              </w:r>
              <w:r>
                <w:rPr>
                  <w:sz w:val="20"/>
                  <w:lang w:val="en-CA"/>
                </w:rPr>
                <w:t>024x768</w:t>
              </w:r>
            </w:ins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A46B" w14:textId="77777777" w:rsidR="00B17DA5" w:rsidRPr="0080399E" w:rsidRDefault="00B17DA5" w:rsidP="00002AAD">
            <w:pPr>
              <w:keepNext/>
              <w:rPr>
                <w:ins w:id="570" w:author="haoping yu" w:date="2015-07-13T21:51:00Z"/>
                <w:sz w:val="20"/>
                <w:lang w:val="en-CA"/>
              </w:rPr>
            </w:pPr>
            <w:ins w:id="571" w:author="haoping yu" w:date="2015-07-13T21:51:00Z">
              <w:r>
                <w:rPr>
                  <w:sz w:val="20"/>
                  <w:lang w:val="en-CA"/>
                </w:rPr>
                <w:t>ChinaSpeed_1024x768_30</w:t>
              </w:r>
            </w:ins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7EF4" w14:textId="77777777" w:rsidR="00B17DA5" w:rsidRDefault="00B17DA5" w:rsidP="00002AAD">
            <w:pPr>
              <w:keepNext/>
              <w:rPr>
                <w:ins w:id="572" w:author="haoping yu" w:date="2015-07-13T21:51:00Z"/>
                <w:sz w:val="20"/>
                <w:lang w:val="en-CA"/>
              </w:rPr>
            </w:pPr>
            <w:ins w:id="573" w:author="haoping yu" w:date="2015-07-13T21:51:00Z">
              <w:r>
                <w:rPr>
                  <w:sz w:val="20"/>
                  <w:lang w:val="en-CA"/>
                </w:rPr>
                <w:t>4:2:0 A</w:t>
              </w:r>
            </w:ins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2791" w14:textId="77777777" w:rsidR="00B17DA5" w:rsidRPr="0080399E" w:rsidRDefault="00B17DA5" w:rsidP="00002AAD">
            <w:pPr>
              <w:keepNext/>
              <w:rPr>
                <w:ins w:id="574" w:author="haoping yu" w:date="2015-07-13T21:51:00Z"/>
                <w:sz w:val="20"/>
                <w:lang w:val="en-CA"/>
              </w:rPr>
            </w:pPr>
            <w:ins w:id="575" w:author="haoping yu" w:date="2015-07-13T21:51:00Z">
              <w:r w:rsidRPr="0080399E">
                <w:rPr>
                  <w:sz w:val="20"/>
                  <w:lang w:val="en-CA"/>
                </w:rPr>
                <w:t>30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9FBF" w14:textId="77777777" w:rsidR="00B17DA5" w:rsidRPr="0080399E" w:rsidRDefault="00B17DA5" w:rsidP="00002AAD">
            <w:pPr>
              <w:keepNext/>
              <w:rPr>
                <w:ins w:id="576" w:author="haoping yu" w:date="2015-07-13T21:51:00Z"/>
                <w:sz w:val="20"/>
                <w:lang w:val="en-CA"/>
              </w:rPr>
            </w:pPr>
            <w:ins w:id="577" w:author="haoping yu" w:date="2015-07-13T21:51:00Z">
              <w:r>
                <w:rPr>
                  <w:sz w:val="20"/>
                  <w:lang w:val="en-CA"/>
                </w:rPr>
                <w:t>0-499</w:t>
              </w:r>
            </w:ins>
          </w:p>
        </w:tc>
      </w:tr>
      <w:tr w:rsidR="00B17DA5" w:rsidRPr="00AB7BB9" w14:paraId="073E1103" w14:textId="77777777" w:rsidTr="00002AAD">
        <w:trPr>
          <w:trHeight w:val="597"/>
          <w:jc w:val="center"/>
          <w:ins w:id="578" w:author="haoping yu" w:date="2015-07-13T21:51:00Z"/>
        </w:trPr>
        <w:tc>
          <w:tcPr>
            <w:tcW w:w="8658" w:type="dxa"/>
            <w:gridSpan w:val="5"/>
          </w:tcPr>
          <w:p w14:paraId="70AFFDDF" w14:textId="77777777" w:rsidR="00B17DA5" w:rsidRDefault="00B17DA5" w:rsidP="00002AAD">
            <w:pPr>
              <w:keepNext/>
              <w:spacing w:before="80"/>
              <w:rPr>
                <w:ins w:id="579" w:author="haoping yu" w:date="2015-07-13T21:51:00Z"/>
                <w:sz w:val="20"/>
                <w:szCs w:val="22"/>
              </w:rPr>
            </w:pPr>
            <w:ins w:id="580" w:author="haoping yu" w:date="2015-07-13T21:51:00Z">
              <w:r w:rsidRPr="003506DF">
                <w:rPr>
                  <w:sz w:val="20"/>
                  <w:szCs w:val="22"/>
                </w:rPr>
                <w:t>*</w:t>
              </w:r>
              <w:r w:rsidRPr="00AB7BB9">
                <w:rPr>
                  <w:sz w:val="20"/>
                  <w:szCs w:val="22"/>
                </w:rPr>
                <w:t>Note that only the first 300 frames of this sequence are used.</w:t>
              </w:r>
            </w:ins>
          </w:p>
          <w:p w14:paraId="2AAB4335" w14:textId="77777777" w:rsidR="00B17DA5" w:rsidRPr="00AB7BB9" w:rsidRDefault="00B17DA5" w:rsidP="00002AAD">
            <w:pPr>
              <w:keepNext/>
              <w:rPr>
                <w:ins w:id="581" w:author="haoping yu" w:date="2015-07-13T21:51:00Z"/>
                <w:lang w:val="en-CA"/>
              </w:rPr>
            </w:pPr>
            <w:ins w:id="582" w:author="haoping yu" w:date="2015-07-13T21:51:00Z">
              <w:r w:rsidRPr="006D4472">
                <w:rPr>
                  <w:sz w:val="20"/>
                  <w:szCs w:val="22"/>
                </w:rPr>
                <w:t>TGM: Text and graphics with motion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M: mixed content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A: animation</w:t>
              </w:r>
              <w:r w:rsidRPr="00AB7BB9">
                <w:rPr>
                  <w:sz w:val="20"/>
                  <w:szCs w:val="22"/>
                </w:rPr>
                <w:t>;</w:t>
              </w:r>
              <w:r w:rsidRPr="006D4472">
                <w:rPr>
                  <w:sz w:val="20"/>
                  <w:szCs w:val="22"/>
                </w:rPr>
                <w:t xml:space="preserve"> CC: camera-captured content</w:t>
              </w:r>
            </w:ins>
          </w:p>
        </w:tc>
      </w:tr>
    </w:tbl>
    <w:p w14:paraId="548E47C1" w14:textId="77777777" w:rsidR="00643057" w:rsidRDefault="00643057" w:rsidP="00A27765">
      <w:pPr>
        <w:jc w:val="both"/>
        <w:rPr>
          <w:lang w:val="en-CA"/>
        </w:rPr>
      </w:pPr>
    </w:p>
    <w:p w14:paraId="7163A5B4" w14:textId="668F36C2" w:rsidR="00690493" w:rsidRDefault="00690493" w:rsidP="00A27765">
      <w:pPr>
        <w:jc w:val="both"/>
      </w:pPr>
      <w:r w:rsidRPr="00690493">
        <w:t xml:space="preserve">Annex </w:t>
      </w:r>
      <w:r w:rsidR="00301164">
        <w:t>A</w:t>
      </w:r>
      <w:r w:rsidRPr="00690493">
        <w:t xml:space="preserve"> includes md5sums for the test sequences in the common test conditions.</w:t>
      </w:r>
    </w:p>
    <w:p w14:paraId="16D8EE7E" w14:textId="77777777" w:rsidR="00A27765" w:rsidRDefault="00A27765" w:rsidP="00A27765">
      <w:pPr>
        <w:jc w:val="both"/>
      </w:pPr>
      <w:r>
        <w:t xml:space="preserve">The following parameters are used to configure the encoder for a </w:t>
      </w:r>
      <w:r w:rsidR="00533F8A">
        <w:t xml:space="preserve">given </w:t>
      </w:r>
      <w:r>
        <w:t>test sequence:</w:t>
      </w:r>
    </w:p>
    <w:p w14:paraId="1B42143E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InputFile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</w:t>
      </w:r>
      <w:r w:rsidR="005071F5">
        <w:t>file name and path</w:t>
      </w:r>
      <w:r>
        <w:t xml:space="preserve"> of </w:t>
      </w:r>
      <w:r w:rsidR="005071F5">
        <w:t>a given test sequence</w:t>
      </w:r>
      <w:r>
        <w:t>.</w:t>
      </w:r>
    </w:p>
    <w:p w14:paraId="510F5867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FrameRate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frame rate of</w:t>
      </w:r>
      <w:r w:rsidR="005071F5">
        <w:t xml:space="preserve"> a given test sequence</w:t>
      </w:r>
      <w:r>
        <w:t>.</w:t>
      </w:r>
    </w:p>
    <w:p w14:paraId="54BF4501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SourceWidth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width of </w:t>
      </w:r>
      <w:r w:rsidR="005071F5">
        <w:t>a given test s</w:t>
      </w:r>
      <w:r>
        <w:t>equence.</w:t>
      </w:r>
    </w:p>
    <w:p w14:paraId="48C70C2F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SourceHeight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height of </w:t>
      </w:r>
      <w:r w:rsidR="005071F5">
        <w:t xml:space="preserve">a given test </w:t>
      </w:r>
      <w:r>
        <w:t>sequence.</w:t>
      </w:r>
    </w:p>
    <w:p w14:paraId="172B323B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FramesToBeEncoded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encoded frame count </w:t>
      </w:r>
      <w:r w:rsidR="00AD6606">
        <w:t>for</w:t>
      </w:r>
      <w:r w:rsidR="005071F5">
        <w:t xml:space="preserve"> a given sequence</w:t>
      </w:r>
      <w:r>
        <w:t>.</w:t>
      </w:r>
    </w:p>
    <w:p w14:paraId="6F32BC06" w14:textId="77777777" w:rsidR="00542B5A" w:rsidRDefault="00A27765" w:rsidP="00542B5A">
      <w:pPr>
        <w:numPr>
          <w:ilvl w:val="0"/>
          <w:numId w:val="12"/>
        </w:numPr>
        <w:jc w:val="both"/>
      </w:pPr>
      <w:proofErr w:type="spellStart"/>
      <w:r>
        <w:t>InputBitDepth</w:t>
      </w:r>
      <w:proofErr w:type="spellEnd"/>
      <w:r w:rsidR="005071F5">
        <w:t xml:space="preserve">: </w:t>
      </w:r>
      <w:r w:rsidR="003258F0">
        <w:t xml:space="preserve">Specifies </w:t>
      </w:r>
      <w:r w:rsidR="005071F5">
        <w:t>the bit-depth of a given test sequence</w:t>
      </w:r>
      <w:r w:rsidR="00542B5A">
        <w:t>.</w:t>
      </w:r>
    </w:p>
    <w:p w14:paraId="08643409" w14:textId="77777777" w:rsidR="000E20B4" w:rsidRPr="00B93E65" w:rsidRDefault="00A27765" w:rsidP="0061379D">
      <w:pPr>
        <w:numPr>
          <w:ilvl w:val="0"/>
          <w:numId w:val="12"/>
        </w:numPr>
        <w:jc w:val="both"/>
        <w:rPr>
          <w:szCs w:val="22"/>
        </w:rPr>
      </w:pPr>
      <w:proofErr w:type="spellStart"/>
      <w:r>
        <w:t>InternalBitDepth</w:t>
      </w:r>
      <w:proofErr w:type="spellEnd"/>
      <w:r w:rsidR="005071F5">
        <w:t xml:space="preserve">: </w:t>
      </w:r>
      <w:r w:rsidR="003258F0">
        <w:t xml:space="preserve">Specifies </w:t>
      </w:r>
      <w:r>
        <w:t xml:space="preserve">the </w:t>
      </w:r>
      <w:r w:rsidR="00B20F0A">
        <w:t>internal bit-</w:t>
      </w:r>
      <w:r>
        <w:t xml:space="preserve">depth </w:t>
      </w:r>
      <w:r w:rsidR="00B20F0A">
        <w:t xml:space="preserve">of operation for the encoder for </w:t>
      </w:r>
      <w:r>
        <w:t xml:space="preserve">a given </w:t>
      </w:r>
      <w:r w:rsidR="000877F1">
        <w:t xml:space="preserve">test </w:t>
      </w:r>
      <w:r>
        <w:t>sequence.</w:t>
      </w:r>
      <w:r w:rsidR="00E04582" w:rsidDel="00E04582">
        <w:t xml:space="preserve"> </w:t>
      </w:r>
    </w:p>
    <w:p w14:paraId="072CE882" w14:textId="51739EEC" w:rsidR="00B93E65" w:rsidRDefault="00B93E65" w:rsidP="0061379D">
      <w:pPr>
        <w:pStyle w:val="Heading2"/>
        <w:ind w:left="720" w:hanging="720"/>
        <w:rPr>
          <w:noProof/>
        </w:rPr>
      </w:pPr>
      <w:bookmarkStart w:id="583" w:name="_Ref395112614"/>
      <w:r>
        <w:t>Encoder settings for anchors</w:t>
      </w:r>
      <w:bookmarkEnd w:id="583"/>
      <w:r w:rsidR="00A41116">
        <w:t xml:space="preserve"> </w:t>
      </w:r>
    </w:p>
    <w:p w14:paraId="60E06F48" w14:textId="77777777" w:rsidR="00B93E65" w:rsidRDefault="00B93E65" w:rsidP="0061379D">
      <w:pPr>
        <w:jc w:val="both"/>
        <w:rPr>
          <w:i/>
        </w:rPr>
      </w:pPr>
      <w:r w:rsidRPr="0061379D">
        <w:t>The following SCC specif</w:t>
      </w:r>
      <w:r w:rsidRPr="00B93E65">
        <w:t>ic encoder settings were used in</w:t>
      </w:r>
      <w:r w:rsidRPr="000954A4">
        <w:t xml:space="preserve"> generating</w:t>
      </w:r>
      <w:r w:rsidRPr="0061379D">
        <w:t xml:space="preserve"> the anchors:</w:t>
      </w:r>
    </w:p>
    <w:p w14:paraId="1D1A15DE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IntraBlockCopyEnabled</w:t>
      </w:r>
      <w:proofErr w:type="spellEnd"/>
      <w:r>
        <w:t xml:space="preserve"> = 1          </w:t>
      </w:r>
    </w:p>
    <w:p w14:paraId="0CC5B108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HashBasedIntraBlockCopySearchEnabled</w:t>
      </w:r>
      <w:proofErr w:type="spellEnd"/>
      <w:r>
        <w:t xml:space="preserve"> = 1             </w:t>
      </w:r>
    </w:p>
    <w:p w14:paraId="1725290B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IntraBlockCopySearchWidthInCTUs</w:t>
      </w:r>
      <w:proofErr w:type="spellEnd"/>
      <w:r>
        <w:t xml:space="preserve"> = -1            </w:t>
      </w:r>
    </w:p>
    <w:p w14:paraId="07A45A20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IntraBlockCopyNonHashSearchWidthInCTUs</w:t>
      </w:r>
      <w:proofErr w:type="spellEnd"/>
      <w:r>
        <w:t xml:space="preserve"> = 1             </w:t>
      </w:r>
    </w:p>
    <w:p w14:paraId="472229E8" w14:textId="77777777" w:rsidR="00DC1285" w:rsidRDefault="00DC1285" w:rsidP="00DC1285">
      <w:pPr>
        <w:pStyle w:val="ListParagraph"/>
        <w:numPr>
          <w:ilvl w:val="0"/>
          <w:numId w:val="29"/>
        </w:numPr>
      </w:pPr>
      <w:proofErr w:type="spellStart"/>
      <w:r>
        <w:t>ColorTransform</w:t>
      </w:r>
      <w:proofErr w:type="spellEnd"/>
      <w:r>
        <w:t xml:space="preserve"> = 1            </w:t>
      </w:r>
    </w:p>
    <w:p w14:paraId="54DFCA96" w14:textId="77777777" w:rsidR="00E27951" w:rsidRDefault="00DC1285" w:rsidP="0061379D">
      <w:pPr>
        <w:pStyle w:val="ListParagraph"/>
        <w:numPr>
          <w:ilvl w:val="0"/>
          <w:numId w:val="29"/>
        </w:numPr>
      </w:pPr>
      <w:proofErr w:type="spellStart"/>
      <w:r>
        <w:t>PaletteMode</w:t>
      </w:r>
      <w:proofErr w:type="spellEnd"/>
      <w:r>
        <w:t xml:space="preserve"> = 1 </w:t>
      </w:r>
    </w:p>
    <w:p w14:paraId="721D230A" w14:textId="77777777" w:rsidR="00A67D01" w:rsidRDefault="00E27951" w:rsidP="0061379D">
      <w:pPr>
        <w:pStyle w:val="ListParagraph"/>
        <w:numPr>
          <w:ilvl w:val="0"/>
          <w:numId w:val="29"/>
        </w:numPr>
      </w:pPr>
      <w:proofErr w:type="spellStart"/>
      <w:r w:rsidRPr="00E27951">
        <w:t>IntraBoundaryFilterDisabled</w:t>
      </w:r>
      <w:proofErr w:type="spellEnd"/>
      <w:r>
        <w:t xml:space="preserve"> = 1</w:t>
      </w:r>
      <w:r w:rsidR="00DC1285">
        <w:t xml:space="preserve">  </w:t>
      </w:r>
    </w:p>
    <w:p w14:paraId="573A7CFA" w14:textId="77777777" w:rsidR="00446BFC" w:rsidRDefault="00A67D01" w:rsidP="0061379D">
      <w:pPr>
        <w:pStyle w:val="ListParagraph"/>
        <w:numPr>
          <w:ilvl w:val="0"/>
          <w:numId w:val="29"/>
        </w:numPr>
      </w:pPr>
      <w:proofErr w:type="spellStart"/>
      <w:r w:rsidRPr="00A67D01">
        <w:t>UseAdaptiveMvResolution</w:t>
      </w:r>
      <w:proofErr w:type="spellEnd"/>
      <w:r>
        <w:t xml:space="preserve"> = 1 (RA and LB)</w:t>
      </w:r>
    </w:p>
    <w:p w14:paraId="176032B2" w14:textId="1F78EECC" w:rsidR="003A6C81" w:rsidRDefault="00407B9C" w:rsidP="0061379D">
      <w:pPr>
        <w:pStyle w:val="ListParagraph"/>
        <w:numPr>
          <w:ilvl w:val="0"/>
          <w:numId w:val="29"/>
        </w:numPr>
      </w:pPr>
      <w:proofErr w:type="spellStart"/>
      <w:r w:rsidRPr="00B8126B">
        <w:lastRenderedPageBreak/>
        <w:t>SelectiveRDOQ</w:t>
      </w:r>
      <w:proofErr w:type="spellEnd"/>
      <w:r w:rsidRPr="00B8126B">
        <w:t xml:space="preserve"> = 1</w:t>
      </w:r>
      <w:r w:rsidRPr="00B8126B" w:rsidDel="00B8126B">
        <w:t xml:space="preserve"> </w:t>
      </w:r>
      <w:r w:rsidR="00DC1285">
        <w:t xml:space="preserve"> </w:t>
      </w:r>
    </w:p>
    <w:p w14:paraId="6C6128A5" w14:textId="6588F617" w:rsidR="00322FE4" w:rsidRPr="00076424" w:rsidRDefault="00815A81" w:rsidP="000272EF">
      <w:pPr>
        <w:pStyle w:val="Heading2"/>
        <w:numPr>
          <w:ilvl w:val="0"/>
          <w:numId w:val="0"/>
        </w:numPr>
        <w:rPr>
          <w:b w:val="0"/>
          <w:bCs w:val="0"/>
          <w:i w:val="0"/>
          <w:iCs w:val="0"/>
          <w:sz w:val="22"/>
          <w:szCs w:val="20"/>
        </w:rPr>
      </w:pPr>
      <w:r w:rsidRPr="00076424">
        <w:rPr>
          <w:b w:val="0"/>
          <w:bCs w:val="0"/>
          <w:i w:val="0"/>
          <w:iCs w:val="0"/>
          <w:sz w:val="22"/>
          <w:szCs w:val="20"/>
        </w:rPr>
        <w:t xml:space="preserve">In addition, </w:t>
      </w:r>
      <w:proofErr w:type="spellStart"/>
      <w:r w:rsidR="00322FE4" w:rsidRPr="00076424">
        <w:rPr>
          <w:b w:val="0"/>
          <w:bCs w:val="0"/>
          <w:i w:val="0"/>
          <w:iCs w:val="0"/>
          <w:sz w:val="22"/>
          <w:szCs w:val="20"/>
        </w:rPr>
        <w:t>lossy</w:t>
      </w:r>
      <w:proofErr w:type="spellEnd"/>
      <w:r w:rsidR="00322FE4" w:rsidRPr="00076424">
        <w:rPr>
          <w:b w:val="0"/>
          <w:bCs w:val="0"/>
          <w:i w:val="0"/>
          <w:iCs w:val="0"/>
          <w:sz w:val="22"/>
          <w:szCs w:val="20"/>
        </w:rPr>
        <w:t xml:space="preserve"> coding </w:t>
      </w:r>
      <w:r w:rsidRPr="00076424">
        <w:rPr>
          <w:b w:val="0"/>
          <w:bCs w:val="0"/>
          <w:i w:val="0"/>
          <w:iCs w:val="0"/>
          <w:sz w:val="22"/>
          <w:szCs w:val="20"/>
        </w:rPr>
        <w:t xml:space="preserve">anchors with constrained IBC search area are also generated 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using the following IBC related encoder settings</w:t>
      </w:r>
      <w:r w:rsidR="00FA454F" w:rsidRPr="00076424">
        <w:rPr>
          <w:b w:val="0"/>
          <w:bCs w:val="0"/>
          <w:i w:val="0"/>
          <w:iCs w:val="0"/>
          <w:sz w:val="22"/>
          <w:szCs w:val="20"/>
        </w:rPr>
        <w:t xml:space="preserve"> for 4:4:4 sequences</w:t>
      </w:r>
      <w:r w:rsidR="00322FE4" w:rsidRPr="00076424">
        <w:rPr>
          <w:b w:val="0"/>
          <w:bCs w:val="0"/>
          <w:i w:val="0"/>
          <w:iCs w:val="0"/>
          <w:sz w:val="22"/>
          <w:szCs w:val="20"/>
        </w:rPr>
        <w:t>:</w:t>
      </w:r>
    </w:p>
    <w:p w14:paraId="6F1BF05E" w14:textId="1DE12DA1" w:rsidR="005F0C9D" w:rsidRDefault="005F0C9D" w:rsidP="00723D9A">
      <w:pPr>
        <w:numPr>
          <w:ilvl w:val="0"/>
          <w:numId w:val="29"/>
        </w:numPr>
        <w:contextualSpacing/>
        <w:rPr>
          <w:rFonts w:eastAsia="PMingLiU"/>
        </w:rPr>
      </w:pPr>
      <w:proofErr w:type="spellStart"/>
      <w:r>
        <w:t>HashBasedIntraBlockCopySearchEnabled</w:t>
      </w:r>
      <w:proofErr w:type="spellEnd"/>
      <w:r>
        <w:t xml:space="preserve"> = 1</w:t>
      </w:r>
    </w:p>
    <w:p w14:paraId="095E345A" w14:textId="77777777"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proofErr w:type="spellStart"/>
      <w:r w:rsidRPr="00723D9A">
        <w:rPr>
          <w:rFonts w:eastAsia="PMingLiU"/>
        </w:rPr>
        <w:t>IntraBlockCopySearchWidthInCTUs</w:t>
      </w:r>
      <w:proofErr w:type="spellEnd"/>
      <w:r w:rsidRPr="00723D9A">
        <w:rPr>
          <w:rFonts w:eastAsia="PMingLiU"/>
        </w:rPr>
        <w:t xml:space="preserve"> = 3            </w:t>
      </w:r>
    </w:p>
    <w:p w14:paraId="7E0B233A" w14:textId="5A8CFDD4" w:rsidR="00723D9A" w:rsidRPr="00723D9A" w:rsidRDefault="00723D9A" w:rsidP="00723D9A">
      <w:pPr>
        <w:numPr>
          <w:ilvl w:val="0"/>
          <w:numId w:val="29"/>
        </w:numPr>
        <w:contextualSpacing/>
        <w:rPr>
          <w:rFonts w:eastAsia="PMingLiU"/>
        </w:rPr>
      </w:pPr>
      <w:proofErr w:type="spellStart"/>
      <w:r w:rsidRPr="00723D9A">
        <w:rPr>
          <w:rFonts w:eastAsia="PMingLiU"/>
        </w:rPr>
        <w:t>IntraBlock</w:t>
      </w:r>
      <w:r w:rsidR="00537888">
        <w:rPr>
          <w:rFonts w:eastAsia="PMingLiU"/>
        </w:rPr>
        <w:t>CopyNonHashSearchWidthInCTUs</w:t>
      </w:r>
      <w:proofErr w:type="spellEnd"/>
      <w:r w:rsidR="00537888">
        <w:rPr>
          <w:rFonts w:eastAsia="PMingLiU"/>
        </w:rPr>
        <w:t xml:space="preserve"> = 1</w:t>
      </w:r>
      <w:r w:rsidRPr="00723D9A">
        <w:rPr>
          <w:rFonts w:eastAsia="PMingLiU"/>
        </w:rPr>
        <w:t xml:space="preserve">             </w:t>
      </w:r>
    </w:p>
    <w:p w14:paraId="37EB96C9" w14:textId="666140A5" w:rsidR="000272EF" w:rsidRPr="00943A5F" w:rsidRDefault="00815A81" w:rsidP="00723D9A">
      <w:pPr>
        <w:pStyle w:val="Heading2"/>
        <w:numPr>
          <w:ilvl w:val="0"/>
          <w:numId w:val="0"/>
        </w:numPr>
        <w:rPr>
          <w:noProof/>
        </w:rPr>
      </w:pPr>
      <w:r>
        <w:rPr>
          <w:b w:val="0"/>
          <w:i w:val="0"/>
        </w:rPr>
        <w:t xml:space="preserve"> </w:t>
      </w:r>
      <w:r w:rsidR="00690493">
        <w:br w:type="page"/>
      </w:r>
      <w:bookmarkStart w:id="584" w:name="_Ref371052319"/>
      <w:r w:rsidR="000272EF" w:rsidRPr="00943A5F">
        <w:rPr>
          <w:noProof/>
        </w:rPr>
        <w:lastRenderedPageBreak/>
        <w:t>Annex A</w:t>
      </w:r>
      <w:r w:rsidR="000272EF">
        <w:rPr>
          <w:noProof/>
        </w:rPr>
        <w:t>. Test sequence md5sums</w:t>
      </w:r>
    </w:p>
    <w:p w14:paraId="64046DA4" w14:textId="31836134" w:rsidR="000272EF" w:rsidRDefault="000272EF" w:rsidP="000272EF">
      <w:pPr>
        <w:jc w:val="both"/>
        <w:rPr>
          <w:lang w:val="en-GB"/>
        </w:rPr>
      </w:pPr>
      <w:r>
        <w:rPr>
          <w:lang w:val="en-GB"/>
        </w:rPr>
        <w:t xml:space="preserve">For each sequence included in the common test conditions, the ‘md5sum’ value is provided in </w:t>
      </w:r>
      <w:r w:rsidR="008757B6" w:rsidRPr="00C02392">
        <w:rPr>
          <w:lang w:val="en-GB"/>
        </w:rPr>
        <w:fldChar w:fldCharType="begin"/>
      </w:r>
      <w:r w:rsidR="008757B6" w:rsidRPr="00C02392">
        <w:rPr>
          <w:lang w:val="en-GB"/>
        </w:rPr>
        <w:instrText xml:space="preserve"> REF _Ref276825390 \h </w:instrText>
      </w:r>
      <w:r w:rsidR="00C02392" w:rsidRPr="00EF0639">
        <w:rPr>
          <w:lang w:val="en-GB"/>
        </w:rPr>
        <w:instrText xml:space="preserve"> \* MERGEFORMAT </w:instrText>
      </w:r>
      <w:r w:rsidR="008757B6" w:rsidRPr="00C02392">
        <w:rPr>
          <w:lang w:val="en-GB"/>
        </w:rPr>
      </w:r>
      <w:r w:rsidR="008757B6" w:rsidRPr="00C02392">
        <w:rPr>
          <w:lang w:val="en-GB"/>
        </w:rPr>
        <w:fldChar w:fldCharType="separate"/>
      </w:r>
      <w:r w:rsidR="006820F1" w:rsidRPr="00076424">
        <w:rPr>
          <w:szCs w:val="22"/>
          <w:lang w:val="en-CA"/>
        </w:rPr>
        <w:t xml:space="preserve">Table </w:t>
      </w:r>
      <w:r w:rsidR="006820F1" w:rsidRPr="00076424">
        <w:rPr>
          <w:noProof/>
          <w:szCs w:val="22"/>
          <w:lang w:val="en-CA"/>
        </w:rPr>
        <w:t>4</w:t>
      </w:r>
      <w:r w:rsidR="008757B6" w:rsidRPr="00C02392">
        <w:rPr>
          <w:lang w:val="en-GB"/>
        </w:rPr>
        <w:fldChar w:fldCharType="end"/>
      </w:r>
      <w:r w:rsidRPr="00C02392">
        <w:rPr>
          <w:lang w:val="en-GB"/>
        </w:rPr>
        <w:t>.</w:t>
      </w:r>
    </w:p>
    <w:p w14:paraId="18EF1781" w14:textId="77777777" w:rsidR="000272EF" w:rsidRPr="006D4472" w:rsidRDefault="000272EF" w:rsidP="000272EF">
      <w:pPr>
        <w:keepNext/>
        <w:spacing w:after="120"/>
        <w:jc w:val="center"/>
        <w:rPr>
          <w:b/>
          <w:szCs w:val="22"/>
          <w:lang w:val="en-CA"/>
        </w:rPr>
      </w:pPr>
      <w:bookmarkStart w:id="585" w:name="_Ref276825390"/>
      <w:r w:rsidRPr="006D4472">
        <w:rPr>
          <w:b/>
          <w:szCs w:val="22"/>
          <w:lang w:val="en-CA"/>
        </w:rPr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6820F1">
        <w:rPr>
          <w:b/>
          <w:noProof/>
          <w:szCs w:val="22"/>
          <w:lang w:val="en-CA"/>
        </w:rPr>
        <w:t>4</w:t>
      </w:r>
      <w:r w:rsidR="00647687" w:rsidRPr="006D4472">
        <w:rPr>
          <w:b/>
          <w:szCs w:val="22"/>
          <w:lang w:val="en-CA"/>
        </w:rPr>
        <w:fldChar w:fldCharType="end"/>
      </w:r>
      <w:bookmarkEnd w:id="585"/>
      <w:r w:rsidRPr="006D4472">
        <w:rPr>
          <w:b/>
          <w:szCs w:val="22"/>
          <w:lang w:val="en-CA"/>
        </w:rPr>
        <w:t xml:space="preserve"> - Test Sequences with md5sum</w:t>
      </w:r>
    </w:p>
    <w:tbl>
      <w:tblPr>
        <w:tblW w:w="9540" w:type="dxa"/>
        <w:tblInd w:w="18" w:type="dxa"/>
        <w:tblLayout w:type="fixed"/>
        <w:tblLook w:val="04A0" w:firstRow="1" w:lastRow="0" w:firstColumn="1" w:lastColumn="0" w:noHBand="0" w:noVBand="1"/>
        <w:tblPrChange w:id="586" w:author="haoping yu" w:date="2015-07-13T21:54:00Z">
          <w:tblPr>
            <w:tblW w:w="9630" w:type="dxa"/>
            <w:tblInd w:w="1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900"/>
        <w:gridCol w:w="90"/>
        <w:gridCol w:w="5310"/>
        <w:gridCol w:w="3240"/>
        <w:tblGridChange w:id="587">
          <w:tblGrid>
            <w:gridCol w:w="18"/>
            <w:gridCol w:w="882"/>
            <w:gridCol w:w="18"/>
            <w:gridCol w:w="72"/>
            <w:gridCol w:w="5130"/>
            <w:gridCol w:w="198"/>
            <w:gridCol w:w="3222"/>
            <w:gridCol w:w="18"/>
            <w:gridCol w:w="72"/>
          </w:tblGrid>
        </w:tblGridChange>
      </w:tblGrid>
      <w:tr w:rsidR="006C68E8" w:rsidRPr="00E81DBC" w:rsidDel="00B63ED4" w14:paraId="57547428" w14:textId="77777777" w:rsidTr="002A7F46">
        <w:trPr>
          <w:trHeight w:val="315"/>
          <w:del w:id="588" w:author="haoping yu" w:date="2015-07-13T21:51:00Z"/>
          <w:trPrChange w:id="589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590" w:author="haoping yu" w:date="2015-07-13T21:54:00Z">
              <w:tcPr>
                <w:tcW w:w="990" w:type="dxa"/>
                <w:gridSpan w:val="4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BD8512F" w14:textId="6626C46D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91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592" w:author="haoping yu" w:date="2015-07-13T21:51:00Z">
              <w:r w:rsidRPr="008941FC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format</w:delText>
              </w:r>
            </w:del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593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4AF610C" w14:textId="5C1A1730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94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595" w:author="haoping yu" w:date="2015-07-13T21:51:00Z">
              <w:r w:rsidRPr="008941FC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file name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596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72AF5A2" w14:textId="2A7AE0CF" w:rsidR="00945E37" w:rsidRPr="00945E37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97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598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MD5</w:delText>
              </w:r>
            </w:del>
          </w:p>
        </w:tc>
      </w:tr>
      <w:tr w:rsidR="006C68E8" w:rsidRPr="00E81DBC" w:rsidDel="00B63ED4" w14:paraId="5DF9067C" w14:textId="77777777" w:rsidTr="002A7F46">
        <w:trPr>
          <w:trHeight w:val="315"/>
          <w:del w:id="599" w:author="haoping yu" w:date="2015-07-13T21:51:00Z"/>
          <w:trPrChange w:id="600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01" w:author="haoping yu" w:date="2015-07-13T21:54:00Z">
              <w:tcPr>
                <w:tcW w:w="990" w:type="dxa"/>
                <w:gridSpan w:val="4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9F45805" w14:textId="4E577411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2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03" w:author="haoping yu" w:date="2015-07-13T21:51:00Z">
              <w:r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 xml:space="preserve">4:4:4 </w:delText>
              </w:r>
              <w:r w:rsidRPr="008941FC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RGB</w:delText>
              </w:r>
            </w:del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0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DE1957A" w14:textId="5896076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0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sc_flyingGraphics_1920x1080_60_8bit_rgb.zip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0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230451C" w14:textId="60A8D69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0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5ec2977e16da42a2d4373b893d7bd636</w:delText>
              </w:r>
            </w:del>
          </w:p>
        </w:tc>
      </w:tr>
      <w:tr w:rsidR="006C68E8" w:rsidRPr="00E81DBC" w:rsidDel="00B63ED4" w14:paraId="357AA8BA" w14:textId="77777777" w:rsidTr="002A7F46">
        <w:trPr>
          <w:trHeight w:val="315"/>
          <w:del w:id="610" w:author="haoping yu" w:date="2015-07-13T21:51:00Z"/>
          <w:trPrChange w:id="61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1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B0C4E39" w14:textId="7E9E2A96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1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1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221B8AD" w14:textId="4240746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1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sc_desktop_1920x1080_60_8bit_rgb.zip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1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2B681C3" w14:textId="6F69A76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1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45d2d0ad013a5cb1313c5b542c98ec5f</w:delText>
              </w:r>
            </w:del>
          </w:p>
        </w:tc>
      </w:tr>
      <w:tr w:rsidR="006C68E8" w:rsidRPr="00E81DBC" w:rsidDel="00B63ED4" w14:paraId="3DA7ADB4" w14:textId="77777777" w:rsidTr="002A7F46">
        <w:trPr>
          <w:trHeight w:val="315"/>
          <w:del w:id="620" w:author="haoping yu" w:date="2015-07-13T21:51:00Z"/>
          <w:trPrChange w:id="62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2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9838245" w14:textId="6E66A368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2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2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5295F12" w14:textId="40A8FF05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2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sc_console_1920x1080_60_8bit_rgb.zip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2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F30EC64" w14:textId="3F52389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2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6181644352dc7194146fca0c4daf54ee</w:delText>
              </w:r>
            </w:del>
          </w:p>
        </w:tc>
      </w:tr>
      <w:tr w:rsidR="006C68E8" w:rsidRPr="00E81DBC" w:rsidDel="00B63ED4" w14:paraId="64BFACD4" w14:textId="77777777" w:rsidTr="002A7F46">
        <w:trPr>
          <w:trHeight w:val="315"/>
          <w:del w:id="630" w:author="haoping yu" w:date="2015-07-13T21:51:00Z"/>
          <w:trPrChange w:id="63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3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FA01218" w14:textId="79418744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3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3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AE301CD" w14:textId="3098138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3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3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MissionControlClip3_1920x1080_60p_8b444.zip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3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1C90291" w14:textId="63C1FA4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3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3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81dbb94053a737a203236c888808a9ae</w:delText>
              </w:r>
            </w:del>
          </w:p>
        </w:tc>
      </w:tr>
      <w:tr w:rsidR="006C68E8" w:rsidRPr="00E81DBC" w:rsidDel="00B63ED4" w14:paraId="28562413" w14:textId="77777777" w:rsidTr="002A7F46">
        <w:trPr>
          <w:trHeight w:val="315"/>
          <w:del w:id="640" w:author="haoping yu" w:date="2015-07-13T21:51:00Z"/>
          <w:trPrChange w:id="64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4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6A6D0A9" w14:textId="31685CA2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4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4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89FCC25" w14:textId="7645C833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4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EBURainFruits_1920x1080_50_10bit_444_rgb_ebu.zip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4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5677EBD" w14:textId="1CABC583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4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6086e46bc8337b1f6752c51e25b9d0f7</w:delText>
              </w:r>
            </w:del>
          </w:p>
        </w:tc>
      </w:tr>
      <w:tr w:rsidR="006C68E8" w:rsidRPr="00E81DBC" w:rsidDel="00B63ED4" w14:paraId="0BB2A554" w14:textId="77777777" w:rsidTr="002A7F46">
        <w:trPr>
          <w:trHeight w:val="315"/>
          <w:del w:id="650" w:author="haoping yu" w:date="2015-07-13T21:51:00Z"/>
          <w:trPrChange w:id="65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5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5E92620" w14:textId="1258D93A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5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5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C685B30" w14:textId="08B31F2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5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Kimono1_1920x1080_24_10bit_444_rgb.zip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5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A7F17CD" w14:textId="4AAD1145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5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682e252e549a64d2e3f4676e3bf9ffab</w:delText>
              </w:r>
            </w:del>
          </w:p>
        </w:tc>
      </w:tr>
      <w:tr w:rsidR="006C68E8" w:rsidRPr="00E81DBC" w:rsidDel="00B63ED4" w14:paraId="5F7D325F" w14:textId="77777777" w:rsidTr="002A7F46">
        <w:trPr>
          <w:trHeight w:val="315"/>
          <w:del w:id="660" w:author="haoping yu" w:date="2015-07-13T21:51:00Z"/>
          <w:trPrChange w:id="66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6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0EBF33B" w14:textId="7B6790B9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6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6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6DEE04B" w14:textId="4EFAC783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6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sc_web_browsing_1280x720_30_8bit_300_rgb.zip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6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F4F907C" w14:textId="675C6E6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6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04d5451b34bb601e4e83e3688643ecb3</w:delText>
              </w:r>
            </w:del>
          </w:p>
        </w:tc>
      </w:tr>
      <w:tr w:rsidR="006C68E8" w:rsidRPr="00E81DBC" w:rsidDel="00B63ED4" w14:paraId="610262D1" w14:textId="77777777" w:rsidTr="002A7F46">
        <w:trPr>
          <w:trHeight w:val="315"/>
          <w:del w:id="670" w:author="haoping yu" w:date="2015-07-13T21:51:00Z"/>
          <w:trPrChange w:id="67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7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687302B" w14:textId="047B9E5A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7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7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B4FA6EE" w14:textId="01188B6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7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7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sc_map_1280x720_60_8bit_rgb.zip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7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9C3D2FA" w14:textId="5D6F749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7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7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fbb45233360302e115e2c331c16e534a</w:delText>
              </w:r>
            </w:del>
          </w:p>
        </w:tc>
      </w:tr>
      <w:tr w:rsidR="006C68E8" w:rsidRPr="00E81DBC" w:rsidDel="00B63ED4" w14:paraId="3395D2E1" w14:textId="77777777" w:rsidTr="002A7F46">
        <w:trPr>
          <w:trHeight w:val="315"/>
          <w:del w:id="680" w:author="haoping yu" w:date="2015-07-13T21:51:00Z"/>
          <w:trPrChange w:id="68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8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BC43D58" w14:textId="5E78F390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8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8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27250EE" w14:textId="595A5E6C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8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sc_programming_1280x720_60_8bit_rgb.zip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8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6978CF4" w14:textId="492E50D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8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8cef6e8149bef2903dc1f6cb4c7c46b0</w:delText>
              </w:r>
            </w:del>
          </w:p>
        </w:tc>
      </w:tr>
      <w:tr w:rsidR="006C68E8" w:rsidRPr="00E81DBC" w:rsidDel="00B63ED4" w14:paraId="15C7CB3F" w14:textId="77777777" w:rsidTr="002A7F46">
        <w:trPr>
          <w:trHeight w:val="315"/>
          <w:del w:id="690" w:author="haoping yu" w:date="2015-07-13T21:51:00Z"/>
          <w:trPrChange w:id="69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69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AD34D0C" w14:textId="6F3B6520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9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9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73F953B" w14:textId="1E3AEB4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9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69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sc_SlideShow_1280x720_20_8bit_500.zip (RGB&amp;YUV)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69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D4CEA66" w14:textId="1E3A0840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9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69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2c73107851bc237be07d51297b526a0e</w:delText>
              </w:r>
            </w:del>
          </w:p>
        </w:tc>
      </w:tr>
      <w:tr w:rsidR="006C68E8" w:rsidRPr="00E81DBC" w:rsidDel="00B63ED4" w14:paraId="2CCCEAA2" w14:textId="77777777" w:rsidTr="002A7F46">
        <w:trPr>
          <w:trHeight w:val="315"/>
          <w:del w:id="700" w:author="haoping yu" w:date="2015-07-13T21:51:00Z"/>
          <w:trPrChange w:id="70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0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32E84A1" w14:textId="50BDCCD0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0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0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AA2E842" w14:textId="3DE90207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0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0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sc_robot_1280x720_30_8bit_300_rgb.zip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0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6B508A9" w14:textId="1DDE569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0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0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36d3ef423954ee8d98deabb1b6a82477</w:delText>
              </w:r>
            </w:del>
          </w:p>
        </w:tc>
      </w:tr>
      <w:tr w:rsidR="006C68E8" w:rsidRPr="00E81DBC" w:rsidDel="00B63ED4" w14:paraId="4C520BE9" w14:textId="77777777" w:rsidTr="002A7F46">
        <w:trPr>
          <w:trHeight w:val="315"/>
          <w:del w:id="710" w:author="haoping yu" w:date="2015-07-13T21:51:00Z"/>
          <w:trPrChange w:id="71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1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9A422D1" w14:textId="1F0E3C0F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1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1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8D88863" w14:textId="5481280A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1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1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Basketball_Screen_2560x1440_60p_8b444.zip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1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5F51D5A" w14:textId="1C987DB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1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1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215784fd2cab1ade97dc740883c24c93</w:delText>
              </w:r>
            </w:del>
          </w:p>
        </w:tc>
      </w:tr>
      <w:tr w:rsidR="006C68E8" w:rsidRPr="00E81DBC" w:rsidDel="00B63ED4" w14:paraId="029FD94B" w14:textId="77777777" w:rsidTr="002A7F46">
        <w:trPr>
          <w:trHeight w:val="315"/>
          <w:del w:id="720" w:author="haoping yu" w:date="2015-07-13T21:51:00Z"/>
          <w:trPrChange w:id="72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22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EE3EF87" w14:textId="486AB800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2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24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968D1A1" w14:textId="4254B1F0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5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26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MissionControlClip2_2560x1440_60p_8b444.zip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27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53EE12F" w14:textId="6260E237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8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29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f535830c4ed233a9e998426c3b593294</w:delText>
              </w:r>
            </w:del>
          </w:p>
        </w:tc>
      </w:tr>
      <w:tr w:rsidR="006C68E8" w:rsidRPr="00E81DBC" w:rsidDel="00B63ED4" w14:paraId="495FB816" w14:textId="77777777" w:rsidTr="002A7F46">
        <w:trPr>
          <w:trHeight w:val="315"/>
          <w:del w:id="730" w:author="haoping yu" w:date="2015-07-13T21:51:00Z"/>
          <w:trPrChange w:id="731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32" w:author="haoping yu" w:date="2015-07-13T21:54:00Z">
              <w:tcPr>
                <w:tcW w:w="990" w:type="dxa"/>
                <w:gridSpan w:val="4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E1F46CA" w14:textId="2A4975CF" w:rsidR="00945E37" w:rsidRPr="00553840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33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34" w:author="haoping yu" w:date="2015-07-13T21:51:00Z">
              <w:r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4:4:4 Y’CbCr</w:delText>
              </w:r>
            </w:del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3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0EBAF9E" w14:textId="32D662F8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3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3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sc_flyingGraphics_1920x1080_60_8bit_yuv.zip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3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CBCFA2B" w14:textId="33199DE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3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4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d1ef8f76e0d0e025401b3cc03bde8986</w:delText>
              </w:r>
            </w:del>
          </w:p>
        </w:tc>
      </w:tr>
      <w:tr w:rsidR="006C68E8" w:rsidRPr="00E81DBC" w:rsidDel="00B63ED4" w14:paraId="7825F36A" w14:textId="77777777" w:rsidTr="002A7F46">
        <w:trPr>
          <w:trHeight w:val="315"/>
          <w:del w:id="741" w:author="haoping yu" w:date="2015-07-13T21:51:00Z"/>
          <w:trPrChange w:id="74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4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9772691" w14:textId="5F68DA30" w:rsidR="00945E37" w:rsidRPr="00E81DBC" w:rsidDel="00B63ED4" w:rsidRDefault="00945E37" w:rsidP="00FA2D43">
            <w:pPr>
              <w:spacing w:before="0"/>
              <w:rPr>
                <w:del w:id="74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4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B0F5002" w14:textId="65CA817E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4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sc_desktop_1920x1080_60_8bit_yuv.zip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4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57D3391" w14:textId="5CFC1368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5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cf94582dc37dc62f8c0b3ac36894c8b5</w:delText>
              </w:r>
            </w:del>
          </w:p>
        </w:tc>
      </w:tr>
      <w:tr w:rsidR="006C68E8" w:rsidRPr="00E81DBC" w:rsidDel="00B63ED4" w14:paraId="62F82F07" w14:textId="77777777" w:rsidTr="002A7F46">
        <w:trPr>
          <w:trHeight w:val="315"/>
          <w:del w:id="751" w:author="haoping yu" w:date="2015-07-13T21:51:00Z"/>
          <w:trPrChange w:id="75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5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69BE619" w14:textId="764C5EC6" w:rsidR="00945E37" w:rsidRPr="00E81DBC" w:rsidDel="00B63ED4" w:rsidRDefault="00945E37" w:rsidP="00FA2D43">
            <w:pPr>
              <w:spacing w:before="0"/>
              <w:rPr>
                <w:del w:id="75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5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5D70C53" w14:textId="6AC728BC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5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sc_console_1920x1080_60_8bit_yuv.zip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5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6008B50" w14:textId="48EE6D6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6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ad9fee7d7e32c891cf183b7ea43b325a</w:delText>
              </w:r>
            </w:del>
          </w:p>
        </w:tc>
      </w:tr>
      <w:tr w:rsidR="006C68E8" w:rsidRPr="00E81DBC" w:rsidDel="00B63ED4" w14:paraId="663113C1" w14:textId="77777777" w:rsidTr="002A7F46">
        <w:trPr>
          <w:trHeight w:val="315"/>
          <w:del w:id="761" w:author="haoping yu" w:date="2015-07-13T21:51:00Z"/>
          <w:trPrChange w:id="76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6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B7A2660" w14:textId="67D9B149" w:rsidR="00945E37" w:rsidRPr="00E81DBC" w:rsidDel="00B63ED4" w:rsidRDefault="00945E37" w:rsidP="00FA2D43">
            <w:pPr>
              <w:spacing w:before="0"/>
              <w:rPr>
                <w:del w:id="76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6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81F211E" w14:textId="4FFFC04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6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MissionControlClip3_1920x1080_60p_8b444YUV.zip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6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D4659A2" w14:textId="6882E4B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7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4b441b49f8c7fb7ae4031b266f330671</w:delText>
              </w:r>
            </w:del>
          </w:p>
        </w:tc>
      </w:tr>
      <w:tr w:rsidR="006C68E8" w:rsidRPr="00E81DBC" w:rsidDel="00B63ED4" w14:paraId="03CFC8C1" w14:textId="77777777" w:rsidTr="002A7F46">
        <w:trPr>
          <w:trHeight w:val="315"/>
          <w:del w:id="771" w:author="haoping yu" w:date="2015-07-13T21:51:00Z"/>
          <w:trPrChange w:id="77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7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EAAE9BC" w14:textId="70C4DE41" w:rsidR="00945E37" w:rsidRPr="00E81DBC" w:rsidDel="00B63ED4" w:rsidRDefault="00945E37" w:rsidP="00FA2D43">
            <w:pPr>
              <w:spacing w:before="0"/>
              <w:rPr>
                <w:del w:id="77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7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DD59A94" w14:textId="540F879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7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EBURainFruits_1920x1080_50_10bit_444_ebu.zip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7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697EBF8" w14:textId="58F1BF6C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8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7a73333b9e63938b5b194fc86718d30a</w:delText>
              </w:r>
            </w:del>
          </w:p>
        </w:tc>
      </w:tr>
      <w:tr w:rsidR="006C68E8" w:rsidRPr="00E81DBC" w:rsidDel="00B63ED4" w14:paraId="55554E55" w14:textId="77777777" w:rsidTr="002A7F46">
        <w:trPr>
          <w:trHeight w:val="315"/>
          <w:del w:id="781" w:author="haoping yu" w:date="2015-07-13T21:51:00Z"/>
          <w:trPrChange w:id="78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8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204AE79" w14:textId="13CCB1B3" w:rsidR="00945E37" w:rsidRPr="00E81DBC" w:rsidDel="00B63ED4" w:rsidRDefault="00945E37" w:rsidP="00FA2D43">
            <w:pPr>
              <w:spacing w:before="0"/>
              <w:rPr>
                <w:del w:id="78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8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8A62EB9" w14:textId="11113E8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8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8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Kimono1_1920x1080_24_10bit_444.zip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8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A5B5616" w14:textId="4B427CA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8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79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29490eccf2742c6e9fcaeb3165de4847</w:delText>
              </w:r>
            </w:del>
          </w:p>
        </w:tc>
      </w:tr>
      <w:tr w:rsidR="006C68E8" w:rsidRPr="00E81DBC" w:rsidDel="00B63ED4" w14:paraId="44AAF1E3" w14:textId="77777777" w:rsidTr="002A7F46">
        <w:trPr>
          <w:trHeight w:val="315"/>
          <w:del w:id="791" w:author="haoping yu" w:date="2015-07-13T21:51:00Z"/>
          <w:trPrChange w:id="79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79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C419C25" w14:textId="368BD094" w:rsidR="00945E37" w:rsidRPr="00E81DBC" w:rsidDel="00B63ED4" w:rsidRDefault="00945E37" w:rsidP="00FA2D43">
            <w:pPr>
              <w:spacing w:before="0"/>
              <w:rPr>
                <w:del w:id="79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9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C0FF602" w14:textId="655DB111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79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sc_web_browsing_1280x720_30_8bit_300_444_r1.zip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79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B5D77E7" w14:textId="0C22D9D1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0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6d88218a4585f3e88e1c01cfcc3026ac</w:delText>
              </w:r>
            </w:del>
          </w:p>
        </w:tc>
      </w:tr>
      <w:tr w:rsidR="006C68E8" w:rsidRPr="00E81DBC" w:rsidDel="00B63ED4" w14:paraId="6D0E7797" w14:textId="77777777" w:rsidTr="002A7F46">
        <w:trPr>
          <w:trHeight w:val="315"/>
          <w:del w:id="801" w:author="haoping yu" w:date="2015-07-13T21:51:00Z"/>
          <w:trPrChange w:id="80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0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DD3C833" w14:textId="2A38C0CD" w:rsidR="00945E37" w:rsidRPr="00E81DBC" w:rsidDel="00B63ED4" w:rsidRDefault="00945E37" w:rsidP="00FA2D43">
            <w:pPr>
              <w:spacing w:before="0"/>
              <w:rPr>
                <w:del w:id="80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0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0B4282B" w14:textId="3A4FC21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0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sc_map_1280x720_60_8bit_444.zip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0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A75B2B8" w14:textId="6E761646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1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5bf31c2c90ca5e8baa30d6e90372b5e7</w:delText>
              </w:r>
            </w:del>
          </w:p>
        </w:tc>
      </w:tr>
      <w:tr w:rsidR="006C68E8" w:rsidRPr="00E81DBC" w:rsidDel="00B63ED4" w14:paraId="5F0ECBCC" w14:textId="77777777" w:rsidTr="002A7F46">
        <w:trPr>
          <w:trHeight w:val="315"/>
          <w:del w:id="811" w:author="haoping yu" w:date="2015-07-13T21:51:00Z"/>
          <w:trPrChange w:id="81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1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E4CF04E" w14:textId="423C4715" w:rsidR="00945E37" w:rsidRPr="00E81DBC" w:rsidDel="00B63ED4" w:rsidRDefault="00945E37" w:rsidP="00FA2D43">
            <w:pPr>
              <w:spacing w:before="0"/>
              <w:rPr>
                <w:del w:id="81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1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8ABA44C" w14:textId="749819A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1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sc_programming_1280x720_60_8bit_444.zip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1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BCAC7C9" w14:textId="798EFEA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2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cbea3b976a60aa69acbd48eb6a7ffdf7</w:delText>
              </w:r>
            </w:del>
          </w:p>
        </w:tc>
      </w:tr>
      <w:tr w:rsidR="006C68E8" w:rsidRPr="00E81DBC" w:rsidDel="00B63ED4" w14:paraId="55AD3955" w14:textId="77777777" w:rsidTr="002A7F46">
        <w:trPr>
          <w:trHeight w:val="315"/>
          <w:del w:id="821" w:author="haoping yu" w:date="2015-07-13T21:51:00Z"/>
          <w:trPrChange w:id="82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2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7068B45" w14:textId="2EA5E377" w:rsidR="00945E37" w:rsidRPr="00E81DBC" w:rsidDel="00B63ED4" w:rsidRDefault="00945E37" w:rsidP="00FA2D43">
            <w:pPr>
              <w:spacing w:before="0"/>
              <w:rPr>
                <w:del w:id="82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2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119C0B2" w14:textId="74E381C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2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sc_SlideShow_1280x720_20_8bit_500.zip (RGB&amp;YUV)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2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4020BFC" w14:textId="7072BF68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3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2c73107851bc237be07d51297b526a0e</w:delText>
              </w:r>
            </w:del>
          </w:p>
        </w:tc>
      </w:tr>
      <w:tr w:rsidR="006C68E8" w:rsidRPr="00E81DBC" w:rsidDel="00B63ED4" w14:paraId="717D651E" w14:textId="77777777" w:rsidTr="002A7F46">
        <w:trPr>
          <w:trHeight w:val="315"/>
          <w:del w:id="831" w:author="haoping yu" w:date="2015-07-13T21:51:00Z"/>
          <w:trPrChange w:id="83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3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C192404" w14:textId="327AA7FE" w:rsidR="00945E37" w:rsidRPr="00E81DBC" w:rsidDel="00B63ED4" w:rsidRDefault="00945E37" w:rsidP="00FA2D43">
            <w:pPr>
              <w:spacing w:before="0"/>
              <w:rPr>
                <w:del w:id="83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3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B87820C" w14:textId="4F71FE6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3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sc_robot_1280x720_30_8bit_300_444.zip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3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894E2F8" w14:textId="4C40BCDF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4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0a03b4c5e508a4a7c00bd8331d926922</w:delText>
              </w:r>
            </w:del>
          </w:p>
        </w:tc>
      </w:tr>
      <w:tr w:rsidR="006C68E8" w:rsidRPr="00E81DBC" w:rsidDel="00B63ED4" w14:paraId="729D17AC" w14:textId="77777777" w:rsidTr="002A7F46">
        <w:trPr>
          <w:trHeight w:val="315"/>
          <w:del w:id="841" w:author="haoping yu" w:date="2015-07-13T21:51:00Z"/>
          <w:trPrChange w:id="84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4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17889F3" w14:textId="469CCDE7" w:rsidR="00945E37" w:rsidRPr="00E81DBC" w:rsidDel="00B63ED4" w:rsidRDefault="00945E37" w:rsidP="00FA2D43">
            <w:pPr>
              <w:spacing w:before="0"/>
              <w:rPr>
                <w:del w:id="84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4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850EBF9" w14:textId="2DA7DE3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4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4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Basketball_Screen_2560x1440_60p_8b444YUV.zip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4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3797EE2" w14:textId="1BCE0F93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4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5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367bc916228f52a4c4ab66d19f0c406b</w:delText>
              </w:r>
            </w:del>
          </w:p>
        </w:tc>
      </w:tr>
      <w:tr w:rsidR="006C68E8" w:rsidRPr="00E81DBC" w:rsidDel="00B63ED4" w14:paraId="0FA2115B" w14:textId="77777777" w:rsidTr="002A7F46">
        <w:trPr>
          <w:trHeight w:val="315"/>
          <w:del w:id="851" w:author="haoping yu" w:date="2015-07-13T21:51:00Z"/>
          <w:trPrChange w:id="85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53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616F6BF" w14:textId="49D3EDE7" w:rsidR="00945E37" w:rsidRPr="00E81DBC" w:rsidDel="00B63ED4" w:rsidRDefault="00945E37" w:rsidP="00FA2D43">
            <w:pPr>
              <w:spacing w:before="0"/>
              <w:rPr>
                <w:del w:id="85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55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A04BDE7" w14:textId="49981B51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6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57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MissionControlClip2_2560x1440_60p_8b444YUV.zip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58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2F60974" w14:textId="642BC65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9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60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3d71ecafc94a9b919eac3f0ef1270dae</w:delText>
              </w:r>
            </w:del>
          </w:p>
        </w:tc>
      </w:tr>
      <w:tr w:rsidR="006C68E8" w:rsidRPr="00E81DBC" w:rsidDel="00B63ED4" w14:paraId="57808AE0" w14:textId="77777777" w:rsidTr="002A7F46">
        <w:trPr>
          <w:trHeight w:val="315"/>
          <w:del w:id="861" w:author="haoping yu" w:date="2015-07-13T21:51:00Z"/>
          <w:trPrChange w:id="862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63" w:author="haoping yu" w:date="2015-07-13T21:54:00Z">
              <w:tcPr>
                <w:tcW w:w="990" w:type="dxa"/>
                <w:gridSpan w:val="4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276DB47" w14:textId="26CEAB8C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64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  <w:del w:id="865" w:author="haoping yu" w:date="2015-07-13T21:51:00Z">
              <w:r w:rsidRPr="0018368B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4:2:0</w:delText>
              </w:r>
              <w:r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 xml:space="preserve"> </w:delText>
              </w:r>
              <w:r w:rsidRPr="0018368B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Y’CbCr</w:delText>
              </w:r>
            </w:del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6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4C6E032" w14:textId="1CB2141C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6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6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SlideShow_1280x720_20.zip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6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C93E138" w14:textId="5EB178EA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7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34fbaf67d600a5d8bf06b3064934bb88</w:delText>
              </w:r>
            </w:del>
          </w:p>
        </w:tc>
      </w:tr>
      <w:tr w:rsidR="006C68E8" w:rsidRPr="00E81DBC" w:rsidDel="00B63ED4" w14:paraId="795CA3C4" w14:textId="77777777" w:rsidTr="002A7F46">
        <w:trPr>
          <w:trHeight w:val="315"/>
          <w:del w:id="872" w:author="haoping yu" w:date="2015-07-13T21:51:00Z"/>
          <w:trPrChange w:id="87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7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DB22264" w14:textId="02B5E8AD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87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7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5DE5508" w14:textId="386CD04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7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ChinaSpeed_1024x768_30.zip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7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D70F3BE" w14:textId="58FD6B61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8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8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2ce970e611113b249f0365cfb6e2ca5c</w:delText>
              </w:r>
            </w:del>
          </w:p>
        </w:tc>
      </w:tr>
      <w:tr w:rsidR="006C68E8" w:rsidRPr="00E81DBC" w:rsidDel="00B63ED4" w14:paraId="720381B9" w14:textId="77777777" w:rsidTr="002A7F46">
        <w:trPr>
          <w:trHeight w:val="315"/>
          <w:del w:id="882" w:author="haoping yu" w:date="2015-07-13T21:51:00Z"/>
          <w:trPrChange w:id="88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8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5875217" w14:textId="52141AC5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88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8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365288D" w14:textId="75CE4F55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8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8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sc_flyingGraphics_1920x1080_60_8bit_420.zip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8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AD18E27" w14:textId="06AF7CD4" w:rsidR="00945E37" w:rsidRPr="00945E37" w:rsidDel="00B63ED4" w:rsidRDefault="00BD1CA4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9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891" w:author="haoping yu" w:date="2015-07-13T21:51:00Z">
              <w:r w:rsidRPr="00BD1CA4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8296308afe0421796a901d6f191f8a2a</w:delText>
              </w:r>
            </w:del>
          </w:p>
        </w:tc>
      </w:tr>
      <w:tr w:rsidR="006C68E8" w:rsidRPr="00E81DBC" w:rsidDel="00B63ED4" w14:paraId="0B94893A" w14:textId="77777777" w:rsidTr="002A7F46">
        <w:trPr>
          <w:trHeight w:val="315"/>
          <w:del w:id="892" w:author="haoping yu" w:date="2015-07-13T21:51:00Z"/>
          <w:trPrChange w:id="89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89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BBC7C42" w14:textId="6812346F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89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9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8F7A8EC" w14:textId="49024FDE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9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89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sc_desktop_1920x1080_60_8bit_420.zip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89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018415F" w14:textId="4C4390E6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0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0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9d2de5da7982fbc2fd2d42437b3d9b6f</w:delText>
              </w:r>
            </w:del>
          </w:p>
        </w:tc>
      </w:tr>
      <w:tr w:rsidR="006C68E8" w:rsidRPr="00E81DBC" w:rsidDel="00B63ED4" w14:paraId="5C6122A7" w14:textId="77777777" w:rsidTr="002A7F46">
        <w:trPr>
          <w:trHeight w:val="315"/>
          <w:del w:id="902" w:author="haoping yu" w:date="2015-07-13T21:51:00Z"/>
          <w:trPrChange w:id="90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0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414EBAB" w14:textId="35C5194F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0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0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1A1D656" w14:textId="7F7A904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0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0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sc_console_1920x1080_60_8bit_420.zip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0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8A88B91" w14:textId="017C2830" w:rsidR="00945E37" w:rsidRPr="00945E37" w:rsidDel="00B63ED4" w:rsidRDefault="00BD1CA4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1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11" w:author="haoping yu" w:date="2015-07-13T21:51:00Z">
              <w:r w:rsidRPr="00BD1CA4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f946f37a415cf15ef0d6773b2a6e39fd</w:delText>
              </w:r>
            </w:del>
          </w:p>
        </w:tc>
      </w:tr>
      <w:tr w:rsidR="006C68E8" w:rsidRPr="00E81DBC" w:rsidDel="00B63ED4" w14:paraId="157B3D6F" w14:textId="77777777" w:rsidTr="002A7F46">
        <w:trPr>
          <w:trHeight w:val="315"/>
          <w:del w:id="912" w:author="haoping yu" w:date="2015-07-13T21:51:00Z"/>
          <w:trPrChange w:id="91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1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729B14F" w14:textId="0E17A349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1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1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83F79F" w14:textId="1416BEF0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1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1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sc_web_browsing_1280x720_30_8bit_300_420_r1.zip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1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2BF5305" w14:textId="0AC6322E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2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2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d1f20953a1fe477ab7ff77d0d833b812</w:delText>
              </w:r>
            </w:del>
          </w:p>
        </w:tc>
      </w:tr>
      <w:tr w:rsidR="006C68E8" w:rsidRPr="00E81DBC" w:rsidDel="00B63ED4" w14:paraId="33F079DB" w14:textId="77777777" w:rsidTr="002A7F46">
        <w:trPr>
          <w:trHeight w:val="315"/>
          <w:del w:id="922" w:author="haoping yu" w:date="2015-07-13T21:51:00Z"/>
          <w:trPrChange w:id="92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2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C063F48" w14:textId="6EAE6F9A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2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2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6B65C36" w14:textId="4E53997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2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2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sc_map_1280x720_60_8bit_420.zip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2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CFC6028" w14:textId="035155E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3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3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8d4f15bd463d156ea9032dc4bb356fed</w:delText>
              </w:r>
            </w:del>
          </w:p>
        </w:tc>
      </w:tr>
      <w:tr w:rsidR="006C68E8" w:rsidRPr="00E81DBC" w:rsidDel="00B63ED4" w14:paraId="2B7F98AE" w14:textId="77777777" w:rsidTr="002A7F46">
        <w:trPr>
          <w:trHeight w:val="315"/>
          <w:del w:id="932" w:author="haoping yu" w:date="2015-07-13T21:51:00Z"/>
          <w:trPrChange w:id="93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3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E2B32CD" w14:textId="2AA04D7D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3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3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A48BE30" w14:textId="68F8A3B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3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3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MissionControlClip2_2560x1440_60p_8b420.zip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3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3B4F781" w14:textId="7FF76B58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4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4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6a3f7ebdb2e66ac7914a327f428caca0</w:delText>
              </w:r>
            </w:del>
          </w:p>
        </w:tc>
      </w:tr>
      <w:tr w:rsidR="006C68E8" w:rsidRPr="00E81DBC" w:rsidDel="00B63ED4" w14:paraId="5911280C" w14:textId="77777777" w:rsidTr="002A7F46">
        <w:trPr>
          <w:trHeight w:val="315"/>
          <w:del w:id="942" w:author="haoping yu" w:date="2015-07-13T21:51:00Z"/>
          <w:trPrChange w:id="94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4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51B3E3C" w14:textId="4F23FADE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4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4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12F443C" w14:textId="0AA76E49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4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4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MissionControlClip3_1920x1080_60p_8b420.zip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4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D5993BB" w14:textId="023BEB14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5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5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f3df660027bc1cb71a9336f98c066ddb</w:delText>
              </w:r>
            </w:del>
          </w:p>
        </w:tc>
      </w:tr>
      <w:tr w:rsidR="006C68E8" w:rsidRPr="00E81DBC" w:rsidDel="00B63ED4" w14:paraId="023A303A" w14:textId="77777777" w:rsidTr="002A7F46">
        <w:trPr>
          <w:trHeight w:val="315"/>
          <w:del w:id="952" w:author="haoping yu" w:date="2015-07-13T21:51:00Z"/>
          <w:trPrChange w:id="95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5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08C330B" w14:textId="15EAA22D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5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5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D8F23AE" w14:textId="227F1C30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5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5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sc_robot_1280x720_30_8bit_300_420.zip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5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758BF9F" w14:textId="373EECBB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6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6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4e822bc43b49a3c64809cc54dbd8065f</w:delText>
              </w:r>
            </w:del>
          </w:p>
        </w:tc>
      </w:tr>
      <w:tr w:rsidR="006C68E8" w:rsidRPr="00E81DBC" w:rsidDel="00B63ED4" w14:paraId="0D58C8B6" w14:textId="77777777" w:rsidTr="002A7F46">
        <w:trPr>
          <w:trHeight w:val="315"/>
          <w:del w:id="962" w:author="haoping yu" w:date="2015-07-13T21:51:00Z"/>
          <w:trPrChange w:id="96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6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7790BCB" w14:textId="7305D4F5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6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6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9C62C3B" w14:textId="278DC4C2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6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6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sc_programming_1280x720_60_8bit_420.zip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6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29BCA31" w14:textId="2245644E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7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7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c81a7dff676e8edcd4f58fd7a82c4369</w:delText>
              </w:r>
            </w:del>
          </w:p>
        </w:tc>
      </w:tr>
      <w:tr w:rsidR="006C68E8" w:rsidRPr="00E81DBC" w:rsidDel="00B63ED4" w14:paraId="2218A4F8" w14:textId="77777777" w:rsidTr="002A7F46">
        <w:trPr>
          <w:trHeight w:val="315"/>
          <w:del w:id="972" w:author="haoping yu" w:date="2015-07-13T21:51:00Z"/>
          <w:trPrChange w:id="973" w:author="haoping yu" w:date="2015-07-13T21:54:00Z">
            <w:trPr>
              <w:trHeight w:val="315"/>
            </w:trPr>
          </w:trPrChange>
        </w:trPr>
        <w:tc>
          <w:tcPr>
            <w:tcW w:w="990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74" w:author="haoping yu" w:date="2015-07-13T21:54:00Z">
              <w:tcPr>
                <w:tcW w:w="990" w:type="dxa"/>
                <w:gridSpan w:val="4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C61F0A2" w14:textId="522BCB2C" w:rsidR="00945E37" w:rsidRPr="00E81DBC" w:rsidDel="00B63ED4" w:rsidRDefault="00945E37" w:rsidP="00FA2D4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75" w:author="haoping yu" w:date="2015-07-13T21:51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76" w:author="haoping yu" w:date="2015-07-13T21:54:00Z">
              <w:tcPr>
                <w:tcW w:w="5130" w:type="dxa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4593C3C" w14:textId="230FF725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77" w:author="haoping yu" w:date="2015-07-13T21:51:00Z"/>
                <w:rFonts w:eastAsia="Times New Roman"/>
                <w:color w:val="000000"/>
                <w:szCs w:val="22"/>
                <w:lang w:eastAsia="zh-CN"/>
              </w:rPr>
            </w:pPr>
            <w:del w:id="978" w:author="haoping yu" w:date="2015-07-13T21:51:00Z">
              <w:r w:rsidRPr="00945E37" w:rsidDel="00B63ED4">
                <w:rPr>
                  <w:rFonts w:eastAsia="Times New Roman"/>
                  <w:color w:val="000000"/>
                  <w:szCs w:val="22"/>
                  <w:lang w:eastAsia="zh-CN"/>
                </w:rPr>
                <w:delText>Basketball_Screen_2560x1440_60p_8b420.zip</w:delText>
              </w:r>
            </w:del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79" w:author="haoping yu" w:date="2015-07-13T21:54:00Z">
              <w:tcPr>
                <w:tcW w:w="3510" w:type="dxa"/>
                <w:gridSpan w:val="4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E68AB48" w14:textId="41FF25FD" w:rsidR="00945E37" w:rsidRPr="00945E37" w:rsidDel="00B63ED4" w:rsidRDefault="00945E37" w:rsidP="00945E3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80" w:author="haoping yu" w:date="2015-07-13T21:51:00Z"/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981" w:author="haoping yu" w:date="2015-07-13T21:51:00Z">
              <w:r w:rsidRPr="00945E37" w:rsidDel="00B63ED4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11e047d398f42a627ca5158dad20516e</w:delText>
              </w:r>
            </w:del>
          </w:p>
        </w:tc>
      </w:tr>
      <w:tr w:rsidR="002A7F46" w:rsidRPr="00E81DBC" w14:paraId="25418E9A" w14:textId="77777777" w:rsidTr="002A7F46">
        <w:trPr>
          <w:trHeight w:val="315"/>
          <w:ins w:id="982" w:author="haoping yu" w:date="2015-07-13T21:52:00Z"/>
        </w:trPr>
        <w:tc>
          <w:tcPr>
            <w:tcW w:w="900" w:type="dxa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0ABC57AA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8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984" w:author="haoping yu" w:date="2015-07-13T21:52:00Z"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format</w:t>
              </w:r>
              <w:proofErr w:type="gramEnd"/>
            </w:ins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67BBFC4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8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986" w:author="haoping yu" w:date="2015-07-13T21:52:00Z"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file</w:t>
              </w:r>
              <w:proofErr w:type="gramEnd"/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 name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478B197" w14:textId="77777777" w:rsidR="00B63ED4" w:rsidRPr="00B63ED4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8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88" w:author="haoping yu" w:date="2015-07-13T21:52:00Z">
              <w:r w:rsidRPr="00B63ED4">
                <w:rPr>
                  <w:rFonts w:eastAsia="Times New Roman"/>
                  <w:color w:val="000000"/>
                  <w:szCs w:val="22"/>
                  <w:lang w:eastAsia="zh-CN"/>
                </w:rPr>
                <w:t>MD5</w:t>
              </w:r>
            </w:ins>
          </w:p>
        </w:tc>
      </w:tr>
      <w:tr w:rsidR="00BB3EFC" w:rsidRPr="00E81DBC" w14:paraId="46DFE5D8" w14:textId="77777777" w:rsidTr="002A7F46">
        <w:tblPrEx>
          <w:tblPrExChange w:id="989" w:author="haoping yu" w:date="2015-07-13T21:54:00Z">
            <w:tblPrEx>
              <w:tblW w:w="9540" w:type="dxa"/>
            </w:tblPrEx>
          </w:tblPrExChange>
        </w:tblPrEx>
        <w:trPr>
          <w:trHeight w:val="315"/>
          <w:ins w:id="990" w:author="haoping yu" w:date="2015-07-13T21:52:00Z"/>
          <w:trPrChange w:id="99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992" w:author="haoping yu" w:date="2015-07-13T21:54:00Z">
              <w:tcPr>
                <w:tcW w:w="900" w:type="dxa"/>
                <w:gridSpan w:val="2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F086BE1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994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4:4:4 </w:t>
              </w:r>
              <w:r w:rsidRPr="008941FC">
                <w:rPr>
                  <w:rFonts w:eastAsia="Times New Roman"/>
                  <w:color w:val="000000"/>
                  <w:szCs w:val="22"/>
                  <w:lang w:eastAsia="zh-CN"/>
                </w:rPr>
                <w:t>RGB</w:t>
              </w:r>
            </w:ins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95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11F90F2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99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_flyingGraphics_1920x1080_60_8bit_rgb.zip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998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3087792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999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00" w:author="haoping yu" w:date="2015-07-13T21:53:00Z">
                  <w:rPr>
                    <w:ins w:id="1001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002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03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5ec2977e16da42a2d4373b893d7bd636</w:t>
              </w:r>
            </w:ins>
          </w:p>
        </w:tc>
      </w:tr>
      <w:tr w:rsidR="00BB3EFC" w:rsidRPr="00E81DBC" w14:paraId="53458993" w14:textId="77777777" w:rsidTr="002A7F46">
        <w:tblPrEx>
          <w:tblPrExChange w:id="1004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05" w:author="haoping yu" w:date="2015-07-13T21:52:00Z"/>
          <w:trPrChange w:id="1006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07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6816617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0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09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D3632EE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01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_desktop_1920x1080_60_8bit_rgb.zip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12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34CC59B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13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14" w:author="haoping yu" w:date="2015-07-13T21:53:00Z">
                  <w:rPr>
                    <w:ins w:id="1015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016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17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45d2d0ad013a5cb1313c5b542c98ec5f</w:t>
              </w:r>
            </w:ins>
          </w:p>
        </w:tc>
      </w:tr>
      <w:tr w:rsidR="00BB3EFC" w:rsidRPr="00E81DBC" w14:paraId="622CD4EE" w14:textId="77777777" w:rsidTr="002A7F46">
        <w:tblPrEx>
          <w:tblPrExChange w:id="1018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19" w:author="haoping yu" w:date="2015-07-13T21:52:00Z"/>
          <w:trPrChange w:id="1020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21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DBBA412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2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23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2920DF3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2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02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_console_1920x1080_60_8bit_rgb.zip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26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82DDABA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27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28" w:author="haoping yu" w:date="2015-07-13T21:53:00Z">
                  <w:rPr>
                    <w:ins w:id="1029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030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31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6181644352dc7194146fca0c4daf54ee</w:t>
              </w:r>
            </w:ins>
          </w:p>
        </w:tc>
      </w:tr>
      <w:tr w:rsidR="00BB3EFC" w:rsidRPr="00E81DBC" w14:paraId="0EDE3B99" w14:textId="77777777" w:rsidTr="002A7F46">
        <w:tblPrEx>
          <w:tblPrExChange w:id="1032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33" w:author="haoping yu" w:date="2015-07-13T21:52:00Z"/>
          <w:trPrChange w:id="1034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35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CF1939D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3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37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AB8D01F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39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40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F14DFE5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41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42" w:author="haoping yu" w:date="2015-07-13T21:53:00Z">
                  <w:rPr>
                    <w:ins w:id="1043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044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45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d5100ab1dbbad87aba92364254eee82f</w:t>
              </w:r>
              <w:proofErr w:type="gramEnd"/>
            </w:ins>
          </w:p>
        </w:tc>
      </w:tr>
      <w:tr w:rsidR="00BB3EFC" w:rsidRPr="00E81DBC" w14:paraId="5CFB20C2" w14:textId="77777777" w:rsidTr="002A7F46">
        <w:tblPrEx>
          <w:tblPrExChange w:id="1046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47" w:author="haoping yu" w:date="2015-07-13T21:52:00Z"/>
          <w:trPrChange w:id="1048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49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EA1032B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5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51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203775F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5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54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A07169B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55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56" w:author="haoping yu" w:date="2015-07-13T21:53:00Z">
                  <w:rPr>
                    <w:ins w:id="1057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058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59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81dbb94053a737a203236c888808a9ae</w:t>
              </w:r>
            </w:ins>
          </w:p>
        </w:tc>
      </w:tr>
      <w:tr w:rsidR="00BB3EFC" w:rsidRPr="00E81DBC" w14:paraId="7663A512" w14:textId="77777777" w:rsidTr="002A7F46">
        <w:tblPrEx>
          <w:tblPrExChange w:id="1060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61" w:author="haoping yu" w:date="2015-07-13T21:52:00Z"/>
          <w:trPrChange w:id="1062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63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924AB43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6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65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ECAFBAF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6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6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EBURainFruits_1920x1080_50_10bit_444_rgb_ebu.zip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68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C265A51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69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70" w:author="haoping yu" w:date="2015-07-13T21:53:00Z">
                  <w:rPr>
                    <w:ins w:id="1071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072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73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6086e46bc8337b1f6752c51e25b9d0f7</w:t>
              </w:r>
            </w:ins>
          </w:p>
        </w:tc>
      </w:tr>
      <w:tr w:rsidR="00BB3EFC" w:rsidRPr="00E81DBC" w14:paraId="24D52AD0" w14:textId="77777777" w:rsidTr="002A7F46">
        <w:tblPrEx>
          <w:tblPrExChange w:id="1074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75" w:author="haoping yu" w:date="2015-07-13T21:52:00Z"/>
          <w:trPrChange w:id="1076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77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7C0A6F6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7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79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4D21C48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8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08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Kimono1_1920x1080_24_10bit_444_rgb.zip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82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B93EC17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83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84" w:author="haoping yu" w:date="2015-07-13T21:53:00Z">
                  <w:rPr>
                    <w:ins w:id="1085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086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087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682e252e549a64d2e3f4676e3bf9ffab</w:t>
              </w:r>
            </w:ins>
          </w:p>
        </w:tc>
      </w:tr>
      <w:tr w:rsidR="00BB3EFC" w:rsidRPr="00E81DBC" w14:paraId="315D1A33" w14:textId="77777777" w:rsidTr="002A7F46">
        <w:tblPrEx>
          <w:tblPrExChange w:id="1088" w:author="haoping yu" w:date="2015-07-13T21:54:00Z">
            <w:tblPrEx>
              <w:tblW w:w="9540" w:type="dxa"/>
            </w:tblPrEx>
          </w:tblPrExChange>
        </w:tblPrEx>
        <w:trPr>
          <w:trHeight w:val="315"/>
          <w:ins w:id="1089" w:author="haoping yu" w:date="2015-07-13T21:52:00Z"/>
          <w:trPrChange w:id="1090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091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0D83C2A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9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93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288DF7E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09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_web_browsing_1280x720_30_8bit_300_rgb.zip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096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7F29C24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097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098" w:author="haoping yu" w:date="2015-07-13T21:53:00Z">
                  <w:rPr>
                    <w:ins w:id="1099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100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01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04d5451b34bb601e4e83e3688643ecb3</w:t>
              </w:r>
            </w:ins>
          </w:p>
        </w:tc>
      </w:tr>
      <w:tr w:rsidR="00BB3EFC" w:rsidRPr="00E81DBC" w14:paraId="07A01FCD" w14:textId="77777777" w:rsidTr="002A7F46">
        <w:tblPrEx>
          <w:tblPrExChange w:id="1102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03" w:author="haoping yu" w:date="2015-07-13T21:52:00Z"/>
          <w:trPrChange w:id="1104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05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BC2D996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0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07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D223F22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0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10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_map_1280x720_60_8bit_rgb.zip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10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5DCEDEC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11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12" w:author="haoping yu" w:date="2015-07-13T21:53:00Z">
                  <w:rPr>
                    <w:ins w:id="1113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114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15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fbb45233360302e115e2c331c16e534a</w:t>
              </w:r>
              <w:proofErr w:type="gramEnd"/>
            </w:ins>
          </w:p>
        </w:tc>
      </w:tr>
      <w:tr w:rsidR="00BB3EFC" w:rsidRPr="00E81DBC" w14:paraId="237D8E7F" w14:textId="77777777" w:rsidTr="002A7F46">
        <w:tblPrEx>
          <w:tblPrExChange w:id="1116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17" w:author="haoping yu" w:date="2015-07-13T21:52:00Z"/>
          <w:trPrChange w:id="1118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19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4F09D44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2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21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DCE1078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12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_programming_1280x720_60_8bit_rgb.zip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24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5AB279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25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26" w:author="haoping yu" w:date="2015-07-13T21:53:00Z">
                  <w:rPr>
                    <w:ins w:id="1127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128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29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8cef6e8149bef2903dc1f6cb4c7c46b0</w:t>
              </w:r>
            </w:ins>
          </w:p>
        </w:tc>
      </w:tr>
      <w:tr w:rsidR="00BB3EFC" w:rsidRPr="00E81DBC" w14:paraId="59B81A7C" w14:textId="77777777" w:rsidTr="002A7F46">
        <w:tblPrEx>
          <w:tblPrExChange w:id="1130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31" w:author="haoping yu" w:date="2015-07-13T21:52:00Z"/>
          <w:trPrChange w:id="1132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33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2D05D01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3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35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E8CB20D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3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13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_SlideShow_1280x720_20_8bit_500.zip (RGB&amp;YUV)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38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6976986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39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40" w:author="haoping yu" w:date="2015-07-13T21:53:00Z">
                  <w:rPr>
                    <w:ins w:id="1141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142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43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2c73107851bc237be07d51297b526a0e</w:t>
              </w:r>
            </w:ins>
          </w:p>
        </w:tc>
      </w:tr>
      <w:tr w:rsidR="00BB3EFC" w:rsidRPr="00E81DBC" w14:paraId="0304FE9A" w14:textId="77777777" w:rsidTr="002A7F46">
        <w:tblPrEx>
          <w:tblPrExChange w:id="1144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45" w:author="haoping yu" w:date="2015-07-13T21:52:00Z"/>
          <w:trPrChange w:id="1146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47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6DCFAF7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4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49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6948921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5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15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_robot_1280x720_30_8bit_300_rgb.zip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52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B5DA80E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53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54" w:author="haoping yu" w:date="2015-07-13T21:53:00Z">
                  <w:rPr>
                    <w:ins w:id="1155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156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57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36d3ef423954ee8d98deabb1b6a82477</w:t>
              </w:r>
            </w:ins>
          </w:p>
        </w:tc>
      </w:tr>
      <w:tr w:rsidR="00BB3EFC" w:rsidRPr="00E81DBC" w14:paraId="6CB9166F" w14:textId="77777777" w:rsidTr="002A7F46">
        <w:tblPrEx>
          <w:tblPrExChange w:id="1158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59" w:author="haoping yu" w:date="2015-07-13T21:52:00Z"/>
          <w:trPrChange w:id="1160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61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1A8016E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6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63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54BCE9A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6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6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66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841BB3E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67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68" w:author="haoping yu" w:date="2015-07-13T21:53:00Z">
                  <w:rPr>
                    <w:ins w:id="1169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170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71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215784fd2cab1ade97dc740883c24c93</w:t>
              </w:r>
            </w:ins>
          </w:p>
        </w:tc>
      </w:tr>
      <w:tr w:rsidR="00BB3EFC" w:rsidRPr="00E81DBC" w14:paraId="2A6070A5" w14:textId="77777777" w:rsidTr="002A7F46">
        <w:tblPrEx>
          <w:tblPrExChange w:id="1172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73" w:author="haoping yu" w:date="2015-07-13T21:52:00Z"/>
          <w:trPrChange w:id="1174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75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39E8328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7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77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31A5F7C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7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7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80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5CDFC99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81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82" w:author="haoping yu" w:date="2015-07-13T21:53:00Z">
                  <w:rPr>
                    <w:ins w:id="1183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184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185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f535830c4ed233a9e998426c3b593294</w:t>
              </w:r>
              <w:proofErr w:type="gramEnd"/>
            </w:ins>
          </w:p>
        </w:tc>
      </w:tr>
      <w:tr w:rsidR="00BB3EFC" w:rsidRPr="00E81DBC" w14:paraId="5710F7C7" w14:textId="77777777" w:rsidTr="002A7F46">
        <w:tblPrEx>
          <w:tblPrExChange w:id="1186" w:author="haoping yu" w:date="2015-07-13T21:54:00Z">
            <w:tblPrEx>
              <w:tblW w:w="9540" w:type="dxa"/>
            </w:tblPrEx>
          </w:tblPrExChange>
        </w:tblPrEx>
        <w:trPr>
          <w:trHeight w:val="315"/>
          <w:ins w:id="1187" w:author="haoping yu" w:date="2015-07-13T21:52:00Z"/>
          <w:trPrChange w:id="1188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189" w:author="haoping yu" w:date="2015-07-13T21:54:00Z">
              <w:tcPr>
                <w:tcW w:w="900" w:type="dxa"/>
                <w:gridSpan w:val="2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0CE3578" w14:textId="77777777" w:rsidR="00B63ED4" w:rsidRPr="00553840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9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191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4:4:4 </w:t>
              </w:r>
              <w:proofErr w:type="spellStart"/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Y’CbCr</w:t>
              </w:r>
              <w:proofErr w:type="spellEnd"/>
            </w:ins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9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1E61A08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9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19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_flyingGraphics_1920x1080_60_8bit_yuv.zip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19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3816BCA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19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197" w:author="haoping yu" w:date="2015-07-13T21:53:00Z">
                  <w:rPr>
                    <w:ins w:id="1198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19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0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d1ef8f76e0d0e025401b3cc03bde8986</w:t>
              </w:r>
              <w:proofErr w:type="gramEnd"/>
            </w:ins>
          </w:p>
        </w:tc>
      </w:tr>
      <w:tr w:rsidR="00BB3EFC" w:rsidRPr="00E81DBC" w14:paraId="0D1470A7" w14:textId="77777777" w:rsidTr="002A7F46">
        <w:tblPrEx>
          <w:tblPrExChange w:id="120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02" w:author="haoping yu" w:date="2015-07-13T21:52:00Z"/>
          <w:trPrChange w:id="120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04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0FE6D80" w14:textId="77777777" w:rsidR="00B63ED4" w:rsidRPr="00E81DBC" w:rsidRDefault="00B63ED4" w:rsidP="00002AAD">
            <w:pPr>
              <w:spacing w:before="0"/>
              <w:rPr>
                <w:ins w:id="120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06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BBBAA07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0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20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_desktop_1920x1080_60_8bit_yuv.zip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09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976C946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10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11" w:author="haoping yu" w:date="2015-07-13T21:53:00Z">
                  <w:rPr>
                    <w:ins w:id="1212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213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14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cf94582dc37dc62f8c0b3ac36894c8b5</w:t>
              </w:r>
              <w:proofErr w:type="gramEnd"/>
            </w:ins>
          </w:p>
        </w:tc>
      </w:tr>
      <w:tr w:rsidR="00BB3EFC" w:rsidRPr="00E81DBC" w14:paraId="2D183A66" w14:textId="77777777" w:rsidTr="002A7F46">
        <w:tblPrEx>
          <w:tblPrExChange w:id="1215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16" w:author="haoping yu" w:date="2015-07-13T21:52:00Z"/>
          <w:trPrChange w:id="1217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18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432718F" w14:textId="77777777" w:rsidR="00B63ED4" w:rsidRPr="00E81DBC" w:rsidRDefault="00B63ED4" w:rsidP="00002AAD">
            <w:pPr>
              <w:spacing w:before="0"/>
              <w:rPr>
                <w:ins w:id="121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20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E3B724E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2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22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_console_1920x1080_60_8bit_yuv.zip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23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99D281A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24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25" w:author="haoping yu" w:date="2015-07-13T21:53:00Z">
                  <w:rPr>
                    <w:ins w:id="1226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227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28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ad9fee7d7e32c891cf183b7ea43b325a</w:t>
              </w:r>
              <w:proofErr w:type="gramEnd"/>
            </w:ins>
          </w:p>
        </w:tc>
      </w:tr>
      <w:tr w:rsidR="00BB3EFC" w:rsidRPr="00E81DBC" w14:paraId="27642CD4" w14:textId="77777777" w:rsidTr="002A7F46">
        <w:tblPrEx>
          <w:tblPrExChange w:id="1229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30" w:author="haoping yu" w:date="2015-07-13T21:52:00Z"/>
          <w:trPrChange w:id="123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32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5852370" w14:textId="77777777" w:rsidR="00B63ED4" w:rsidRPr="00E81DBC" w:rsidRDefault="00B63ED4" w:rsidP="00002AAD">
            <w:pPr>
              <w:spacing w:before="0"/>
              <w:rPr>
                <w:ins w:id="123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34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FAD44FF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3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36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37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3CC527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38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39" w:author="haoping yu" w:date="2015-07-13T21:53:00Z">
                  <w:rPr>
                    <w:ins w:id="1240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241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42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750dacd3c851765ba4e7f80a11459fca</w:t>
              </w:r>
            </w:ins>
          </w:p>
        </w:tc>
      </w:tr>
      <w:tr w:rsidR="00BB3EFC" w:rsidRPr="00E81DBC" w14:paraId="076BCC1D" w14:textId="77777777" w:rsidTr="002A7F46">
        <w:tblPrEx>
          <w:tblPrExChange w:id="1243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44" w:author="haoping yu" w:date="2015-07-13T21:52:00Z"/>
          <w:trPrChange w:id="1245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46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9189BAE" w14:textId="77777777" w:rsidR="00B63ED4" w:rsidRPr="00E81DBC" w:rsidRDefault="00B63ED4" w:rsidP="00002AAD">
            <w:pPr>
              <w:spacing w:before="0"/>
              <w:rPr>
                <w:ins w:id="124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48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01933CF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4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5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MissionControlClip3_1920x1080_60p_8b444YUV.zip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51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1E55E9E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52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53" w:author="haoping yu" w:date="2015-07-13T21:53:00Z">
                  <w:rPr>
                    <w:ins w:id="1254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255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56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4b441b49f8c7fb7ae4031b266f330671</w:t>
              </w:r>
            </w:ins>
          </w:p>
        </w:tc>
      </w:tr>
      <w:tr w:rsidR="00BB3EFC" w:rsidRPr="00E81DBC" w14:paraId="2E3734BB" w14:textId="77777777" w:rsidTr="002A7F46">
        <w:tblPrEx>
          <w:tblPrExChange w:id="125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58" w:author="haoping yu" w:date="2015-07-13T21:52:00Z"/>
          <w:trPrChange w:id="125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6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D8219A0" w14:textId="77777777" w:rsidR="00B63ED4" w:rsidRPr="00E81DBC" w:rsidRDefault="00B63ED4" w:rsidP="00002AAD">
            <w:pPr>
              <w:spacing w:before="0"/>
              <w:rPr>
                <w:ins w:id="126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6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31DE598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6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6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EBURainFruits_1920x1080_50_10bit_444_ebu.zip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6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CFDC338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6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67" w:author="haoping yu" w:date="2015-07-13T21:53:00Z">
                  <w:rPr>
                    <w:ins w:id="1268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26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7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7a73333b9e63938b5b194fc86718d30a</w:t>
              </w:r>
            </w:ins>
          </w:p>
        </w:tc>
      </w:tr>
      <w:tr w:rsidR="00BB3EFC" w:rsidRPr="00E81DBC" w14:paraId="10B4B16B" w14:textId="77777777" w:rsidTr="002A7F46">
        <w:tblPrEx>
          <w:tblPrExChange w:id="127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72" w:author="haoping yu" w:date="2015-07-13T21:52:00Z"/>
          <w:trPrChange w:id="127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74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6EEA74D" w14:textId="77777777" w:rsidR="00B63ED4" w:rsidRPr="00E81DBC" w:rsidRDefault="00B63ED4" w:rsidP="00002AAD">
            <w:pPr>
              <w:spacing w:before="0"/>
              <w:rPr>
                <w:ins w:id="127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76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C9505BE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7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27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Kimono1_1920x1080_24_10bit_444.zip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79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C0A42E2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80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81" w:author="haoping yu" w:date="2015-07-13T21:53:00Z">
                  <w:rPr>
                    <w:ins w:id="1282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283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84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29490eccf2742c6e9fcaeb3165de4847</w:t>
              </w:r>
            </w:ins>
          </w:p>
        </w:tc>
      </w:tr>
      <w:tr w:rsidR="00BB3EFC" w:rsidRPr="00E81DBC" w14:paraId="17B1679D" w14:textId="77777777" w:rsidTr="002A7F46">
        <w:tblPrEx>
          <w:tblPrExChange w:id="1285" w:author="haoping yu" w:date="2015-07-13T21:54:00Z">
            <w:tblPrEx>
              <w:tblW w:w="9540" w:type="dxa"/>
            </w:tblPrEx>
          </w:tblPrExChange>
        </w:tblPrEx>
        <w:trPr>
          <w:trHeight w:val="315"/>
          <w:ins w:id="1286" w:author="haoping yu" w:date="2015-07-13T21:52:00Z"/>
          <w:trPrChange w:id="1287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288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F071D20" w14:textId="77777777" w:rsidR="00B63ED4" w:rsidRPr="00E81DBC" w:rsidRDefault="00B63ED4" w:rsidP="00002AAD">
            <w:pPr>
              <w:spacing w:before="0"/>
              <w:rPr>
                <w:ins w:id="128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90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EF54ADC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9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29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_web_browsing_1280x720_30_8bit_300_444_r1.zip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293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345CC0A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294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295" w:author="haoping yu" w:date="2015-07-13T21:53:00Z">
                  <w:rPr>
                    <w:ins w:id="1296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297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298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6d88218a4585f3e88e1c01cfcc3026ac</w:t>
              </w:r>
            </w:ins>
          </w:p>
        </w:tc>
      </w:tr>
      <w:tr w:rsidR="00BB3EFC" w:rsidRPr="00E81DBC" w14:paraId="57DD4238" w14:textId="77777777" w:rsidTr="002A7F46">
        <w:tblPrEx>
          <w:tblPrExChange w:id="1299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00" w:author="haoping yu" w:date="2015-07-13T21:52:00Z"/>
          <w:trPrChange w:id="130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02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BE0AC8F" w14:textId="77777777" w:rsidR="00B63ED4" w:rsidRPr="00E81DBC" w:rsidRDefault="00B63ED4" w:rsidP="00002AAD">
            <w:pPr>
              <w:spacing w:before="0"/>
              <w:rPr>
                <w:ins w:id="130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04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548981B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0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30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_map_1280x720_60_8bit_444.zip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07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D001974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08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09" w:author="haoping yu" w:date="2015-07-13T21:53:00Z">
                  <w:rPr>
                    <w:ins w:id="1310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311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12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5bf31c2c90ca5e8baa30d6e90372b5e7</w:t>
              </w:r>
            </w:ins>
          </w:p>
        </w:tc>
      </w:tr>
      <w:tr w:rsidR="00BB3EFC" w:rsidRPr="00E81DBC" w14:paraId="72B2ACEC" w14:textId="77777777" w:rsidTr="002A7F46">
        <w:tblPrEx>
          <w:tblPrExChange w:id="1313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14" w:author="haoping yu" w:date="2015-07-13T21:52:00Z"/>
          <w:trPrChange w:id="1315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16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E423855" w14:textId="77777777" w:rsidR="00B63ED4" w:rsidRPr="00E81DBC" w:rsidRDefault="00B63ED4" w:rsidP="00002AAD">
            <w:pPr>
              <w:spacing w:before="0"/>
              <w:rPr>
                <w:ins w:id="131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18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D77F47D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1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32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_programming_1280x720_60_8bit_444.zip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21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DEB308E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22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23" w:author="haoping yu" w:date="2015-07-13T21:53:00Z">
                  <w:rPr>
                    <w:ins w:id="1324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325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26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cbea3b976a60aa69acbd48eb6a7ffdf7</w:t>
              </w:r>
              <w:proofErr w:type="gramEnd"/>
            </w:ins>
          </w:p>
        </w:tc>
      </w:tr>
      <w:tr w:rsidR="00BB3EFC" w:rsidRPr="00E81DBC" w14:paraId="2E33AE8E" w14:textId="77777777" w:rsidTr="002A7F46">
        <w:tblPrEx>
          <w:tblPrExChange w:id="132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28" w:author="haoping yu" w:date="2015-07-13T21:52:00Z"/>
          <w:trPrChange w:id="132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3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BA0C4F5" w14:textId="77777777" w:rsidR="00B63ED4" w:rsidRPr="00E81DBC" w:rsidRDefault="00B63ED4" w:rsidP="00002AAD">
            <w:pPr>
              <w:spacing w:before="0"/>
              <w:rPr>
                <w:ins w:id="133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3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1B0C225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3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33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_SlideShow_1280x720_20_8bit_500.zip (RGB&amp;YUV)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3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14E8CC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3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37" w:author="haoping yu" w:date="2015-07-13T21:53:00Z">
                  <w:rPr>
                    <w:ins w:id="1338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33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4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2c73107851bc237be07d51297b526a0e</w:t>
              </w:r>
            </w:ins>
          </w:p>
        </w:tc>
      </w:tr>
      <w:tr w:rsidR="00BB3EFC" w:rsidRPr="00E81DBC" w14:paraId="08946A85" w14:textId="77777777" w:rsidTr="002A7F46">
        <w:tblPrEx>
          <w:tblPrExChange w:id="134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42" w:author="haoping yu" w:date="2015-07-13T21:52:00Z"/>
          <w:trPrChange w:id="134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44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FBC4C44" w14:textId="77777777" w:rsidR="00B63ED4" w:rsidRPr="00E81DBC" w:rsidRDefault="00B63ED4" w:rsidP="00002AAD">
            <w:pPr>
              <w:spacing w:before="0"/>
              <w:rPr>
                <w:ins w:id="134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46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5C6758A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4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34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_robot_1280x720_30_8bit_300_444.zip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49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99808BF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50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51" w:author="haoping yu" w:date="2015-07-13T21:53:00Z">
                  <w:rPr>
                    <w:ins w:id="1352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353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54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0a03b4c5e508a4a7c00bd8331d926922</w:t>
              </w:r>
            </w:ins>
          </w:p>
        </w:tc>
      </w:tr>
      <w:tr w:rsidR="00BB3EFC" w:rsidRPr="00E81DBC" w14:paraId="3EBE56CE" w14:textId="77777777" w:rsidTr="002A7F46">
        <w:tblPrEx>
          <w:tblPrExChange w:id="1355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56" w:author="haoping yu" w:date="2015-07-13T21:52:00Z"/>
          <w:trPrChange w:id="1357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58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0C72FB5" w14:textId="77777777" w:rsidR="00B63ED4" w:rsidRPr="00E81DBC" w:rsidRDefault="00B63ED4" w:rsidP="00002AAD">
            <w:pPr>
              <w:spacing w:before="0"/>
              <w:rPr>
                <w:ins w:id="135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60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47DFFDB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6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6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Basketball_Screen_2560x1440_60p_8b444YUV.zip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63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0CD4AE0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64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65" w:author="haoping yu" w:date="2015-07-13T21:53:00Z">
                  <w:rPr>
                    <w:ins w:id="1366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367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68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367bc916228f52a4c4ab66d19f0c406b</w:t>
              </w:r>
            </w:ins>
          </w:p>
        </w:tc>
      </w:tr>
      <w:tr w:rsidR="00BB3EFC" w:rsidRPr="00E81DBC" w14:paraId="258E28D5" w14:textId="77777777" w:rsidTr="002A7F46">
        <w:tblPrEx>
          <w:tblPrExChange w:id="1369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70" w:author="haoping yu" w:date="2015-07-13T21:52:00Z"/>
          <w:trPrChange w:id="137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72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714F81A" w14:textId="77777777" w:rsidR="00B63ED4" w:rsidRPr="00E81DBC" w:rsidRDefault="00B63ED4" w:rsidP="00002AAD">
            <w:pPr>
              <w:spacing w:before="0"/>
              <w:rPr>
                <w:ins w:id="137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74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A7EBA0F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7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7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MissionControlClip2_2560x1440_60p_8b444YUV.zip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77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AB4CFA2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78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79" w:author="haoping yu" w:date="2015-07-13T21:53:00Z">
                  <w:rPr>
                    <w:ins w:id="1380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381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82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3d71ecafc94a9b919eac3f0ef1270dae</w:t>
              </w:r>
            </w:ins>
          </w:p>
        </w:tc>
      </w:tr>
      <w:tr w:rsidR="00BB3EFC" w:rsidRPr="00E81DBC" w14:paraId="2471A223" w14:textId="77777777" w:rsidTr="002A7F46">
        <w:tblPrEx>
          <w:tblPrExChange w:id="1383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84" w:author="haoping yu" w:date="2015-07-13T21:52:00Z"/>
          <w:trPrChange w:id="1385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 w:val="restart"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386" w:author="haoping yu" w:date="2015-07-13T21:54:00Z">
              <w:tcPr>
                <w:tcW w:w="900" w:type="dxa"/>
                <w:gridSpan w:val="2"/>
                <w:vMerge w:val="restart"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9C148F2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8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  <w:ins w:id="1388" w:author="haoping yu" w:date="2015-07-13T21:52:00Z">
              <w:r w:rsidRPr="0018368B">
                <w:rPr>
                  <w:rFonts w:eastAsia="Times New Roman"/>
                  <w:color w:val="000000"/>
                  <w:szCs w:val="22"/>
                  <w:lang w:eastAsia="zh-CN"/>
                </w:rPr>
                <w:t>4:2:0</w:t>
              </w:r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 xml:space="preserve"> </w:t>
              </w:r>
              <w:proofErr w:type="spellStart"/>
              <w:r w:rsidRPr="0018368B">
                <w:rPr>
                  <w:rFonts w:eastAsia="Times New Roman"/>
                  <w:color w:val="000000"/>
                  <w:szCs w:val="22"/>
                  <w:lang w:eastAsia="zh-CN"/>
                </w:rPr>
                <w:t>Y’CbCr</w:t>
              </w:r>
              <w:proofErr w:type="spellEnd"/>
            </w:ins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89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7185663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9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391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SlideShow_1280x720_20.zip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392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BB6F214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393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394" w:author="haoping yu" w:date="2015-07-13T21:53:00Z">
                  <w:rPr>
                    <w:ins w:id="1395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396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397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34fbaf67d600a5d8bf06b3064934bb88</w:t>
              </w:r>
            </w:ins>
          </w:p>
        </w:tc>
      </w:tr>
      <w:tr w:rsidR="00BB3EFC" w:rsidRPr="00E81DBC" w14:paraId="3B224A62" w14:textId="77777777" w:rsidTr="002A7F46">
        <w:tblPrEx>
          <w:tblPrExChange w:id="1398" w:author="haoping yu" w:date="2015-07-13T21:54:00Z">
            <w:tblPrEx>
              <w:tblW w:w="9540" w:type="dxa"/>
            </w:tblPrEx>
          </w:tblPrExChange>
        </w:tblPrEx>
        <w:trPr>
          <w:trHeight w:val="315"/>
          <w:ins w:id="1399" w:author="haoping yu" w:date="2015-07-13T21:52:00Z"/>
          <w:trPrChange w:id="1400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01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665ED62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02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03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F50AC2D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04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405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ChinaSpeed_1024x768_30.zip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06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4EA49E9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07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08" w:author="haoping yu" w:date="2015-07-13T21:53:00Z">
                  <w:rPr>
                    <w:ins w:id="1409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410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11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2ce970e611113b249f0365cfb6e2ca5c</w:t>
              </w:r>
            </w:ins>
          </w:p>
        </w:tc>
      </w:tr>
      <w:tr w:rsidR="00BB3EFC" w:rsidRPr="00E81DBC" w14:paraId="0FED495D" w14:textId="77777777" w:rsidTr="002A7F46">
        <w:tblPrEx>
          <w:tblPrExChange w:id="1412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13" w:author="haoping yu" w:date="2015-07-13T21:52:00Z"/>
          <w:trPrChange w:id="1414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15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D8C6A2B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16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17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ED1C1EB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18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419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_flyingGraphics_1920x1080_60_8bit_420.zip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20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0094D74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21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22" w:author="haoping yu" w:date="2015-07-13T21:53:00Z">
                  <w:rPr>
                    <w:ins w:id="1423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424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25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8296308afe0421796a901d6f191f8a2a</w:t>
              </w:r>
            </w:ins>
          </w:p>
        </w:tc>
      </w:tr>
      <w:tr w:rsidR="00BB3EFC" w:rsidRPr="00E81DBC" w14:paraId="411260FC" w14:textId="77777777" w:rsidTr="002A7F46">
        <w:tblPrEx>
          <w:tblPrExChange w:id="1426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27" w:author="haoping yu" w:date="2015-07-13T21:52:00Z"/>
          <w:trPrChange w:id="1428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29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D242FAE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30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31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045F736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32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433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_desktop_1920x1080_60_8bit_420.zip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34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72993A7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35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36" w:author="haoping yu" w:date="2015-07-13T21:53:00Z">
                  <w:rPr>
                    <w:ins w:id="1437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438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39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9d2de5da7982fbc2fd2d42437b3d9b6f</w:t>
              </w:r>
            </w:ins>
          </w:p>
        </w:tc>
      </w:tr>
      <w:tr w:rsidR="00BB3EFC" w:rsidRPr="00E81DBC" w14:paraId="49E6E729" w14:textId="77777777" w:rsidTr="002A7F46">
        <w:tblPrEx>
          <w:tblPrExChange w:id="1440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41" w:author="haoping yu" w:date="2015-07-13T21:52:00Z"/>
          <w:trPrChange w:id="1442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43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91F6BED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44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45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57C4EC5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46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447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_console_1920x1080_60_8bit_420.zip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48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CE6B627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49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50" w:author="haoping yu" w:date="2015-07-13T21:53:00Z">
                  <w:rPr>
                    <w:ins w:id="1451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452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53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f946f37a415cf15ef0d6773b2a6e39fd</w:t>
              </w:r>
              <w:proofErr w:type="gramEnd"/>
            </w:ins>
          </w:p>
        </w:tc>
      </w:tr>
      <w:tr w:rsidR="00BB3EFC" w:rsidRPr="00E81DBC" w14:paraId="04D8E35B" w14:textId="77777777" w:rsidTr="002A7F46">
        <w:tblPrEx>
          <w:tblPrExChange w:id="1454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55" w:author="haoping yu" w:date="2015-07-13T21:52:00Z"/>
          <w:trPrChange w:id="1456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57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3A3EE670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58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59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A1B28A9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60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461" w:author="haoping yu" w:date="2015-07-13T21:52:00Z">
              <w:r>
                <w:rPr>
                  <w:rFonts w:eastAsia="Times New Roman"/>
                  <w:color w:val="000000"/>
                  <w:szCs w:val="22"/>
                  <w:lang w:eastAsia="zh-CN"/>
                </w:rPr>
                <w:t>ChineseEditing_1920x1080_60_8bit_420.zip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62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EF3AA4C" w14:textId="7486EF25" w:rsidR="00B63ED4" w:rsidRPr="00B63ED4" w:rsidRDefault="00FC0BC5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63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64" w:author="haoping yu" w:date="2015-07-13T21:53:00Z">
                  <w:rPr>
                    <w:ins w:id="1465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466" w:author="haoping yu" w:date="2015-07-16T13:22:00Z">
              <w:r w:rsidRPr="00FC0BC5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dfb5754be4eafe02de48f80e6896ed87</w:t>
              </w:r>
            </w:ins>
          </w:p>
        </w:tc>
      </w:tr>
      <w:tr w:rsidR="00BB3EFC" w:rsidRPr="00E81DBC" w14:paraId="1E88A537" w14:textId="77777777" w:rsidTr="002A7F46">
        <w:tblPrEx>
          <w:tblPrExChange w:id="146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68" w:author="haoping yu" w:date="2015-07-13T21:52:00Z"/>
          <w:trPrChange w:id="146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7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0F96C0F3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7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7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574E82C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7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47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_web_browsing_1280x720_30_8bit_300_420_r1.zip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7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0FB94D0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7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77" w:author="haoping yu" w:date="2015-07-13T21:53:00Z">
                  <w:rPr>
                    <w:ins w:id="1478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47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8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d1f20953a1fe477ab7ff77d0d833b812</w:t>
              </w:r>
              <w:proofErr w:type="gramEnd"/>
            </w:ins>
          </w:p>
        </w:tc>
      </w:tr>
      <w:tr w:rsidR="00BB3EFC" w:rsidRPr="00E81DBC" w14:paraId="1DF8954E" w14:textId="77777777" w:rsidTr="002A7F46">
        <w:tblPrEx>
          <w:tblPrExChange w:id="148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82" w:author="haoping yu" w:date="2015-07-13T21:52:00Z"/>
          <w:trPrChange w:id="148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84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B36E48D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8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86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3EAF08F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8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48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_map_1280x720_60_8bit_420.zip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489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71B50D3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490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491" w:author="haoping yu" w:date="2015-07-13T21:53:00Z">
                  <w:rPr>
                    <w:ins w:id="1492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493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494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8d4f15bd463d156ea9032dc4bb356fed</w:t>
              </w:r>
            </w:ins>
          </w:p>
        </w:tc>
      </w:tr>
      <w:tr w:rsidR="00BB3EFC" w:rsidRPr="00E81DBC" w14:paraId="23564BAA" w14:textId="77777777" w:rsidTr="002A7F46">
        <w:tblPrEx>
          <w:tblPrExChange w:id="1495" w:author="haoping yu" w:date="2015-07-13T21:54:00Z">
            <w:tblPrEx>
              <w:tblW w:w="9540" w:type="dxa"/>
            </w:tblPrEx>
          </w:tblPrExChange>
        </w:tblPrEx>
        <w:trPr>
          <w:trHeight w:val="315"/>
          <w:ins w:id="1496" w:author="haoping yu" w:date="2015-07-13T21:52:00Z"/>
          <w:trPrChange w:id="1497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498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6484A554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99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00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FC7791B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01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502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MissionControlClip2_2560x1440_60p_8b420.zip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03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27DE8BC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04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05" w:author="haoping yu" w:date="2015-07-13T21:53:00Z">
                  <w:rPr>
                    <w:ins w:id="1506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507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08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6a3f7ebdb2e66ac7914a327f428caca0</w:t>
              </w:r>
            </w:ins>
          </w:p>
        </w:tc>
      </w:tr>
      <w:tr w:rsidR="00BB3EFC" w:rsidRPr="00E81DBC" w14:paraId="765E6B18" w14:textId="77777777" w:rsidTr="002A7F46">
        <w:tblPrEx>
          <w:tblPrExChange w:id="1509" w:author="haoping yu" w:date="2015-07-13T21:54:00Z">
            <w:tblPrEx>
              <w:tblW w:w="9540" w:type="dxa"/>
            </w:tblPrEx>
          </w:tblPrExChange>
        </w:tblPrEx>
        <w:trPr>
          <w:trHeight w:val="315"/>
          <w:ins w:id="1510" w:author="haoping yu" w:date="2015-07-13T21:52:00Z"/>
          <w:trPrChange w:id="1511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12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0A18AA8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13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14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05116F7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15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516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MissionControlClip3_1920x1080_60p_8b420.zip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17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11EAC398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18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19" w:author="haoping yu" w:date="2015-07-13T21:53:00Z">
                  <w:rPr>
                    <w:ins w:id="1520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521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22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f3df660027bc1cb71a9336f98c066ddb</w:t>
              </w:r>
              <w:proofErr w:type="gramEnd"/>
            </w:ins>
          </w:p>
        </w:tc>
      </w:tr>
      <w:tr w:rsidR="00BB3EFC" w:rsidRPr="00E81DBC" w14:paraId="2AB73B00" w14:textId="77777777" w:rsidTr="002A7F46">
        <w:tblPrEx>
          <w:tblPrExChange w:id="1523" w:author="haoping yu" w:date="2015-07-13T21:54:00Z">
            <w:tblPrEx>
              <w:tblW w:w="9540" w:type="dxa"/>
            </w:tblPrEx>
          </w:tblPrExChange>
        </w:tblPrEx>
        <w:trPr>
          <w:trHeight w:val="315"/>
          <w:ins w:id="1524" w:author="haoping yu" w:date="2015-07-13T21:52:00Z"/>
          <w:trPrChange w:id="1525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26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1F3F5F7F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27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28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D3F54A4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29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530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_robot_1280x720_30_8bit_300_420.zip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31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619EF8AF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32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33" w:author="haoping yu" w:date="2015-07-13T21:53:00Z">
                  <w:rPr>
                    <w:ins w:id="1534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535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36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4e822bc43b49a3c64809cc54dbd8065f</w:t>
              </w:r>
            </w:ins>
          </w:p>
        </w:tc>
      </w:tr>
      <w:tr w:rsidR="00BB3EFC" w:rsidRPr="00E81DBC" w14:paraId="274562FD" w14:textId="77777777" w:rsidTr="002A7F46">
        <w:tblPrEx>
          <w:tblPrExChange w:id="1537" w:author="haoping yu" w:date="2015-07-13T21:54:00Z">
            <w:tblPrEx>
              <w:tblW w:w="9540" w:type="dxa"/>
            </w:tblPrEx>
          </w:tblPrExChange>
        </w:tblPrEx>
        <w:trPr>
          <w:trHeight w:val="315"/>
          <w:ins w:id="1538" w:author="haoping yu" w:date="2015-07-13T21:52:00Z"/>
          <w:trPrChange w:id="1539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40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525F3847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41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42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9FEEE5C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43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ins w:id="1544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sc</w:t>
              </w:r>
              <w:proofErr w:type="gramEnd"/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_programming_1280x720_60_8bit_420.zip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45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40B0ED9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46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47" w:author="haoping yu" w:date="2015-07-13T21:53:00Z">
                  <w:rPr>
                    <w:ins w:id="1548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proofErr w:type="gramStart"/>
            <w:ins w:id="1549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50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c81a7dff676e8edcd4f58fd7a82c4369</w:t>
              </w:r>
              <w:proofErr w:type="gramEnd"/>
            </w:ins>
          </w:p>
        </w:tc>
      </w:tr>
      <w:tr w:rsidR="00BB3EFC" w:rsidRPr="00E81DBC" w14:paraId="1133380A" w14:textId="77777777" w:rsidTr="002A7F46">
        <w:tblPrEx>
          <w:tblPrExChange w:id="1551" w:author="haoping yu" w:date="2015-07-13T21:54:00Z">
            <w:tblPrEx>
              <w:tblW w:w="9540" w:type="dxa"/>
            </w:tblPrEx>
          </w:tblPrExChange>
        </w:tblPrEx>
        <w:trPr>
          <w:trHeight w:val="315"/>
          <w:ins w:id="1552" w:author="haoping yu" w:date="2015-07-13T21:52:00Z"/>
          <w:trPrChange w:id="1553" w:author="haoping yu" w:date="2015-07-13T21:54:00Z">
            <w:trPr>
              <w:gridAfter w:val="0"/>
              <w:trHeight w:val="315"/>
            </w:trPr>
          </w:trPrChange>
        </w:trPr>
        <w:tc>
          <w:tcPr>
            <w:tcW w:w="90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tcPrChange w:id="1554" w:author="haoping yu" w:date="2015-07-13T21:54:00Z">
              <w:tcPr>
                <w:tcW w:w="900" w:type="dxa"/>
                <w:gridSpan w:val="2"/>
                <w:vMerge/>
                <w:tcBorders>
                  <w:left w:val="single" w:sz="12" w:space="0" w:color="auto"/>
                  <w:bottom w:val="single" w:sz="12" w:space="0" w:color="000000"/>
                  <w:righ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2BF35AAE" w14:textId="77777777" w:rsidR="00B63ED4" w:rsidRPr="00E81DBC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55" w:author="haoping yu" w:date="2015-07-13T21:52:00Z"/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540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56" w:author="haoping yu" w:date="2015-07-13T21:54:00Z">
              <w:tcPr>
                <w:tcW w:w="5220" w:type="dxa"/>
                <w:gridSpan w:val="3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1EA85BA" w14:textId="77777777" w:rsidR="00B63ED4" w:rsidRPr="00945E37" w:rsidRDefault="00B63ED4" w:rsidP="00002A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57" w:author="haoping yu" w:date="2015-07-13T21:52:00Z"/>
                <w:rFonts w:eastAsia="Times New Roman"/>
                <w:color w:val="000000"/>
                <w:szCs w:val="22"/>
                <w:lang w:eastAsia="zh-CN"/>
              </w:rPr>
            </w:pPr>
            <w:ins w:id="1558" w:author="haoping yu" w:date="2015-07-13T21:52:00Z">
              <w:r w:rsidRPr="00945E37">
                <w:rPr>
                  <w:rFonts w:eastAsia="Times New Roman"/>
                  <w:color w:val="000000"/>
                  <w:szCs w:val="22"/>
                  <w:lang w:eastAsia="zh-CN"/>
                </w:rPr>
                <w:t>Basketball_Screen_2560x1440_60p_8b420.zip</w:t>
              </w:r>
            </w:ins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tcPrChange w:id="1559" w:author="haoping yu" w:date="2015-07-13T21:54:00Z">
              <w:tcPr>
                <w:tcW w:w="3420" w:type="dxa"/>
                <w:gridSpan w:val="2"/>
                <w:tcBorders>
                  <w:top w:val="single" w:sz="8" w:space="0" w:color="auto"/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D18F31C" w14:textId="77777777" w:rsidR="00B63ED4" w:rsidRPr="00B63ED4" w:rsidRDefault="00B63ED4" w:rsidP="00002AA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left" w:pos="1800"/>
                <w:tab w:val="left" w:pos="2160"/>
                <w:tab w:val="left" w:pos="2520"/>
                <w:tab w:val="left" w:pos="2880"/>
                <w:tab w:val="center" w:pos="4320"/>
                <w:tab w:val="right" w:pos="8640"/>
              </w:tabs>
              <w:overflowPunct/>
              <w:autoSpaceDE/>
              <w:autoSpaceDN/>
              <w:adjustRightInd/>
              <w:spacing w:before="0" w:after="60"/>
              <w:ind w:left="1440" w:hanging="1440"/>
              <w:jc w:val="center"/>
              <w:textAlignment w:val="auto"/>
              <w:outlineLvl w:val="8"/>
              <w:rPr>
                <w:ins w:id="1560" w:author="haoping yu" w:date="2015-07-13T21:52:00Z"/>
                <w:rFonts w:eastAsia="Times New Roman"/>
                <w:color w:val="000000"/>
                <w:sz w:val="18"/>
                <w:szCs w:val="18"/>
                <w:lang w:eastAsia="zh-CN"/>
                <w:rPrChange w:id="1561" w:author="haoping yu" w:date="2015-07-13T21:53:00Z">
                  <w:rPr>
                    <w:ins w:id="1562" w:author="haoping yu" w:date="2015-07-13T21:52:00Z"/>
                    <w:rFonts w:eastAsia="Times New Roman"/>
                    <w:b/>
                    <w:color w:val="000000"/>
                    <w:szCs w:val="22"/>
                    <w:lang w:eastAsia="zh-CN"/>
                  </w:rPr>
                </w:rPrChange>
              </w:rPr>
            </w:pPr>
            <w:ins w:id="1563" w:author="haoping yu" w:date="2015-07-13T21:52:00Z">
              <w:r w:rsidRPr="00B63ED4">
                <w:rPr>
                  <w:rFonts w:eastAsia="Times New Roman"/>
                  <w:color w:val="000000"/>
                  <w:sz w:val="18"/>
                  <w:szCs w:val="18"/>
                  <w:lang w:eastAsia="zh-CN"/>
                  <w:rPrChange w:id="1564" w:author="haoping yu" w:date="2015-07-13T21:53:00Z">
                    <w:rPr>
                      <w:rFonts w:eastAsia="Times New Roman"/>
                      <w:color w:val="000000"/>
                      <w:szCs w:val="22"/>
                      <w:lang w:eastAsia="zh-CN"/>
                    </w:rPr>
                  </w:rPrChange>
                </w:rPr>
                <w:t>11e047d398f42a627ca5158dad20516e</w:t>
              </w:r>
            </w:ins>
          </w:p>
        </w:tc>
      </w:tr>
    </w:tbl>
    <w:p w14:paraId="4C2F639C" w14:textId="77777777" w:rsidR="000272EF" w:rsidRPr="00DA12E9" w:rsidRDefault="000272EF" w:rsidP="000272EF">
      <w:pPr>
        <w:jc w:val="both"/>
        <w:rPr>
          <w:rFonts w:ascii="Courier New" w:hAnsi="Courier New" w:cs="Courier New"/>
          <w:sz w:val="16"/>
          <w:szCs w:val="16"/>
          <w:lang w:val="en-GB"/>
        </w:rPr>
      </w:pPr>
    </w:p>
    <w:bookmarkEnd w:id="584"/>
    <w:p w14:paraId="09994A19" w14:textId="77777777" w:rsidR="00B35361" w:rsidRPr="0073645F" w:rsidRDefault="00B35361" w:rsidP="000272EF">
      <w:pPr>
        <w:pStyle w:val="Heading2"/>
        <w:numPr>
          <w:ilvl w:val="0"/>
          <w:numId w:val="0"/>
        </w:numPr>
        <w:rPr>
          <w:rFonts w:ascii="Courier (W1)" w:hAnsi="Courier (W1)"/>
          <w:sz w:val="16"/>
          <w:szCs w:val="16"/>
          <w:lang w:val="en-GB"/>
        </w:rPr>
      </w:pPr>
    </w:p>
    <w:p w14:paraId="58BC608C" w14:textId="77777777" w:rsidR="00FE4F82" w:rsidRPr="0073645F" w:rsidRDefault="00FE4F82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sectPr w:rsidR="00FE4F82" w:rsidRPr="0073645F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4A0EB" w14:textId="77777777" w:rsidR="00DA57CE" w:rsidRDefault="00DA57CE">
      <w:r>
        <w:separator/>
      </w:r>
    </w:p>
  </w:endnote>
  <w:endnote w:type="continuationSeparator" w:id="0">
    <w:p w14:paraId="52541ADF" w14:textId="77777777" w:rsidR="00DA57CE" w:rsidRDefault="00DA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ourier (W1)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8D402" w14:textId="676C038D" w:rsidR="006820F1" w:rsidRDefault="006820F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B5CD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1565" w:author="haoping yu" w:date="2015-09-18T10:16:00Z">
      <w:r w:rsidR="00C529D7">
        <w:rPr>
          <w:rStyle w:val="PageNumber"/>
          <w:noProof/>
        </w:rPr>
        <w:t>2015-08-17</w:t>
      </w:r>
    </w:ins>
    <w:del w:id="1566" w:author="haoping yu" w:date="2015-07-13T21:46:00Z">
      <w:r w:rsidR="00180010" w:rsidDel="00B17DA5">
        <w:rPr>
          <w:rStyle w:val="PageNumber"/>
          <w:noProof/>
        </w:rPr>
        <w:delText>2015-03-13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383DB" w14:textId="77777777" w:rsidR="00DA57CE" w:rsidRDefault="00DA57CE">
      <w:r>
        <w:separator/>
      </w:r>
    </w:p>
  </w:footnote>
  <w:footnote w:type="continuationSeparator" w:id="0">
    <w:p w14:paraId="69624EC6" w14:textId="77777777" w:rsidR="00DA57CE" w:rsidRDefault="00DA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A1B32"/>
    <w:multiLevelType w:val="hybridMultilevel"/>
    <w:tmpl w:val="245E7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1F0694"/>
    <w:multiLevelType w:val="hybridMultilevel"/>
    <w:tmpl w:val="232C9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B1A68"/>
    <w:multiLevelType w:val="hybridMultilevel"/>
    <w:tmpl w:val="90D6D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34E96"/>
    <w:multiLevelType w:val="hybridMultilevel"/>
    <w:tmpl w:val="15E8B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634"/>
    <w:multiLevelType w:val="hybridMultilevel"/>
    <w:tmpl w:val="57306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83896"/>
    <w:multiLevelType w:val="hybridMultilevel"/>
    <w:tmpl w:val="F022D9E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D71F3"/>
    <w:multiLevelType w:val="hybridMultilevel"/>
    <w:tmpl w:val="83F01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97B23"/>
    <w:multiLevelType w:val="hybridMultilevel"/>
    <w:tmpl w:val="7D1E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901A7"/>
    <w:multiLevelType w:val="hybridMultilevel"/>
    <w:tmpl w:val="28161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F7DCD"/>
    <w:multiLevelType w:val="hybridMultilevel"/>
    <w:tmpl w:val="0882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DD3613"/>
    <w:multiLevelType w:val="hybridMultilevel"/>
    <w:tmpl w:val="4CF0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1D0EE3"/>
    <w:multiLevelType w:val="hybridMultilevel"/>
    <w:tmpl w:val="CCC64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373BF1"/>
    <w:multiLevelType w:val="hybridMultilevel"/>
    <w:tmpl w:val="97284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7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1"/>
  </w:num>
  <w:num w:numId="4">
    <w:abstractNumId w:val="19"/>
  </w:num>
  <w:num w:numId="5">
    <w:abstractNumId w:val="20"/>
  </w:num>
  <w:num w:numId="6">
    <w:abstractNumId w:val="12"/>
  </w:num>
  <w:num w:numId="7">
    <w:abstractNumId w:val="15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23"/>
  </w:num>
  <w:num w:numId="13">
    <w:abstractNumId w:val="5"/>
  </w:num>
  <w:num w:numId="14">
    <w:abstractNumId w:val="14"/>
  </w:num>
  <w:num w:numId="15">
    <w:abstractNumId w:val="7"/>
  </w:num>
  <w:num w:numId="16">
    <w:abstractNumId w:val="24"/>
  </w:num>
  <w:num w:numId="17">
    <w:abstractNumId w:val="3"/>
  </w:num>
  <w:num w:numId="18">
    <w:abstractNumId w:val="2"/>
  </w:num>
  <w:num w:numId="19">
    <w:abstractNumId w:val="13"/>
  </w:num>
  <w:num w:numId="20">
    <w:abstractNumId w:val="18"/>
  </w:num>
  <w:num w:numId="21">
    <w:abstractNumId w:val="17"/>
  </w:num>
  <w:num w:numId="22">
    <w:abstractNumId w:val="9"/>
  </w:num>
  <w:num w:numId="23">
    <w:abstractNumId w:val="26"/>
  </w:num>
  <w:num w:numId="24">
    <w:abstractNumId w:val="6"/>
  </w:num>
  <w:num w:numId="25">
    <w:abstractNumId w:val="11"/>
  </w:num>
  <w:num w:numId="26">
    <w:abstractNumId w:val="8"/>
  </w:num>
  <w:num w:numId="27">
    <w:abstractNumId w:val="27"/>
  </w:num>
  <w:num w:numId="28">
    <w:abstractNumId w:val="12"/>
  </w:num>
  <w:num w:numId="29">
    <w:abstractNumId w:val="22"/>
  </w:num>
  <w:num w:numId="30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320E"/>
    <w:rsid w:val="00021C93"/>
    <w:rsid w:val="00022AFC"/>
    <w:rsid w:val="00024A37"/>
    <w:rsid w:val="00025201"/>
    <w:rsid w:val="000272EF"/>
    <w:rsid w:val="000304A8"/>
    <w:rsid w:val="00031164"/>
    <w:rsid w:val="00032239"/>
    <w:rsid w:val="00034704"/>
    <w:rsid w:val="00041BA6"/>
    <w:rsid w:val="00042E62"/>
    <w:rsid w:val="000448B5"/>
    <w:rsid w:val="00045573"/>
    <w:rsid w:val="000458BC"/>
    <w:rsid w:val="00045C41"/>
    <w:rsid w:val="00046C03"/>
    <w:rsid w:val="000607FA"/>
    <w:rsid w:val="00061794"/>
    <w:rsid w:val="0007026B"/>
    <w:rsid w:val="0007614F"/>
    <w:rsid w:val="00076424"/>
    <w:rsid w:val="000845A7"/>
    <w:rsid w:val="000877F1"/>
    <w:rsid w:val="00087CE1"/>
    <w:rsid w:val="000954A4"/>
    <w:rsid w:val="000B0F04"/>
    <w:rsid w:val="000B1C6B"/>
    <w:rsid w:val="000B4FF9"/>
    <w:rsid w:val="000B518C"/>
    <w:rsid w:val="000C09AC"/>
    <w:rsid w:val="000C138F"/>
    <w:rsid w:val="000D4BC7"/>
    <w:rsid w:val="000D6712"/>
    <w:rsid w:val="000E00F3"/>
    <w:rsid w:val="000E20B4"/>
    <w:rsid w:val="000E44AF"/>
    <w:rsid w:val="000E4A4B"/>
    <w:rsid w:val="000F0750"/>
    <w:rsid w:val="000F158C"/>
    <w:rsid w:val="000F3919"/>
    <w:rsid w:val="00102F3D"/>
    <w:rsid w:val="001038CA"/>
    <w:rsid w:val="00104A78"/>
    <w:rsid w:val="001073B8"/>
    <w:rsid w:val="00111973"/>
    <w:rsid w:val="00111992"/>
    <w:rsid w:val="00124E38"/>
    <w:rsid w:val="0012580B"/>
    <w:rsid w:val="00130106"/>
    <w:rsid w:val="00130306"/>
    <w:rsid w:val="00131F90"/>
    <w:rsid w:val="001346BA"/>
    <w:rsid w:val="0013526E"/>
    <w:rsid w:val="00136ED8"/>
    <w:rsid w:val="00150A74"/>
    <w:rsid w:val="00167E1F"/>
    <w:rsid w:val="00171189"/>
    <w:rsid w:val="00171371"/>
    <w:rsid w:val="00175A24"/>
    <w:rsid w:val="00177F58"/>
    <w:rsid w:val="00180010"/>
    <w:rsid w:val="00182A92"/>
    <w:rsid w:val="0018368B"/>
    <w:rsid w:val="00186132"/>
    <w:rsid w:val="00187E58"/>
    <w:rsid w:val="00197251"/>
    <w:rsid w:val="001A297E"/>
    <w:rsid w:val="001A368E"/>
    <w:rsid w:val="001A68BF"/>
    <w:rsid w:val="001A7329"/>
    <w:rsid w:val="001B3663"/>
    <w:rsid w:val="001B4BA7"/>
    <w:rsid w:val="001B4E28"/>
    <w:rsid w:val="001C3525"/>
    <w:rsid w:val="001C5715"/>
    <w:rsid w:val="001D1BD2"/>
    <w:rsid w:val="001D5C08"/>
    <w:rsid w:val="001D735C"/>
    <w:rsid w:val="001E02BE"/>
    <w:rsid w:val="001E2D75"/>
    <w:rsid w:val="001E3B37"/>
    <w:rsid w:val="001E5A74"/>
    <w:rsid w:val="001F1460"/>
    <w:rsid w:val="001F2594"/>
    <w:rsid w:val="001F3F38"/>
    <w:rsid w:val="001F52DF"/>
    <w:rsid w:val="001F6060"/>
    <w:rsid w:val="001F7DC7"/>
    <w:rsid w:val="00204B7B"/>
    <w:rsid w:val="002055A6"/>
    <w:rsid w:val="00206460"/>
    <w:rsid w:val="00206813"/>
    <w:rsid w:val="002069B4"/>
    <w:rsid w:val="00214830"/>
    <w:rsid w:val="0021555E"/>
    <w:rsid w:val="00215DFC"/>
    <w:rsid w:val="00221111"/>
    <w:rsid w:val="002212DF"/>
    <w:rsid w:val="00222CD4"/>
    <w:rsid w:val="0022391A"/>
    <w:rsid w:val="002264A6"/>
    <w:rsid w:val="00227BA7"/>
    <w:rsid w:val="00230AE7"/>
    <w:rsid w:val="00234A21"/>
    <w:rsid w:val="0024496A"/>
    <w:rsid w:val="00256469"/>
    <w:rsid w:val="00260D15"/>
    <w:rsid w:val="00263398"/>
    <w:rsid w:val="002639AD"/>
    <w:rsid w:val="0026572B"/>
    <w:rsid w:val="00272044"/>
    <w:rsid w:val="002724D4"/>
    <w:rsid w:val="00274184"/>
    <w:rsid w:val="00275BCF"/>
    <w:rsid w:val="0028198B"/>
    <w:rsid w:val="00292257"/>
    <w:rsid w:val="00294FD4"/>
    <w:rsid w:val="00295104"/>
    <w:rsid w:val="002A54E0"/>
    <w:rsid w:val="002A7F46"/>
    <w:rsid w:val="002B0487"/>
    <w:rsid w:val="002B08FE"/>
    <w:rsid w:val="002B1595"/>
    <w:rsid w:val="002B191D"/>
    <w:rsid w:val="002C07E7"/>
    <w:rsid w:val="002C3098"/>
    <w:rsid w:val="002D0AF6"/>
    <w:rsid w:val="002D3192"/>
    <w:rsid w:val="002D3D21"/>
    <w:rsid w:val="002E1480"/>
    <w:rsid w:val="002E4A69"/>
    <w:rsid w:val="002F164D"/>
    <w:rsid w:val="002F601B"/>
    <w:rsid w:val="00301164"/>
    <w:rsid w:val="00302095"/>
    <w:rsid w:val="00306206"/>
    <w:rsid w:val="003100F0"/>
    <w:rsid w:val="003145BF"/>
    <w:rsid w:val="00317D85"/>
    <w:rsid w:val="00322E22"/>
    <w:rsid w:val="00322FE4"/>
    <w:rsid w:val="00324B99"/>
    <w:rsid w:val="003258F0"/>
    <w:rsid w:val="00327C56"/>
    <w:rsid w:val="003315A1"/>
    <w:rsid w:val="00331C75"/>
    <w:rsid w:val="00335C08"/>
    <w:rsid w:val="00336612"/>
    <w:rsid w:val="003373EC"/>
    <w:rsid w:val="0033742F"/>
    <w:rsid w:val="00337952"/>
    <w:rsid w:val="00340B18"/>
    <w:rsid w:val="00342FF4"/>
    <w:rsid w:val="00350070"/>
    <w:rsid w:val="00350599"/>
    <w:rsid w:val="003506DF"/>
    <w:rsid w:val="0036418D"/>
    <w:rsid w:val="003665FE"/>
    <w:rsid w:val="003706CC"/>
    <w:rsid w:val="0037256F"/>
    <w:rsid w:val="00377710"/>
    <w:rsid w:val="00383070"/>
    <w:rsid w:val="003925EB"/>
    <w:rsid w:val="0039360B"/>
    <w:rsid w:val="0039395F"/>
    <w:rsid w:val="003956CA"/>
    <w:rsid w:val="00397E5E"/>
    <w:rsid w:val="003A17F0"/>
    <w:rsid w:val="003A2D8E"/>
    <w:rsid w:val="003A6C81"/>
    <w:rsid w:val="003B7114"/>
    <w:rsid w:val="003C20E4"/>
    <w:rsid w:val="003C461D"/>
    <w:rsid w:val="003D3B76"/>
    <w:rsid w:val="003D69E3"/>
    <w:rsid w:val="003E45E2"/>
    <w:rsid w:val="003E4795"/>
    <w:rsid w:val="003E6F90"/>
    <w:rsid w:val="003F075B"/>
    <w:rsid w:val="003F2B8B"/>
    <w:rsid w:val="003F5D0F"/>
    <w:rsid w:val="00407B9C"/>
    <w:rsid w:val="00414101"/>
    <w:rsid w:val="004158BC"/>
    <w:rsid w:val="00415EDB"/>
    <w:rsid w:val="00420143"/>
    <w:rsid w:val="00420EC8"/>
    <w:rsid w:val="004222E0"/>
    <w:rsid w:val="00423661"/>
    <w:rsid w:val="00423D4F"/>
    <w:rsid w:val="00425FEA"/>
    <w:rsid w:val="00427637"/>
    <w:rsid w:val="00433DDB"/>
    <w:rsid w:val="00437619"/>
    <w:rsid w:val="00445C96"/>
    <w:rsid w:val="00446BFC"/>
    <w:rsid w:val="00452F38"/>
    <w:rsid w:val="004569AA"/>
    <w:rsid w:val="004571D5"/>
    <w:rsid w:val="00470F65"/>
    <w:rsid w:val="0047212C"/>
    <w:rsid w:val="004730A2"/>
    <w:rsid w:val="00474517"/>
    <w:rsid w:val="004802DC"/>
    <w:rsid w:val="004842F9"/>
    <w:rsid w:val="00485DFF"/>
    <w:rsid w:val="00491043"/>
    <w:rsid w:val="00491273"/>
    <w:rsid w:val="00492164"/>
    <w:rsid w:val="004965BC"/>
    <w:rsid w:val="004A0389"/>
    <w:rsid w:val="004A1D2C"/>
    <w:rsid w:val="004A2A63"/>
    <w:rsid w:val="004B210C"/>
    <w:rsid w:val="004B2516"/>
    <w:rsid w:val="004B299C"/>
    <w:rsid w:val="004B44C9"/>
    <w:rsid w:val="004C043F"/>
    <w:rsid w:val="004C6818"/>
    <w:rsid w:val="004C6AA0"/>
    <w:rsid w:val="004D405F"/>
    <w:rsid w:val="004E35EF"/>
    <w:rsid w:val="004E4B97"/>
    <w:rsid w:val="004E4F4F"/>
    <w:rsid w:val="004E6789"/>
    <w:rsid w:val="004F0547"/>
    <w:rsid w:val="004F38E9"/>
    <w:rsid w:val="004F61E3"/>
    <w:rsid w:val="005071F5"/>
    <w:rsid w:val="0051015C"/>
    <w:rsid w:val="005109F5"/>
    <w:rsid w:val="00516A77"/>
    <w:rsid w:val="00516CF1"/>
    <w:rsid w:val="00523BF6"/>
    <w:rsid w:val="0052670A"/>
    <w:rsid w:val="0052725C"/>
    <w:rsid w:val="00531AE9"/>
    <w:rsid w:val="005324FB"/>
    <w:rsid w:val="00533853"/>
    <w:rsid w:val="00533F8A"/>
    <w:rsid w:val="00535464"/>
    <w:rsid w:val="00537888"/>
    <w:rsid w:val="0054257E"/>
    <w:rsid w:val="00542B5A"/>
    <w:rsid w:val="00550A66"/>
    <w:rsid w:val="005511EA"/>
    <w:rsid w:val="00551D1A"/>
    <w:rsid w:val="00553840"/>
    <w:rsid w:val="0056511F"/>
    <w:rsid w:val="005658A0"/>
    <w:rsid w:val="00567EC7"/>
    <w:rsid w:val="00570013"/>
    <w:rsid w:val="005706AA"/>
    <w:rsid w:val="005801A2"/>
    <w:rsid w:val="00592C05"/>
    <w:rsid w:val="005952A5"/>
    <w:rsid w:val="00597449"/>
    <w:rsid w:val="005A2EAC"/>
    <w:rsid w:val="005A33A1"/>
    <w:rsid w:val="005A45FC"/>
    <w:rsid w:val="005A5CC0"/>
    <w:rsid w:val="005B217D"/>
    <w:rsid w:val="005B7E34"/>
    <w:rsid w:val="005C385F"/>
    <w:rsid w:val="005D1F76"/>
    <w:rsid w:val="005E0307"/>
    <w:rsid w:val="005E0E72"/>
    <w:rsid w:val="005E1AC6"/>
    <w:rsid w:val="005E2131"/>
    <w:rsid w:val="005E4C62"/>
    <w:rsid w:val="005E5CBF"/>
    <w:rsid w:val="005F0C9D"/>
    <w:rsid w:val="005F26BC"/>
    <w:rsid w:val="005F6F1B"/>
    <w:rsid w:val="00600ADD"/>
    <w:rsid w:val="0060282C"/>
    <w:rsid w:val="00605B79"/>
    <w:rsid w:val="0061379D"/>
    <w:rsid w:val="006139B9"/>
    <w:rsid w:val="0061455C"/>
    <w:rsid w:val="006157D0"/>
    <w:rsid w:val="00622D29"/>
    <w:rsid w:val="00624B33"/>
    <w:rsid w:val="006265AA"/>
    <w:rsid w:val="00630AA2"/>
    <w:rsid w:val="006316C9"/>
    <w:rsid w:val="00635427"/>
    <w:rsid w:val="006411DC"/>
    <w:rsid w:val="00643057"/>
    <w:rsid w:val="006455EF"/>
    <w:rsid w:val="00646707"/>
    <w:rsid w:val="00647687"/>
    <w:rsid w:val="006529E6"/>
    <w:rsid w:val="00655A46"/>
    <w:rsid w:val="00660520"/>
    <w:rsid w:val="00661873"/>
    <w:rsid w:val="00662E58"/>
    <w:rsid w:val="00664DCF"/>
    <w:rsid w:val="00673EE2"/>
    <w:rsid w:val="00676AB3"/>
    <w:rsid w:val="00681162"/>
    <w:rsid w:val="006820F1"/>
    <w:rsid w:val="00690178"/>
    <w:rsid w:val="00690493"/>
    <w:rsid w:val="006A1795"/>
    <w:rsid w:val="006A280A"/>
    <w:rsid w:val="006A4A0A"/>
    <w:rsid w:val="006A7714"/>
    <w:rsid w:val="006B1C87"/>
    <w:rsid w:val="006B21C8"/>
    <w:rsid w:val="006B2238"/>
    <w:rsid w:val="006C12AC"/>
    <w:rsid w:val="006C42A6"/>
    <w:rsid w:val="006C5D39"/>
    <w:rsid w:val="006C68E8"/>
    <w:rsid w:val="006D2097"/>
    <w:rsid w:val="006D4472"/>
    <w:rsid w:val="006E2810"/>
    <w:rsid w:val="006E5417"/>
    <w:rsid w:val="006E5B95"/>
    <w:rsid w:val="00701041"/>
    <w:rsid w:val="00701D58"/>
    <w:rsid w:val="00712B75"/>
    <w:rsid w:val="00712F60"/>
    <w:rsid w:val="00713899"/>
    <w:rsid w:val="00720E3B"/>
    <w:rsid w:val="00723D9A"/>
    <w:rsid w:val="007252D6"/>
    <w:rsid w:val="00730CE7"/>
    <w:rsid w:val="00731AB6"/>
    <w:rsid w:val="00732A39"/>
    <w:rsid w:val="0073645F"/>
    <w:rsid w:val="007407BC"/>
    <w:rsid w:val="00745F6B"/>
    <w:rsid w:val="00747B2C"/>
    <w:rsid w:val="00751DBC"/>
    <w:rsid w:val="0075585E"/>
    <w:rsid w:val="007618FD"/>
    <w:rsid w:val="007626F6"/>
    <w:rsid w:val="00770571"/>
    <w:rsid w:val="00772B14"/>
    <w:rsid w:val="007766A8"/>
    <w:rsid w:val="007768FF"/>
    <w:rsid w:val="007824D3"/>
    <w:rsid w:val="00783571"/>
    <w:rsid w:val="00796EE3"/>
    <w:rsid w:val="007A7D29"/>
    <w:rsid w:val="007A7FAE"/>
    <w:rsid w:val="007B4AB8"/>
    <w:rsid w:val="007B5CC0"/>
    <w:rsid w:val="007B5CDA"/>
    <w:rsid w:val="007C1B96"/>
    <w:rsid w:val="007C6F65"/>
    <w:rsid w:val="007D1E33"/>
    <w:rsid w:val="007E53C9"/>
    <w:rsid w:val="007F1F8B"/>
    <w:rsid w:val="007F5B95"/>
    <w:rsid w:val="007F629B"/>
    <w:rsid w:val="007F67A1"/>
    <w:rsid w:val="007F6BA5"/>
    <w:rsid w:val="00800457"/>
    <w:rsid w:val="0080080F"/>
    <w:rsid w:val="00801EF9"/>
    <w:rsid w:val="0080399E"/>
    <w:rsid w:val="00806DA0"/>
    <w:rsid w:val="00811C05"/>
    <w:rsid w:val="00812D3F"/>
    <w:rsid w:val="0081423C"/>
    <w:rsid w:val="00815A81"/>
    <w:rsid w:val="008206C8"/>
    <w:rsid w:val="0082140D"/>
    <w:rsid w:val="00825CFC"/>
    <w:rsid w:val="00826489"/>
    <w:rsid w:val="008377C2"/>
    <w:rsid w:val="00840AE0"/>
    <w:rsid w:val="00843C3D"/>
    <w:rsid w:val="00843E0A"/>
    <w:rsid w:val="0084536C"/>
    <w:rsid w:val="008534ED"/>
    <w:rsid w:val="00861059"/>
    <w:rsid w:val="008629CD"/>
    <w:rsid w:val="008708AD"/>
    <w:rsid w:val="0087181D"/>
    <w:rsid w:val="00871BDD"/>
    <w:rsid w:val="00874A6C"/>
    <w:rsid w:val="008751B7"/>
    <w:rsid w:val="008757B6"/>
    <w:rsid w:val="00876C65"/>
    <w:rsid w:val="0088098F"/>
    <w:rsid w:val="00882030"/>
    <w:rsid w:val="00883A6E"/>
    <w:rsid w:val="00886209"/>
    <w:rsid w:val="00887338"/>
    <w:rsid w:val="008912FF"/>
    <w:rsid w:val="0089199C"/>
    <w:rsid w:val="0089337A"/>
    <w:rsid w:val="008941FC"/>
    <w:rsid w:val="00894E9F"/>
    <w:rsid w:val="008A1C57"/>
    <w:rsid w:val="008A4B4C"/>
    <w:rsid w:val="008B0870"/>
    <w:rsid w:val="008B6009"/>
    <w:rsid w:val="008C0210"/>
    <w:rsid w:val="008C239F"/>
    <w:rsid w:val="008C5B40"/>
    <w:rsid w:val="008C6E19"/>
    <w:rsid w:val="008C7348"/>
    <w:rsid w:val="008C7F03"/>
    <w:rsid w:val="008D2A96"/>
    <w:rsid w:val="008D3B94"/>
    <w:rsid w:val="008D7438"/>
    <w:rsid w:val="008E480C"/>
    <w:rsid w:val="008E77BB"/>
    <w:rsid w:val="00900FF1"/>
    <w:rsid w:val="00901F12"/>
    <w:rsid w:val="00905CDA"/>
    <w:rsid w:val="00907757"/>
    <w:rsid w:val="00907BE2"/>
    <w:rsid w:val="009212B0"/>
    <w:rsid w:val="0092254F"/>
    <w:rsid w:val="009234A5"/>
    <w:rsid w:val="0092460E"/>
    <w:rsid w:val="00925888"/>
    <w:rsid w:val="009336F7"/>
    <w:rsid w:val="009374A7"/>
    <w:rsid w:val="00937F0A"/>
    <w:rsid w:val="00945E37"/>
    <w:rsid w:val="00945F96"/>
    <w:rsid w:val="009541EA"/>
    <w:rsid w:val="00955E38"/>
    <w:rsid w:val="00960A36"/>
    <w:rsid w:val="0097068E"/>
    <w:rsid w:val="00970AAD"/>
    <w:rsid w:val="00973DE1"/>
    <w:rsid w:val="0097404E"/>
    <w:rsid w:val="00975EF7"/>
    <w:rsid w:val="00977194"/>
    <w:rsid w:val="00977E40"/>
    <w:rsid w:val="00981A1D"/>
    <w:rsid w:val="009823FE"/>
    <w:rsid w:val="0098551D"/>
    <w:rsid w:val="00987292"/>
    <w:rsid w:val="0099020B"/>
    <w:rsid w:val="0099518F"/>
    <w:rsid w:val="009A523D"/>
    <w:rsid w:val="009B70D7"/>
    <w:rsid w:val="009C6CE8"/>
    <w:rsid w:val="009D152D"/>
    <w:rsid w:val="009E52BB"/>
    <w:rsid w:val="009E61A4"/>
    <w:rsid w:val="009E6657"/>
    <w:rsid w:val="009E7873"/>
    <w:rsid w:val="009F3042"/>
    <w:rsid w:val="009F496B"/>
    <w:rsid w:val="00A00C07"/>
    <w:rsid w:val="00A01221"/>
    <w:rsid w:val="00A01439"/>
    <w:rsid w:val="00A015FB"/>
    <w:rsid w:val="00A02E61"/>
    <w:rsid w:val="00A05CFF"/>
    <w:rsid w:val="00A06E46"/>
    <w:rsid w:val="00A13257"/>
    <w:rsid w:val="00A148CF"/>
    <w:rsid w:val="00A14942"/>
    <w:rsid w:val="00A17C6A"/>
    <w:rsid w:val="00A21EDA"/>
    <w:rsid w:val="00A2333A"/>
    <w:rsid w:val="00A23A9C"/>
    <w:rsid w:val="00A26BEC"/>
    <w:rsid w:val="00A27765"/>
    <w:rsid w:val="00A30150"/>
    <w:rsid w:val="00A41116"/>
    <w:rsid w:val="00A42E98"/>
    <w:rsid w:val="00A5034D"/>
    <w:rsid w:val="00A50957"/>
    <w:rsid w:val="00A52024"/>
    <w:rsid w:val="00A52509"/>
    <w:rsid w:val="00A535B7"/>
    <w:rsid w:val="00A554D9"/>
    <w:rsid w:val="00A56B97"/>
    <w:rsid w:val="00A6093D"/>
    <w:rsid w:val="00A6094B"/>
    <w:rsid w:val="00A652BD"/>
    <w:rsid w:val="00A66687"/>
    <w:rsid w:val="00A67D01"/>
    <w:rsid w:val="00A76A6D"/>
    <w:rsid w:val="00A80046"/>
    <w:rsid w:val="00A81C9D"/>
    <w:rsid w:val="00A83253"/>
    <w:rsid w:val="00A906AF"/>
    <w:rsid w:val="00A91560"/>
    <w:rsid w:val="00A92063"/>
    <w:rsid w:val="00A95E11"/>
    <w:rsid w:val="00A97974"/>
    <w:rsid w:val="00AA524E"/>
    <w:rsid w:val="00AA6E84"/>
    <w:rsid w:val="00AA714D"/>
    <w:rsid w:val="00AB0F7A"/>
    <w:rsid w:val="00AB5047"/>
    <w:rsid w:val="00AB5051"/>
    <w:rsid w:val="00AB7BB9"/>
    <w:rsid w:val="00AC2EB8"/>
    <w:rsid w:val="00AD1704"/>
    <w:rsid w:val="00AD2D37"/>
    <w:rsid w:val="00AD5FBB"/>
    <w:rsid w:val="00AD6606"/>
    <w:rsid w:val="00AE025A"/>
    <w:rsid w:val="00AE341B"/>
    <w:rsid w:val="00AF1D06"/>
    <w:rsid w:val="00B023DF"/>
    <w:rsid w:val="00B07CA7"/>
    <w:rsid w:val="00B10AEB"/>
    <w:rsid w:val="00B1279A"/>
    <w:rsid w:val="00B17DA5"/>
    <w:rsid w:val="00B20F0A"/>
    <w:rsid w:val="00B217BF"/>
    <w:rsid w:val="00B26A1C"/>
    <w:rsid w:val="00B3318A"/>
    <w:rsid w:val="00B35361"/>
    <w:rsid w:val="00B36F5E"/>
    <w:rsid w:val="00B44E57"/>
    <w:rsid w:val="00B451CD"/>
    <w:rsid w:val="00B5222E"/>
    <w:rsid w:val="00B530E1"/>
    <w:rsid w:val="00B57E90"/>
    <w:rsid w:val="00B6090C"/>
    <w:rsid w:val="00B61C96"/>
    <w:rsid w:val="00B63ED4"/>
    <w:rsid w:val="00B71CDA"/>
    <w:rsid w:val="00B73A2A"/>
    <w:rsid w:val="00B84C34"/>
    <w:rsid w:val="00B860DF"/>
    <w:rsid w:val="00B90A56"/>
    <w:rsid w:val="00B91AD1"/>
    <w:rsid w:val="00B91FC7"/>
    <w:rsid w:val="00B938F2"/>
    <w:rsid w:val="00B93E65"/>
    <w:rsid w:val="00B94B06"/>
    <w:rsid w:val="00B94C28"/>
    <w:rsid w:val="00BA15A2"/>
    <w:rsid w:val="00BA4427"/>
    <w:rsid w:val="00BA51E5"/>
    <w:rsid w:val="00BB353F"/>
    <w:rsid w:val="00BB3EFC"/>
    <w:rsid w:val="00BB67F1"/>
    <w:rsid w:val="00BB6A06"/>
    <w:rsid w:val="00BC10BA"/>
    <w:rsid w:val="00BC5AFD"/>
    <w:rsid w:val="00BD1B69"/>
    <w:rsid w:val="00BD1CA2"/>
    <w:rsid w:val="00BD1CA4"/>
    <w:rsid w:val="00BD3F21"/>
    <w:rsid w:val="00BD606F"/>
    <w:rsid w:val="00BD7425"/>
    <w:rsid w:val="00BF2D3D"/>
    <w:rsid w:val="00BF6E47"/>
    <w:rsid w:val="00BF7DC0"/>
    <w:rsid w:val="00C02392"/>
    <w:rsid w:val="00C04F43"/>
    <w:rsid w:val="00C0609D"/>
    <w:rsid w:val="00C1114B"/>
    <w:rsid w:val="00C115AB"/>
    <w:rsid w:val="00C22931"/>
    <w:rsid w:val="00C23F6A"/>
    <w:rsid w:val="00C30249"/>
    <w:rsid w:val="00C3107B"/>
    <w:rsid w:val="00C3723B"/>
    <w:rsid w:val="00C42225"/>
    <w:rsid w:val="00C5117A"/>
    <w:rsid w:val="00C51A6D"/>
    <w:rsid w:val="00C529D7"/>
    <w:rsid w:val="00C55CE9"/>
    <w:rsid w:val="00C606C9"/>
    <w:rsid w:val="00C66971"/>
    <w:rsid w:val="00C715EE"/>
    <w:rsid w:val="00C80288"/>
    <w:rsid w:val="00C84003"/>
    <w:rsid w:val="00C90650"/>
    <w:rsid w:val="00C9381D"/>
    <w:rsid w:val="00C943AC"/>
    <w:rsid w:val="00C9462F"/>
    <w:rsid w:val="00C954F0"/>
    <w:rsid w:val="00C979FA"/>
    <w:rsid w:val="00C97C47"/>
    <w:rsid w:val="00C97D78"/>
    <w:rsid w:val="00CA696A"/>
    <w:rsid w:val="00CA78B6"/>
    <w:rsid w:val="00CB6DB9"/>
    <w:rsid w:val="00CC24F2"/>
    <w:rsid w:val="00CC2AAE"/>
    <w:rsid w:val="00CC5A42"/>
    <w:rsid w:val="00CD0EAB"/>
    <w:rsid w:val="00CD258B"/>
    <w:rsid w:val="00CD50A1"/>
    <w:rsid w:val="00CD7815"/>
    <w:rsid w:val="00CE1D25"/>
    <w:rsid w:val="00CE1FD1"/>
    <w:rsid w:val="00CE33D8"/>
    <w:rsid w:val="00CE62BA"/>
    <w:rsid w:val="00CE6C4F"/>
    <w:rsid w:val="00CF34DB"/>
    <w:rsid w:val="00CF558F"/>
    <w:rsid w:val="00CF73AB"/>
    <w:rsid w:val="00D02088"/>
    <w:rsid w:val="00D03F75"/>
    <w:rsid w:val="00D073E2"/>
    <w:rsid w:val="00D10D40"/>
    <w:rsid w:val="00D15FD5"/>
    <w:rsid w:val="00D23673"/>
    <w:rsid w:val="00D446EC"/>
    <w:rsid w:val="00D454E2"/>
    <w:rsid w:val="00D47D65"/>
    <w:rsid w:val="00D51BF0"/>
    <w:rsid w:val="00D55942"/>
    <w:rsid w:val="00D56B19"/>
    <w:rsid w:val="00D56CA7"/>
    <w:rsid w:val="00D572DA"/>
    <w:rsid w:val="00D62B3C"/>
    <w:rsid w:val="00D705E8"/>
    <w:rsid w:val="00D807BF"/>
    <w:rsid w:val="00D82FCC"/>
    <w:rsid w:val="00D84803"/>
    <w:rsid w:val="00D96D96"/>
    <w:rsid w:val="00D971AE"/>
    <w:rsid w:val="00DA0245"/>
    <w:rsid w:val="00DA036D"/>
    <w:rsid w:val="00DA57CE"/>
    <w:rsid w:val="00DA6001"/>
    <w:rsid w:val="00DA623A"/>
    <w:rsid w:val="00DA7887"/>
    <w:rsid w:val="00DB2153"/>
    <w:rsid w:val="00DB261C"/>
    <w:rsid w:val="00DB2C26"/>
    <w:rsid w:val="00DB5E0F"/>
    <w:rsid w:val="00DB6365"/>
    <w:rsid w:val="00DC1285"/>
    <w:rsid w:val="00DC7042"/>
    <w:rsid w:val="00DE0289"/>
    <w:rsid w:val="00DE3053"/>
    <w:rsid w:val="00DE3486"/>
    <w:rsid w:val="00DE6B43"/>
    <w:rsid w:val="00DE7996"/>
    <w:rsid w:val="00DF0CA6"/>
    <w:rsid w:val="00E04582"/>
    <w:rsid w:val="00E06901"/>
    <w:rsid w:val="00E11923"/>
    <w:rsid w:val="00E137EF"/>
    <w:rsid w:val="00E177CB"/>
    <w:rsid w:val="00E2132A"/>
    <w:rsid w:val="00E262D4"/>
    <w:rsid w:val="00E26994"/>
    <w:rsid w:val="00E27951"/>
    <w:rsid w:val="00E3029C"/>
    <w:rsid w:val="00E36250"/>
    <w:rsid w:val="00E362FE"/>
    <w:rsid w:val="00E44D70"/>
    <w:rsid w:val="00E54511"/>
    <w:rsid w:val="00E61DAC"/>
    <w:rsid w:val="00E63C21"/>
    <w:rsid w:val="00E72B80"/>
    <w:rsid w:val="00E72F26"/>
    <w:rsid w:val="00E75FE3"/>
    <w:rsid w:val="00E86C4C"/>
    <w:rsid w:val="00E90BA6"/>
    <w:rsid w:val="00EA571D"/>
    <w:rsid w:val="00EA714F"/>
    <w:rsid w:val="00EB00C7"/>
    <w:rsid w:val="00EB1619"/>
    <w:rsid w:val="00EB1C2D"/>
    <w:rsid w:val="00EB2884"/>
    <w:rsid w:val="00EB4ADA"/>
    <w:rsid w:val="00EB7AB1"/>
    <w:rsid w:val="00EC398D"/>
    <w:rsid w:val="00EC406C"/>
    <w:rsid w:val="00EC54EA"/>
    <w:rsid w:val="00ED5D2E"/>
    <w:rsid w:val="00EE3539"/>
    <w:rsid w:val="00EE75F6"/>
    <w:rsid w:val="00EF0639"/>
    <w:rsid w:val="00EF48CC"/>
    <w:rsid w:val="00F016DB"/>
    <w:rsid w:val="00F0335B"/>
    <w:rsid w:val="00F14BCC"/>
    <w:rsid w:val="00F30E7A"/>
    <w:rsid w:val="00F330F4"/>
    <w:rsid w:val="00F360EF"/>
    <w:rsid w:val="00F36454"/>
    <w:rsid w:val="00F364F5"/>
    <w:rsid w:val="00F40621"/>
    <w:rsid w:val="00F47575"/>
    <w:rsid w:val="00F60ACF"/>
    <w:rsid w:val="00F73032"/>
    <w:rsid w:val="00F76856"/>
    <w:rsid w:val="00F848FC"/>
    <w:rsid w:val="00F917C6"/>
    <w:rsid w:val="00F9282A"/>
    <w:rsid w:val="00F96BAD"/>
    <w:rsid w:val="00FA454F"/>
    <w:rsid w:val="00FB0E84"/>
    <w:rsid w:val="00FB1B86"/>
    <w:rsid w:val="00FB5337"/>
    <w:rsid w:val="00FB6649"/>
    <w:rsid w:val="00FB7406"/>
    <w:rsid w:val="00FB77B4"/>
    <w:rsid w:val="00FC06C0"/>
    <w:rsid w:val="00FC0BC5"/>
    <w:rsid w:val="00FC0F6B"/>
    <w:rsid w:val="00FC4974"/>
    <w:rsid w:val="00FD01C2"/>
    <w:rsid w:val="00FE210F"/>
    <w:rsid w:val="00FE4F82"/>
    <w:rsid w:val="00FE510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2D7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2" Type="http://schemas.microsoft.com/office/2011/relationships/people" Target="people.xml"/><Relationship Id="rId10" Type="http://schemas.openxmlformats.org/officeDocument/2006/relationships/image" Target="media/image2.png"/><Relationship Id="rId11" Type="http://schemas.openxmlformats.org/officeDocument/2006/relationships/hyperlink" Target="mailto:haoping.yu@huawei.com" TargetMode="External"/><Relationship Id="rId12" Type="http://schemas.openxmlformats.org/officeDocument/2006/relationships/hyperlink" Target="mailto:cohen@merl.com" TargetMode="External"/><Relationship Id="rId13" Type="http://schemas.openxmlformats.org/officeDocument/2006/relationships/hyperlink" Target="mailto:krapaka@qti.qualcomm.com" TargetMode="External"/><Relationship Id="rId14" Type="http://schemas.openxmlformats.org/officeDocument/2006/relationships/hyperlink" Target="mailto:jzxu@microsoft.com" TargetMode="External"/><Relationship Id="rId15" Type="http://schemas.openxmlformats.org/officeDocument/2006/relationships/hyperlink" Target="ftp://hevc@ftp.tnt.uni-hannover.de/testsequences" TargetMode="External"/><Relationship Id="rId16" Type="http://schemas.openxmlformats.org/officeDocument/2006/relationships/hyperlink" Target="http://tech.ebu.ch/testsequences/uhd-1_public_form" TargetMode="Externa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89B37-60AD-D743-AEB7-F4881FBF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2757</Words>
  <Characters>15718</Characters>
  <Application>Microsoft Macintosh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18439</CharactersWithSpaces>
  <SharedDoc>false</SharedDoc>
  <HLinks>
    <vt:vector size="30" baseType="variant">
      <vt:variant>
        <vt:i4>7602288</vt:i4>
      </vt:variant>
      <vt:variant>
        <vt:i4>21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  <vt:variant>
        <vt:i4>3604547</vt:i4>
      </vt:variant>
      <vt:variant>
        <vt:i4>0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H. Yu;R. Cohen;K. Rapaka;J. Xu</dc:creator>
  <cp:keywords>JCT-VC, MPEG, VCEG</cp:keywords>
  <cp:lastModifiedBy>haoping yu</cp:lastModifiedBy>
  <cp:revision>3</cp:revision>
  <cp:lastPrinted>2015-03-11T20:44:00Z</cp:lastPrinted>
  <dcterms:created xsi:type="dcterms:W3CDTF">2015-09-18T14:19:00Z</dcterms:created>
  <dcterms:modified xsi:type="dcterms:W3CDTF">2015-09-18T14:21:00Z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flag">
    <vt:lpwstr>1415139074</vt:lpwstr>
  </property>
  <property fmtid="{D5CDD505-2E9C-101B-9397-08002B2CF9AE}" pid="4" name="_AdHocReviewCycleID">
    <vt:i4>-1368269064</vt:i4>
  </property>
  <property fmtid="{D5CDD505-2E9C-101B-9397-08002B2CF9AE}" pid="5" name="_EmailSubject">
    <vt:lpwstr>T1015 draft</vt:lpwstr>
  </property>
  <property fmtid="{D5CDD505-2E9C-101B-9397-08002B2CF9AE}" pid="6" name="_AuthorEmail">
    <vt:lpwstr>krapaka@qti.qualcomm.com</vt:lpwstr>
  </property>
  <property fmtid="{D5CDD505-2E9C-101B-9397-08002B2CF9AE}" pid="7" name="_AuthorEmailDisplayName">
    <vt:lpwstr>Rapaka, Krishna</vt:lpwstr>
  </property>
  <property fmtid="{D5CDD505-2E9C-101B-9397-08002B2CF9AE}" pid="8" name="_PreviousAdHocReviewCycleID">
    <vt:i4>-838560534</vt:i4>
  </property>
</Properties>
</file>