
<file path=[Content_Types].xml><?xml version="1.0" encoding="utf-8"?>
<Types xmlns="http://schemas.openxmlformats.org/package/2006/content-types">
  <Default Extension="png" ContentType="image/png"/>
  <Default Extension="xlsm" ContentType="application/vnd.ms-excel.sheet.macroEnabled.12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24401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D3D76E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600CD" w:rsidP="003D634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3D6342">
              <w:t>1st</w:t>
            </w:r>
            <w:r w:rsidR="00A767DC" w:rsidRPr="00B648F1">
              <w:t xml:space="preserve"> Meeting: </w:t>
            </w:r>
            <w:r w:rsidR="00DD02F4">
              <w:rPr>
                <w:lang w:val="en-CA"/>
              </w:rPr>
              <w:t>Warsaw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 w:rsidR="003D6342">
              <w:rPr>
                <w:lang w:val="en-CA"/>
              </w:rPr>
              <w:t>PL</w:t>
            </w:r>
            <w:r w:rsidR="00A767DC">
              <w:rPr>
                <w:lang w:val="en-CA"/>
              </w:rPr>
              <w:t xml:space="preserve">, </w:t>
            </w:r>
            <w:r w:rsidR="003D6342">
              <w:rPr>
                <w:lang w:val="en-CA"/>
              </w:rPr>
              <w:t>19</w:t>
            </w:r>
            <w:r w:rsidR="003A7CE6">
              <w:rPr>
                <w:lang w:val="en-CA"/>
              </w:rPr>
              <w:t>–</w:t>
            </w:r>
            <w:r w:rsidR="003D6342">
              <w:rPr>
                <w:lang w:val="en-CA"/>
              </w:rPr>
              <w:t>26</w:t>
            </w:r>
            <w:r w:rsidR="00A767DC" w:rsidRPr="00B648F1">
              <w:rPr>
                <w:lang w:val="en-CA"/>
              </w:rPr>
              <w:t xml:space="preserve"> </w:t>
            </w:r>
            <w:r w:rsidR="003D6342">
              <w:rPr>
                <w:lang w:val="en-CA"/>
              </w:rPr>
              <w:t>June</w:t>
            </w:r>
            <w:r w:rsidR="00A767DC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5B217D" w:rsidRDefault="00E61DAC" w:rsidP="006D675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D6342">
              <w:rPr>
                <w:lang w:val="en-CA"/>
              </w:rPr>
              <w:t>U</w:t>
            </w:r>
            <w:r w:rsidR="006D675C">
              <w:rPr>
                <w:u w:val="single"/>
                <w:lang w:val="en-CA"/>
              </w:rPr>
              <w:t>0127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066DAE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Additional results for CE1 subtest 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8F5EF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421DB9" w:rsidP="008F5EF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B30FEA" w:rsidP="00F216D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Rajan Joshi, Marta Karczewi</w:t>
            </w:r>
            <w:r w:rsidR="006548B8">
              <w:rPr>
                <w:szCs w:val="22"/>
                <w:lang w:val="en-CA"/>
              </w:rPr>
              <w:t xml:space="preserve">cz, </w:t>
            </w:r>
            <w:r w:rsidR="00F216DF">
              <w:rPr>
                <w:szCs w:val="22"/>
                <w:lang w:val="en-CA"/>
              </w:rPr>
              <w:t xml:space="preserve">Vadim Seregin, </w:t>
            </w:r>
            <w:r w:rsidR="00066DAE">
              <w:rPr>
                <w:szCs w:val="22"/>
                <w:lang w:val="en-CA"/>
              </w:rPr>
              <w:t>Wei Pu, Feng Zou</w:t>
            </w:r>
            <w:r w:rsidR="004D39B2">
              <w:rPr>
                <w:szCs w:val="22"/>
                <w:lang w:val="en-CA"/>
              </w:rPr>
              <w:br/>
            </w:r>
            <w:r w:rsidR="00E61DAC" w:rsidRPr="005B217D">
              <w:rPr>
                <w:szCs w:val="22"/>
                <w:lang w:val="en-CA"/>
              </w:rPr>
              <w:br/>
            </w:r>
            <w:r w:rsidR="0045542E">
              <w:rPr>
                <w:szCs w:val="22"/>
                <w:lang w:val="en-CA"/>
              </w:rPr>
              <w:t xml:space="preserve">5775 </w:t>
            </w:r>
            <w:proofErr w:type="spellStart"/>
            <w:r w:rsidR="0045542E">
              <w:rPr>
                <w:szCs w:val="22"/>
                <w:lang w:val="en-CA"/>
              </w:rPr>
              <w:t>Morehouse</w:t>
            </w:r>
            <w:proofErr w:type="spellEnd"/>
            <w:r w:rsidR="0045542E">
              <w:rPr>
                <w:szCs w:val="22"/>
                <w:lang w:val="en-CA"/>
              </w:rPr>
              <w:t xml:space="preserve"> Drive</w:t>
            </w:r>
            <w:r w:rsidR="00E61DAC" w:rsidRPr="005B217D">
              <w:rPr>
                <w:szCs w:val="22"/>
                <w:lang w:val="en-CA"/>
              </w:rPr>
              <w:br/>
            </w:r>
            <w:r w:rsidR="0045542E">
              <w:rPr>
                <w:szCs w:val="22"/>
                <w:lang w:val="en-CA"/>
              </w:rPr>
              <w:t>San Diego, CA 92121,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BE518B" w:rsidP="00B30FE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1-858-</w:t>
            </w:r>
            <w:r w:rsidR="004D39B2">
              <w:rPr>
                <w:szCs w:val="22"/>
                <w:lang w:val="en-CA"/>
              </w:rPr>
              <w:t>658-4511</w:t>
            </w:r>
            <w:r w:rsidR="00E61DAC" w:rsidRPr="005B217D">
              <w:rPr>
                <w:szCs w:val="22"/>
                <w:lang w:val="en-CA"/>
              </w:rPr>
              <w:br/>
            </w:r>
            <w:hyperlink r:id="rId9" w:history="1">
              <w:r w:rsidR="004D39B2" w:rsidRPr="005C2920">
                <w:rPr>
                  <w:rStyle w:val="Hyperlink"/>
                  <w:szCs w:val="22"/>
                  <w:lang w:val="en-CA"/>
                </w:rPr>
                <w:t>rajanj@qti.qualcomm.com</w:t>
              </w:r>
            </w:hyperlink>
            <w:r w:rsidR="004D39B2">
              <w:rPr>
                <w:szCs w:val="22"/>
                <w:lang w:val="en-CA"/>
              </w:rPr>
              <w:br/>
            </w:r>
          </w:p>
          <w:p w:rsidR="00B30FEA" w:rsidRPr="005B217D" w:rsidRDefault="00B30FEA" w:rsidP="00B30FEA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CA2DFE" w:rsidP="00CA2DF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75BCF" w:rsidRPr="005B217D" w:rsidRDefault="005666A2" w:rsidP="00B1209C">
      <w:pPr>
        <w:jc w:val="both"/>
        <w:rPr>
          <w:lang w:val="en-CA"/>
        </w:rPr>
      </w:pPr>
      <w:r>
        <w:rPr>
          <w:lang w:val="en-CA"/>
        </w:rPr>
        <w:t>Additional results for CE1 subtest C are provided to understand how much do the different aspects (encoder, scans) contribute to the overall gain</w:t>
      </w:r>
      <w:r>
        <w:rPr>
          <w:noProof/>
          <w:color w:val="000000"/>
          <w:lang w:val="fr-FR"/>
        </w:rPr>
        <w:t xml:space="preserve">. The scans without any encoder modifications to the way in which runs are calculated show </w:t>
      </w:r>
      <w:r>
        <w:rPr>
          <w:sz w:val="20"/>
        </w:rPr>
        <w:t xml:space="preserve">BD-rate improvements in the range of 0.0% to 0.5% for both </w:t>
      </w:r>
      <w:r>
        <w:rPr>
          <w:noProof/>
          <w:color w:val="000000"/>
          <w:lang w:val="fr-FR"/>
        </w:rPr>
        <w:t xml:space="preserve">full frame IBC and </w:t>
      </w:r>
      <w:r>
        <w:rPr>
          <w:sz w:val="20"/>
        </w:rPr>
        <w:t>1×4 CTU IBC, All-Intra configurations</w:t>
      </w:r>
      <w:r w:rsidR="00B1209C">
        <w:rPr>
          <w:lang w:val="en-CA"/>
        </w:rPr>
        <w:t>.</w:t>
      </w:r>
      <w:r>
        <w:rPr>
          <w:lang w:val="en-CA"/>
        </w:rPr>
        <w:t xml:space="preserve"> The BD-rate gains from </w:t>
      </w:r>
      <w:r>
        <w:rPr>
          <w:noProof/>
          <w:color w:val="000000"/>
          <w:lang w:val="fr-FR"/>
        </w:rPr>
        <w:t xml:space="preserve">encoder modifications to the way in which runs are calculated are in the range of </w:t>
      </w:r>
      <w:r>
        <w:rPr>
          <w:sz w:val="20"/>
        </w:rPr>
        <w:t xml:space="preserve">0.0% to </w:t>
      </w:r>
      <w:del w:id="0" w:author="Rajan Joshi" w:date="2015-06-23T03:00:00Z">
        <w:r w:rsidRPr="005666A2" w:rsidDel="00A30038">
          <w:rPr>
            <w:sz w:val="20"/>
            <w:highlight w:val="yellow"/>
          </w:rPr>
          <w:delText>XXX%</w:delText>
        </w:r>
      </w:del>
      <w:ins w:id="1" w:author="Rajan Joshi" w:date="2015-06-23T03:00:00Z">
        <w:r w:rsidR="00A30038">
          <w:rPr>
            <w:sz w:val="20"/>
          </w:rPr>
          <w:t>0.5%</w:t>
        </w:r>
      </w:ins>
      <w:r>
        <w:rPr>
          <w:sz w:val="20"/>
        </w:rPr>
        <w:t xml:space="preserve"> for full frame IBC and 0.0% to 0.6% </w:t>
      </w:r>
      <w:r>
        <w:rPr>
          <w:noProof/>
          <w:color w:val="000000"/>
          <w:lang w:val="fr-FR"/>
        </w:rPr>
        <w:t xml:space="preserve">for </w:t>
      </w:r>
      <w:r>
        <w:rPr>
          <w:sz w:val="20"/>
        </w:rPr>
        <w:t>1×4 CTU IBC, All-Intra configurations</w:t>
      </w:r>
      <w:r>
        <w:rPr>
          <w:lang w:val="en-CA"/>
        </w:rPr>
        <w:t>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101076" w:rsidRDefault="00066DAE" w:rsidP="00F838BC">
      <w:pPr>
        <w:spacing w:after="120"/>
        <w:jc w:val="both"/>
        <w:rPr>
          <w:lang w:val="en-CA"/>
        </w:rPr>
      </w:pPr>
      <w:r>
        <w:rPr>
          <w:lang w:val="en-CA"/>
        </w:rPr>
        <w:t>In CE1 subtests A and C, modified encoder</w:t>
      </w:r>
      <w:r w:rsidR="005666A2">
        <w:rPr>
          <w:lang w:val="en-CA"/>
        </w:rPr>
        <w:t>s</w:t>
      </w:r>
      <w:r>
        <w:rPr>
          <w:lang w:val="en-CA"/>
        </w:rPr>
        <w:t xml:space="preserve"> </w:t>
      </w:r>
      <w:r w:rsidR="005666A2">
        <w:rPr>
          <w:lang w:val="en-CA"/>
        </w:rPr>
        <w:t>are</w:t>
      </w:r>
      <w:r>
        <w:rPr>
          <w:lang w:val="en-CA"/>
        </w:rPr>
        <w:t xml:space="preserve"> used. For subtest C, proposals C1 </w:t>
      </w:r>
      <w:r w:rsidR="00A709D7">
        <w:rPr>
          <w:lang w:val="en-CA"/>
        </w:rPr>
        <w:t xml:space="preserve">(JCTVC-T0101) </w:t>
      </w:r>
      <w:r>
        <w:rPr>
          <w:lang w:val="en-CA"/>
        </w:rPr>
        <w:t>and C2</w:t>
      </w:r>
      <w:r w:rsidR="00A709D7">
        <w:rPr>
          <w:lang w:val="en-CA"/>
        </w:rPr>
        <w:t xml:space="preserve"> (JCTVC-T0088)</w:t>
      </w:r>
      <w:r>
        <w:rPr>
          <w:lang w:val="en-CA"/>
        </w:rPr>
        <w:t xml:space="preserve"> use a common modified encoder. Some CE participants asked </w:t>
      </w:r>
      <w:r w:rsidR="00A709D7">
        <w:rPr>
          <w:lang w:val="en-CA"/>
        </w:rPr>
        <w:t xml:space="preserve">how much </w:t>
      </w:r>
      <w:r>
        <w:rPr>
          <w:lang w:val="en-CA"/>
        </w:rPr>
        <w:t>gai</w:t>
      </w:r>
      <w:r w:rsidR="00A709D7">
        <w:rPr>
          <w:lang w:val="en-CA"/>
        </w:rPr>
        <w:t>n was contributed by the encoder modifications</w:t>
      </w:r>
      <w:r>
        <w:rPr>
          <w:lang w:val="en-CA"/>
        </w:rPr>
        <w:t>. Here we provide additional results to answer th</w:t>
      </w:r>
      <w:r w:rsidR="00A709D7">
        <w:rPr>
          <w:lang w:val="en-CA"/>
        </w:rPr>
        <w:t>is question</w:t>
      </w:r>
      <w:r>
        <w:rPr>
          <w:lang w:val="en-CA"/>
        </w:rPr>
        <w:t xml:space="preserve">. The results are provided for subtest C2, although we expect results for subtest C1 to be very similar. </w:t>
      </w:r>
      <w:r w:rsidR="002A3BAB">
        <w:rPr>
          <w:lang w:val="en-CA"/>
        </w:rPr>
        <w:t xml:space="preserve">The software </w:t>
      </w:r>
      <w:r w:rsidR="00A709D7">
        <w:rPr>
          <w:lang w:val="en-CA"/>
        </w:rPr>
        <w:t xml:space="preserve">used was the one </w:t>
      </w:r>
      <w:r w:rsidR="002A3BAB">
        <w:rPr>
          <w:lang w:val="en-CA"/>
        </w:rPr>
        <w:t xml:space="preserve">released on 5/14/2015. </w:t>
      </w:r>
      <w:r>
        <w:rPr>
          <w:lang w:val="en-CA"/>
        </w:rPr>
        <w:t xml:space="preserve">We changed appropriate </w:t>
      </w:r>
      <w:r w:rsidR="002A3BAB">
        <w:rPr>
          <w:lang w:val="en-CA"/>
        </w:rPr>
        <w:t>macros</w:t>
      </w:r>
      <w:r>
        <w:rPr>
          <w:lang w:val="en-CA"/>
        </w:rPr>
        <w:t xml:space="preserve"> to obtain the results for the following cases:</w:t>
      </w:r>
    </w:p>
    <w:p w:rsidR="00585FF7" w:rsidRDefault="00066DAE" w:rsidP="00E77DA7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585FF7">
        <w:rPr>
          <w:lang w:val="en-CA"/>
        </w:rPr>
        <w:t>Encoder only</w:t>
      </w:r>
      <w:r w:rsidR="0094189B" w:rsidRPr="00585FF7">
        <w:rPr>
          <w:lang w:val="en-CA"/>
        </w:rPr>
        <w:t>: Only PLT_RUN_LENGTH_CODING_IMP macro is set to 1, all the additional macros from the CE software</w:t>
      </w:r>
      <w:r w:rsidR="002A3BAB" w:rsidRPr="00585FF7">
        <w:rPr>
          <w:lang w:val="en-CA"/>
        </w:rPr>
        <w:t xml:space="preserve"> are undefined.</w:t>
      </w:r>
      <w:r w:rsidR="00585FF7">
        <w:rPr>
          <w:lang w:val="en-CA"/>
        </w:rPr>
        <w:t xml:space="preserve"> This macro encapsulates changes in the way the runs and palette sample modes are determined.</w:t>
      </w:r>
    </w:p>
    <w:p w:rsidR="00066DAE" w:rsidRPr="00585FF7" w:rsidRDefault="00066DAE" w:rsidP="00E77DA7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585FF7">
        <w:rPr>
          <w:lang w:val="en-CA"/>
        </w:rPr>
        <w:t>Scan Only</w:t>
      </w:r>
      <w:r w:rsidR="002A3BAB" w:rsidRPr="00585FF7">
        <w:rPr>
          <w:lang w:val="en-CA"/>
        </w:rPr>
        <w:t>: PLT_RUN_LENGTH_CODING_IMP macro is set to</w:t>
      </w:r>
      <w:r w:rsidR="007B0FBD">
        <w:rPr>
          <w:lang w:val="en-CA"/>
        </w:rPr>
        <w:t xml:space="preserve"> 0</w:t>
      </w:r>
      <w:r w:rsidR="002A3BAB" w:rsidRPr="00585FF7">
        <w:rPr>
          <w:lang w:val="en-CA"/>
        </w:rPr>
        <w:t>. The rest of the macros are the same as in the released CE software.</w:t>
      </w:r>
      <w:r w:rsidR="00585FF7">
        <w:rPr>
          <w:lang w:val="en-CA"/>
        </w:rPr>
        <w:t xml:space="preserve"> In this case, </w:t>
      </w:r>
      <w:r w:rsidR="00A709D7">
        <w:rPr>
          <w:lang w:val="en-CA"/>
        </w:rPr>
        <w:t>one additional RD</w:t>
      </w:r>
      <w:r w:rsidR="00585FF7">
        <w:rPr>
          <w:lang w:val="en-CA"/>
        </w:rPr>
        <w:t xml:space="preserve"> </w:t>
      </w:r>
      <w:r w:rsidR="00A709D7">
        <w:rPr>
          <w:lang w:val="en-CA"/>
        </w:rPr>
        <w:t xml:space="preserve">is </w:t>
      </w:r>
      <w:r w:rsidR="00585FF7">
        <w:rPr>
          <w:lang w:val="en-CA"/>
        </w:rPr>
        <w:t>used to determine the optimal scan. Only the encoder changes</w:t>
      </w:r>
      <w:r w:rsidR="00F216DF">
        <w:rPr>
          <w:lang w:val="en-CA"/>
        </w:rPr>
        <w:t xml:space="preserve"> from item 1 are disabled.</w:t>
      </w:r>
    </w:p>
    <w:p w:rsidR="00066DAE" w:rsidRDefault="00066DAE" w:rsidP="00066DAE">
      <w:pPr>
        <w:spacing w:after="120"/>
        <w:jc w:val="both"/>
        <w:rPr>
          <w:lang w:val="en-CA"/>
        </w:rPr>
      </w:pPr>
      <w:r>
        <w:rPr>
          <w:lang w:val="en-CA"/>
        </w:rPr>
        <w:t>Minor software changes were necessary to get rid of compilation errors with different defines.</w:t>
      </w:r>
    </w:p>
    <w:p w:rsidR="00066DAE" w:rsidRDefault="00066DAE" w:rsidP="00066DAE">
      <w:pPr>
        <w:spacing w:after="120"/>
        <w:jc w:val="both"/>
        <w:rPr>
          <w:lang w:val="en-CA"/>
        </w:rPr>
      </w:pPr>
      <w:r>
        <w:rPr>
          <w:lang w:val="en-CA"/>
        </w:rPr>
        <w:t>We attempted to do the same exercise with CE1 subtest A. But, in this case, the encoder changes are not under a macro and were much harder to separate from the normative changes.</w:t>
      </w:r>
    </w:p>
    <w:p w:rsidR="00E1203D" w:rsidRDefault="00E1203D" w:rsidP="00E1203D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:rsidR="00E1203D" w:rsidRDefault="00FE28AC" w:rsidP="00F838BC">
      <w:pPr>
        <w:jc w:val="both"/>
        <w:rPr>
          <w:lang w:val="en-CA"/>
        </w:rPr>
      </w:pPr>
      <w:r>
        <w:rPr>
          <w:lang w:val="en-CA"/>
        </w:rPr>
        <w:t>Simulations are carried out under the SCC common test condition</w:t>
      </w:r>
      <w:r w:rsidR="00F838BC">
        <w:rPr>
          <w:lang w:val="en-CA"/>
        </w:rPr>
        <w:t>s (JCTVC-T1015) on a LINUX cluster</w:t>
      </w:r>
      <w:r>
        <w:rPr>
          <w:lang w:val="en-CA"/>
        </w:rPr>
        <w:t xml:space="preserve">. </w:t>
      </w:r>
      <w:r w:rsidR="00F838BC">
        <w:rPr>
          <w:lang w:val="en-CA"/>
        </w:rPr>
        <w:t xml:space="preserve">The encoding and decoding times are not reliable. Tables 1 and 2 show the BD-rate results for </w:t>
      </w:r>
      <w:r w:rsidR="0094189B">
        <w:rPr>
          <w:lang w:val="en-CA"/>
        </w:rPr>
        <w:t>"encoder</w:t>
      </w:r>
      <w:r w:rsidR="002A3BAB">
        <w:rPr>
          <w:lang w:val="en-CA"/>
        </w:rPr>
        <w:t>-</w:t>
      </w:r>
      <w:r w:rsidR="0094189B">
        <w:rPr>
          <w:lang w:val="en-CA"/>
        </w:rPr>
        <w:t xml:space="preserve">only" </w:t>
      </w:r>
      <w:r w:rsidR="002A3BAB">
        <w:rPr>
          <w:lang w:val="en-CA"/>
        </w:rPr>
        <w:t xml:space="preserve">case </w:t>
      </w:r>
      <w:r w:rsidR="00F838BC">
        <w:rPr>
          <w:lang w:val="en-CA"/>
        </w:rPr>
        <w:t>for the All-Intra configuration for full-frame IBC and 1×4 CTU IBC, respectively. The anchor is SCM 4.0.</w:t>
      </w:r>
      <w:r w:rsidR="002A3BAB">
        <w:rPr>
          <w:lang w:val="en-CA"/>
        </w:rPr>
        <w:t xml:space="preserve"> Tables 3 and 4 show the BD-rate results for "scan-only" case for the All-Intra configuration for full-frame IBC and 1×4 CTU IBC, respectively.</w:t>
      </w:r>
    </w:p>
    <w:p w:rsidR="00F838BC" w:rsidRDefault="00F838BC" w:rsidP="00F838BC">
      <w:pPr>
        <w:pStyle w:val="Caption"/>
        <w:keepNext/>
        <w:rPr>
          <w:i w:val="0"/>
          <w:color w:val="auto"/>
          <w:sz w:val="20"/>
          <w:szCs w:val="20"/>
        </w:rPr>
      </w:pPr>
    </w:p>
    <w:p w:rsidR="00F838BC" w:rsidRPr="00F838BC" w:rsidRDefault="00F838BC" w:rsidP="00F838BC">
      <w:pPr>
        <w:pStyle w:val="Caption"/>
        <w:keepNext/>
        <w:rPr>
          <w:i w:val="0"/>
          <w:color w:val="auto"/>
          <w:sz w:val="20"/>
          <w:szCs w:val="20"/>
        </w:rPr>
      </w:pPr>
      <w:r w:rsidRPr="00F838BC">
        <w:rPr>
          <w:i w:val="0"/>
          <w:color w:val="auto"/>
          <w:sz w:val="20"/>
          <w:szCs w:val="20"/>
        </w:rPr>
        <w:t xml:space="preserve">Table </w:t>
      </w:r>
      <w:r w:rsidRPr="00F838BC">
        <w:rPr>
          <w:i w:val="0"/>
          <w:color w:val="auto"/>
          <w:sz w:val="20"/>
          <w:szCs w:val="20"/>
        </w:rPr>
        <w:fldChar w:fldCharType="begin"/>
      </w:r>
      <w:r w:rsidRPr="00F838BC">
        <w:rPr>
          <w:i w:val="0"/>
          <w:color w:val="auto"/>
          <w:sz w:val="20"/>
          <w:szCs w:val="20"/>
        </w:rPr>
        <w:instrText xml:space="preserve"> SEQ Table \* ARABIC </w:instrText>
      </w:r>
      <w:r w:rsidRPr="00F838BC">
        <w:rPr>
          <w:i w:val="0"/>
          <w:color w:val="auto"/>
          <w:sz w:val="20"/>
          <w:szCs w:val="20"/>
        </w:rPr>
        <w:fldChar w:fldCharType="separate"/>
      </w:r>
      <w:r w:rsidR="00585FF7">
        <w:rPr>
          <w:i w:val="0"/>
          <w:noProof/>
          <w:color w:val="auto"/>
          <w:sz w:val="20"/>
          <w:szCs w:val="20"/>
        </w:rPr>
        <w:t>1</w:t>
      </w:r>
      <w:r w:rsidRPr="00F838BC">
        <w:rPr>
          <w:i w:val="0"/>
          <w:color w:val="auto"/>
          <w:sz w:val="20"/>
          <w:szCs w:val="20"/>
        </w:rPr>
        <w:fldChar w:fldCharType="end"/>
      </w:r>
      <w:r w:rsidRPr="00F838BC">
        <w:rPr>
          <w:i w:val="0"/>
          <w:color w:val="auto"/>
          <w:sz w:val="20"/>
          <w:szCs w:val="20"/>
        </w:rPr>
        <w:t xml:space="preserve">: </w:t>
      </w:r>
      <w:r>
        <w:rPr>
          <w:i w:val="0"/>
          <w:color w:val="auto"/>
          <w:sz w:val="20"/>
          <w:szCs w:val="20"/>
        </w:rPr>
        <w:t xml:space="preserve">BD-rate results for the </w:t>
      </w:r>
      <w:r w:rsidR="00585FF7">
        <w:rPr>
          <w:i w:val="0"/>
          <w:color w:val="auto"/>
          <w:sz w:val="20"/>
          <w:szCs w:val="20"/>
        </w:rPr>
        <w:t>"encoder-only" case</w:t>
      </w:r>
      <w:r>
        <w:rPr>
          <w:i w:val="0"/>
          <w:color w:val="auto"/>
          <w:sz w:val="20"/>
          <w:szCs w:val="20"/>
        </w:rPr>
        <w:t>, full-frame IBC, All-Intra configuration, anchor SCM 4.0</w:t>
      </w:r>
    </w:p>
    <w:p w:rsidR="00FE28AC" w:rsidRDefault="00A30038" w:rsidP="00E1203D">
      <w:pPr>
        <w:rPr>
          <w:lang w:val="en-CA"/>
        </w:rPr>
      </w:pPr>
      <w:ins w:id="2" w:author="Rajan Joshi" w:date="2015-06-23T02:59:00Z">
        <w:r>
          <w:rPr>
            <w:lang w:val="en-CA"/>
          </w:rPr>
          <w:object w:dxaOrig="7380" w:dyaOrig="28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8" type="#_x0000_t75" style="width:4in;height:112.2pt" o:ole="">
              <v:imagedata r:id="rId10" o:title=""/>
            </v:shape>
            <o:OLEObject Type="Embed" ProgID="Excel.SheetMacroEnabled.12" ShapeID="_x0000_i1028" DrawAspect="Content" ObjectID="_1496533633" r:id="rId11"/>
          </w:object>
        </w:r>
      </w:ins>
    </w:p>
    <w:p w:rsidR="00F838BC" w:rsidRDefault="00F838BC" w:rsidP="00E1203D">
      <w:pPr>
        <w:rPr>
          <w:lang w:val="en-CA"/>
        </w:rPr>
      </w:pPr>
    </w:p>
    <w:p w:rsidR="00F838BC" w:rsidRPr="00F838BC" w:rsidRDefault="00F838BC" w:rsidP="00F838BC">
      <w:pPr>
        <w:pStyle w:val="Caption"/>
        <w:keepNext/>
        <w:rPr>
          <w:i w:val="0"/>
          <w:color w:val="auto"/>
          <w:sz w:val="20"/>
          <w:szCs w:val="20"/>
        </w:rPr>
      </w:pPr>
      <w:r w:rsidRPr="00F838BC">
        <w:rPr>
          <w:i w:val="0"/>
          <w:color w:val="auto"/>
          <w:sz w:val="20"/>
          <w:szCs w:val="20"/>
        </w:rPr>
        <w:t xml:space="preserve">Table </w:t>
      </w:r>
      <w:r w:rsidRPr="00F838BC">
        <w:rPr>
          <w:i w:val="0"/>
          <w:color w:val="auto"/>
          <w:sz w:val="20"/>
          <w:szCs w:val="20"/>
        </w:rPr>
        <w:fldChar w:fldCharType="begin"/>
      </w:r>
      <w:r w:rsidRPr="00F838BC">
        <w:rPr>
          <w:i w:val="0"/>
          <w:color w:val="auto"/>
          <w:sz w:val="20"/>
          <w:szCs w:val="20"/>
        </w:rPr>
        <w:instrText xml:space="preserve"> SEQ Table \* ARABIC </w:instrText>
      </w:r>
      <w:r w:rsidRPr="00F838BC">
        <w:rPr>
          <w:i w:val="0"/>
          <w:color w:val="auto"/>
          <w:sz w:val="20"/>
          <w:szCs w:val="20"/>
        </w:rPr>
        <w:fldChar w:fldCharType="separate"/>
      </w:r>
      <w:r w:rsidR="00585FF7">
        <w:rPr>
          <w:i w:val="0"/>
          <w:noProof/>
          <w:color w:val="auto"/>
          <w:sz w:val="20"/>
          <w:szCs w:val="20"/>
        </w:rPr>
        <w:t>2</w:t>
      </w:r>
      <w:r w:rsidRPr="00F838BC">
        <w:rPr>
          <w:i w:val="0"/>
          <w:color w:val="auto"/>
          <w:sz w:val="20"/>
          <w:szCs w:val="20"/>
        </w:rPr>
        <w:fldChar w:fldCharType="end"/>
      </w:r>
      <w:r w:rsidRPr="00F838BC">
        <w:rPr>
          <w:i w:val="0"/>
          <w:color w:val="auto"/>
          <w:sz w:val="20"/>
          <w:szCs w:val="20"/>
        </w:rPr>
        <w:t>:</w:t>
      </w:r>
      <w:r>
        <w:rPr>
          <w:i w:val="0"/>
          <w:color w:val="auto"/>
          <w:sz w:val="20"/>
          <w:szCs w:val="20"/>
        </w:rPr>
        <w:t xml:space="preserve"> BD-rate results for the </w:t>
      </w:r>
      <w:r w:rsidR="00585FF7">
        <w:rPr>
          <w:i w:val="0"/>
          <w:color w:val="auto"/>
          <w:sz w:val="20"/>
          <w:szCs w:val="20"/>
        </w:rPr>
        <w:t>"encoder-only" case</w:t>
      </w:r>
      <w:r>
        <w:rPr>
          <w:i w:val="0"/>
          <w:color w:val="auto"/>
          <w:sz w:val="20"/>
          <w:szCs w:val="20"/>
        </w:rPr>
        <w:t>, 1×4 CTU IBC, All-Intra configuration, anchor SCM 4.0</w:t>
      </w:r>
    </w:p>
    <w:p w:rsidR="00F838BC" w:rsidRDefault="00585FF7" w:rsidP="00E1203D">
      <w:pPr>
        <w:rPr>
          <w:lang w:val="en-CA"/>
        </w:rPr>
      </w:pPr>
      <w:r>
        <w:rPr>
          <w:lang w:val="en-CA"/>
        </w:rPr>
        <w:object w:dxaOrig="7368" w:dyaOrig="2871">
          <v:shape id="_x0000_i1025" type="#_x0000_t75" style="width:4in;height:112.2pt" o:ole="">
            <v:imagedata r:id="rId12" o:title=""/>
          </v:shape>
          <o:OLEObject Type="Embed" ProgID="Excel.SheetMacroEnabled.12" ShapeID="_x0000_i1025" DrawAspect="Content" ObjectID="_1496533634" r:id="rId13"/>
        </w:object>
      </w:r>
    </w:p>
    <w:p w:rsidR="00585FF7" w:rsidRDefault="00585FF7" w:rsidP="00E1203D">
      <w:pPr>
        <w:rPr>
          <w:lang w:val="en-CA"/>
        </w:rPr>
      </w:pPr>
    </w:p>
    <w:p w:rsidR="00585FF7" w:rsidRPr="00585FF7" w:rsidRDefault="00585FF7" w:rsidP="00585FF7">
      <w:pPr>
        <w:pStyle w:val="Caption"/>
        <w:keepNext/>
        <w:rPr>
          <w:i w:val="0"/>
          <w:sz w:val="20"/>
          <w:szCs w:val="20"/>
        </w:rPr>
      </w:pPr>
      <w:r w:rsidRPr="00585FF7">
        <w:rPr>
          <w:i w:val="0"/>
          <w:sz w:val="20"/>
          <w:szCs w:val="20"/>
        </w:rPr>
        <w:t xml:space="preserve">Table </w:t>
      </w:r>
      <w:r w:rsidRPr="00585FF7">
        <w:rPr>
          <w:i w:val="0"/>
          <w:sz w:val="20"/>
          <w:szCs w:val="20"/>
        </w:rPr>
        <w:fldChar w:fldCharType="begin"/>
      </w:r>
      <w:r w:rsidRPr="00585FF7">
        <w:rPr>
          <w:i w:val="0"/>
          <w:sz w:val="20"/>
          <w:szCs w:val="20"/>
        </w:rPr>
        <w:instrText xml:space="preserve"> SEQ Table \* ARABIC </w:instrText>
      </w:r>
      <w:r w:rsidRPr="00585FF7">
        <w:rPr>
          <w:i w:val="0"/>
          <w:sz w:val="20"/>
          <w:szCs w:val="20"/>
        </w:rPr>
        <w:fldChar w:fldCharType="separate"/>
      </w:r>
      <w:r w:rsidRPr="00585FF7">
        <w:rPr>
          <w:i w:val="0"/>
          <w:noProof/>
          <w:sz w:val="20"/>
          <w:szCs w:val="20"/>
        </w:rPr>
        <w:t>3</w:t>
      </w:r>
      <w:r w:rsidRPr="00585FF7">
        <w:rPr>
          <w:i w:val="0"/>
          <w:sz w:val="20"/>
          <w:szCs w:val="20"/>
        </w:rPr>
        <w:fldChar w:fldCharType="end"/>
      </w:r>
      <w:r>
        <w:rPr>
          <w:i w:val="0"/>
          <w:sz w:val="20"/>
          <w:szCs w:val="20"/>
        </w:rPr>
        <w:t xml:space="preserve">: </w:t>
      </w:r>
      <w:r>
        <w:rPr>
          <w:i w:val="0"/>
          <w:color w:val="auto"/>
          <w:sz w:val="20"/>
          <w:szCs w:val="20"/>
        </w:rPr>
        <w:t>BD-rate results for the "scan-only" case, full-frame IBC, All-Intra configuration, anchor SCM 4.0</w:t>
      </w:r>
    </w:p>
    <w:p w:rsidR="00585FF7" w:rsidRDefault="00585FF7" w:rsidP="00E1203D">
      <w:pPr>
        <w:rPr>
          <w:lang w:val="en-CA"/>
        </w:rPr>
      </w:pPr>
      <w:r>
        <w:rPr>
          <w:lang w:val="en-CA"/>
        </w:rPr>
        <w:object w:dxaOrig="7368" w:dyaOrig="2871">
          <v:shape id="_x0000_i1026" type="#_x0000_t75" style="width:4in;height:112.2pt" o:ole="">
            <v:imagedata r:id="rId14" o:title=""/>
          </v:shape>
          <o:OLEObject Type="Embed" ProgID="Excel.SheetMacroEnabled.12" ShapeID="_x0000_i1026" DrawAspect="Content" ObjectID="_1496533635" r:id="rId15"/>
        </w:object>
      </w:r>
    </w:p>
    <w:p w:rsidR="00585FF7" w:rsidRDefault="00585FF7" w:rsidP="00E1203D">
      <w:pPr>
        <w:rPr>
          <w:lang w:val="en-CA"/>
        </w:rPr>
      </w:pPr>
    </w:p>
    <w:p w:rsidR="00585FF7" w:rsidRPr="00585FF7" w:rsidRDefault="00585FF7" w:rsidP="00585FF7">
      <w:pPr>
        <w:pStyle w:val="Caption"/>
        <w:keepNext/>
        <w:rPr>
          <w:i w:val="0"/>
          <w:sz w:val="20"/>
          <w:szCs w:val="20"/>
        </w:rPr>
      </w:pPr>
      <w:r w:rsidRPr="00585FF7">
        <w:rPr>
          <w:i w:val="0"/>
          <w:sz w:val="20"/>
          <w:szCs w:val="20"/>
        </w:rPr>
        <w:t xml:space="preserve">Table </w:t>
      </w:r>
      <w:r w:rsidRPr="00585FF7">
        <w:rPr>
          <w:i w:val="0"/>
          <w:sz w:val="20"/>
          <w:szCs w:val="20"/>
        </w:rPr>
        <w:fldChar w:fldCharType="begin"/>
      </w:r>
      <w:r w:rsidRPr="00585FF7">
        <w:rPr>
          <w:i w:val="0"/>
          <w:sz w:val="20"/>
          <w:szCs w:val="20"/>
        </w:rPr>
        <w:instrText xml:space="preserve"> SEQ Table \* ARABIC </w:instrText>
      </w:r>
      <w:r w:rsidRPr="00585FF7">
        <w:rPr>
          <w:i w:val="0"/>
          <w:sz w:val="20"/>
          <w:szCs w:val="20"/>
        </w:rPr>
        <w:fldChar w:fldCharType="separate"/>
      </w:r>
      <w:r w:rsidRPr="00585FF7">
        <w:rPr>
          <w:i w:val="0"/>
          <w:noProof/>
          <w:sz w:val="20"/>
          <w:szCs w:val="20"/>
        </w:rPr>
        <w:t>4</w:t>
      </w:r>
      <w:r w:rsidRPr="00585FF7">
        <w:rPr>
          <w:i w:val="0"/>
          <w:sz w:val="20"/>
          <w:szCs w:val="20"/>
        </w:rPr>
        <w:fldChar w:fldCharType="end"/>
      </w:r>
      <w:r>
        <w:rPr>
          <w:i w:val="0"/>
          <w:sz w:val="20"/>
          <w:szCs w:val="20"/>
        </w:rPr>
        <w:t xml:space="preserve">: </w:t>
      </w:r>
      <w:r>
        <w:rPr>
          <w:i w:val="0"/>
          <w:color w:val="auto"/>
          <w:sz w:val="20"/>
          <w:szCs w:val="20"/>
        </w:rPr>
        <w:t>BD-rate results for the "scan-only" case, 1×4 CTU IBC, All-Intra configuration, anchor SCM 4.0</w:t>
      </w:r>
    </w:p>
    <w:p w:rsidR="00585FF7" w:rsidRDefault="00585FF7" w:rsidP="00E1203D">
      <w:pPr>
        <w:rPr>
          <w:lang w:val="en-CA"/>
        </w:rPr>
      </w:pPr>
      <w:r>
        <w:rPr>
          <w:lang w:val="en-CA"/>
        </w:rPr>
        <w:object w:dxaOrig="7368" w:dyaOrig="2871">
          <v:shape id="_x0000_i1027" type="#_x0000_t75" style="width:4in;height:112.2pt" o:ole="">
            <v:imagedata r:id="rId16" o:title=""/>
          </v:shape>
          <o:OLEObject Type="Embed" ProgID="Excel.SheetMacroEnabled.12" ShapeID="_x0000_i1027" DrawAspect="Content" ObjectID="_1496533636" r:id="rId17"/>
        </w:object>
      </w:r>
    </w:p>
    <w:p w:rsidR="00B1209C" w:rsidRDefault="00B1209C" w:rsidP="00B1209C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B1209C" w:rsidRPr="006D675C" w:rsidRDefault="00585FF7" w:rsidP="00B1209C">
      <w:pPr>
        <w:jc w:val="both"/>
        <w:rPr>
          <w:szCs w:val="22"/>
          <w:lang w:val="en-CA"/>
        </w:rPr>
      </w:pPr>
      <w:r w:rsidRPr="006D675C">
        <w:rPr>
          <w:szCs w:val="22"/>
          <w:lang w:val="en-CA"/>
        </w:rPr>
        <w:t xml:space="preserve">Additional results for CE1 subtest C were provided to understand how much </w:t>
      </w:r>
      <w:r w:rsidR="00A709D7" w:rsidRPr="006D675C">
        <w:rPr>
          <w:szCs w:val="22"/>
          <w:lang w:val="en-CA"/>
        </w:rPr>
        <w:t xml:space="preserve">of the overall </w:t>
      </w:r>
      <w:r w:rsidRPr="006D675C">
        <w:rPr>
          <w:szCs w:val="22"/>
          <w:lang w:val="en-CA"/>
        </w:rPr>
        <w:t>gain was due to the different aspects (encoder, scans)</w:t>
      </w:r>
      <w:r w:rsidR="00BF3C8F" w:rsidRPr="006D675C">
        <w:rPr>
          <w:noProof/>
          <w:color w:val="000000"/>
          <w:szCs w:val="22"/>
          <w:lang w:val="fr-FR"/>
        </w:rPr>
        <w:t>.</w:t>
      </w:r>
      <w:r w:rsidRPr="006D675C">
        <w:rPr>
          <w:noProof/>
          <w:color w:val="000000"/>
          <w:szCs w:val="22"/>
          <w:lang w:val="fr-FR"/>
        </w:rPr>
        <w:t xml:space="preserve"> The scans without any encoder modifications</w:t>
      </w:r>
      <w:r w:rsidR="00F216DF" w:rsidRPr="006D675C">
        <w:rPr>
          <w:noProof/>
          <w:color w:val="000000"/>
          <w:szCs w:val="22"/>
          <w:lang w:val="fr-FR"/>
        </w:rPr>
        <w:t xml:space="preserve"> in the way that runs are calculated show </w:t>
      </w:r>
      <w:r w:rsidR="00F216DF" w:rsidRPr="006D675C">
        <w:rPr>
          <w:szCs w:val="22"/>
        </w:rPr>
        <w:t xml:space="preserve">BD-rate improvements </w:t>
      </w:r>
      <w:r w:rsidR="006D675C">
        <w:rPr>
          <w:szCs w:val="22"/>
        </w:rPr>
        <w:t xml:space="preserve">in the range of </w:t>
      </w:r>
      <w:r w:rsidR="00F216DF" w:rsidRPr="006D675C">
        <w:rPr>
          <w:szCs w:val="22"/>
        </w:rPr>
        <w:t xml:space="preserve">0.0% to 0.5% for both </w:t>
      </w:r>
      <w:r w:rsidR="00F216DF" w:rsidRPr="006D675C">
        <w:rPr>
          <w:noProof/>
          <w:color w:val="000000"/>
          <w:szCs w:val="22"/>
          <w:lang w:val="fr-FR"/>
        </w:rPr>
        <w:t xml:space="preserve">full frame and </w:t>
      </w:r>
      <w:r w:rsidR="00F216DF" w:rsidRPr="006D675C">
        <w:rPr>
          <w:szCs w:val="22"/>
        </w:rPr>
        <w:t>1×4 CTU IBC, All-Intra configurations.</w:t>
      </w:r>
      <w:r w:rsidR="00A709D7" w:rsidRPr="006D675C">
        <w:rPr>
          <w:szCs w:val="22"/>
        </w:rPr>
        <w:t xml:space="preserve"> </w:t>
      </w:r>
      <w:r w:rsidR="00A709D7" w:rsidRPr="006D675C">
        <w:rPr>
          <w:szCs w:val="22"/>
          <w:lang w:val="en-CA"/>
        </w:rPr>
        <w:t xml:space="preserve">The BD-rate gains from </w:t>
      </w:r>
      <w:r w:rsidR="00A709D7" w:rsidRPr="006D675C">
        <w:rPr>
          <w:noProof/>
          <w:color w:val="000000"/>
          <w:szCs w:val="22"/>
          <w:lang w:val="fr-FR"/>
        </w:rPr>
        <w:t xml:space="preserve">encoder modifications to the way in which runs are </w:t>
      </w:r>
      <w:r w:rsidR="00A709D7" w:rsidRPr="006D675C">
        <w:rPr>
          <w:noProof/>
          <w:color w:val="000000"/>
          <w:szCs w:val="22"/>
          <w:lang w:val="fr-FR"/>
        </w:rPr>
        <w:lastRenderedPageBreak/>
        <w:t xml:space="preserve">calculated are in the range of </w:t>
      </w:r>
      <w:r w:rsidR="00A709D7" w:rsidRPr="006D675C">
        <w:rPr>
          <w:szCs w:val="22"/>
        </w:rPr>
        <w:t xml:space="preserve">0.0% to </w:t>
      </w:r>
      <w:del w:id="3" w:author="Rajan Joshi" w:date="2015-06-23T03:00:00Z">
        <w:r w:rsidR="00A709D7" w:rsidRPr="006D675C" w:rsidDel="00A30038">
          <w:rPr>
            <w:szCs w:val="22"/>
            <w:highlight w:val="yellow"/>
          </w:rPr>
          <w:delText>XXX%</w:delText>
        </w:r>
      </w:del>
      <w:ins w:id="4" w:author="Rajan Joshi" w:date="2015-06-23T03:00:00Z">
        <w:r w:rsidR="00A30038">
          <w:rPr>
            <w:szCs w:val="22"/>
          </w:rPr>
          <w:t>0.5%</w:t>
        </w:r>
      </w:ins>
      <w:r w:rsidR="00A709D7" w:rsidRPr="006D675C">
        <w:rPr>
          <w:szCs w:val="22"/>
        </w:rPr>
        <w:t xml:space="preserve"> for full frame IBC and 0.0% to 0.6% </w:t>
      </w:r>
      <w:r w:rsidR="00A709D7" w:rsidRPr="006D675C">
        <w:rPr>
          <w:noProof/>
          <w:color w:val="000000"/>
          <w:szCs w:val="22"/>
          <w:lang w:val="fr-FR"/>
        </w:rPr>
        <w:t xml:space="preserve">for </w:t>
      </w:r>
      <w:r w:rsidR="00A709D7" w:rsidRPr="006D675C">
        <w:rPr>
          <w:szCs w:val="22"/>
        </w:rPr>
        <w:t>1×4 CTU IBC, All-Intra configurations</w:t>
      </w:r>
      <w:r w:rsidR="00A709D7" w:rsidRPr="006D675C">
        <w:rPr>
          <w:szCs w:val="22"/>
          <w:lang w:val="en-CA"/>
        </w:rPr>
        <w:t>.</w:t>
      </w:r>
    </w:p>
    <w:p w:rsidR="00E1203D" w:rsidRPr="005B217D" w:rsidRDefault="00E1203D" w:rsidP="00E1203D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  <w:bookmarkStart w:id="5" w:name="_GoBack"/>
      <w:bookmarkEnd w:id="5"/>
    </w:p>
    <w:p w:rsidR="00E1203D" w:rsidRPr="00E87AE5" w:rsidRDefault="00F216DF" w:rsidP="00E1203D">
      <w:pPr>
        <w:tabs>
          <w:tab w:val="clear" w:pos="720"/>
          <w:tab w:val="left" w:pos="450"/>
        </w:tabs>
        <w:rPr>
          <w:lang w:val="en-CA"/>
        </w:rPr>
      </w:pPr>
      <w:r w:rsidRPr="00EE4688">
        <w:rPr>
          <w:b/>
          <w:szCs w:val="22"/>
          <w:lang w:val="en-CA"/>
        </w:rPr>
        <w:t>Qualcomm Incorporated</w:t>
      </w:r>
      <w:r w:rsidRPr="005B217D">
        <w:rPr>
          <w:b/>
          <w:szCs w:val="22"/>
          <w:lang w:val="en-CA"/>
        </w:rPr>
        <w:t xml:space="preserve"> does not have any current or pending patent rights relating to the technology described in this contribution.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F33" w:rsidRDefault="00467F33">
      <w:r>
        <w:separator/>
      </w:r>
    </w:p>
  </w:endnote>
  <w:endnote w:type="continuationSeparator" w:id="0">
    <w:p w:rsidR="00467F33" w:rsidRDefault="0046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30038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30038">
      <w:rPr>
        <w:rStyle w:val="PageNumber"/>
        <w:noProof/>
      </w:rPr>
      <w:t>2015-06-12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F33" w:rsidRDefault="00467F33">
      <w:r>
        <w:separator/>
      </w:r>
    </w:p>
  </w:footnote>
  <w:footnote w:type="continuationSeparator" w:id="0">
    <w:p w:rsidR="00467F33" w:rsidRDefault="00467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76C50"/>
    <w:multiLevelType w:val="hybridMultilevel"/>
    <w:tmpl w:val="00A063D8"/>
    <w:lvl w:ilvl="0" w:tplc="9C76D328">
      <w:start w:val="1"/>
      <w:numFmt w:val="decimal"/>
      <w:lvlText w:val="[%1]. 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 w15:restartNumberingAfterBreak="0">
    <w:nsid w:val="7CA50FF5"/>
    <w:multiLevelType w:val="hybridMultilevel"/>
    <w:tmpl w:val="9F3AF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  <w:num w:numId="13">
    <w:abstractNumId w:val="5"/>
  </w:num>
  <w:num w:numId="14">
    <w:abstractNumId w:val="5"/>
  </w:num>
  <w:num w:numId="15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jan Joshi">
    <w15:presenceInfo w15:providerId="None" w15:userId="Rajan Josh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308A3"/>
    <w:rsid w:val="000458BC"/>
    <w:rsid w:val="00045C41"/>
    <w:rsid w:val="00046C03"/>
    <w:rsid w:val="00065039"/>
    <w:rsid w:val="00066DAE"/>
    <w:rsid w:val="0007614F"/>
    <w:rsid w:val="00086874"/>
    <w:rsid w:val="000B0C0F"/>
    <w:rsid w:val="000B1C6B"/>
    <w:rsid w:val="000B4FF9"/>
    <w:rsid w:val="000C09AC"/>
    <w:rsid w:val="000D3E21"/>
    <w:rsid w:val="000E00F3"/>
    <w:rsid w:val="000F158C"/>
    <w:rsid w:val="00101076"/>
    <w:rsid w:val="00102F3D"/>
    <w:rsid w:val="00124E38"/>
    <w:rsid w:val="0012580B"/>
    <w:rsid w:val="00131F90"/>
    <w:rsid w:val="0013526E"/>
    <w:rsid w:val="00146152"/>
    <w:rsid w:val="001657A5"/>
    <w:rsid w:val="00171371"/>
    <w:rsid w:val="00175A24"/>
    <w:rsid w:val="00187E58"/>
    <w:rsid w:val="001A297E"/>
    <w:rsid w:val="001A368E"/>
    <w:rsid w:val="001A7329"/>
    <w:rsid w:val="001A792F"/>
    <w:rsid w:val="001B4E28"/>
    <w:rsid w:val="001C3525"/>
    <w:rsid w:val="001D1BD2"/>
    <w:rsid w:val="001D77C9"/>
    <w:rsid w:val="001E02BE"/>
    <w:rsid w:val="001E3B37"/>
    <w:rsid w:val="001F2594"/>
    <w:rsid w:val="002055A6"/>
    <w:rsid w:val="00206460"/>
    <w:rsid w:val="002069B4"/>
    <w:rsid w:val="00207466"/>
    <w:rsid w:val="00215DFC"/>
    <w:rsid w:val="002212DF"/>
    <w:rsid w:val="00222CD4"/>
    <w:rsid w:val="00225016"/>
    <w:rsid w:val="002264A6"/>
    <w:rsid w:val="002264E0"/>
    <w:rsid w:val="00227BA7"/>
    <w:rsid w:val="0023011C"/>
    <w:rsid w:val="00235034"/>
    <w:rsid w:val="002375C1"/>
    <w:rsid w:val="0024401F"/>
    <w:rsid w:val="00263398"/>
    <w:rsid w:val="00275BCF"/>
    <w:rsid w:val="00291E36"/>
    <w:rsid w:val="00292257"/>
    <w:rsid w:val="002A3BAB"/>
    <w:rsid w:val="002A54E0"/>
    <w:rsid w:val="002B1595"/>
    <w:rsid w:val="002B191D"/>
    <w:rsid w:val="002D0AF6"/>
    <w:rsid w:val="002F164D"/>
    <w:rsid w:val="00300D2C"/>
    <w:rsid w:val="00306206"/>
    <w:rsid w:val="00317D85"/>
    <w:rsid w:val="00327C56"/>
    <w:rsid w:val="003315A1"/>
    <w:rsid w:val="003373EC"/>
    <w:rsid w:val="00342FF4"/>
    <w:rsid w:val="00346148"/>
    <w:rsid w:val="003606CA"/>
    <w:rsid w:val="003669EA"/>
    <w:rsid w:val="003706CC"/>
    <w:rsid w:val="00377710"/>
    <w:rsid w:val="00396F53"/>
    <w:rsid w:val="003A2D8E"/>
    <w:rsid w:val="003A7CE6"/>
    <w:rsid w:val="003C20E4"/>
    <w:rsid w:val="003D6342"/>
    <w:rsid w:val="003E066E"/>
    <w:rsid w:val="003E6F90"/>
    <w:rsid w:val="003F5D0F"/>
    <w:rsid w:val="004139EA"/>
    <w:rsid w:val="00414101"/>
    <w:rsid w:val="00421DB9"/>
    <w:rsid w:val="004234F0"/>
    <w:rsid w:val="00433DDB"/>
    <w:rsid w:val="00437619"/>
    <w:rsid w:val="0045542E"/>
    <w:rsid w:val="00465A1E"/>
    <w:rsid w:val="0046669C"/>
    <w:rsid w:val="00467F33"/>
    <w:rsid w:val="004A2A63"/>
    <w:rsid w:val="004A4946"/>
    <w:rsid w:val="004B210C"/>
    <w:rsid w:val="004C3FC7"/>
    <w:rsid w:val="004C7930"/>
    <w:rsid w:val="004D39B2"/>
    <w:rsid w:val="004D405F"/>
    <w:rsid w:val="004E19E3"/>
    <w:rsid w:val="004E4F4F"/>
    <w:rsid w:val="004E6789"/>
    <w:rsid w:val="004F61E3"/>
    <w:rsid w:val="00502E10"/>
    <w:rsid w:val="0051015C"/>
    <w:rsid w:val="00516CF1"/>
    <w:rsid w:val="00531AE9"/>
    <w:rsid w:val="00550A66"/>
    <w:rsid w:val="00554EEC"/>
    <w:rsid w:val="005666A2"/>
    <w:rsid w:val="00567EC7"/>
    <w:rsid w:val="00570013"/>
    <w:rsid w:val="005801A2"/>
    <w:rsid w:val="00585FF7"/>
    <w:rsid w:val="005952A5"/>
    <w:rsid w:val="005A33A1"/>
    <w:rsid w:val="005B217D"/>
    <w:rsid w:val="005B7276"/>
    <w:rsid w:val="005C385F"/>
    <w:rsid w:val="005E1AC6"/>
    <w:rsid w:val="005F6F1B"/>
    <w:rsid w:val="00624B33"/>
    <w:rsid w:val="0063041A"/>
    <w:rsid w:val="00630AA2"/>
    <w:rsid w:val="00634144"/>
    <w:rsid w:val="00646707"/>
    <w:rsid w:val="006548B8"/>
    <w:rsid w:val="00662E58"/>
    <w:rsid w:val="00664DCF"/>
    <w:rsid w:val="00675458"/>
    <w:rsid w:val="006A0E45"/>
    <w:rsid w:val="006C5D39"/>
    <w:rsid w:val="006D675C"/>
    <w:rsid w:val="006D6D9B"/>
    <w:rsid w:val="006E2810"/>
    <w:rsid w:val="006E5417"/>
    <w:rsid w:val="007023DE"/>
    <w:rsid w:val="00712F60"/>
    <w:rsid w:val="00716FF8"/>
    <w:rsid w:val="00720E3B"/>
    <w:rsid w:val="00735A9D"/>
    <w:rsid w:val="0074393F"/>
    <w:rsid w:val="00745F6B"/>
    <w:rsid w:val="00752DAD"/>
    <w:rsid w:val="0075585E"/>
    <w:rsid w:val="007604DF"/>
    <w:rsid w:val="00770571"/>
    <w:rsid w:val="007768FF"/>
    <w:rsid w:val="007824D3"/>
    <w:rsid w:val="007854A4"/>
    <w:rsid w:val="007950D6"/>
    <w:rsid w:val="00796EE3"/>
    <w:rsid w:val="007A7D29"/>
    <w:rsid w:val="007B0FBD"/>
    <w:rsid w:val="007B4AB8"/>
    <w:rsid w:val="007D1181"/>
    <w:rsid w:val="007E01A3"/>
    <w:rsid w:val="007F1F8B"/>
    <w:rsid w:val="007F67A1"/>
    <w:rsid w:val="00811C05"/>
    <w:rsid w:val="00812895"/>
    <w:rsid w:val="008206C8"/>
    <w:rsid w:val="00844CD5"/>
    <w:rsid w:val="0086387C"/>
    <w:rsid w:val="00874A6C"/>
    <w:rsid w:val="00876C65"/>
    <w:rsid w:val="00877CC4"/>
    <w:rsid w:val="008937C5"/>
    <w:rsid w:val="008A4B4C"/>
    <w:rsid w:val="008B45DE"/>
    <w:rsid w:val="008C239F"/>
    <w:rsid w:val="008D272F"/>
    <w:rsid w:val="008E480C"/>
    <w:rsid w:val="008F5EFC"/>
    <w:rsid w:val="00907757"/>
    <w:rsid w:val="00920EC2"/>
    <w:rsid w:val="009212B0"/>
    <w:rsid w:val="00921FA1"/>
    <w:rsid w:val="009234A5"/>
    <w:rsid w:val="00933453"/>
    <w:rsid w:val="009336F7"/>
    <w:rsid w:val="0093636C"/>
    <w:rsid w:val="009374A7"/>
    <w:rsid w:val="0094189B"/>
    <w:rsid w:val="00944DFE"/>
    <w:rsid w:val="00955F6D"/>
    <w:rsid w:val="009573AF"/>
    <w:rsid w:val="0098551D"/>
    <w:rsid w:val="0099518F"/>
    <w:rsid w:val="009A523D"/>
    <w:rsid w:val="009A5334"/>
    <w:rsid w:val="009B02A1"/>
    <w:rsid w:val="009F496B"/>
    <w:rsid w:val="00A01439"/>
    <w:rsid w:val="00A02E61"/>
    <w:rsid w:val="00A05CFF"/>
    <w:rsid w:val="00A13048"/>
    <w:rsid w:val="00A30038"/>
    <w:rsid w:val="00A56B97"/>
    <w:rsid w:val="00A6093D"/>
    <w:rsid w:val="00A709D7"/>
    <w:rsid w:val="00A767DC"/>
    <w:rsid w:val="00A76A6D"/>
    <w:rsid w:val="00A83253"/>
    <w:rsid w:val="00AA6E84"/>
    <w:rsid w:val="00AD05A8"/>
    <w:rsid w:val="00AE341B"/>
    <w:rsid w:val="00B07CA7"/>
    <w:rsid w:val="00B1209C"/>
    <w:rsid w:val="00B1279A"/>
    <w:rsid w:val="00B26CF3"/>
    <w:rsid w:val="00B30FEA"/>
    <w:rsid w:val="00B4194A"/>
    <w:rsid w:val="00B5222E"/>
    <w:rsid w:val="00B53179"/>
    <w:rsid w:val="00B55FE4"/>
    <w:rsid w:val="00B600CD"/>
    <w:rsid w:val="00B61C96"/>
    <w:rsid w:val="00B73A2A"/>
    <w:rsid w:val="00B94B06"/>
    <w:rsid w:val="00B94C28"/>
    <w:rsid w:val="00BC10BA"/>
    <w:rsid w:val="00BC5AFD"/>
    <w:rsid w:val="00BE3AD1"/>
    <w:rsid w:val="00BE518B"/>
    <w:rsid w:val="00BF3AFA"/>
    <w:rsid w:val="00BF3C8F"/>
    <w:rsid w:val="00C04F43"/>
    <w:rsid w:val="00C051AB"/>
    <w:rsid w:val="00C0609D"/>
    <w:rsid w:val="00C115AB"/>
    <w:rsid w:val="00C26CCB"/>
    <w:rsid w:val="00C30249"/>
    <w:rsid w:val="00C3723B"/>
    <w:rsid w:val="00C42466"/>
    <w:rsid w:val="00C540ED"/>
    <w:rsid w:val="00C606C9"/>
    <w:rsid w:val="00C74EAA"/>
    <w:rsid w:val="00C80288"/>
    <w:rsid w:val="00C84003"/>
    <w:rsid w:val="00C90650"/>
    <w:rsid w:val="00C97D78"/>
    <w:rsid w:val="00CA2DFE"/>
    <w:rsid w:val="00CC2AAE"/>
    <w:rsid w:val="00CC5A42"/>
    <w:rsid w:val="00CD0EAB"/>
    <w:rsid w:val="00CD6594"/>
    <w:rsid w:val="00CE5E02"/>
    <w:rsid w:val="00CF34DB"/>
    <w:rsid w:val="00CF558F"/>
    <w:rsid w:val="00D010C0"/>
    <w:rsid w:val="00D01A61"/>
    <w:rsid w:val="00D073E2"/>
    <w:rsid w:val="00D2017F"/>
    <w:rsid w:val="00D20492"/>
    <w:rsid w:val="00D446EC"/>
    <w:rsid w:val="00D51BF0"/>
    <w:rsid w:val="00D55942"/>
    <w:rsid w:val="00D74C1D"/>
    <w:rsid w:val="00D807BF"/>
    <w:rsid w:val="00D8149E"/>
    <w:rsid w:val="00D82FCC"/>
    <w:rsid w:val="00D854DF"/>
    <w:rsid w:val="00DA17FC"/>
    <w:rsid w:val="00DA7887"/>
    <w:rsid w:val="00DB2C26"/>
    <w:rsid w:val="00DD02F4"/>
    <w:rsid w:val="00DE6B43"/>
    <w:rsid w:val="00E11923"/>
    <w:rsid w:val="00E1203D"/>
    <w:rsid w:val="00E262D4"/>
    <w:rsid w:val="00E36250"/>
    <w:rsid w:val="00E54511"/>
    <w:rsid w:val="00E56AB4"/>
    <w:rsid w:val="00E61DAC"/>
    <w:rsid w:val="00E72B80"/>
    <w:rsid w:val="00E75FE3"/>
    <w:rsid w:val="00E86C4C"/>
    <w:rsid w:val="00E87AE5"/>
    <w:rsid w:val="00E907A3"/>
    <w:rsid w:val="00EA5AE0"/>
    <w:rsid w:val="00EB7AB1"/>
    <w:rsid w:val="00EE7CD8"/>
    <w:rsid w:val="00EF48CC"/>
    <w:rsid w:val="00F00801"/>
    <w:rsid w:val="00F216DF"/>
    <w:rsid w:val="00F73032"/>
    <w:rsid w:val="00F75642"/>
    <w:rsid w:val="00F838BC"/>
    <w:rsid w:val="00F848FC"/>
    <w:rsid w:val="00F9282A"/>
    <w:rsid w:val="00F96BAD"/>
    <w:rsid w:val="00FA139D"/>
    <w:rsid w:val="00FB0E84"/>
    <w:rsid w:val="00FD01C2"/>
    <w:rsid w:val="00FD79C0"/>
    <w:rsid w:val="00FE28A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16779C-0EDB-4AC8-BF06-0F4E1727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1D77C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D77C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D77C9"/>
    <w:rPr>
      <w:rFonts w:ascii="Times" w:eastAsia="Malgun Gothic" w:hAnsi="Times"/>
      <w:lang w:val="en-GB" w:eastAsia="en-US"/>
    </w:rPr>
  </w:style>
  <w:style w:type="paragraph" w:customStyle="1" w:styleId="Equation">
    <w:name w:val="Equation"/>
    <w:basedOn w:val="Normal"/>
    <w:qFormat/>
    <w:rsid w:val="0010107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 w:val="20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F838BC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066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6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package" Target="embeddings/Microsoft_Excel_Macro-Enabled_Worksheet2.xlsm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17" Type="http://schemas.openxmlformats.org/officeDocument/2006/relationships/package" Target="embeddings/Microsoft_Excel_Macro-Enabled_Worksheet4.xlsm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Excel_Macro-Enabled_Worksheet1.xlsm"/><Relationship Id="rId5" Type="http://schemas.openxmlformats.org/officeDocument/2006/relationships/footnotes" Target="footnotes.xml"/><Relationship Id="rId15" Type="http://schemas.openxmlformats.org/officeDocument/2006/relationships/package" Target="embeddings/Microsoft_Excel_Macro-Enabled_Worksheet3.xlsm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ajanj@qti.qualcomm.com" TargetMode="Externa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4283</CharactersWithSpaces>
  <SharedDoc>false</SharedDoc>
  <HLinks>
    <vt:vector size="6" baseType="variant">
      <vt:variant>
        <vt:i4>196659</vt:i4>
      </vt:variant>
      <vt:variant>
        <vt:i4>0</vt:i4>
      </vt:variant>
      <vt:variant>
        <vt:i4>0</vt:i4>
      </vt:variant>
      <vt:variant>
        <vt:i4>5</vt:i4>
      </vt:variant>
      <vt:variant>
        <vt:lpwstr>mailto:Wei.Pu@qti.qualcomm.com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Rajan Joshi</cp:lastModifiedBy>
  <cp:revision>14</cp:revision>
  <cp:lastPrinted>2015-06-10T02:08:00Z</cp:lastPrinted>
  <dcterms:created xsi:type="dcterms:W3CDTF">2015-06-10T02:05:00Z</dcterms:created>
  <dcterms:modified xsi:type="dcterms:W3CDTF">2015-06-23T10:00:00Z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-286518241</vt:i4>
  </property>
  <property fmtid="{D5CDD505-2E9C-101B-9397-08002B2CF9AE}" pid="3" name="_NewReviewCycle">
    <vt:lpwstr/>
  </property>
  <property fmtid="{D5CDD505-2E9C-101B-9397-08002B2CF9AE}" pid="4" name="_EmailSubject">
    <vt:lpwstr>template</vt:lpwstr>
  </property>
  <property fmtid="{D5CDD505-2E9C-101B-9397-08002B2CF9AE}" pid="5" name="_AuthorEmail">
    <vt:lpwstr>fzou@qti.qualcomm.com</vt:lpwstr>
  </property>
  <property fmtid="{D5CDD505-2E9C-101B-9397-08002B2CF9AE}" pid="6" name="_AuthorEmailDisplayName">
    <vt:lpwstr>Zou, Feng</vt:lpwstr>
  </property>
  <property fmtid="{D5CDD505-2E9C-101B-9397-08002B2CF9AE}" pid="7" name="_ReviewingToolsShownOnce">
    <vt:lpwstr/>
  </property>
</Properties>
</file>