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461A30B1" w14:textId="77777777">
        <w:tc>
          <w:tcPr>
            <w:tcW w:w="6408" w:type="dxa"/>
          </w:tcPr>
          <w:p w14:paraId="4F4F77CF" w14:textId="77777777" w:rsidR="006C5D39" w:rsidRPr="005B217D" w:rsidRDefault="008243B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3F751947"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13emu"/>
                  <v:line id="_x0000_s1028" style="position:absolute" from="9,493" to="474,494" strokecolor="white" strokeweight="13emu"/>
                  <v:line id="_x0000_s1029" style="position:absolute;flip:y" from="474,9" to="475,493" strokecolor="white" strokeweight="13emu"/>
                  <v:line id="_x0000_s1030" style="position:absolute;flip:x" from="9,9" to="471,10" strokecolor="white" strokeweight="13emu"/>
                  <v:line id="_x0000_s1031" style="position:absolute" from="9,9" to="10,10" strokecolor="white" strokeweight="13emu"/>
                  <v:shape id="_x0000_s1032" style="position:absolute;left:74;top:104;width:309;height:297" coordsize="309,297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/>
                  </v:shape>
                  <v:shape id="_x0000_s1033" style="position:absolute;left:171;top:48;width:171;height:411" coordsize="171,411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/>
                  </v:shape>
                  <v:shape id="_x0000_s1034" style="position:absolute;left:254;top:67;width:126;height:101" coordsize="126,101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/>
                  </v:shape>
                  <v:shape id="_x0000_s1035" style="position:absolute;left:146;top:46;width:293;height:234" coordsize="293,234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/>
                  </v:shape>
                  <v:shape id="_x0000_s1036" style="position:absolute;left:90;top:67;width:349;height:244" coordsize="349,244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/>
                  </v:shape>
                  <v:shape id="_x0000_s1037" style="position:absolute;left:21;top:40;width:425;height:427" coordsize="425,427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/>
                  </v:shape>
                  <v:shape id="_x0000_s1038" style="position:absolute;left:21;top:43;width:337;height:421" coordsize="337,421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/>
                  </v:shape>
                  <v:shape id="_x0000_s1039" style="position:absolute;left:17;top:40;width:425;height:386" coordsize="425,386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/>
                  </v:shape>
                  <v:shape id="_x0000_s1040" style="position:absolute;left:21;top:70;width:425;height:397" coordsize="425,397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/>
                  </v:shape>
                  <v:shape id="_x0000_s1041" style="position:absolute;left:68;top:99;width:366;height:274" coordsize="366,274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/>
                  </v:shape>
                  <v:shape id="_x0000_s1042" style="position:absolute;left:27;top:196;width:346;height:244" coordsize="346,244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/>
                  </v:shape>
                  <v:shape id="_x0000_s1043" style="position:absolute;left:64;top:2;width:382;height:469" coordsize="382,469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/>
                  </v:shape>
                  <v:shape id="_x0000_s1044" style="position:absolute;left:273;top:181;width:132;height:145" coordsize="132,145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/>
                  </v:shape>
                  <v:shape id="_x0000_s1045" style="position:absolute;left:276;top:184;width:126;height:140" coordsize="126,140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/>
                  </v:shape>
                  <v:shape id="_x0000_s1046" style="position:absolute;left:68;top:181;width:65;height:143" coordsize="65,143" path="m56,124l56,126,56,126,56,130,65,130,65,143,,143,,130,10,130,10,126,10,126,10,126,13,126,13,15,10,15,10,15,10,15,10,15,,15,,,65,,65,15,56,15,56,15,56,15,56,124xe" stroked="f">
                    <v:path arrowok="t"/>
                  </v:shape>
                  <v:shape id="_x0000_s1047" style="position:absolute;left:74;top:184;width:57;height:136" coordsize="57,136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/>
                  </v:shape>
                  <v:shape id="_x0000_s1048" style="position:absolute;left:146;top:181;width:118;height:143" coordsize="118,143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/>
                  </v:shape>
                  <v:shape id="_x0000_s1049" style="position:absolute;left:150;top:184;width:111;height:136" coordsize="111,136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0A5786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9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5AC3F7FD">
                <v:shape id="_x0000_s1050" type="#_x0000_t75" style="position:absolute;margin-left:21.15pt;margin-top:-25.1pt;width:23.2pt;height:21.05pt;z-index:251657728">
                  <v:imagedata r:id="rId10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36B42CD9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92942D8" w14:textId="77777777" w:rsidR="00E61DAC" w:rsidRPr="005B217D" w:rsidRDefault="00B600CD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3D6342">
              <w:t>1st</w:t>
            </w:r>
            <w:r w:rsidR="00A767DC" w:rsidRPr="00B648F1">
              <w:t xml:space="preserve"> Meeting: </w:t>
            </w:r>
            <w:r w:rsidR="00DD02F4">
              <w:rPr>
                <w:lang w:val="en-CA"/>
              </w:rPr>
              <w:t>Warsaw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PL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19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26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June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14:paraId="7EF63347" w14:textId="77777777" w:rsidR="008A4B4C" w:rsidRPr="005B217D" w:rsidRDefault="00E61DAC" w:rsidP="003D634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6342">
              <w:rPr>
                <w:lang w:val="en-CA"/>
              </w:rPr>
              <w:t>U</w:t>
            </w:r>
            <w:r w:rsidR="00A7678E" w:rsidRPr="00430441">
              <w:rPr>
                <w:lang w:val="en-CA"/>
              </w:rPr>
              <w:t>0045</w:t>
            </w:r>
            <w:r w:rsidR="006E3B82">
              <w:rPr>
                <w:lang w:val="en-CA"/>
              </w:rPr>
              <w:t>r1</w:t>
            </w:r>
          </w:p>
        </w:tc>
      </w:tr>
    </w:tbl>
    <w:p w14:paraId="75CAC08D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70"/>
        <w:gridCol w:w="5148"/>
      </w:tblGrid>
      <w:tr w:rsidR="00E61DAC" w:rsidRPr="00AF2BEA" w14:paraId="257001F2" w14:textId="77777777" w:rsidTr="00173D38">
        <w:tc>
          <w:tcPr>
            <w:tcW w:w="1458" w:type="dxa"/>
          </w:tcPr>
          <w:p w14:paraId="7E49E1A5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73628407" w14:textId="77777777" w:rsidR="00E61DAC" w:rsidRPr="00AF2BEA" w:rsidRDefault="00806D3C" w:rsidP="00AF2BEA">
            <w:pPr>
              <w:spacing w:before="60" w:after="60"/>
              <w:rPr>
                <w:b/>
                <w:szCs w:val="22"/>
                <w:lang w:val="en-CA"/>
              </w:rPr>
            </w:pPr>
            <w:r w:rsidRPr="00AF2BEA">
              <w:rPr>
                <w:b/>
                <w:szCs w:val="22"/>
                <w:lang w:val="en-CA"/>
              </w:rPr>
              <w:t xml:space="preserve">High Dynamic Range </w:t>
            </w:r>
            <w:r w:rsidR="00F640BE" w:rsidRPr="00AF2BEA">
              <w:rPr>
                <w:b/>
                <w:szCs w:val="22"/>
                <w:lang w:val="en-CA"/>
              </w:rPr>
              <w:t>with</w:t>
            </w:r>
            <w:r w:rsidRPr="00AF2BEA">
              <w:rPr>
                <w:b/>
                <w:szCs w:val="22"/>
                <w:lang w:val="en-CA"/>
              </w:rPr>
              <w:t xml:space="preserve"> HEVC Main10 </w:t>
            </w:r>
          </w:p>
        </w:tc>
      </w:tr>
      <w:tr w:rsidR="00E61DAC" w:rsidRPr="00AF2BEA" w14:paraId="466AE477" w14:textId="77777777" w:rsidTr="00173D38">
        <w:tc>
          <w:tcPr>
            <w:tcW w:w="1458" w:type="dxa"/>
          </w:tcPr>
          <w:p w14:paraId="55076F10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93CA3F6" w14:textId="77777777" w:rsidR="00E61DAC" w:rsidRPr="00AF2BEA" w:rsidRDefault="00E61DAC" w:rsidP="00AF2BEA">
            <w:pPr>
              <w:spacing w:before="60" w:after="60"/>
              <w:rPr>
                <w:szCs w:val="22"/>
                <w:lang w:val="en-CA"/>
              </w:rPr>
            </w:pPr>
            <w:r w:rsidRPr="00AF2BEA">
              <w:rPr>
                <w:szCs w:val="22"/>
                <w:lang w:val="en-CA"/>
              </w:rPr>
              <w:t xml:space="preserve">Input Document to </w:t>
            </w:r>
            <w:r w:rsidR="00AE341B" w:rsidRPr="00AF2BEA">
              <w:rPr>
                <w:szCs w:val="22"/>
                <w:lang w:val="en-CA"/>
              </w:rPr>
              <w:t>JCT-VC</w:t>
            </w:r>
          </w:p>
        </w:tc>
      </w:tr>
      <w:tr w:rsidR="00E61DAC" w:rsidRPr="00AF2BEA" w14:paraId="654B9046" w14:textId="77777777" w:rsidTr="00173D38">
        <w:tc>
          <w:tcPr>
            <w:tcW w:w="1458" w:type="dxa"/>
          </w:tcPr>
          <w:p w14:paraId="0DCB89BE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46FEFB3" w14:textId="5F6A0E21" w:rsidR="00E61DAC" w:rsidRPr="00AF2BEA" w:rsidRDefault="00806D3C" w:rsidP="00AF2BEA">
            <w:pPr>
              <w:spacing w:before="60" w:after="60"/>
              <w:rPr>
                <w:szCs w:val="22"/>
                <w:lang w:val="en-CA"/>
              </w:rPr>
            </w:pPr>
            <w:r w:rsidRPr="00AF2BEA">
              <w:rPr>
                <w:szCs w:val="22"/>
                <w:lang w:val="en-CA"/>
              </w:rPr>
              <w:t>Information</w:t>
            </w:r>
            <w:r w:rsidR="006462CA" w:rsidRPr="00AF2BEA">
              <w:rPr>
                <w:szCs w:val="22"/>
                <w:lang w:val="en-CA"/>
              </w:rPr>
              <w:t xml:space="preserve">                           </w:t>
            </w:r>
            <w:r w:rsidR="00396C92">
              <w:rPr>
                <w:szCs w:val="22"/>
                <w:lang w:val="en-CA"/>
              </w:rPr>
              <w:t xml:space="preserve">      </w:t>
            </w:r>
            <w:r w:rsidR="00232847">
              <w:rPr>
                <w:szCs w:val="22"/>
                <w:lang w:val="en-CA"/>
              </w:rPr>
              <w:t xml:space="preserve">       </w:t>
            </w:r>
            <w:r w:rsidR="006462CA" w:rsidRPr="00AF2BEA">
              <w:rPr>
                <w:szCs w:val="22"/>
                <w:lang w:val="en-CA"/>
              </w:rPr>
              <w:t>Email:</w:t>
            </w:r>
          </w:p>
        </w:tc>
      </w:tr>
      <w:tr w:rsidR="00232847" w:rsidRPr="00AF2BEA" w14:paraId="4C879A30" w14:textId="77777777" w:rsidTr="00173D38">
        <w:tc>
          <w:tcPr>
            <w:tcW w:w="1458" w:type="dxa"/>
          </w:tcPr>
          <w:p w14:paraId="1EEABD00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Author(s) or</w:t>
            </w:r>
            <w:r w:rsidRPr="00AF2BE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2700" w:type="dxa"/>
          </w:tcPr>
          <w:p w14:paraId="2E616E3C" w14:textId="4E16C677" w:rsidR="00E61DAC" w:rsidRPr="00AF2BEA" w:rsidRDefault="00A7678E" w:rsidP="00AF2BEA">
            <w:pPr>
              <w:spacing w:before="60" w:after="60"/>
              <w:rPr>
                <w:szCs w:val="22"/>
                <w:lang w:val="en-CA"/>
              </w:rPr>
            </w:pPr>
            <w:r w:rsidRPr="00AF2BEA">
              <w:rPr>
                <w:szCs w:val="22"/>
                <w:lang w:val="en-CA"/>
              </w:rPr>
              <w:t xml:space="preserve">D. Le Gall, A. </w:t>
            </w:r>
            <w:proofErr w:type="spellStart"/>
            <w:r w:rsidRPr="00AF2BEA">
              <w:rPr>
                <w:szCs w:val="22"/>
                <w:lang w:val="en-CA"/>
              </w:rPr>
              <w:t>Tourapis</w:t>
            </w:r>
            <w:proofErr w:type="spellEnd"/>
            <w:r w:rsidRPr="00AF2BEA">
              <w:rPr>
                <w:szCs w:val="22"/>
                <w:lang w:val="en-CA"/>
              </w:rPr>
              <w:t xml:space="preserve">, </w:t>
            </w:r>
            <w:ins w:id="0" w:author="Chad Fogg" w:date="2015-06-20T14:16:00Z">
              <w:r w:rsidR="0099629F">
                <w:rPr>
                  <w:szCs w:val="22"/>
                  <w:lang w:val="en-CA"/>
                </w:rPr>
                <w:br/>
                <w:t xml:space="preserve">M. </w:t>
              </w:r>
              <w:proofErr w:type="spellStart"/>
              <w:r w:rsidR="0099629F">
                <w:rPr>
                  <w:szCs w:val="22"/>
                  <w:lang w:val="en-CA"/>
                </w:rPr>
                <w:t>Raulet</w:t>
              </w:r>
              <w:proofErr w:type="spellEnd"/>
              <w:r w:rsidR="0099629F">
                <w:rPr>
                  <w:szCs w:val="22"/>
                  <w:lang w:val="en-CA"/>
                </w:rPr>
                <w:t xml:space="preserve">, </w:t>
              </w:r>
            </w:ins>
            <w:r w:rsidRPr="00AF2BEA">
              <w:rPr>
                <w:szCs w:val="22"/>
                <w:lang w:val="en-CA"/>
              </w:rPr>
              <w:t>W. Wan,</w:t>
            </w:r>
            <w:r w:rsidR="00FC1D51" w:rsidRPr="00AF2BEA">
              <w:rPr>
                <w:szCs w:val="22"/>
                <w:lang w:val="en-CA"/>
              </w:rPr>
              <w:t xml:space="preserve"> </w:t>
            </w:r>
            <w:r w:rsidR="00D20653" w:rsidRPr="00AF2BEA">
              <w:rPr>
                <w:szCs w:val="22"/>
                <w:lang w:val="en-CA"/>
              </w:rPr>
              <w:t xml:space="preserve">D. </w:t>
            </w:r>
            <w:proofErr w:type="spellStart"/>
            <w:r w:rsidR="00D20653" w:rsidRPr="00AF2BEA">
              <w:rPr>
                <w:szCs w:val="22"/>
                <w:lang w:val="en-CA"/>
              </w:rPr>
              <w:t>Malas</w:t>
            </w:r>
            <w:proofErr w:type="spellEnd"/>
            <w:r w:rsidR="00D20653" w:rsidRPr="00AF2BEA">
              <w:rPr>
                <w:szCs w:val="22"/>
                <w:lang w:val="en-CA"/>
              </w:rPr>
              <w:t xml:space="preserve">, </w:t>
            </w:r>
            <w:r w:rsidR="00FC1D51" w:rsidRPr="00AF2BEA">
              <w:rPr>
                <w:szCs w:val="22"/>
                <w:lang w:val="en-CA"/>
              </w:rPr>
              <w:t>Y. Syed</w:t>
            </w:r>
            <w:proofErr w:type="gramStart"/>
            <w:r w:rsidR="00FC1D51" w:rsidRPr="00AF2BEA">
              <w:rPr>
                <w:szCs w:val="22"/>
                <w:lang w:val="en-CA"/>
              </w:rPr>
              <w:t xml:space="preserve">, </w:t>
            </w:r>
            <w:r w:rsidRPr="00AF2BEA">
              <w:rPr>
                <w:szCs w:val="22"/>
                <w:lang w:val="en-CA"/>
              </w:rPr>
              <w:t xml:space="preserve"> </w:t>
            </w:r>
            <w:r w:rsidR="00FC1D51" w:rsidRPr="00AF2BEA">
              <w:rPr>
                <w:szCs w:val="22"/>
                <w:lang w:val="en-CA"/>
              </w:rPr>
              <w:t>J</w:t>
            </w:r>
            <w:proofErr w:type="gramEnd"/>
            <w:r w:rsidR="00FC1D51" w:rsidRPr="00AF2BEA">
              <w:rPr>
                <w:szCs w:val="22"/>
                <w:lang w:val="en-CA"/>
              </w:rPr>
              <w:t xml:space="preserve">. </w:t>
            </w:r>
            <w:proofErr w:type="spellStart"/>
            <w:r w:rsidR="00FC1D51" w:rsidRPr="00AF2BEA">
              <w:rPr>
                <w:szCs w:val="22"/>
                <w:lang w:val="en-CA"/>
              </w:rPr>
              <w:t>Parkins</w:t>
            </w:r>
            <w:proofErr w:type="spellEnd"/>
            <w:r w:rsidR="00FC1D51" w:rsidRPr="00AF2BEA">
              <w:rPr>
                <w:szCs w:val="22"/>
                <w:lang w:val="en-CA"/>
              </w:rPr>
              <w:t xml:space="preserve">, </w:t>
            </w:r>
            <w:r w:rsidR="00416E46" w:rsidRPr="00AF2BEA">
              <w:rPr>
                <w:szCs w:val="22"/>
                <w:lang w:val="en-CA"/>
              </w:rPr>
              <w:t xml:space="preserve">J. Boyce, </w:t>
            </w:r>
            <w:r w:rsidR="00396C92">
              <w:rPr>
                <w:szCs w:val="22"/>
                <w:lang w:val="en-CA"/>
              </w:rPr>
              <w:br/>
              <w:t xml:space="preserve">J. Helman, </w:t>
            </w:r>
            <w:r w:rsidRPr="00AF2BEA">
              <w:rPr>
                <w:szCs w:val="22"/>
                <w:lang w:val="en-CA"/>
              </w:rPr>
              <w:t xml:space="preserve">C. Fogg, </w:t>
            </w:r>
            <w:r w:rsidR="00396C92">
              <w:rPr>
                <w:szCs w:val="22"/>
                <w:lang w:val="en-CA"/>
              </w:rPr>
              <w:br/>
            </w:r>
            <w:r w:rsidR="001F695E" w:rsidRPr="00AF2BEA">
              <w:rPr>
                <w:szCs w:val="22"/>
                <w:lang w:val="en-CA" w:eastAsia="ja-JP"/>
              </w:rPr>
              <w:t>B. Mandel</w:t>
            </w:r>
            <w:r w:rsidR="001F695E" w:rsidRPr="00AF2BEA">
              <w:rPr>
                <w:szCs w:val="22"/>
                <w:lang w:val="en-CA"/>
              </w:rPr>
              <w:t xml:space="preserve">, </w:t>
            </w:r>
            <w:r w:rsidR="00210B92" w:rsidRPr="00AF2BEA">
              <w:rPr>
                <w:szCs w:val="22"/>
                <w:lang w:val="en-CA"/>
              </w:rPr>
              <w:t xml:space="preserve">G. </w:t>
            </w:r>
            <w:proofErr w:type="spellStart"/>
            <w:r w:rsidR="00210B92" w:rsidRPr="00AF2BEA">
              <w:rPr>
                <w:szCs w:val="22"/>
                <w:lang w:val="en-CA"/>
              </w:rPr>
              <w:t>Reitmeier</w:t>
            </w:r>
            <w:proofErr w:type="spellEnd"/>
            <w:r w:rsidR="00FC1D51" w:rsidRPr="00AF2BEA">
              <w:rPr>
                <w:szCs w:val="22"/>
                <w:lang w:val="en-CA"/>
              </w:rPr>
              <w:t xml:space="preserve">, </w:t>
            </w:r>
            <w:r w:rsidR="000F0361" w:rsidRPr="00AF2BEA">
              <w:rPr>
                <w:szCs w:val="22"/>
                <w:lang w:val="en-CA"/>
              </w:rPr>
              <w:br/>
            </w:r>
            <w:r w:rsidRPr="00AF2BEA">
              <w:rPr>
                <w:szCs w:val="22"/>
                <w:lang w:val="en-CA"/>
              </w:rPr>
              <w:t xml:space="preserve">A. </w:t>
            </w:r>
            <w:proofErr w:type="spellStart"/>
            <w:r w:rsidRPr="00AF2BEA">
              <w:rPr>
                <w:szCs w:val="22"/>
                <w:lang w:val="en-CA"/>
              </w:rPr>
              <w:t>Duenas</w:t>
            </w:r>
            <w:proofErr w:type="spellEnd"/>
            <w:r w:rsidRPr="00AF2BEA">
              <w:rPr>
                <w:szCs w:val="22"/>
                <w:lang w:val="en-CA"/>
              </w:rPr>
              <w:t xml:space="preserve">, D. </w:t>
            </w:r>
            <w:proofErr w:type="spellStart"/>
            <w:r w:rsidRPr="00AF2BEA">
              <w:rPr>
                <w:szCs w:val="22"/>
                <w:lang w:val="en-CA"/>
              </w:rPr>
              <w:t>Rusanovskyy</w:t>
            </w:r>
            <w:proofErr w:type="spellEnd"/>
            <w:r w:rsidR="00210B92" w:rsidRPr="00AF2BEA">
              <w:rPr>
                <w:szCs w:val="22"/>
                <w:lang w:val="en-CA"/>
              </w:rPr>
              <w:t xml:space="preserve">, </w:t>
            </w:r>
            <w:r w:rsidR="00396C92">
              <w:rPr>
                <w:szCs w:val="22"/>
                <w:lang w:val="en-CA"/>
              </w:rPr>
              <w:br/>
              <w:t xml:space="preserve">M. </w:t>
            </w:r>
            <w:proofErr w:type="spellStart"/>
            <w:r w:rsidR="00396C92">
              <w:rPr>
                <w:szCs w:val="22"/>
                <w:lang w:val="en-CA"/>
              </w:rPr>
              <w:t>Budagavi</w:t>
            </w:r>
            <w:proofErr w:type="spellEnd"/>
            <w:r w:rsidR="00396C92">
              <w:rPr>
                <w:szCs w:val="22"/>
                <w:lang w:val="en-CA"/>
              </w:rPr>
              <w:t xml:space="preserve">, E. </w:t>
            </w:r>
            <w:proofErr w:type="spellStart"/>
            <w:r w:rsidR="00396C92">
              <w:rPr>
                <w:szCs w:val="22"/>
                <w:lang w:val="en-CA"/>
              </w:rPr>
              <w:t>Alshina</w:t>
            </w:r>
            <w:proofErr w:type="spellEnd"/>
            <w:r w:rsidR="00396C92">
              <w:rPr>
                <w:szCs w:val="22"/>
                <w:lang w:val="en-CA"/>
              </w:rPr>
              <w:t xml:space="preserve">, </w:t>
            </w:r>
            <w:r w:rsidR="00232847">
              <w:rPr>
                <w:szCs w:val="22"/>
                <w:lang w:val="en-CA"/>
              </w:rPr>
              <w:br/>
            </w:r>
            <w:r w:rsidR="00210B92" w:rsidRPr="00AF2BEA">
              <w:rPr>
                <w:szCs w:val="22"/>
                <w:lang w:val="en-CA" w:eastAsia="ja-JP"/>
              </w:rPr>
              <w:t>T. Suzuki</w:t>
            </w:r>
            <w:r w:rsidR="001F695E" w:rsidRPr="00AF2BEA">
              <w:rPr>
                <w:szCs w:val="22"/>
                <w:lang w:val="en-CA"/>
              </w:rPr>
              <w:t xml:space="preserve"> </w:t>
            </w:r>
            <w:r w:rsidR="00E61DAC" w:rsidRPr="00AF2BEA">
              <w:rPr>
                <w:szCs w:val="22"/>
                <w:lang w:val="en-CA"/>
              </w:rPr>
              <w:br/>
            </w:r>
          </w:p>
        </w:tc>
        <w:tc>
          <w:tcPr>
            <w:tcW w:w="270" w:type="dxa"/>
          </w:tcPr>
          <w:p w14:paraId="6ACEC757" w14:textId="77777777" w:rsidR="00E61DAC" w:rsidRPr="00AF2BEA" w:rsidRDefault="00E61DAC" w:rsidP="00AF2B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5148" w:type="dxa"/>
          </w:tcPr>
          <w:p w14:paraId="19C242C1" w14:textId="19A6DE58" w:rsidR="00E61DAC" w:rsidRPr="00AF2BEA" w:rsidRDefault="008243BC" w:rsidP="00396C92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416E46" w:rsidRPr="00AF2BEA">
                <w:rPr>
                  <w:rStyle w:val="Hyperlink"/>
                  <w:szCs w:val="22"/>
                  <w:lang w:val="en-CA"/>
                </w:rPr>
                <w:t>dlegall@ambarella.com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12" w:history="1">
              <w:r w:rsidR="00416E46" w:rsidRPr="00AF2BEA">
                <w:rPr>
                  <w:rStyle w:val="Hyperlink"/>
                  <w:szCs w:val="22"/>
                  <w:lang w:val="en-CA"/>
                </w:rPr>
                <w:t>atourapis@apple.com</w:t>
              </w:r>
            </w:hyperlink>
            <w:ins w:id="1" w:author="Chad Fogg" w:date="2015-06-20T14:14:00Z">
              <w:r w:rsidR="0099629F">
                <w:rPr>
                  <w:rStyle w:val="Hyperlink"/>
                  <w:szCs w:val="22"/>
                  <w:lang w:val="en-CA"/>
                </w:rPr>
                <w:t xml:space="preserve">, </w:t>
              </w:r>
            </w:ins>
            <w:ins w:id="2" w:author="Chad Fogg" w:date="2015-06-20T14:15:00Z">
              <w:r w:rsidR="0099629F">
                <w:rPr>
                  <w:rStyle w:val="Hyperlink"/>
                  <w:szCs w:val="22"/>
                  <w:lang w:val="en-CA"/>
                </w:rPr>
                <w:fldChar w:fldCharType="begin"/>
              </w:r>
              <w:r w:rsidR="0099629F">
                <w:rPr>
                  <w:rStyle w:val="Hyperlink"/>
                  <w:szCs w:val="22"/>
                  <w:lang w:val="en-CA"/>
                </w:rPr>
                <w:instrText xml:space="preserve"> HYPERLINK "mailto:</w:instrText>
              </w:r>
            </w:ins>
            <w:ins w:id="3" w:author="Chad Fogg" w:date="2015-06-20T14:14:00Z">
              <w:r w:rsidR="0099629F" w:rsidRPr="0099629F">
                <w:rPr>
                  <w:rStyle w:val="Hyperlink"/>
                  <w:szCs w:val="22"/>
                  <w:lang w:val="en-CA"/>
                </w:rPr>
                <w:instrText>m.raulet@ateme.com</w:instrText>
              </w:r>
            </w:ins>
            <w:ins w:id="4" w:author="Chad Fogg" w:date="2015-06-20T14:15:00Z">
              <w:r w:rsidR="0099629F">
                <w:rPr>
                  <w:rStyle w:val="Hyperlink"/>
                  <w:szCs w:val="22"/>
                  <w:lang w:val="en-CA"/>
                </w:rPr>
                <w:instrText xml:space="preserve">" </w:instrText>
              </w:r>
              <w:r w:rsidR="0099629F">
                <w:rPr>
                  <w:rStyle w:val="Hyperlink"/>
                  <w:szCs w:val="22"/>
                  <w:lang w:val="en-CA"/>
                </w:rPr>
                <w:fldChar w:fldCharType="separate"/>
              </w:r>
            </w:ins>
            <w:ins w:id="5" w:author="Chad Fogg" w:date="2015-06-20T14:14:00Z">
              <w:r w:rsidR="0099629F" w:rsidRPr="00EC0DFE">
                <w:rPr>
                  <w:rStyle w:val="Hyperlink"/>
                  <w:szCs w:val="22"/>
                  <w:lang w:val="en-CA"/>
                </w:rPr>
                <w:t>m.raulet@ateme.com</w:t>
              </w:r>
            </w:ins>
            <w:ins w:id="6" w:author="Chad Fogg" w:date="2015-06-20T14:15:00Z">
              <w:r w:rsidR="0099629F">
                <w:rPr>
                  <w:rStyle w:val="Hyperlink"/>
                  <w:szCs w:val="22"/>
                  <w:lang w:val="en-CA"/>
                </w:rPr>
                <w:fldChar w:fldCharType="end"/>
              </w:r>
              <w:r w:rsidR="0099629F">
                <w:t xml:space="preserve">, </w:t>
              </w:r>
            </w:ins>
            <w:hyperlink r:id="rId13" w:history="1">
              <w:r w:rsidR="00416E46" w:rsidRPr="00AF2BEA">
                <w:rPr>
                  <w:rStyle w:val="Hyperlink"/>
                  <w:szCs w:val="22"/>
                  <w:lang w:val="en-CA"/>
                </w:rPr>
                <w:t>wwan@broadcom.com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r w:rsidR="00D20653" w:rsidRPr="00AF2BEA">
              <w:rPr>
                <w:szCs w:val="22"/>
                <w:lang w:val="en-CA"/>
              </w:rPr>
              <w:t>D.Malas@cablelabs.com</w:t>
            </w:r>
            <w:proofErr w:type="gramStart"/>
            <w:ins w:id="7" w:author="Chad Fogg" w:date="2015-06-20T14:36:00Z">
              <w:r w:rsidR="004A142F">
                <w:rPr>
                  <w:color w:val="1049BC"/>
                  <w:szCs w:val="22"/>
                </w:rPr>
                <w:t>,</w:t>
              </w:r>
            </w:ins>
            <w:r w:rsidR="00AB409A" w:rsidRPr="00AF2BEA">
              <w:rPr>
                <w:color w:val="1049BC"/>
                <w:szCs w:val="22"/>
              </w:rPr>
              <w:t>Yasser</w:t>
            </w:r>
            <w:proofErr w:type="gramEnd"/>
            <w:r w:rsidR="00AB409A" w:rsidRPr="00AF2BEA">
              <w:rPr>
                <w:color w:val="1049BC"/>
                <w:szCs w:val="22"/>
              </w:rPr>
              <w:t>_Syed@comcast.com</w:t>
            </w:r>
            <w:r w:rsidR="00232847">
              <w:rPr>
                <w:color w:val="1049BC"/>
                <w:szCs w:val="22"/>
              </w:rPr>
              <w:t>,</w:t>
            </w:r>
            <w:ins w:id="8" w:author="Chad Fogg" w:date="2015-06-20T14:37:00Z">
              <w:r w:rsidR="004A142F">
                <w:rPr>
                  <w:color w:val="1049BC"/>
                  <w:szCs w:val="22"/>
                </w:rPr>
                <w:br/>
              </w:r>
            </w:ins>
            <w:r w:rsidR="0099629F">
              <w:rPr>
                <w:szCs w:val="22"/>
                <w:lang w:val="en-CA"/>
              </w:rPr>
              <w:fldChar w:fldCharType="begin"/>
            </w:r>
            <w:r w:rsidR="0099629F">
              <w:rPr>
                <w:szCs w:val="22"/>
                <w:lang w:val="en-CA"/>
              </w:rPr>
              <w:instrText xml:space="preserve"> HYPERLINK "mailto:</w:instrText>
            </w:r>
            <w:r w:rsidR="0099629F" w:rsidRPr="0099629F">
              <w:rPr>
                <w:szCs w:val="22"/>
                <w:lang w:val="en-CA"/>
              </w:rPr>
              <w:instrText>Jerry_Parkins@comcast.com</w:instrText>
            </w:r>
            <w:r w:rsidR="0099629F">
              <w:rPr>
                <w:szCs w:val="22"/>
                <w:lang w:val="en-CA"/>
              </w:rPr>
              <w:instrText xml:space="preserve">" </w:instrText>
            </w:r>
            <w:r w:rsidR="0099629F">
              <w:rPr>
                <w:szCs w:val="22"/>
                <w:lang w:val="en-CA"/>
              </w:rPr>
              <w:fldChar w:fldCharType="separate"/>
            </w:r>
            <w:r w:rsidR="0099629F" w:rsidRPr="0099629F">
              <w:rPr>
                <w:rStyle w:val="Hyperlink"/>
                <w:szCs w:val="22"/>
                <w:lang w:val="en-CA"/>
              </w:rPr>
              <w:t>Jerry_Parkins@comcast.com</w:t>
            </w:r>
            <w:ins w:id="9" w:author="Chad Fogg" w:date="2015-06-20T14:16:00Z">
              <w:r w:rsidR="0099629F">
                <w:rPr>
                  <w:szCs w:val="22"/>
                  <w:lang w:val="en-CA"/>
                </w:rPr>
                <w:fldChar w:fldCharType="end"/>
              </w:r>
            </w:ins>
            <w:r w:rsidR="00396C92">
              <w:rPr>
                <w:szCs w:val="22"/>
                <w:lang w:val="en-CA"/>
              </w:rPr>
              <w:t>,</w:t>
            </w:r>
            <w:r w:rsidR="006462CA" w:rsidRPr="00AF2BEA">
              <w:rPr>
                <w:szCs w:val="22"/>
                <w:lang w:val="en-CA"/>
              </w:rPr>
              <w:t xml:space="preserve"> </w:t>
            </w:r>
            <w:hyperlink r:id="rId14" w:history="1">
              <w:r w:rsidR="00430441" w:rsidRPr="00AF2BEA">
                <w:rPr>
                  <w:rStyle w:val="Hyperlink"/>
                  <w:szCs w:val="22"/>
                  <w:lang w:val="en-CA"/>
                </w:rPr>
                <w:t>jill.boyce@intel.com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15" w:history="1">
              <w:r w:rsidR="000F0361" w:rsidRPr="00AF2BEA">
                <w:rPr>
                  <w:rStyle w:val="Hyperlink"/>
                  <w:szCs w:val="22"/>
                  <w:lang w:val="en-CA"/>
                </w:rPr>
                <w:t>jhelman@movielabs.com</w:t>
              </w:r>
            </w:hyperlink>
            <w:r w:rsidR="000F0361" w:rsidRPr="00AF2BEA">
              <w:rPr>
                <w:szCs w:val="22"/>
                <w:lang w:val="en-CA"/>
              </w:rPr>
              <w:t xml:space="preserve">, </w:t>
            </w:r>
            <w:hyperlink r:id="rId16" w:history="1">
              <w:r w:rsidR="00430441" w:rsidRPr="00AF2BEA">
                <w:rPr>
                  <w:rStyle w:val="Hyperlink"/>
                  <w:szCs w:val="22"/>
                  <w:lang w:val="en-CA"/>
                </w:rPr>
                <w:t>chadfogg@gmail.com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17" w:history="1">
              <w:r w:rsidR="00396C92" w:rsidRPr="00EC0DFE">
                <w:rPr>
                  <w:rStyle w:val="Hyperlink"/>
                  <w:szCs w:val="22"/>
                  <w:lang w:val="en-CA"/>
                </w:rPr>
                <w:t>bill.mandel@nbcuni.com</w:t>
              </w:r>
            </w:hyperlink>
            <w:r w:rsidR="00396C92">
              <w:rPr>
                <w:szCs w:val="22"/>
                <w:lang w:val="en-CA"/>
              </w:rPr>
              <w:t>,</w:t>
            </w:r>
            <w:r w:rsidR="00396C92">
              <w:rPr>
                <w:szCs w:val="22"/>
                <w:lang w:val="en-CA"/>
              </w:rPr>
              <w:br/>
            </w:r>
            <w:hyperlink r:id="rId18" w:history="1">
              <w:r w:rsidR="00396C92" w:rsidRPr="00EC0DFE">
                <w:rPr>
                  <w:rStyle w:val="Hyperlink"/>
                  <w:szCs w:val="22"/>
                  <w:lang w:val="en-CA"/>
                </w:rPr>
                <w:t>Glenn.Reitmeier@nbcuni.com</w:t>
              </w:r>
            </w:hyperlink>
            <w:r w:rsidR="00396C92">
              <w:rPr>
                <w:szCs w:val="22"/>
                <w:lang w:val="en-CA"/>
              </w:rPr>
              <w:t>,</w:t>
            </w:r>
            <w:r w:rsidR="00396C92">
              <w:br/>
            </w:r>
            <w:hyperlink r:id="rId19" w:history="1">
              <w:r w:rsidR="00416E46" w:rsidRPr="00AF2BEA">
                <w:rPr>
                  <w:rStyle w:val="Hyperlink"/>
                  <w:szCs w:val="22"/>
                  <w:lang w:val="en-CA"/>
                </w:rPr>
                <w:t>alberto.duenas@ngcodec.com</w:t>
              </w:r>
            </w:hyperlink>
            <w:r w:rsidR="006462CA" w:rsidRPr="00AF2BEA">
              <w:rPr>
                <w:szCs w:val="22"/>
                <w:lang w:val="en-CA"/>
              </w:rPr>
              <w:t>,</w:t>
            </w:r>
            <w:r w:rsidR="00396C92">
              <w:rPr>
                <w:szCs w:val="22"/>
                <w:lang w:val="en-CA"/>
              </w:rPr>
              <w:br/>
            </w:r>
            <w:hyperlink r:id="rId20" w:history="1">
              <w:r w:rsidR="00430441" w:rsidRPr="00AF2BEA">
                <w:rPr>
                  <w:rStyle w:val="Hyperlink"/>
                  <w:szCs w:val="22"/>
                  <w:lang w:val="en-CA"/>
                </w:rPr>
                <w:t>dmytror@qti.qualcomm.com</w:t>
              </w:r>
            </w:hyperlink>
            <w:r w:rsidR="004B5D7E">
              <w:rPr>
                <w:szCs w:val="22"/>
                <w:lang w:val="en-CA"/>
              </w:rPr>
              <w:t>,</w:t>
            </w:r>
            <w:r w:rsidR="00396C92">
              <w:rPr>
                <w:szCs w:val="22"/>
                <w:lang w:val="en-CA"/>
              </w:rPr>
              <w:br/>
            </w:r>
            <w:hyperlink r:id="rId21" w:history="1">
              <w:r w:rsidR="00396C92" w:rsidRPr="00EC0DFE">
                <w:rPr>
                  <w:rStyle w:val="Hyperlink"/>
                  <w:szCs w:val="22"/>
                  <w:lang w:val="en-CA"/>
                </w:rPr>
                <w:t>elena_a.alshina@samsung.com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22" w:history="1">
              <w:r w:rsidR="00396C92" w:rsidRPr="00EC0DFE">
                <w:rPr>
                  <w:rStyle w:val="Hyperlink"/>
                  <w:szCs w:val="22"/>
                  <w:lang w:val="en-CA"/>
                </w:rPr>
                <w:t>m.budagavi@samsung.com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23" w:history="1">
              <w:r w:rsidR="00210B92" w:rsidRPr="00AF2BEA">
                <w:rPr>
                  <w:rStyle w:val="Hyperlink"/>
                  <w:szCs w:val="22"/>
                  <w:lang w:eastAsia="ja-JP"/>
                </w:rPr>
                <w:t>teruhikos@jp.sony.com</w:t>
              </w:r>
            </w:hyperlink>
          </w:p>
        </w:tc>
      </w:tr>
      <w:tr w:rsidR="00E61DAC" w:rsidRPr="00AF2BEA" w14:paraId="0AA8B52D" w14:textId="77777777" w:rsidTr="00173D38">
        <w:tc>
          <w:tcPr>
            <w:tcW w:w="1458" w:type="dxa"/>
          </w:tcPr>
          <w:p w14:paraId="0933067F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058CEE90" w14:textId="7936FDDA" w:rsidR="00E61DAC" w:rsidRPr="00AF2BEA" w:rsidRDefault="00BF0A1A" w:rsidP="00AF2BEA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AF2BEA">
              <w:rPr>
                <w:szCs w:val="22"/>
                <w:lang w:val="en-CA"/>
              </w:rPr>
              <w:t>Ambarella</w:t>
            </w:r>
            <w:proofErr w:type="spellEnd"/>
            <w:r w:rsidR="00FC1D51" w:rsidRPr="00AF2BEA">
              <w:rPr>
                <w:szCs w:val="22"/>
                <w:lang w:val="en-CA"/>
              </w:rPr>
              <w:t xml:space="preserve"> </w:t>
            </w:r>
            <w:proofErr w:type="spellStart"/>
            <w:r w:rsidR="00FC1D51" w:rsidRPr="00AF2BEA">
              <w:rPr>
                <w:szCs w:val="22"/>
                <w:lang w:val="en-CA"/>
              </w:rPr>
              <w:t>Inc</w:t>
            </w:r>
            <w:proofErr w:type="spellEnd"/>
            <w:r w:rsidRPr="00AF2BEA">
              <w:rPr>
                <w:szCs w:val="22"/>
                <w:lang w:val="en-CA"/>
              </w:rPr>
              <w:t xml:space="preserve">, </w:t>
            </w:r>
            <w:r w:rsidR="00806D3C" w:rsidRPr="00AF2BEA">
              <w:rPr>
                <w:szCs w:val="22"/>
                <w:lang w:val="en-CA"/>
              </w:rPr>
              <w:t>Apple</w:t>
            </w:r>
            <w:r w:rsidR="00FC1D51" w:rsidRPr="00AF2BEA">
              <w:rPr>
                <w:szCs w:val="22"/>
                <w:lang w:val="en-CA"/>
              </w:rPr>
              <w:t xml:space="preserve"> Inc.</w:t>
            </w:r>
            <w:r w:rsidR="00806D3C" w:rsidRPr="00AF2BEA">
              <w:rPr>
                <w:szCs w:val="22"/>
                <w:lang w:val="en-CA"/>
              </w:rPr>
              <w:t xml:space="preserve">, </w:t>
            </w:r>
            <w:proofErr w:type="spellStart"/>
            <w:ins w:id="10" w:author="Chad Fogg" w:date="2015-06-20T14:29:00Z">
              <w:r w:rsidR="004A142F">
                <w:rPr>
                  <w:szCs w:val="22"/>
                  <w:lang w:val="en-CA"/>
                </w:rPr>
                <w:t>Ateme</w:t>
              </w:r>
              <w:proofErr w:type="spellEnd"/>
              <w:r w:rsidR="004A142F">
                <w:rPr>
                  <w:szCs w:val="22"/>
                  <w:lang w:val="en-CA"/>
                </w:rPr>
                <w:t xml:space="preserve"> S.A., </w:t>
              </w:r>
            </w:ins>
            <w:r w:rsidRPr="00AF2BEA">
              <w:rPr>
                <w:szCs w:val="22"/>
                <w:lang w:val="en-CA"/>
              </w:rPr>
              <w:t>Broadcom</w:t>
            </w:r>
            <w:r w:rsidR="00FC1D51" w:rsidRPr="00AF2BEA">
              <w:rPr>
                <w:szCs w:val="22"/>
                <w:lang w:val="en-CA"/>
              </w:rPr>
              <w:t xml:space="preserve"> Corporation</w:t>
            </w:r>
            <w:r w:rsidR="00493F2A" w:rsidRPr="00AF2BEA">
              <w:rPr>
                <w:szCs w:val="22"/>
                <w:lang w:val="en-CA"/>
              </w:rPr>
              <w:t>,</w:t>
            </w:r>
            <w:r w:rsidRPr="00AF2BEA">
              <w:rPr>
                <w:szCs w:val="22"/>
                <w:lang w:val="en-CA"/>
              </w:rPr>
              <w:t xml:space="preserve"> </w:t>
            </w:r>
            <w:r w:rsidR="0012780C" w:rsidRPr="00AF2BEA">
              <w:rPr>
                <w:szCs w:val="22"/>
                <w:lang w:val="en-CA"/>
              </w:rPr>
              <w:t>Cable Television Laboratories</w:t>
            </w:r>
            <w:r w:rsidR="001F695E" w:rsidRPr="00AF2BEA">
              <w:rPr>
                <w:szCs w:val="22"/>
                <w:lang w:val="en-CA"/>
              </w:rPr>
              <w:t xml:space="preserve"> Inc.</w:t>
            </w:r>
            <w:r w:rsidR="0012780C" w:rsidRPr="00AF2BEA">
              <w:rPr>
                <w:szCs w:val="22"/>
                <w:lang w:val="en-CA"/>
              </w:rPr>
              <w:t xml:space="preserve">, </w:t>
            </w:r>
            <w:r w:rsidR="00493F2A" w:rsidRPr="00AF2BEA">
              <w:rPr>
                <w:szCs w:val="22"/>
                <w:lang w:val="en-CA"/>
              </w:rPr>
              <w:t xml:space="preserve">Comcast Corporation, </w:t>
            </w:r>
            <w:r w:rsidR="00416E46" w:rsidRPr="00AF2BEA">
              <w:rPr>
                <w:szCs w:val="22"/>
                <w:lang w:val="en-CA"/>
              </w:rPr>
              <w:t>Intel</w:t>
            </w:r>
            <w:r w:rsidR="00FC1D51" w:rsidRPr="00AF2BEA">
              <w:rPr>
                <w:szCs w:val="22"/>
                <w:lang w:val="en-CA"/>
              </w:rPr>
              <w:t xml:space="preserve"> Corporation</w:t>
            </w:r>
            <w:r w:rsidR="00416E46" w:rsidRPr="00AF2BEA">
              <w:rPr>
                <w:szCs w:val="22"/>
                <w:lang w:val="en-CA"/>
              </w:rPr>
              <w:t xml:space="preserve">, </w:t>
            </w:r>
            <w:r w:rsidR="00A7678E" w:rsidRPr="00AF2BEA">
              <w:rPr>
                <w:szCs w:val="22"/>
                <w:lang w:val="en-CA"/>
              </w:rPr>
              <w:t>Mo</w:t>
            </w:r>
            <w:r w:rsidR="00FC1D51" w:rsidRPr="00AF2BEA">
              <w:rPr>
                <w:szCs w:val="22"/>
                <w:lang w:val="en-CA"/>
              </w:rPr>
              <w:t xml:space="preserve">tion Picture </w:t>
            </w:r>
            <w:r w:rsidR="00A7678E" w:rsidRPr="00AF2BEA">
              <w:rPr>
                <w:szCs w:val="22"/>
                <w:lang w:val="en-CA"/>
              </w:rPr>
              <w:t>Lab</w:t>
            </w:r>
            <w:r w:rsidR="00FC1D51" w:rsidRPr="00AF2BEA">
              <w:rPr>
                <w:szCs w:val="22"/>
                <w:lang w:val="en-CA"/>
              </w:rPr>
              <w:t xml:space="preserve">oratories </w:t>
            </w:r>
            <w:r w:rsidR="0054479D" w:rsidRPr="00AF2BEA">
              <w:rPr>
                <w:szCs w:val="22"/>
                <w:lang w:val="en-CA"/>
              </w:rPr>
              <w:t>Inc.</w:t>
            </w:r>
            <w:r w:rsidR="007E2494" w:rsidRPr="00AF2BEA">
              <w:rPr>
                <w:szCs w:val="22"/>
                <w:lang w:val="en-CA"/>
              </w:rPr>
              <w:t xml:space="preserve">, </w:t>
            </w:r>
            <w:proofErr w:type="spellStart"/>
            <w:r w:rsidR="001F695E" w:rsidRPr="00AF2BEA">
              <w:rPr>
                <w:szCs w:val="22"/>
                <w:lang w:val="en-CA"/>
              </w:rPr>
              <w:t>NBCUniversal</w:t>
            </w:r>
            <w:proofErr w:type="spellEnd"/>
            <w:r w:rsidR="001F695E" w:rsidRPr="00AF2BEA">
              <w:rPr>
                <w:szCs w:val="22"/>
                <w:lang w:val="en-CA"/>
              </w:rPr>
              <w:t xml:space="preserve"> Inc., </w:t>
            </w:r>
            <w:proofErr w:type="spellStart"/>
            <w:r w:rsidR="00F640BE" w:rsidRPr="00AF2BEA">
              <w:rPr>
                <w:szCs w:val="22"/>
                <w:lang w:val="en-CA"/>
              </w:rPr>
              <w:t>NGCodec</w:t>
            </w:r>
            <w:proofErr w:type="spellEnd"/>
            <w:r w:rsidR="00FC1D51" w:rsidRPr="00AF2BEA">
              <w:rPr>
                <w:szCs w:val="22"/>
                <w:lang w:val="en-CA"/>
              </w:rPr>
              <w:t xml:space="preserve"> </w:t>
            </w:r>
            <w:proofErr w:type="spellStart"/>
            <w:r w:rsidR="00FC1D51" w:rsidRPr="00AF2BEA">
              <w:rPr>
                <w:szCs w:val="22"/>
                <w:lang w:val="en-CA"/>
              </w:rPr>
              <w:t>Inc</w:t>
            </w:r>
            <w:proofErr w:type="spellEnd"/>
            <w:r w:rsidR="00F640BE" w:rsidRPr="00AF2BEA">
              <w:rPr>
                <w:szCs w:val="22"/>
                <w:lang w:val="en-CA"/>
              </w:rPr>
              <w:t xml:space="preserve">, </w:t>
            </w:r>
            <w:r w:rsidR="00806D3C" w:rsidRPr="00AF2BEA">
              <w:rPr>
                <w:szCs w:val="22"/>
                <w:lang w:val="en-CA"/>
              </w:rPr>
              <w:t>Qualcomm</w:t>
            </w:r>
            <w:r w:rsidR="00BB67B0" w:rsidRPr="00AF2BEA">
              <w:rPr>
                <w:szCs w:val="22"/>
                <w:lang w:val="en-CA"/>
              </w:rPr>
              <w:t xml:space="preserve"> Inc.</w:t>
            </w:r>
            <w:r w:rsidR="00FC1D51" w:rsidRPr="00AF2BEA">
              <w:rPr>
                <w:szCs w:val="22"/>
                <w:lang w:val="en-CA"/>
              </w:rPr>
              <w:t xml:space="preserve">, </w:t>
            </w:r>
            <w:r w:rsidR="00396C92">
              <w:rPr>
                <w:szCs w:val="22"/>
                <w:lang w:val="en-CA"/>
              </w:rPr>
              <w:t>Samsung Electronics</w:t>
            </w:r>
            <w:r w:rsidR="00396C92" w:rsidRPr="00E93BBD">
              <w:rPr>
                <w:szCs w:val="22"/>
                <w:lang w:val="en-CA"/>
              </w:rPr>
              <w:t xml:space="preserve"> Ltd.</w:t>
            </w:r>
            <w:r w:rsidR="00396C92">
              <w:rPr>
                <w:szCs w:val="22"/>
                <w:lang w:val="en-CA"/>
              </w:rPr>
              <w:t xml:space="preserve">, </w:t>
            </w:r>
            <w:r w:rsidR="00493F2A" w:rsidRPr="00AF2BEA">
              <w:rPr>
                <w:szCs w:val="22"/>
                <w:lang w:val="en-CA"/>
              </w:rPr>
              <w:t>Sony Corporation</w:t>
            </w:r>
            <w:r w:rsidR="001F695E" w:rsidRPr="00AF2BEA">
              <w:rPr>
                <w:szCs w:val="22"/>
                <w:lang w:val="en-CA"/>
              </w:rPr>
              <w:t>.</w:t>
            </w:r>
          </w:p>
        </w:tc>
      </w:tr>
    </w:tbl>
    <w:p w14:paraId="053B2EE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A84210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9F4B93A" w14:textId="43A130B7" w:rsidR="00806D3C" w:rsidRDefault="00806D3C" w:rsidP="00C97D78">
      <w:pPr>
        <w:rPr>
          <w:lang w:val="en-CA"/>
        </w:rPr>
      </w:pPr>
      <w:r>
        <w:rPr>
          <w:lang w:val="en-CA"/>
        </w:rPr>
        <w:t xml:space="preserve">The authors of this information document report that High Dynamic Range / Wide Color Gamut video </w:t>
      </w:r>
      <w:r w:rsidR="001578AE">
        <w:rPr>
          <w:lang w:val="en-CA"/>
        </w:rPr>
        <w:t>content</w:t>
      </w:r>
      <w:r>
        <w:rPr>
          <w:lang w:val="en-CA"/>
        </w:rPr>
        <w:t xml:space="preserve"> </w:t>
      </w:r>
      <w:r w:rsidR="001578AE">
        <w:rPr>
          <w:lang w:val="en-CA"/>
        </w:rPr>
        <w:t>can, or ha</w:t>
      </w:r>
      <w:r w:rsidR="00430441">
        <w:rPr>
          <w:lang w:val="en-CA"/>
        </w:rPr>
        <w:t>s</w:t>
      </w:r>
      <w:r w:rsidR="001578AE">
        <w:rPr>
          <w:lang w:val="en-CA"/>
        </w:rPr>
        <w:t xml:space="preserve"> been </w:t>
      </w:r>
      <w:r>
        <w:rPr>
          <w:lang w:val="en-CA"/>
        </w:rPr>
        <w:t xml:space="preserve">exchanged </w:t>
      </w:r>
      <w:r w:rsidR="001578AE">
        <w:rPr>
          <w:lang w:val="en-CA"/>
        </w:rPr>
        <w:t>between</w:t>
      </w:r>
      <w:r>
        <w:rPr>
          <w:lang w:val="en-CA"/>
        </w:rPr>
        <w:t xml:space="preserve"> </w:t>
      </w:r>
      <w:r w:rsidR="00416E46">
        <w:rPr>
          <w:lang w:val="en-CA"/>
        </w:rPr>
        <w:t xml:space="preserve">single-layer </w:t>
      </w:r>
      <w:r>
        <w:rPr>
          <w:lang w:val="en-CA"/>
        </w:rPr>
        <w:t xml:space="preserve">HEVC Main10 products. </w:t>
      </w:r>
      <w:r w:rsidR="00F640BE">
        <w:rPr>
          <w:lang w:val="en-CA"/>
        </w:rPr>
        <w:t xml:space="preserve"> </w:t>
      </w:r>
      <w:r w:rsidR="00430441">
        <w:rPr>
          <w:lang w:val="en-CA"/>
        </w:rPr>
        <w:t>A description of the metadata and example settings for open source software encoders is</w:t>
      </w:r>
      <w:r w:rsidR="004E474A">
        <w:rPr>
          <w:lang w:val="en-CA"/>
        </w:rPr>
        <w:t xml:space="preserve"> provided.</w:t>
      </w:r>
      <w:r w:rsidR="00396C92">
        <w:rPr>
          <w:lang w:val="en-CA"/>
        </w:rPr>
        <w:t xml:space="preserve"> </w:t>
      </w:r>
      <w:r w:rsidR="00232847">
        <w:rPr>
          <w:lang w:val="en-CA"/>
        </w:rPr>
        <w:t xml:space="preserve">Examples of detailed bitstream parameters </w:t>
      </w:r>
      <w:r w:rsidR="00396C92">
        <w:rPr>
          <w:lang w:val="en-CA"/>
        </w:rPr>
        <w:t xml:space="preserve">can be found at: </w:t>
      </w:r>
      <w:r w:rsidR="00396C92" w:rsidRPr="00396C92">
        <w:rPr>
          <w:lang w:val="en-CA"/>
        </w:rPr>
        <w:t>http://www.blu-raydisc.com/en/Technical/TechnicalWhitePapers/</w:t>
      </w:r>
    </w:p>
    <w:p w14:paraId="4C72C72D" w14:textId="77777777" w:rsidR="00806D3C" w:rsidRPr="00316A46" w:rsidRDefault="00745F6B" w:rsidP="00316A46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6A4FF2C5" w14:textId="77777777" w:rsidR="00416E46" w:rsidRDefault="00806D3C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following metadata is used to signal </w:t>
      </w:r>
      <w:r w:rsidR="00A6074B">
        <w:rPr>
          <w:szCs w:val="22"/>
          <w:lang w:val="en-CA"/>
        </w:rPr>
        <w:t>“</w:t>
      </w:r>
      <w:r>
        <w:rPr>
          <w:szCs w:val="22"/>
          <w:lang w:val="en-CA"/>
        </w:rPr>
        <w:t>HDR-10</w:t>
      </w:r>
      <w:r w:rsidR="00A6074B">
        <w:rPr>
          <w:szCs w:val="22"/>
          <w:lang w:val="en-CA"/>
        </w:rPr>
        <w:t>”</w:t>
      </w:r>
      <w:r>
        <w:rPr>
          <w:szCs w:val="22"/>
          <w:lang w:val="en-CA"/>
        </w:rPr>
        <w:t xml:space="preserve"> </w:t>
      </w:r>
      <w:r w:rsidR="00A6074B">
        <w:rPr>
          <w:szCs w:val="22"/>
          <w:lang w:val="en-CA"/>
        </w:rPr>
        <w:t xml:space="preserve">[1] </w:t>
      </w:r>
      <w:r w:rsidR="00316A46">
        <w:rPr>
          <w:szCs w:val="22"/>
          <w:lang w:val="en-CA"/>
        </w:rPr>
        <w:t>through decoder-receiver side systems.</w:t>
      </w:r>
      <w:r w:rsidR="00767898">
        <w:rPr>
          <w:szCs w:val="22"/>
          <w:lang w:val="en-CA"/>
        </w:rPr>
        <w:t xml:space="preserve"> All metadata belo</w:t>
      </w:r>
      <w:r w:rsidR="00AE5919">
        <w:rPr>
          <w:szCs w:val="22"/>
          <w:lang w:val="en-CA"/>
        </w:rPr>
        <w:t>w is static, and should remain constant throughout the CLVS.</w:t>
      </w:r>
      <w:r w:rsidR="000B48CB">
        <w:rPr>
          <w:szCs w:val="22"/>
          <w:lang w:val="en-CA"/>
        </w:rPr>
        <w:t xml:space="preserve">  </w:t>
      </w:r>
      <w:r w:rsidR="00E75998">
        <w:rPr>
          <w:szCs w:val="22"/>
          <w:lang w:val="en-CA"/>
        </w:rPr>
        <w:t>Depending upon application, t</w:t>
      </w:r>
      <w:r w:rsidR="000B48CB">
        <w:rPr>
          <w:szCs w:val="22"/>
          <w:lang w:val="en-CA"/>
        </w:rPr>
        <w:t xml:space="preserve">he values for </w:t>
      </w:r>
      <w:proofErr w:type="spellStart"/>
      <w:r w:rsidR="000B48CB">
        <w:rPr>
          <w:szCs w:val="22"/>
          <w:lang w:val="en-CA"/>
        </w:rPr>
        <w:t>MaxFALL</w:t>
      </w:r>
      <w:proofErr w:type="spellEnd"/>
      <w:r w:rsidR="000B48CB">
        <w:rPr>
          <w:szCs w:val="22"/>
          <w:lang w:val="en-CA"/>
        </w:rPr>
        <w:t xml:space="preserve"> and </w:t>
      </w:r>
      <w:proofErr w:type="spellStart"/>
      <w:r w:rsidR="000B48CB">
        <w:rPr>
          <w:szCs w:val="22"/>
          <w:lang w:val="en-CA"/>
        </w:rPr>
        <w:t>MaxCLL</w:t>
      </w:r>
      <w:proofErr w:type="spellEnd"/>
      <w:r w:rsidR="000B48CB">
        <w:rPr>
          <w:szCs w:val="22"/>
          <w:lang w:val="en-CA"/>
        </w:rPr>
        <w:t xml:space="preserve"> </w:t>
      </w:r>
      <w:r w:rsidR="00E75998">
        <w:rPr>
          <w:szCs w:val="22"/>
          <w:lang w:val="en-CA"/>
        </w:rPr>
        <w:t xml:space="preserve">may be measured explicitly on content a priori, or for example, be </w:t>
      </w:r>
      <w:r w:rsidR="000B48CB">
        <w:rPr>
          <w:szCs w:val="22"/>
          <w:lang w:val="en-CA"/>
        </w:rPr>
        <w:t>set by the content author or broadcast service operator as a fixed number.</w:t>
      </w:r>
    </w:p>
    <w:p w14:paraId="18215F36" w14:textId="77777777" w:rsidR="00416E46" w:rsidRDefault="00416E46" w:rsidP="00430441">
      <w:pPr>
        <w:pStyle w:val="Caption"/>
        <w:keepNext/>
        <w:jc w:val="center"/>
      </w:pPr>
      <w:r>
        <w:t xml:space="preserve">Table </w:t>
      </w:r>
      <w:r w:rsidR="008243BC">
        <w:fldChar w:fldCharType="begin"/>
      </w:r>
      <w:r w:rsidR="008243BC">
        <w:instrText xml:space="preserve"> SEQ Table \* ARABIC </w:instrText>
      </w:r>
      <w:r w:rsidR="008243BC">
        <w:fldChar w:fldCharType="separate"/>
      </w:r>
      <w:r w:rsidR="004864A0">
        <w:rPr>
          <w:noProof/>
        </w:rPr>
        <w:t>1</w:t>
      </w:r>
      <w:r w:rsidR="008243BC">
        <w:rPr>
          <w:noProof/>
        </w:rPr>
        <w:fldChar w:fldCharType="end"/>
      </w:r>
      <w:r w:rsidR="00A620BB">
        <w:t xml:space="preserve"> Essential</w:t>
      </w:r>
      <w:r>
        <w:t xml:space="preserve"> HDR/WCG metadata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4410"/>
      </w:tblGrid>
      <w:tr w:rsidR="00A620BB" w:rsidRPr="00EB5229" w14:paraId="61DEE4FB" w14:textId="77777777" w:rsidTr="00232847">
        <w:trPr>
          <w:trHeight w:val="305"/>
        </w:trPr>
        <w:tc>
          <w:tcPr>
            <w:tcW w:w="1098" w:type="dxa"/>
            <w:shd w:val="clear" w:color="auto" w:fill="D9D9D9"/>
          </w:tcPr>
          <w:p w14:paraId="534E66D2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Metadata</w:t>
            </w:r>
          </w:p>
        </w:tc>
        <w:tc>
          <w:tcPr>
            <w:tcW w:w="3960" w:type="dxa"/>
            <w:shd w:val="clear" w:color="auto" w:fill="D9D9D9"/>
          </w:tcPr>
          <w:p w14:paraId="01CB55B8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HEVC bitstream elements</w:t>
            </w:r>
          </w:p>
        </w:tc>
        <w:tc>
          <w:tcPr>
            <w:tcW w:w="4410" w:type="dxa"/>
            <w:shd w:val="clear" w:color="auto" w:fill="D9D9D9"/>
          </w:tcPr>
          <w:p w14:paraId="70A415A2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HDMI metadata elements</w:t>
            </w:r>
          </w:p>
        </w:tc>
      </w:tr>
      <w:tr w:rsidR="00A620BB" w:rsidRPr="00EB5229" w14:paraId="777B6473" w14:textId="77777777" w:rsidTr="004C5592">
        <w:tc>
          <w:tcPr>
            <w:tcW w:w="1098" w:type="dxa"/>
            <w:shd w:val="clear" w:color="auto" w:fill="auto"/>
          </w:tcPr>
          <w:p w14:paraId="3F036F23" w14:textId="77777777" w:rsidR="001E7165" w:rsidRPr="00EB5229" w:rsidRDefault="001E7165" w:rsidP="00767898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Range</w:t>
            </w:r>
          </w:p>
        </w:tc>
        <w:tc>
          <w:tcPr>
            <w:tcW w:w="3960" w:type="dxa"/>
            <w:shd w:val="clear" w:color="auto" w:fill="auto"/>
          </w:tcPr>
          <w:p w14:paraId="01CB7885" w14:textId="77777777" w:rsidR="001E7165" w:rsidRPr="00EB5229" w:rsidRDefault="001E7165" w:rsidP="00767898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VUI </w:t>
            </w:r>
            <w:proofErr w:type="spellStart"/>
            <w:r>
              <w:rPr>
                <w:szCs w:val="22"/>
                <w:lang w:val="en-CA"/>
              </w:rPr>
              <w:t>video_full_range_flag</w:t>
            </w:r>
            <w:proofErr w:type="spellEnd"/>
            <w:r>
              <w:rPr>
                <w:szCs w:val="22"/>
                <w:lang w:val="en-CA"/>
              </w:rPr>
              <w:t xml:space="preserve"> = 0</w:t>
            </w:r>
          </w:p>
        </w:tc>
        <w:tc>
          <w:tcPr>
            <w:tcW w:w="4410" w:type="dxa"/>
            <w:shd w:val="clear" w:color="auto" w:fill="auto"/>
          </w:tcPr>
          <w:p w14:paraId="75DB41E2" w14:textId="77777777" w:rsidR="001E7165" w:rsidRPr="00EB5229" w:rsidRDefault="001E7165" w:rsidP="00767898">
            <w:pPr>
              <w:rPr>
                <w:szCs w:val="22"/>
              </w:rPr>
            </w:pPr>
            <w:r w:rsidRPr="00EB5229">
              <w:rPr>
                <w:szCs w:val="22"/>
              </w:rPr>
              <w:t xml:space="preserve">AVI </w:t>
            </w:r>
            <w:proofErr w:type="spellStart"/>
            <w:r w:rsidRPr="00EB5229">
              <w:rPr>
                <w:szCs w:val="22"/>
              </w:rPr>
              <w:t>InfoFrame</w:t>
            </w:r>
            <w:proofErr w:type="spellEnd"/>
            <w:r w:rsidRPr="00EB5229">
              <w:rPr>
                <w:szCs w:val="22"/>
              </w:rPr>
              <w:t xml:space="preserve"> (CEA 861-F) Data Byte 3</w:t>
            </w:r>
            <w:r>
              <w:rPr>
                <w:szCs w:val="22"/>
              </w:rPr>
              <w:t xml:space="preserve">, </w:t>
            </w:r>
            <w:r w:rsidR="004C5592">
              <w:rPr>
                <w:szCs w:val="22"/>
              </w:rPr>
              <w:br/>
            </w:r>
            <w:r>
              <w:rPr>
                <w:szCs w:val="22"/>
              </w:rPr>
              <w:t>Q</w:t>
            </w:r>
            <w:r w:rsidR="007C3671">
              <w:rPr>
                <w:szCs w:val="22"/>
              </w:rPr>
              <w:t xml:space="preserve"> (quantization range) bits</w:t>
            </w:r>
            <w:r>
              <w:rPr>
                <w:szCs w:val="22"/>
              </w:rPr>
              <w:t xml:space="preserve"> = 0</w:t>
            </w:r>
          </w:p>
        </w:tc>
      </w:tr>
      <w:tr w:rsidR="00A620BB" w:rsidRPr="00EB5229" w14:paraId="3BF6AC2D" w14:textId="77777777" w:rsidTr="004C5592">
        <w:tc>
          <w:tcPr>
            <w:tcW w:w="1098" w:type="dxa"/>
            <w:shd w:val="clear" w:color="auto" w:fill="auto"/>
          </w:tcPr>
          <w:p w14:paraId="53C98F87" w14:textId="77777777" w:rsidR="00767898" w:rsidRPr="00EB5229" w:rsidRDefault="00767898" w:rsidP="00A7678E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Transfer function </w:t>
            </w:r>
          </w:p>
        </w:tc>
        <w:tc>
          <w:tcPr>
            <w:tcW w:w="3960" w:type="dxa"/>
            <w:shd w:val="clear" w:color="auto" w:fill="auto"/>
          </w:tcPr>
          <w:p w14:paraId="769422B4" w14:textId="77777777" w:rsidR="00767898" w:rsidRPr="00EB5229" w:rsidRDefault="00767898" w:rsidP="005B4524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VUI </w:t>
            </w:r>
            <w:proofErr w:type="spellStart"/>
            <w:r w:rsidRPr="00EB5229">
              <w:rPr>
                <w:szCs w:val="22"/>
                <w:lang w:val="en-CA"/>
              </w:rPr>
              <w:t>transfer_characteristics</w:t>
            </w:r>
            <w:proofErr w:type="spellEnd"/>
            <w:r w:rsidRPr="00EB5229">
              <w:rPr>
                <w:szCs w:val="22"/>
                <w:lang w:val="en-CA"/>
              </w:rPr>
              <w:t>=16</w:t>
            </w:r>
            <w:r w:rsidR="00A7678E">
              <w:rPr>
                <w:szCs w:val="22"/>
                <w:lang w:val="en-CA"/>
              </w:rPr>
              <w:t xml:space="preserve"> </w:t>
            </w:r>
            <w:r w:rsidR="00A7678E" w:rsidRPr="00EB5229">
              <w:rPr>
                <w:szCs w:val="22"/>
                <w:lang w:val="en-CA"/>
              </w:rPr>
              <w:t>(SMPTE ST 2084</w:t>
            </w:r>
            <w:r w:rsidR="00A6074B">
              <w:rPr>
                <w:szCs w:val="22"/>
                <w:lang w:val="en-CA"/>
              </w:rPr>
              <w:t xml:space="preserve"> [2]</w:t>
            </w:r>
            <w:proofErr w:type="gramStart"/>
            <w:r w:rsidR="00A620BB" w:rsidRPr="00EB5229">
              <w:rPr>
                <w:szCs w:val="22"/>
                <w:lang w:val="en-CA"/>
              </w:rPr>
              <w:t>)</w:t>
            </w:r>
            <w:r w:rsidR="00A620BB">
              <w:rPr>
                <w:szCs w:val="22"/>
                <w:lang w:val="en-CA"/>
              </w:rPr>
              <w:t xml:space="preserve"> </w:t>
            </w:r>
            <w:r w:rsidR="00FC440F">
              <w:rPr>
                <w:szCs w:val="22"/>
                <w:lang w:val="en-CA"/>
              </w:rPr>
              <w:t xml:space="preserve"> </w:t>
            </w:r>
            <w:r w:rsidR="00A620BB" w:rsidRPr="00097299">
              <w:rPr>
                <w:i/>
                <w:szCs w:val="22"/>
                <w:lang w:val="en-CA"/>
              </w:rPr>
              <w:t>future</w:t>
            </w:r>
            <w:proofErr w:type="gramEnd"/>
            <w:r w:rsidR="00FC1D51" w:rsidRPr="00210B92">
              <w:rPr>
                <w:i/>
                <w:szCs w:val="22"/>
                <w:lang w:val="en-CA"/>
              </w:rPr>
              <w:t xml:space="preserve"> </w:t>
            </w:r>
            <w:r w:rsidR="00210B92" w:rsidRPr="00210B92">
              <w:rPr>
                <w:i/>
                <w:szCs w:val="22"/>
                <w:lang w:val="en-CA"/>
              </w:rPr>
              <w:t>editions of HEVC</w:t>
            </w:r>
            <w:r w:rsidR="00FC1D51" w:rsidRPr="00210B92">
              <w:rPr>
                <w:i/>
                <w:szCs w:val="22"/>
                <w:lang w:val="en-CA"/>
              </w:rPr>
              <w:t xml:space="preserve"> </w:t>
            </w:r>
            <w:r w:rsidR="005B4524">
              <w:rPr>
                <w:i/>
                <w:szCs w:val="22"/>
                <w:lang w:val="en-CA"/>
              </w:rPr>
              <w:t>may</w:t>
            </w:r>
            <w:r w:rsidR="00FC1D51" w:rsidRPr="00210B92">
              <w:rPr>
                <w:i/>
                <w:szCs w:val="22"/>
                <w:lang w:val="en-CA"/>
              </w:rPr>
              <w:t xml:space="preserve"> include additional transfer functions</w:t>
            </w:r>
            <w:r w:rsidR="00210B92" w:rsidRPr="00210B92">
              <w:rPr>
                <w:i/>
                <w:szCs w:val="22"/>
                <w:lang w:val="en-CA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14:paraId="2C044C7A" w14:textId="77777777" w:rsidR="00767898" w:rsidRPr="00EB5229" w:rsidRDefault="00767898" w:rsidP="00493F2A">
            <w:pPr>
              <w:rPr>
                <w:szCs w:val="22"/>
                <w:lang w:val="en-CA"/>
              </w:rPr>
            </w:pPr>
            <w:r w:rsidRPr="00EB5229">
              <w:rPr>
                <w:szCs w:val="22"/>
              </w:rPr>
              <w:t>HDR Static Metadata (CEA 861.3</w:t>
            </w:r>
            <w:r w:rsidR="00A6074B">
              <w:rPr>
                <w:szCs w:val="22"/>
              </w:rPr>
              <w:t xml:space="preserve"> [3]</w:t>
            </w:r>
            <w:r w:rsidRPr="00EB5229">
              <w:rPr>
                <w:szCs w:val="22"/>
              </w:rPr>
              <w:t xml:space="preserve">) </w:t>
            </w:r>
            <w:proofErr w:type="spellStart"/>
            <w:r w:rsidRPr="00EB5229">
              <w:rPr>
                <w:szCs w:val="22"/>
              </w:rPr>
              <w:t>InfoFrame</w:t>
            </w:r>
            <w:proofErr w:type="spellEnd"/>
            <w:r w:rsidRPr="00EB5229">
              <w:rPr>
                <w:szCs w:val="22"/>
              </w:rPr>
              <w:t xml:space="preserve"> Type</w:t>
            </w:r>
            <w:r w:rsidR="006462CA">
              <w:rPr>
                <w:szCs w:val="22"/>
              </w:rPr>
              <w:t xml:space="preserve"> </w:t>
            </w:r>
            <w:r w:rsidRPr="00EB5229">
              <w:rPr>
                <w:szCs w:val="22"/>
              </w:rPr>
              <w:t>7 Data Byte</w:t>
            </w:r>
            <w:r w:rsidR="006462CA">
              <w:rPr>
                <w:szCs w:val="22"/>
              </w:rPr>
              <w:t xml:space="preserve"> </w:t>
            </w:r>
            <w:r w:rsidRPr="00EB5229">
              <w:rPr>
                <w:szCs w:val="22"/>
              </w:rPr>
              <w:t>1, EOTF bits =2</w:t>
            </w:r>
            <w:r w:rsidR="00FC440F">
              <w:rPr>
                <w:szCs w:val="22"/>
              </w:rPr>
              <w:t>.</w:t>
            </w:r>
            <w:r w:rsidR="00FC440F">
              <w:rPr>
                <w:szCs w:val="22"/>
              </w:rPr>
              <w:br/>
            </w:r>
            <w:r w:rsidR="00A620BB" w:rsidRPr="00A620BB">
              <w:rPr>
                <w:i/>
                <w:szCs w:val="22"/>
              </w:rPr>
              <w:t>Bits are reserved for future transfer functions</w:t>
            </w:r>
          </w:p>
        </w:tc>
      </w:tr>
      <w:tr w:rsidR="00A620BB" w:rsidRPr="00EB5229" w14:paraId="561E3013" w14:textId="77777777" w:rsidTr="004C5592">
        <w:tc>
          <w:tcPr>
            <w:tcW w:w="1098" w:type="dxa"/>
            <w:shd w:val="clear" w:color="auto" w:fill="auto"/>
          </w:tcPr>
          <w:p w14:paraId="01381B9C" w14:textId="77777777" w:rsidR="00767898" w:rsidRPr="00EB5229" w:rsidRDefault="00767898" w:rsidP="00A7678E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Color primaries </w:t>
            </w:r>
          </w:p>
        </w:tc>
        <w:tc>
          <w:tcPr>
            <w:tcW w:w="3960" w:type="dxa"/>
            <w:shd w:val="clear" w:color="auto" w:fill="auto"/>
          </w:tcPr>
          <w:p w14:paraId="6087DA4E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VUI </w:t>
            </w:r>
            <w:proofErr w:type="spellStart"/>
            <w:r w:rsidRPr="00EB5229">
              <w:rPr>
                <w:szCs w:val="22"/>
                <w:lang w:val="en-CA"/>
              </w:rPr>
              <w:t>colour_primaries</w:t>
            </w:r>
            <w:proofErr w:type="spellEnd"/>
            <w:r w:rsidRPr="00EB5229">
              <w:rPr>
                <w:szCs w:val="22"/>
                <w:lang w:val="en-CA"/>
              </w:rPr>
              <w:t>=9</w:t>
            </w:r>
            <w:r w:rsidR="00A7678E">
              <w:rPr>
                <w:szCs w:val="22"/>
                <w:lang w:val="en-CA"/>
              </w:rPr>
              <w:t xml:space="preserve"> </w:t>
            </w:r>
            <w:r w:rsidR="00A7678E">
              <w:rPr>
                <w:szCs w:val="22"/>
                <w:lang w:val="en-CA"/>
              </w:rPr>
              <w:br/>
            </w:r>
            <w:r w:rsidR="00A7678E" w:rsidRPr="00EB5229">
              <w:rPr>
                <w:szCs w:val="22"/>
                <w:lang w:val="en-CA"/>
              </w:rPr>
              <w:t>(ITU-R BT.2020</w:t>
            </w:r>
            <w:r w:rsidR="00A6074B">
              <w:rPr>
                <w:szCs w:val="22"/>
                <w:lang w:val="en-CA"/>
              </w:rPr>
              <w:t xml:space="preserve"> [4]</w:t>
            </w:r>
            <w:r w:rsidR="00A7678E" w:rsidRPr="00EB5229">
              <w:rPr>
                <w:szCs w:val="22"/>
                <w:lang w:val="en-CA"/>
              </w:rPr>
              <w:t>)</w:t>
            </w:r>
          </w:p>
        </w:tc>
        <w:tc>
          <w:tcPr>
            <w:tcW w:w="4410" w:type="dxa"/>
            <w:vMerge w:val="restart"/>
            <w:shd w:val="clear" w:color="auto" w:fill="auto"/>
          </w:tcPr>
          <w:p w14:paraId="56CEC9BD" w14:textId="77777777" w:rsidR="00767898" w:rsidRPr="007C3671" w:rsidRDefault="00767898" w:rsidP="001E7165">
            <w:pPr>
              <w:rPr>
                <w:szCs w:val="22"/>
              </w:rPr>
            </w:pPr>
            <w:r w:rsidRPr="00EB5229">
              <w:rPr>
                <w:szCs w:val="22"/>
              </w:rPr>
              <w:t xml:space="preserve">AVI </w:t>
            </w:r>
            <w:proofErr w:type="spellStart"/>
            <w:r w:rsidRPr="00EB5229">
              <w:rPr>
                <w:szCs w:val="22"/>
              </w:rPr>
              <w:t>InfoFrame</w:t>
            </w:r>
            <w:proofErr w:type="spellEnd"/>
            <w:r w:rsidRPr="00EB5229">
              <w:rPr>
                <w:szCs w:val="22"/>
              </w:rPr>
              <w:t xml:space="preserve"> (CEA 861-F) Data Byte 3</w:t>
            </w:r>
            <w:r w:rsidR="00BF0A1A">
              <w:rPr>
                <w:szCs w:val="22"/>
              </w:rPr>
              <w:t xml:space="preserve"> </w:t>
            </w:r>
            <w:r w:rsidR="00692915">
              <w:rPr>
                <w:szCs w:val="22"/>
              </w:rPr>
              <w:br/>
            </w:r>
            <w:r w:rsidR="001E7165">
              <w:rPr>
                <w:szCs w:val="22"/>
              </w:rPr>
              <w:t>EC (Extended Colorimetry)</w:t>
            </w:r>
            <w:r w:rsidR="007C3671">
              <w:rPr>
                <w:szCs w:val="22"/>
              </w:rPr>
              <w:t xml:space="preserve"> bits </w:t>
            </w:r>
            <w:r w:rsidR="001E7165">
              <w:rPr>
                <w:szCs w:val="22"/>
              </w:rPr>
              <w:t xml:space="preserve"> = 6 </w:t>
            </w:r>
            <w:r w:rsidR="00692915">
              <w:rPr>
                <w:szCs w:val="22"/>
              </w:rPr>
              <w:br/>
            </w:r>
            <w:r w:rsidR="001E7165">
              <w:rPr>
                <w:szCs w:val="22"/>
              </w:rPr>
              <w:t>(</w:t>
            </w:r>
            <w:r w:rsidR="00BF0A1A">
              <w:rPr>
                <w:szCs w:val="22"/>
              </w:rPr>
              <w:t xml:space="preserve">BT.2020 </w:t>
            </w:r>
            <w:r w:rsidR="001E7165">
              <w:rPr>
                <w:szCs w:val="22"/>
              </w:rPr>
              <w:t xml:space="preserve">R’G’B or </w:t>
            </w:r>
            <w:proofErr w:type="spellStart"/>
            <w:r w:rsidR="00BF0A1A">
              <w:rPr>
                <w:szCs w:val="22"/>
              </w:rPr>
              <w:t>Y</w:t>
            </w:r>
            <w:r w:rsidR="001E7165">
              <w:rPr>
                <w:szCs w:val="22"/>
              </w:rPr>
              <w:t>’</w:t>
            </w:r>
            <w:r w:rsidR="00BF0A1A">
              <w:rPr>
                <w:szCs w:val="22"/>
              </w:rPr>
              <w:t>Cb</w:t>
            </w:r>
            <w:r w:rsidR="001E7165">
              <w:rPr>
                <w:szCs w:val="22"/>
              </w:rPr>
              <w:t>’</w:t>
            </w:r>
            <w:r w:rsidR="00BF0A1A">
              <w:rPr>
                <w:szCs w:val="22"/>
              </w:rPr>
              <w:t>Cr</w:t>
            </w:r>
            <w:proofErr w:type="spellEnd"/>
            <w:r w:rsidR="001E7165">
              <w:rPr>
                <w:szCs w:val="22"/>
              </w:rPr>
              <w:t>’</w:t>
            </w:r>
            <w:r w:rsidR="00BF0A1A">
              <w:rPr>
                <w:szCs w:val="22"/>
              </w:rPr>
              <w:t xml:space="preserve"> NCL)</w:t>
            </w:r>
          </w:p>
        </w:tc>
      </w:tr>
      <w:tr w:rsidR="00A620BB" w:rsidRPr="00EB5229" w14:paraId="06F53C44" w14:textId="77777777" w:rsidTr="004C5592">
        <w:tc>
          <w:tcPr>
            <w:tcW w:w="1098" w:type="dxa"/>
            <w:shd w:val="clear" w:color="auto" w:fill="auto"/>
          </w:tcPr>
          <w:p w14:paraId="5F272FA1" w14:textId="77777777" w:rsidR="00767898" w:rsidRPr="00EB5229" w:rsidRDefault="00A7678E" w:rsidP="00767898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Color space</w:t>
            </w:r>
          </w:p>
        </w:tc>
        <w:tc>
          <w:tcPr>
            <w:tcW w:w="3960" w:type="dxa"/>
            <w:shd w:val="clear" w:color="auto" w:fill="auto"/>
          </w:tcPr>
          <w:p w14:paraId="7D5B0E73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VUI </w:t>
            </w:r>
            <w:proofErr w:type="spellStart"/>
            <w:r w:rsidRPr="00EB5229">
              <w:rPr>
                <w:szCs w:val="22"/>
                <w:lang w:val="en-CA"/>
              </w:rPr>
              <w:t>matrix_coeffs</w:t>
            </w:r>
            <w:proofErr w:type="spellEnd"/>
            <w:r w:rsidRPr="00EB5229">
              <w:rPr>
                <w:szCs w:val="22"/>
                <w:lang w:val="en-CA"/>
              </w:rPr>
              <w:t>=9</w:t>
            </w:r>
            <w:r w:rsidR="00A7678E" w:rsidRPr="00EB5229">
              <w:rPr>
                <w:szCs w:val="22"/>
                <w:lang w:val="en-CA"/>
              </w:rPr>
              <w:t xml:space="preserve"> </w:t>
            </w:r>
            <w:r w:rsidR="00A7678E">
              <w:rPr>
                <w:szCs w:val="22"/>
                <w:lang w:val="en-CA"/>
              </w:rPr>
              <w:t>(</w:t>
            </w:r>
            <w:proofErr w:type="spellStart"/>
            <w:r w:rsidR="00A7678E">
              <w:rPr>
                <w:szCs w:val="22"/>
                <w:lang w:val="en-CA"/>
              </w:rPr>
              <w:t>Y</w:t>
            </w:r>
            <w:r w:rsidR="000F0361">
              <w:rPr>
                <w:szCs w:val="22"/>
                <w:lang w:val="en-CA"/>
              </w:rPr>
              <w:t>’</w:t>
            </w:r>
            <w:r w:rsidR="00A7678E">
              <w:rPr>
                <w:szCs w:val="22"/>
                <w:lang w:val="en-CA"/>
              </w:rPr>
              <w:t>Cb</w:t>
            </w:r>
            <w:r w:rsidR="000F0361">
              <w:rPr>
                <w:szCs w:val="22"/>
                <w:lang w:val="en-CA"/>
              </w:rPr>
              <w:t>’</w:t>
            </w:r>
            <w:r w:rsidR="00A7678E">
              <w:rPr>
                <w:szCs w:val="22"/>
                <w:lang w:val="en-CA"/>
              </w:rPr>
              <w:t>Cr</w:t>
            </w:r>
            <w:proofErr w:type="spellEnd"/>
            <w:r w:rsidR="000F0361">
              <w:rPr>
                <w:szCs w:val="22"/>
                <w:lang w:val="en-CA"/>
              </w:rPr>
              <w:t>’</w:t>
            </w:r>
            <w:r w:rsidR="00A7678E">
              <w:rPr>
                <w:szCs w:val="22"/>
                <w:lang w:val="en-CA"/>
              </w:rPr>
              <w:t xml:space="preserve"> Non-constant luminance </w:t>
            </w:r>
            <w:r w:rsidR="00A7678E" w:rsidRPr="00EB5229">
              <w:rPr>
                <w:szCs w:val="22"/>
                <w:lang w:val="en-CA"/>
              </w:rPr>
              <w:t>ITU-R BT.2020</w:t>
            </w:r>
            <w:r w:rsidR="00A7678E">
              <w:rPr>
                <w:szCs w:val="22"/>
                <w:lang w:val="en-CA"/>
              </w:rPr>
              <w:t>)</w:t>
            </w:r>
          </w:p>
        </w:tc>
        <w:tc>
          <w:tcPr>
            <w:tcW w:w="4410" w:type="dxa"/>
            <w:vMerge/>
            <w:shd w:val="clear" w:color="auto" w:fill="auto"/>
          </w:tcPr>
          <w:p w14:paraId="29463F40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</w:p>
        </w:tc>
      </w:tr>
    </w:tbl>
    <w:p w14:paraId="0915B128" w14:textId="77777777" w:rsidR="00416E46" w:rsidRDefault="00416E46"/>
    <w:p w14:paraId="203A04B4" w14:textId="77777777" w:rsidR="006462CA" w:rsidRDefault="006462CA" w:rsidP="00232847"/>
    <w:p w14:paraId="6CD33791" w14:textId="77777777" w:rsidR="00416E46" w:rsidRDefault="00416E46" w:rsidP="00430441">
      <w:pPr>
        <w:pStyle w:val="Caption"/>
        <w:jc w:val="center"/>
      </w:pPr>
      <w:r>
        <w:t xml:space="preserve">Table </w:t>
      </w:r>
      <w:r w:rsidR="008243BC">
        <w:fldChar w:fldCharType="begin"/>
      </w:r>
      <w:r w:rsidR="008243BC">
        <w:instrText xml:space="preserve"> SEQ Table \* ARABIC </w:instrText>
      </w:r>
      <w:r w:rsidR="008243BC">
        <w:fldChar w:fldCharType="separate"/>
      </w:r>
      <w:r w:rsidR="004864A0">
        <w:rPr>
          <w:noProof/>
        </w:rPr>
        <w:t>2</w:t>
      </w:r>
      <w:r w:rsidR="008243BC">
        <w:rPr>
          <w:noProof/>
        </w:rPr>
        <w:fldChar w:fldCharType="end"/>
      </w:r>
      <w:r w:rsidR="00A6074B">
        <w:t xml:space="preserve"> Optional</w:t>
      </w:r>
      <w:r>
        <w:t xml:space="preserve"> HDR/WCG metadata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3600"/>
        <w:gridCol w:w="3870"/>
      </w:tblGrid>
      <w:tr w:rsidR="00416E46" w:rsidRPr="00EB5229" w14:paraId="0C53A883" w14:textId="77777777" w:rsidTr="00416E46">
        <w:tc>
          <w:tcPr>
            <w:tcW w:w="1998" w:type="dxa"/>
            <w:shd w:val="clear" w:color="auto" w:fill="D9D9D9"/>
          </w:tcPr>
          <w:p w14:paraId="7E07AF22" w14:textId="77777777" w:rsidR="00416E46" w:rsidRPr="00EB5229" w:rsidRDefault="00416E46" w:rsidP="00416E46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Metadata</w:t>
            </w:r>
          </w:p>
        </w:tc>
        <w:tc>
          <w:tcPr>
            <w:tcW w:w="3600" w:type="dxa"/>
            <w:shd w:val="clear" w:color="auto" w:fill="D9D9D9"/>
          </w:tcPr>
          <w:p w14:paraId="07D69621" w14:textId="77777777" w:rsidR="00416E46" w:rsidRPr="00EB5229" w:rsidRDefault="00416E46" w:rsidP="00416E46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HEVC bitstream elements</w:t>
            </w:r>
          </w:p>
        </w:tc>
        <w:tc>
          <w:tcPr>
            <w:tcW w:w="3870" w:type="dxa"/>
            <w:shd w:val="clear" w:color="auto" w:fill="D9D9D9"/>
          </w:tcPr>
          <w:p w14:paraId="4E4A1D52" w14:textId="77777777" w:rsidR="00416E46" w:rsidRPr="00EB5229" w:rsidRDefault="00416E46" w:rsidP="00416E46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HDMI metadata elements</w:t>
            </w:r>
          </w:p>
        </w:tc>
      </w:tr>
      <w:tr w:rsidR="00767898" w:rsidRPr="00EB5229" w14:paraId="63C7DE59" w14:textId="77777777" w:rsidTr="007C3671">
        <w:tc>
          <w:tcPr>
            <w:tcW w:w="1998" w:type="dxa"/>
            <w:shd w:val="clear" w:color="auto" w:fill="auto"/>
          </w:tcPr>
          <w:p w14:paraId="00745547" w14:textId="77777777" w:rsidR="00767898" w:rsidRPr="00EB5229" w:rsidRDefault="00767898" w:rsidP="00A6074B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Mastering Display Color Volume</w:t>
            </w:r>
            <w:r w:rsidR="00A6074B">
              <w:rPr>
                <w:szCs w:val="22"/>
                <w:lang w:val="en-CA"/>
              </w:rPr>
              <w:br/>
            </w:r>
            <w:r w:rsidRPr="00EB5229">
              <w:rPr>
                <w:szCs w:val="22"/>
                <w:lang w:val="en-CA"/>
              </w:rPr>
              <w:t xml:space="preserve"> (ST 2086</w:t>
            </w:r>
            <w:r w:rsidR="00A6074B">
              <w:rPr>
                <w:szCs w:val="22"/>
                <w:lang w:val="en-CA"/>
              </w:rPr>
              <w:t xml:space="preserve"> [5]</w:t>
            </w:r>
            <w:r w:rsidRPr="00EB5229">
              <w:rPr>
                <w:szCs w:val="22"/>
                <w:lang w:val="en-CA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14:paraId="09F8344D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Mastering Display Color Volume SEI </w:t>
            </w:r>
          </w:p>
          <w:p w14:paraId="11FB2799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Section D.2.27 (Syntax), D.3.27 (Semantics) </w:t>
            </w:r>
          </w:p>
        </w:tc>
        <w:tc>
          <w:tcPr>
            <w:tcW w:w="3870" w:type="dxa"/>
            <w:shd w:val="clear" w:color="auto" w:fill="auto"/>
          </w:tcPr>
          <w:p w14:paraId="6B2ACB58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</w:rPr>
              <w:t>HDR Static Metadata (CEA 861.3</w:t>
            </w:r>
            <w:proofErr w:type="gramStart"/>
            <w:r w:rsidRPr="00EB5229">
              <w:rPr>
                <w:szCs w:val="22"/>
              </w:rPr>
              <w:t>)  </w:t>
            </w:r>
            <w:proofErr w:type="spellStart"/>
            <w:r w:rsidRPr="00EB5229">
              <w:rPr>
                <w:szCs w:val="22"/>
              </w:rPr>
              <w:t>InfoFrame</w:t>
            </w:r>
            <w:proofErr w:type="spellEnd"/>
            <w:proofErr w:type="gramEnd"/>
            <w:r w:rsidRPr="00EB5229">
              <w:rPr>
                <w:szCs w:val="22"/>
              </w:rPr>
              <w:t xml:space="preserve"> Type 7 Descriptor Type1 </w:t>
            </w:r>
            <w:proofErr w:type="spellStart"/>
            <w:r w:rsidRPr="00EB5229">
              <w:rPr>
                <w:szCs w:val="22"/>
              </w:rPr>
              <w:t>Static_Metadata_Descriptor</w:t>
            </w:r>
            <w:proofErr w:type="spellEnd"/>
            <w:r w:rsidRPr="00EB5229">
              <w:rPr>
                <w:szCs w:val="22"/>
              </w:rPr>
              <w:t xml:space="preserve"> (Bytes 3-22)</w:t>
            </w:r>
          </w:p>
        </w:tc>
      </w:tr>
      <w:tr w:rsidR="00767898" w:rsidRPr="00EB5229" w14:paraId="182EDF96" w14:textId="77777777" w:rsidTr="007C3671">
        <w:tc>
          <w:tcPr>
            <w:tcW w:w="1998" w:type="dxa"/>
            <w:shd w:val="clear" w:color="auto" w:fill="auto"/>
          </w:tcPr>
          <w:p w14:paraId="05A9E9CE" w14:textId="77777777" w:rsidR="00767898" w:rsidRPr="00EB5229" w:rsidRDefault="00AE5919" w:rsidP="00AE5919">
            <w:pPr>
              <w:rPr>
                <w:szCs w:val="22"/>
                <w:lang w:val="en-CA"/>
              </w:rPr>
            </w:pPr>
            <w:proofErr w:type="spellStart"/>
            <w:r w:rsidRPr="00EB5229">
              <w:rPr>
                <w:szCs w:val="22"/>
                <w:lang w:val="en-CA"/>
              </w:rPr>
              <w:t>MaxFALL</w:t>
            </w:r>
            <w:proofErr w:type="spellEnd"/>
            <w:r w:rsidRPr="00EB5229">
              <w:rPr>
                <w:szCs w:val="22"/>
                <w:lang w:val="en-CA"/>
              </w:rPr>
              <w:t xml:space="preserve"> and </w:t>
            </w:r>
            <w:proofErr w:type="spellStart"/>
            <w:r w:rsidRPr="00EB5229">
              <w:rPr>
                <w:szCs w:val="22"/>
                <w:lang w:val="en-CA"/>
              </w:rPr>
              <w:t>MaxCLL</w:t>
            </w:r>
            <w:proofErr w:type="spellEnd"/>
            <w:r w:rsidRPr="00EB5229">
              <w:rPr>
                <w:szCs w:val="22"/>
                <w:lang w:val="en-CA"/>
              </w:rPr>
              <w:t xml:space="preserve"> </w:t>
            </w:r>
            <w:r w:rsidR="00767898" w:rsidRPr="00EB5229">
              <w:rPr>
                <w:szCs w:val="22"/>
                <w:lang w:val="en-CA"/>
              </w:rPr>
              <w:t>(CEA 861.3)</w:t>
            </w:r>
            <w:r w:rsidR="00A6074B">
              <w:rPr>
                <w:szCs w:val="22"/>
                <w:lang w:val="en-CA"/>
              </w:rPr>
              <w:t xml:space="preserve">  [3]</w:t>
            </w:r>
          </w:p>
        </w:tc>
        <w:tc>
          <w:tcPr>
            <w:tcW w:w="3600" w:type="dxa"/>
            <w:shd w:val="clear" w:color="auto" w:fill="auto"/>
          </w:tcPr>
          <w:p w14:paraId="627B45C5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Content Light Level SEI Section D.2.34 (Syntax), D.3.34 (Semantics)</w:t>
            </w:r>
            <w:r w:rsidR="00A6074B">
              <w:rPr>
                <w:szCs w:val="22"/>
                <w:lang w:val="en-CA"/>
              </w:rPr>
              <w:t xml:space="preserve"> of HEVC v3 draft [6]</w:t>
            </w:r>
          </w:p>
        </w:tc>
        <w:tc>
          <w:tcPr>
            <w:tcW w:w="3870" w:type="dxa"/>
            <w:shd w:val="clear" w:color="auto" w:fill="auto"/>
          </w:tcPr>
          <w:p w14:paraId="2E3090C7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</w:rPr>
              <w:t>HDMI HDR Static Metadata (CEA 861.3</w:t>
            </w:r>
            <w:proofErr w:type="gramStart"/>
            <w:r w:rsidRPr="00EB5229">
              <w:rPr>
                <w:szCs w:val="22"/>
              </w:rPr>
              <w:t>)  </w:t>
            </w:r>
            <w:proofErr w:type="spellStart"/>
            <w:r w:rsidRPr="00EB5229">
              <w:rPr>
                <w:szCs w:val="22"/>
              </w:rPr>
              <w:t>InfoFrame</w:t>
            </w:r>
            <w:proofErr w:type="spellEnd"/>
            <w:proofErr w:type="gramEnd"/>
            <w:r w:rsidRPr="00EB5229">
              <w:rPr>
                <w:szCs w:val="22"/>
              </w:rPr>
              <w:t xml:space="preserve"> Type 7 Descriptor Type1 </w:t>
            </w:r>
            <w:proofErr w:type="spellStart"/>
            <w:r w:rsidRPr="00EB5229">
              <w:rPr>
                <w:szCs w:val="22"/>
              </w:rPr>
              <w:t>Static_Metadata_Descriptor</w:t>
            </w:r>
            <w:proofErr w:type="spellEnd"/>
            <w:r w:rsidRPr="00EB5229">
              <w:rPr>
                <w:szCs w:val="22"/>
              </w:rPr>
              <w:t xml:space="preserve"> (Bytes 2</w:t>
            </w:r>
            <w:r w:rsidR="00BF0A1A">
              <w:rPr>
                <w:szCs w:val="22"/>
              </w:rPr>
              <w:t>3</w:t>
            </w:r>
            <w:r w:rsidRPr="00EB5229">
              <w:rPr>
                <w:szCs w:val="22"/>
              </w:rPr>
              <w:t>-26) </w:t>
            </w:r>
          </w:p>
        </w:tc>
      </w:tr>
    </w:tbl>
    <w:p w14:paraId="5944474C" w14:textId="77777777" w:rsidR="00416E46" w:rsidRDefault="00416E46" w:rsidP="00430441"/>
    <w:p w14:paraId="2B70053A" w14:textId="77777777" w:rsidR="0071674C" w:rsidRDefault="009322B8" w:rsidP="0071674C">
      <w:pPr>
        <w:pStyle w:val="Heading1"/>
      </w:pPr>
      <w:r>
        <w:t xml:space="preserve">Consumer </w:t>
      </w:r>
      <w:r w:rsidR="0071674C">
        <w:t>Monitors</w:t>
      </w:r>
    </w:p>
    <w:p w14:paraId="03855B04" w14:textId="77777777" w:rsidR="0071674C" w:rsidRDefault="0071674C" w:rsidP="0071674C">
      <w:pPr>
        <w:jc w:val="both"/>
        <w:rPr>
          <w:szCs w:val="22"/>
        </w:rPr>
      </w:pPr>
      <w:r>
        <w:rPr>
          <w:szCs w:val="22"/>
        </w:rPr>
        <w:t xml:space="preserve">The following monitors have been identified as supporting </w:t>
      </w:r>
      <w:r w:rsidR="00A6074B">
        <w:rPr>
          <w:szCs w:val="22"/>
        </w:rPr>
        <w:t>“</w:t>
      </w:r>
      <w:r>
        <w:rPr>
          <w:szCs w:val="22"/>
        </w:rPr>
        <w:t>HDR-10</w:t>
      </w:r>
      <w:r w:rsidR="00A6074B">
        <w:rPr>
          <w:szCs w:val="22"/>
        </w:rPr>
        <w:t>”</w:t>
      </w:r>
      <w:r>
        <w:rPr>
          <w:szCs w:val="22"/>
        </w:rPr>
        <w:t xml:space="preserve"> through HMDI 2.0a and/or playback of HEVC Main10 files (usually in a .mp4 file container)</w:t>
      </w:r>
    </w:p>
    <w:p w14:paraId="2E014CDF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LG EG9600</w:t>
      </w:r>
    </w:p>
    <w:p w14:paraId="02EEC522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Panasonic CX850</w:t>
      </w:r>
    </w:p>
    <w:p w14:paraId="1D0D4CB8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Samsung JS9500</w:t>
      </w:r>
    </w:p>
    <w:p w14:paraId="2244FE7F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Sharp UH30</w:t>
      </w:r>
    </w:p>
    <w:p w14:paraId="4BE41BD6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 xml:space="preserve">Sony XBR 930C </w:t>
      </w:r>
      <w:r w:rsidR="00A620BB">
        <w:rPr>
          <w:szCs w:val="22"/>
        </w:rPr>
        <w:t>/ 940C</w:t>
      </w:r>
      <w:r w:rsidR="006726D3">
        <w:rPr>
          <w:rFonts w:hint="eastAsia"/>
          <w:szCs w:val="22"/>
          <w:lang w:eastAsia="ja-JP"/>
        </w:rPr>
        <w:t xml:space="preserve"> (2015 update)</w:t>
      </w:r>
    </w:p>
    <w:p w14:paraId="090CC872" w14:textId="77777777" w:rsidR="00806D3C" w:rsidRDefault="0071674C" w:rsidP="00430441">
      <w:pPr>
        <w:ind w:left="360"/>
        <w:jc w:val="both"/>
        <w:rPr>
          <w:szCs w:val="22"/>
        </w:rPr>
      </w:pPr>
      <w:proofErr w:type="spellStart"/>
      <w:r>
        <w:rPr>
          <w:szCs w:val="22"/>
        </w:rPr>
        <w:t>Vizio</w:t>
      </w:r>
      <w:proofErr w:type="spellEnd"/>
      <w:r>
        <w:rPr>
          <w:szCs w:val="22"/>
        </w:rPr>
        <w:t xml:space="preserve"> R-series</w:t>
      </w:r>
    </w:p>
    <w:p w14:paraId="4A727FE0" w14:textId="77777777" w:rsidR="00A620BB" w:rsidRDefault="00A620BB" w:rsidP="00430441">
      <w:pPr>
        <w:ind w:left="360"/>
        <w:jc w:val="both"/>
        <w:rPr>
          <w:rFonts w:ascii="Helvetica" w:hAnsi="Helvetica" w:cs="Helvetica"/>
          <w:sz w:val="24"/>
          <w:szCs w:val="24"/>
        </w:rPr>
      </w:pPr>
    </w:p>
    <w:p w14:paraId="25A092A3" w14:textId="77777777" w:rsidR="00806D3C" w:rsidRDefault="00F640BE" w:rsidP="00AE5919">
      <w:pPr>
        <w:pStyle w:val="Heading1"/>
      </w:pPr>
      <w:r>
        <w:t xml:space="preserve">Software </w:t>
      </w:r>
    </w:p>
    <w:p w14:paraId="1C263E06" w14:textId="77777777" w:rsidR="00416E46" w:rsidRDefault="00D74008" w:rsidP="001578AE">
      <w:r>
        <w:t xml:space="preserve">The following software control parameters signal a coded video signal that has been mapped to an integer signal container defined by a combination of ITU-R BT.2020 color primaries, </w:t>
      </w:r>
      <w:proofErr w:type="spellStart"/>
      <w:r>
        <w:t>YCbCr</w:t>
      </w:r>
      <w:proofErr w:type="spellEnd"/>
      <w:r>
        <w:t xml:space="preserve"> Non-constant luminance color difference space, narrow (non-full) range video, and SMPTE ST 2084 “PQ” transfer function. </w:t>
      </w:r>
      <w:r w:rsidR="00825C8A">
        <w:t xml:space="preserve">  Note that ITU-R BT.2020 requires co-sited </w:t>
      </w:r>
      <w:proofErr w:type="spellStart"/>
      <w:r w:rsidR="00825C8A">
        <w:t>CbCr</w:t>
      </w:r>
      <w:proofErr w:type="spellEnd"/>
      <w:r w:rsidR="00825C8A">
        <w:t xml:space="preserve"> samples in both the horizontal (x) and vertical (y) directions, thus </w:t>
      </w:r>
      <w:proofErr w:type="spellStart"/>
      <w:r w:rsidR="00825C8A">
        <w:t>chroma</w:t>
      </w:r>
      <w:proofErr w:type="spellEnd"/>
      <w:r w:rsidR="00825C8A">
        <w:t xml:space="preserve"> location information should be set to value ‘2’ in HEVC and AVC VUI headers.</w:t>
      </w:r>
      <w:r w:rsidR="000A14F6">
        <w:t xml:space="preserve"> </w:t>
      </w:r>
      <w:r w:rsidR="009322B8">
        <w:t xml:space="preserve">Example </w:t>
      </w:r>
      <w:r w:rsidR="00825C8A">
        <w:t xml:space="preserve">characteristics </w:t>
      </w:r>
      <w:r>
        <w:t>of</w:t>
      </w:r>
      <w:r w:rsidR="00017CF5">
        <w:t xml:space="preserve"> reference </w:t>
      </w:r>
      <w:r>
        <w:t>display monitor</w:t>
      </w:r>
      <w:r w:rsidR="009322B8">
        <w:t>s</w:t>
      </w:r>
      <w:r>
        <w:t xml:space="preserve"> used during the mastering process by which the content was graded and color timed </w:t>
      </w:r>
      <w:r w:rsidR="00017CF5">
        <w:t xml:space="preserve">are </w:t>
      </w:r>
      <w:r>
        <w:t>given</w:t>
      </w:r>
      <w:r w:rsidR="00017CF5">
        <w:t xml:space="preserve"> in the tables</w:t>
      </w:r>
      <w:r>
        <w:t xml:space="preserve"> </w:t>
      </w:r>
      <w:r w:rsidR="009322B8">
        <w:t xml:space="preserve">below: </w:t>
      </w:r>
    </w:p>
    <w:p w14:paraId="0226389C" w14:textId="77777777" w:rsidR="009322B8" w:rsidRDefault="009322B8" w:rsidP="009322B8">
      <w:pPr>
        <w:pStyle w:val="Caption"/>
        <w:keepNext/>
        <w:jc w:val="center"/>
      </w:pPr>
      <w:r>
        <w:t xml:space="preserve">Table </w:t>
      </w:r>
      <w:r w:rsidR="008243BC">
        <w:fldChar w:fldCharType="begin"/>
      </w:r>
      <w:r w:rsidR="008243BC">
        <w:instrText xml:space="preserve"> SEQ Table \* ARABIC </w:instrText>
      </w:r>
      <w:r w:rsidR="008243BC">
        <w:fldChar w:fldCharType="separate"/>
      </w:r>
      <w:r w:rsidR="004864A0">
        <w:rPr>
          <w:noProof/>
        </w:rPr>
        <w:t>3</w:t>
      </w:r>
      <w:r w:rsidR="008243BC">
        <w:rPr>
          <w:noProof/>
        </w:rPr>
        <w:fldChar w:fldCharType="end"/>
      </w:r>
      <w:proofErr w:type="gramStart"/>
      <w:r w:rsidR="00017CF5">
        <w:t xml:space="preserve">  1</w:t>
      </w:r>
      <w:r>
        <w:t>000</w:t>
      </w:r>
      <w:proofErr w:type="gramEnd"/>
      <w:r>
        <w:t xml:space="preserve"> nits P3D65 </w:t>
      </w:r>
      <w:r w:rsidR="00017CF5">
        <w:t xml:space="preserve">OLED </w:t>
      </w:r>
      <w:r>
        <w:t>color reference monitor</w:t>
      </w:r>
      <w:r w:rsidR="00017CF5">
        <w:t xml:space="preserve"> (BVM-X300)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250"/>
        <w:gridCol w:w="2583"/>
      </w:tblGrid>
      <w:tr w:rsidR="00825C8A" w:rsidRPr="00A66386" w14:paraId="63DB5D07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0F5676A4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szCs w:val="22"/>
              </w:rPr>
              <w:t>P3 primary</w:t>
            </w:r>
          </w:p>
        </w:tc>
        <w:tc>
          <w:tcPr>
            <w:tcW w:w="2250" w:type="dxa"/>
            <w:shd w:val="clear" w:color="auto" w:fill="auto"/>
          </w:tcPr>
          <w:p w14:paraId="03122D61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szCs w:val="22"/>
              </w:rPr>
              <w:t>CIE 1931 x coordinate</w:t>
            </w:r>
          </w:p>
        </w:tc>
        <w:tc>
          <w:tcPr>
            <w:tcW w:w="2583" w:type="dxa"/>
            <w:shd w:val="clear" w:color="auto" w:fill="auto"/>
          </w:tcPr>
          <w:p w14:paraId="6B638467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szCs w:val="22"/>
              </w:rPr>
              <w:t>CIE 1931 y coordinate</w:t>
            </w:r>
          </w:p>
        </w:tc>
      </w:tr>
      <w:tr w:rsidR="00825C8A" w:rsidRPr="00A66386" w14:paraId="441FC249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718CBED1" w14:textId="77777777" w:rsidR="0071674C" w:rsidRPr="00A66386" w:rsidRDefault="00825C8A" w:rsidP="00A66386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Green</w:t>
            </w:r>
          </w:p>
        </w:tc>
        <w:tc>
          <w:tcPr>
            <w:tcW w:w="2250" w:type="dxa"/>
            <w:shd w:val="clear" w:color="auto" w:fill="auto"/>
          </w:tcPr>
          <w:p w14:paraId="3F8139A2" w14:textId="77777777" w:rsidR="0071674C" w:rsidRPr="00A66386" w:rsidRDefault="0071674C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0.26500</w:t>
            </w:r>
          </w:p>
        </w:tc>
        <w:tc>
          <w:tcPr>
            <w:tcW w:w="2583" w:type="dxa"/>
            <w:shd w:val="clear" w:color="auto" w:fill="auto"/>
          </w:tcPr>
          <w:p w14:paraId="5B8CD04B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0.69000</w:t>
            </w:r>
          </w:p>
        </w:tc>
      </w:tr>
      <w:tr w:rsidR="00825C8A" w:rsidRPr="00A66386" w14:paraId="5E36F49A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116D39B9" w14:textId="77777777" w:rsidR="0071674C" w:rsidRPr="00A66386" w:rsidRDefault="00825C8A" w:rsidP="00A66386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Red</w:t>
            </w:r>
          </w:p>
        </w:tc>
        <w:tc>
          <w:tcPr>
            <w:tcW w:w="2250" w:type="dxa"/>
            <w:shd w:val="clear" w:color="auto" w:fill="auto"/>
          </w:tcPr>
          <w:p w14:paraId="264C2176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0.68000</w:t>
            </w:r>
          </w:p>
        </w:tc>
        <w:tc>
          <w:tcPr>
            <w:tcW w:w="2583" w:type="dxa"/>
            <w:shd w:val="clear" w:color="auto" w:fill="auto"/>
          </w:tcPr>
          <w:p w14:paraId="51AC68A2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0.32000</w:t>
            </w:r>
          </w:p>
        </w:tc>
      </w:tr>
      <w:tr w:rsidR="00825C8A" w:rsidRPr="00A66386" w14:paraId="474D41DF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7D52AB68" w14:textId="77777777" w:rsidR="0071674C" w:rsidRPr="00A66386" w:rsidRDefault="00825C8A" w:rsidP="00A66386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Blue</w:t>
            </w:r>
          </w:p>
        </w:tc>
        <w:tc>
          <w:tcPr>
            <w:tcW w:w="2250" w:type="dxa"/>
            <w:shd w:val="clear" w:color="auto" w:fill="auto"/>
          </w:tcPr>
          <w:p w14:paraId="6786B176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0.15000</w:t>
            </w:r>
          </w:p>
        </w:tc>
        <w:tc>
          <w:tcPr>
            <w:tcW w:w="2583" w:type="dxa"/>
            <w:shd w:val="clear" w:color="auto" w:fill="auto"/>
          </w:tcPr>
          <w:p w14:paraId="3552DF4C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0.06000</w:t>
            </w:r>
          </w:p>
        </w:tc>
      </w:tr>
      <w:tr w:rsidR="00825C8A" w:rsidRPr="00A66386" w14:paraId="79242D98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79E4EAFD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D65 white point</w:t>
            </w:r>
          </w:p>
        </w:tc>
        <w:tc>
          <w:tcPr>
            <w:tcW w:w="2250" w:type="dxa"/>
            <w:shd w:val="clear" w:color="auto" w:fill="auto"/>
          </w:tcPr>
          <w:p w14:paraId="5E17EA16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0.31270</w:t>
            </w:r>
          </w:p>
        </w:tc>
        <w:tc>
          <w:tcPr>
            <w:tcW w:w="2583" w:type="dxa"/>
            <w:shd w:val="clear" w:color="auto" w:fill="auto"/>
          </w:tcPr>
          <w:p w14:paraId="567C49B3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0.32900</w:t>
            </w:r>
          </w:p>
        </w:tc>
      </w:tr>
      <w:tr w:rsidR="009322B8" w:rsidRPr="00A66386" w14:paraId="40D6A953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7BF60AB0" w14:textId="77777777" w:rsidR="009322B8" w:rsidRPr="00A66386" w:rsidRDefault="009322B8" w:rsidP="001578AE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 xml:space="preserve">Max. </w:t>
            </w:r>
            <w:proofErr w:type="gramStart"/>
            <w:r>
              <w:rPr>
                <w:color w:val="18376A"/>
                <w:szCs w:val="22"/>
              </w:rPr>
              <w:t>luminance</w:t>
            </w:r>
            <w:proofErr w:type="gramEnd"/>
          </w:p>
        </w:tc>
        <w:tc>
          <w:tcPr>
            <w:tcW w:w="4833" w:type="dxa"/>
            <w:gridSpan w:val="2"/>
            <w:shd w:val="clear" w:color="auto" w:fill="auto"/>
          </w:tcPr>
          <w:p w14:paraId="2905067D" w14:textId="77777777" w:rsidR="009322B8" w:rsidRPr="00A66386" w:rsidRDefault="00017CF5" w:rsidP="001578AE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1000</w:t>
            </w:r>
            <w:r w:rsidR="009322B8">
              <w:rPr>
                <w:color w:val="18376A"/>
                <w:szCs w:val="22"/>
              </w:rPr>
              <w:t xml:space="preserve"> </w:t>
            </w:r>
            <w:r w:rsidR="009322B8" w:rsidRPr="0071674C">
              <w:rPr>
                <w:szCs w:val="22"/>
              </w:rPr>
              <w:t>candelas/</w:t>
            </w:r>
            <w:r w:rsidR="009322B8" w:rsidRPr="0071674C">
              <w:rPr>
                <w:color w:val="000000"/>
                <w:szCs w:val="22"/>
              </w:rPr>
              <w:t>m</w:t>
            </w:r>
            <w:r w:rsidR="009322B8"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  <w:tr w:rsidR="009322B8" w:rsidRPr="00A66386" w14:paraId="5B84A5B1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062AACAC" w14:textId="77777777" w:rsidR="009322B8" w:rsidRDefault="009322B8" w:rsidP="001578AE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Min.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2E2EFBF5" w14:textId="77777777" w:rsidR="009322B8" w:rsidRDefault="009322B8" w:rsidP="001578AE">
            <w:pPr>
              <w:rPr>
                <w:color w:val="18376A"/>
                <w:szCs w:val="22"/>
              </w:rPr>
            </w:pPr>
            <w:r>
              <w:rPr>
                <w:color w:val="000000"/>
                <w:szCs w:val="22"/>
              </w:rPr>
              <w:t>0.</w:t>
            </w:r>
            <w:r w:rsidR="00017CF5">
              <w:rPr>
                <w:color w:val="000000"/>
                <w:szCs w:val="22"/>
              </w:rPr>
              <w:t xml:space="preserve"> 0001</w:t>
            </w:r>
            <w:r>
              <w:rPr>
                <w:color w:val="000000"/>
                <w:szCs w:val="22"/>
              </w:rPr>
              <w:t xml:space="preserve"> </w:t>
            </w:r>
            <w:r w:rsidR="00E53D9D" w:rsidRPr="00CD4DAE">
              <w:rPr>
                <w:rFonts w:hint="eastAsia"/>
                <w:color w:val="000000"/>
                <w:szCs w:val="22"/>
                <w:lang w:eastAsia="ja-JP"/>
              </w:rPr>
              <w:t xml:space="preserve">and lower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</w:tbl>
    <w:p w14:paraId="0AD56047" w14:textId="77777777" w:rsidR="00D74008" w:rsidRDefault="00D74008" w:rsidP="00D74008"/>
    <w:p w14:paraId="36DB49A1" w14:textId="77777777" w:rsidR="00017CF5" w:rsidRDefault="00017CF5" w:rsidP="00017CF5">
      <w:pPr>
        <w:pStyle w:val="Caption"/>
        <w:keepNext/>
        <w:jc w:val="center"/>
      </w:pPr>
      <w:r>
        <w:t xml:space="preserve">Table </w:t>
      </w:r>
      <w:r w:rsidR="008243BC">
        <w:fldChar w:fldCharType="begin"/>
      </w:r>
      <w:r w:rsidR="008243BC">
        <w:instrText xml:space="preserve"> SEQ Table \* ARABIC </w:instrText>
      </w:r>
      <w:r w:rsidR="008243BC">
        <w:fldChar w:fldCharType="separate"/>
      </w:r>
      <w:r w:rsidR="004864A0">
        <w:rPr>
          <w:noProof/>
        </w:rPr>
        <w:t>4</w:t>
      </w:r>
      <w:r w:rsidR="008243BC">
        <w:rPr>
          <w:noProof/>
        </w:rPr>
        <w:fldChar w:fldCharType="end"/>
      </w:r>
      <w:proofErr w:type="gramStart"/>
      <w:r>
        <w:t xml:space="preserve">  4000</w:t>
      </w:r>
      <w:proofErr w:type="gramEnd"/>
      <w:r>
        <w:t xml:space="preserve"> nits P3D65 LCD color reference monitor (Pulsar)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250"/>
        <w:gridCol w:w="2583"/>
      </w:tblGrid>
      <w:tr w:rsidR="00017CF5" w:rsidRPr="00A66386" w14:paraId="77974E6E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15A4640E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szCs w:val="22"/>
              </w:rPr>
              <w:t>P3 primary</w:t>
            </w:r>
          </w:p>
        </w:tc>
        <w:tc>
          <w:tcPr>
            <w:tcW w:w="2250" w:type="dxa"/>
            <w:shd w:val="clear" w:color="auto" w:fill="auto"/>
          </w:tcPr>
          <w:p w14:paraId="5E9F3A43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szCs w:val="22"/>
              </w:rPr>
              <w:t>CIE 1931 x coordinate</w:t>
            </w:r>
          </w:p>
        </w:tc>
        <w:tc>
          <w:tcPr>
            <w:tcW w:w="2583" w:type="dxa"/>
            <w:shd w:val="clear" w:color="auto" w:fill="auto"/>
          </w:tcPr>
          <w:p w14:paraId="1D8AF9A1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szCs w:val="22"/>
              </w:rPr>
              <w:t>CIE 1931 y coordinate</w:t>
            </w:r>
          </w:p>
        </w:tc>
      </w:tr>
      <w:tr w:rsidR="00017CF5" w:rsidRPr="00A66386" w14:paraId="35B62C2E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02A8D3F7" w14:textId="77777777" w:rsidR="00017CF5" w:rsidRPr="00A66386" w:rsidRDefault="00017CF5" w:rsidP="00D31A3B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Green</w:t>
            </w:r>
          </w:p>
        </w:tc>
        <w:tc>
          <w:tcPr>
            <w:tcW w:w="2250" w:type="dxa"/>
            <w:shd w:val="clear" w:color="auto" w:fill="auto"/>
          </w:tcPr>
          <w:p w14:paraId="21D863E7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0.26500</w:t>
            </w:r>
          </w:p>
        </w:tc>
        <w:tc>
          <w:tcPr>
            <w:tcW w:w="2583" w:type="dxa"/>
            <w:shd w:val="clear" w:color="auto" w:fill="auto"/>
          </w:tcPr>
          <w:p w14:paraId="057D5F1A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0.69000</w:t>
            </w:r>
          </w:p>
        </w:tc>
      </w:tr>
      <w:tr w:rsidR="00017CF5" w:rsidRPr="00A66386" w14:paraId="71139D70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28C9C258" w14:textId="77777777" w:rsidR="00017CF5" w:rsidRPr="00A66386" w:rsidRDefault="00017CF5" w:rsidP="00D31A3B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Red</w:t>
            </w:r>
          </w:p>
        </w:tc>
        <w:tc>
          <w:tcPr>
            <w:tcW w:w="2250" w:type="dxa"/>
            <w:shd w:val="clear" w:color="auto" w:fill="auto"/>
          </w:tcPr>
          <w:p w14:paraId="5F317771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0.68000</w:t>
            </w:r>
          </w:p>
        </w:tc>
        <w:tc>
          <w:tcPr>
            <w:tcW w:w="2583" w:type="dxa"/>
            <w:shd w:val="clear" w:color="auto" w:fill="auto"/>
          </w:tcPr>
          <w:p w14:paraId="07C02337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0.32000</w:t>
            </w:r>
          </w:p>
        </w:tc>
      </w:tr>
      <w:tr w:rsidR="00017CF5" w:rsidRPr="00A66386" w14:paraId="3B32A7DE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188BD530" w14:textId="77777777" w:rsidR="00017CF5" w:rsidRPr="00A66386" w:rsidRDefault="00017CF5" w:rsidP="00D31A3B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Blue</w:t>
            </w:r>
          </w:p>
        </w:tc>
        <w:tc>
          <w:tcPr>
            <w:tcW w:w="2250" w:type="dxa"/>
            <w:shd w:val="clear" w:color="auto" w:fill="auto"/>
          </w:tcPr>
          <w:p w14:paraId="477E63E2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0.15000</w:t>
            </w:r>
          </w:p>
        </w:tc>
        <w:tc>
          <w:tcPr>
            <w:tcW w:w="2583" w:type="dxa"/>
            <w:shd w:val="clear" w:color="auto" w:fill="auto"/>
          </w:tcPr>
          <w:p w14:paraId="56CABFF3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0.06000</w:t>
            </w:r>
          </w:p>
        </w:tc>
      </w:tr>
      <w:tr w:rsidR="00017CF5" w:rsidRPr="00A66386" w14:paraId="5AF439E1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215EBA47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D65 white point</w:t>
            </w:r>
          </w:p>
        </w:tc>
        <w:tc>
          <w:tcPr>
            <w:tcW w:w="2250" w:type="dxa"/>
            <w:shd w:val="clear" w:color="auto" w:fill="auto"/>
          </w:tcPr>
          <w:p w14:paraId="4A1D0C56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0.31270</w:t>
            </w:r>
          </w:p>
        </w:tc>
        <w:tc>
          <w:tcPr>
            <w:tcW w:w="2583" w:type="dxa"/>
            <w:shd w:val="clear" w:color="auto" w:fill="auto"/>
          </w:tcPr>
          <w:p w14:paraId="576F1136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0.32900</w:t>
            </w:r>
          </w:p>
        </w:tc>
      </w:tr>
      <w:tr w:rsidR="00017CF5" w:rsidRPr="00A66386" w14:paraId="2246E61A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665D50D7" w14:textId="77777777" w:rsidR="00017CF5" w:rsidRPr="00A66386" w:rsidRDefault="00017CF5" w:rsidP="00D31A3B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 xml:space="preserve">Max. </w:t>
            </w:r>
            <w:proofErr w:type="gramStart"/>
            <w:r>
              <w:rPr>
                <w:color w:val="18376A"/>
                <w:szCs w:val="22"/>
              </w:rPr>
              <w:t>luminance</w:t>
            </w:r>
            <w:proofErr w:type="gramEnd"/>
          </w:p>
        </w:tc>
        <w:tc>
          <w:tcPr>
            <w:tcW w:w="4833" w:type="dxa"/>
            <w:gridSpan w:val="2"/>
            <w:shd w:val="clear" w:color="auto" w:fill="auto"/>
          </w:tcPr>
          <w:p w14:paraId="24F33BB9" w14:textId="77777777" w:rsidR="00017CF5" w:rsidRPr="00A66386" w:rsidRDefault="00017CF5" w:rsidP="00D31A3B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 xml:space="preserve">4000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  <w:tr w:rsidR="00017CF5" w:rsidRPr="00A66386" w14:paraId="6CDCCA33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14F62846" w14:textId="77777777" w:rsidR="00017CF5" w:rsidRDefault="00017CF5" w:rsidP="00D31A3B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Min.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4273BB14" w14:textId="77777777" w:rsidR="00017CF5" w:rsidRDefault="00017CF5" w:rsidP="00D31A3B">
            <w:pPr>
              <w:rPr>
                <w:color w:val="18376A"/>
                <w:szCs w:val="22"/>
              </w:rPr>
            </w:pPr>
            <w:r>
              <w:rPr>
                <w:color w:val="000000"/>
                <w:szCs w:val="22"/>
              </w:rPr>
              <w:t xml:space="preserve">0.0047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</w:tbl>
    <w:p w14:paraId="6D4601DB" w14:textId="77777777" w:rsidR="00017CF5" w:rsidRDefault="00017CF5" w:rsidP="00D74008"/>
    <w:p w14:paraId="31C22E2A" w14:textId="77777777" w:rsidR="009322B8" w:rsidRDefault="009322B8" w:rsidP="009322B8">
      <w:pPr>
        <w:pStyle w:val="Caption"/>
        <w:keepNext/>
        <w:jc w:val="center"/>
      </w:pPr>
      <w:r>
        <w:t xml:space="preserve">Table </w:t>
      </w:r>
      <w:proofErr w:type="gramStart"/>
      <w:r w:rsidR="00416E46">
        <w:t>5</w:t>
      </w:r>
      <w:r>
        <w:t xml:space="preserve">  100</w:t>
      </w:r>
      <w:proofErr w:type="gramEnd"/>
      <w:r>
        <w:t xml:space="preserve"> nits BT.2020 laser projector (cinema)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250"/>
        <w:gridCol w:w="2583"/>
      </w:tblGrid>
      <w:tr w:rsidR="009322B8" w:rsidRPr="00A66386" w14:paraId="30D291A5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0171C1A0" w14:textId="77777777" w:rsidR="009322B8" w:rsidRPr="00A66386" w:rsidRDefault="009322B8" w:rsidP="009322B8">
            <w:pPr>
              <w:rPr>
                <w:szCs w:val="22"/>
              </w:rPr>
            </w:pPr>
            <w:r>
              <w:rPr>
                <w:szCs w:val="22"/>
              </w:rPr>
              <w:t>BT.2020</w:t>
            </w:r>
            <w:r w:rsidRPr="00A66386">
              <w:rPr>
                <w:szCs w:val="22"/>
              </w:rPr>
              <w:t xml:space="preserve"> primary</w:t>
            </w:r>
          </w:p>
        </w:tc>
        <w:tc>
          <w:tcPr>
            <w:tcW w:w="2250" w:type="dxa"/>
            <w:shd w:val="clear" w:color="auto" w:fill="auto"/>
          </w:tcPr>
          <w:p w14:paraId="041DCBBB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szCs w:val="22"/>
              </w:rPr>
              <w:t>CIE 1931 x coordinate</w:t>
            </w:r>
          </w:p>
        </w:tc>
        <w:tc>
          <w:tcPr>
            <w:tcW w:w="2583" w:type="dxa"/>
            <w:shd w:val="clear" w:color="auto" w:fill="auto"/>
          </w:tcPr>
          <w:p w14:paraId="061D65AF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szCs w:val="22"/>
              </w:rPr>
              <w:t>CIE 1931 y coordinate</w:t>
            </w:r>
          </w:p>
        </w:tc>
      </w:tr>
      <w:tr w:rsidR="009322B8" w:rsidRPr="00A66386" w14:paraId="477DAFE6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192A41CF" w14:textId="77777777" w:rsidR="009322B8" w:rsidRPr="00A66386" w:rsidRDefault="009322B8" w:rsidP="009322B8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Green</w:t>
            </w:r>
            <w:r w:rsidR="000510F5">
              <w:rPr>
                <w:szCs w:val="22"/>
              </w:rPr>
              <w:t xml:space="preserve"> (532 nm)</w:t>
            </w:r>
          </w:p>
        </w:tc>
        <w:tc>
          <w:tcPr>
            <w:tcW w:w="2250" w:type="dxa"/>
            <w:shd w:val="clear" w:color="auto" w:fill="auto"/>
          </w:tcPr>
          <w:p w14:paraId="052B6291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170</w:t>
            </w:r>
          </w:p>
        </w:tc>
        <w:tc>
          <w:tcPr>
            <w:tcW w:w="2583" w:type="dxa"/>
            <w:shd w:val="clear" w:color="auto" w:fill="auto"/>
          </w:tcPr>
          <w:p w14:paraId="6C710946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797</w:t>
            </w:r>
          </w:p>
        </w:tc>
      </w:tr>
      <w:tr w:rsidR="009322B8" w:rsidRPr="00A66386" w14:paraId="76C960E8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3BD1F2EE" w14:textId="77777777" w:rsidR="009322B8" w:rsidRPr="00A66386" w:rsidRDefault="009322B8" w:rsidP="009322B8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Red</w:t>
            </w:r>
            <w:r w:rsidR="000510F5">
              <w:rPr>
                <w:szCs w:val="22"/>
              </w:rPr>
              <w:t xml:space="preserve"> (630 nm)</w:t>
            </w:r>
          </w:p>
        </w:tc>
        <w:tc>
          <w:tcPr>
            <w:tcW w:w="2250" w:type="dxa"/>
            <w:shd w:val="clear" w:color="auto" w:fill="auto"/>
          </w:tcPr>
          <w:p w14:paraId="00616F47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708</w:t>
            </w:r>
          </w:p>
        </w:tc>
        <w:tc>
          <w:tcPr>
            <w:tcW w:w="2583" w:type="dxa"/>
            <w:shd w:val="clear" w:color="auto" w:fill="auto"/>
          </w:tcPr>
          <w:p w14:paraId="34F6AFF7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292</w:t>
            </w:r>
          </w:p>
        </w:tc>
      </w:tr>
      <w:tr w:rsidR="009322B8" w:rsidRPr="00A66386" w14:paraId="3086B099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2697AC21" w14:textId="77777777" w:rsidR="009322B8" w:rsidRPr="00A66386" w:rsidRDefault="009322B8" w:rsidP="009322B8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Blue</w:t>
            </w:r>
            <w:r w:rsidR="000510F5">
              <w:rPr>
                <w:szCs w:val="22"/>
              </w:rPr>
              <w:t xml:space="preserve"> (467 nm)</w:t>
            </w:r>
          </w:p>
        </w:tc>
        <w:tc>
          <w:tcPr>
            <w:tcW w:w="2250" w:type="dxa"/>
            <w:shd w:val="clear" w:color="auto" w:fill="auto"/>
          </w:tcPr>
          <w:p w14:paraId="23B32D9B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131</w:t>
            </w:r>
          </w:p>
        </w:tc>
        <w:tc>
          <w:tcPr>
            <w:tcW w:w="2583" w:type="dxa"/>
            <w:shd w:val="clear" w:color="auto" w:fill="auto"/>
          </w:tcPr>
          <w:p w14:paraId="2BE94EF4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046</w:t>
            </w:r>
          </w:p>
        </w:tc>
      </w:tr>
      <w:tr w:rsidR="009322B8" w:rsidRPr="00A66386" w14:paraId="4D7695E3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3A319BC6" w14:textId="77777777" w:rsidR="009322B8" w:rsidRPr="00A66386" w:rsidRDefault="009322B8" w:rsidP="00E7599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D65 white point</w:t>
            </w:r>
            <w:r w:rsidR="00E75998">
              <w:rPr>
                <w:color w:val="18376A"/>
                <w:szCs w:val="22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14:paraId="1C31CBA1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0.3127</w:t>
            </w:r>
          </w:p>
        </w:tc>
        <w:tc>
          <w:tcPr>
            <w:tcW w:w="2583" w:type="dxa"/>
            <w:shd w:val="clear" w:color="auto" w:fill="auto"/>
          </w:tcPr>
          <w:p w14:paraId="3D5DAB04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0.3290</w:t>
            </w:r>
          </w:p>
        </w:tc>
      </w:tr>
      <w:tr w:rsidR="009322B8" w:rsidRPr="00A66386" w14:paraId="31E8B8CD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596112B6" w14:textId="77777777" w:rsidR="009322B8" w:rsidRPr="00A66386" w:rsidRDefault="009322B8" w:rsidP="009322B8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 xml:space="preserve">Max. </w:t>
            </w:r>
            <w:proofErr w:type="gramStart"/>
            <w:r>
              <w:rPr>
                <w:color w:val="18376A"/>
                <w:szCs w:val="22"/>
              </w:rPr>
              <w:t>luminance</w:t>
            </w:r>
            <w:proofErr w:type="gramEnd"/>
          </w:p>
        </w:tc>
        <w:tc>
          <w:tcPr>
            <w:tcW w:w="4833" w:type="dxa"/>
            <w:gridSpan w:val="2"/>
            <w:shd w:val="clear" w:color="auto" w:fill="auto"/>
          </w:tcPr>
          <w:p w14:paraId="7C17A382" w14:textId="77777777" w:rsidR="009322B8" w:rsidRPr="00A66386" w:rsidRDefault="009322B8" w:rsidP="009322B8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 xml:space="preserve">100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  <w:tr w:rsidR="009322B8" w:rsidRPr="00A66386" w14:paraId="6C1F48FB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48064CA4" w14:textId="77777777" w:rsidR="009322B8" w:rsidRDefault="009322B8" w:rsidP="009322B8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Min.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34B703F3" w14:textId="77777777" w:rsidR="009322B8" w:rsidRDefault="009322B8" w:rsidP="009322B8">
            <w:pPr>
              <w:rPr>
                <w:color w:val="18376A"/>
                <w:szCs w:val="22"/>
              </w:rPr>
            </w:pPr>
            <w:r>
              <w:rPr>
                <w:color w:val="000000"/>
                <w:szCs w:val="22"/>
              </w:rPr>
              <w:t xml:space="preserve">0.0001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</w:tbl>
    <w:p w14:paraId="073FBEDF" w14:textId="77777777" w:rsidR="001578AE" w:rsidRPr="00AE5919" w:rsidRDefault="001578AE" w:rsidP="001578AE">
      <w:pPr>
        <w:pStyle w:val="Heading2"/>
        <w:rPr>
          <w:sz w:val="22"/>
        </w:rPr>
      </w:pPr>
      <w:r>
        <w:t xml:space="preserve">HM reference </w:t>
      </w:r>
    </w:p>
    <w:p w14:paraId="338A23E4" w14:textId="77777777" w:rsidR="000B48CB" w:rsidRDefault="000B48CB" w:rsidP="001578A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</w:t>
      </w:r>
      <w:r w:rsidR="00E11078">
        <w:rPr>
          <w:szCs w:val="22"/>
          <w:lang w:val="en-CA"/>
        </w:rPr>
        <w:t>o</w:t>
      </w:r>
      <w:r>
        <w:rPr>
          <w:szCs w:val="22"/>
          <w:lang w:val="en-CA"/>
        </w:rPr>
        <w:t xml:space="preserve"> obtain the latest copy of the HM reference code: </w:t>
      </w:r>
    </w:p>
    <w:p w14:paraId="558FA21E" w14:textId="77777777" w:rsidR="001578AE" w:rsidRDefault="000B48CB" w:rsidP="001578A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ab/>
      </w:r>
      <w:proofErr w:type="spellStart"/>
      <w:proofErr w:type="gramStart"/>
      <w:r w:rsidR="001578AE">
        <w:rPr>
          <w:szCs w:val="22"/>
          <w:lang w:val="en-CA"/>
        </w:rPr>
        <w:t>svn</w:t>
      </w:r>
      <w:proofErr w:type="spellEnd"/>
      <w:proofErr w:type="gramEnd"/>
      <w:r w:rsidR="001578AE">
        <w:rPr>
          <w:szCs w:val="22"/>
          <w:lang w:val="en-CA"/>
        </w:rPr>
        <w:t xml:space="preserve"> co </w:t>
      </w:r>
      <w:r w:rsidR="001578AE" w:rsidRPr="001578AE">
        <w:rPr>
          <w:szCs w:val="22"/>
          <w:lang w:val="en-CA"/>
        </w:rPr>
        <w:t>hevc.hhi.fraunhofer.de/</w:t>
      </w:r>
      <w:proofErr w:type="spellStart"/>
      <w:r w:rsidR="001578AE" w:rsidRPr="001578AE">
        <w:rPr>
          <w:szCs w:val="22"/>
          <w:lang w:val="en-CA"/>
        </w:rPr>
        <w:t>svn</w:t>
      </w:r>
      <w:proofErr w:type="spellEnd"/>
      <w:r w:rsidR="001578AE" w:rsidRPr="001578AE">
        <w:rPr>
          <w:szCs w:val="22"/>
          <w:lang w:val="en-CA"/>
        </w:rPr>
        <w:t>/</w:t>
      </w:r>
      <w:proofErr w:type="spellStart"/>
      <w:r w:rsidR="001578AE" w:rsidRPr="001578AE">
        <w:rPr>
          <w:szCs w:val="22"/>
          <w:lang w:val="en-CA"/>
        </w:rPr>
        <w:t>svn_HEVCSoftware</w:t>
      </w:r>
      <w:proofErr w:type="spellEnd"/>
      <w:r w:rsidR="001578AE" w:rsidRPr="001578AE">
        <w:rPr>
          <w:szCs w:val="22"/>
          <w:lang w:val="en-CA"/>
        </w:rPr>
        <w:t>/trunk/</w:t>
      </w:r>
    </w:p>
    <w:p w14:paraId="024B2CE6" w14:textId="77777777" w:rsidR="000B48CB" w:rsidRDefault="00BA7820" w:rsidP="001578A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(Note that a future edition of HM may include non-normative improvements for HDR signals, </w:t>
      </w:r>
      <w:r w:rsidR="00A6074B">
        <w:rPr>
          <w:szCs w:val="22"/>
          <w:lang w:val="en-CA"/>
        </w:rPr>
        <w:t>as described in JCTVC-U0040  [7</w:t>
      </w:r>
      <w:r>
        <w:rPr>
          <w:szCs w:val="22"/>
          <w:lang w:val="en-CA"/>
        </w:rPr>
        <w:t>]).</w:t>
      </w:r>
    </w:p>
    <w:p w14:paraId="1906186C" w14:textId="77777777" w:rsidR="001578AE" w:rsidRPr="00D74008" w:rsidRDefault="00107178" w:rsidP="001578A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</w:t>
      </w:r>
      <w:r w:rsidRPr="00D74008">
        <w:rPr>
          <w:szCs w:val="22"/>
          <w:lang w:val="en-CA"/>
        </w:rPr>
        <w:t>dd</w:t>
      </w:r>
      <w:r>
        <w:rPr>
          <w:szCs w:val="22"/>
          <w:lang w:val="en-CA"/>
        </w:rPr>
        <w:t xml:space="preserve"> the following parameters t</w:t>
      </w:r>
      <w:r w:rsidR="000B48CB">
        <w:rPr>
          <w:szCs w:val="22"/>
          <w:lang w:val="en-CA"/>
        </w:rPr>
        <w:t>o the</w:t>
      </w:r>
      <w:r>
        <w:rPr>
          <w:szCs w:val="22"/>
          <w:lang w:val="en-CA"/>
        </w:rPr>
        <w:t xml:space="preserve"> configuration file, such as</w:t>
      </w:r>
      <w:r w:rsidR="000B48CB">
        <w:rPr>
          <w:szCs w:val="22"/>
          <w:lang w:val="en-CA"/>
        </w:rPr>
        <w:t xml:space="preserve"> encoder_random</w:t>
      </w:r>
      <w:r w:rsidR="001578AE" w:rsidRPr="00D74008">
        <w:rPr>
          <w:szCs w:val="22"/>
          <w:lang w:val="en-CA"/>
        </w:rPr>
        <w:t>access_</w:t>
      </w:r>
      <w:r w:rsidR="000B48CB">
        <w:rPr>
          <w:szCs w:val="22"/>
          <w:lang w:val="en-CA"/>
        </w:rPr>
        <w:t>main10.cfg in the /</w:t>
      </w:r>
      <w:proofErr w:type="spellStart"/>
      <w:r w:rsidR="000B48CB">
        <w:rPr>
          <w:szCs w:val="22"/>
          <w:lang w:val="en-CA"/>
        </w:rPr>
        <w:t>cfg</w:t>
      </w:r>
      <w:proofErr w:type="spellEnd"/>
      <w:r w:rsidR="000B48CB">
        <w:rPr>
          <w:szCs w:val="22"/>
          <w:lang w:val="en-CA"/>
        </w:rPr>
        <w:t xml:space="preserve"> sub-directory of the above source code</w:t>
      </w:r>
      <w:r>
        <w:rPr>
          <w:szCs w:val="22"/>
          <w:lang w:val="en-CA"/>
        </w:rPr>
        <w:t xml:space="preserve"> (the example here uses values from Table 4)</w:t>
      </w:r>
      <w:r w:rsidR="001578AE" w:rsidRPr="00D74008">
        <w:rPr>
          <w:szCs w:val="22"/>
          <w:lang w:val="en-CA"/>
        </w:rPr>
        <w:t>:</w:t>
      </w:r>
    </w:p>
    <w:p w14:paraId="19E3A8CD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proofErr w:type="spellStart"/>
      <w:r w:rsidRPr="00D74008">
        <w:rPr>
          <w:color w:val="000000"/>
          <w:szCs w:val="22"/>
        </w:rPr>
        <w:t>VideoSignalTypePresent</w:t>
      </w:r>
      <w:proofErr w:type="spellEnd"/>
      <w:r w:rsidRPr="00D74008">
        <w:rPr>
          <w:color w:val="000000"/>
          <w:szCs w:val="22"/>
        </w:rPr>
        <w:t xml:space="preserve">:  </w:t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1</w:t>
      </w:r>
    </w:p>
    <w:p w14:paraId="4DCF887A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proofErr w:type="spellStart"/>
      <w:r w:rsidRPr="00D74008">
        <w:rPr>
          <w:color w:val="000000"/>
          <w:szCs w:val="22"/>
        </w:rPr>
        <w:t>VideoFullRange</w:t>
      </w:r>
      <w:proofErr w:type="spellEnd"/>
      <w:r w:rsidRPr="00D74008">
        <w:rPr>
          <w:color w:val="000000"/>
          <w:szCs w:val="22"/>
        </w:rPr>
        <w:t>: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0</w:t>
      </w:r>
    </w:p>
    <w:p w14:paraId="2DB39F84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proofErr w:type="spellStart"/>
      <w:r w:rsidRPr="00D74008">
        <w:rPr>
          <w:color w:val="000000"/>
          <w:szCs w:val="22"/>
        </w:rPr>
        <w:t>ColourDescriptionPresent</w:t>
      </w:r>
      <w:proofErr w:type="spellEnd"/>
      <w:r w:rsidRPr="00D74008">
        <w:rPr>
          <w:color w:val="000000"/>
          <w:szCs w:val="22"/>
        </w:rPr>
        <w:t>: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1</w:t>
      </w:r>
    </w:p>
    <w:p w14:paraId="5EFB53B5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proofErr w:type="spellStart"/>
      <w:r w:rsidRPr="00D74008">
        <w:rPr>
          <w:color w:val="000000"/>
          <w:szCs w:val="22"/>
        </w:rPr>
        <w:t>ColourPrimaries</w:t>
      </w:r>
      <w:proofErr w:type="spellEnd"/>
      <w:r w:rsidRPr="00D74008">
        <w:rPr>
          <w:color w:val="000000"/>
          <w:szCs w:val="22"/>
        </w:rPr>
        <w:t>: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9</w:t>
      </w:r>
    </w:p>
    <w:p w14:paraId="6AC72EE7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proofErr w:type="spellStart"/>
      <w:r w:rsidRPr="00D74008">
        <w:rPr>
          <w:color w:val="000000"/>
          <w:szCs w:val="22"/>
        </w:rPr>
        <w:t>TransferCharacteristics</w:t>
      </w:r>
      <w:proofErr w:type="spellEnd"/>
      <w:r w:rsidRPr="00D74008">
        <w:rPr>
          <w:color w:val="000000"/>
          <w:szCs w:val="22"/>
        </w:rPr>
        <w:t xml:space="preserve">: 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16</w:t>
      </w:r>
    </w:p>
    <w:p w14:paraId="765F4030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proofErr w:type="spellStart"/>
      <w:r w:rsidRPr="00D74008">
        <w:rPr>
          <w:color w:val="000000"/>
          <w:szCs w:val="22"/>
        </w:rPr>
        <w:t>MatrixCoefficients</w:t>
      </w:r>
      <w:proofErr w:type="spellEnd"/>
      <w:r w:rsidRPr="00D74008">
        <w:rPr>
          <w:color w:val="000000"/>
          <w:szCs w:val="22"/>
        </w:rPr>
        <w:t xml:space="preserve">: 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9</w:t>
      </w:r>
    </w:p>
    <w:p w14:paraId="3F2E5D69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proofErr w:type="spellStart"/>
      <w:r w:rsidRPr="00D74008">
        <w:rPr>
          <w:color w:val="000000"/>
          <w:szCs w:val="22"/>
        </w:rPr>
        <w:t>SEIMasteringDisplayColourVolume</w:t>
      </w:r>
      <w:proofErr w:type="spellEnd"/>
      <w:r w:rsidRPr="00D74008">
        <w:rPr>
          <w:color w:val="000000"/>
          <w:szCs w:val="22"/>
        </w:rPr>
        <w:t xml:space="preserve">: </w:t>
      </w:r>
      <w:r w:rsidRPr="00D74008">
        <w:rPr>
          <w:color w:val="000000"/>
          <w:szCs w:val="22"/>
        </w:rPr>
        <w:tab/>
        <w:t>1</w:t>
      </w:r>
    </w:p>
    <w:p w14:paraId="70C2553D" w14:textId="77777777" w:rsidR="001578AE" w:rsidRPr="00D74008" w:rsidRDefault="001578AE" w:rsidP="0071674C">
      <w:pPr>
        <w:ind w:left="360"/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SEIMasteringDisplayMaxLuminance</w:t>
      </w:r>
      <w:proofErr w:type="spellEnd"/>
      <w:r w:rsidRPr="00D74008">
        <w:rPr>
          <w:color w:val="000000"/>
          <w:szCs w:val="22"/>
        </w:rPr>
        <w:t>:</w:t>
      </w:r>
      <w:r w:rsidRPr="00D74008">
        <w:rPr>
          <w:color w:val="000000"/>
          <w:szCs w:val="22"/>
        </w:rPr>
        <w:tab/>
      </w:r>
      <w:r w:rsidR="009322B8">
        <w:rPr>
          <w:color w:val="000000"/>
          <w:szCs w:val="22"/>
        </w:rPr>
        <w:t>40</w:t>
      </w:r>
      <w:r w:rsidRPr="00D74008">
        <w:rPr>
          <w:szCs w:val="22"/>
        </w:rPr>
        <w:t>000000</w:t>
      </w:r>
    </w:p>
    <w:p w14:paraId="6A4D0C07" w14:textId="77777777" w:rsidR="001578AE" w:rsidRPr="00D74008" w:rsidRDefault="001578AE" w:rsidP="0071674C">
      <w:pPr>
        <w:ind w:left="360"/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SEI</w:t>
      </w:r>
      <w:r w:rsidR="0071674C">
        <w:rPr>
          <w:color w:val="000000"/>
          <w:szCs w:val="22"/>
        </w:rPr>
        <w:t>MasteringDisplayMinLuminance</w:t>
      </w:r>
      <w:proofErr w:type="spellEnd"/>
      <w:r w:rsidR="0071674C">
        <w:rPr>
          <w:color w:val="000000"/>
          <w:szCs w:val="22"/>
        </w:rPr>
        <w:t xml:space="preserve">:  </w:t>
      </w:r>
      <w:r w:rsidR="0071674C">
        <w:rPr>
          <w:color w:val="000000"/>
          <w:szCs w:val="22"/>
        </w:rPr>
        <w:tab/>
      </w:r>
      <w:r w:rsidR="009322B8">
        <w:rPr>
          <w:color w:val="000000"/>
          <w:szCs w:val="22"/>
        </w:rPr>
        <w:t>47</w:t>
      </w:r>
    </w:p>
    <w:p w14:paraId="28D366F3" w14:textId="77777777" w:rsidR="001578AE" w:rsidRPr="00D74008" w:rsidRDefault="001578AE" w:rsidP="0071674C">
      <w:pPr>
        <w:ind w:left="360"/>
        <w:jc w:val="both"/>
        <w:rPr>
          <w:szCs w:val="22"/>
        </w:rPr>
      </w:pPr>
      <w:proofErr w:type="spellStart"/>
      <w:r w:rsidRPr="00D74008">
        <w:rPr>
          <w:color w:val="000000"/>
          <w:szCs w:val="22"/>
        </w:rPr>
        <w:t>SEIMasteringDisplayPrimaries</w:t>
      </w:r>
      <w:proofErr w:type="spellEnd"/>
      <w:r w:rsidRPr="00D74008">
        <w:rPr>
          <w:color w:val="000000"/>
          <w:szCs w:val="22"/>
        </w:rPr>
        <w:t>:</w:t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szCs w:val="22"/>
        </w:rPr>
        <w:t>13250,34500,7500,3000,34000,16000</w:t>
      </w:r>
    </w:p>
    <w:p w14:paraId="51213C29" w14:textId="77777777" w:rsidR="001578AE" w:rsidRDefault="001578AE" w:rsidP="0071674C">
      <w:pPr>
        <w:ind w:left="360"/>
        <w:jc w:val="both"/>
        <w:rPr>
          <w:szCs w:val="22"/>
        </w:rPr>
      </w:pPr>
      <w:proofErr w:type="spellStart"/>
      <w:r w:rsidRPr="00D74008">
        <w:rPr>
          <w:color w:val="000000"/>
          <w:szCs w:val="22"/>
        </w:rPr>
        <w:t>SEIMasteringDisplayWhitePoint</w:t>
      </w:r>
      <w:proofErr w:type="spellEnd"/>
      <w:r w:rsidRPr="00D74008">
        <w:rPr>
          <w:color w:val="000000"/>
          <w:szCs w:val="22"/>
        </w:rPr>
        <w:t>:</w:t>
      </w:r>
      <w:r w:rsidRPr="00D74008">
        <w:rPr>
          <w:szCs w:val="22"/>
        </w:rPr>
        <w:t xml:space="preserve"> </w:t>
      </w:r>
      <w:r w:rsidR="0071674C">
        <w:rPr>
          <w:szCs w:val="22"/>
        </w:rPr>
        <w:tab/>
      </w:r>
      <w:r w:rsidR="0071674C">
        <w:rPr>
          <w:szCs w:val="22"/>
        </w:rPr>
        <w:tab/>
      </w:r>
      <w:r w:rsidRPr="00D74008">
        <w:rPr>
          <w:szCs w:val="22"/>
        </w:rPr>
        <w:t>15635,16450</w:t>
      </w:r>
    </w:p>
    <w:p w14:paraId="030DE078" w14:textId="77777777" w:rsidR="00825C8A" w:rsidRDefault="00825C8A" w:rsidP="00825C8A">
      <w:pPr>
        <w:jc w:val="both"/>
        <w:rPr>
          <w:szCs w:val="22"/>
        </w:rPr>
      </w:pPr>
    </w:p>
    <w:p w14:paraId="4668FA77" w14:textId="77777777" w:rsidR="00825C8A" w:rsidRPr="00825C8A" w:rsidRDefault="00825C8A" w:rsidP="0071674C">
      <w:pPr>
        <w:ind w:left="360"/>
        <w:jc w:val="both"/>
        <w:rPr>
          <w:color w:val="000000"/>
          <w:szCs w:val="22"/>
        </w:rPr>
      </w:pPr>
      <w:proofErr w:type="spellStart"/>
      <w:r w:rsidRPr="00825C8A">
        <w:rPr>
          <w:color w:val="000000"/>
          <w:szCs w:val="22"/>
        </w:rPr>
        <w:t>ChromaLocInfoPresent</w:t>
      </w:r>
      <w:proofErr w:type="spellEnd"/>
      <w:r>
        <w:rPr>
          <w:color w:val="000000"/>
          <w:szCs w:val="22"/>
        </w:rPr>
        <w:t>:</w:t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  <w:t>1</w:t>
      </w:r>
      <w:r w:rsidRPr="00825C8A">
        <w:rPr>
          <w:color w:val="000000"/>
          <w:szCs w:val="22"/>
        </w:rPr>
        <w:tab/>
      </w:r>
    </w:p>
    <w:p w14:paraId="445D7AC7" w14:textId="77777777" w:rsidR="00825C8A" w:rsidRPr="00825C8A" w:rsidRDefault="00825C8A" w:rsidP="0071674C">
      <w:pPr>
        <w:ind w:left="360"/>
        <w:jc w:val="both"/>
        <w:rPr>
          <w:color w:val="000000"/>
          <w:szCs w:val="22"/>
        </w:rPr>
      </w:pPr>
      <w:proofErr w:type="spellStart"/>
      <w:r w:rsidRPr="00825C8A">
        <w:rPr>
          <w:color w:val="000000"/>
          <w:szCs w:val="22"/>
        </w:rPr>
        <w:t>ChromaSampleLocTypeTopField</w:t>
      </w:r>
      <w:proofErr w:type="spellEnd"/>
      <w:r>
        <w:rPr>
          <w:color w:val="000000"/>
          <w:szCs w:val="22"/>
        </w:rPr>
        <w:t>:</w:t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  <w:t>2</w:t>
      </w:r>
    </w:p>
    <w:p w14:paraId="513C0314" w14:textId="77777777" w:rsidR="00825C8A" w:rsidRPr="00825C8A" w:rsidRDefault="00825C8A" w:rsidP="0071674C">
      <w:pPr>
        <w:ind w:left="360"/>
        <w:jc w:val="both"/>
        <w:rPr>
          <w:color w:val="000000"/>
          <w:szCs w:val="22"/>
        </w:rPr>
      </w:pPr>
      <w:proofErr w:type="spellStart"/>
      <w:r w:rsidRPr="00825C8A">
        <w:rPr>
          <w:color w:val="000000"/>
          <w:szCs w:val="22"/>
        </w:rPr>
        <w:t>ChromaSampleLocTypeBottomField</w:t>
      </w:r>
      <w:proofErr w:type="spellEnd"/>
      <w:r>
        <w:rPr>
          <w:color w:val="000000"/>
          <w:szCs w:val="22"/>
        </w:rPr>
        <w:t>:</w:t>
      </w:r>
      <w:r>
        <w:rPr>
          <w:color w:val="000000"/>
          <w:szCs w:val="22"/>
        </w:rPr>
        <w:tab/>
        <w:t>2</w:t>
      </w:r>
    </w:p>
    <w:p w14:paraId="064EE77E" w14:textId="77777777" w:rsidR="00D74008" w:rsidRPr="00825C8A" w:rsidRDefault="00D74008" w:rsidP="00F640BE">
      <w:pPr>
        <w:jc w:val="both"/>
        <w:rPr>
          <w:color w:val="000000"/>
          <w:szCs w:val="22"/>
        </w:rPr>
      </w:pPr>
    </w:p>
    <w:p w14:paraId="1C137C5B" w14:textId="77777777" w:rsidR="00D74008" w:rsidRDefault="0071674C" w:rsidP="00F640BE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To calculate the values above…</w:t>
      </w:r>
    </w:p>
    <w:p w14:paraId="32966FA6" w14:textId="77777777" w:rsidR="0071674C" w:rsidRDefault="0071674C" w:rsidP="00F640BE">
      <w:pPr>
        <w:jc w:val="both"/>
        <w:rPr>
          <w:color w:val="000000"/>
          <w:szCs w:val="22"/>
        </w:rPr>
      </w:pPr>
    </w:p>
    <w:p w14:paraId="5045FCCF" w14:textId="77777777" w:rsidR="001578AE" w:rsidRPr="00D74008" w:rsidRDefault="001578AE" w:rsidP="00F640BE">
      <w:pPr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SEIMasteringDisplayMaxLuminance</w:t>
      </w:r>
      <w:proofErr w:type="spellEnd"/>
      <w:r w:rsidRPr="00D74008">
        <w:rPr>
          <w:color w:val="000000"/>
          <w:szCs w:val="22"/>
        </w:rPr>
        <w:t xml:space="preserve"> = max</w:t>
      </w:r>
      <w:r w:rsidR="0071674C">
        <w:rPr>
          <w:color w:val="000000"/>
          <w:szCs w:val="22"/>
        </w:rPr>
        <w:t>.</w:t>
      </w:r>
      <w:r w:rsidRPr="00D74008">
        <w:rPr>
          <w:color w:val="000000"/>
          <w:szCs w:val="22"/>
        </w:rPr>
        <w:t xml:space="preserve"> </w:t>
      </w:r>
      <w:proofErr w:type="gramStart"/>
      <w:r w:rsidRPr="00D74008">
        <w:rPr>
          <w:color w:val="000000"/>
          <w:szCs w:val="22"/>
        </w:rPr>
        <w:t>luminance</w:t>
      </w:r>
      <w:proofErr w:type="gramEnd"/>
      <w:r w:rsidRPr="00D74008">
        <w:rPr>
          <w:color w:val="000000"/>
          <w:szCs w:val="22"/>
        </w:rPr>
        <w:t xml:space="preserve"> of display (candelas/m</w:t>
      </w:r>
      <w:r w:rsidRPr="00D74008">
        <w:rPr>
          <w:color w:val="000000"/>
          <w:szCs w:val="22"/>
          <w:vertAlign w:val="superscript"/>
        </w:rPr>
        <w:t>2</w:t>
      </w:r>
      <w:r w:rsidR="00D74008" w:rsidRPr="00D74008">
        <w:rPr>
          <w:color w:val="000000"/>
          <w:szCs w:val="22"/>
        </w:rPr>
        <w:t xml:space="preserve">) </w:t>
      </w:r>
      <w:r w:rsidR="0071674C">
        <w:rPr>
          <w:color w:val="000000"/>
          <w:szCs w:val="22"/>
        </w:rPr>
        <w:t xml:space="preserve">multiplied by </w:t>
      </w:r>
      <w:r w:rsidR="0071674C" w:rsidRPr="00D74008">
        <w:rPr>
          <w:color w:val="000000"/>
          <w:szCs w:val="22"/>
        </w:rPr>
        <w:t>10000</w:t>
      </w:r>
    </w:p>
    <w:p w14:paraId="2800724F" w14:textId="77777777" w:rsidR="001578AE" w:rsidRDefault="00D74008" w:rsidP="00F640BE">
      <w:pPr>
        <w:jc w:val="both"/>
        <w:rPr>
          <w:color w:val="000000"/>
          <w:szCs w:val="22"/>
        </w:rPr>
      </w:pPr>
      <w:proofErr w:type="spellStart"/>
      <w:r>
        <w:rPr>
          <w:color w:val="000000"/>
          <w:szCs w:val="22"/>
        </w:rPr>
        <w:t>SEIMasteringDisplayMin</w:t>
      </w:r>
      <w:r w:rsidR="001578AE" w:rsidRPr="00D74008">
        <w:rPr>
          <w:color w:val="000000"/>
          <w:szCs w:val="22"/>
        </w:rPr>
        <w:t>Luminance</w:t>
      </w:r>
      <w:proofErr w:type="spellEnd"/>
      <w:r w:rsidR="001578AE" w:rsidRPr="00D74008">
        <w:rPr>
          <w:color w:val="000000"/>
          <w:szCs w:val="22"/>
        </w:rPr>
        <w:t xml:space="preserve"> = </w:t>
      </w:r>
      <w:r w:rsidR="0071674C">
        <w:rPr>
          <w:color w:val="000000"/>
          <w:szCs w:val="22"/>
        </w:rPr>
        <w:t>min.</w:t>
      </w:r>
      <w:r w:rsidR="001578AE" w:rsidRPr="00D74008">
        <w:rPr>
          <w:color w:val="000000"/>
          <w:szCs w:val="22"/>
        </w:rPr>
        <w:t xml:space="preserve"> luminance of display (candelas/m</w:t>
      </w:r>
      <w:r w:rsidR="001578AE" w:rsidRPr="00D74008">
        <w:rPr>
          <w:color w:val="000000"/>
          <w:szCs w:val="22"/>
          <w:vertAlign w:val="superscript"/>
        </w:rPr>
        <w:t>2</w:t>
      </w:r>
      <w:r w:rsidR="000B48CB" w:rsidRPr="00D74008">
        <w:rPr>
          <w:color w:val="000000"/>
          <w:szCs w:val="22"/>
        </w:rPr>
        <w:t>) multiplied</w:t>
      </w:r>
      <w:r w:rsidR="0071674C">
        <w:rPr>
          <w:color w:val="000000"/>
          <w:szCs w:val="22"/>
        </w:rPr>
        <w:t xml:space="preserve"> </w:t>
      </w:r>
      <w:r w:rsidRPr="00D74008">
        <w:rPr>
          <w:color w:val="000000"/>
          <w:szCs w:val="22"/>
        </w:rPr>
        <w:t xml:space="preserve">by </w:t>
      </w:r>
      <w:r w:rsidR="001578AE" w:rsidRPr="00D74008">
        <w:rPr>
          <w:color w:val="000000"/>
          <w:szCs w:val="22"/>
        </w:rPr>
        <w:t>10000</w:t>
      </w:r>
    </w:p>
    <w:p w14:paraId="342E03C3" w14:textId="77777777" w:rsidR="0071674C" w:rsidRPr="00D74008" w:rsidRDefault="0071674C" w:rsidP="00F640BE">
      <w:pPr>
        <w:jc w:val="both"/>
        <w:rPr>
          <w:color w:val="000000"/>
          <w:szCs w:val="22"/>
        </w:rPr>
      </w:pPr>
    </w:p>
    <w:p w14:paraId="6453191E" w14:textId="77777777" w:rsidR="001578AE" w:rsidRDefault="001578AE" w:rsidP="00F640BE">
      <w:pPr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SEIMasteringDisplayPrimaries</w:t>
      </w:r>
      <w:proofErr w:type="spellEnd"/>
      <w:r w:rsidRPr="00D74008">
        <w:rPr>
          <w:color w:val="000000"/>
          <w:szCs w:val="22"/>
        </w:rPr>
        <w:t xml:space="preserve"> = </w:t>
      </w:r>
      <w:proofErr w:type="spellStart"/>
      <w:r w:rsidRPr="00D74008">
        <w:rPr>
          <w:color w:val="000000"/>
          <w:szCs w:val="22"/>
        </w:rPr>
        <w:t>Gx</w:t>
      </w:r>
      <w:proofErr w:type="gramStart"/>
      <w:r w:rsidRPr="00D74008">
        <w:rPr>
          <w:color w:val="000000"/>
          <w:szCs w:val="22"/>
        </w:rPr>
        <w:t>,Gy,Rx,Ry,Bx,By</w:t>
      </w:r>
      <w:proofErr w:type="spellEnd"/>
      <w:proofErr w:type="gramEnd"/>
    </w:p>
    <w:p w14:paraId="62F78676" w14:textId="77777777" w:rsidR="00D74008" w:rsidRPr="00D74008" w:rsidRDefault="000B48CB" w:rsidP="0071674C">
      <w:pPr>
        <w:ind w:left="360"/>
        <w:jc w:val="both"/>
        <w:rPr>
          <w:color w:val="000000"/>
          <w:szCs w:val="22"/>
        </w:rPr>
      </w:pPr>
      <w:r>
        <w:rPr>
          <w:color w:val="000000"/>
          <w:szCs w:val="22"/>
        </w:rPr>
        <w:t>W</w:t>
      </w:r>
      <w:r w:rsidR="00D74008">
        <w:rPr>
          <w:color w:val="000000"/>
          <w:szCs w:val="22"/>
        </w:rPr>
        <w:t>here</w:t>
      </w:r>
      <w:r>
        <w:rPr>
          <w:color w:val="000000"/>
          <w:szCs w:val="22"/>
        </w:rPr>
        <w:t>:</w:t>
      </w:r>
    </w:p>
    <w:p w14:paraId="4CEE52A7" w14:textId="77777777" w:rsidR="00D74008" w:rsidRPr="00D74008" w:rsidRDefault="001578AE" w:rsidP="0071674C">
      <w:pPr>
        <w:ind w:left="720"/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Gx</w:t>
      </w:r>
      <w:proofErr w:type="spellEnd"/>
      <w:r w:rsidRPr="00D74008">
        <w:rPr>
          <w:color w:val="000000"/>
          <w:szCs w:val="22"/>
        </w:rPr>
        <w:t xml:space="preserve"> is Green primary CIE </w:t>
      </w:r>
      <w:proofErr w:type="gramStart"/>
      <w:r w:rsidRPr="00D74008">
        <w:rPr>
          <w:color w:val="000000"/>
          <w:szCs w:val="22"/>
        </w:rPr>
        <w:t>1931 x</w:t>
      </w:r>
      <w:proofErr w:type="gramEnd"/>
      <w:r w:rsidRPr="00D74008">
        <w:rPr>
          <w:color w:val="000000"/>
          <w:szCs w:val="22"/>
        </w:rPr>
        <w:t xml:space="preserve"> value (between 0 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6DE5BF2F" w14:textId="77777777" w:rsidR="001578AE" w:rsidRPr="00D74008" w:rsidRDefault="001578AE" w:rsidP="0071674C">
      <w:pPr>
        <w:ind w:left="720"/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Gy</w:t>
      </w:r>
      <w:proofErr w:type="spellEnd"/>
      <w:r w:rsidRPr="00D74008">
        <w:rPr>
          <w:color w:val="000000"/>
          <w:szCs w:val="22"/>
        </w:rPr>
        <w:t xml:space="preserve"> is Green primary CIE 1931 y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21E46B35" w14:textId="77777777" w:rsidR="001578AE" w:rsidRPr="00D74008" w:rsidRDefault="001578AE" w:rsidP="0071674C">
      <w:pPr>
        <w:ind w:left="72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 xml:space="preserve">Rx is Red primary CIE </w:t>
      </w:r>
      <w:proofErr w:type="gramStart"/>
      <w:r w:rsidRPr="00D74008">
        <w:rPr>
          <w:color w:val="000000"/>
          <w:szCs w:val="22"/>
        </w:rPr>
        <w:t>1931 x</w:t>
      </w:r>
      <w:proofErr w:type="gramEnd"/>
      <w:r w:rsidRPr="00D74008">
        <w:rPr>
          <w:color w:val="000000"/>
          <w:szCs w:val="22"/>
        </w:rPr>
        <w:t xml:space="preserve">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52F190EB" w14:textId="77777777" w:rsidR="0071674C" w:rsidRDefault="001578AE" w:rsidP="0071674C">
      <w:pPr>
        <w:ind w:left="720"/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Ry</w:t>
      </w:r>
      <w:proofErr w:type="spellEnd"/>
      <w:r w:rsidRPr="00D74008">
        <w:rPr>
          <w:color w:val="000000"/>
          <w:szCs w:val="22"/>
        </w:rPr>
        <w:t xml:space="preserve"> is Red primary CIE 1931 y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185157D9" w14:textId="77777777" w:rsidR="001578AE" w:rsidRPr="00D74008" w:rsidRDefault="001578AE" w:rsidP="0071674C">
      <w:pPr>
        <w:ind w:left="720"/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Bx</w:t>
      </w:r>
      <w:proofErr w:type="spellEnd"/>
      <w:r w:rsidRPr="00D74008">
        <w:rPr>
          <w:color w:val="000000"/>
          <w:szCs w:val="22"/>
        </w:rPr>
        <w:t xml:space="preserve"> is Blue primary CIE </w:t>
      </w:r>
      <w:proofErr w:type="gramStart"/>
      <w:r w:rsidRPr="00D74008">
        <w:rPr>
          <w:color w:val="000000"/>
          <w:szCs w:val="22"/>
        </w:rPr>
        <w:t>1931 x</w:t>
      </w:r>
      <w:proofErr w:type="gramEnd"/>
      <w:r w:rsidRPr="00D74008">
        <w:rPr>
          <w:color w:val="000000"/>
          <w:szCs w:val="22"/>
        </w:rPr>
        <w:t xml:space="preserve">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03A3D675" w14:textId="77777777" w:rsidR="001578AE" w:rsidRDefault="001578AE" w:rsidP="0071674C">
      <w:pPr>
        <w:ind w:left="72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 xml:space="preserve">By is Blue primary </w:t>
      </w:r>
      <w:r w:rsidR="0071674C">
        <w:rPr>
          <w:color w:val="000000"/>
          <w:szCs w:val="22"/>
        </w:rPr>
        <w:t xml:space="preserve">CIE 1931 y value (between 0.0 </w:t>
      </w:r>
      <w:r w:rsidRPr="00D74008">
        <w:rPr>
          <w:color w:val="000000"/>
          <w:szCs w:val="22"/>
        </w:rPr>
        <w:t>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3F6709F1" w14:textId="77777777" w:rsidR="0071674C" w:rsidRPr="00D74008" w:rsidRDefault="0071674C" w:rsidP="0071674C">
      <w:pPr>
        <w:ind w:left="720"/>
        <w:jc w:val="both"/>
        <w:rPr>
          <w:color w:val="000000"/>
          <w:szCs w:val="22"/>
        </w:rPr>
      </w:pPr>
    </w:p>
    <w:p w14:paraId="6EF5284E" w14:textId="77777777" w:rsidR="001578AE" w:rsidRPr="00D74008" w:rsidRDefault="00D74008" w:rsidP="00F640BE">
      <w:pPr>
        <w:jc w:val="both"/>
        <w:rPr>
          <w:color w:val="000000"/>
          <w:szCs w:val="22"/>
        </w:rPr>
      </w:pPr>
      <w:proofErr w:type="spellStart"/>
      <w:r w:rsidRPr="00D74008">
        <w:rPr>
          <w:color w:val="000000"/>
          <w:szCs w:val="22"/>
        </w:rPr>
        <w:t>SEIMasteringDisplayWhitePoint</w:t>
      </w:r>
      <w:proofErr w:type="spellEnd"/>
      <w:r w:rsidRPr="00D74008">
        <w:rPr>
          <w:color w:val="000000"/>
          <w:szCs w:val="22"/>
        </w:rPr>
        <w:t xml:space="preserve"> = </w:t>
      </w:r>
      <w:proofErr w:type="spellStart"/>
      <w:r w:rsidRPr="00D74008">
        <w:rPr>
          <w:color w:val="000000"/>
          <w:szCs w:val="22"/>
        </w:rPr>
        <w:t>Wx</w:t>
      </w:r>
      <w:proofErr w:type="gramStart"/>
      <w:r w:rsidRPr="00D74008">
        <w:rPr>
          <w:color w:val="000000"/>
          <w:szCs w:val="22"/>
        </w:rPr>
        <w:t>,Wy</w:t>
      </w:r>
      <w:proofErr w:type="spellEnd"/>
      <w:proofErr w:type="gramEnd"/>
    </w:p>
    <w:p w14:paraId="4E183CA9" w14:textId="77777777" w:rsidR="00D74008" w:rsidRDefault="00D74008" w:rsidP="0071674C">
      <w:pPr>
        <w:ind w:left="360"/>
        <w:jc w:val="both"/>
        <w:rPr>
          <w:color w:val="000000"/>
          <w:szCs w:val="22"/>
        </w:rPr>
      </w:pPr>
      <w:r>
        <w:rPr>
          <w:color w:val="000000"/>
          <w:szCs w:val="22"/>
        </w:rPr>
        <w:t>Where</w:t>
      </w:r>
      <w:r w:rsidR="000B48CB">
        <w:rPr>
          <w:color w:val="000000"/>
          <w:szCs w:val="22"/>
        </w:rPr>
        <w:t>:</w:t>
      </w:r>
    </w:p>
    <w:p w14:paraId="12DBF0D8" w14:textId="77777777" w:rsidR="00D74008" w:rsidRPr="00D74008" w:rsidRDefault="00D74008" w:rsidP="0071674C">
      <w:pPr>
        <w:ind w:left="720"/>
        <w:jc w:val="both"/>
        <w:rPr>
          <w:szCs w:val="22"/>
        </w:rPr>
      </w:pPr>
      <w:proofErr w:type="spellStart"/>
      <w:r w:rsidRPr="00D74008">
        <w:rPr>
          <w:color w:val="000000"/>
          <w:szCs w:val="22"/>
        </w:rPr>
        <w:t>Wx</w:t>
      </w:r>
      <w:proofErr w:type="spellEnd"/>
      <w:r w:rsidRPr="00D74008">
        <w:rPr>
          <w:color w:val="000000"/>
          <w:szCs w:val="22"/>
        </w:rPr>
        <w:t xml:space="preserve"> is the White CIE </w:t>
      </w:r>
      <w:proofErr w:type="gramStart"/>
      <w:r w:rsidRPr="00D74008">
        <w:rPr>
          <w:color w:val="000000"/>
          <w:szCs w:val="22"/>
        </w:rPr>
        <w:t>1391 x</w:t>
      </w:r>
      <w:proofErr w:type="gramEnd"/>
      <w:r w:rsidRPr="00D74008">
        <w:rPr>
          <w:color w:val="000000"/>
          <w:szCs w:val="22"/>
        </w:rPr>
        <w:t xml:space="preserve">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) </w:t>
      </w:r>
      <w:r w:rsidR="0071674C">
        <w:rPr>
          <w:color w:val="000000"/>
          <w:szCs w:val="22"/>
        </w:rPr>
        <w:t>multiplied by 50000</w:t>
      </w:r>
    </w:p>
    <w:p w14:paraId="1AB352F5" w14:textId="77777777" w:rsidR="00D74008" w:rsidRPr="00D74008" w:rsidRDefault="00D74008" w:rsidP="0071674C">
      <w:pPr>
        <w:ind w:left="720"/>
        <w:jc w:val="both"/>
        <w:rPr>
          <w:szCs w:val="22"/>
        </w:rPr>
      </w:pPr>
      <w:proofErr w:type="spellStart"/>
      <w:r>
        <w:rPr>
          <w:color w:val="000000"/>
          <w:szCs w:val="22"/>
        </w:rPr>
        <w:t>Wy</w:t>
      </w:r>
      <w:proofErr w:type="spellEnd"/>
      <w:r>
        <w:rPr>
          <w:color w:val="000000"/>
          <w:szCs w:val="22"/>
        </w:rPr>
        <w:t xml:space="preserve"> is the White CIE 1391 y</w:t>
      </w:r>
      <w:r w:rsidRPr="00D74008">
        <w:rPr>
          <w:color w:val="000000"/>
          <w:szCs w:val="22"/>
        </w:rPr>
        <w:t xml:space="preserve">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) </w:t>
      </w:r>
      <w:r w:rsidR="0071674C">
        <w:rPr>
          <w:color w:val="000000"/>
          <w:szCs w:val="22"/>
        </w:rPr>
        <w:t>multiplied by 50000</w:t>
      </w:r>
    </w:p>
    <w:p w14:paraId="6C82353A" w14:textId="77777777" w:rsidR="001578AE" w:rsidRDefault="001578AE" w:rsidP="0071674C">
      <w:pPr>
        <w:ind w:left="360"/>
        <w:jc w:val="both"/>
        <w:rPr>
          <w:szCs w:val="22"/>
          <w:u w:val="single"/>
          <w:lang w:val="en-CA"/>
        </w:rPr>
      </w:pPr>
    </w:p>
    <w:p w14:paraId="5A40E310" w14:textId="77777777" w:rsidR="00F640BE" w:rsidRDefault="00F640BE" w:rsidP="00AE5919">
      <w:pPr>
        <w:pStyle w:val="Heading2"/>
        <w:rPr>
          <w:lang w:val="en-CA"/>
        </w:rPr>
      </w:pPr>
      <w:proofErr w:type="gramStart"/>
      <w:r w:rsidRPr="00AE5919">
        <w:rPr>
          <w:lang w:val="en-CA"/>
        </w:rPr>
        <w:t>x265</w:t>
      </w:r>
      <w:proofErr w:type="gramEnd"/>
      <w:r w:rsidRPr="00AE5919">
        <w:rPr>
          <w:lang w:val="en-CA"/>
        </w:rPr>
        <w:t xml:space="preserve"> </w:t>
      </w:r>
    </w:p>
    <w:p w14:paraId="0653B35C" w14:textId="77777777" w:rsidR="00AE5919" w:rsidRPr="00AE5919" w:rsidRDefault="00AE5919" w:rsidP="00F640BE">
      <w:pPr>
        <w:jc w:val="both"/>
        <w:rPr>
          <w:szCs w:val="22"/>
          <w:u w:val="single"/>
          <w:lang w:val="en-CA"/>
        </w:rPr>
      </w:pPr>
    </w:p>
    <w:p w14:paraId="54147C07" w14:textId="77777777" w:rsidR="00F640BE" w:rsidRDefault="00825C8A" w:rsidP="00F640B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color w:val="262626"/>
          <w:szCs w:val="22"/>
        </w:rPr>
      </w:pPr>
      <w:r>
        <w:rPr>
          <w:color w:val="262626"/>
          <w:szCs w:val="22"/>
        </w:rPr>
        <w:t>To obtain a copy of the latest source code</w:t>
      </w:r>
      <w:r w:rsidR="00A6074B">
        <w:rPr>
          <w:color w:val="262626"/>
          <w:szCs w:val="22"/>
        </w:rPr>
        <w:t xml:space="preserve"> [8]</w:t>
      </w:r>
      <w:r>
        <w:rPr>
          <w:color w:val="262626"/>
          <w:szCs w:val="22"/>
        </w:rPr>
        <w:t>:</w:t>
      </w:r>
    </w:p>
    <w:p w14:paraId="30E70DCF" w14:textId="77777777" w:rsidR="00825C8A" w:rsidRPr="00AE5919" w:rsidRDefault="00825C8A" w:rsidP="00F640B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color w:val="262626"/>
          <w:szCs w:val="22"/>
        </w:rPr>
      </w:pPr>
    </w:p>
    <w:p w14:paraId="2B097BF1" w14:textId="77777777" w:rsidR="00F640BE" w:rsidRPr="00AE5919" w:rsidRDefault="00F640BE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color w:val="262626"/>
          <w:szCs w:val="22"/>
        </w:rPr>
      </w:pPr>
      <w:proofErr w:type="gramStart"/>
      <w:r w:rsidRPr="00AE5919">
        <w:rPr>
          <w:color w:val="262626"/>
          <w:szCs w:val="22"/>
        </w:rPr>
        <w:t>hg</w:t>
      </w:r>
      <w:proofErr w:type="gramEnd"/>
      <w:r w:rsidRPr="00AE5919">
        <w:rPr>
          <w:color w:val="262626"/>
          <w:szCs w:val="22"/>
        </w:rPr>
        <w:t xml:space="preserve"> clone https://bitbucket.org/multicoreware/x265</w:t>
      </w:r>
    </w:p>
    <w:p w14:paraId="25E499CE" w14:textId="77777777" w:rsidR="00F640BE" w:rsidRPr="00AE5919" w:rsidRDefault="00F640BE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color w:val="262626"/>
          <w:szCs w:val="22"/>
        </w:rPr>
      </w:pPr>
      <w:r w:rsidRPr="00AE5919">
        <w:rPr>
          <w:color w:val="262626"/>
          <w:szCs w:val="22"/>
        </w:rPr>
        <w:t>$ cd x265/build/</w:t>
      </w:r>
      <w:proofErr w:type="spellStart"/>
      <w:r w:rsidRPr="00AE5919">
        <w:rPr>
          <w:color w:val="262626"/>
          <w:szCs w:val="22"/>
        </w:rPr>
        <w:t>linux</w:t>
      </w:r>
      <w:proofErr w:type="spellEnd"/>
    </w:p>
    <w:p w14:paraId="4DED31BA" w14:textId="77777777" w:rsidR="00F640BE" w:rsidRDefault="00F640BE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color w:val="262626"/>
          <w:szCs w:val="22"/>
        </w:rPr>
      </w:pPr>
      <w:proofErr w:type="gramStart"/>
      <w:r w:rsidRPr="00AE5919">
        <w:rPr>
          <w:color w:val="262626"/>
          <w:szCs w:val="22"/>
        </w:rPr>
        <w:t>$ ./</w:t>
      </w:r>
      <w:proofErr w:type="gramEnd"/>
      <w:r w:rsidRPr="00AE5919">
        <w:rPr>
          <w:color w:val="262626"/>
          <w:szCs w:val="22"/>
        </w:rPr>
        <w:t>make-</w:t>
      </w:r>
      <w:proofErr w:type="spellStart"/>
      <w:r w:rsidRPr="00AE5919">
        <w:rPr>
          <w:color w:val="262626"/>
          <w:szCs w:val="22"/>
        </w:rPr>
        <w:t>Makefiles.bash</w:t>
      </w:r>
      <w:proofErr w:type="spellEnd"/>
    </w:p>
    <w:p w14:paraId="1F9987C3" w14:textId="77777777" w:rsidR="00AE5919" w:rsidRPr="00AE5919" w:rsidRDefault="00AE5919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color w:val="262626"/>
          <w:szCs w:val="22"/>
        </w:rPr>
      </w:pPr>
    </w:p>
    <w:p w14:paraId="5FF9F97D" w14:textId="77777777" w:rsidR="00F640BE" w:rsidRPr="00AE5919" w:rsidRDefault="00825C8A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color w:val="262626"/>
          <w:szCs w:val="22"/>
        </w:rPr>
      </w:pPr>
      <w:r>
        <w:rPr>
          <w:color w:val="000000"/>
          <w:szCs w:val="22"/>
        </w:rPr>
        <w:t xml:space="preserve">When running </w:t>
      </w:r>
      <w:proofErr w:type="gramStart"/>
      <w:r>
        <w:rPr>
          <w:color w:val="000000"/>
          <w:szCs w:val="22"/>
        </w:rPr>
        <w:t>the ./</w:t>
      </w:r>
      <w:proofErr w:type="gramEnd"/>
      <w:r>
        <w:rPr>
          <w:color w:val="000000"/>
          <w:szCs w:val="22"/>
        </w:rPr>
        <w:t>make-</w:t>
      </w:r>
      <w:proofErr w:type="spellStart"/>
      <w:r>
        <w:rPr>
          <w:color w:val="000000"/>
          <w:szCs w:val="22"/>
        </w:rPr>
        <w:t>Makefiles.bash</w:t>
      </w:r>
      <w:proofErr w:type="spellEnd"/>
      <w:r>
        <w:rPr>
          <w:color w:val="000000"/>
          <w:szCs w:val="22"/>
        </w:rPr>
        <w:t xml:space="preserve"> script, b</w:t>
      </w:r>
      <w:r w:rsidR="00316A46" w:rsidRPr="00AE5919">
        <w:rPr>
          <w:color w:val="000000"/>
          <w:szCs w:val="22"/>
        </w:rPr>
        <w:t>e sure to set “</w:t>
      </w:r>
      <w:r w:rsidR="00F640BE" w:rsidRPr="00AE5919">
        <w:rPr>
          <w:color w:val="000000"/>
          <w:szCs w:val="22"/>
        </w:rPr>
        <w:t>HIGH_BIT_DEPTH = On</w:t>
      </w:r>
      <w:r w:rsidR="00316A46" w:rsidRPr="00AE5919">
        <w:rPr>
          <w:color w:val="000000"/>
          <w:szCs w:val="22"/>
        </w:rPr>
        <w:t xml:space="preserve">” to enable 10-bit </w:t>
      </w:r>
      <w:r>
        <w:rPr>
          <w:color w:val="000000"/>
          <w:szCs w:val="22"/>
        </w:rPr>
        <w:t xml:space="preserve">(HEVC Main10) </w:t>
      </w:r>
      <w:r w:rsidR="00316A46" w:rsidRPr="00AE5919">
        <w:rPr>
          <w:color w:val="000000"/>
          <w:szCs w:val="22"/>
        </w:rPr>
        <w:t>encodes.</w:t>
      </w:r>
      <w:r>
        <w:rPr>
          <w:color w:val="000000"/>
          <w:szCs w:val="22"/>
        </w:rPr>
        <w:t xml:space="preserve">  Finally, make </w:t>
      </w:r>
      <w:r w:rsidR="00107178">
        <w:rPr>
          <w:color w:val="000000"/>
          <w:szCs w:val="22"/>
        </w:rPr>
        <w:t>the project</w:t>
      </w:r>
      <w:r>
        <w:rPr>
          <w:color w:val="000000"/>
          <w:szCs w:val="22"/>
        </w:rPr>
        <w:t>:</w:t>
      </w:r>
    </w:p>
    <w:p w14:paraId="13E50C5A" w14:textId="77777777" w:rsidR="00F640BE" w:rsidRPr="00AE5919" w:rsidRDefault="00F640BE" w:rsidP="00AE5919">
      <w:pPr>
        <w:ind w:left="720"/>
        <w:jc w:val="both"/>
        <w:rPr>
          <w:color w:val="262626"/>
          <w:szCs w:val="22"/>
        </w:rPr>
      </w:pPr>
      <w:r w:rsidRPr="00AE5919">
        <w:rPr>
          <w:color w:val="262626"/>
          <w:szCs w:val="22"/>
        </w:rPr>
        <w:t xml:space="preserve">$ </w:t>
      </w:r>
      <w:proofErr w:type="gramStart"/>
      <w:r w:rsidRPr="00AE5919">
        <w:rPr>
          <w:color w:val="262626"/>
          <w:szCs w:val="22"/>
        </w:rPr>
        <w:t>make</w:t>
      </w:r>
      <w:proofErr w:type="gramEnd"/>
      <w:r w:rsidR="00825C8A">
        <w:rPr>
          <w:color w:val="262626"/>
          <w:szCs w:val="22"/>
        </w:rPr>
        <w:t xml:space="preserve"> </w:t>
      </w:r>
    </w:p>
    <w:p w14:paraId="5517874D" w14:textId="77777777" w:rsidR="00F640BE" w:rsidRPr="00AE5919" w:rsidRDefault="00F640BE" w:rsidP="00F640BE">
      <w:pPr>
        <w:jc w:val="both"/>
        <w:rPr>
          <w:szCs w:val="22"/>
        </w:rPr>
      </w:pPr>
      <w:r w:rsidRPr="00AE5919">
        <w:rPr>
          <w:szCs w:val="22"/>
        </w:rPr>
        <w:t>The following command line arguments are needed to signal HDR-10 combination</w:t>
      </w:r>
      <w:r w:rsidR="00825C8A">
        <w:rPr>
          <w:szCs w:val="22"/>
        </w:rPr>
        <w:t xml:space="preserve"> in x265</w:t>
      </w:r>
      <w:r w:rsidRPr="00AE5919">
        <w:rPr>
          <w:szCs w:val="22"/>
        </w:rPr>
        <w:t>:</w:t>
      </w:r>
    </w:p>
    <w:p w14:paraId="02AE6E11" w14:textId="77777777" w:rsidR="00F640BE" w:rsidRDefault="00F640BE" w:rsidP="00AE5919">
      <w:pPr>
        <w:ind w:left="360"/>
        <w:jc w:val="both"/>
        <w:rPr>
          <w:szCs w:val="22"/>
        </w:rPr>
      </w:pPr>
      <w:r w:rsidRPr="00AE5919">
        <w:rPr>
          <w:szCs w:val="22"/>
        </w:rPr>
        <w:t>--</w:t>
      </w:r>
      <w:proofErr w:type="gramStart"/>
      <w:r w:rsidRPr="00AE5919">
        <w:rPr>
          <w:szCs w:val="22"/>
        </w:rPr>
        <w:t>input</w:t>
      </w:r>
      <w:proofErr w:type="gramEnd"/>
      <w:r w:rsidRPr="00AE5919">
        <w:rPr>
          <w:szCs w:val="22"/>
        </w:rPr>
        <w:t>-depth 10 --</w:t>
      </w:r>
      <w:proofErr w:type="spellStart"/>
      <w:r w:rsidRPr="00AE5919">
        <w:rPr>
          <w:szCs w:val="22"/>
        </w:rPr>
        <w:t>colorprim</w:t>
      </w:r>
      <w:proofErr w:type="spellEnd"/>
      <w:r w:rsidRPr="00AE5919">
        <w:rPr>
          <w:szCs w:val="22"/>
        </w:rPr>
        <w:t xml:space="preserve"> bt2020 --transfer smpte-st-2084 --</w:t>
      </w:r>
      <w:proofErr w:type="spellStart"/>
      <w:r w:rsidRPr="00AE5919">
        <w:rPr>
          <w:szCs w:val="22"/>
        </w:rPr>
        <w:t>colormatrix</w:t>
      </w:r>
      <w:proofErr w:type="spellEnd"/>
      <w:r w:rsidRPr="00AE5919">
        <w:rPr>
          <w:szCs w:val="22"/>
        </w:rPr>
        <w:t xml:space="preserve"> bt2020nc –</w:t>
      </w:r>
      <w:proofErr w:type="spellStart"/>
      <w:r w:rsidRPr="00AE5919">
        <w:rPr>
          <w:szCs w:val="22"/>
        </w:rPr>
        <w:t>chromaloc</w:t>
      </w:r>
      <w:proofErr w:type="spellEnd"/>
      <w:r w:rsidRPr="00AE5919">
        <w:rPr>
          <w:szCs w:val="22"/>
        </w:rPr>
        <w:t xml:space="preserve"> 2 –P main10 </w:t>
      </w:r>
    </w:p>
    <w:p w14:paraId="78C13486" w14:textId="77777777" w:rsidR="00AE5919" w:rsidRDefault="00AE5919" w:rsidP="00AE5919">
      <w:pPr>
        <w:jc w:val="both"/>
        <w:rPr>
          <w:szCs w:val="22"/>
        </w:rPr>
      </w:pPr>
    </w:p>
    <w:p w14:paraId="2708FB49" w14:textId="77777777" w:rsidR="006462CA" w:rsidRDefault="006462CA" w:rsidP="00AE5919">
      <w:pPr>
        <w:jc w:val="both"/>
        <w:rPr>
          <w:szCs w:val="22"/>
        </w:rPr>
      </w:pPr>
    </w:p>
    <w:p w14:paraId="1E9CDAA4" w14:textId="77777777" w:rsidR="00AE5919" w:rsidRDefault="00AE5919" w:rsidP="00AE5919">
      <w:pPr>
        <w:jc w:val="both"/>
        <w:rPr>
          <w:szCs w:val="22"/>
        </w:rPr>
      </w:pPr>
      <w:proofErr w:type="gramStart"/>
      <w:r>
        <w:rPr>
          <w:szCs w:val="22"/>
        </w:rPr>
        <w:t>optional</w:t>
      </w:r>
      <w:proofErr w:type="gramEnd"/>
      <w:r>
        <w:rPr>
          <w:szCs w:val="22"/>
        </w:rPr>
        <w:t xml:space="preserve"> parameters </w:t>
      </w:r>
      <w:r w:rsidR="00E75998">
        <w:rPr>
          <w:szCs w:val="22"/>
        </w:rPr>
        <w:t>for</w:t>
      </w:r>
      <w:r>
        <w:rPr>
          <w:szCs w:val="22"/>
        </w:rPr>
        <w:t xml:space="preserve"> ST 2086</w:t>
      </w:r>
      <w:r w:rsidR="006213FF">
        <w:rPr>
          <w:szCs w:val="22"/>
        </w:rPr>
        <w:t xml:space="preserve"> (using the </w:t>
      </w:r>
      <w:r w:rsidR="00416E46">
        <w:rPr>
          <w:szCs w:val="22"/>
        </w:rPr>
        <w:t xml:space="preserve">Table </w:t>
      </w:r>
      <w:r w:rsidR="00107178">
        <w:rPr>
          <w:szCs w:val="22"/>
        </w:rPr>
        <w:t>4</w:t>
      </w:r>
      <w:r w:rsidR="00E75998">
        <w:rPr>
          <w:szCs w:val="22"/>
        </w:rPr>
        <w:t xml:space="preserve"> example)</w:t>
      </w:r>
      <w:r>
        <w:rPr>
          <w:szCs w:val="22"/>
        </w:rPr>
        <w:t>,</w:t>
      </w:r>
      <w:r w:rsidR="00E75998" w:rsidRPr="00E75998">
        <w:rPr>
          <w:szCs w:val="22"/>
        </w:rPr>
        <w:t xml:space="preserve"> </w:t>
      </w:r>
      <w:proofErr w:type="spellStart"/>
      <w:r>
        <w:rPr>
          <w:szCs w:val="22"/>
        </w:rPr>
        <w:t>MaxFALL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MaxCLL</w:t>
      </w:r>
      <w:proofErr w:type="spellEnd"/>
      <w:r>
        <w:rPr>
          <w:szCs w:val="22"/>
        </w:rPr>
        <w:t>:</w:t>
      </w:r>
    </w:p>
    <w:p w14:paraId="027C851F" w14:textId="77777777" w:rsidR="00AE5919" w:rsidRPr="00AE5919" w:rsidRDefault="00AE5919" w:rsidP="00AE5919">
      <w:pPr>
        <w:ind w:left="360"/>
        <w:jc w:val="both"/>
        <w:rPr>
          <w:szCs w:val="22"/>
        </w:rPr>
      </w:pPr>
      <w:r>
        <w:rPr>
          <w:szCs w:val="22"/>
        </w:rPr>
        <w:t>--</w:t>
      </w:r>
      <w:proofErr w:type="gramStart"/>
      <w:r w:rsidRPr="00AE5919">
        <w:rPr>
          <w:szCs w:val="22"/>
        </w:rPr>
        <w:t>master</w:t>
      </w:r>
      <w:proofErr w:type="gramEnd"/>
      <w:r w:rsidRPr="00AE5919">
        <w:rPr>
          <w:szCs w:val="22"/>
        </w:rPr>
        <w:t>-display “G(13250,34500)B(7500,3000)R(34000,16</w:t>
      </w:r>
      <w:r w:rsidR="0071674C">
        <w:rPr>
          <w:szCs w:val="22"/>
        </w:rPr>
        <w:t>000)WP(15635,16450)L(</w:t>
      </w:r>
      <w:r w:rsidR="009322B8">
        <w:rPr>
          <w:szCs w:val="22"/>
        </w:rPr>
        <w:t>40</w:t>
      </w:r>
      <w:r w:rsidR="0071674C">
        <w:rPr>
          <w:szCs w:val="22"/>
        </w:rPr>
        <w:t>000000,</w:t>
      </w:r>
      <w:r w:rsidR="009322B8">
        <w:rPr>
          <w:szCs w:val="22"/>
        </w:rPr>
        <w:t>47</w:t>
      </w:r>
      <w:r>
        <w:rPr>
          <w:szCs w:val="22"/>
        </w:rPr>
        <w:t>)</w:t>
      </w:r>
    </w:p>
    <w:p w14:paraId="7E0BAAEF" w14:textId="77777777" w:rsidR="009322B8" w:rsidRDefault="00AE5919" w:rsidP="00E75998">
      <w:pPr>
        <w:ind w:left="360"/>
        <w:jc w:val="both"/>
        <w:rPr>
          <w:szCs w:val="22"/>
        </w:rPr>
      </w:pPr>
      <w:r>
        <w:rPr>
          <w:szCs w:val="22"/>
        </w:rPr>
        <w:t>--</w:t>
      </w:r>
      <w:proofErr w:type="gramStart"/>
      <w:r w:rsidRPr="00AE5919">
        <w:rPr>
          <w:szCs w:val="22"/>
        </w:rPr>
        <w:t>max</w:t>
      </w:r>
      <w:proofErr w:type="gramEnd"/>
      <w:r w:rsidRPr="00AE5919">
        <w:rPr>
          <w:szCs w:val="22"/>
        </w:rPr>
        <w:t>-</w:t>
      </w:r>
      <w:proofErr w:type="spellStart"/>
      <w:r w:rsidRPr="00AE5919">
        <w:rPr>
          <w:szCs w:val="22"/>
        </w:rPr>
        <w:t>cll</w:t>
      </w:r>
      <w:proofErr w:type="spellEnd"/>
      <w:r w:rsidRPr="00AE5919">
        <w:rPr>
          <w:szCs w:val="22"/>
        </w:rPr>
        <w:t xml:space="preserve"> “</w:t>
      </w:r>
      <w:r w:rsidR="00E75998">
        <w:rPr>
          <w:szCs w:val="22"/>
        </w:rPr>
        <w:t>4</w:t>
      </w:r>
      <w:r w:rsidR="00BF0A1A">
        <w:rPr>
          <w:szCs w:val="22"/>
        </w:rPr>
        <w:t>0</w:t>
      </w:r>
      <w:r w:rsidRPr="00AE5919">
        <w:rPr>
          <w:szCs w:val="22"/>
        </w:rPr>
        <w:t>00,</w:t>
      </w:r>
      <w:r w:rsidR="00E75998">
        <w:rPr>
          <w:szCs w:val="22"/>
        </w:rPr>
        <w:t>0</w:t>
      </w:r>
      <w:r w:rsidRPr="00AE5919">
        <w:rPr>
          <w:szCs w:val="22"/>
        </w:rPr>
        <w:t>”</w:t>
      </w:r>
    </w:p>
    <w:p w14:paraId="20A98744" w14:textId="77777777" w:rsidR="00E75998" w:rsidRDefault="00E75998" w:rsidP="00E75998">
      <w:pPr>
        <w:ind w:left="360"/>
        <w:jc w:val="both"/>
        <w:rPr>
          <w:szCs w:val="22"/>
        </w:rPr>
      </w:pPr>
    </w:p>
    <w:p w14:paraId="22B71099" w14:textId="77777777" w:rsidR="000A3F47" w:rsidRDefault="00AE5919" w:rsidP="009234A5">
      <w:pPr>
        <w:jc w:val="both"/>
        <w:rPr>
          <w:szCs w:val="22"/>
          <w:lang w:val="en-CA"/>
        </w:rPr>
      </w:pPr>
      <w:r>
        <w:rPr>
          <w:szCs w:val="22"/>
        </w:rPr>
        <w:t xml:space="preserve">The content level example above assumes </w:t>
      </w:r>
      <w:proofErr w:type="spellStart"/>
      <w:r>
        <w:rPr>
          <w:szCs w:val="22"/>
        </w:rPr>
        <w:t>MaxCLL</w:t>
      </w:r>
      <w:proofErr w:type="spellEnd"/>
      <w:r>
        <w:rPr>
          <w:szCs w:val="22"/>
        </w:rPr>
        <w:t xml:space="preserve"> (Maximum Content [pixel] Light Level) =</w:t>
      </w:r>
      <w:r w:rsidR="00E75998">
        <w:rPr>
          <w:szCs w:val="22"/>
        </w:rPr>
        <w:t>4</w:t>
      </w:r>
      <w:r w:rsidR="00BF0A1A">
        <w:rPr>
          <w:szCs w:val="22"/>
        </w:rPr>
        <w:t xml:space="preserve">000 </w:t>
      </w:r>
      <w:r w:rsidR="00825C8A" w:rsidRPr="00D74008">
        <w:rPr>
          <w:color w:val="000000"/>
          <w:szCs w:val="22"/>
        </w:rPr>
        <w:t>candelas/m</w:t>
      </w:r>
      <w:r w:rsidR="00825C8A" w:rsidRPr="00D74008">
        <w:rPr>
          <w:color w:val="000000"/>
          <w:szCs w:val="22"/>
          <w:vertAlign w:val="superscript"/>
        </w:rPr>
        <w:t>2</w:t>
      </w:r>
      <w:r w:rsidR="00E75998">
        <w:rPr>
          <w:szCs w:val="22"/>
        </w:rPr>
        <w:t xml:space="preserve">, while </w:t>
      </w:r>
      <w:proofErr w:type="spellStart"/>
      <w:r>
        <w:rPr>
          <w:szCs w:val="22"/>
        </w:rPr>
        <w:t>MaxFALL</w:t>
      </w:r>
      <w:proofErr w:type="spellEnd"/>
      <w:r>
        <w:rPr>
          <w:szCs w:val="22"/>
        </w:rPr>
        <w:t xml:space="preserve"> (Maximum Frame Average Light Level) </w:t>
      </w:r>
      <w:r w:rsidR="00E75998">
        <w:rPr>
          <w:szCs w:val="22"/>
        </w:rPr>
        <w:t xml:space="preserve">is set to 0 to </w:t>
      </w:r>
      <w:r w:rsidR="00107178">
        <w:rPr>
          <w:szCs w:val="22"/>
        </w:rPr>
        <w:t>illustrate a case where the value</w:t>
      </w:r>
      <w:r w:rsidR="00E75998">
        <w:rPr>
          <w:szCs w:val="22"/>
        </w:rPr>
        <w:t xml:space="preserve"> unknown </w:t>
      </w:r>
      <w:r w:rsidR="00D439EF">
        <w:rPr>
          <w:szCs w:val="22"/>
        </w:rPr>
        <w:t xml:space="preserve">or not measured </w:t>
      </w:r>
      <w:r w:rsidR="00E75998">
        <w:rPr>
          <w:szCs w:val="22"/>
        </w:rPr>
        <w:t xml:space="preserve">(0 is reserved in </w:t>
      </w:r>
      <w:r w:rsidR="00107178">
        <w:rPr>
          <w:szCs w:val="22"/>
        </w:rPr>
        <w:t xml:space="preserve">both </w:t>
      </w:r>
      <w:proofErr w:type="spellStart"/>
      <w:r w:rsidR="00107178">
        <w:rPr>
          <w:szCs w:val="22"/>
        </w:rPr>
        <w:t>MaxCLL</w:t>
      </w:r>
      <w:proofErr w:type="spellEnd"/>
      <w:r w:rsidR="00107178">
        <w:rPr>
          <w:szCs w:val="22"/>
        </w:rPr>
        <w:t xml:space="preserve"> and </w:t>
      </w:r>
      <w:proofErr w:type="spellStart"/>
      <w:r w:rsidR="00107178">
        <w:rPr>
          <w:szCs w:val="22"/>
        </w:rPr>
        <w:t>MaxFALL</w:t>
      </w:r>
      <w:proofErr w:type="spellEnd"/>
      <w:r w:rsidR="00107178">
        <w:rPr>
          <w:szCs w:val="22"/>
        </w:rPr>
        <w:t xml:space="preserve"> in the </w:t>
      </w:r>
      <w:r w:rsidR="00E75998">
        <w:rPr>
          <w:szCs w:val="22"/>
        </w:rPr>
        <w:t xml:space="preserve">CEA 861.3 </w:t>
      </w:r>
      <w:r w:rsidR="00107178">
        <w:rPr>
          <w:szCs w:val="22"/>
        </w:rPr>
        <w:t xml:space="preserve">specification </w:t>
      </w:r>
      <w:r w:rsidR="00E75998">
        <w:rPr>
          <w:szCs w:val="22"/>
        </w:rPr>
        <w:t>to indicate that the value is not specified)</w:t>
      </w:r>
      <w:r>
        <w:rPr>
          <w:szCs w:val="22"/>
        </w:rPr>
        <w:t>.</w:t>
      </w:r>
      <w:r w:rsidR="005347AA">
        <w:rPr>
          <w:szCs w:val="22"/>
        </w:rPr>
        <w:t xml:space="preserve">  Example calculation of </w:t>
      </w:r>
      <w:proofErr w:type="spellStart"/>
      <w:r w:rsidR="005347AA">
        <w:rPr>
          <w:szCs w:val="22"/>
        </w:rPr>
        <w:t>MaxCLL</w:t>
      </w:r>
      <w:proofErr w:type="spellEnd"/>
      <w:r w:rsidR="005347AA">
        <w:rPr>
          <w:szCs w:val="22"/>
        </w:rPr>
        <w:t xml:space="preserve"> and </w:t>
      </w:r>
      <w:proofErr w:type="spellStart"/>
      <w:r w:rsidR="005347AA">
        <w:rPr>
          <w:szCs w:val="22"/>
        </w:rPr>
        <w:t>MaxFALL</w:t>
      </w:r>
      <w:proofErr w:type="spellEnd"/>
      <w:r w:rsidR="005347AA">
        <w:rPr>
          <w:szCs w:val="22"/>
        </w:rPr>
        <w:t xml:space="preserve"> measures are provided in</w:t>
      </w:r>
      <w:r w:rsidR="00DF5DF0">
        <w:rPr>
          <w:szCs w:val="22"/>
        </w:rPr>
        <w:t xml:space="preserve"> JCTVC-T0101</w:t>
      </w:r>
      <w:r w:rsidR="005347AA">
        <w:rPr>
          <w:szCs w:val="22"/>
        </w:rPr>
        <w:t xml:space="preserve"> [9]</w:t>
      </w:r>
    </w:p>
    <w:p w14:paraId="64048FB4" w14:textId="77777777" w:rsidR="00017CF5" w:rsidRDefault="00017CF5" w:rsidP="009234A5">
      <w:pPr>
        <w:jc w:val="both"/>
        <w:rPr>
          <w:szCs w:val="22"/>
          <w:lang w:val="en-CA"/>
        </w:rPr>
      </w:pPr>
    </w:p>
    <w:p w14:paraId="1E09C93B" w14:textId="77777777" w:rsidR="00BF0A1A" w:rsidRDefault="00BF0A1A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 complete </w:t>
      </w:r>
      <w:r w:rsidR="00017CF5">
        <w:rPr>
          <w:szCs w:val="22"/>
          <w:lang w:val="en-CA"/>
        </w:rPr>
        <w:t>x2</w:t>
      </w:r>
      <w:r w:rsidR="000F0361">
        <w:rPr>
          <w:szCs w:val="22"/>
          <w:lang w:val="en-CA"/>
        </w:rPr>
        <w:t>6</w:t>
      </w:r>
      <w:r w:rsidR="00017CF5">
        <w:rPr>
          <w:szCs w:val="22"/>
          <w:lang w:val="en-CA"/>
        </w:rPr>
        <w:t xml:space="preserve">5 </w:t>
      </w:r>
      <w:r>
        <w:rPr>
          <w:szCs w:val="22"/>
          <w:lang w:val="en-CA"/>
        </w:rPr>
        <w:t>command line example:</w:t>
      </w:r>
      <w:r>
        <w:rPr>
          <w:szCs w:val="22"/>
          <w:lang w:val="en-CA"/>
        </w:rPr>
        <w:br/>
      </w:r>
    </w:p>
    <w:p w14:paraId="787991EE" w14:textId="77777777" w:rsidR="004728FE" w:rsidRDefault="00BF0A1A" w:rsidP="004728FE">
      <w:pPr>
        <w:ind w:left="360"/>
      </w:pPr>
      <w:proofErr w:type="gramStart"/>
      <w:r w:rsidRPr="00BF0A1A">
        <w:t>x265</w:t>
      </w:r>
      <w:proofErr w:type="gramEnd"/>
      <w:r w:rsidRPr="00BF0A1A">
        <w:t xml:space="preserve"> --</w:t>
      </w:r>
      <w:proofErr w:type="spellStart"/>
      <w:r w:rsidRPr="00BF0A1A">
        <w:t>colorprim</w:t>
      </w:r>
      <w:proofErr w:type="spellEnd"/>
      <w:r w:rsidRPr="00BF0A1A">
        <w:t xml:space="preserve"> bt2020 --transfer smpte-st-2084 --</w:t>
      </w:r>
      <w:proofErr w:type="spellStart"/>
      <w:r w:rsidRPr="00BF0A1A">
        <w:t>colormatrix</w:t>
      </w:r>
      <w:proofErr w:type="spellEnd"/>
      <w:r w:rsidRPr="00BF0A1A">
        <w:t xml:space="preserve"> bt2020nc</w:t>
      </w:r>
      <w:r w:rsidR="004728FE">
        <w:t xml:space="preserve"> </w:t>
      </w:r>
      <w:r w:rsidR="004728FE" w:rsidRPr="00BF0A1A">
        <w:t>--</w:t>
      </w:r>
      <w:proofErr w:type="spellStart"/>
      <w:r w:rsidR="004728FE" w:rsidRPr="00BF0A1A">
        <w:t>chromaloc</w:t>
      </w:r>
      <w:proofErr w:type="spellEnd"/>
      <w:r w:rsidR="004728FE" w:rsidRPr="00BF0A1A">
        <w:t xml:space="preserve"> 2 </w:t>
      </w:r>
      <w:r w:rsidRPr="00BF0A1A">
        <w:t xml:space="preserve"> </w:t>
      </w:r>
      <w:r w:rsidR="004728FE">
        <w:t>\</w:t>
      </w:r>
    </w:p>
    <w:p w14:paraId="6AE04BD3" w14:textId="08A67C90" w:rsidR="00E75998" w:rsidRPr="00AE5919" w:rsidRDefault="00E75998" w:rsidP="004728FE">
      <w:pPr>
        <w:ind w:left="360"/>
        <w:rPr>
          <w:szCs w:val="22"/>
        </w:rPr>
      </w:pPr>
      <w:r>
        <w:rPr>
          <w:szCs w:val="22"/>
        </w:rPr>
        <w:t>--</w:t>
      </w:r>
      <w:proofErr w:type="gramStart"/>
      <w:r w:rsidRPr="00AE5919">
        <w:rPr>
          <w:szCs w:val="22"/>
        </w:rPr>
        <w:t>mast</w:t>
      </w:r>
      <w:r w:rsidR="004728FE">
        <w:rPr>
          <w:szCs w:val="22"/>
        </w:rPr>
        <w:t>er</w:t>
      </w:r>
      <w:proofErr w:type="gramEnd"/>
      <w:r w:rsidR="004728FE">
        <w:rPr>
          <w:szCs w:val="22"/>
        </w:rPr>
        <w:t xml:space="preserve">-display </w:t>
      </w:r>
      <w:r w:rsidRPr="00AE5919">
        <w:rPr>
          <w:szCs w:val="22"/>
        </w:rPr>
        <w:t>“G(13250,34500)B(7500,3000)R(34000,16</w:t>
      </w:r>
      <w:r>
        <w:rPr>
          <w:szCs w:val="22"/>
        </w:rPr>
        <w:t>000)WP(15635,16450)L(40000000,47)</w:t>
      </w:r>
      <w:ins w:id="11" w:author="Chad Fogg" w:date="2015-06-22T06:55:00Z">
        <w:r w:rsidR="008243BC">
          <w:rPr>
            <w:szCs w:val="22"/>
          </w:rPr>
          <w:t>”</w:t>
        </w:r>
        <w:bookmarkStart w:id="12" w:name="_GoBack"/>
        <w:bookmarkEnd w:id="12"/>
        <w:r w:rsidR="008243BC">
          <w:rPr>
            <w:szCs w:val="22"/>
          </w:rPr>
          <w:t>\</w:t>
        </w:r>
      </w:ins>
    </w:p>
    <w:p w14:paraId="39C9BAF0" w14:textId="77777777" w:rsidR="00E75998" w:rsidRDefault="00E75998" w:rsidP="004728FE">
      <w:pPr>
        <w:ind w:left="360"/>
        <w:rPr>
          <w:szCs w:val="22"/>
        </w:rPr>
      </w:pPr>
      <w:r>
        <w:rPr>
          <w:szCs w:val="22"/>
        </w:rPr>
        <w:t>--</w:t>
      </w:r>
      <w:proofErr w:type="gramStart"/>
      <w:r w:rsidRPr="00AE5919">
        <w:rPr>
          <w:szCs w:val="22"/>
        </w:rPr>
        <w:t>max</w:t>
      </w:r>
      <w:proofErr w:type="gramEnd"/>
      <w:r w:rsidRPr="00AE5919">
        <w:rPr>
          <w:szCs w:val="22"/>
        </w:rPr>
        <w:t>-</w:t>
      </w:r>
      <w:proofErr w:type="spellStart"/>
      <w:r w:rsidRPr="00AE5919">
        <w:rPr>
          <w:szCs w:val="22"/>
        </w:rPr>
        <w:t>cll</w:t>
      </w:r>
      <w:proofErr w:type="spellEnd"/>
      <w:r w:rsidRPr="00AE5919">
        <w:rPr>
          <w:szCs w:val="22"/>
        </w:rPr>
        <w:t xml:space="preserve"> “</w:t>
      </w:r>
      <w:r>
        <w:rPr>
          <w:szCs w:val="22"/>
        </w:rPr>
        <w:t>40</w:t>
      </w:r>
      <w:r w:rsidRPr="00AE5919">
        <w:rPr>
          <w:szCs w:val="22"/>
        </w:rPr>
        <w:t>00,</w:t>
      </w:r>
      <w:r>
        <w:rPr>
          <w:szCs w:val="22"/>
        </w:rPr>
        <w:t>0</w:t>
      </w:r>
      <w:r w:rsidRPr="00AE5919">
        <w:rPr>
          <w:szCs w:val="22"/>
        </w:rPr>
        <w:t>”</w:t>
      </w:r>
      <w:r w:rsidR="004728FE">
        <w:rPr>
          <w:szCs w:val="22"/>
        </w:rPr>
        <w:t xml:space="preserve"> \</w:t>
      </w:r>
    </w:p>
    <w:p w14:paraId="0B156893" w14:textId="77777777" w:rsidR="004728FE" w:rsidRDefault="00BF0A1A" w:rsidP="004728FE">
      <w:pPr>
        <w:ind w:left="360"/>
      </w:pPr>
      <w:r w:rsidRPr="00BF0A1A">
        <w:t>--</w:t>
      </w:r>
      <w:proofErr w:type="gramStart"/>
      <w:r w:rsidRPr="00BF0A1A">
        <w:t>profile</w:t>
      </w:r>
      <w:proofErr w:type="gramEnd"/>
      <w:r w:rsidRPr="00BF0A1A">
        <w:t xml:space="preserve"> main10 --level-</w:t>
      </w:r>
      <w:proofErr w:type="spellStart"/>
      <w:r w:rsidRPr="00BF0A1A">
        <w:t>idc</w:t>
      </w:r>
      <w:proofErr w:type="spellEnd"/>
      <w:r w:rsidRPr="00BF0A1A">
        <w:t xml:space="preserve"> 5.0 –fps 24 --input-res 1920x1080 </w:t>
      </w:r>
      <w:r w:rsidR="004728FE" w:rsidRPr="00BF0A1A">
        <w:t xml:space="preserve">--input-depth 10 </w:t>
      </w:r>
      <w:r w:rsidR="004728FE">
        <w:t>\</w:t>
      </w:r>
    </w:p>
    <w:p w14:paraId="4F598BA5" w14:textId="77777777" w:rsidR="00BF0A1A" w:rsidRDefault="00BF0A1A" w:rsidP="004728FE">
      <w:pPr>
        <w:ind w:left="360"/>
      </w:pPr>
      <w:r w:rsidRPr="00BF0A1A">
        <w:t>--</w:t>
      </w:r>
      <w:proofErr w:type="gramStart"/>
      <w:r w:rsidRPr="00BF0A1A">
        <w:t>input</w:t>
      </w:r>
      <w:proofErr w:type="gramEnd"/>
      <w:r w:rsidRPr="00BF0A1A">
        <w:t xml:space="preserve"> </w:t>
      </w:r>
      <w:proofErr w:type="spellStart"/>
      <w:r>
        <w:t>src</w:t>
      </w:r>
      <w:r w:rsidRPr="00BF0A1A">
        <w:t>.yuv</w:t>
      </w:r>
      <w:proofErr w:type="spellEnd"/>
      <w:r w:rsidRPr="00BF0A1A">
        <w:t xml:space="preserve"> </w:t>
      </w:r>
      <w:r>
        <w:t>–o bitstream</w:t>
      </w:r>
      <w:r w:rsidRPr="00BF0A1A">
        <w:t xml:space="preserve">.mp4 </w:t>
      </w:r>
    </w:p>
    <w:p w14:paraId="394F1448" w14:textId="77777777" w:rsidR="00BF0A1A" w:rsidRPr="00BF0A1A" w:rsidRDefault="00BF0A1A" w:rsidP="00BF0A1A">
      <w:pPr>
        <w:rPr>
          <w:lang w:val="en-CA"/>
        </w:rPr>
      </w:pPr>
    </w:p>
    <w:p w14:paraId="29C9D1BE" w14:textId="77777777" w:rsidR="001F2594" w:rsidRPr="007C3671" w:rsidRDefault="00806D3C" w:rsidP="007C3671">
      <w:pPr>
        <w:pStyle w:val="Heading1"/>
        <w:rPr>
          <w:szCs w:val="22"/>
          <w:lang w:val="en-CA"/>
        </w:rPr>
      </w:pPr>
      <w:r>
        <w:rPr>
          <w:lang w:val="en-CA"/>
        </w:rPr>
        <w:t>References</w:t>
      </w:r>
    </w:p>
    <w:p w14:paraId="3E8039B8" w14:textId="7577F662" w:rsidR="00A6074B" w:rsidRPr="004B5D7E" w:rsidRDefault="00A6074B" w:rsidP="004B5D7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240"/>
        <w:textAlignment w:val="auto"/>
      </w:pPr>
      <w:r>
        <w:rPr>
          <w:szCs w:val="22"/>
          <w:lang w:val="en-CA"/>
        </w:rPr>
        <w:t xml:space="preserve">[1] </w:t>
      </w:r>
      <w:r w:rsidRPr="005D22FF">
        <w:rPr>
          <w:szCs w:val="22"/>
          <w:lang w:val="en-CA"/>
        </w:rPr>
        <w:t xml:space="preserve">DECE, </w:t>
      </w:r>
      <w:r w:rsidR="005D22FF" w:rsidRPr="005D22FF">
        <w:rPr>
          <w:szCs w:val="22"/>
          <w:lang w:val="en-CA"/>
        </w:rPr>
        <w:t xml:space="preserve">“Section B.6: </w:t>
      </w:r>
      <w:r w:rsidR="005D22FF" w:rsidRPr="005D22FF">
        <w:rPr>
          <w:bCs/>
          <w:szCs w:val="22"/>
        </w:rPr>
        <w:t>HDR10 Media Profile Definition</w:t>
      </w:r>
      <w:r w:rsidR="005D22FF">
        <w:rPr>
          <w:szCs w:val="22"/>
        </w:rPr>
        <w:t>”</w:t>
      </w:r>
      <w:proofErr w:type="gramStart"/>
      <w:r w:rsidR="005D22FF" w:rsidRPr="005D22FF">
        <w:rPr>
          <w:szCs w:val="22"/>
          <w:lang w:val="en-CA"/>
        </w:rPr>
        <w:t>,</w:t>
      </w:r>
      <w:r w:rsidRPr="004B5D7E">
        <w:rPr>
          <w:i/>
          <w:lang w:val="en-CA"/>
        </w:rPr>
        <w:t>Common</w:t>
      </w:r>
      <w:proofErr w:type="gramEnd"/>
      <w:r w:rsidRPr="004B5D7E">
        <w:rPr>
          <w:i/>
          <w:lang w:val="en-CA"/>
        </w:rPr>
        <w:t xml:space="preserve"> File Format &amp; Media Formats Specification</w:t>
      </w:r>
      <w:r w:rsidR="00845E47" w:rsidRPr="004B5D7E">
        <w:rPr>
          <w:i/>
          <w:lang w:val="en-CA"/>
        </w:rPr>
        <w:t xml:space="preserve"> </w:t>
      </w:r>
      <w:r w:rsidRPr="004B5D7E">
        <w:rPr>
          <w:i/>
          <w:lang w:val="en-CA"/>
        </w:rPr>
        <w:t>Version 2.1</w:t>
      </w:r>
      <w:r w:rsidR="005D22FF">
        <w:rPr>
          <w:szCs w:val="22"/>
          <w:lang w:val="en-CA"/>
        </w:rPr>
        <w:t xml:space="preserve"> , </w:t>
      </w:r>
      <w:r>
        <w:rPr>
          <w:szCs w:val="22"/>
          <w:lang w:val="en-CA"/>
        </w:rPr>
        <w:t>February 5, 2015. (</w:t>
      </w:r>
      <w:r w:rsidR="00857F43">
        <w:rPr>
          <w:szCs w:val="22"/>
          <w:lang w:val="en-CA"/>
        </w:rPr>
        <w:t>Attached</w:t>
      </w:r>
      <w:r>
        <w:rPr>
          <w:szCs w:val="22"/>
          <w:lang w:val="en-CA"/>
        </w:rPr>
        <w:t xml:space="preserve"> to </w:t>
      </w:r>
      <w:hyperlink r:id="rId24" w:history="1">
        <w:r w:rsidRPr="00A23CE1">
          <w:rPr>
            <w:rStyle w:val="Hyperlink"/>
            <w:szCs w:val="22"/>
            <w:lang w:val="en-CA"/>
          </w:rPr>
          <w:t>m35798</w:t>
        </w:r>
      </w:hyperlink>
      <w:r>
        <w:rPr>
          <w:szCs w:val="22"/>
          <w:lang w:val="en-CA"/>
        </w:rPr>
        <w:t xml:space="preserve">  [</w:t>
      </w:r>
      <w:r w:rsidR="005347AA">
        <w:rPr>
          <w:szCs w:val="22"/>
          <w:lang w:val="en-CA"/>
        </w:rPr>
        <w:t>10</w:t>
      </w:r>
      <w:r>
        <w:rPr>
          <w:szCs w:val="22"/>
          <w:lang w:val="en-CA"/>
        </w:rPr>
        <w:t>])</w:t>
      </w:r>
    </w:p>
    <w:p w14:paraId="58331D90" w14:textId="77777777" w:rsidR="00A6074B" w:rsidRDefault="00A6074B" w:rsidP="005D22FF">
      <w:pPr>
        <w:rPr>
          <w:szCs w:val="22"/>
          <w:lang w:val="en-CA"/>
        </w:rPr>
      </w:pPr>
      <w:r>
        <w:rPr>
          <w:szCs w:val="22"/>
          <w:lang w:val="en-CA"/>
        </w:rPr>
        <w:t xml:space="preserve">[2] SMPTE ST 2084: </w:t>
      </w:r>
      <w:r w:rsidR="00C6226A">
        <w:rPr>
          <w:szCs w:val="22"/>
          <w:lang w:val="en-CA"/>
        </w:rPr>
        <w:t>“</w:t>
      </w:r>
      <w:r w:rsidR="00C6226A" w:rsidRPr="00C6226A">
        <w:rPr>
          <w:szCs w:val="22"/>
        </w:rPr>
        <w:t>High Dynamic Range Electro-Optical Transfer Function of Mastering Reference Displays</w:t>
      </w:r>
      <w:r w:rsidR="00C6226A">
        <w:rPr>
          <w:szCs w:val="22"/>
        </w:rPr>
        <w:t xml:space="preserve">”, </w:t>
      </w:r>
      <w:hyperlink r:id="rId25" w:history="1">
        <w:r w:rsidRPr="00C468C6">
          <w:rPr>
            <w:rStyle w:val="Hyperlink"/>
            <w:szCs w:val="22"/>
            <w:lang w:val="en-CA"/>
          </w:rPr>
          <w:t>http://standards.smpte.org/content/978-1-61482-829-7/st-2084-2014/SEC1</w:t>
        </w:r>
      </w:hyperlink>
    </w:p>
    <w:p w14:paraId="3C01EF5C" w14:textId="77777777" w:rsidR="00A6074B" w:rsidRDefault="00A6074B" w:rsidP="00A6074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[3] CEA 863.1</w:t>
      </w:r>
      <w:r w:rsidR="000D56E7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“HDR Static Metadata Extensions”, January 2015.</w:t>
      </w:r>
    </w:p>
    <w:p w14:paraId="3148724A" w14:textId="16340E55" w:rsidR="00A6074B" w:rsidRPr="004F6622" w:rsidRDefault="00A6074B" w:rsidP="00A6074B">
      <w:pPr>
        <w:jc w:val="both"/>
      </w:pPr>
      <w:r>
        <w:rPr>
          <w:szCs w:val="22"/>
          <w:lang w:val="en-CA"/>
        </w:rPr>
        <w:t xml:space="preserve">[4] </w:t>
      </w:r>
      <w:r w:rsidR="00C6226A">
        <w:rPr>
          <w:szCs w:val="22"/>
          <w:lang w:val="en-CA"/>
        </w:rPr>
        <w:t xml:space="preserve">Recommendation </w:t>
      </w:r>
      <w:r>
        <w:rPr>
          <w:szCs w:val="22"/>
          <w:lang w:val="en-CA"/>
        </w:rPr>
        <w:t>ITU-R BT.2020:</w:t>
      </w:r>
      <w:r w:rsidR="00C6226A">
        <w:rPr>
          <w:szCs w:val="22"/>
          <w:lang w:val="en-CA"/>
        </w:rPr>
        <w:t xml:space="preserve"> “</w:t>
      </w:r>
      <w:r w:rsidR="00C6226A" w:rsidRPr="00C6226A">
        <w:rPr>
          <w:szCs w:val="22"/>
        </w:rPr>
        <w:t xml:space="preserve">Parameter values for ultra-high definition television systems for production and international </w:t>
      </w:r>
      <w:proofErr w:type="spellStart"/>
      <w:r w:rsidR="00C6226A" w:rsidRPr="00C6226A">
        <w:rPr>
          <w:szCs w:val="22"/>
        </w:rPr>
        <w:t>programme</w:t>
      </w:r>
      <w:proofErr w:type="spellEnd"/>
      <w:r w:rsidR="00C6226A" w:rsidRPr="00C6226A">
        <w:rPr>
          <w:szCs w:val="22"/>
        </w:rPr>
        <w:t xml:space="preserve"> exchange</w:t>
      </w:r>
      <w:r w:rsidR="00C6226A">
        <w:rPr>
          <w:szCs w:val="22"/>
        </w:rPr>
        <w:t>”,</w:t>
      </w:r>
      <w:r>
        <w:rPr>
          <w:szCs w:val="22"/>
          <w:lang w:val="en-CA"/>
        </w:rPr>
        <w:t xml:space="preserve"> </w:t>
      </w:r>
      <w:hyperlink r:id="rId26" w:history="1">
        <w:r w:rsidRPr="006C2CAB">
          <w:rPr>
            <w:rStyle w:val="Hyperlink"/>
            <w:szCs w:val="22"/>
            <w:lang w:val="en-CA"/>
          </w:rPr>
          <w:t>http://www.itu.int/rec/R-REC-BT.2020/en</w:t>
        </w:r>
      </w:hyperlink>
    </w:p>
    <w:p w14:paraId="435560DE" w14:textId="661688C0" w:rsidR="00A6074B" w:rsidRPr="004F6622" w:rsidRDefault="00A6074B" w:rsidP="00A6074B">
      <w:pPr>
        <w:jc w:val="both"/>
        <w:rPr>
          <w:b/>
          <w:bCs/>
          <w:szCs w:val="22"/>
        </w:rPr>
      </w:pPr>
      <w:r>
        <w:rPr>
          <w:szCs w:val="22"/>
          <w:lang w:val="en-CA"/>
        </w:rPr>
        <w:t>[5] SMPTE ST 2086:</w:t>
      </w:r>
      <w:r w:rsidR="00C6226A">
        <w:rPr>
          <w:szCs w:val="22"/>
          <w:lang w:val="en-CA"/>
        </w:rPr>
        <w:t xml:space="preserve"> </w:t>
      </w:r>
      <w:r w:rsidR="00C6226A" w:rsidRPr="00C6226A">
        <w:rPr>
          <w:szCs w:val="22"/>
          <w:lang w:val="en-CA"/>
        </w:rPr>
        <w:t>“</w:t>
      </w:r>
      <w:r w:rsidR="00C6226A" w:rsidRPr="004F6622">
        <w:rPr>
          <w:bCs/>
          <w:szCs w:val="22"/>
        </w:rPr>
        <w:t>Mastering Display Color Volume Metadata Supporting High Luminance and Wide Color Gamut Images”,</w:t>
      </w:r>
      <w:r>
        <w:rPr>
          <w:szCs w:val="22"/>
          <w:lang w:val="en-CA"/>
        </w:rPr>
        <w:t xml:space="preserve"> </w:t>
      </w:r>
      <w:hyperlink r:id="rId27" w:history="1">
        <w:r w:rsidRPr="00C468C6">
          <w:rPr>
            <w:rStyle w:val="Hyperlink"/>
            <w:szCs w:val="22"/>
            <w:lang w:val="en-CA"/>
          </w:rPr>
          <w:t>http://standards.smpte.org/content/978-1-61482-833-4/st-2086-2014/SEC1</w:t>
        </w:r>
      </w:hyperlink>
    </w:p>
    <w:p w14:paraId="3D71F246" w14:textId="09891E98" w:rsidR="00806D3C" w:rsidRDefault="00806D3C" w:rsidP="00A6074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[</w:t>
      </w:r>
      <w:r w:rsidR="00A6074B">
        <w:rPr>
          <w:szCs w:val="22"/>
          <w:lang w:val="en-CA"/>
        </w:rPr>
        <w:t>6</w:t>
      </w:r>
      <w:r>
        <w:rPr>
          <w:szCs w:val="22"/>
          <w:lang w:val="en-CA"/>
        </w:rPr>
        <w:t xml:space="preserve">] </w:t>
      </w:r>
      <w:hyperlink r:id="rId28" w:history="1">
        <w:r w:rsidRPr="00F640BE">
          <w:rPr>
            <w:rStyle w:val="Hyperlink"/>
            <w:szCs w:val="22"/>
            <w:lang w:val="en-CA"/>
          </w:rPr>
          <w:t>JCTVC</w:t>
        </w:r>
        <w:r w:rsidR="00F640BE" w:rsidRPr="00F640BE">
          <w:rPr>
            <w:rStyle w:val="Hyperlink"/>
            <w:szCs w:val="22"/>
            <w:lang w:val="en-CA"/>
          </w:rPr>
          <w:t>-T1005</w:t>
        </w:r>
      </w:hyperlink>
      <w:r w:rsidR="000D56E7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HEVC v3 draft specification</w:t>
      </w:r>
      <w:r w:rsidR="00A6074B">
        <w:rPr>
          <w:szCs w:val="22"/>
          <w:lang w:val="en-CA"/>
        </w:rPr>
        <w:t>.</w:t>
      </w:r>
      <w:r w:rsidR="00F640BE">
        <w:rPr>
          <w:szCs w:val="22"/>
          <w:lang w:val="en-CA"/>
        </w:rPr>
        <w:t xml:space="preserve"> </w:t>
      </w:r>
    </w:p>
    <w:p w14:paraId="57684829" w14:textId="6C6775D2" w:rsidR="00A6074B" w:rsidRDefault="00806D3C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[</w:t>
      </w:r>
      <w:r w:rsidR="00A6074B">
        <w:rPr>
          <w:szCs w:val="22"/>
          <w:lang w:val="en-CA"/>
        </w:rPr>
        <w:t>7</w:t>
      </w:r>
      <w:r>
        <w:rPr>
          <w:szCs w:val="22"/>
          <w:lang w:val="en-CA"/>
        </w:rPr>
        <w:t xml:space="preserve">] </w:t>
      </w:r>
      <w:hyperlink r:id="rId29" w:history="1">
        <w:r w:rsidR="00A6074B" w:rsidRPr="00F000D9">
          <w:rPr>
            <w:rStyle w:val="Hyperlink"/>
            <w:szCs w:val="22"/>
            <w:lang w:val="en-CA"/>
          </w:rPr>
          <w:t>JCTVC-U0040</w:t>
        </w:r>
      </w:hyperlink>
      <w:r w:rsidR="000D56E7">
        <w:rPr>
          <w:szCs w:val="22"/>
          <w:lang w:val="en-CA"/>
        </w:rPr>
        <w:t>:</w:t>
      </w:r>
      <w:r w:rsidR="00A6074B" w:rsidRPr="00F000D9">
        <w:rPr>
          <w:szCs w:val="22"/>
          <w:lang w:val="en-CA"/>
        </w:rPr>
        <w:t xml:space="preserve"> </w:t>
      </w:r>
      <w:r w:rsidR="00A6074B" w:rsidRPr="00416E46">
        <w:rPr>
          <w:szCs w:val="22"/>
          <w:lang w:val="en-CA"/>
        </w:rPr>
        <w:t>“</w:t>
      </w:r>
      <w:r w:rsidR="00A6074B" w:rsidRPr="00F000D9">
        <w:rPr>
          <w:szCs w:val="22"/>
        </w:rPr>
        <w:t xml:space="preserve">HM reference software bug fixes and enhancements to address the HDR/WCG </w:t>
      </w:r>
      <w:proofErr w:type="spellStart"/>
      <w:r w:rsidR="00A6074B" w:rsidRPr="00F000D9">
        <w:rPr>
          <w:szCs w:val="22"/>
        </w:rPr>
        <w:t>CfE</w:t>
      </w:r>
      <w:proofErr w:type="spellEnd"/>
      <w:r w:rsidR="00A6074B" w:rsidRPr="00F000D9">
        <w:rPr>
          <w:szCs w:val="22"/>
        </w:rPr>
        <w:t>”, Warsaw meeting, June 2015.</w:t>
      </w:r>
    </w:p>
    <w:p w14:paraId="56A539D7" w14:textId="77777777" w:rsidR="00A6074B" w:rsidRDefault="00A6074B" w:rsidP="00A6074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[8] </w:t>
      </w:r>
      <w:proofErr w:type="gramStart"/>
      <w:r>
        <w:rPr>
          <w:szCs w:val="22"/>
          <w:lang w:val="en-CA"/>
        </w:rPr>
        <w:t>x265</w:t>
      </w:r>
      <w:proofErr w:type="gramEnd"/>
      <w:r>
        <w:rPr>
          <w:szCs w:val="22"/>
          <w:lang w:val="en-CA"/>
        </w:rPr>
        <w:t xml:space="preserve"> source code web page: </w:t>
      </w:r>
      <w:hyperlink r:id="rId30" w:history="1">
        <w:r w:rsidRPr="006C2CAB">
          <w:rPr>
            <w:rStyle w:val="Hyperlink"/>
            <w:szCs w:val="22"/>
            <w:lang w:val="en-CA"/>
          </w:rPr>
          <w:t>https://github.com/videolan/x265</w:t>
        </w:r>
      </w:hyperlink>
    </w:p>
    <w:p w14:paraId="1BA8CAFE" w14:textId="77777777" w:rsidR="005347AA" w:rsidRDefault="005347AA" w:rsidP="00A6074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[9] </w:t>
      </w:r>
      <w:hyperlink r:id="rId31" w:history="1">
        <w:r w:rsidRPr="005347AA">
          <w:rPr>
            <w:rStyle w:val="Hyperlink"/>
            <w:szCs w:val="22"/>
            <w:lang w:val="en-CA"/>
          </w:rPr>
          <w:t>JCTVC-T0101</w:t>
        </w:r>
      </w:hyperlink>
      <w:r>
        <w:rPr>
          <w:szCs w:val="22"/>
          <w:lang w:val="en-CA"/>
        </w:rPr>
        <w:t>, “Content Light Level SEI”, Geneva, February 2015.</w:t>
      </w:r>
    </w:p>
    <w:p w14:paraId="35803C9A" w14:textId="581FF9DD" w:rsidR="00F640BE" w:rsidRDefault="00806D3C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[</w:t>
      </w:r>
      <w:r w:rsidR="005347AA">
        <w:rPr>
          <w:szCs w:val="22"/>
          <w:lang w:val="en-CA"/>
        </w:rPr>
        <w:t>10</w:t>
      </w:r>
      <w:r>
        <w:rPr>
          <w:szCs w:val="22"/>
          <w:lang w:val="en-CA"/>
        </w:rPr>
        <w:t xml:space="preserve">] MPEG </w:t>
      </w:r>
      <w:hyperlink r:id="rId32" w:history="1">
        <w:r w:rsidRPr="00806D3C">
          <w:rPr>
            <w:rStyle w:val="Hyperlink"/>
            <w:szCs w:val="22"/>
            <w:lang w:val="en-CA"/>
          </w:rPr>
          <w:t>m35798</w:t>
        </w:r>
      </w:hyperlink>
      <w:r w:rsidR="000D56E7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“Liaison from DECE”, Geneva, February 2015.</w:t>
      </w:r>
    </w:p>
    <w:p w14:paraId="13A1C0FB" w14:textId="77777777" w:rsidR="007E12DA" w:rsidRPr="00F000D9" w:rsidRDefault="00BA7820" w:rsidP="009234A5">
      <w:pPr>
        <w:jc w:val="both"/>
        <w:rPr>
          <w:szCs w:val="22"/>
          <w:lang w:val="en-CA"/>
        </w:rPr>
      </w:pPr>
      <w:r w:rsidRPr="00F000D9">
        <w:rPr>
          <w:szCs w:val="22"/>
          <w:lang w:val="en-CA"/>
        </w:rPr>
        <w:t xml:space="preserve"> </w:t>
      </w:r>
    </w:p>
    <w:sectPr w:rsidR="007E12DA" w:rsidRPr="00F000D9" w:rsidSect="00A01439">
      <w:headerReference w:type="default" r:id="rId33"/>
      <w:footerReference w:type="default" r:id="rId3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EEBA9DF" w14:textId="77777777" w:rsidR="0099629F" w:rsidRDefault="0099629F">
      <w:r>
        <w:separator/>
      </w:r>
    </w:p>
  </w:endnote>
  <w:endnote w:type="continuationSeparator" w:id="0">
    <w:p w14:paraId="2DA27E44" w14:textId="77777777" w:rsidR="0099629F" w:rsidRDefault="0099629F">
      <w:r>
        <w:continuationSeparator/>
      </w:r>
    </w:p>
  </w:endnote>
  <w:endnote w:type="continuationNotice" w:id="1">
    <w:p w14:paraId="26BA8E2B" w14:textId="77777777" w:rsidR="0099629F" w:rsidRDefault="0099629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FEF33" w14:textId="1E86E132" w:rsidR="0099629F" w:rsidRDefault="0099629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243BC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243BC">
      <w:rPr>
        <w:rStyle w:val="PageNumber"/>
        <w:noProof/>
      </w:rPr>
      <w:t>2015-06-20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B0D9E38" w14:textId="77777777" w:rsidR="0099629F" w:rsidRDefault="0099629F">
      <w:r>
        <w:separator/>
      </w:r>
    </w:p>
  </w:footnote>
  <w:footnote w:type="continuationSeparator" w:id="0">
    <w:p w14:paraId="56C68BB4" w14:textId="77777777" w:rsidR="0099629F" w:rsidRDefault="0099629F">
      <w:r>
        <w:continuationSeparator/>
      </w:r>
    </w:p>
  </w:footnote>
  <w:footnote w:type="continuationNotice" w:id="1">
    <w:p w14:paraId="4C39606D" w14:textId="77777777" w:rsidR="0099629F" w:rsidRDefault="0099629F">
      <w:pPr>
        <w:spacing w:before="0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53E84" w14:textId="77777777" w:rsidR="0099629F" w:rsidRDefault="0099629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522A73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C5D39"/>
    <w:rsid w:val="0001622A"/>
    <w:rsid w:val="00017CF5"/>
    <w:rsid w:val="000308A3"/>
    <w:rsid w:val="000458BC"/>
    <w:rsid w:val="00045C41"/>
    <w:rsid w:val="00046C03"/>
    <w:rsid w:val="000510F5"/>
    <w:rsid w:val="00053229"/>
    <w:rsid w:val="000627F3"/>
    <w:rsid w:val="00065039"/>
    <w:rsid w:val="0007614F"/>
    <w:rsid w:val="00097299"/>
    <w:rsid w:val="000A14F6"/>
    <w:rsid w:val="000A3F47"/>
    <w:rsid w:val="000B0C0F"/>
    <w:rsid w:val="000B1C6B"/>
    <w:rsid w:val="000B48CB"/>
    <w:rsid w:val="000B4FF9"/>
    <w:rsid w:val="000C09AC"/>
    <w:rsid w:val="000D3689"/>
    <w:rsid w:val="000D56E7"/>
    <w:rsid w:val="000E00F3"/>
    <w:rsid w:val="000E7C1C"/>
    <w:rsid w:val="000F0361"/>
    <w:rsid w:val="000F158C"/>
    <w:rsid w:val="00102266"/>
    <w:rsid w:val="00102F3D"/>
    <w:rsid w:val="00107178"/>
    <w:rsid w:val="00110091"/>
    <w:rsid w:val="00124E38"/>
    <w:rsid w:val="0012580B"/>
    <w:rsid w:val="0012780C"/>
    <w:rsid w:val="00131F90"/>
    <w:rsid w:val="0013526E"/>
    <w:rsid w:val="00146152"/>
    <w:rsid w:val="001578AE"/>
    <w:rsid w:val="00171371"/>
    <w:rsid w:val="00173D38"/>
    <w:rsid w:val="00175A24"/>
    <w:rsid w:val="00187E58"/>
    <w:rsid w:val="001A297E"/>
    <w:rsid w:val="001A368E"/>
    <w:rsid w:val="001A7329"/>
    <w:rsid w:val="001A792F"/>
    <w:rsid w:val="001B4E28"/>
    <w:rsid w:val="001C3525"/>
    <w:rsid w:val="001D1BD2"/>
    <w:rsid w:val="001E02BE"/>
    <w:rsid w:val="001E3B37"/>
    <w:rsid w:val="001E7165"/>
    <w:rsid w:val="001F2594"/>
    <w:rsid w:val="001F6477"/>
    <w:rsid w:val="001F695E"/>
    <w:rsid w:val="002055A6"/>
    <w:rsid w:val="00206460"/>
    <w:rsid w:val="002069B4"/>
    <w:rsid w:val="00210B92"/>
    <w:rsid w:val="00215DFC"/>
    <w:rsid w:val="002212DF"/>
    <w:rsid w:val="00222CD4"/>
    <w:rsid w:val="00225016"/>
    <w:rsid w:val="002264A6"/>
    <w:rsid w:val="00227BA7"/>
    <w:rsid w:val="0023011C"/>
    <w:rsid w:val="00232847"/>
    <w:rsid w:val="002375C1"/>
    <w:rsid w:val="00263398"/>
    <w:rsid w:val="00275BCF"/>
    <w:rsid w:val="00291E36"/>
    <w:rsid w:val="00292257"/>
    <w:rsid w:val="0029346F"/>
    <w:rsid w:val="002A54E0"/>
    <w:rsid w:val="002B1595"/>
    <w:rsid w:val="002B191D"/>
    <w:rsid w:val="002D0AF6"/>
    <w:rsid w:val="002E1A55"/>
    <w:rsid w:val="002F164D"/>
    <w:rsid w:val="00306206"/>
    <w:rsid w:val="00316A46"/>
    <w:rsid w:val="00317D85"/>
    <w:rsid w:val="00325C59"/>
    <w:rsid w:val="00327C56"/>
    <w:rsid w:val="0033026E"/>
    <w:rsid w:val="003315A1"/>
    <w:rsid w:val="0033708C"/>
    <w:rsid w:val="003373EC"/>
    <w:rsid w:val="00342FF4"/>
    <w:rsid w:val="00346148"/>
    <w:rsid w:val="003669EA"/>
    <w:rsid w:val="003706CC"/>
    <w:rsid w:val="00376D25"/>
    <w:rsid w:val="00377710"/>
    <w:rsid w:val="00396C92"/>
    <w:rsid w:val="003A2D8E"/>
    <w:rsid w:val="003A7CE6"/>
    <w:rsid w:val="003C20E4"/>
    <w:rsid w:val="003D6342"/>
    <w:rsid w:val="003E6F90"/>
    <w:rsid w:val="003F5D0F"/>
    <w:rsid w:val="00414101"/>
    <w:rsid w:val="00416E46"/>
    <w:rsid w:val="004234F0"/>
    <w:rsid w:val="00430441"/>
    <w:rsid w:val="00433DDB"/>
    <w:rsid w:val="00437619"/>
    <w:rsid w:val="00465A1E"/>
    <w:rsid w:val="004728FE"/>
    <w:rsid w:val="004864A0"/>
    <w:rsid w:val="00493F2A"/>
    <w:rsid w:val="004A142F"/>
    <w:rsid w:val="004A2A63"/>
    <w:rsid w:val="004B210C"/>
    <w:rsid w:val="004B5D7E"/>
    <w:rsid w:val="004C5592"/>
    <w:rsid w:val="004D405F"/>
    <w:rsid w:val="004D5F88"/>
    <w:rsid w:val="004E474A"/>
    <w:rsid w:val="004E4F4F"/>
    <w:rsid w:val="004E6789"/>
    <w:rsid w:val="004F61E3"/>
    <w:rsid w:val="004F6622"/>
    <w:rsid w:val="00502E10"/>
    <w:rsid w:val="0051015C"/>
    <w:rsid w:val="00516CF1"/>
    <w:rsid w:val="00517209"/>
    <w:rsid w:val="00531AE9"/>
    <w:rsid w:val="005347AA"/>
    <w:rsid w:val="0054479D"/>
    <w:rsid w:val="00550A66"/>
    <w:rsid w:val="00551963"/>
    <w:rsid w:val="00567EC7"/>
    <w:rsid w:val="00570013"/>
    <w:rsid w:val="005801A2"/>
    <w:rsid w:val="0058771E"/>
    <w:rsid w:val="005952A5"/>
    <w:rsid w:val="005A03B7"/>
    <w:rsid w:val="005A33A1"/>
    <w:rsid w:val="005A5314"/>
    <w:rsid w:val="005B217D"/>
    <w:rsid w:val="005B3D19"/>
    <w:rsid w:val="005B4524"/>
    <w:rsid w:val="005C385F"/>
    <w:rsid w:val="005D1881"/>
    <w:rsid w:val="005D22FF"/>
    <w:rsid w:val="005E1AC6"/>
    <w:rsid w:val="005F6F1B"/>
    <w:rsid w:val="006213FF"/>
    <w:rsid w:val="00624B33"/>
    <w:rsid w:val="0063041A"/>
    <w:rsid w:val="00630AA2"/>
    <w:rsid w:val="00640BC2"/>
    <w:rsid w:val="006462CA"/>
    <w:rsid w:val="00646707"/>
    <w:rsid w:val="00662E58"/>
    <w:rsid w:val="00664DCF"/>
    <w:rsid w:val="006726D3"/>
    <w:rsid w:val="00692915"/>
    <w:rsid w:val="006C5D39"/>
    <w:rsid w:val="006D6D9B"/>
    <w:rsid w:val="006E2810"/>
    <w:rsid w:val="006E3B82"/>
    <w:rsid w:val="006E5417"/>
    <w:rsid w:val="007023DE"/>
    <w:rsid w:val="00702B9C"/>
    <w:rsid w:val="00712F60"/>
    <w:rsid w:val="0071674C"/>
    <w:rsid w:val="00720E3B"/>
    <w:rsid w:val="0074393F"/>
    <w:rsid w:val="00745F6B"/>
    <w:rsid w:val="0075585E"/>
    <w:rsid w:val="00767898"/>
    <w:rsid w:val="00770571"/>
    <w:rsid w:val="007768FF"/>
    <w:rsid w:val="007824D3"/>
    <w:rsid w:val="00796EE3"/>
    <w:rsid w:val="007A7D29"/>
    <w:rsid w:val="007B4AB8"/>
    <w:rsid w:val="007B5ED6"/>
    <w:rsid w:val="007C3671"/>
    <w:rsid w:val="007D1181"/>
    <w:rsid w:val="007E01A3"/>
    <w:rsid w:val="007E12DA"/>
    <w:rsid w:val="007E2494"/>
    <w:rsid w:val="007F1F8B"/>
    <w:rsid w:val="007F67A1"/>
    <w:rsid w:val="007F731A"/>
    <w:rsid w:val="00806D3C"/>
    <w:rsid w:val="00811C05"/>
    <w:rsid w:val="008206C8"/>
    <w:rsid w:val="008243BC"/>
    <w:rsid w:val="00825C8A"/>
    <w:rsid w:val="00845E47"/>
    <w:rsid w:val="00857F43"/>
    <w:rsid w:val="0086387C"/>
    <w:rsid w:val="00874A6C"/>
    <w:rsid w:val="008760C9"/>
    <w:rsid w:val="00876C65"/>
    <w:rsid w:val="008A0545"/>
    <w:rsid w:val="008A4B4C"/>
    <w:rsid w:val="008C239F"/>
    <w:rsid w:val="008E480C"/>
    <w:rsid w:val="00907757"/>
    <w:rsid w:val="009212B0"/>
    <w:rsid w:val="00921FA1"/>
    <w:rsid w:val="00922C74"/>
    <w:rsid w:val="009234A5"/>
    <w:rsid w:val="009322B8"/>
    <w:rsid w:val="00933453"/>
    <w:rsid w:val="009336F7"/>
    <w:rsid w:val="0093636C"/>
    <w:rsid w:val="009374A7"/>
    <w:rsid w:val="00955F6D"/>
    <w:rsid w:val="0098551D"/>
    <w:rsid w:val="0099518F"/>
    <w:rsid w:val="0099629F"/>
    <w:rsid w:val="009A0959"/>
    <w:rsid w:val="009A523D"/>
    <w:rsid w:val="009B02A1"/>
    <w:rsid w:val="009F496B"/>
    <w:rsid w:val="00A01439"/>
    <w:rsid w:val="00A02E61"/>
    <w:rsid w:val="00A05CFF"/>
    <w:rsid w:val="00A13048"/>
    <w:rsid w:val="00A231E4"/>
    <w:rsid w:val="00A23CE1"/>
    <w:rsid w:val="00A56B97"/>
    <w:rsid w:val="00A6074B"/>
    <w:rsid w:val="00A6093D"/>
    <w:rsid w:val="00A620BB"/>
    <w:rsid w:val="00A66386"/>
    <w:rsid w:val="00A7678E"/>
    <w:rsid w:val="00A767DC"/>
    <w:rsid w:val="00A76A6D"/>
    <w:rsid w:val="00A83253"/>
    <w:rsid w:val="00A86913"/>
    <w:rsid w:val="00AA6E84"/>
    <w:rsid w:val="00AB409A"/>
    <w:rsid w:val="00AD05A8"/>
    <w:rsid w:val="00AE341B"/>
    <w:rsid w:val="00AE5919"/>
    <w:rsid w:val="00AF2BEA"/>
    <w:rsid w:val="00AF44A0"/>
    <w:rsid w:val="00B07CA7"/>
    <w:rsid w:val="00B1279A"/>
    <w:rsid w:val="00B321DC"/>
    <w:rsid w:val="00B4194A"/>
    <w:rsid w:val="00B5222E"/>
    <w:rsid w:val="00B53179"/>
    <w:rsid w:val="00B600CD"/>
    <w:rsid w:val="00B61C96"/>
    <w:rsid w:val="00B713BA"/>
    <w:rsid w:val="00B73A2A"/>
    <w:rsid w:val="00B904DE"/>
    <w:rsid w:val="00B90DDF"/>
    <w:rsid w:val="00B94B06"/>
    <w:rsid w:val="00B94C28"/>
    <w:rsid w:val="00BA7820"/>
    <w:rsid w:val="00BB67B0"/>
    <w:rsid w:val="00BC10BA"/>
    <w:rsid w:val="00BC5AFD"/>
    <w:rsid w:val="00BF0A1A"/>
    <w:rsid w:val="00C04F43"/>
    <w:rsid w:val="00C0609D"/>
    <w:rsid w:val="00C115AB"/>
    <w:rsid w:val="00C26CCB"/>
    <w:rsid w:val="00C30249"/>
    <w:rsid w:val="00C3723B"/>
    <w:rsid w:val="00C42466"/>
    <w:rsid w:val="00C468C6"/>
    <w:rsid w:val="00C606C9"/>
    <w:rsid w:val="00C6226A"/>
    <w:rsid w:val="00C80288"/>
    <w:rsid w:val="00C84003"/>
    <w:rsid w:val="00C86B40"/>
    <w:rsid w:val="00C90650"/>
    <w:rsid w:val="00C9626D"/>
    <w:rsid w:val="00C97D78"/>
    <w:rsid w:val="00CC2AAE"/>
    <w:rsid w:val="00CC50B4"/>
    <w:rsid w:val="00CC5A42"/>
    <w:rsid w:val="00CD0EAB"/>
    <w:rsid w:val="00CD4DAE"/>
    <w:rsid w:val="00CE05A4"/>
    <w:rsid w:val="00CE5E02"/>
    <w:rsid w:val="00CF34DB"/>
    <w:rsid w:val="00CF558F"/>
    <w:rsid w:val="00D010C0"/>
    <w:rsid w:val="00D073E2"/>
    <w:rsid w:val="00D20653"/>
    <w:rsid w:val="00D31A3B"/>
    <w:rsid w:val="00D439EF"/>
    <w:rsid w:val="00D446EC"/>
    <w:rsid w:val="00D51BF0"/>
    <w:rsid w:val="00D55942"/>
    <w:rsid w:val="00D74008"/>
    <w:rsid w:val="00D761EB"/>
    <w:rsid w:val="00D807BF"/>
    <w:rsid w:val="00D82FCC"/>
    <w:rsid w:val="00DA17FC"/>
    <w:rsid w:val="00DA7887"/>
    <w:rsid w:val="00DB2C26"/>
    <w:rsid w:val="00DD02F4"/>
    <w:rsid w:val="00DE6B43"/>
    <w:rsid w:val="00DF5DF0"/>
    <w:rsid w:val="00E11078"/>
    <w:rsid w:val="00E11923"/>
    <w:rsid w:val="00E217EF"/>
    <w:rsid w:val="00E262D4"/>
    <w:rsid w:val="00E36250"/>
    <w:rsid w:val="00E53D9D"/>
    <w:rsid w:val="00E54511"/>
    <w:rsid w:val="00E61DAC"/>
    <w:rsid w:val="00E72B80"/>
    <w:rsid w:val="00E75998"/>
    <w:rsid w:val="00E75FE3"/>
    <w:rsid w:val="00E86C4C"/>
    <w:rsid w:val="00E907A3"/>
    <w:rsid w:val="00EA5AE0"/>
    <w:rsid w:val="00EB5229"/>
    <w:rsid w:val="00EB7AB1"/>
    <w:rsid w:val="00EC59B7"/>
    <w:rsid w:val="00EE7CD8"/>
    <w:rsid w:val="00EF48CC"/>
    <w:rsid w:val="00EF70D5"/>
    <w:rsid w:val="00F000D9"/>
    <w:rsid w:val="00F00801"/>
    <w:rsid w:val="00F1513F"/>
    <w:rsid w:val="00F640BE"/>
    <w:rsid w:val="00F73032"/>
    <w:rsid w:val="00F82986"/>
    <w:rsid w:val="00F848FC"/>
    <w:rsid w:val="00F9282A"/>
    <w:rsid w:val="00F96BAD"/>
    <w:rsid w:val="00FA139D"/>
    <w:rsid w:val="00FB0E84"/>
    <w:rsid w:val="00FC1D51"/>
    <w:rsid w:val="00FC440F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0457B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hidden/>
    <w:rsid w:val="00416E4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16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9322B8"/>
    <w:rPr>
      <w:rFonts w:eastAsia="ＭＳ 明朝"/>
      <w:b/>
      <w:bCs/>
      <w:sz w:val="20"/>
    </w:rPr>
  </w:style>
  <w:style w:type="paragraph" w:styleId="Revision">
    <w:name w:val="Revision"/>
    <w:hidden/>
    <w:uiPriority w:val="71"/>
    <w:rsid w:val="00416E46"/>
    <w:rPr>
      <w:sz w:val="22"/>
    </w:rPr>
  </w:style>
  <w:style w:type="paragraph" w:styleId="Title">
    <w:name w:val="Title"/>
    <w:basedOn w:val="Normal"/>
    <w:next w:val="Normal"/>
    <w:link w:val="TitleChar"/>
    <w:qFormat/>
    <w:rsid w:val="00C6226A"/>
    <w:pPr>
      <w:spacing w:before="240" w:after="60"/>
      <w:jc w:val="center"/>
      <w:outlineLvl w:val="0"/>
    </w:pPr>
    <w:rPr>
      <w:rFonts w:ascii="Calibri" w:eastAsia="ＭＳ ゴシック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6226A"/>
    <w:rPr>
      <w:rFonts w:ascii="Calibri" w:eastAsia="ＭＳ ゴシック" w:hAnsi="Calibr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hidden/>
    <w:rsid w:val="00416E4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16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9322B8"/>
    <w:rPr>
      <w:rFonts w:eastAsia="ＭＳ 明朝"/>
      <w:b/>
      <w:bCs/>
      <w:sz w:val="20"/>
    </w:rPr>
  </w:style>
  <w:style w:type="paragraph" w:styleId="Revision">
    <w:name w:val="Revision"/>
    <w:hidden/>
    <w:uiPriority w:val="71"/>
    <w:rsid w:val="00416E46"/>
    <w:rPr>
      <w:sz w:val="22"/>
    </w:rPr>
  </w:style>
  <w:style w:type="paragraph" w:styleId="Title">
    <w:name w:val="Title"/>
    <w:basedOn w:val="Normal"/>
    <w:next w:val="Normal"/>
    <w:link w:val="TitleChar"/>
    <w:qFormat/>
    <w:rsid w:val="00C6226A"/>
    <w:pPr>
      <w:spacing w:before="240" w:after="60"/>
      <w:jc w:val="center"/>
      <w:outlineLvl w:val="0"/>
    </w:pPr>
    <w:rPr>
      <w:rFonts w:ascii="Calibri" w:eastAsia="ＭＳ ゴシック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6226A"/>
    <w:rPr>
      <w:rFonts w:ascii="Calibri" w:eastAsia="ＭＳ ゴシック" w:hAnsi="Calibri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mailto:dmytror@qti.qualcomm.com" TargetMode="External"/><Relationship Id="rId21" Type="http://schemas.openxmlformats.org/officeDocument/2006/relationships/hyperlink" Target="mailto:elena_a.alshina@samsung.com" TargetMode="External"/><Relationship Id="rId22" Type="http://schemas.openxmlformats.org/officeDocument/2006/relationships/hyperlink" Target="mailto:m.budagavi@samsung.com" TargetMode="External"/><Relationship Id="rId23" Type="http://schemas.openxmlformats.org/officeDocument/2006/relationships/hyperlink" Target="mailto:teruhikos@jp.sony.com" TargetMode="External"/><Relationship Id="rId24" Type="http://schemas.openxmlformats.org/officeDocument/2006/relationships/hyperlink" Target="http://phenix.int-evry.fr/mpeg/doc_end_user/current_document.php?id=51548&amp;id_meeting=163" TargetMode="External"/><Relationship Id="rId25" Type="http://schemas.openxmlformats.org/officeDocument/2006/relationships/hyperlink" Target="http://standards.smpte.org/content/978-1-61482-829-7/st-2084-2014/SEC1" TargetMode="External"/><Relationship Id="rId26" Type="http://schemas.openxmlformats.org/officeDocument/2006/relationships/hyperlink" Target="http://www.itu.int/rec/R-REC-BT.2020/en" TargetMode="External"/><Relationship Id="rId27" Type="http://schemas.openxmlformats.org/officeDocument/2006/relationships/hyperlink" Target="http://standards.smpte.org/content/978-1-61482-833-4/st-2086-2014/SEC1" TargetMode="External"/><Relationship Id="rId28" Type="http://schemas.openxmlformats.org/officeDocument/2006/relationships/hyperlink" Target="http://phenix.int-evry.fr/jct/doc_end_user/current_document.php%3Fid=10025" TargetMode="External"/><Relationship Id="rId29" Type="http://schemas.openxmlformats.org/officeDocument/2006/relationships/hyperlink" Target="http://phenix.int-evry.fr/jct/doc_end_user/current_document.php?id=10044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yperlink" Target="https://github.com/videolan/x265" TargetMode="External"/><Relationship Id="rId31" Type="http://schemas.openxmlformats.org/officeDocument/2006/relationships/hyperlink" Target="http://phenix.int-evry.fr/jct/doc_end_user/current_document.php?id=9870" TargetMode="External"/><Relationship Id="rId32" Type="http://schemas.openxmlformats.org/officeDocument/2006/relationships/hyperlink" Target="http://phenix.int-evry.fr/mpeg/doc_end_user/current_document.php?id=51548&amp;id_meeting=163" TargetMode="Externa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header" Target="header1.xml"/><Relationship Id="rId34" Type="http://schemas.openxmlformats.org/officeDocument/2006/relationships/footer" Target="footer1.xm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mailto:dlegall@ambarella.com" TargetMode="External"/><Relationship Id="rId12" Type="http://schemas.openxmlformats.org/officeDocument/2006/relationships/hyperlink" Target="mailto:atourapis@apple.com" TargetMode="External"/><Relationship Id="rId13" Type="http://schemas.openxmlformats.org/officeDocument/2006/relationships/hyperlink" Target="mailto:wwan@broadcom.com" TargetMode="External"/><Relationship Id="rId14" Type="http://schemas.openxmlformats.org/officeDocument/2006/relationships/hyperlink" Target="mailto:jill.boyce@intel.com" TargetMode="External"/><Relationship Id="rId15" Type="http://schemas.openxmlformats.org/officeDocument/2006/relationships/hyperlink" Target="mailto:jhelman@movielabs.com" TargetMode="External"/><Relationship Id="rId16" Type="http://schemas.openxmlformats.org/officeDocument/2006/relationships/hyperlink" Target="mailto:chadfogg@gmail.com" TargetMode="External"/><Relationship Id="rId17" Type="http://schemas.openxmlformats.org/officeDocument/2006/relationships/hyperlink" Target="mailto:bill.mandel@nbcuni.com" TargetMode="External"/><Relationship Id="rId18" Type="http://schemas.openxmlformats.org/officeDocument/2006/relationships/hyperlink" Target="mailto:Glenn.Reitmeier@nbcuni.com" TargetMode="External"/><Relationship Id="rId19" Type="http://schemas.openxmlformats.org/officeDocument/2006/relationships/hyperlink" Target="mailto:alberto.duenas@ngcode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16BDE7-6CA8-034E-937B-74C687A4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1703</Words>
  <Characters>9521</Characters>
  <Application>Microsoft Macintosh Word</Application>
  <DocSecurity>0</DocSecurity>
  <Lines>528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10850</CharactersWithSpaces>
  <SharedDoc>false</SharedDoc>
  <HLinks>
    <vt:vector size="120" baseType="variant">
      <vt:variant>
        <vt:i4>7864421</vt:i4>
      </vt:variant>
      <vt:variant>
        <vt:i4>69</vt:i4>
      </vt:variant>
      <vt:variant>
        <vt:i4>0</vt:i4>
      </vt:variant>
      <vt:variant>
        <vt:i4>5</vt:i4>
      </vt:variant>
      <vt:variant>
        <vt:lpwstr>http://phenix.int-evry.fr/mpeg/doc_end_user/current_document.php?id=51548&amp;id_meeting=163</vt:lpwstr>
      </vt:variant>
      <vt:variant>
        <vt:lpwstr/>
      </vt:variant>
      <vt:variant>
        <vt:i4>2556007</vt:i4>
      </vt:variant>
      <vt:variant>
        <vt:i4>66</vt:i4>
      </vt:variant>
      <vt:variant>
        <vt:i4>0</vt:i4>
      </vt:variant>
      <vt:variant>
        <vt:i4>5</vt:i4>
      </vt:variant>
      <vt:variant>
        <vt:lpwstr>http://phenix.int-evry.fr/jct/doc_end_user/current_document.php?id=9870</vt:lpwstr>
      </vt:variant>
      <vt:variant>
        <vt:lpwstr/>
      </vt:variant>
      <vt:variant>
        <vt:i4>4718600</vt:i4>
      </vt:variant>
      <vt:variant>
        <vt:i4>63</vt:i4>
      </vt:variant>
      <vt:variant>
        <vt:i4>0</vt:i4>
      </vt:variant>
      <vt:variant>
        <vt:i4>5</vt:i4>
      </vt:variant>
      <vt:variant>
        <vt:lpwstr>https://github.com/videolan/x265</vt:lpwstr>
      </vt:variant>
      <vt:variant>
        <vt:lpwstr/>
      </vt:variant>
      <vt:variant>
        <vt:i4>1835115</vt:i4>
      </vt:variant>
      <vt:variant>
        <vt:i4>60</vt:i4>
      </vt:variant>
      <vt:variant>
        <vt:i4>0</vt:i4>
      </vt:variant>
      <vt:variant>
        <vt:i4>5</vt:i4>
      </vt:variant>
      <vt:variant>
        <vt:lpwstr>http://phenix.int-evry.fr/jct/doc_end_user/current_document.php?id=10044</vt:lpwstr>
      </vt:variant>
      <vt:variant>
        <vt:lpwstr/>
      </vt:variant>
      <vt:variant>
        <vt:i4>6357086</vt:i4>
      </vt:variant>
      <vt:variant>
        <vt:i4>57</vt:i4>
      </vt:variant>
      <vt:variant>
        <vt:i4>0</vt:i4>
      </vt:variant>
      <vt:variant>
        <vt:i4>5</vt:i4>
      </vt:variant>
      <vt:variant>
        <vt:lpwstr>http://phenix.int-evry.fr/jct/doc_end_user/current_document.php%3Fid=10025</vt:lpwstr>
      </vt:variant>
      <vt:variant>
        <vt:lpwstr/>
      </vt:variant>
      <vt:variant>
        <vt:i4>3211373</vt:i4>
      </vt:variant>
      <vt:variant>
        <vt:i4>54</vt:i4>
      </vt:variant>
      <vt:variant>
        <vt:i4>0</vt:i4>
      </vt:variant>
      <vt:variant>
        <vt:i4>5</vt:i4>
      </vt:variant>
      <vt:variant>
        <vt:lpwstr>http://standards.smpte.org/content/978-1-61482-833-4/st-2086-2014/SEC1</vt:lpwstr>
      </vt:variant>
      <vt:variant>
        <vt:lpwstr/>
      </vt:variant>
      <vt:variant>
        <vt:i4>7405649</vt:i4>
      </vt:variant>
      <vt:variant>
        <vt:i4>51</vt:i4>
      </vt:variant>
      <vt:variant>
        <vt:i4>0</vt:i4>
      </vt:variant>
      <vt:variant>
        <vt:i4>5</vt:i4>
      </vt:variant>
      <vt:variant>
        <vt:lpwstr>http://www.itu.int/rec/R-REC-BT.2020/en</vt:lpwstr>
      </vt:variant>
      <vt:variant>
        <vt:lpwstr/>
      </vt:variant>
      <vt:variant>
        <vt:i4>3801196</vt:i4>
      </vt:variant>
      <vt:variant>
        <vt:i4>48</vt:i4>
      </vt:variant>
      <vt:variant>
        <vt:i4>0</vt:i4>
      </vt:variant>
      <vt:variant>
        <vt:i4>5</vt:i4>
      </vt:variant>
      <vt:variant>
        <vt:lpwstr>http://standards.smpte.org/content/978-1-61482-829-7/st-2084-2014/SEC1</vt:lpwstr>
      </vt:variant>
      <vt:variant>
        <vt:lpwstr/>
      </vt:variant>
      <vt:variant>
        <vt:i4>7864421</vt:i4>
      </vt:variant>
      <vt:variant>
        <vt:i4>45</vt:i4>
      </vt:variant>
      <vt:variant>
        <vt:i4>0</vt:i4>
      </vt:variant>
      <vt:variant>
        <vt:i4>5</vt:i4>
      </vt:variant>
      <vt:variant>
        <vt:lpwstr>http://phenix.int-evry.fr/mpeg/doc_end_user/current_document.php?id=51548&amp;id_meeting=163</vt:lpwstr>
      </vt:variant>
      <vt:variant>
        <vt:lpwstr/>
      </vt:variant>
      <vt:variant>
        <vt:i4>4718640</vt:i4>
      </vt:variant>
      <vt:variant>
        <vt:i4>30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3670067</vt:i4>
      </vt:variant>
      <vt:variant>
        <vt:i4>27</vt:i4>
      </vt:variant>
      <vt:variant>
        <vt:i4>0</vt:i4>
      </vt:variant>
      <vt:variant>
        <vt:i4>5</vt:i4>
      </vt:variant>
      <vt:variant>
        <vt:lpwstr>mailto:dmytror@qti.qualcomm.com</vt:lpwstr>
      </vt:variant>
      <vt:variant>
        <vt:lpwstr/>
      </vt:variant>
      <vt:variant>
        <vt:i4>7340149</vt:i4>
      </vt:variant>
      <vt:variant>
        <vt:i4>24</vt:i4>
      </vt:variant>
      <vt:variant>
        <vt:i4>0</vt:i4>
      </vt:variant>
      <vt:variant>
        <vt:i4>5</vt:i4>
      </vt:variant>
      <vt:variant>
        <vt:lpwstr>mailto:alberto.duenas@ngcodec.com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mailto:bill.mandel@nbcuni.com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mailto:chadfogg@gmail.com</vt:lpwstr>
      </vt:variant>
      <vt:variant>
        <vt:lpwstr/>
      </vt:variant>
      <vt:variant>
        <vt:i4>786470</vt:i4>
      </vt:variant>
      <vt:variant>
        <vt:i4>15</vt:i4>
      </vt:variant>
      <vt:variant>
        <vt:i4>0</vt:i4>
      </vt:variant>
      <vt:variant>
        <vt:i4>5</vt:i4>
      </vt:variant>
      <vt:variant>
        <vt:lpwstr>mailto:jhelman@movielabs.com</vt:lpwstr>
      </vt:variant>
      <vt:variant>
        <vt:lpwstr/>
      </vt:variant>
      <vt:variant>
        <vt:i4>4980814</vt:i4>
      </vt:variant>
      <vt:variant>
        <vt:i4>12</vt:i4>
      </vt:variant>
      <vt:variant>
        <vt:i4>0</vt:i4>
      </vt:variant>
      <vt:variant>
        <vt:i4>5</vt:i4>
      </vt:variant>
      <vt:variant>
        <vt:lpwstr>mailto:jill.boyce@intel.com</vt:lpwstr>
      </vt:variant>
      <vt:variant>
        <vt:lpwstr/>
      </vt:variant>
      <vt:variant>
        <vt:i4>6946875</vt:i4>
      </vt:variant>
      <vt:variant>
        <vt:i4>9</vt:i4>
      </vt:variant>
      <vt:variant>
        <vt:i4>0</vt:i4>
      </vt:variant>
      <vt:variant>
        <vt:i4>5</vt:i4>
      </vt:variant>
      <vt:variant>
        <vt:lpwstr>mailto:Jerry_Parkins@cable.comcast.com</vt:lpwstr>
      </vt:variant>
      <vt:variant>
        <vt:lpwstr/>
      </vt:variant>
      <vt:variant>
        <vt:i4>2555924</vt:i4>
      </vt:variant>
      <vt:variant>
        <vt:i4>6</vt:i4>
      </vt:variant>
      <vt:variant>
        <vt:i4>0</vt:i4>
      </vt:variant>
      <vt:variant>
        <vt:i4>5</vt:i4>
      </vt:variant>
      <vt:variant>
        <vt:lpwstr>mailto:wwan@broadcom.com</vt:lpwstr>
      </vt:variant>
      <vt:variant>
        <vt:lpwstr/>
      </vt:variant>
      <vt:variant>
        <vt:i4>6750302</vt:i4>
      </vt:variant>
      <vt:variant>
        <vt:i4>3</vt:i4>
      </vt:variant>
      <vt:variant>
        <vt:i4>0</vt:i4>
      </vt:variant>
      <vt:variant>
        <vt:i4>5</vt:i4>
      </vt:variant>
      <vt:variant>
        <vt:lpwstr>mailto:atourapis@apple.com</vt:lpwstr>
      </vt:variant>
      <vt:variant>
        <vt:lpwstr/>
      </vt:variant>
      <vt:variant>
        <vt:i4>1835049</vt:i4>
      </vt:variant>
      <vt:variant>
        <vt:i4>0</vt:i4>
      </vt:variant>
      <vt:variant>
        <vt:i4>0</vt:i4>
      </vt:variant>
      <vt:variant>
        <vt:i4>5</vt:i4>
      </vt:variant>
      <vt:variant>
        <vt:lpwstr>mailto:dlegall@ambarella.com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Chad Fogg</cp:lastModifiedBy>
  <cp:revision>6</cp:revision>
  <cp:lastPrinted>2015-06-14T03:24:00Z</cp:lastPrinted>
  <dcterms:created xsi:type="dcterms:W3CDTF">2015-06-20T08:29:00Z</dcterms:created>
  <dcterms:modified xsi:type="dcterms:W3CDTF">2015-06-22T04:55:00Z</dcterms:modified>
</cp:coreProperties>
</file>