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E74" w:rsidRPr="001C01CF" w:rsidRDefault="00F93E74" w:rsidP="00F93E74">
      <w:pPr>
        <w:rPr>
          <w:noProof/>
          <w:lang w:val="en-CA"/>
        </w:rPr>
      </w:pPr>
      <w:bookmarkStart w:id="0" w:name="_Ref317018165"/>
      <w:bookmarkStart w:id="1" w:name="_Ref349228068"/>
      <w:bookmarkStart w:id="2" w:name="_Toc390728446"/>
      <w:r w:rsidRPr="001C01CF">
        <w:rPr>
          <w:b/>
          <w:noProof/>
          <w:lang w:val="en-CA"/>
        </w:rPr>
        <w:t>transfer_characteristics</w:t>
      </w:r>
      <w:r w:rsidRPr="001C01CF">
        <w:rPr>
          <w:noProof/>
          <w:lang w:val="en-CA"/>
        </w:rPr>
        <w:t xml:space="preserve"> indicates the opto-electronic transfer characteristic of the source picture as specified in </w:t>
      </w:r>
      <w:r w:rsidR="00A20344" w:rsidRPr="001C01CF">
        <w:rPr>
          <w:noProof/>
          <w:lang w:val="en-CA"/>
        </w:rPr>
        <w:fldChar w:fldCharType="begin" w:fldLock="1"/>
      </w:r>
      <w:r w:rsidRPr="001C01CF">
        <w:rPr>
          <w:noProof/>
          <w:lang w:val="en-CA"/>
        </w:rPr>
        <w:instrText xml:space="preserve"> REF _Ref349228068 \h </w:instrText>
      </w:r>
      <w:r w:rsidR="00A20344" w:rsidRPr="001C01CF">
        <w:rPr>
          <w:noProof/>
          <w:lang w:val="en-CA"/>
        </w:rPr>
      </w:r>
      <w:r w:rsidR="00A20344" w:rsidRPr="001C01CF">
        <w:rPr>
          <w:noProof/>
          <w:lang w:val="en-CA"/>
        </w:rPr>
        <w:fldChar w:fldCharType="separate"/>
      </w:r>
      <w:r w:rsidRPr="001C01CF">
        <w:rPr>
          <w:noProof/>
          <w:lang w:val="en-CA"/>
        </w:rPr>
        <w:t>Table E</w:t>
      </w:r>
      <w:r w:rsidRPr="001C01CF">
        <w:rPr>
          <w:noProof/>
          <w:lang w:val="en-CA"/>
        </w:rPr>
        <w:noBreakHyphen/>
        <w:t>4</w:t>
      </w:r>
      <w:r w:rsidR="00A20344" w:rsidRPr="001C01CF">
        <w:rPr>
          <w:noProof/>
          <w:lang w:val="en-CA"/>
        </w:rPr>
        <w:fldChar w:fldCharType="end"/>
      </w:r>
      <w:r w:rsidRPr="001C01CF">
        <w:rPr>
          <w:noProof/>
          <w:lang w:val="en-CA"/>
        </w:rPr>
        <w:t xml:space="preserve"> as a function of a linear optical intensity input Lc with a nominal real-valued range of 0 to 1. For interpretation of entries in </w:t>
      </w:r>
      <w:r w:rsidR="00A20344" w:rsidRPr="001C01CF">
        <w:rPr>
          <w:noProof/>
          <w:lang w:val="en-CA"/>
        </w:rPr>
        <w:fldChar w:fldCharType="begin" w:fldLock="1"/>
      </w:r>
      <w:r w:rsidRPr="001C01CF">
        <w:rPr>
          <w:noProof/>
          <w:lang w:val="en-CA"/>
        </w:rPr>
        <w:instrText xml:space="preserve"> REF _Ref349228068 \h </w:instrText>
      </w:r>
      <w:r w:rsidR="00A20344" w:rsidRPr="001C01CF">
        <w:rPr>
          <w:noProof/>
          <w:lang w:val="en-CA"/>
        </w:rPr>
      </w:r>
      <w:r w:rsidR="00A20344" w:rsidRPr="001C01CF">
        <w:rPr>
          <w:noProof/>
          <w:lang w:val="en-CA"/>
        </w:rPr>
        <w:fldChar w:fldCharType="separate"/>
      </w:r>
      <w:r w:rsidRPr="001C01CF">
        <w:rPr>
          <w:noProof/>
          <w:lang w:val="en-CA"/>
        </w:rPr>
        <w:t>Table E</w:t>
      </w:r>
      <w:r w:rsidRPr="001C01CF">
        <w:rPr>
          <w:noProof/>
          <w:lang w:val="en-CA"/>
        </w:rPr>
        <w:noBreakHyphen/>
        <w:t>4</w:t>
      </w:r>
      <w:r w:rsidR="00A20344" w:rsidRPr="001C01CF">
        <w:rPr>
          <w:noProof/>
          <w:lang w:val="en-CA"/>
        </w:rPr>
        <w:fldChar w:fldCharType="end"/>
      </w:r>
      <w:r w:rsidRPr="001C01CF">
        <w:rPr>
          <w:noProof/>
          <w:lang w:val="en-CA"/>
        </w:rPr>
        <w:t xml:space="preserve"> that are expressed in terms of multiple curve segments parameterized by the variable </w:t>
      </w:r>
      <w:r w:rsidRPr="001C01CF">
        <w:rPr>
          <w:rFonts w:eastAsia="ＭＳ 明朝"/>
          <w:i/>
          <w:noProof/>
          <w:szCs w:val="22"/>
          <w:lang w:val="en-CA" w:eastAsia="ja-JP"/>
        </w:rPr>
        <w:sym w:font="Symbol" w:char="F061"/>
      </w:r>
      <w:r w:rsidRPr="001C01CF">
        <w:rPr>
          <w:noProof/>
          <w:lang w:val="en-CA"/>
        </w:rPr>
        <w:t xml:space="preserve"> over a region bounded by the variable </w:t>
      </w:r>
      <w:r w:rsidRPr="001C01CF">
        <w:rPr>
          <w:rFonts w:eastAsia="ＭＳ 明朝"/>
          <w:i/>
          <w:noProof/>
          <w:szCs w:val="22"/>
          <w:lang w:val="en-CA" w:eastAsia="ja-JP"/>
        </w:rPr>
        <w:sym w:font="Symbol" w:char="F062"/>
      </w:r>
      <w:r w:rsidRPr="001C01CF">
        <w:rPr>
          <w:noProof/>
          <w:lang w:val="en-CA"/>
        </w:rPr>
        <w:t xml:space="preserve"> or by the variables </w:t>
      </w:r>
      <w:r w:rsidRPr="001C01CF">
        <w:rPr>
          <w:rFonts w:eastAsia="ＭＳ 明朝"/>
          <w:i/>
          <w:noProof/>
          <w:szCs w:val="22"/>
          <w:lang w:val="en-CA" w:eastAsia="ja-JP"/>
        </w:rPr>
        <w:sym w:font="Symbol" w:char="F062"/>
      </w:r>
      <w:r w:rsidRPr="001C01CF">
        <w:rPr>
          <w:noProof/>
          <w:lang w:val="en-CA"/>
        </w:rPr>
        <w:t xml:space="preserve"> and </w:t>
      </w:r>
      <w:r w:rsidRPr="001C01CF">
        <w:rPr>
          <w:i/>
          <w:noProof/>
          <w:szCs w:val="18"/>
          <w:lang w:val="en-CA"/>
        </w:rPr>
        <w:sym w:font="Symbol" w:char="F067"/>
      </w:r>
      <w:r w:rsidRPr="001C01CF">
        <w:rPr>
          <w:noProof/>
          <w:lang w:val="en-CA"/>
        </w:rPr>
        <w:t xml:space="preserve">, the values of </w:t>
      </w:r>
      <w:r w:rsidRPr="001C01CF">
        <w:rPr>
          <w:rFonts w:eastAsia="ＭＳ 明朝"/>
          <w:i/>
          <w:noProof/>
          <w:szCs w:val="22"/>
          <w:lang w:val="en-CA" w:eastAsia="ja-JP"/>
        </w:rPr>
        <w:sym w:font="Symbol" w:char="F061"/>
      </w:r>
      <w:r w:rsidRPr="001C01CF">
        <w:rPr>
          <w:noProof/>
          <w:lang w:val="en-CA"/>
        </w:rPr>
        <w:t xml:space="preserve"> and </w:t>
      </w:r>
      <w:r w:rsidRPr="001C01CF">
        <w:rPr>
          <w:rFonts w:eastAsia="ＭＳ 明朝"/>
          <w:i/>
          <w:noProof/>
          <w:szCs w:val="22"/>
          <w:lang w:val="en-CA" w:eastAsia="ja-JP"/>
        </w:rPr>
        <w:sym w:font="Symbol" w:char="F062"/>
      </w:r>
      <w:r w:rsidRPr="001C01CF">
        <w:rPr>
          <w:rFonts w:eastAsia="ＭＳ 明朝"/>
          <w:noProof/>
          <w:szCs w:val="22"/>
          <w:lang w:val="en-CA" w:eastAsia="ja-JP"/>
        </w:rPr>
        <w:t xml:space="preserve"> </w:t>
      </w:r>
      <w:r w:rsidRPr="001C01CF">
        <w:rPr>
          <w:noProof/>
          <w:lang w:val="en-CA"/>
        </w:rPr>
        <w:t xml:space="preserve">are defined to be the positive constants necessary for the curve segments that meet at the value </w:t>
      </w:r>
      <w:r w:rsidRPr="001C01CF">
        <w:rPr>
          <w:rFonts w:eastAsia="ＭＳ 明朝"/>
          <w:i/>
          <w:noProof/>
          <w:szCs w:val="22"/>
          <w:lang w:val="en-CA" w:eastAsia="ja-JP"/>
        </w:rPr>
        <w:sym w:font="Symbol" w:char="F062"/>
      </w:r>
      <w:r w:rsidRPr="001C01CF">
        <w:rPr>
          <w:noProof/>
          <w:lang w:val="en-CA"/>
        </w:rPr>
        <w:t xml:space="preserve"> to have continuity of value and continuity of slope at the value </w:t>
      </w:r>
      <w:r w:rsidRPr="001C01CF">
        <w:rPr>
          <w:rFonts w:eastAsia="ＭＳ 明朝"/>
          <w:i/>
          <w:noProof/>
          <w:szCs w:val="22"/>
          <w:lang w:val="en-CA" w:eastAsia="ja-JP"/>
        </w:rPr>
        <w:sym w:font="Symbol" w:char="F062"/>
      </w:r>
      <w:r w:rsidRPr="001C01CF">
        <w:rPr>
          <w:rFonts w:eastAsia="ＭＳ 明朝"/>
          <w:noProof/>
          <w:szCs w:val="22"/>
          <w:lang w:val="en-CA" w:eastAsia="ja-JP"/>
        </w:rPr>
        <w:t xml:space="preserve">, and the value of </w:t>
      </w:r>
      <w:r w:rsidRPr="001C01CF">
        <w:rPr>
          <w:i/>
          <w:noProof/>
          <w:szCs w:val="18"/>
          <w:lang w:val="en-CA"/>
        </w:rPr>
        <w:sym w:font="Symbol" w:char="F067"/>
      </w:r>
      <w:r w:rsidRPr="001C01CF">
        <w:rPr>
          <w:rFonts w:eastAsia="ＭＳ 明朝"/>
          <w:noProof/>
          <w:szCs w:val="22"/>
          <w:lang w:val="en-CA" w:eastAsia="ja-JP"/>
        </w:rPr>
        <w:t xml:space="preserve">, when applicable, is defined to be the positive constant necessary for the associated curve segments to meet at the value </w:t>
      </w:r>
      <w:r w:rsidRPr="001C01CF">
        <w:rPr>
          <w:i/>
          <w:noProof/>
          <w:szCs w:val="18"/>
          <w:lang w:val="en-CA"/>
        </w:rPr>
        <w:sym w:font="Symbol" w:char="F067"/>
      </w:r>
      <w:r w:rsidRPr="001C01CF">
        <w:rPr>
          <w:noProof/>
          <w:lang w:val="en-CA"/>
        </w:rPr>
        <w:t xml:space="preserve">. For example, for transfer_characteristics equal to 1, 6, </w:t>
      </w:r>
      <w:ins w:id="3" w:author="nishida" w:date="2015-06-15T22:27:00Z">
        <w:r w:rsidR="00C051C0">
          <w:rPr>
            <w:rFonts w:eastAsiaTheme="minorEastAsia" w:hint="eastAsia"/>
            <w:noProof/>
            <w:lang w:val="en-CA" w:eastAsia="ja-JP"/>
          </w:rPr>
          <w:t xml:space="preserve">11, </w:t>
        </w:r>
      </w:ins>
      <w:r w:rsidRPr="001C01CF">
        <w:rPr>
          <w:noProof/>
          <w:lang w:val="en-CA"/>
        </w:rPr>
        <w:t xml:space="preserve">14, or 15, </w:t>
      </w:r>
      <w:r w:rsidRPr="001C01CF">
        <w:rPr>
          <w:rFonts w:eastAsia="ＭＳ 明朝"/>
          <w:i/>
          <w:noProof/>
          <w:szCs w:val="22"/>
          <w:lang w:val="en-CA" w:eastAsia="ja-JP"/>
        </w:rPr>
        <w:sym w:font="Symbol" w:char="F061"/>
      </w:r>
      <w:r w:rsidRPr="001C01CF">
        <w:rPr>
          <w:rFonts w:eastAsia="ＭＳ 明朝"/>
          <w:noProof/>
          <w:szCs w:val="22"/>
          <w:lang w:val="en-CA" w:eastAsia="ja-JP"/>
        </w:rPr>
        <w:t xml:space="preserve"> has the value</w:t>
      </w:r>
      <w:r w:rsidRPr="001C01CF">
        <w:rPr>
          <w:noProof/>
          <w:lang w:val="en-CA"/>
        </w:rPr>
        <w:t xml:space="preserve"> 1 + 5.5 * </w:t>
      </w:r>
      <w:r w:rsidRPr="001C01CF">
        <w:rPr>
          <w:rFonts w:eastAsia="ＭＳ 明朝"/>
          <w:i/>
          <w:noProof/>
          <w:szCs w:val="22"/>
          <w:lang w:val="en-CA" w:eastAsia="ja-JP"/>
        </w:rPr>
        <w:sym w:font="Symbol" w:char="F062"/>
      </w:r>
      <w:r w:rsidRPr="001C01CF">
        <w:rPr>
          <w:rFonts w:eastAsia="ＭＳ 明朝"/>
          <w:i/>
          <w:noProof/>
          <w:szCs w:val="22"/>
          <w:lang w:val="en-CA" w:eastAsia="ja-JP"/>
        </w:rPr>
        <w:t xml:space="preserve"> </w:t>
      </w:r>
      <w:r w:rsidRPr="001C01CF">
        <w:rPr>
          <w:noProof/>
          <w:lang w:val="en-CA"/>
        </w:rPr>
        <w:t xml:space="preserve">= 1.099 296 826 809 442... and </w:t>
      </w:r>
      <w:r w:rsidRPr="001C01CF">
        <w:rPr>
          <w:rFonts w:eastAsia="ＭＳ 明朝"/>
          <w:i/>
          <w:noProof/>
          <w:szCs w:val="22"/>
          <w:lang w:val="en-CA" w:eastAsia="ja-JP"/>
        </w:rPr>
        <w:sym w:font="Symbol" w:char="F062"/>
      </w:r>
      <w:r w:rsidRPr="001C01CF">
        <w:rPr>
          <w:rFonts w:eastAsia="ＭＳ 明朝"/>
          <w:noProof/>
          <w:szCs w:val="22"/>
          <w:lang w:val="en-CA" w:eastAsia="ja-JP"/>
        </w:rPr>
        <w:t xml:space="preserve"> has the value</w:t>
      </w:r>
      <w:r w:rsidRPr="001C01CF">
        <w:rPr>
          <w:noProof/>
          <w:lang w:val="en-CA"/>
        </w:rPr>
        <w:t xml:space="preserve"> 0.018 053 968 510 807....</w:t>
      </w:r>
    </w:p>
    <w:p w:rsidR="00F93E74" w:rsidRPr="001C01CF" w:rsidRDefault="00F93E74" w:rsidP="00F93E74">
      <w:pPr>
        <w:rPr>
          <w:noProof/>
          <w:lang w:val="en-CA"/>
        </w:rPr>
      </w:pPr>
      <w:r w:rsidRPr="001C01CF">
        <w:rPr>
          <w:noProof/>
          <w:lang w:val="en-CA"/>
        </w:rPr>
        <w:t xml:space="preserve">When the transfer_characteristics syntax element is not present, the value of transfer_characteristics is inferred to be equal to 2 (the transfer characteristics are unspecified or are determined by the application). Values of transfer_characteristics that are identified as reserved in </w:t>
      </w:r>
      <w:r w:rsidR="00A20344" w:rsidRPr="001C01CF">
        <w:rPr>
          <w:noProof/>
          <w:lang w:val="en-CA"/>
        </w:rPr>
        <w:fldChar w:fldCharType="begin" w:fldLock="1"/>
      </w:r>
      <w:r w:rsidRPr="001C01CF">
        <w:rPr>
          <w:noProof/>
          <w:lang w:val="en-CA"/>
        </w:rPr>
        <w:instrText xml:space="preserve"> REF _Ref349228068 \h </w:instrText>
      </w:r>
      <w:r w:rsidR="00A20344" w:rsidRPr="001C01CF">
        <w:rPr>
          <w:noProof/>
          <w:lang w:val="en-CA"/>
        </w:rPr>
      </w:r>
      <w:r w:rsidR="00A20344" w:rsidRPr="001C01CF">
        <w:rPr>
          <w:noProof/>
          <w:lang w:val="en-CA"/>
        </w:rPr>
        <w:fldChar w:fldCharType="separate"/>
      </w:r>
      <w:r w:rsidRPr="001C01CF">
        <w:rPr>
          <w:noProof/>
          <w:lang w:val="en-CA"/>
        </w:rPr>
        <w:t>Table E</w:t>
      </w:r>
      <w:r w:rsidRPr="001C01CF">
        <w:rPr>
          <w:noProof/>
          <w:lang w:val="en-CA"/>
        </w:rPr>
        <w:noBreakHyphen/>
        <w:t>4</w:t>
      </w:r>
      <w:r w:rsidR="00A20344" w:rsidRPr="001C01CF">
        <w:rPr>
          <w:noProof/>
          <w:lang w:val="en-CA"/>
        </w:rPr>
        <w:fldChar w:fldCharType="end"/>
      </w:r>
      <w:r w:rsidRPr="001C01CF">
        <w:rPr>
          <w:noProof/>
          <w:lang w:val="en-CA"/>
        </w:rPr>
        <w:t xml:space="preserve"> are reserved for future use by ITU-T | ISO/IEC and shall not be present in bitstreams conforming to this version of this Specification. Decoders shall interpret reserved values of transfer_characteristics as equivalent to the value 2.</w:t>
      </w:r>
    </w:p>
    <w:p w:rsidR="00F93E74" w:rsidRPr="00F93E74" w:rsidRDefault="00F93E74" w:rsidP="00F93E74">
      <w:pPr>
        <w:rPr>
          <w:noProof/>
          <w:lang w:val="en-CA" w:eastAsia="ja-JP"/>
        </w:rPr>
      </w:pPr>
    </w:p>
    <w:p w:rsidR="004D7B84" w:rsidRPr="001C01CF" w:rsidRDefault="004D7B84" w:rsidP="004D7B84">
      <w:pPr>
        <w:pStyle w:val="afe"/>
        <w:rPr>
          <w:noProof/>
          <w:lang w:val="en-CA"/>
        </w:rPr>
      </w:pPr>
      <w:r w:rsidRPr="001C01CF">
        <w:rPr>
          <w:noProof/>
          <w:lang w:val="en-CA"/>
        </w:rPr>
        <w:lastRenderedPageBreak/>
        <w:t>Table </w:t>
      </w:r>
      <w:r w:rsidR="005B4DAA" w:rsidRPr="001C01CF">
        <w:rPr>
          <w:noProof/>
          <w:lang w:val="en-CA"/>
        </w:rPr>
        <w:t>E</w:t>
      </w:r>
      <w:r w:rsidR="00ED260D" w:rsidRPr="001C01CF">
        <w:rPr>
          <w:noProof/>
          <w:lang w:val="en-CA"/>
        </w:rPr>
        <w:noBreakHyphen/>
      </w:r>
      <w:bookmarkEnd w:id="0"/>
      <w:r w:rsidR="00A20344" w:rsidRPr="001C01CF">
        <w:rPr>
          <w:noProof/>
          <w:lang w:val="en-CA"/>
        </w:rPr>
        <w:fldChar w:fldCharType="begin" w:fldLock="1"/>
      </w:r>
      <w:r w:rsidR="00D5012D" w:rsidRPr="001C01CF">
        <w:rPr>
          <w:noProof/>
          <w:lang w:val="en-CA"/>
        </w:rPr>
        <w:instrText xml:space="preserve"> SEQ Table \* ARABIC </w:instrText>
      </w:r>
      <w:r w:rsidR="00A20344" w:rsidRPr="001C01CF">
        <w:rPr>
          <w:noProof/>
          <w:lang w:val="en-CA"/>
        </w:rPr>
        <w:fldChar w:fldCharType="separate"/>
      </w:r>
      <w:r w:rsidR="00F07B0E" w:rsidRPr="001C01CF">
        <w:rPr>
          <w:noProof/>
          <w:lang w:val="en-CA"/>
        </w:rPr>
        <w:t>4</w:t>
      </w:r>
      <w:r w:rsidR="00A20344" w:rsidRPr="001C01CF">
        <w:rPr>
          <w:noProof/>
          <w:lang w:val="en-CA"/>
        </w:rPr>
        <w:fldChar w:fldCharType="end"/>
      </w:r>
      <w:bookmarkEnd w:id="1"/>
      <w:r w:rsidRPr="001C01CF">
        <w:rPr>
          <w:noProof/>
          <w:lang w:val="en-CA"/>
        </w:rPr>
        <w:t xml:space="preserve"> – Transfer characteristics</w:t>
      </w:r>
      <w:bookmarkEnd w:id="2"/>
    </w:p>
    <w:tbl>
      <w:tblPr>
        <w:tblW w:w="9684" w:type="dxa"/>
        <w:jc w:val="center"/>
        <w:tblLayout w:type="fixed"/>
        <w:tblCellMar>
          <w:left w:w="80" w:type="dxa"/>
          <w:right w:w="80" w:type="dxa"/>
        </w:tblCellMar>
        <w:tblLook w:val="0000"/>
      </w:tblPr>
      <w:tblGrid>
        <w:gridCol w:w="780"/>
        <w:gridCol w:w="5875"/>
        <w:gridCol w:w="3029"/>
      </w:tblGrid>
      <w:tr w:rsidR="004D7B84" w:rsidRPr="001C01CF" w:rsidTr="002A63B4">
        <w:trPr>
          <w:cantSplit/>
          <w:tblHeader/>
          <w:jc w:val="center"/>
        </w:trPr>
        <w:tc>
          <w:tcPr>
            <w:tcW w:w="780" w:type="dxa"/>
            <w:tcBorders>
              <w:top w:val="single" w:sz="6" w:space="0" w:color="auto"/>
              <w:left w:val="single" w:sz="6" w:space="0" w:color="auto"/>
              <w:bottom w:val="single" w:sz="8" w:space="0" w:color="auto"/>
              <w:right w:val="single" w:sz="6" w:space="0" w:color="auto"/>
            </w:tcBorders>
          </w:tcPr>
          <w:p w:rsidR="004D7B84" w:rsidRPr="001C01CF" w:rsidRDefault="004D7B84" w:rsidP="00620D32">
            <w:pPr>
              <w:pStyle w:val="Tablehead"/>
              <w:keepNext/>
              <w:rPr>
                <w:lang w:val="en-CA"/>
              </w:rPr>
            </w:pPr>
            <w:r w:rsidRPr="001C01CF">
              <w:rPr>
                <w:lang w:val="en-CA"/>
              </w:rPr>
              <w:t>Value</w:t>
            </w:r>
          </w:p>
        </w:tc>
        <w:tc>
          <w:tcPr>
            <w:tcW w:w="5875" w:type="dxa"/>
            <w:tcBorders>
              <w:top w:val="single" w:sz="6" w:space="0" w:color="auto"/>
              <w:left w:val="single" w:sz="6" w:space="0" w:color="auto"/>
              <w:bottom w:val="single" w:sz="8" w:space="0" w:color="auto"/>
              <w:right w:val="single" w:sz="6" w:space="0" w:color="auto"/>
            </w:tcBorders>
          </w:tcPr>
          <w:p w:rsidR="004D7B84" w:rsidRPr="001C01CF" w:rsidRDefault="004D7B84" w:rsidP="00620D32">
            <w:pPr>
              <w:pStyle w:val="Tablehead"/>
              <w:keepNext/>
              <w:jc w:val="left"/>
              <w:rPr>
                <w:lang w:val="en-CA"/>
              </w:rPr>
            </w:pPr>
            <w:r w:rsidRPr="001C01CF">
              <w:rPr>
                <w:lang w:val="en-CA"/>
              </w:rPr>
              <w:t>Transfer Characteristic</w:t>
            </w:r>
          </w:p>
        </w:tc>
        <w:tc>
          <w:tcPr>
            <w:tcW w:w="3029" w:type="dxa"/>
            <w:tcBorders>
              <w:top w:val="single" w:sz="6" w:space="0" w:color="auto"/>
              <w:left w:val="single" w:sz="6" w:space="0" w:color="auto"/>
              <w:bottom w:val="single" w:sz="8" w:space="0" w:color="auto"/>
              <w:right w:val="single" w:sz="6" w:space="0" w:color="auto"/>
            </w:tcBorders>
          </w:tcPr>
          <w:p w:rsidR="004D7B84" w:rsidRPr="001C01CF" w:rsidRDefault="004D7B84" w:rsidP="00620D32">
            <w:pPr>
              <w:pStyle w:val="Tablehead"/>
              <w:keepNext/>
              <w:jc w:val="left"/>
              <w:rPr>
                <w:lang w:val="en-CA"/>
              </w:rPr>
            </w:pPr>
            <w:r w:rsidRPr="001C01CF">
              <w:rPr>
                <w:lang w:val="en-CA"/>
              </w:rPr>
              <w:t>Informative Remark</w:t>
            </w:r>
          </w:p>
        </w:tc>
      </w:tr>
      <w:tr w:rsidR="004D7B84" w:rsidRPr="001C01CF" w:rsidTr="002A63B4">
        <w:trPr>
          <w:cantSplit/>
          <w:jc w:val="center"/>
        </w:trPr>
        <w:tc>
          <w:tcPr>
            <w:tcW w:w="780" w:type="dxa"/>
            <w:tcBorders>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0</w:t>
            </w:r>
          </w:p>
        </w:tc>
        <w:tc>
          <w:tcPr>
            <w:tcW w:w="5875" w:type="dxa"/>
            <w:tcBorders>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Reserved</w:t>
            </w:r>
          </w:p>
        </w:tc>
        <w:tc>
          <w:tcPr>
            <w:tcW w:w="3029" w:type="dxa"/>
            <w:tcBorders>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For future use by ITU</w:t>
            </w:r>
            <w:r w:rsidRPr="001C01CF">
              <w:rPr>
                <w:noProof/>
                <w:lang w:val="en-CA"/>
              </w:rPr>
              <w:noBreakHyphen/>
              <w:t>T | ISO/IEC</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1</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tabs>
                <w:tab w:val="left" w:pos="3340"/>
              </w:tabs>
              <w:rPr>
                <w:noProof/>
                <w:lang w:val="en-CA"/>
              </w:rPr>
            </w:pPr>
            <w:r w:rsidRPr="001C01CF">
              <w:rPr>
                <w:noProof/>
                <w:lang w:val="en-CA"/>
              </w:rPr>
              <w:t xml:space="preserve">V = </w:t>
            </w:r>
            <w:r w:rsidR="00471D94" w:rsidRPr="001C01CF">
              <w:rPr>
                <w:rFonts w:eastAsia="ＭＳ 明朝"/>
                <w:i/>
                <w:noProof/>
                <w:szCs w:val="22"/>
                <w:lang w:val="en-CA" w:eastAsia="ja-JP"/>
              </w:rPr>
              <w:sym w:font="Symbol" w:char="F061"/>
            </w:r>
            <w:r w:rsidRPr="001C01CF">
              <w:rPr>
                <w:noProof/>
                <w:lang w:val="en-CA"/>
              </w:rPr>
              <w:t xml:space="preserve"> * L</w:t>
            </w:r>
            <w:r w:rsidRPr="001C01CF">
              <w:rPr>
                <w:noProof/>
                <w:vertAlign w:val="subscript"/>
                <w:lang w:val="en-CA"/>
              </w:rPr>
              <w:t>c</w:t>
            </w:r>
            <w:r w:rsidRPr="001C01CF">
              <w:rPr>
                <w:noProof/>
                <w:position w:val="6"/>
                <w:lang w:val="en-CA"/>
              </w:rPr>
              <w:t xml:space="preserve">0.45 </w:t>
            </w:r>
            <w:r w:rsidRPr="001C01CF">
              <w:rPr>
                <w:noProof/>
                <w:lang w:val="en-CA"/>
              </w:rPr>
              <w:t xml:space="preserve">−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w:t>
            </w:r>
            <w:r w:rsidR="0064648A" w:rsidRPr="001C01CF">
              <w:rPr>
                <w:rFonts w:eastAsia="ＭＳ 明朝"/>
                <w:i/>
                <w:noProof/>
                <w:szCs w:val="22"/>
                <w:lang w:val="en-CA" w:eastAsia="ja-JP"/>
              </w:rPr>
              <w:sym w:font="Symbol" w:char="F062"/>
            </w:r>
          </w:p>
          <w:p w:rsidR="004D7B84" w:rsidRPr="001C01CF" w:rsidRDefault="004D7B84" w:rsidP="00620D32">
            <w:pPr>
              <w:pStyle w:val="Tabletext0"/>
              <w:keepNext/>
              <w:tabs>
                <w:tab w:val="left" w:pos="3340"/>
              </w:tabs>
              <w:rPr>
                <w:noProof/>
                <w:lang w:val="en-CA"/>
              </w:rPr>
            </w:pPr>
            <w:r w:rsidRPr="001C01CF">
              <w:rPr>
                <w:noProof/>
                <w:lang w:val="en-CA"/>
              </w:rPr>
              <w:t>V = 4.500 * L</w:t>
            </w:r>
            <w:r w:rsidRPr="001C01CF">
              <w:rPr>
                <w:noProof/>
                <w:vertAlign w:val="subscript"/>
                <w:lang w:val="en-CA"/>
              </w:rPr>
              <w:t>c</w:t>
            </w:r>
            <w:r w:rsidRPr="001C01CF">
              <w:rPr>
                <w:noProof/>
                <w:lang w:val="en-CA"/>
              </w:rPr>
              <w:tab/>
              <w:t xml:space="preserve">for </w:t>
            </w:r>
            <w:r w:rsidR="0064648A" w:rsidRPr="001C01CF">
              <w:rPr>
                <w:rFonts w:eastAsia="ＭＳ 明朝"/>
                <w:i/>
                <w:noProof/>
                <w:szCs w:val="22"/>
                <w:lang w:val="en-CA" w:eastAsia="ja-JP"/>
              </w:rPr>
              <w:sym w:font="Symbol" w:char="F062"/>
            </w:r>
            <w:r w:rsidRPr="001C01CF">
              <w:rPr>
                <w:noProof/>
                <w:lang w:val="en-CA"/>
              </w:rPr>
              <w:t xml:space="preserve"> &gt;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eastAsia="ja-JP"/>
              </w:rPr>
            </w:pPr>
            <w:r w:rsidRPr="001C01CF">
              <w:rPr>
                <w:noProof/>
                <w:lang w:val="en-CA"/>
              </w:rPr>
              <w:t>Rec. ITU</w:t>
            </w:r>
            <w:r w:rsidRPr="001C01CF">
              <w:rPr>
                <w:noProof/>
                <w:lang w:val="en-CA"/>
              </w:rPr>
              <w:noBreakHyphen/>
              <w:t>R BT.709-5</w:t>
            </w:r>
          </w:p>
          <w:p w:rsidR="004D7B84" w:rsidRPr="001C01CF" w:rsidRDefault="004D7B84" w:rsidP="00620D32">
            <w:pPr>
              <w:pStyle w:val="Tabletext0"/>
              <w:keepNext/>
              <w:rPr>
                <w:noProof/>
                <w:lang w:val="en-CA" w:eastAsia="ja-JP"/>
              </w:rPr>
            </w:pPr>
            <w:r w:rsidRPr="001C01CF">
              <w:rPr>
                <w:noProof/>
                <w:lang w:val="en-CA" w:eastAsia="ja-JP"/>
              </w:rPr>
              <w:t>Rec. ITU</w:t>
            </w:r>
            <w:r w:rsidRPr="001C01CF">
              <w:rPr>
                <w:noProof/>
                <w:lang w:val="en-CA" w:eastAsia="ja-JP"/>
              </w:rPr>
              <w:noBreakHyphen/>
              <w:t>R BT.1361 conventional colour gamut system</w:t>
            </w:r>
          </w:p>
          <w:p w:rsidR="004D7B84" w:rsidRPr="001C01CF" w:rsidRDefault="004D7B84" w:rsidP="00896D3A">
            <w:pPr>
              <w:pStyle w:val="Tabletext0"/>
              <w:keepNext/>
              <w:rPr>
                <w:noProof/>
                <w:lang w:val="en-CA" w:eastAsia="ja-JP"/>
              </w:rPr>
            </w:pPr>
            <w:r w:rsidRPr="001C01CF">
              <w:rPr>
                <w:noProof/>
                <w:lang w:val="en-CA" w:eastAsia="ja-JP"/>
              </w:rPr>
              <w:t xml:space="preserve">(functionally the same as the </w:t>
            </w:r>
            <w:r w:rsidR="00896D3A" w:rsidRPr="001C01CF">
              <w:rPr>
                <w:noProof/>
                <w:lang w:val="en-CA" w:eastAsia="ja-JP"/>
              </w:rPr>
              <w:t xml:space="preserve">values </w:t>
            </w:r>
            <w:r w:rsidRPr="001C01CF">
              <w:rPr>
                <w:noProof/>
                <w:lang w:val="en-CA" w:eastAsia="ja-JP"/>
              </w:rPr>
              <w:t>6</w:t>
            </w:r>
            <w:r w:rsidR="00896D3A" w:rsidRPr="001C01CF">
              <w:rPr>
                <w:noProof/>
                <w:lang w:val="en-CA" w:eastAsia="ja-JP"/>
              </w:rPr>
              <w:t>, 14, and 15</w:t>
            </w:r>
            <w:r w:rsidRPr="001C01CF">
              <w:rPr>
                <w:noProof/>
                <w:lang w:val="en-CA" w:eastAsia="ja-JP"/>
              </w:rPr>
              <w:t>)</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2</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Unspecified</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Image characteristics are unknown or are determined by the application.</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3</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Reserved</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For future use by ITU</w:t>
            </w:r>
            <w:r w:rsidRPr="001C01CF">
              <w:rPr>
                <w:noProof/>
                <w:lang w:val="en-CA"/>
              </w:rPr>
              <w:noBreakHyphen/>
              <w:t>T | ISO/IEC</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4</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Assumed display gamma 2.2</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Rec. ITU</w:t>
            </w:r>
            <w:r w:rsidRPr="001C01CF">
              <w:rPr>
                <w:noProof/>
                <w:lang w:val="en-CA"/>
              </w:rPr>
              <w:noBreakHyphen/>
              <w:t>R BT.470</w:t>
            </w:r>
            <w:r w:rsidRPr="001C01CF">
              <w:rPr>
                <w:noProof/>
                <w:lang w:val="en-CA"/>
              </w:rPr>
              <w:noBreakHyphen/>
              <w:t>6 System M (historical)</w:t>
            </w:r>
          </w:p>
          <w:p w:rsidR="004D7B84" w:rsidRPr="001C01CF" w:rsidRDefault="004D7B84" w:rsidP="00620D32">
            <w:pPr>
              <w:pStyle w:val="Tabletext0"/>
              <w:keepNext/>
              <w:rPr>
                <w:noProof/>
                <w:lang w:val="en-CA"/>
              </w:rPr>
            </w:pPr>
            <w:r w:rsidRPr="001C01CF">
              <w:rPr>
                <w:noProof/>
                <w:lang w:val="en-CA"/>
              </w:rPr>
              <w:t>United States National Television System Committee 1953 Recommendation for transmission standards for colour television</w:t>
            </w:r>
          </w:p>
          <w:p w:rsidR="004D7B84" w:rsidRPr="001C01CF" w:rsidRDefault="004D7B84" w:rsidP="00620D32">
            <w:pPr>
              <w:pStyle w:val="Tabletext0"/>
              <w:keepNext/>
              <w:rPr>
                <w:noProof/>
                <w:lang w:val="en-CA"/>
              </w:rPr>
            </w:pPr>
            <w:r w:rsidRPr="001C01CF">
              <w:rPr>
                <w:noProof/>
                <w:lang w:val="en-CA"/>
              </w:rPr>
              <w:t>United States Federal Communications Commission Title 47 Code of Federal Regulations (2003) 73.682 (a) (20)</w:t>
            </w:r>
          </w:p>
          <w:p w:rsidR="004D7B84" w:rsidRPr="001C01CF" w:rsidRDefault="004D7B84" w:rsidP="00620D32">
            <w:pPr>
              <w:pStyle w:val="Tabletext0"/>
              <w:keepNext/>
              <w:rPr>
                <w:noProof/>
                <w:lang w:val="en-CA"/>
              </w:rPr>
            </w:pPr>
            <w:r w:rsidRPr="001C01CF">
              <w:rPr>
                <w:noProof/>
                <w:lang w:val="en-CA"/>
              </w:rPr>
              <w:t>Rec. ITU</w:t>
            </w:r>
            <w:r w:rsidRPr="001C01CF">
              <w:rPr>
                <w:noProof/>
                <w:lang w:val="en-CA"/>
              </w:rPr>
              <w:noBreakHyphen/>
              <w:t>R BT.1700 (2007 revision) 625 PAL and 625 SECAM</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5</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Assumed display gamma 2.8</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Rec. ITU</w:t>
            </w:r>
            <w:r w:rsidRPr="001C01CF">
              <w:rPr>
                <w:noProof/>
                <w:lang w:val="en-CA"/>
              </w:rPr>
              <w:noBreakHyphen/>
              <w:t>R BT.470-6 System B, G (historical)</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6</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tabs>
                <w:tab w:val="left" w:pos="3340"/>
              </w:tabs>
              <w:rPr>
                <w:noProof/>
                <w:lang w:val="en-CA"/>
              </w:rPr>
            </w:pPr>
            <w:r w:rsidRPr="001C01CF">
              <w:rPr>
                <w:noProof/>
                <w:lang w:val="en-CA"/>
              </w:rPr>
              <w:t xml:space="preserve">V = </w:t>
            </w:r>
            <w:r w:rsidR="00471D94" w:rsidRPr="001C01CF">
              <w:rPr>
                <w:rFonts w:eastAsia="ＭＳ 明朝"/>
                <w:i/>
                <w:noProof/>
                <w:szCs w:val="22"/>
                <w:lang w:val="en-CA" w:eastAsia="ja-JP"/>
              </w:rPr>
              <w:sym w:font="Symbol" w:char="F061"/>
            </w:r>
            <w:r w:rsidRPr="001C01CF">
              <w:rPr>
                <w:noProof/>
                <w:lang w:val="en-CA"/>
              </w:rPr>
              <w:t xml:space="preserve"> * L</w:t>
            </w:r>
            <w:r w:rsidRPr="001C01CF">
              <w:rPr>
                <w:noProof/>
                <w:vertAlign w:val="subscript"/>
                <w:lang w:val="en-CA"/>
              </w:rPr>
              <w:t>c</w:t>
            </w:r>
            <w:r w:rsidRPr="001C01CF">
              <w:rPr>
                <w:noProof/>
                <w:position w:val="6"/>
                <w:lang w:val="en-CA"/>
              </w:rPr>
              <w:t>0.45</w:t>
            </w:r>
            <w:r w:rsidRPr="001C01CF">
              <w:rPr>
                <w:noProof/>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 xml:space="preserve">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w:t>
            </w:r>
            <w:r w:rsidR="0064648A" w:rsidRPr="001C01CF">
              <w:rPr>
                <w:rFonts w:eastAsia="ＭＳ 明朝"/>
                <w:i/>
                <w:noProof/>
                <w:szCs w:val="22"/>
                <w:lang w:val="en-CA" w:eastAsia="ja-JP"/>
              </w:rPr>
              <w:sym w:font="Symbol" w:char="F062"/>
            </w:r>
          </w:p>
          <w:p w:rsidR="004D7B84" w:rsidRPr="001C01CF" w:rsidRDefault="004D7B84" w:rsidP="00620D32">
            <w:pPr>
              <w:pStyle w:val="Tabletext0"/>
              <w:keepNext/>
              <w:tabs>
                <w:tab w:val="left" w:pos="3340"/>
              </w:tabs>
              <w:rPr>
                <w:noProof/>
                <w:lang w:val="en-CA"/>
              </w:rPr>
            </w:pPr>
            <w:r w:rsidRPr="001C01CF">
              <w:rPr>
                <w:noProof/>
                <w:lang w:val="en-CA"/>
              </w:rPr>
              <w:t>V = 4.500 * L</w:t>
            </w:r>
            <w:r w:rsidRPr="001C01CF">
              <w:rPr>
                <w:noProof/>
                <w:vertAlign w:val="subscript"/>
                <w:lang w:val="en-CA"/>
              </w:rPr>
              <w:t>c</w:t>
            </w:r>
            <w:r w:rsidRPr="001C01CF">
              <w:rPr>
                <w:noProof/>
                <w:lang w:val="en-CA"/>
              </w:rPr>
              <w:tab/>
              <w:t xml:space="preserve">for </w:t>
            </w:r>
            <w:r w:rsidR="0064648A" w:rsidRPr="001C01CF">
              <w:rPr>
                <w:rFonts w:eastAsia="ＭＳ 明朝"/>
                <w:i/>
                <w:noProof/>
                <w:szCs w:val="22"/>
                <w:lang w:val="en-CA" w:eastAsia="ja-JP"/>
              </w:rPr>
              <w:sym w:font="Symbol" w:char="F062"/>
            </w:r>
            <w:r w:rsidRPr="001C01CF">
              <w:rPr>
                <w:noProof/>
                <w:lang w:val="en-CA"/>
              </w:rPr>
              <w:t xml:space="preserve"> &gt;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rPr>
                <w:noProof/>
                <w:lang w:val="en-CA"/>
              </w:rPr>
            </w:pPr>
            <w:r w:rsidRPr="001C01CF">
              <w:rPr>
                <w:noProof/>
                <w:lang w:val="en-CA"/>
              </w:rPr>
              <w:t>Rec. ITU</w:t>
            </w:r>
            <w:r w:rsidRPr="001C01CF">
              <w:rPr>
                <w:noProof/>
                <w:lang w:val="en-CA"/>
              </w:rPr>
              <w:noBreakHyphen/>
              <w:t>R BT.601</w:t>
            </w:r>
            <w:r w:rsidRPr="001C01CF">
              <w:rPr>
                <w:noProof/>
                <w:lang w:val="en-CA"/>
              </w:rPr>
              <w:noBreakHyphen/>
              <w:t>6 525 or 625</w:t>
            </w:r>
          </w:p>
          <w:p w:rsidR="004D7B84" w:rsidRPr="001C01CF" w:rsidRDefault="004D7B84" w:rsidP="00620D32">
            <w:pPr>
              <w:pStyle w:val="Tabletext0"/>
              <w:rPr>
                <w:noProof/>
                <w:lang w:val="en-CA"/>
              </w:rPr>
            </w:pPr>
            <w:r w:rsidRPr="001C01CF">
              <w:rPr>
                <w:noProof/>
                <w:lang w:val="en-CA"/>
              </w:rPr>
              <w:t>Rec. ITU</w:t>
            </w:r>
            <w:r w:rsidRPr="001C01CF">
              <w:rPr>
                <w:noProof/>
                <w:lang w:val="en-CA"/>
              </w:rPr>
              <w:noBreakHyphen/>
              <w:t>R BT.1358 525 or 625</w:t>
            </w:r>
          </w:p>
          <w:p w:rsidR="004D7B84" w:rsidRPr="001C01CF" w:rsidRDefault="004D7B84" w:rsidP="00620D32">
            <w:pPr>
              <w:pStyle w:val="Tabletext0"/>
              <w:rPr>
                <w:noProof/>
                <w:lang w:val="en-CA"/>
              </w:rPr>
            </w:pPr>
            <w:r w:rsidRPr="001C01CF">
              <w:rPr>
                <w:noProof/>
                <w:lang w:val="en-CA"/>
              </w:rPr>
              <w:t>Rec. ITU</w:t>
            </w:r>
            <w:r w:rsidRPr="001C01CF">
              <w:rPr>
                <w:noProof/>
                <w:lang w:val="en-CA"/>
              </w:rPr>
              <w:noBreakHyphen/>
              <w:t>R BT.1700 NTSC</w:t>
            </w:r>
          </w:p>
          <w:p w:rsidR="004D7B84" w:rsidRPr="001C01CF" w:rsidRDefault="004D7B84" w:rsidP="00620D32">
            <w:pPr>
              <w:pStyle w:val="Tabletext0"/>
              <w:rPr>
                <w:noProof/>
                <w:lang w:val="en-CA"/>
              </w:rPr>
            </w:pPr>
            <w:r w:rsidRPr="001C01CF">
              <w:rPr>
                <w:noProof/>
                <w:lang w:val="en-CA"/>
              </w:rPr>
              <w:t>Society of Motion Picture and Television Engineers 170M (2004)</w:t>
            </w:r>
          </w:p>
          <w:p w:rsidR="004D7B84" w:rsidRPr="001C01CF" w:rsidRDefault="004D7B84" w:rsidP="00896D3A">
            <w:pPr>
              <w:pStyle w:val="Tabletext0"/>
              <w:rPr>
                <w:noProof/>
                <w:lang w:val="en-CA"/>
              </w:rPr>
            </w:pPr>
            <w:r w:rsidRPr="001C01CF">
              <w:rPr>
                <w:noProof/>
                <w:lang w:val="en-CA"/>
              </w:rPr>
              <w:t xml:space="preserve">(functionally the same as the </w:t>
            </w:r>
            <w:r w:rsidR="00896D3A" w:rsidRPr="001C01CF">
              <w:rPr>
                <w:noProof/>
                <w:lang w:val="en-CA"/>
              </w:rPr>
              <w:t xml:space="preserve">values </w:t>
            </w:r>
            <w:r w:rsidRPr="001C01CF">
              <w:rPr>
                <w:noProof/>
                <w:lang w:val="en-CA"/>
              </w:rPr>
              <w:t>1</w:t>
            </w:r>
            <w:r w:rsidR="00896D3A" w:rsidRPr="001C01CF">
              <w:rPr>
                <w:noProof/>
                <w:lang w:val="en-CA"/>
              </w:rPr>
              <w:t>, 14, and 15</w:t>
            </w:r>
            <w:r w:rsidRPr="001C01CF">
              <w:rPr>
                <w:noProof/>
                <w:lang w:val="en-CA"/>
              </w:rPr>
              <w:t>)</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7</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tabs>
                <w:tab w:val="left" w:pos="3340"/>
              </w:tabs>
              <w:rPr>
                <w:noProof/>
                <w:lang w:val="en-CA"/>
              </w:rPr>
            </w:pPr>
            <w:r w:rsidRPr="001C01CF">
              <w:rPr>
                <w:noProof/>
                <w:lang w:val="en-CA"/>
              </w:rPr>
              <w:t xml:space="preserve">V = </w:t>
            </w:r>
            <w:r w:rsidR="00471D94" w:rsidRPr="001C01CF">
              <w:rPr>
                <w:rFonts w:eastAsia="ＭＳ 明朝"/>
                <w:i/>
                <w:noProof/>
                <w:szCs w:val="22"/>
                <w:lang w:val="en-CA" w:eastAsia="ja-JP"/>
              </w:rPr>
              <w:sym w:font="Symbol" w:char="F061"/>
            </w:r>
            <w:r w:rsidRPr="001C01CF">
              <w:rPr>
                <w:noProof/>
                <w:lang w:val="en-CA"/>
              </w:rPr>
              <w:t xml:space="preserve"> * L</w:t>
            </w:r>
            <w:r w:rsidRPr="001C01CF">
              <w:rPr>
                <w:noProof/>
                <w:vertAlign w:val="subscript"/>
                <w:lang w:val="en-CA"/>
              </w:rPr>
              <w:t>c</w:t>
            </w:r>
            <w:r w:rsidRPr="001C01CF">
              <w:rPr>
                <w:noProof/>
                <w:position w:val="6"/>
                <w:lang w:val="en-CA"/>
              </w:rPr>
              <w:t>0.45</w:t>
            </w:r>
            <w:r w:rsidRPr="001C01CF">
              <w:rPr>
                <w:noProof/>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w:t>
            </w:r>
            <w:r w:rsidR="0064648A" w:rsidRPr="001C01CF">
              <w:rPr>
                <w:rFonts w:eastAsia="ＭＳ 明朝"/>
                <w:i/>
                <w:noProof/>
                <w:szCs w:val="22"/>
                <w:lang w:val="en-CA" w:eastAsia="ja-JP"/>
              </w:rPr>
              <w:sym w:font="Symbol" w:char="F062"/>
            </w:r>
          </w:p>
          <w:p w:rsidR="004D7B84" w:rsidRPr="001C01CF" w:rsidRDefault="004D7B84" w:rsidP="00620D32">
            <w:pPr>
              <w:pStyle w:val="Tabletext0"/>
              <w:keepNext/>
              <w:tabs>
                <w:tab w:val="left" w:pos="3340"/>
              </w:tabs>
              <w:rPr>
                <w:noProof/>
                <w:lang w:val="en-CA"/>
              </w:rPr>
            </w:pPr>
            <w:r w:rsidRPr="001C01CF">
              <w:rPr>
                <w:noProof/>
                <w:lang w:val="en-CA"/>
              </w:rPr>
              <w:t>V = 4.0 * L</w:t>
            </w:r>
            <w:r w:rsidRPr="001C01CF">
              <w:rPr>
                <w:noProof/>
                <w:vertAlign w:val="subscript"/>
                <w:lang w:val="en-CA"/>
              </w:rPr>
              <w:t>c</w:t>
            </w:r>
            <w:r w:rsidRPr="001C01CF">
              <w:rPr>
                <w:noProof/>
                <w:lang w:val="en-CA"/>
              </w:rPr>
              <w:tab/>
              <w:t xml:space="preserve">for </w:t>
            </w:r>
            <w:r w:rsidR="0064648A" w:rsidRPr="001C01CF">
              <w:rPr>
                <w:rFonts w:eastAsia="ＭＳ 明朝"/>
                <w:i/>
                <w:noProof/>
                <w:szCs w:val="22"/>
                <w:lang w:val="en-CA" w:eastAsia="ja-JP"/>
              </w:rPr>
              <w:sym w:font="Symbol" w:char="F062"/>
            </w:r>
            <w:r w:rsidRPr="001C01CF">
              <w:rPr>
                <w:noProof/>
                <w:lang w:val="en-CA"/>
              </w:rPr>
              <w:t> &gt;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Society of Motion Picture and Television Engineers 240M (1999)</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8</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22464E">
            <w:pPr>
              <w:pStyle w:val="Tabletext0"/>
              <w:keepNext/>
              <w:tabs>
                <w:tab w:val="left" w:pos="3340"/>
              </w:tabs>
              <w:rPr>
                <w:lang w:val="en-CA"/>
              </w:rPr>
            </w:pPr>
            <w:r w:rsidRPr="001C01CF">
              <w:rPr>
                <w:noProof/>
                <w:lang w:val="en-CA"/>
              </w:rPr>
              <w:t>V = L</w:t>
            </w:r>
            <w:r w:rsidRPr="001C01CF">
              <w:rPr>
                <w:noProof/>
                <w:vertAlign w:val="subscript"/>
                <w:lang w:val="en-CA"/>
              </w:rPr>
              <w:t>c</w:t>
            </w:r>
            <w:r w:rsidRPr="001C01CF">
              <w:rPr>
                <w:noProof/>
                <w:lang w:val="en-CA"/>
              </w:rPr>
              <w:tab/>
              <w:t>for</w:t>
            </w:r>
            <w:r w:rsidR="0022464E" w:rsidRPr="001C01CF">
              <w:rPr>
                <w:noProof/>
                <w:lang w:val="en-CA"/>
              </w:rPr>
              <w:t xml:space="preserve"> all values of L</w:t>
            </w:r>
            <w:r w:rsidR="0022464E" w:rsidRPr="001C01CF">
              <w:rPr>
                <w:noProof/>
                <w:vertAlign w:val="subscript"/>
                <w:lang w:val="en-CA"/>
              </w:rPr>
              <w:t>c</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Linear transfer characteristics</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9</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tabs>
                <w:tab w:val="left" w:pos="3340"/>
              </w:tabs>
              <w:rPr>
                <w:noProof/>
                <w:lang w:val="en-CA"/>
              </w:rPr>
            </w:pPr>
            <w:r w:rsidRPr="001C01CF">
              <w:rPr>
                <w:noProof/>
                <w:lang w:val="en-CA"/>
              </w:rPr>
              <w:t>V = 1.0 + Log10( L</w:t>
            </w:r>
            <w:r w:rsidRPr="001C01CF">
              <w:rPr>
                <w:noProof/>
                <w:vertAlign w:val="subscript"/>
                <w:lang w:val="en-CA"/>
              </w:rPr>
              <w:t>c</w:t>
            </w:r>
            <w:r w:rsidRPr="001C01CF">
              <w:rPr>
                <w:noProof/>
                <w:lang w:val="en-CA"/>
              </w:rPr>
              <w:t> ) </w:t>
            </w:r>
            <w:r w:rsidRPr="001C01CF">
              <w:rPr>
                <w:noProof/>
                <w:szCs w:val="18"/>
                <w:lang w:val="en-CA"/>
              </w:rPr>
              <w:sym w:font="Symbol" w:char="F0B8"/>
            </w:r>
            <w:r w:rsidRPr="001C01CF">
              <w:rPr>
                <w:noProof/>
                <w:lang w:val="en-CA"/>
              </w:rPr>
              <w:t xml:space="preserve"> 2 </w:t>
            </w:r>
            <w:r w:rsidRPr="001C01CF">
              <w:rPr>
                <w:rFonts w:eastAsia="?l?r ??’c"/>
                <w:noProof/>
                <w:lang w:val="en-CA"/>
              </w:rPr>
              <w:tab/>
            </w:r>
            <w:r w:rsidRPr="001C01CF">
              <w:rPr>
                <w:noProof/>
                <w:lang w:val="en-CA"/>
              </w:rPr>
              <w:t>for 1</w:t>
            </w:r>
            <w:r w:rsidR="00A14A75" w:rsidRPr="001C01CF">
              <w:rPr>
                <w:noProof/>
                <w:lang w:val="en-CA"/>
              </w:rPr>
              <w:t xml:space="preserve"> </w:t>
            </w:r>
            <w:r w:rsidRPr="001C01CF">
              <w:rPr>
                <w:noProof/>
                <w:lang w:val="en-CA"/>
              </w:rPr>
              <w:t xml:space="preserve">&gt;= </w:t>
            </w:r>
            <w:r w:rsidR="00A14A75" w:rsidRPr="001C01CF">
              <w:rPr>
                <w:noProof/>
                <w:lang w:val="en-CA"/>
              </w:rPr>
              <w:t xml:space="preserve"> </w:t>
            </w:r>
            <w:r w:rsidRPr="001C01CF">
              <w:rPr>
                <w:noProof/>
                <w:lang w:val="en-CA"/>
              </w:rPr>
              <w:t>L</w:t>
            </w:r>
            <w:r w:rsidRPr="001C01CF">
              <w:rPr>
                <w:noProof/>
                <w:vertAlign w:val="subscript"/>
                <w:lang w:val="en-CA"/>
              </w:rPr>
              <w:t>c</w:t>
            </w:r>
            <w:r w:rsidRPr="001C01CF">
              <w:rPr>
                <w:noProof/>
                <w:lang w:val="en-CA"/>
              </w:rPr>
              <w:t xml:space="preserve"> </w:t>
            </w:r>
            <w:r w:rsidR="00A14A75" w:rsidRPr="001C01CF">
              <w:rPr>
                <w:noProof/>
                <w:lang w:val="en-CA"/>
              </w:rPr>
              <w:t xml:space="preserve"> </w:t>
            </w:r>
            <w:r w:rsidRPr="001C01CF">
              <w:rPr>
                <w:noProof/>
                <w:lang w:val="en-CA"/>
              </w:rPr>
              <w:t>&gt;=</w:t>
            </w:r>
            <w:r w:rsidR="00A14A75" w:rsidRPr="001C01CF">
              <w:rPr>
                <w:noProof/>
                <w:lang w:val="en-CA"/>
              </w:rPr>
              <w:t xml:space="preserve"> </w:t>
            </w:r>
            <w:r w:rsidRPr="001C01CF">
              <w:rPr>
                <w:noProof/>
                <w:lang w:val="en-CA"/>
              </w:rPr>
              <w:t xml:space="preserve"> 0.01</w:t>
            </w:r>
          </w:p>
          <w:p w:rsidR="004D7B84" w:rsidRPr="001C01CF" w:rsidRDefault="004D7B84" w:rsidP="00A14A75">
            <w:pPr>
              <w:pStyle w:val="Tabletext0"/>
              <w:keepNext/>
              <w:tabs>
                <w:tab w:val="left" w:pos="3340"/>
              </w:tabs>
              <w:rPr>
                <w:noProof/>
                <w:lang w:val="en-CA"/>
              </w:rPr>
            </w:pPr>
            <w:r w:rsidRPr="001C01CF">
              <w:rPr>
                <w:noProof/>
                <w:lang w:val="en-CA"/>
              </w:rPr>
              <w:t>V = 0.0</w:t>
            </w:r>
            <w:r w:rsidRPr="001C01CF">
              <w:rPr>
                <w:rFonts w:eastAsia="?l?r ??’c"/>
                <w:noProof/>
                <w:lang w:val="en-CA"/>
              </w:rPr>
              <w:tab/>
            </w:r>
            <w:r w:rsidRPr="001C01CF">
              <w:rPr>
                <w:noProof/>
                <w:lang w:val="en-CA"/>
              </w:rPr>
              <w:t>for 0.01</w:t>
            </w:r>
            <w:r w:rsidR="00A14A75" w:rsidRPr="001C01CF">
              <w:rPr>
                <w:noProof/>
                <w:lang w:val="en-CA"/>
              </w:rPr>
              <w:t xml:space="preserve"> </w:t>
            </w:r>
            <w:r w:rsidRPr="001C01CF">
              <w:rPr>
                <w:noProof/>
                <w:lang w:val="en-CA"/>
              </w:rPr>
              <w:t>&gt; L</w:t>
            </w:r>
            <w:r w:rsidRPr="001C01CF">
              <w:rPr>
                <w:noProof/>
                <w:vertAlign w:val="subscript"/>
                <w:lang w:val="en-CA"/>
              </w:rPr>
              <w:t>c</w:t>
            </w:r>
            <w:r w:rsidRPr="001C01CF">
              <w:rPr>
                <w:noProof/>
                <w:lang w:val="en-CA"/>
              </w:rPr>
              <w:t xml:space="preserve"> </w:t>
            </w:r>
            <w:r w:rsidR="00A14A75" w:rsidRPr="001C01CF">
              <w:rPr>
                <w:noProof/>
                <w:lang w:val="en-CA"/>
              </w:rPr>
              <w:t xml:space="preserve"> </w:t>
            </w:r>
            <w:r w:rsidRPr="001C01CF">
              <w:rPr>
                <w:noProof/>
                <w:lang w:val="en-CA"/>
              </w:rPr>
              <w:t xml:space="preserve">&gt;= </w:t>
            </w:r>
            <w:r w:rsidR="00A14A75" w:rsidRPr="001C01CF">
              <w:rPr>
                <w:noProof/>
                <w:lang w:val="en-CA"/>
              </w:rPr>
              <w:t xml:space="preserve"> </w:t>
            </w:r>
            <w:r w:rsidRPr="001C01CF">
              <w:rPr>
                <w:noProof/>
                <w:lang w:val="en-CA"/>
              </w:rPr>
              <w:t>0</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Logarithmic transfer characteristic (100:1 range)</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szCs w:val="18"/>
                <w:lang w:val="en-CA"/>
              </w:rPr>
            </w:pPr>
            <w:r w:rsidRPr="001C01CF">
              <w:rPr>
                <w:noProof/>
                <w:szCs w:val="18"/>
                <w:lang w:val="en-CA"/>
              </w:rPr>
              <w:t>10</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tabs>
                <w:tab w:val="left" w:pos="3340"/>
              </w:tabs>
              <w:rPr>
                <w:noProof/>
                <w:szCs w:val="18"/>
                <w:lang w:val="en-CA"/>
              </w:rPr>
            </w:pPr>
            <w:r w:rsidRPr="001C01CF">
              <w:rPr>
                <w:noProof/>
                <w:szCs w:val="18"/>
                <w:lang w:val="en-CA"/>
              </w:rPr>
              <w:t>V = 1.0 + Log10( </w:t>
            </w:r>
            <w:r w:rsidRPr="001C01CF">
              <w:rPr>
                <w:noProof/>
                <w:lang w:val="en-CA"/>
              </w:rPr>
              <w:t>L</w:t>
            </w:r>
            <w:r w:rsidRPr="001C01CF">
              <w:rPr>
                <w:noProof/>
                <w:vertAlign w:val="subscript"/>
                <w:lang w:val="en-CA"/>
              </w:rPr>
              <w:t>c</w:t>
            </w:r>
            <w:r w:rsidRPr="001C01CF">
              <w:rPr>
                <w:noProof/>
                <w:szCs w:val="18"/>
                <w:lang w:val="en-CA"/>
              </w:rPr>
              <w:t xml:space="preserve"> ) </w:t>
            </w:r>
            <w:r w:rsidRPr="001C01CF">
              <w:rPr>
                <w:noProof/>
                <w:szCs w:val="18"/>
                <w:lang w:val="en-CA"/>
              </w:rPr>
              <w:sym w:font="Symbol" w:char="F0B8"/>
            </w:r>
            <w:r w:rsidRPr="001C01CF">
              <w:rPr>
                <w:noProof/>
                <w:szCs w:val="18"/>
                <w:lang w:val="en-CA"/>
              </w:rPr>
              <w:t xml:space="preserve"> 2.5 </w:t>
            </w:r>
            <w:r w:rsidRPr="001C01CF">
              <w:rPr>
                <w:rFonts w:eastAsia="?l?r ??’c"/>
                <w:noProof/>
                <w:szCs w:val="18"/>
                <w:lang w:val="en-CA"/>
              </w:rPr>
              <w:tab/>
            </w:r>
            <w:r w:rsidRPr="001C01CF">
              <w:rPr>
                <w:noProof/>
                <w:szCs w:val="18"/>
                <w:lang w:val="en-CA"/>
              </w:rPr>
              <w:t xml:space="preserve">for 1 </w:t>
            </w:r>
            <w:r w:rsidRPr="001C01CF">
              <w:rPr>
                <w:noProof/>
                <w:lang w:val="en-CA"/>
              </w:rPr>
              <w:t>&gt;=</w:t>
            </w:r>
            <w:r w:rsidRPr="001C01CF">
              <w:rPr>
                <w:noProof/>
                <w:szCs w:val="18"/>
                <w:lang w:val="en-CA"/>
              </w:rPr>
              <w:t xml:space="preserve"> </w:t>
            </w:r>
            <w:r w:rsidRPr="001C01CF">
              <w:rPr>
                <w:noProof/>
                <w:lang w:val="en-CA"/>
              </w:rPr>
              <w:t>L</w:t>
            </w:r>
            <w:r w:rsidRPr="001C01CF">
              <w:rPr>
                <w:noProof/>
                <w:vertAlign w:val="subscript"/>
                <w:lang w:val="en-CA"/>
              </w:rPr>
              <w:t>c</w:t>
            </w:r>
            <w:r w:rsidRPr="001C01CF">
              <w:rPr>
                <w:noProof/>
                <w:szCs w:val="18"/>
                <w:lang w:val="en-CA"/>
              </w:rPr>
              <w:t xml:space="preserve"> </w:t>
            </w:r>
            <w:r w:rsidRPr="001C01CF">
              <w:rPr>
                <w:noProof/>
                <w:lang w:val="en-CA"/>
              </w:rPr>
              <w:t>&gt;=</w:t>
            </w:r>
            <w:r w:rsidRPr="001C01CF">
              <w:rPr>
                <w:noProof/>
                <w:szCs w:val="18"/>
                <w:lang w:val="en-CA"/>
              </w:rPr>
              <w:t xml:space="preserve"> Sqrt( 10 ) </w:t>
            </w:r>
            <w:r w:rsidRPr="001C01CF">
              <w:rPr>
                <w:noProof/>
                <w:szCs w:val="18"/>
                <w:lang w:val="en-CA"/>
              </w:rPr>
              <w:sym w:font="Symbol" w:char="F0B8"/>
            </w:r>
            <w:r w:rsidRPr="001C01CF">
              <w:rPr>
                <w:noProof/>
                <w:szCs w:val="18"/>
                <w:lang w:val="en-CA"/>
              </w:rPr>
              <w:t> 1000</w:t>
            </w:r>
          </w:p>
          <w:p w:rsidR="004D7B84" w:rsidRPr="001C01CF" w:rsidRDefault="004D7B84" w:rsidP="00620D32">
            <w:pPr>
              <w:pStyle w:val="Tabletext0"/>
              <w:keepNext/>
              <w:tabs>
                <w:tab w:val="left" w:pos="3340"/>
              </w:tabs>
              <w:rPr>
                <w:noProof/>
                <w:szCs w:val="18"/>
                <w:lang w:val="en-CA"/>
              </w:rPr>
            </w:pPr>
            <w:r w:rsidRPr="001C01CF">
              <w:rPr>
                <w:noProof/>
                <w:szCs w:val="18"/>
                <w:lang w:val="en-CA"/>
              </w:rPr>
              <w:t>V = 0.0</w:t>
            </w:r>
            <w:r w:rsidRPr="001C01CF">
              <w:rPr>
                <w:rFonts w:eastAsia="?l?r ??’c"/>
                <w:noProof/>
                <w:szCs w:val="18"/>
                <w:lang w:val="en-CA"/>
              </w:rPr>
              <w:tab/>
            </w:r>
            <w:r w:rsidRPr="001C01CF">
              <w:rPr>
                <w:noProof/>
                <w:szCs w:val="18"/>
                <w:lang w:val="en-CA"/>
              </w:rPr>
              <w:t>for Sqrt( 10 ) </w:t>
            </w:r>
            <w:r w:rsidRPr="001C01CF">
              <w:rPr>
                <w:noProof/>
                <w:szCs w:val="18"/>
                <w:lang w:val="en-CA"/>
              </w:rPr>
              <w:sym w:font="Symbol" w:char="F0B8"/>
            </w:r>
            <w:r w:rsidRPr="001C01CF">
              <w:rPr>
                <w:noProof/>
                <w:szCs w:val="18"/>
                <w:lang w:val="en-CA"/>
              </w:rPr>
              <w:t xml:space="preserve"> 1000 &gt; </w:t>
            </w:r>
            <w:r w:rsidRPr="001C01CF">
              <w:rPr>
                <w:noProof/>
                <w:lang w:val="en-CA"/>
              </w:rPr>
              <w:t>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szCs w:val="18"/>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szCs w:val="18"/>
                <w:lang w:val="en-CA"/>
              </w:rPr>
            </w:pPr>
            <w:r w:rsidRPr="001C01CF">
              <w:rPr>
                <w:noProof/>
                <w:szCs w:val="18"/>
                <w:lang w:val="en-CA"/>
              </w:rPr>
              <w:t>Logarithmic transfer characteristic (100 * Sqrt( 10 ) : 1 range)</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szCs w:val="18"/>
                <w:lang w:val="en-CA"/>
              </w:rPr>
            </w:pPr>
            <w:r w:rsidRPr="001C01CF">
              <w:rPr>
                <w:noProof/>
                <w:szCs w:val="18"/>
                <w:lang w:val="en-CA" w:eastAsia="ja-JP"/>
              </w:rPr>
              <w:t>11</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074F68">
            <w:pPr>
              <w:pStyle w:val="Tabletext0"/>
              <w:keepNext/>
              <w:tabs>
                <w:tab w:val="left" w:pos="3340"/>
              </w:tabs>
              <w:spacing w:before="80"/>
              <w:rPr>
                <w:noProof/>
                <w:szCs w:val="18"/>
                <w:lang w:val="en-CA"/>
              </w:rPr>
            </w:pPr>
            <w:r w:rsidRPr="001C01CF">
              <w:rPr>
                <w:noProof/>
                <w:szCs w:val="18"/>
                <w:lang w:val="en-CA"/>
              </w:rPr>
              <w:t xml:space="preserve">V = </w:t>
            </w:r>
            <w:r w:rsidR="00471D94" w:rsidRPr="001C01CF">
              <w:rPr>
                <w:rFonts w:eastAsia="ＭＳ 明朝"/>
                <w:i/>
                <w:noProof/>
                <w:szCs w:val="22"/>
                <w:lang w:val="en-CA" w:eastAsia="ja-JP"/>
              </w:rPr>
              <w:sym w:font="Symbol" w:char="F061"/>
            </w:r>
            <w:r w:rsidRPr="001C01CF">
              <w:rPr>
                <w:noProof/>
                <w:szCs w:val="18"/>
                <w:lang w:val="en-CA"/>
              </w:rPr>
              <w:t xml:space="preserve"> * </w:t>
            </w:r>
            <w:r w:rsidRPr="001C01CF">
              <w:rPr>
                <w:noProof/>
                <w:lang w:val="en-CA"/>
              </w:rPr>
              <w:t>L</w:t>
            </w:r>
            <w:r w:rsidRPr="001C01CF">
              <w:rPr>
                <w:noProof/>
                <w:vertAlign w:val="subscript"/>
                <w:lang w:val="en-CA"/>
              </w:rPr>
              <w:t>c</w:t>
            </w:r>
            <w:r w:rsidRPr="001C01CF">
              <w:rPr>
                <w:noProof/>
                <w:position w:val="6"/>
                <w:lang w:val="en-CA"/>
              </w:rPr>
              <w:t>0.45</w:t>
            </w:r>
            <w:r w:rsidRPr="001C01CF">
              <w:rPr>
                <w:noProof/>
                <w:szCs w:val="18"/>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szCs w:val="18"/>
                <w:lang w:val="en-CA"/>
              </w:rPr>
              <w:tab/>
              <w:t xml:space="preserve">for </w:t>
            </w:r>
            <w:r w:rsidRPr="001C01CF">
              <w:rPr>
                <w:noProof/>
                <w:lang w:val="en-CA"/>
              </w:rPr>
              <w:t>L</w:t>
            </w:r>
            <w:r w:rsidRPr="001C01CF">
              <w:rPr>
                <w:noProof/>
                <w:vertAlign w:val="subscript"/>
                <w:lang w:val="en-CA"/>
              </w:rPr>
              <w:t>c</w:t>
            </w:r>
            <w:r w:rsidRPr="001C01CF">
              <w:rPr>
                <w:noProof/>
                <w:szCs w:val="18"/>
                <w:lang w:val="en-CA"/>
              </w:rPr>
              <w:t xml:space="preserve"> </w:t>
            </w:r>
            <w:r w:rsidR="00A14A75" w:rsidRPr="001C01CF">
              <w:rPr>
                <w:noProof/>
                <w:szCs w:val="18"/>
                <w:lang w:val="en-CA"/>
              </w:rPr>
              <w:t xml:space="preserve"> &gt;= </w:t>
            </w:r>
            <w:r w:rsidRPr="001C01CF">
              <w:rPr>
                <w:noProof/>
                <w:szCs w:val="18"/>
                <w:lang w:val="en-CA"/>
              </w:rPr>
              <w:t xml:space="preserve"> </w:t>
            </w:r>
            <w:r w:rsidR="0064648A" w:rsidRPr="001C01CF">
              <w:rPr>
                <w:rFonts w:eastAsia="ＭＳ 明朝"/>
                <w:i/>
                <w:noProof/>
                <w:szCs w:val="22"/>
                <w:lang w:val="en-CA" w:eastAsia="ja-JP"/>
              </w:rPr>
              <w:sym w:font="Symbol" w:char="F062"/>
            </w:r>
          </w:p>
          <w:p w:rsidR="004D7B84" w:rsidRPr="001C01CF" w:rsidRDefault="004D7B84" w:rsidP="00620D32">
            <w:pPr>
              <w:pStyle w:val="Tabletext0"/>
              <w:keepNext/>
              <w:tabs>
                <w:tab w:val="left" w:pos="3340"/>
              </w:tabs>
              <w:rPr>
                <w:noProof/>
                <w:szCs w:val="18"/>
                <w:lang w:val="en-CA"/>
              </w:rPr>
            </w:pPr>
            <w:r w:rsidRPr="001C01CF">
              <w:rPr>
                <w:noProof/>
                <w:szCs w:val="18"/>
                <w:lang w:val="en-CA"/>
              </w:rPr>
              <w:t xml:space="preserve">V = 4.500 * </w:t>
            </w:r>
            <w:r w:rsidRPr="001C01CF">
              <w:rPr>
                <w:noProof/>
                <w:lang w:val="en-CA"/>
              </w:rPr>
              <w:t>L</w:t>
            </w:r>
            <w:r w:rsidRPr="001C01CF">
              <w:rPr>
                <w:noProof/>
                <w:vertAlign w:val="subscript"/>
                <w:lang w:val="en-CA"/>
              </w:rPr>
              <w:t>c</w:t>
            </w:r>
            <w:r w:rsidRPr="001C01CF">
              <w:rPr>
                <w:noProof/>
                <w:szCs w:val="18"/>
                <w:lang w:val="en-CA"/>
              </w:rPr>
              <w:tab/>
              <w:t xml:space="preserve">for </w:t>
            </w:r>
            <w:r w:rsidR="0064648A" w:rsidRPr="001C01CF">
              <w:rPr>
                <w:rFonts w:eastAsia="ＭＳ 明朝"/>
                <w:i/>
                <w:noProof/>
                <w:szCs w:val="22"/>
                <w:lang w:val="en-CA" w:eastAsia="ja-JP"/>
              </w:rPr>
              <w:sym w:font="Symbol" w:char="F062"/>
            </w:r>
            <w:r w:rsidRPr="001C01CF">
              <w:rPr>
                <w:noProof/>
                <w:szCs w:val="18"/>
                <w:lang w:val="en-CA"/>
              </w:rPr>
              <w:t xml:space="preserve"> &gt; </w:t>
            </w:r>
            <w:r w:rsidRPr="001C01CF">
              <w:rPr>
                <w:noProof/>
                <w:lang w:val="en-CA"/>
              </w:rPr>
              <w:t>L</w:t>
            </w:r>
            <w:r w:rsidRPr="001C01CF">
              <w:rPr>
                <w:noProof/>
                <w:vertAlign w:val="subscript"/>
                <w:lang w:val="en-CA"/>
              </w:rPr>
              <w:t>c</w:t>
            </w:r>
            <w:r w:rsidRPr="001C01CF">
              <w:rPr>
                <w:noProof/>
                <w:szCs w:val="18"/>
                <w:lang w:val="en-CA"/>
              </w:rPr>
              <w:t xml:space="preserve"> &gt; −</w:t>
            </w:r>
            <w:r w:rsidR="0064648A" w:rsidRPr="001C01CF">
              <w:rPr>
                <w:rFonts w:eastAsia="ＭＳ 明朝"/>
                <w:i/>
                <w:noProof/>
                <w:szCs w:val="22"/>
                <w:lang w:val="en-CA" w:eastAsia="ja-JP"/>
              </w:rPr>
              <w:sym w:font="Symbol" w:char="F062"/>
            </w:r>
          </w:p>
          <w:p w:rsidR="004D7B84" w:rsidRPr="001C01CF" w:rsidRDefault="004D7B84" w:rsidP="00074F68">
            <w:pPr>
              <w:pStyle w:val="Tabletext0"/>
              <w:keepNext/>
              <w:tabs>
                <w:tab w:val="left" w:pos="3340"/>
              </w:tabs>
              <w:spacing w:before="80"/>
              <w:rPr>
                <w:noProof/>
                <w:szCs w:val="18"/>
                <w:lang w:val="en-CA"/>
              </w:rPr>
            </w:pPr>
            <w:r w:rsidRPr="001C01CF">
              <w:rPr>
                <w:noProof/>
                <w:szCs w:val="18"/>
                <w:lang w:val="en-CA"/>
              </w:rPr>
              <w:t>V = −</w:t>
            </w:r>
            <w:r w:rsidR="00471D94" w:rsidRPr="001C01CF">
              <w:rPr>
                <w:rFonts w:eastAsia="ＭＳ 明朝"/>
                <w:i/>
                <w:noProof/>
                <w:szCs w:val="22"/>
                <w:lang w:val="en-CA" w:eastAsia="ja-JP"/>
              </w:rPr>
              <w:sym w:font="Symbol" w:char="F061"/>
            </w:r>
            <w:r w:rsidRPr="001C01CF">
              <w:rPr>
                <w:noProof/>
                <w:szCs w:val="18"/>
                <w:lang w:val="en-CA"/>
              </w:rPr>
              <w:t xml:space="preserve"> * ( −</w:t>
            </w:r>
            <w:r w:rsidRPr="001C01CF">
              <w:rPr>
                <w:noProof/>
                <w:lang w:val="en-CA"/>
              </w:rPr>
              <w:t>L</w:t>
            </w:r>
            <w:r w:rsidRPr="001C01CF">
              <w:rPr>
                <w:noProof/>
                <w:vertAlign w:val="subscript"/>
                <w:lang w:val="en-CA"/>
              </w:rPr>
              <w:t>c</w:t>
            </w:r>
            <w:r w:rsidRPr="001C01CF">
              <w:rPr>
                <w:noProof/>
                <w:szCs w:val="18"/>
                <w:lang w:val="en-CA"/>
              </w:rPr>
              <w:t xml:space="preserve"> )</w:t>
            </w:r>
            <w:r w:rsidRPr="001C01CF">
              <w:rPr>
                <w:noProof/>
                <w:position w:val="6"/>
                <w:lang w:val="en-CA"/>
              </w:rPr>
              <w:t>0.45</w:t>
            </w:r>
            <w:r w:rsidRPr="001C01CF">
              <w:rPr>
                <w:noProof/>
                <w:szCs w:val="18"/>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szCs w:val="18"/>
                <w:lang w:val="en-CA"/>
              </w:rPr>
              <w:tab/>
              <w:t>for −</w:t>
            </w:r>
            <w:r w:rsidR="0064648A" w:rsidRPr="001C01CF">
              <w:rPr>
                <w:rFonts w:eastAsia="ＭＳ 明朝"/>
                <w:i/>
                <w:noProof/>
                <w:szCs w:val="22"/>
                <w:lang w:val="en-CA" w:eastAsia="ja-JP"/>
              </w:rPr>
              <w:sym w:font="Symbol" w:char="F062"/>
            </w:r>
            <w:r w:rsidRPr="001C01CF">
              <w:rPr>
                <w:noProof/>
                <w:szCs w:val="18"/>
                <w:lang w:val="en-CA"/>
              </w:rPr>
              <w:t xml:space="preserve"> </w:t>
            </w:r>
            <w:r w:rsidR="00A14A75" w:rsidRPr="001C01CF">
              <w:rPr>
                <w:noProof/>
                <w:szCs w:val="18"/>
                <w:lang w:val="en-CA"/>
              </w:rPr>
              <w:t xml:space="preserve"> &gt;= </w:t>
            </w:r>
            <w:r w:rsidRPr="001C01CF">
              <w:rPr>
                <w:noProof/>
                <w:szCs w:val="18"/>
                <w:lang w:val="en-CA"/>
              </w:rPr>
              <w:t xml:space="preserve"> </w:t>
            </w:r>
            <w:r w:rsidRPr="001C01CF">
              <w:rPr>
                <w:noProof/>
                <w:lang w:val="en-CA"/>
              </w:rPr>
              <w:t>L</w:t>
            </w:r>
            <w:r w:rsidRPr="001C01CF">
              <w:rPr>
                <w:noProof/>
                <w:vertAlign w:val="subscript"/>
                <w:lang w:val="en-CA"/>
              </w:rPr>
              <w:t>c</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szCs w:val="18"/>
                <w:lang w:val="en-CA"/>
              </w:rPr>
            </w:pPr>
            <w:r w:rsidRPr="001C01CF">
              <w:rPr>
                <w:noProof/>
                <w:szCs w:val="18"/>
                <w:lang w:val="en-CA" w:eastAsia="ja-JP"/>
              </w:rPr>
              <w:t>IEC 61966-2-4</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szCs w:val="18"/>
                <w:lang w:val="en-CA"/>
              </w:rPr>
            </w:pPr>
            <w:r w:rsidRPr="001C01CF">
              <w:rPr>
                <w:noProof/>
                <w:szCs w:val="18"/>
                <w:lang w:val="en-CA" w:eastAsia="ja-JP"/>
              </w:rPr>
              <w:t>12</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074F68">
            <w:pPr>
              <w:pStyle w:val="Tabletext0"/>
              <w:keepNext/>
              <w:tabs>
                <w:tab w:val="left" w:pos="3340"/>
              </w:tabs>
              <w:spacing w:before="80"/>
              <w:rPr>
                <w:noProof/>
                <w:szCs w:val="18"/>
                <w:lang w:val="en-CA"/>
              </w:rPr>
            </w:pPr>
            <w:r w:rsidRPr="001C01CF">
              <w:rPr>
                <w:noProof/>
                <w:szCs w:val="18"/>
                <w:lang w:val="en-CA"/>
              </w:rPr>
              <w:t xml:space="preserve">V = </w:t>
            </w:r>
            <w:r w:rsidR="00471D94" w:rsidRPr="001C01CF">
              <w:rPr>
                <w:rFonts w:eastAsia="ＭＳ 明朝"/>
                <w:i/>
                <w:noProof/>
                <w:szCs w:val="22"/>
                <w:lang w:val="en-CA" w:eastAsia="ja-JP"/>
              </w:rPr>
              <w:sym w:font="Symbol" w:char="F061"/>
            </w:r>
            <w:r w:rsidRPr="001C01CF">
              <w:rPr>
                <w:noProof/>
                <w:szCs w:val="18"/>
                <w:lang w:val="en-CA"/>
              </w:rPr>
              <w:t xml:space="preserve"> * </w:t>
            </w:r>
            <w:r w:rsidRPr="001C01CF">
              <w:rPr>
                <w:noProof/>
                <w:lang w:val="en-CA"/>
              </w:rPr>
              <w:t>L</w:t>
            </w:r>
            <w:r w:rsidRPr="001C01CF">
              <w:rPr>
                <w:noProof/>
                <w:vertAlign w:val="subscript"/>
                <w:lang w:val="en-CA"/>
              </w:rPr>
              <w:t>c</w:t>
            </w:r>
            <w:r w:rsidRPr="001C01CF">
              <w:rPr>
                <w:noProof/>
                <w:position w:val="6"/>
                <w:lang w:val="en-CA"/>
              </w:rPr>
              <w:t>0.45</w:t>
            </w:r>
            <w:r w:rsidRPr="001C01CF">
              <w:rPr>
                <w:noProof/>
                <w:szCs w:val="18"/>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szCs w:val="18"/>
                <w:lang w:val="en-CA"/>
              </w:rPr>
              <w:tab/>
              <w:t xml:space="preserve">for 1.33 &gt; </w:t>
            </w:r>
            <w:r w:rsidRPr="001C01CF">
              <w:rPr>
                <w:noProof/>
                <w:lang w:val="en-CA"/>
              </w:rPr>
              <w:t>L</w:t>
            </w:r>
            <w:r w:rsidRPr="001C01CF">
              <w:rPr>
                <w:noProof/>
                <w:vertAlign w:val="subscript"/>
                <w:lang w:val="en-CA"/>
              </w:rPr>
              <w:t>c</w:t>
            </w:r>
            <w:r w:rsidRPr="001C01CF">
              <w:rPr>
                <w:noProof/>
                <w:szCs w:val="18"/>
                <w:lang w:val="en-CA"/>
              </w:rPr>
              <w:t xml:space="preserve"> </w:t>
            </w:r>
            <w:r w:rsidR="00A14A75" w:rsidRPr="001C01CF">
              <w:rPr>
                <w:noProof/>
                <w:szCs w:val="18"/>
                <w:lang w:val="en-CA"/>
              </w:rPr>
              <w:t xml:space="preserve"> &gt;= </w:t>
            </w:r>
            <w:r w:rsidRPr="001C01CF">
              <w:rPr>
                <w:noProof/>
                <w:szCs w:val="18"/>
                <w:lang w:val="en-CA"/>
              </w:rPr>
              <w:t xml:space="preserve"> </w:t>
            </w:r>
            <w:r w:rsidR="0064648A" w:rsidRPr="001C01CF">
              <w:rPr>
                <w:rFonts w:eastAsia="ＭＳ 明朝"/>
                <w:i/>
                <w:noProof/>
                <w:szCs w:val="22"/>
                <w:lang w:val="en-CA" w:eastAsia="ja-JP"/>
              </w:rPr>
              <w:sym w:font="Symbol" w:char="F062"/>
            </w:r>
          </w:p>
          <w:p w:rsidR="004D7B84" w:rsidRPr="001C01CF" w:rsidRDefault="004D7B84" w:rsidP="00620D32">
            <w:pPr>
              <w:pStyle w:val="Tabletext0"/>
              <w:keepNext/>
              <w:tabs>
                <w:tab w:val="left" w:pos="3340"/>
              </w:tabs>
              <w:rPr>
                <w:noProof/>
                <w:szCs w:val="18"/>
                <w:lang w:val="en-CA"/>
              </w:rPr>
            </w:pPr>
            <w:r w:rsidRPr="001C01CF">
              <w:rPr>
                <w:noProof/>
                <w:szCs w:val="18"/>
                <w:lang w:val="en-CA"/>
              </w:rPr>
              <w:t xml:space="preserve">V = 4.500 * </w:t>
            </w:r>
            <w:r w:rsidRPr="001C01CF">
              <w:rPr>
                <w:noProof/>
                <w:lang w:val="en-CA"/>
              </w:rPr>
              <w:t>L</w:t>
            </w:r>
            <w:r w:rsidRPr="001C01CF">
              <w:rPr>
                <w:noProof/>
                <w:vertAlign w:val="subscript"/>
                <w:lang w:val="en-CA"/>
              </w:rPr>
              <w:t>c</w:t>
            </w:r>
            <w:r w:rsidRPr="001C01CF">
              <w:rPr>
                <w:noProof/>
                <w:szCs w:val="18"/>
                <w:lang w:val="en-CA"/>
              </w:rPr>
              <w:tab/>
              <w:t xml:space="preserve">for </w:t>
            </w:r>
            <w:r w:rsidR="0064648A" w:rsidRPr="001C01CF">
              <w:rPr>
                <w:rFonts w:eastAsia="ＭＳ 明朝"/>
                <w:i/>
                <w:noProof/>
                <w:szCs w:val="22"/>
                <w:lang w:val="en-CA" w:eastAsia="ja-JP"/>
              </w:rPr>
              <w:sym w:font="Symbol" w:char="F062"/>
            </w:r>
            <w:r w:rsidRPr="001C01CF">
              <w:rPr>
                <w:noProof/>
                <w:szCs w:val="18"/>
                <w:lang w:val="en-CA"/>
              </w:rPr>
              <w:t xml:space="preserve"> &gt; </w:t>
            </w:r>
            <w:r w:rsidRPr="001C01CF">
              <w:rPr>
                <w:noProof/>
                <w:lang w:val="en-CA"/>
              </w:rPr>
              <w:t>L</w:t>
            </w:r>
            <w:r w:rsidRPr="001C01CF">
              <w:rPr>
                <w:noProof/>
                <w:vertAlign w:val="subscript"/>
                <w:lang w:val="en-CA"/>
              </w:rPr>
              <w:t>c</w:t>
            </w:r>
            <w:r w:rsidRPr="001C01CF">
              <w:rPr>
                <w:noProof/>
                <w:szCs w:val="18"/>
                <w:lang w:val="en-CA"/>
              </w:rPr>
              <w:t xml:space="preserve"> </w:t>
            </w:r>
            <w:r w:rsidR="00A14A75" w:rsidRPr="001C01CF">
              <w:rPr>
                <w:noProof/>
                <w:szCs w:val="18"/>
                <w:lang w:val="en-CA"/>
              </w:rPr>
              <w:t xml:space="preserve"> &gt;= </w:t>
            </w:r>
            <w:r w:rsidRPr="001C01CF">
              <w:rPr>
                <w:noProof/>
                <w:szCs w:val="18"/>
                <w:lang w:val="en-CA"/>
              </w:rPr>
              <w:t xml:space="preserve"> −</w:t>
            </w:r>
            <w:r w:rsidR="0064648A" w:rsidRPr="001C01CF">
              <w:rPr>
                <w:i/>
                <w:noProof/>
                <w:szCs w:val="18"/>
                <w:lang w:val="en-CA"/>
              </w:rPr>
              <w:sym w:font="Symbol" w:char="F067"/>
            </w:r>
          </w:p>
          <w:p w:rsidR="004D7B84" w:rsidRPr="001C01CF" w:rsidRDefault="004D7B84" w:rsidP="00074F68">
            <w:pPr>
              <w:pStyle w:val="Tabletext0"/>
              <w:keepNext/>
              <w:tabs>
                <w:tab w:val="left" w:pos="3340"/>
              </w:tabs>
              <w:spacing w:before="80"/>
              <w:rPr>
                <w:noProof/>
                <w:szCs w:val="18"/>
                <w:lang w:val="en-CA"/>
              </w:rPr>
            </w:pPr>
            <w:r w:rsidRPr="001C01CF">
              <w:rPr>
                <w:noProof/>
                <w:szCs w:val="18"/>
                <w:lang w:val="en-CA"/>
              </w:rPr>
              <w:t xml:space="preserve">V = −( </w:t>
            </w:r>
            <w:r w:rsidR="00471D94" w:rsidRPr="001C01CF">
              <w:rPr>
                <w:rFonts w:eastAsia="ＭＳ 明朝"/>
                <w:i/>
                <w:noProof/>
                <w:szCs w:val="22"/>
                <w:lang w:val="en-CA" w:eastAsia="ja-JP"/>
              </w:rPr>
              <w:sym w:font="Symbol" w:char="F061"/>
            </w:r>
            <w:r w:rsidRPr="001C01CF">
              <w:rPr>
                <w:noProof/>
                <w:szCs w:val="18"/>
                <w:lang w:val="en-CA"/>
              </w:rPr>
              <w:t xml:space="preserve"> * ( −4 * </w:t>
            </w:r>
            <w:r w:rsidRPr="001C01CF">
              <w:rPr>
                <w:noProof/>
                <w:lang w:val="en-CA"/>
              </w:rPr>
              <w:t>L</w:t>
            </w:r>
            <w:r w:rsidRPr="001C01CF">
              <w:rPr>
                <w:noProof/>
                <w:vertAlign w:val="subscript"/>
                <w:lang w:val="en-CA"/>
              </w:rPr>
              <w:t>c</w:t>
            </w:r>
            <w:r w:rsidRPr="001C01CF">
              <w:rPr>
                <w:noProof/>
                <w:szCs w:val="18"/>
                <w:lang w:val="en-CA"/>
              </w:rPr>
              <w:t xml:space="preserve"> )</w:t>
            </w:r>
            <w:r w:rsidRPr="001C01CF">
              <w:rPr>
                <w:noProof/>
                <w:position w:val="6"/>
                <w:lang w:val="en-CA"/>
              </w:rPr>
              <w:t>0.45</w:t>
            </w:r>
            <w:r w:rsidRPr="001C01CF">
              <w:rPr>
                <w:noProof/>
                <w:szCs w:val="18"/>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szCs w:val="18"/>
                <w:lang w:val="en-CA"/>
              </w:rPr>
              <w:t xml:space="preserve"> ) </w:t>
            </w:r>
            <w:r w:rsidRPr="001C01CF">
              <w:rPr>
                <w:noProof/>
                <w:szCs w:val="18"/>
                <w:lang w:val="en-CA"/>
              </w:rPr>
              <w:sym w:font="Symbol" w:char="F0B8"/>
            </w:r>
            <w:r w:rsidRPr="001C01CF">
              <w:rPr>
                <w:noProof/>
                <w:szCs w:val="18"/>
                <w:lang w:val="en-CA"/>
              </w:rPr>
              <w:t xml:space="preserve"> 4</w:t>
            </w:r>
            <w:r w:rsidRPr="001C01CF">
              <w:rPr>
                <w:noProof/>
                <w:szCs w:val="18"/>
                <w:lang w:val="en-CA"/>
              </w:rPr>
              <w:tab/>
              <w:t>for −</w:t>
            </w:r>
            <w:r w:rsidR="0064648A" w:rsidRPr="001C01CF">
              <w:rPr>
                <w:i/>
                <w:noProof/>
                <w:szCs w:val="18"/>
                <w:lang w:val="en-CA"/>
              </w:rPr>
              <w:sym w:font="Symbol" w:char="F067"/>
            </w:r>
            <w:r w:rsidRPr="001C01CF">
              <w:rPr>
                <w:noProof/>
                <w:szCs w:val="18"/>
                <w:lang w:val="en-CA"/>
              </w:rPr>
              <w:t xml:space="preserve"> &gt; </w:t>
            </w:r>
            <w:r w:rsidRPr="001C01CF">
              <w:rPr>
                <w:noProof/>
                <w:lang w:val="en-CA"/>
              </w:rPr>
              <w:t>L</w:t>
            </w:r>
            <w:r w:rsidRPr="001C01CF">
              <w:rPr>
                <w:noProof/>
                <w:vertAlign w:val="subscript"/>
                <w:lang w:val="en-CA"/>
              </w:rPr>
              <w:t>c</w:t>
            </w:r>
            <w:r w:rsidRPr="001C01CF">
              <w:rPr>
                <w:noProof/>
                <w:szCs w:val="18"/>
                <w:lang w:val="en-CA"/>
              </w:rPr>
              <w:t xml:space="preserve"> </w:t>
            </w:r>
            <w:r w:rsidR="00A14A75" w:rsidRPr="001C01CF">
              <w:rPr>
                <w:noProof/>
                <w:szCs w:val="18"/>
                <w:lang w:val="en-CA"/>
              </w:rPr>
              <w:t xml:space="preserve"> &gt;= </w:t>
            </w:r>
            <w:r w:rsidRPr="001C01CF">
              <w:rPr>
                <w:noProof/>
                <w:szCs w:val="18"/>
                <w:lang w:val="en-CA"/>
              </w:rPr>
              <w:t xml:space="preserve"> −0.25</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szCs w:val="18"/>
                <w:lang w:val="en-CA"/>
              </w:rPr>
            </w:pPr>
            <w:r w:rsidRPr="001C01CF">
              <w:rPr>
                <w:noProof/>
                <w:szCs w:val="18"/>
                <w:lang w:val="en-CA"/>
              </w:rPr>
              <w:t>Rec. ITU</w:t>
            </w:r>
            <w:r w:rsidRPr="001C01CF">
              <w:rPr>
                <w:noProof/>
                <w:szCs w:val="18"/>
                <w:lang w:val="en-CA"/>
              </w:rPr>
              <w:noBreakHyphen/>
              <w:t>R</w:t>
            </w:r>
            <w:r w:rsidRPr="001C01CF">
              <w:rPr>
                <w:noProof/>
                <w:szCs w:val="18"/>
                <w:lang w:val="en-CA" w:eastAsia="ja-JP"/>
              </w:rPr>
              <w:t xml:space="preserve"> </w:t>
            </w:r>
            <w:r w:rsidRPr="001C01CF">
              <w:rPr>
                <w:noProof/>
                <w:szCs w:val="18"/>
                <w:lang w:val="en-CA"/>
              </w:rPr>
              <w:t>BT.</w:t>
            </w:r>
            <w:r w:rsidRPr="001C01CF">
              <w:rPr>
                <w:noProof/>
                <w:szCs w:val="18"/>
                <w:lang w:val="en-CA" w:eastAsia="ja-JP"/>
              </w:rPr>
              <w:t>1361 extended colour gamut system</w:t>
            </w:r>
          </w:p>
        </w:tc>
      </w:tr>
      <w:tr w:rsidR="00E17EA5" w:rsidRPr="001C01CF" w:rsidTr="00E17EA5">
        <w:trPr>
          <w:cantSplit/>
          <w:jc w:val="center"/>
        </w:trPr>
        <w:tc>
          <w:tcPr>
            <w:tcW w:w="780" w:type="dxa"/>
            <w:tcBorders>
              <w:top w:val="single" w:sz="6" w:space="0" w:color="auto"/>
              <w:left w:val="single" w:sz="6" w:space="0" w:color="auto"/>
              <w:bottom w:val="single" w:sz="6" w:space="0" w:color="auto"/>
              <w:right w:val="single" w:sz="6" w:space="0" w:color="auto"/>
            </w:tcBorders>
          </w:tcPr>
          <w:p w:rsidR="00E17EA5" w:rsidRPr="001C01CF" w:rsidRDefault="00E17EA5" w:rsidP="00620D32">
            <w:pPr>
              <w:pStyle w:val="Tabletext0"/>
              <w:keepNext/>
              <w:jc w:val="center"/>
              <w:rPr>
                <w:noProof/>
                <w:szCs w:val="18"/>
                <w:lang w:val="en-CA" w:eastAsia="ja-JP"/>
              </w:rPr>
            </w:pPr>
            <w:r w:rsidRPr="001C01CF">
              <w:rPr>
                <w:noProof/>
                <w:szCs w:val="18"/>
                <w:lang w:val="en-CA" w:eastAsia="ja-JP"/>
              </w:rPr>
              <w:t>13</w:t>
            </w:r>
          </w:p>
        </w:tc>
        <w:tc>
          <w:tcPr>
            <w:tcW w:w="5875" w:type="dxa"/>
            <w:tcBorders>
              <w:top w:val="single" w:sz="6" w:space="0" w:color="auto"/>
              <w:left w:val="single" w:sz="6" w:space="0" w:color="auto"/>
              <w:bottom w:val="single" w:sz="6" w:space="0" w:color="auto"/>
              <w:right w:val="single" w:sz="6" w:space="0" w:color="auto"/>
            </w:tcBorders>
          </w:tcPr>
          <w:p w:rsidR="00E17EA5" w:rsidRPr="001C01CF" w:rsidRDefault="00E17EA5" w:rsidP="00E17EA5">
            <w:pPr>
              <w:pStyle w:val="Tabletext0"/>
              <w:keepNext/>
              <w:tabs>
                <w:tab w:val="left" w:pos="3340"/>
              </w:tabs>
              <w:rPr>
                <w:rFonts w:eastAsia="ＭＳ 明朝"/>
                <w:noProof/>
                <w:lang w:val="en-CA" w:eastAsia="ja-JP"/>
              </w:rPr>
            </w:pPr>
            <w:r w:rsidRPr="001C01CF">
              <w:rPr>
                <w:noProof/>
                <w:szCs w:val="18"/>
                <w:lang w:val="en-CA"/>
              </w:rPr>
              <w:t xml:space="preserve">V = </w:t>
            </w:r>
            <w:r w:rsidR="00471D94" w:rsidRPr="001C01CF">
              <w:rPr>
                <w:rFonts w:eastAsia="ＭＳ 明朝"/>
                <w:i/>
                <w:noProof/>
                <w:szCs w:val="22"/>
                <w:lang w:val="en-CA" w:eastAsia="ja-JP"/>
              </w:rPr>
              <w:sym w:font="Symbol" w:char="F061"/>
            </w:r>
            <w:r w:rsidRPr="001C01CF">
              <w:rPr>
                <w:noProof/>
                <w:szCs w:val="18"/>
                <w:lang w:val="en-CA"/>
              </w:rPr>
              <w:t xml:space="preserve"> * </w:t>
            </w:r>
            <w:r w:rsidRPr="001C01CF">
              <w:rPr>
                <w:noProof/>
                <w:lang w:val="en-CA"/>
              </w:rPr>
              <w:t>L</w:t>
            </w:r>
            <w:r w:rsidRPr="001C01CF">
              <w:rPr>
                <w:noProof/>
                <w:vertAlign w:val="subscript"/>
                <w:lang w:val="en-CA"/>
              </w:rPr>
              <w:t>c</w:t>
            </w:r>
            <w:r w:rsidRPr="001C01CF">
              <w:rPr>
                <w:noProof/>
                <w:position w:val="6"/>
                <w:lang w:val="en-CA"/>
              </w:rPr>
              <w:t>(</w:t>
            </w:r>
            <w:r w:rsidR="008C2CD9" w:rsidRPr="001C01CF">
              <w:rPr>
                <w:noProof/>
                <w:position w:val="6"/>
                <w:lang w:val="en-CA"/>
              </w:rPr>
              <w:t> </w:t>
            </w:r>
            <w:r w:rsidRPr="001C01CF">
              <w:rPr>
                <w:noProof/>
                <w:position w:val="6"/>
                <w:lang w:val="en-CA"/>
              </w:rPr>
              <w:t>1 </w:t>
            </w:r>
            <w:r w:rsidRPr="001C01CF">
              <w:rPr>
                <w:noProof/>
                <w:position w:val="6"/>
                <w:szCs w:val="18"/>
                <w:lang w:val="en-CA"/>
              </w:rPr>
              <w:sym w:font="Symbol" w:char="F0B8"/>
            </w:r>
            <w:r w:rsidRPr="001C01CF">
              <w:rPr>
                <w:noProof/>
                <w:position w:val="6"/>
                <w:szCs w:val="18"/>
                <w:lang w:val="en-CA"/>
              </w:rPr>
              <w:t> 2</w:t>
            </w:r>
            <w:r w:rsidRPr="001C01CF">
              <w:rPr>
                <w:noProof/>
                <w:position w:val="6"/>
                <w:lang w:val="en-CA"/>
              </w:rPr>
              <w:t>.4</w:t>
            </w:r>
            <w:r w:rsidR="008C2CD9" w:rsidRPr="001C01CF">
              <w:rPr>
                <w:noProof/>
                <w:position w:val="6"/>
                <w:lang w:val="en-CA"/>
              </w:rPr>
              <w:t> </w:t>
            </w:r>
            <w:r w:rsidRPr="001C01CF">
              <w:rPr>
                <w:noProof/>
                <w:position w:val="6"/>
                <w:lang w:val="en-CA"/>
              </w:rPr>
              <w:t>)</w:t>
            </w:r>
            <w:r w:rsidRPr="001C01CF">
              <w:rPr>
                <w:noProof/>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 xml:space="preserve">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w:t>
            </w:r>
            <w:r w:rsidR="0064648A" w:rsidRPr="001C01CF">
              <w:rPr>
                <w:rFonts w:eastAsia="ＭＳ 明朝"/>
                <w:i/>
                <w:noProof/>
                <w:szCs w:val="22"/>
                <w:lang w:val="en-CA" w:eastAsia="ja-JP"/>
              </w:rPr>
              <w:sym w:font="Symbol" w:char="F062"/>
            </w:r>
          </w:p>
          <w:p w:rsidR="00E17EA5" w:rsidRPr="001C01CF" w:rsidRDefault="00E17EA5" w:rsidP="00E17EA5">
            <w:pPr>
              <w:pStyle w:val="Tabletext0"/>
              <w:keepNext/>
              <w:tabs>
                <w:tab w:val="left" w:pos="3340"/>
              </w:tabs>
              <w:spacing w:before="80"/>
              <w:rPr>
                <w:noProof/>
                <w:szCs w:val="18"/>
                <w:lang w:val="en-CA"/>
              </w:rPr>
            </w:pPr>
            <w:r w:rsidRPr="001C01CF">
              <w:rPr>
                <w:noProof/>
                <w:szCs w:val="18"/>
                <w:lang w:val="en-CA"/>
              </w:rPr>
              <w:t xml:space="preserve">V = 12.92 * </w:t>
            </w:r>
            <w:r w:rsidRPr="001C01CF">
              <w:rPr>
                <w:noProof/>
                <w:lang w:val="en-CA"/>
              </w:rPr>
              <w:t>L</w:t>
            </w:r>
            <w:r w:rsidRPr="001C01CF">
              <w:rPr>
                <w:noProof/>
                <w:vertAlign w:val="subscript"/>
                <w:lang w:val="en-CA"/>
              </w:rPr>
              <w:t>c</w:t>
            </w:r>
            <w:r w:rsidRPr="001C01CF">
              <w:rPr>
                <w:noProof/>
                <w:vertAlign w:val="subscript"/>
                <w:lang w:val="en-CA"/>
              </w:rPr>
              <w:tab/>
            </w:r>
            <w:r w:rsidRPr="001C01CF">
              <w:rPr>
                <w:noProof/>
                <w:lang w:val="en-CA"/>
              </w:rPr>
              <w:t xml:space="preserve">for  </w:t>
            </w:r>
            <w:r w:rsidR="0064648A" w:rsidRPr="001C01CF">
              <w:rPr>
                <w:rFonts w:eastAsia="ＭＳ 明朝"/>
                <w:i/>
                <w:noProof/>
                <w:szCs w:val="22"/>
                <w:lang w:val="en-CA" w:eastAsia="ja-JP"/>
              </w:rPr>
              <w:sym w:font="Symbol" w:char="F062"/>
            </w:r>
            <w:r w:rsidRPr="001C01CF">
              <w:rPr>
                <w:rFonts w:eastAsia="ＭＳ 明朝"/>
                <w:noProof/>
                <w:lang w:val="en-CA" w:eastAsia="ja-JP"/>
              </w:rPr>
              <w:t xml:space="preserve"> </w:t>
            </w:r>
            <w:r w:rsidRPr="001C01CF">
              <w:rPr>
                <w:noProof/>
                <w:lang w:val="en-CA"/>
              </w:rPr>
              <w:t>&gt;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E17EA5" w:rsidRPr="001C01CF" w:rsidRDefault="00E17EA5" w:rsidP="00620D32">
            <w:pPr>
              <w:pStyle w:val="Tabletext0"/>
              <w:keepNext/>
              <w:rPr>
                <w:noProof/>
                <w:szCs w:val="18"/>
                <w:lang w:val="en-CA"/>
              </w:rPr>
            </w:pPr>
            <w:r w:rsidRPr="001C01CF">
              <w:rPr>
                <w:noProof/>
                <w:szCs w:val="18"/>
                <w:lang w:val="en-CA"/>
              </w:rPr>
              <w:t>IEC 61966-2-1 (sRGB or sYCC)</w:t>
            </w:r>
          </w:p>
        </w:tc>
      </w:tr>
      <w:tr w:rsidR="00307995"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307995" w:rsidRPr="001C01CF" w:rsidRDefault="00307995" w:rsidP="00620D32">
            <w:pPr>
              <w:pStyle w:val="Tabletext0"/>
              <w:keepNext/>
              <w:jc w:val="center"/>
              <w:rPr>
                <w:noProof/>
                <w:szCs w:val="18"/>
                <w:lang w:val="en-CA" w:eastAsia="ja-JP"/>
              </w:rPr>
            </w:pPr>
            <w:r w:rsidRPr="001C01CF">
              <w:rPr>
                <w:noProof/>
                <w:szCs w:val="18"/>
                <w:lang w:val="en-CA" w:eastAsia="ja-JP"/>
              </w:rPr>
              <w:t>1</w:t>
            </w:r>
            <w:r w:rsidR="00E17EA5" w:rsidRPr="001C01CF">
              <w:rPr>
                <w:noProof/>
                <w:szCs w:val="18"/>
                <w:lang w:val="en-CA" w:eastAsia="ja-JP"/>
              </w:rPr>
              <w:t>4</w:t>
            </w:r>
          </w:p>
        </w:tc>
        <w:tc>
          <w:tcPr>
            <w:tcW w:w="5875" w:type="dxa"/>
            <w:tcBorders>
              <w:top w:val="single" w:sz="6" w:space="0" w:color="auto"/>
              <w:left w:val="single" w:sz="6" w:space="0" w:color="auto"/>
              <w:bottom w:val="single" w:sz="6" w:space="0" w:color="auto"/>
              <w:right w:val="single" w:sz="6" w:space="0" w:color="auto"/>
            </w:tcBorders>
          </w:tcPr>
          <w:p w:rsidR="00307995" w:rsidRPr="001C01CF" w:rsidRDefault="00307995" w:rsidP="00E82BF8">
            <w:pPr>
              <w:pStyle w:val="Tabletext0"/>
              <w:keepNext/>
              <w:tabs>
                <w:tab w:val="left" w:pos="3340"/>
              </w:tabs>
              <w:rPr>
                <w:rFonts w:eastAsia="ＭＳ 明朝"/>
                <w:noProof/>
                <w:lang w:val="en-CA" w:eastAsia="ja-JP"/>
              </w:rPr>
            </w:pPr>
            <w:r w:rsidRPr="001C01CF">
              <w:rPr>
                <w:noProof/>
                <w:lang w:val="en-CA"/>
              </w:rPr>
              <w:t>V =</w:t>
            </w:r>
            <w:r w:rsidR="00471D94" w:rsidRPr="001C01CF">
              <w:rPr>
                <w:rFonts w:eastAsia="ＭＳ 明朝"/>
                <w:i/>
                <w:noProof/>
                <w:szCs w:val="22"/>
                <w:lang w:val="en-CA" w:eastAsia="ja-JP"/>
              </w:rPr>
              <w:sym w:font="Symbol" w:char="F061"/>
            </w:r>
            <w:r w:rsidR="00E17EA5" w:rsidRPr="001C01CF">
              <w:rPr>
                <w:rFonts w:eastAsia="ＭＳ 明朝"/>
                <w:noProof/>
                <w:szCs w:val="22"/>
                <w:lang w:val="en-CA" w:eastAsia="ja-JP"/>
              </w:rPr>
              <w:t xml:space="preserve"> </w:t>
            </w:r>
            <w:r w:rsidRPr="001C01CF">
              <w:rPr>
                <w:noProof/>
                <w:lang w:val="en-CA"/>
              </w:rPr>
              <w:t>* L</w:t>
            </w:r>
            <w:r w:rsidRPr="001C01CF">
              <w:rPr>
                <w:noProof/>
                <w:vertAlign w:val="subscript"/>
                <w:lang w:val="en-CA"/>
              </w:rPr>
              <w:t>c</w:t>
            </w:r>
            <w:r w:rsidRPr="001C01CF">
              <w:rPr>
                <w:noProof/>
                <w:position w:val="6"/>
                <w:lang w:val="en-CA"/>
              </w:rPr>
              <w:t>0.45</w:t>
            </w:r>
            <w:r w:rsidRPr="001C01CF">
              <w:rPr>
                <w:noProof/>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001B761A" w:rsidRPr="001C01CF">
              <w:rPr>
                <w:noProof/>
                <w:lang w:val="en-CA"/>
              </w:rPr>
              <w:t xml:space="preserve"> </w:t>
            </w:r>
            <w:r w:rsidR="0064648A" w:rsidRPr="001C01CF">
              <w:rPr>
                <w:rFonts w:eastAsia="ＭＳ 明朝"/>
                <w:i/>
                <w:noProof/>
                <w:szCs w:val="22"/>
                <w:lang w:val="en-CA" w:eastAsia="ja-JP"/>
              </w:rPr>
              <w:sym w:font="Symbol" w:char="F062"/>
            </w:r>
          </w:p>
          <w:p w:rsidR="00307995" w:rsidRPr="001C01CF" w:rsidRDefault="00307995" w:rsidP="00074F68">
            <w:pPr>
              <w:pStyle w:val="Tabletext0"/>
              <w:keepNext/>
              <w:tabs>
                <w:tab w:val="left" w:pos="3340"/>
              </w:tabs>
              <w:spacing w:before="80"/>
              <w:rPr>
                <w:noProof/>
                <w:szCs w:val="18"/>
                <w:lang w:val="en-CA"/>
              </w:rPr>
            </w:pPr>
            <w:r w:rsidRPr="001C01CF">
              <w:rPr>
                <w:noProof/>
                <w:lang w:val="en-CA"/>
              </w:rPr>
              <w:t>V = 4.500 * L</w:t>
            </w:r>
            <w:r w:rsidRPr="001C01CF">
              <w:rPr>
                <w:noProof/>
                <w:vertAlign w:val="subscript"/>
                <w:lang w:val="en-CA"/>
              </w:rPr>
              <w:t>c</w:t>
            </w:r>
            <w:r w:rsidRPr="001C01CF">
              <w:rPr>
                <w:noProof/>
                <w:lang w:val="en-CA"/>
              </w:rPr>
              <w:tab/>
              <w:t xml:space="preserve">for  </w:t>
            </w:r>
            <w:r w:rsidR="0064648A" w:rsidRPr="001C01CF">
              <w:rPr>
                <w:rFonts w:eastAsia="ＭＳ 明朝"/>
                <w:i/>
                <w:noProof/>
                <w:szCs w:val="22"/>
                <w:lang w:val="en-CA" w:eastAsia="ja-JP"/>
              </w:rPr>
              <w:sym w:font="Symbol" w:char="F062"/>
            </w:r>
            <w:r w:rsidR="00E17EA5" w:rsidRPr="001C01CF">
              <w:rPr>
                <w:rFonts w:eastAsia="ＭＳ 明朝"/>
                <w:noProof/>
                <w:lang w:val="en-CA" w:eastAsia="ja-JP"/>
              </w:rPr>
              <w:t xml:space="preserve"> </w:t>
            </w:r>
            <w:r w:rsidRPr="001C01CF">
              <w:rPr>
                <w:noProof/>
                <w:lang w:val="en-CA"/>
              </w:rPr>
              <w:t>&gt;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307995" w:rsidRPr="001C01CF" w:rsidRDefault="00307995" w:rsidP="00E17EA5">
            <w:pPr>
              <w:pStyle w:val="Tabletext0"/>
              <w:keepNext/>
              <w:rPr>
                <w:noProof/>
                <w:szCs w:val="18"/>
                <w:lang w:val="en-CA"/>
              </w:rPr>
            </w:pPr>
            <w:r w:rsidRPr="001C01CF">
              <w:rPr>
                <w:rFonts w:eastAsia="ＭＳ 明朝"/>
                <w:noProof/>
                <w:szCs w:val="18"/>
                <w:lang w:val="en-CA" w:eastAsia="ja-JP"/>
              </w:rPr>
              <w:t>Rec. ITU-R BT.</w:t>
            </w:r>
            <w:r w:rsidR="00E17EA5" w:rsidRPr="001C01CF">
              <w:rPr>
                <w:rFonts w:eastAsia="ＭＳ 明朝"/>
                <w:noProof/>
                <w:szCs w:val="18"/>
                <w:lang w:val="en-CA" w:eastAsia="ja-JP"/>
              </w:rPr>
              <w:t>2020</w:t>
            </w:r>
            <w:r w:rsidR="00896D3A" w:rsidRPr="001C01CF">
              <w:rPr>
                <w:rFonts w:eastAsia="ＭＳ 明朝"/>
                <w:noProof/>
                <w:szCs w:val="18"/>
                <w:lang w:val="en-CA" w:eastAsia="ja-JP"/>
              </w:rPr>
              <w:br/>
            </w:r>
            <w:r w:rsidR="00896D3A" w:rsidRPr="001C01CF">
              <w:rPr>
                <w:noProof/>
                <w:lang w:val="en-CA"/>
              </w:rPr>
              <w:t>(functionally the same as the values 1, 6, and 15)</w:t>
            </w:r>
          </w:p>
        </w:tc>
      </w:tr>
      <w:tr w:rsidR="00307995"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307995" w:rsidRPr="001C01CF" w:rsidRDefault="00307995" w:rsidP="00620D32">
            <w:pPr>
              <w:pStyle w:val="Tabletext0"/>
              <w:keepNext/>
              <w:jc w:val="center"/>
              <w:rPr>
                <w:noProof/>
                <w:szCs w:val="18"/>
                <w:lang w:val="en-CA" w:eastAsia="ja-JP"/>
              </w:rPr>
            </w:pPr>
            <w:r w:rsidRPr="001C01CF">
              <w:rPr>
                <w:noProof/>
                <w:szCs w:val="18"/>
                <w:lang w:val="en-CA" w:eastAsia="ja-JP"/>
              </w:rPr>
              <w:t>1</w:t>
            </w:r>
            <w:r w:rsidR="00E17EA5" w:rsidRPr="001C01CF">
              <w:rPr>
                <w:noProof/>
                <w:szCs w:val="18"/>
                <w:lang w:val="en-CA" w:eastAsia="ja-JP"/>
              </w:rPr>
              <w:t>5</w:t>
            </w:r>
          </w:p>
        </w:tc>
        <w:tc>
          <w:tcPr>
            <w:tcW w:w="5875" w:type="dxa"/>
            <w:tcBorders>
              <w:top w:val="single" w:sz="6" w:space="0" w:color="auto"/>
              <w:left w:val="single" w:sz="6" w:space="0" w:color="auto"/>
              <w:bottom w:val="single" w:sz="6" w:space="0" w:color="auto"/>
              <w:right w:val="single" w:sz="6" w:space="0" w:color="auto"/>
            </w:tcBorders>
          </w:tcPr>
          <w:p w:rsidR="00307995" w:rsidRPr="001C01CF" w:rsidRDefault="00307995" w:rsidP="00E82BF8">
            <w:pPr>
              <w:pStyle w:val="Tabletext0"/>
              <w:keepNext/>
              <w:tabs>
                <w:tab w:val="left" w:pos="3340"/>
              </w:tabs>
              <w:rPr>
                <w:rFonts w:eastAsia="ＭＳ 明朝"/>
                <w:noProof/>
                <w:lang w:val="en-CA" w:eastAsia="ja-JP"/>
              </w:rPr>
            </w:pPr>
            <w:r w:rsidRPr="001C01CF">
              <w:rPr>
                <w:noProof/>
                <w:lang w:val="en-CA"/>
              </w:rPr>
              <w:t>V =</w:t>
            </w:r>
            <w:r w:rsidR="00471D94" w:rsidRPr="001C01CF">
              <w:rPr>
                <w:rFonts w:eastAsia="ＭＳ 明朝"/>
                <w:i/>
                <w:noProof/>
                <w:szCs w:val="22"/>
                <w:lang w:val="en-CA" w:eastAsia="ja-JP"/>
              </w:rPr>
              <w:sym w:font="Symbol" w:char="F061"/>
            </w:r>
            <w:r w:rsidRPr="001C01CF">
              <w:rPr>
                <w:noProof/>
                <w:lang w:val="en-CA"/>
              </w:rPr>
              <w:t>* L</w:t>
            </w:r>
            <w:r w:rsidRPr="001C01CF">
              <w:rPr>
                <w:noProof/>
                <w:vertAlign w:val="subscript"/>
                <w:lang w:val="en-CA"/>
              </w:rPr>
              <w:t>c</w:t>
            </w:r>
            <w:r w:rsidRPr="001C01CF">
              <w:rPr>
                <w:noProof/>
                <w:position w:val="6"/>
                <w:lang w:val="en-CA"/>
              </w:rPr>
              <w:t>0.45</w:t>
            </w:r>
            <w:r w:rsidRPr="001C01CF">
              <w:rPr>
                <w:noProof/>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001B761A" w:rsidRPr="001C01CF">
              <w:rPr>
                <w:noProof/>
                <w:lang w:val="en-CA"/>
              </w:rPr>
              <w:t xml:space="preserve"> </w:t>
            </w:r>
            <w:r w:rsidR="0064648A" w:rsidRPr="001C01CF">
              <w:rPr>
                <w:rFonts w:eastAsia="ＭＳ 明朝"/>
                <w:i/>
                <w:noProof/>
                <w:szCs w:val="22"/>
                <w:lang w:val="en-CA" w:eastAsia="ja-JP"/>
              </w:rPr>
              <w:sym w:font="Symbol" w:char="F062"/>
            </w:r>
          </w:p>
          <w:p w:rsidR="00307995" w:rsidRPr="001C01CF" w:rsidRDefault="00307995" w:rsidP="00074F68">
            <w:pPr>
              <w:pStyle w:val="Tabletext0"/>
              <w:keepNext/>
              <w:tabs>
                <w:tab w:val="left" w:pos="3340"/>
              </w:tabs>
              <w:spacing w:before="80"/>
              <w:rPr>
                <w:noProof/>
                <w:szCs w:val="18"/>
                <w:lang w:val="en-CA"/>
              </w:rPr>
            </w:pPr>
            <w:r w:rsidRPr="001C01CF">
              <w:rPr>
                <w:noProof/>
                <w:lang w:val="en-CA"/>
              </w:rPr>
              <w:t>V = 4.500 * L</w:t>
            </w:r>
            <w:r w:rsidRPr="001C01CF">
              <w:rPr>
                <w:noProof/>
                <w:vertAlign w:val="subscript"/>
                <w:lang w:val="en-CA"/>
              </w:rPr>
              <w:t>c</w:t>
            </w:r>
            <w:r w:rsidRPr="001C01CF">
              <w:rPr>
                <w:noProof/>
                <w:lang w:val="en-CA"/>
              </w:rPr>
              <w:tab/>
              <w:t xml:space="preserve">for </w:t>
            </w:r>
            <w:r w:rsidR="0064648A" w:rsidRPr="001C01CF">
              <w:rPr>
                <w:rFonts w:eastAsia="ＭＳ 明朝"/>
                <w:i/>
                <w:noProof/>
                <w:szCs w:val="22"/>
                <w:lang w:val="en-CA" w:eastAsia="ja-JP"/>
              </w:rPr>
              <w:sym w:font="Symbol" w:char="F062"/>
            </w:r>
            <w:r w:rsidR="001B761A" w:rsidRPr="001C01CF">
              <w:rPr>
                <w:rFonts w:eastAsia="ＭＳ 明朝"/>
                <w:noProof/>
                <w:lang w:val="en-CA" w:eastAsia="ja-JP"/>
              </w:rPr>
              <w:t xml:space="preserve"> </w:t>
            </w:r>
            <w:r w:rsidRPr="001C01CF">
              <w:rPr>
                <w:noProof/>
                <w:lang w:val="en-CA"/>
              </w:rPr>
              <w:t>&gt;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307995" w:rsidRPr="001C01CF" w:rsidRDefault="00307995" w:rsidP="00E17EA5">
            <w:pPr>
              <w:pStyle w:val="Tabletext0"/>
              <w:keepNext/>
              <w:rPr>
                <w:noProof/>
                <w:szCs w:val="18"/>
                <w:lang w:val="en-CA"/>
              </w:rPr>
            </w:pPr>
            <w:r w:rsidRPr="001C01CF">
              <w:rPr>
                <w:rFonts w:eastAsia="ＭＳ 明朝"/>
                <w:noProof/>
                <w:szCs w:val="18"/>
                <w:lang w:val="en-CA" w:eastAsia="ja-JP"/>
              </w:rPr>
              <w:t>Rec. ITU-R BT.</w:t>
            </w:r>
            <w:r w:rsidR="00E17EA5" w:rsidRPr="001C01CF">
              <w:rPr>
                <w:rFonts w:eastAsia="ＭＳ 明朝"/>
                <w:noProof/>
                <w:szCs w:val="18"/>
                <w:lang w:val="en-CA" w:eastAsia="ja-JP"/>
              </w:rPr>
              <w:t>2020</w:t>
            </w:r>
            <w:r w:rsidR="00896D3A" w:rsidRPr="001C01CF">
              <w:rPr>
                <w:rFonts w:eastAsia="ＭＳ 明朝"/>
                <w:noProof/>
                <w:szCs w:val="18"/>
                <w:lang w:val="en-CA" w:eastAsia="ja-JP"/>
              </w:rPr>
              <w:br/>
            </w:r>
            <w:r w:rsidR="00896D3A" w:rsidRPr="001C01CF">
              <w:rPr>
                <w:noProof/>
                <w:lang w:val="en-CA"/>
              </w:rPr>
              <w:t>(functionally the same as the values 1, 6, and 14)</w:t>
            </w:r>
          </w:p>
        </w:tc>
      </w:tr>
      <w:tr w:rsidR="00186C68"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186C68" w:rsidRPr="001C01CF" w:rsidRDefault="00186C68" w:rsidP="00620D32">
            <w:pPr>
              <w:pStyle w:val="Tabletext0"/>
              <w:keepNext/>
              <w:jc w:val="center"/>
              <w:rPr>
                <w:noProof/>
                <w:szCs w:val="18"/>
                <w:lang w:val="en-CA" w:eastAsia="ja-JP"/>
              </w:rPr>
            </w:pPr>
            <w:r w:rsidRPr="001C01CF">
              <w:rPr>
                <w:noProof/>
                <w:szCs w:val="18"/>
                <w:lang w:val="en-CA" w:eastAsia="ja-JP"/>
              </w:rPr>
              <w:t>16</w:t>
            </w:r>
          </w:p>
        </w:tc>
        <w:tc>
          <w:tcPr>
            <w:tcW w:w="5875" w:type="dxa"/>
            <w:tcBorders>
              <w:top w:val="single" w:sz="6" w:space="0" w:color="auto"/>
              <w:left w:val="single" w:sz="6" w:space="0" w:color="auto"/>
              <w:bottom w:val="single" w:sz="6" w:space="0" w:color="auto"/>
              <w:right w:val="single" w:sz="6" w:space="0" w:color="auto"/>
            </w:tcBorders>
          </w:tcPr>
          <w:p w:rsidR="00186C68" w:rsidRPr="001C01CF" w:rsidRDefault="00186C68" w:rsidP="00186C68">
            <w:pPr>
              <w:pStyle w:val="Tabletext0"/>
              <w:keepNext/>
              <w:tabs>
                <w:tab w:val="left" w:pos="3340"/>
              </w:tabs>
              <w:rPr>
                <w:lang w:val="en-CA"/>
              </w:rPr>
            </w:pPr>
            <w:r w:rsidRPr="001C01CF">
              <w:rPr>
                <w:lang w:val="en-CA"/>
              </w:rPr>
              <w:t>V = ( ( c</w:t>
            </w:r>
            <w:r w:rsidRPr="001C01CF">
              <w:rPr>
                <w:vertAlign w:val="subscript"/>
                <w:lang w:val="en-CA"/>
              </w:rPr>
              <w:t>1</w:t>
            </w:r>
            <w:r w:rsidRPr="001C01CF">
              <w:rPr>
                <w:lang w:val="en-CA"/>
              </w:rPr>
              <w:t xml:space="preserve"> + c</w:t>
            </w:r>
            <w:r w:rsidRPr="001C01CF">
              <w:rPr>
                <w:vertAlign w:val="subscript"/>
                <w:lang w:val="en-CA"/>
              </w:rPr>
              <w:t>2</w:t>
            </w:r>
            <w:r w:rsidRPr="001C01CF">
              <w:rPr>
                <w:lang w:val="en-CA"/>
              </w:rPr>
              <w:t xml:space="preserve"> * L</w:t>
            </w:r>
            <w:r w:rsidRPr="001C01CF">
              <w:rPr>
                <w:vertAlign w:val="subscript"/>
                <w:lang w:val="en-CA"/>
              </w:rPr>
              <w:t>c</w:t>
            </w:r>
            <w:r w:rsidRPr="001C01CF">
              <w:rPr>
                <w:position w:val="6"/>
                <w:lang w:val="en-CA"/>
              </w:rPr>
              <w:t>n</w:t>
            </w:r>
            <w:r w:rsidRPr="001C01CF">
              <w:rPr>
                <w:lang w:val="en-CA"/>
              </w:rPr>
              <w:t xml:space="preserve"> ) ÷ ( 1 + c</w:t>
            </w:r>
            <w:r w:rsidRPr="001C01CF">
              <w:rPr>
                <w:vertAlign w:val="subscript"/>
                <w:lang w:val="en-CA"/>
              </w:rPr>
              <w:t>3</w:t>
            </w:r>
            <w:r w:rsidRPr="001C01CF">
              <w:rPr>
                <w:lang w:val="en-CA"/>
              </w:rPr>
              <w:t xml:space="preserve"> * L</w:t>
            </w:r>
            <w:r w:rsidRPr="001C01CF">
              <w:rPr>
                <w:vertAlign w:val="subscript"/>
                <w:lang w:val="en-CA"/>
              </w:rPr>
              <w:t>c</w:t>
            </w:r>
            <w:r w:rsidRPr="001C01CF">
              <w:rPr>
                <w:position w:val="6"/>
                <w:lang w:val="en-CA"/>
              </w:rPr>
              <w:t>n</w:t>
            </w:r>
            <w:r w:rsidRPr="001C01CF">
              <w:rPr>
                <w:lang w:val="en-CA"/>
              </w:rPr>
              <w:t xml:space="preserve"> ) )</w:t>
            </w:r>
            <w:r w:rsidRPr="001C01CF">
              <w:rPr>
                <w:position w:val="6"/>
                <w:lang w:val="en-CA"/>
              </w:rPr>
              <w:t>m</w:t>
            </w:r>
            <w:r w:rsidRPr="001C01CF">
              <w:rPr>
                <w:lang w:val="en-CA"/>
              </w:rPr>
              <w:tab/>
              <w:t xml:space="preserve">for </w:t>
            </w:r>
            <w:r w:rsidR="0022464E" w:rsidRPr="001C01CF">
              <w:rPr>
                <w:lang w:val="en-CA"/>
              </w:rPr>
              <w:t>all values of L</w:t>
            </w:r>
            <w:r w:rsidR="0022464E" w:rsidRPr="001C01CF">
              <w:rPr>
                <w:vertAlign w:val="subscript"/>
                <w:lang w:val="en-CA"/>
              </w:rPr>
              <w:t>c</w:t>
            </w:r>
          </w:p>
          <w:p w:rsidR="00186C68" w:rsidRPr="001C01CF" w:rsidRDefault="00186C68" w:rsidP="00186C68">
            <w:pPr>
              <w:pStyle w:val="Tabletext0"/>
              <w:keepNext/>
              <w:tabs>
                <w:tab w:val="left" w:pos="3340"/>
              </w:tabs>
              <w:rPr>
                <w:lang w:val="en-CA"/>
              </w:rPr>
            </w:pPr>
            <w:r w:rsidRPr="001C01CF">
              <w:rPr>
                <w:lang w:val="en-CA"/>
              </w:rPr>
              <w:t>c</w:t>
            </w:r>
            <w:r w:rsidRPr="001C01CF">
              <w:rPr>
                <w:vertAlign w:val="subscript"/>
                <w:lang w:val="en-CA"/>
              </w:rPr>
              <w:t>1</w:t>
            </w:r>
            <w:r w:rsidRPr="001C01CF">
              <w:rPr>
                <w:lang w:val="en-CA"/>
              </w:rPr>
              <w:t xml:space="preserve"> = c</w:t>
            </w:r>
            <w:r w:rsidRPr="001C01CF">
              <w:rPr>
                <w:vertAlign w:val="subscript"/>
                <w:lang w:val="en-CA"/>
              </w:rPr>
              <w:t>3</w:t>
            </w:r>
            <w:r w:rsidRPr="001C01CF">
              <w:rPr>
                <w:lang w:val="en-CA"/>
              </w:rPr>
              <w:t xml:space="preserve"> − c</w:t>
            </w:r>
            <w:r w:rsidRPr="001C01CF">
              <w:rPr>
                <w:vertAlign w:val="subscript"/>
                <w:lang w:val="en-CA"/>
              </w:rPr>
              <w:t>2</w:t>
            </w:r>
            <w:r w:rsidRPr="001C01CF">
              <w:rPr>
                <w:lang w:val="en-CA"/>
              </w:rPr>
              <w:t xml:space="preserve"> + 1 = 3424 ÷ 4096 = 0.8359375</w:t>
            </w:r>
          </w:p>
          <w:p w:rsidR="00186C68" w:rsidRPr="001C01CF" w:rsidRDefault="00186C68" w:rsidP="00186C68">
            <w:pPr>
              <w:pStyle w:val="Tabletext0"/>
              <w:keepNext/>
              <w:tabs>
                <w:tab w:val="left" w:pos="3340"/>
              </w:tabs>
              <w:rPr>
                <w:lang w:val="en-CA"/>
              </w:rPr>
            </w:pPr>
            <w:r w:rsidRPr="001C01CF">
              <w:rPr>
                <w:lang w:val="en-CA"/>
              </w:rPr>
              <w:t>c</w:t>
            </w:r>
            <w:r w:rsidRPr="001C01CF">
              <w:rPr>
                <w:vertAlign w:val="subscript"/>
                <w:lang w:val="en-CA"/>
              </w:rPr>
              <w:t>2</w:t>
            </w:r>
            <w:r w:rsidRPr="001C01CF">
              <w:rPr>
                <w:lang w:val="en-CA"/>
              </w:rPr>
              <w:t xml:space="preserve"> = 32 * 2413 ÷ 4096 = 18.8515625</w:t>
            </w:r>
          </w:p>
          <w:p w:rsidR="00186C68" w:rsidRPr="001C01CF" w:rsidRDefault="00186C68" w:rsidP="00186C68">
            <w:pPr>
              <w:pStyle w:val="Tabletext0"/>
              <w:keepNext/>
              <w:tabs>
                <w:tab w:val="left" w:pos="3340"/>
              </w:tabs>
              <w:rPr>
                <w:lang w:val="en-CA"/>
              </w:rPr>
            </w:pPr>
            <w:r w:rsidRPr="001C01CF">
              <w:rPr>
                <w:lang w:val="en-CA"/>
              </w:rPr>
              <w:t>c</w:t>
            </w:r>
            <w:r w:rsidRPr="001C01CF">
              <w:rPr>
                <w:vertAlign w:val="subscript"/>
                <w:lang w:val="en-CA"/>
              </w:rPr>
              <w:t>3</w:t>
            </w:r>
            <w:r w:rsidRPr="001C01CF">
              <w:rPr>
                <w:lang w:val="en-CA"/>
              </w:rPr>
              <w:t xml:space="preserve"> = 32 * 2392 ÷ 4096 = 18.6875</w:t>
            </w:r>
          </w:p>
          <w:p w:rsidR="00186C68" w:rsidRPr="001C01CF" w:rsidRDefault="00186C68" w:rsidP="00186C68">
            <w:pPr>
              <w:pStyle w:val="Tabletext0"/>
              <w:keepNext/>
              <w:tabs>
                <w:tab w:val="left" w:pos="3340"/>
              </w:tabs>
              <w:rPr>
                <w:lang w:val="en-CA"/>
              </w:rPr>
            </w:pPr>
            <w:r w:rsidRPr="001C01CF">
              <w:rPr>
                <w:lang w:val="en-CA"/>
              </w:rPr>
              <w:t>m = 128 * 2523 ÷ 4096 = 78.84375</w:t>
            </w:r>
          </w:p>
          <w:p w:rsidR="00186C68" w:rsidRPr="001C01CF" w:rsidRDefault="00186C68" w:rsidP="00186C68">
            <w:pPr>
              <w:pStyle w:val="Tabletext0"/>
              <w:keepNext/>
              <w:tabs>
                <w:tab w:val="left" w:pos="3340"/>
              </w:tabs>
              <w:rPr>
                <w:lang w:val="en-CA"/>
              </w:rPr>
            </w:pPr>
            <w:r w:rsidRPr="001C01CF">
              <w:rPr>
                <w:lang w:val="en-CA"/>
              </w:rPr>
              <w:t>n = 0.25 * 2610 ÷ 4096 = 0.1593017578125</w:t>
            </w:r>
          </w:p>
          <w:p w:rsidR="00186C68" w:rsidRPr="001C01CF" w:rsidRDefault="0022464E" w:rsidP="002E5079">
            <w:pPr>
              <w:pStyle w:val="Tabletext0"/>
              <w:keepNext/>
              <w:tabs>
                <w:tab w:val="left" w:pos="3340"/>
              </w:tabs>
              <w:rPr>
                <w:noProof/>
                <w:lang w:val="en-CA"/>
              </w:rPr>
            </w:pPr>
            <w:r w:rsidRPr="001C01CF">
              <w:rPr>
                <w:lang w:val="en-CA"/>
              </w:rPr>
              <w:t xml:space="preserve">for which </w:t>
            </w:r>
            <w:r w:rsidRPr="001C01CF">
              <w:rPr>
                <w:szCs w:val="18"/>
                <w:lang w:val="en-CA"/>
              </w:rPr>
              <w:t>L</w:t>
            </w:r>
            <w:r w:rsidRPr="001C01CF">
              <w:rPr>
                <w:szCs w:val="18"/>
                <w:vertAlign w:val="subscript"/>
                <w:lang w:val="en-CA"/>
              </w:rPr>
              <w:t>c</w:t>
            </w:r>
            <w:r w:rsidRPr="001C01CF">
              <w:rPr>
                <w:lang w:val="en-CA"/>
              </w:rPr>
              <w:t xml:space="preserve"> equal to 1 for peak white is ordinarily intended to correspond</w:t>
            </w:r>
            <w:r w:rsidRPr="001C01CF">
              <w:rPr>
                <w:lang w:val="en-CA"/>
              </w:rPr>
              <w:br/>
              <w:t>to a display luminance level of 10 000 candelas per square metre</w:t>
            </w:r>
          </w:p>
        </w:tc>
        <w:tc>
          <w:tcPr>
            <w:tcW w:w="3029" w:type="dxa"/>
            <w:tcBorders>
              <w:top w:val="single" w:sz="6" w:space="0" w:color="auto"/>
              <w:left w:val="single" w:sz="6" w:space="0" w:color="auto"/>
              <w:bottom w:val="single" w:sz="6" w:space="0" w:color="auto"/>
              <w:right w:val="single" w:sz="6" w:space="0" w:color="auto"/>
            </w:tcBorders>
          </w:tcPr>
          <w:p w:rsidR="00186C68" w:rsidRPr="001C01CF" w:rsidRDefault="00186C68" w:rsidP="00E17EA5">
            <w:pPr>
              <w:pStyle w:val="Tabletext0"/>
              <w:keepNext/>
              <w:rPr>
                <w:rFonts w:eastAsia="ＭＳ 明朝"/>
                <w:noProof/>
                <w:szCs w:val="18"/>
                <w:lang w:val="en-CA" w:eastAsia="ja-JP"/>
              </w:rPr>
            </w:pPr>
            <w:r w:rsidRPr="001C01CF">
              <w:rPr>
                <w:rFonts w:eastAsia="ＭＳ 明朝"/>
                <w:szCs w:val="18"/>
                <w:lang w:val="en-CA" w:eastAsia="ja-JP"/>
              </w:rPr>
              <w:t>Society of Motion Picture and Television Engineers ST 2084 for 10, 12, 14, and 16-bit systems.</w:t>
            </w:r>
          </w:p>
        </w:tc>
      </w:tr>
      <w:tr w:rsidR="00186C68"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186C68" w:rsidRPr="001C01CF" w:rsidRDefault="00186C68" w:rsidP="00620D32">
            <w:pPr>
              <w:pStyle w:val="Tabletext0"/>
              <w:keepNext/>
              <w:jc w:val="center"/>
              <w:rPr>
                <w:noProof/>
                <w:szCs w:val="18"/>
                <w:lang w:val="en-CA" w:eastAsia="ja-JP"/>
              </w:rPr>
            </w:pPr>
            <w:r w:rsidRPr="001C01CF">
              <w:rPr>
                <w:noProof/>
                <w:szCs w:val="18"/>
                <w:lang w:val="en-CA" w:eastAsia="ja-JP"/>
              </w:rPr>
              <w:lastRenderedPageBreak/>
              <w:t>17</w:t>
            </w:r>
          </w:p>
        </w:tc>
        <w:tc>
          <w:tcPr>
            <w:tcW w:w="5875" w:type="dxa"/>
            <w:tcBorders>
              <w:top w:val="single" w:sz="6" w:space="0" w:color="auto"/>
              <w:left w:val="single" w:sz="6" w:space="0" w:color="auto"/>
              <w:bottom w:val="single" w:sz="6" w:space="0" w:color="auto"/>
              <w:right w:val="single" w:sz="6" w:space="0" w:color="auto"/>
            </w:tcBorders>
          </w:tcPr>
          <w:p w:rsidR="00186C68" w:rsidRPr="001C01CF" w:rsidRDefault="00186C68" w:rsidP="0022464E">
            <w:pPr>
              <w:pStyle w:val="Tabletext0"/>
              <w:keepNext/>
              <w:tabs>
                <w:tab w:val="left" w:pos="3340"/>
              </w:tabs>
              <w:rPr>
                <w:lang w:val="en-CA"/>
              </w:rPr>
            </w:pPr>
            <w:r w:rsidRPr="001C01CF">
              <w:rPr>
                <w:szCs w:val="18"/>
                <w:lang w:val="en-CA"/>
              </w:rPr>
              <w:t>V = ( 48 * L</w:t>
            </w:r>
            <w:r w:rsidRPr="001C01CF">
              <w:rPr>
                <w:szCs w:val="18"/>
                <w:vertAlign w:val="subscript"/>
                <w:lang w:val="en-CA"/>
              </w:rPr>
              <w:t>c</w:t>
            </w:r>
            <w:r w:rsidRPr="001C01CF">
              <w:rPr>
                <w:szCs w:val="18"/>
                <w:lang w:val="en-CA"/>
              </w:rPr>
              <w:t xml:space="preserve"> ÷ 52.37 )</w:t>
            </w:r>
            <w:r w:rsidRPr="001C01CF">
              <w:rPr>
                <w:position w:val="6"/>
                <w:lang w:val="en-CA"/>
              </w:rPr>
              <w:t>( 1 </w:t>
            </w:r>
            <w:r w:rsidRPr="001C01CF">
              <w:rPr>
                <w:position w:val="6"/>
                <w:szCs w:val="18"/>
                <w:lang w:val="en-CA"/>
              </w:rPr>
              <w:sym w:font="Symbol" w:char="F0B8"/>
            </w:r>
            <w:r w:rsidRPr="001C01CF">
              <w:rPr>
                <w:position w:val="6"/>
                <w:szCs w:val="18"/>
                <w:lang w:val="en-CA"/>
              </w:rPr>
              <w:t> </w:t>
            </w:r>
            <w:r w:rsidRPr="001C01CF">
              <w:rPr>
                <w:position w:val="6"/>
                <w:lang w:val="en-CA"/>
              </w:rPr>
              <w:t>2.6 )</w:t>
            </w:r>
            <w:r w:rsidRPr="001C01CF">
              <w:rPr>
                <w:lang w:val="en-CA"/>
              </w:rPr>
              <w:tab/>
              <w:t xml:space="preserve">for </w:t>
            </w:r>
            <w:r w:rsidR="0022464E" w:rsidRPr="001C01CF">
              <w:rPr>
                <w:lang w:val="en-CA"/>
              </w:rPr>
              <w:t xml:space="preserve">all values of </w:t>
            </w:r>
            <w:r w:rsidRPr="001C01CF">
              <w:rPr>
                <w:lang w:val="en-CA"/>
              </w:rPr>
              <w:t>L</w:t>
            </w:r>
            <w:r w:rsidRPr="001C01CF">
              <w:rPr>
                <w:vertAlign w:val="subscript"/>
                <w:lang w:val="en-CA"/>
              </w:rPr>
              <w:t>c</w:t>
            </w:r>
          </w:p>
          <w:p w:rsidR="0022464E" w:rsidRPr="001C01CF" w:rsidRDefault="0022464E" w:rsidP="002E5079">
            <w:pPr>
              <w:pStyle w:val="Tabletext0"/>
              <w:keepNext/>
              <w:tabs>
                <w:tab w:val="left" w:pos="3340"/>
              </w:tabs>
              <w:rPr>
                <w:noProof/>
                <w:lang w:val="en-CA"/>
              </w:rPr>
            </w:pPr>
            <w:r w:rsidRPr="001C01CF">
              <w:rPr>
                <w:lang w:val="en-CA"/>
              </w:rPr>
              <w:t xml:space="preserve">for which </w:t>
            </w:r>
            <w:r w:rsidRPr="001C01CF">
              <w:rPr>
                <w:szCs w:val="18"/>
                <w:lang w:val="en-CA"/>
              </w:rPr>
              <w:t>L</w:t>
            </w:r>
            <w:r w:rsidRPr="001C01CF">
              <w:rPr>
                <w:szCs w:val="18"/>
                <w:vertAlign w:val="subscript"/>
                <w:lang w:val="en-CA"/>
              </w:rPr>
              <w:t>c</w:t>
            </w:r>
            <w:r w:rsidRPr="001C01CF">
              <w:rPr>
                <w:lang w:val="en-CA"/>
              </w:rPr>
              <w:t xml:space="preserve"> equal to 1 for peak white is ordinarily intended to correspond</w:t>
            </w:r>
            <w:r w:rsidRPr="001C01CF">
              <w:rPr>
                <w:lang w:val="en-CA"/>
              </w:rPr>
              <w:br/>
              <w:t xml:space="preserve">to a display luminance level of </w:t>
            </w:r>
            <w:r w:rsidR="008A604B" w:rsidRPr="001C01CF">
              <w:rPr>
                <w:lang w:val="en-CA"/>
              </w:rPr>
              <w:t>48</w:t>
            </w:r>
            <w:r w:rsidRPr="001C01CF">
              <w:rPr>
                <w:lang w:val="en-CA"/>
              </w:rPr>
              <w:t xml:space="preserve"> candelas per square metre</w:t>
            </w:r>
          </w:p>
        </w:tc>
        <w:tc>
          <w:tcPr>
            <w:tcW w:w="3029" w:type="dxa"/>
            <w:tcBorders>
              <w:top w:val="single" w:sz="6" w:space="0" w:color="auto"/>
              <w:left w:val="single" w:sz="6" w:space="0" w:color="auto"/>
              <w:bottom w:val="single" w:sz="6" w:space="0" w:color="auto"/>
              <w:right w:val="single" w:sz="6" w:space="0" w:color="auto"/>
            </w:tcBorders>
          </w:tcPr>
          <w:p w:rsidR="00186C68" w:rsidRPr="001C01CF" w:rsidRDefault="00186C68" w:rsidP="00E17EA5">
            <w:pPr>
              <w:pStyle w:val="Tabletext0"/>
              <w:keepNext/>
              <w:rPr>
                <w:rFonts w:eastAsia="ＭＳ 明朝"/>
                <w:noProof/>
                <w:szCs w:val="18"/>
                <w:lang w:val="en-CA" w:eastAsia="ja-JP"/>
              </w:rPr>
            </w:pPr>
            <w:r w:rsidRPr="001C01CF">
              <w:rPr>
                <w:szCs w:val="18"/>
                <w:lang w:val="en-CA"/>
              </w:rPr>
              <w:t>Society of Motion Picture and Television Engineers ST 428-1</w:t>
            </w:r>
          </w:p>
        </w:tc>
      </w:tr>
      <w:tr w:rsidR="00F93E74" w:rsidRPr="001C01CF" w:rsidTr="002A63B4">
        <w:trPr>
          <w:cantSplit/>
          <w:jc w:val="center"/>
          <w:ins w:id="4" w:author="nishida" w:date="2015-01-29T10:58:00Z"/>
        </w:trPr>
        <w:tc>
          <w:tcPr>
            <w:tcW w:w="780" w:type="dxa"/>
            <w:tcBorders>
              <w:top w:val="single" w:sz="6" w:space="0" w:color="auto"/>
              <w:left w:val="single" w:sz="6" w:space="0" w:color="auto"/>
              <w:bottom w:val="single" w:sz="6" w:space="0" w:color="auto"/>
              <w:right w:val="single" w:sz="6" w:space="0" w:color="auto"/>
            </w:tcBorders>
          </w:tcPr>
          <w:p w:rsidR="00F93E74" w:rsidRPr="00F93E74" w:rsidRDefault="00F93E74" w:rsidP="00620D32">
            <w:pPr>
              <w:pStyle w:val="Tabletext0"/>
              <w:keepNext/>
              <w:jc w:val="center"/>
              <w:rPr>
                <w:ins w:id="5" w:author="nishida" w:date="2015-01-29T10:58:00Z"/>
                <w:rFonts w:eastAsiaTheme="minorEastAsia"/>
                <w:noProof/>
                <w:szCs w:val="18"/>
                <w:lang w:val="en-CA" w:eastAsia="ja-JP"/>
                <w:rPrChange w:id="6" w:author="nishida" w:date="2015-01-29T10:58:00Z">
                  <w:rPr>
                    <w:ins w:id="7" w:author="nishida" w:date="2015-01-29T10:58:00Z"/>
                    <w:noProof/>
                    <w:szCs w:val="18"/>
                    <w:lang w:val="en-CA" w:eastAsia="ja-JP"/>
                  </w:rPr>
                </w:rPrChange>
              </w:rPr>
            </w:pPr>
            <w:ins w:id="8" w:author="nishida" w:date="2015-01-29T10:58:00Z">
              <w:r>
                <w:rPr>
                  <w:rFonts w:eastAsiaTheme="minorEastAsia" w:hint="eastAsia"/>
                  <w:noProof/>
                  <w:szCs w:val="18"/>
                  <w:lang w:val="en-CA" w:eastAsia="ja-JP"/>
                </w:rPr>
                <w:t>18</w:t>
              </w:r>
            </w:ins>
          </w:p>
        </w:tc>
        <w:tc>
          <w:tcPr>
            <w:tcW w:w="5875" w:type="dxa"/>
            <w:tcBorders>
              <w:top w:val="single" w:sz="6" w:space="0" w:color="auto"/>
              <w:left w:val="single" w:sz="6" w:space="0" w:color="auto"/>
              <w:bottom w:val="single" w:sz="6" w:space="0" w:color="auto"/>
              <w:right w:val="single" w:sz="6" w:space="0" w:color="auto"/>
            </w:tcBorders>
          </w:tcPr>
          <w:p w:rsidR="00F93E74" w:rsidRPr="00E51B07" w:rsidRDefault="00F93E74" w:rsidP="006536B4">
            <w:pPr>
              <w:pStyle w:val="Tabletext0"/>
              <w:keepNext/>
              <w:tabs>
                <w:tab w:val="left" w:pos="3340"/>
              </w:tabs>
              <w:rPr>
                <w:ins w:id="9" w:author="nishida" w:date="2015-01-29T10:59:00Z"/>
                <w:rFonts w:eastAsiaTheme="minorEastAsia"/>
                <w:noProof/>
                <w:lang w:val="en-CA" w:eastAsia="ja-JP"/>
                <w:rPrChange w:id="10" w:author="nishida" w:date="2015-05-31T13:46:00Z">
                  <w:rPr>
                    <w:ins w:id="11" w:author="nishida" w:date="2015-01-29T10:59:00Z"/>
                    <w:rFonts w:eastAsia="ＭＳ 明朝"/>
                    <w:noProof/>
                    <w:lang w:val="en-CA" w:eastAsia="ja-JP"/>
                  </w:rPr>
                </w:rPrChange>
              </w:rPr>
            </w:pPr>
            <w:ins w:id="12" w:author="nishida" w:date="2015-01-29T10:59:00Z">
              <w:r w:rsidRPr="001C01CF">
                <w:rPr>
                  <w:noProof/>
                  <w:lang w:val="en-CA"/>
                </w:rPr>
                <w:t>V =</w:t>
              </w:r>
            </w:ins>
            <w:ins w:id="13" w:author="nishida" w:date="2015-01-29T12:02:00Z">
              <w:r>
                <w:rPr>
                  <w:rFonts w:eastAsiaTheme="minorEastAsia" w:hint="eastAsia"/>
                  <w:noProof/>
                  <w:lang w:val="en-CA" w:eastAsia="ja-JP"/>
                </w:rPr>
                <w:t xml:space="preserve"> 0.5 </w:t>
              </w:r>
            </w:ins>
            <w:ins w:id="14" w:author="nishida" w:date="2015-01-29T10:59:00Z">
              <w:r w:rsidRPr="001C01CF">
                <w:rPr>
                  <w:noProof/>
                  <w:lang w:val="en-CA"/>
                </w:rPr>
                <w:t>* L</w:t>
              </w:r>
              <w:r w:rsidRPr="001C01CF">
                <w:rPr>
                  <w:noProof/>
                  <w:vertAlign w:val="subscript"/>
                  <w:lang w:val="en-CA"/>
                </w:rPr>
                <w:t>c</w:t>
              </w:r>
              <w:r w:rsidR="00E51B07">
                <w:rPr>
                  <w:noProof/>
                  <w:position w:val="6"/>
                  <w:lang w:val="en-CA"/>
                </w:rPr>
                <w:t>0.</w:t>
              </w:r>
              <w:r w:rsidRPr="001C01CF">
                <w:rPr>
                  <w:noProof/>
                  <w:position w:val="6"/>
                  <w:lang w:val="en-CA"/>
                </w:rPr>
                <w:t>5</w:t>
              </w:r>
              <w:r w:rsidRPr="001C01CF">
                <w:rPr>
                  <w:noProof/>
                  <w:lang w:val="en-CA"/>
                </w:rPr>
                <w:tab/>
                <w:t xml:space="preserve">for </w:t>
              </w:r>
            </w:ins>
            <w:ins w:id="15" w:author="nishida" w:date="2015-05-31T13:45:00Z">
              <w:r w:rsidR="00E51B07">
                <w:rPr>
                  <w:rFonts w:eastAsiaTheme="minorEastAsia" w:hint="eastAsia"/>
                  <w:noProof/>
                  <w:lang w:val="en-CA" w:eastAsia="ja-JP"/>
                </w:rPr>
                <w:t>1</w:t>
              </w:r>
            </w:ins>
            <w:ins w:id="16" w:author="nishida" w:date="2015-05-31T13:47:00Z">
              <w:r w:rsidR="00E51B07">
                <w:rPr>
                  <w:rFonts w:eastAsiaTheme="minorEastAsia" w:hint="eastAsia"/>
                  <w:noProof/>
                  <w:lang w:val="en-CA" w:eastAsia="ja-JP"/>
                </w:rPr>
                <w:t xml:space="preserve"> </w:t>
              </w:r>
            </w:ins>
            <w:ins w:id="17" w:author="nishida" w:date="2015-05-31T13:50:00Z">
              <w:r w:rsidR="00156457">
                <w:rPr>
                  <w:rFonts w:eastAsiaTheme="minorEastAsia" w:hint="eastAsia"/>
                  <w:noProof/>
                  <w:lang w:val="en-CA" w:eastAsia="ja-JP"/>
                </w:rPr>
                <w:t xml:space="preserve"> </w:t>
              </w:r>
            </w:ins>
            <w:ins w:id="18" w:author="nishida" w:date="2015-05-31T13:46:00Z">
              <w:r w:rsidR="00E51B07">
                <w:rPr>
                  <w:noProof/>
                  <w:lang w:val="en-CA"/>
                </w:rPr>
                <w:t>&gt;=</w:t>
              </w:r>
            </w:ins>
            <w:ins w:id="19" w:author="nishida" w:date="2015-05-31T13:47:00Z">
              <w:r w:rsidR="00E51B07">
                <w:rPr>
                  <w:rFonts w:eastAsiaTheme="minorEastAsia" w:hint="eastAsia"/>
                  <w:noProof/>
                  <w:lang w:val="en-CA" w:eastAsia="ja-JP"/>
                </w:rPr>
                <w:t xml:space="preserve"> </w:t>
              </w:r>
            </w:ins>
            <w:ins w:id="20" w:author="nishida" w:date="2015-05-31T13:50:00Z">
              <w:r w:rsidR="00156457">
                <w:rPr>
                  <w:rFonts w:eastAsiaTheme="minorEastAsia" w:hint="eastAsia"/>
                  <w:noProof/>
                  <w:lang w:val="en-CA" w:eastAsia="ja-JP"/>
                </w:rPr>
                <w:t xml:space="preserve"> </w:t>
              </w:r>
            </w:ins>
            <w:ins w:id="21" w:author="nishida" w:date="2015-01-29T10:59:00Z">
              <w:r w:rsidRPr="001C01CF">
                <w:rPr>
                  <w:noProof/>
                  <w:lang w:val="en-CA"/>
                </w:rPr>
                <w:t>L</w:t>
              </w:r>
              <w:r w:rsidRPr="001C01CF">
                <w:rPr>
                  <w:noProof/>
                  <w:vertAlign w:val="subscript"/>
                  <w:lang w:val="en-CA"/>
                </w:rPr>
                <w:t>c</w:t>
              </w:r>
              <w:r w:rsidR="00E51B07">
                <w:rPr>
                  <w:noProof/>
                  <w:lang w:val="en-CA"/>
                </w:rPr>
                <w:t xml:space="preserve"> </w:t>
              </w:r>
            </w:ins>
            <w:ins w:id="22" w:author="nishida" w:date="2015-05-31T13:50:00Z">
              <w:r w:rsidR="00156457">
                <w:rPr>
                  <w:rFonts w:eastAsiaTheme="minorEastAsia" w:hint="eastAsia"/>
                  <w:noProof/>
                  <w:lang w:val="en-CA" w:eastAsia="ja-JP"/>
                </w:rPr>
                <w:t xml:space="preserve"> </w:t>
              </w:r>
            </w:ins>
            <w:ins w:id="23" w:author="nishida" w:date="2015-05-31T13:46:00Z">
              <w:r w:rsidR="00E51B07">
                <w:rPr>
                  <w:noProof/>
                  <w:lang w:val="en-CA"/>
                </w:rPr>
                <w:t>&gt;=</w:t>
              </w:r>
            </w:ins>
            <w:ins w:id="24" w:author="nishida" w:date="2015-05-31T13:47:00Z">
              <w:r w:rsidR="00E51B07">
                <w:rPr>
                  <w:rFonts w:eastAsiaTheme="minorEastAsia" w:hint="eastAsia"/>
                  <w:noProof/>
                  <w:lang w:val="en-CA" w:eastAsia="ja-JP"/>
                </w:rPr>
                <w:t xml:space="preserve"> </w:t>
              </w:r>
            </w:ins>
            <w:ins w:id="25" w:author="nishida" w:date="2015-05-31T13:50:00Z">
              <w:r w:rsidR="00156457">
                <w:rPr>
                  <w:rFonts w:eastAsiaTheme="minorEastAsia" w:hint="eastAsia"/>
                  <w:noProof/>
                  <w:lang w:val="en-CA" w:eastAsia="ja-JP"/>
                </w:rPr>
                <w:t xml:space="preserve"> </w:t>
              </w:r>
            </w:ins>
            <w:ins w:id="26" w:author="nishida" w:date="2015-05-31T13:46:00Z">
              <w:r w:rsidR="00E51B07">
                <w:rPr>
                  <w:rFonts w:eastAsiaTheme="minorEastAsia" w:hint="eastAsia"/>
                  <w:noProof/>
                  <w:lang w:val="en-CA" w:eastAsia="ja-JP"/>
                </w:rPr>
                <w:t>0</w:t>
              </w:r>
            </w:ins>
          </w:p>
          <w:p w:rsidR="00F93E74" w:rsidRPr="00E51B07" w:rsidRDefault="00F93E74" w:rsidP="0022464E">
            <w:pPr>
              <w:pStyle w:val="Tabletext0"/>
              <w:keepNext/>
              <w:tabs>
                <w:tab w:val="left" w:pos="3340"/>
              </w:tabs>
              <w:rPr>
                <w:ins w:id="27" w:author="nishida" w:date="2015-05-31T13:44:00Z"/>
                <w:rFonts w:eastAsiaTheme="minorEastAsia"/>
                <w:noProof/>
                <w:lang w:val="en-CA" w:eastAsia="ja-JP"/>
              </w:rPr>
            </w:pPr>
            <w:ins w:id="28" w:author="nishida" w:date="2015-01-29T10:59:00Z">
              <w:r w:rsidRPr="001C01CF">
                <w:rPr>
                  <w:noProof/>
                  <w:lang w:val="en-CA"/>
                </w:rPr>
                <w:t xml:space="preserve">V = </w:t>
              </w:r>
            </w:ins>
            <w:ins w:id="29" w:author="nishida" w:date="2015-01-29T12:01:00Z">
              <w:r>
                <w:rPr>
                  <w:rFonts w:eastAsiaTheme="minorEastAsia" w:hint="eastAsia"/>
                  <w:noProof/>
                  <w:lang w:val="en-CA" w:eastAsia="ja-JP"/>
                </w:rPr>
                <w:t xml:space="preserve"> </w:t>
              </w:r>
            </w:ins>
            <w:ins w:id="30" w:author="nishida" w:date="2015-05-31T13:45:00Z">
              <w:r w:rsidR="00E51B07">
                <w:rPr>
                  <w:rFonts w:eastAsiaTheme="minorEastAsia" w:hint="eastAsia"/>
                  <w:noProof/>
                  <w:lang w:val="en-CA" w:eastAsia="ja-JP"/>
                </w:rPr>
                <w:t xml:space="preserve">a </w:t>
              </w:r>
            </w:ins>
            <w:ins w:id="31" w:author="nishida" w:date="2015-01-29T12:01:00Z">
              <w:r>
                <w:rPr>
                  <w:rFonts w:eastAsiaTheme="minorEastAsia" w:hint="eastAsia"/>
                  <w:noProof/>
                  <w:lang w:val="en-CA" w:eastAsia="ja-JP"/>
                </w:rPr>
                <w:t>*</w:t>
              </w:r>
            </w:ins>
            <w:ins w:id="32" w:author="nishida" w:date="2015-01-29T10:59:00Z">
              <w:r w:rsidRPr="001C01CF">
                <w:rPr>
                  <w:noProof/>
                  <w:lang w:val="en-CA"/>
                </w:rPr>
                <w:t xml:space="preserve"> </w:t>
              </w:r>
            </w:ins>
            <w:ins w:id="33" w:author="nishida" w:date="2015-05-31T13:45:00Z">
              <w:r w:rsidR="00E51B07">
                <w:rPr>
                  <w:rFonts w:eastAsiaTheme="minorEastAsia" w:hint="eastAsia"/>
                  <w:noProof/>
                  <w:lang w:val="en-CA" w:eastAsia="ja-JP"/>
                </w:rPr>
                <w:t>ln (</w:t>
              </w:r>
              <w:r w:rsidR="00E51B07" w:rsidRPr="001C01CF">
                <w:rPr>
                  <w:noProof/>
                  <w:lang w:val="en-CA"/>
                </w:rPr>
                <w:t>L</w:t>
              </w:r>
              <w:r w:rsidR="00E51B07" w:rsidRPr="001C01CF">
                <w:rPr>
                  <w:noProof/>
                  <w:vertAlign w:val="subscript"/>
                  <w:lang w:val="en-CA"/>
                </w:rPr>
                <w:t>c</w:t>
              </w:r>
              <w:r w:rsidR="00E51B07">
                <w:rPr>
                  <w:rFonts w:eastAsiaTheme="minorEastAsia" w:hint="eastAsia"/>
                  <w:noProof/>
                  <w:lang w:val="en-CA" w:eastAsia="ja-JP"/>
                </w:rPr>
                <w:t xml:space="preserve"> </w:t>
              </w:r>
              <w:r w:rsidR="00E51B07">
                <w:rPr>
                  <w:rFonts w:eastAsiaTheme="minorEastAsia"/>
                  <w:noProof/>
                  <w:lang w:val="en-CA" w:eastAsia="ja-JP"/>
                </w:rPr>
                <w:t>–</w:t>
              </w:r>
              <w:r w:rsidR="00E51B07">
                <w:rPr>
                  <w:rFonts w:eastAsiaTheme="minorEastAsia" w:hint="eastAsia"/>
                  <w:noProof/>
                  <w:lang w:val="en-CA" w:eastAsia="ja-JP"/>
                </w:rPr>
                <w:t xml:space="preserve"> b) + c</w:t>
              </w:r>
            </w:ins>
            <w:ins w:id="34" w:author="nishida" w:date="2015-01-29T10:59:00Z">
              <w:r w:rsidR="00E51B07">
                <w:rPr>
                  <w:noProof/>
                  <w:lang w:val="en-CA"/>
                </w:rPr>
                <w:tab/>
                <w:t xml:space="preserve">for </w:t>
              </w:r>
              <w:r w:rsidRPr="001C01CF">
                <w:rPr>
                  <w:noProof/>
                  <w:lang w:val="en-CA"/>
                </w:rPr>
                <w:t xml:space="preserve"> L</w:t>
              </w:r>
              <w:r w:rsidRPr="001C01CF">
                <w:rPr>
                  <w:noProof/>
                  <w:vertAlign w:val="subscript"/>
                  <w:lang w:val="en-CA"/>
                </w:rPr>
                <w:t>c</w:t>
              </w:r>
              <w:r w:rsidR="00E51B07">
                <w:rPr>
                  <w:noProof/>
                  <w:lang w:val="en-CA"/>
                </w:rPr>
                <w:t xml:space="preserve">  &gt;  </w:t>
              </w:r>
            </w:ins>
            <w:ins w:id="35" w:author="nishida" w:date="2015-05-31T13:46:00Z">
              <w:r w:rsidR="00E51B07">
                <w:rPr>
                  <w:rFonts w:eastAsiaTheme="minorEastAsia" w:hint="eastAsia"/>
                  <w:noProof/>
                  <w:lang w:val="en-CA" w:eastAsia="ja-JP"/>
                </w:rPr>
                <w:t>1</w:t>
              </w:r>
            </w:ins>
          </w:p>
          <w:p w:rsidR="00E51B07" w:rsidRPr="00E51B07" w:rsidRDefault="00E51B07" w:rsidP="0022464E">
            <w:pPr>
              <w:pStyle w:val="Tabletext0"/>
              <w:keepNext/>
              <w:tabs>
                <w:tab w:val="left" w:pos="3340"/>
              </w:tabs>
              <w:rPr>
                <w:ins w:id="36" w:author="nishida" w:date="2015-01-29T10:58:00Z"/>
                <w:rFonts w:eastAsiaTheme="minorEastAsia"/>
                <w:noProof/>
                <w:lang w:val="en-CA" w:eastAsia="ja-JP"/>
                <w:rPrChange w:id="37" w:author="nishida" w:date="2015-05-31T13:44:00Z">
                  <w:rPr>
                    <w:ins w:id="38" w:author="nishida" w:date="2015-01-29T10:58:00Z"/>
                    <w:szCs w:val="18"/>
                    <w:lang w:val="en-CA"/>
                  </w:rPr>
                </w:rPrChange>
              </w:rPr>
            </w:pPr>
            <w:ins w:id="39" w:author="nishida" w:date="2015-05-31T13:44:00Z">
              <w:r>
                <w:rPr>
                  <w:rFonts w:eastAsiaTheme="minorEastAsia" w:hint="eastAsia"/>
                  <w:noProof/>
                  <w:lang w:val="en-CA" w:eastAsia="ja-JP"/>
                </w:rPr>
                <w:t xml:space="preserve">a = </w:t>
              </w:r>
            </w:ins>
            <w:ins w:id="40" w:author="nishida" w:date="2015-05-31T13:47:00Z">
              <w:r>
                <w:rPr>
                  <w:rFonts w:eastAsiaTheme="minorEastAsia" w:hint="eastAsia"/>
                  <w:noProof/>
                  <w:lang w:val="en-CA" w:eastAsia="ja-JP"/>
                </w:rPr>
                <w:t>0.1788</w:t>
              </w:r>
            </w:ins>
            <w:ins w:id="41" w:author="nishida" w:date="2015-05-31T13:48:00Z">
              <w:r>
                <w:rPr>
                  <w:rFonts w:eastAsiaTheme="minorEastAsia" w:hint="eastAsia"/>
                  <w:noProof/>
                  <w:lang w:val="en-CA" w:eastAsia="ja-JP"/>
                </w:rPr>
                <w:t>3277</w:t>
              </w:r>
            </w:ins>
            <w:ins w:id="42" w:author="nishida" w:date="2015-05-31T13:47:00Z">
              <w:r>
                <w:rPr>
                  <w:rFonts w:eastAsiaTheme="minorEastAsia" w:hint="eastAsia"/>
                  <w:noProof/>
                  <w:lang w:val="en-CA" w:eastAsia="ja-JP"/>
                </w:rPr>
                <w:t xml:space="preserve">, b = </w:t>
              </w:r>
            </w:ins>
            <w:ins w:id="43" w:author="nishida" w:date="2015-05-31T13:48:00Z">
              <w:r>
                <w:rPr>
                  <w:rFonts w:eastAsiaTheme="minorEastAsia" w:hint="eastAsia"/>
                  <w:noProof/>
                  <w:lang w:val="en-CA" w:eastAsia="ja-JP"/>
                </w:rPr>
                <w:t>0.28466892, c = 0.55991073</w:t>
              </w:r>
            </w:ins>
          </w:p>
        </w:tc>
        <w:tc>
          <w:tcPr>
            <w:tcW w:w="3029" w:type="dxa"/>
            <w:tcBorders>
              <w:top w:val="single" w:sz="6" w:space="0" w:color="auto"/>
              <w:left w:val="single" w:sz="6" w:space="0" w:color="auto"/>
              <w:bottom w:val="single" w:sz="6" w:space="0" w:color="auto"/>
              <w:right w:val="single" w:sz="6" w:space="0" w:color="auto"/>
            </w:tcBorders>
          </w:tcPr>
          <w:p w:rsidR="00F93E74" w:rsidRPr="00F93E74" w:rsidRDefault="00E51B07" w:rsidP="00115851">
            <w:pPr>
              <w:pStyle w:val="Tabletext0"/>
              <w:keepNext/>
              <w:rPr>
                <w:ins w:id="44" w:author="nishida" w:date="2015-01-29T10:58:00Z"/>
                <w:rFonts w:eastAsiaTheme="minorEastAsia"/>
                <w:szCs w:val="18"/>
                <w:lang w:val="en-CA" w:eastAsia="ja-JP"/>
                <w:rPrChange w:id="45" w:author="nishida" w:date="2015-01-29T12:00:00Z">
                  <w:rPr>
                    <w:ins w:id="46" w:author="nishida" w:date="2015-01-29T10:58:00Z"/>
                    <w:szCs w:val="18"/>
                    <w:lang w:val="en-CA"/>
                  </w:rPr>
                </w:rPrChange>
              </w:rPr>
            </w:pPr>
            <w:ins w:id="47" w:author="nishida" w:date="2015-05-31T13:42:00Z">
              <w:r>
                <w:rPr>
                  <w:rFonts w:eastAsiaTheme="minorEastAsia" w:hint="eastAsia"/>
                  <w:szCs w:val="18"/>
                  <w:lang w:val="en-CA" w:eastAsia="ja-JP"/>
                </w:rPr>
                <w:t xml:space="preserve">Association of Radio Industries and Businesses </w:t>
              </w:r>
            </w:ins>
            <w:ins w:id="48" w:author="nishida" w:date="2015-05-31T13:49:00Z">
              <w:r w:rsidR="00156457">
                <w:rPr>
                  <w:rFonts w:eastAsiaTheme="minorEastAsia" w:hint="eastAsia"/>
                  <w:szCs w:val="18"/>
                  <w:lang w:val="en-CA" w:eastAsia="ja-JP"/>
                </w:rPr>
                <w:t xml:space="preserve">(ARIB) </w:t>
              </w:r>
            </w:ins>
            <w:ins w:id="49" w:author="nishida" w:date="2015-05-31T13:42:00Z">
              <w:r>
                <w:rPr>
                  <w:rFonts w:eastAsiaTheme="minorEastAsia" w:hint="eastAsia"/>
                  <w:szCs w:val="18"/>
                  <w:lang w:val="en-CA" w:eastAsia="ja-JP"/>
                </w:rPr>
                <w:t>STD-B67</w:t>
              </w:r>
            </w:ins>
          </w:p>
        </w:tc>
      </w:tr>
      <w:tr w:rsidR="00F93E7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F93E74" w:rsidRPr="001C01CF" w:rsidRDefault="00F93E74" w:rsidP="00186C68">
            <w:pPr>
              <w:pStyle w:val="Tabletext0"/>
              <w:jc w:val="center"/>
              <w:rPr>
                <w:noProof/>
                <w:szCs w:val="18"/>
                <w:lang w:val="en-CA"/>
              </w:rPr>
            </w:pPr>
            <w:r w:rsidRPr="001C01CF">
              <w:rPr>
                <w:noProof/>
                <w:szCs w:val="18"/>
                <w:lang w:val="en-CA"/>
              </w:rPr>
              <w:t>1</w:t>
            </w:r>
            <w:ins w:id="50" w:author="nishida" w:date="2015-01-29T13:43:00Z">
              <w:r w:rsidR="005B7971">
                <w:rPr>
                  <w:rFonts w:eastAsiaTheme="minorEastAsia" w:hint="eastAsia"/>
                  <w:noProof/>
                  <w:szCs w:val="18"/>
                  <w:lang w:val="en-CA" w:eastAsia="ja-JP"/>
                </w:rPr>
                <w:t>9</w:t>
              </w:r>
            </w:ins>
            <w:del w:id="51" w:author="nishida" w:date="2015-01-29T13:43:00Z">
              <w:r w:rsidRPr="001C01CF" w:rsidDel="005B7971">
                <w:rPr>
                  <w:noProof/>
                  <w:szCs w:val="18"/>
                  <w:lang w:val="en-CA"/>
                </w:rPr>
                <w:delText>8</w:delText>
              </w:r>
            </w:del>
            <w:r w:rsidRPr="001C01CF">
              <w:rPr>
                <w:noProof/>
                <w:szCs w:val="18"/>
                <w:lang w:val="en-CA"/>
              </w:rPr>
              <w:t>..255</w:t>
            </w:r>
          </w:p>
        </w:tc>
        <w:tc>
          <w:tcPr>
            <w:tcW w:w="5875" w:type="dxa"/>
            <w:tcBorders>
              <w:top w:val="single" w:sz="6" w:space="0" w:color="auto"/>
              <w:left w:val="single" w:sz="6" w:space="0" w:color="auto"/>
              <w:bottom w:val="single" w:sz="6" w:space="0" w:color="auto"/>
              <w:right w:val="single" w:sz="6" w:space="0" w:color="auto"/>
            </w:tcBorders>
          </w:tcPr>
          <w:p w:rsidR="00F93E74" w:rsidRPr="001C01CF" w:rsidRDefault="00F93E74" w:rsidP="00620D32">
            <w:pPr>
              <w:pStyle w:val="Tabletext0"/>
              <w:tabs>
                <w:tab w:val="left" w:pos="2340"/>
              </w:tabs>
              <w:rPr>
                <w:noProof/>
                <w:szCs w:val="18"/>
                <w:lang w:val="en-CA"/>
              </w:rPr>
            </w:pPr>
            <w:r w:rsidRPr="001C01CF">
              <w:rPr>
                <w:noProof/>
                <w:szCs w:val="18"/>
                <w:lang w:val="en-CA"/>
              </w:rPr>
              <w:t>Reserved</w:t>
            </w:r>
          </w:p>
        </w:tc>
        <w:tc>
          <w:tcPr>
            <w:tcW w:w="3029" w:type="dxa"/>
            <w:tcBorders>
              <w:top w:val="single" w:sz="6" w:space="0" w:color="auto"/>
              <w:left w:val="single" w:sz="6" w:space="0" w:color="auto"/>
              <w:bottom w:val="single" w:sz="6" w:space="0" w:color="auto"/>
              <w:right w:val="single" w:sz="6" w:space="0" w:color="auto"/>
            </w:tcBorders>
          </w:tcPr>
          <w:p w:rsidR="00F93E74" w:rsidRPr="001C01CF" w:rsidRDefault="00F93E74" w:rsidP="00620D32">
            <w:pPr>
              <w:pStyle w:val="Tabletext0"/>
              <w:rPr>
                <w:noProof/>
                <w:szCs w:val="18"/>
                <w:lang w:val="en-CA"/>
              </w:rPr>
            </w:pPr>
            <w:r w:rsidRPr="001C01CF">
              <w:rPr>
                <w:noProof/>
                <w:szCs w:val="18"/>
                <w:lang w:val="en-CA"/>
              </w:rPr>
              <w:t>For future use by ITU</w:t>
            </w:r>
            <w:r w:rsidRPr="001C01CF">
              <w:rPr>
                <w:noProof/>
                <w:szCs w:val="18"/>
                <w:lang w:val="en-CA"/>
              </w:rPr>
              <w:noBreakHyphen/>
              <w:t xml:space="preserve">T </w:t>
            </w:r>
            <w:r w:rsidRPr="001C01CF">
              <w:rPr>
                <w:noProof/>
                <w:lang w:val="en-CA"/>
              </w:rPr>
              <w:t>|</w:t>
            </w:r>
            <w:r w:rsidRPr="001C01CF">
              <w:rPr>
                <w:noProof/>
                <w:szCs w:val="18"/>
                <w:lang w:val="en-CA"/>
              </w:rPr>
              <w:t xml:space="preserve"> ISO/IEC</w:t>
            </w:r>
          </w:p>
        </w:tc>
      </w:tr>
    </w:tbl>
    <w:p w:rsidR="004D7B84" w:rsidRPr="001C01CF" w:rsidRDefault="004D7B84" w:rsidP="00074F68">
      <w:pPr>
        <w:rPr>
          <w:noProof/>
          <w:lang w:val="en-CA"/>
        </w:rPr>
      </w:pPr>
    </w:p>
    <w:p w:rsidR="00396CA0" w:rsidRPr="001C01CF" w:rsidRDefault="00396CA0" w:rsidP="00396CA0">
      <w:pPr>
        <w:spacing w:before="0"/>
        <w:rPr>
          <w:rFonts w:ascii="Arial" w:hAnsi="Arial"/>
          <w:lang w:val="en-CA"/>
        </w:rPr>
      </w:pPr>
    </w:p>
    <w:sectPr w:rsidR="00396CA0" w:rsidRPr="001C01CF" w:rsidSect="007D4DA8">
      <w:footerReference w:type="even" r:id="rId8"/>
      <w:type w:val="evenPage"/>
      <w:pgSz w:w="11907" w:h="16834" w:code="9"/>
      <w:pgMar w:top="1089" w:right="1089" w:bottom="1089" w:left="1089" w:header="482" w:footer="482" w:gutter="0"/>
      <w:paperSrc w:first="15" w:other="15"/>
      <w:pgNumType w:start="1"/>
      <w:cols w:space="454"/>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B72" w:rsidRDefault="005C5B72">
      <w:r>
        <w:separator/>
      </w:r>
    </w:p>
  </w:endnote>
  <w:endnote w:type="continuationSeparator" w:id="1">
    <w:p w:rsidR="005C5B72" w:rsidRDefault="005C5B72">
      <w:r>
        <w:continuationSeparator/>
      </w:r>
    </w:p>
  </w:endnote>
  <w:endnote w:type="continuationNotice" w:id="2">
    <w:p w:rsidR="005C5B72" w:rsidRDefault="005C5B72">
      <w:pPr>
        <w:spacing w:before="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1E7" w:rsidRPr="00396CA0" w:rsidRDefault="00AB31E7" w:rsidP="00396CA0">
    <w:pPr>
      <w:pStyle w:val="af2"/>
      <w:spacing w:befor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B72" w:rsidRDefault="005C5B72">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5C5B72" w:rsidRDefault="005C5B72"/>
  </w:footnote>
  <w:footnote w:type="continuationSeparator" w:id="1">
    <w:p w:rsidR="005C5B72" w:rsidRDefault="005C5B72">
      <w:r>
        <w:continuationSeparator/>
      </w:r>
    </w:p>
  </w:footnote>
  <w:footnote w:type="continuationNotice" w:id="2">
    <w:p w:rsidR="005C5B72" w:rsidRDefault="005C5B72">
      <w:pPr>
        <w:spacing w:before="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BECD8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7ACEA33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38160F26"/>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3A089690"/>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0CB0801"/>
    <w:multiLevelType w:val="hybridMultilevel"/>
    <w:tmpl w:val="7790582E"/>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2">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nsid w:val="028B36F0"/>
    <w:multiLevelType w:val="hybridMultilevel"/>
    <w:tmpl w:val="8BFCB5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9">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1">
    <w:nsid w:val="04FB34BD"/>
    <w:multiLevelType w:val="hybridMultilevel"/>
    <w:tmpl w:val="56FEB880"/>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3">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4">
    <w:nsid w:val="06BE4626"/>
    <w:multiLevelType w:val="hybridMultilevel"/>
    <w:tmpl w:val="A3800E4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6">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0">
    <w:nsid w:val="0813611A"/>
    <w:multiLevelType w:val="hybridMultilevel"/>
    <w:tmpl w:val="B1A8FACE"/>
    <w:lvl w:ilvl="0" w:tplc="B49A0024">
      <w:numFmt w:val="bullet"/>
      <w:lvlText w:val="-"/>
      <w:lvlJc w:val="left"/>
      <w:pPr>
        <w:ind w:left="1123" w:hanging="360"/>
      </w:pPr>
      <w:rPr>
        <w:rFonts w:ascii="Times New Roman" w:eastAsia="Malgun Gothic"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31">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4">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0985726D"/>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3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09F536DE"/>
    <w:multiLevelType w:val="multilevel"/>
    <w:tmpl w:val="97C292A2"/>
    <w:lvl w:ilvl="0">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9">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0B1B374F"/>
    <w:multiLevelType w:val="hybridMultilevel"/>
    <w:tmpl w:val="1BF63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lvl>
    <w:lvl w:ilvl="2" w:tplc="0809001B" w:tentative="1">
      <w:start w:val="1"/>
      <w:numFmt w:val="lowerRoman"/>
      <w:lvlText w:val="%3."/>
      <w:lvlJc w:val="right"/>
      <w:pPr>
        <w:ind w:left="2251" w:hanging="180"/>
      </w:pPr>
    </w:lvl>
    <w:lvl w:ilvl="3" w:tplc="0809000F" w:tentative="1">
      <w:start w:val="1"/>
      <w:numFmt w:val="decimal"/>
      <w:lvlText w:val="%4."/>
      <w:lvlJc w:val="left"/>
      <w:pPr>
        <w:ind w:left="2971" w:hanging="360"/>
      </w:pPr>
    </w:lvl>
    <w:lvl w:ilvl="4" w:tplc="08090019" w:tentative="1">
      <w:start w:val="1"/>
      <w:numFmt w:val="lowerLetter"/>
      <w:lvlText w:val="%5."/>
      <w:lvlJc w:val="left"/>
      <w:pPr>
        <w:ind w:left="3691" w:hanging="360"/>
      </w:pPr>
    </w:lvl>
    <w:lvl w:ilvl="5" w:tplc="0809001B" w:tentative="1">
      <w:start w:val="1"/>
      <w:numFmt w:val="lowerRoman"/>
      <w:lvlText w:val="%6."/>
      <w:lvlJc w:val="right"/>
      <w:pPr>
        <w:ind w:left="4411" w:hanging="180"/>
      </w:pPr>
    </w:lvl>
    <w:lvl w:ilvl="6" w:tplc="0809000F" w:tentative="1">
      <w:start w:val="1"/>
      <w:numFmt w:val="decimal"/>
      <w:lvlText w:val="%7."/>
      <w:lvlJc w:val="left"/>
      <w:pPr>
        <w:ind w:left="5131" w:hanging="360"/>
      </w:pPr>
    </w:lvl>
    <w:lvl w:ilvl="7" w:tplc="08090019" w:tentative="1">
      <w:start w:val="1"/>
      <w:numFmt w:val="lowerLetter"/>
      <w:lvlText w:val="%8."/>
      <w:lvlJc w:val="left"/>
      <w:pPr>
        <w:ind w:left="5851" w:hanging="360"/>
      </w:pPr>
    </w:lvl>
    <w:lvl w:ilvl="8" w:tplc="0809001B" w:tentative="1">
      <w:start w:val="1"/>
      <w:numFmt w:val="lowerRoman"/>
      <w:lvlText w:val="%9."/>
      <w:lvlJc w:val="right"/>
      <w:pPr>
        <w:ind w:left="6571" w:hanging="180"/>
      </w:pPr>
    </w:lvl>
  </w:abstractNum>
  <w:abstractNum w:abstractNumId="44">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5">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46">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0E9803D4"/>
    <w:multiLevelType w:val="hybridMultilevel"/>
    <w:tmpl w:val="1374D00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51">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2">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53">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55">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8">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59">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61">
    <w:nsid w:val="153C58BD"/>
    <w:multiLevelType w:val="hybridMultilevel"/>
    <w:tmpl w:val="38464CE2"/>
    <w:lvl w:ilvl="0" w:tplc="FFFFFFFF">
      <w:start w:val="1"/>
      <w:numFmt w:val="decimal"/>
      <w:lvlText w:val="%1."/>
      <w:lvlJc w:val="left"/>
      <w:pPr>
        <w:tabs>
          <w:tab w:val="num" w:pos="1166"/>
        </w:tabs>
        <w:ind w:left="1166" w:hanging="360"/>
      </w:pPr>
    </w:lvl>
    <w:lvl w:ilvl="1" w:tplc="08090003">
      <w:start w:val="1"/>
      <w:numFmt w:val="decimal"/>
      <w:lvlText w:val="%2."/>
      <w:lvlJc w:val="left"/>
      <w:pPr>
        <w:tabs>
          <w:tab w:val="num" w:pos="1886"/>
        </w:tabs>
        <w:ind w:left="1886" w:hanging="360"/>
      </w:pPr>
    </w:lvl>
    <w:lvl w:ilvl="2" w:tplc="08090005">
      <w:start w:val="1"/>
      <w:numFmt w:val="decimal"/>
      <w:lvlText w:val="%3."/>
      <w:lvlJc w:val="left"/>
      <w:pPr>
        <w:tabs>
          <w:tab w:val="num" w:pos="2606"/>
        </w:tabs>
        <w:ind w:left="2606" w:hanging="360"/>
      </w:pPr>
    </w:lvl>
    <w:lvl w:ilvl="3" w:tplc="08090001">
      <w:start w:val="1"/>
      <w:numFmt w:val="decimal"/>
      <w:lvlText w:val="%4."/>
      <w:lvlJc w:val="left"/>
      <w:pPr>
        <w:tabs>
          <w:tab w:val="num" w:pos="3326"/>
        </w:tabs>
        <w:ind w:left="3326" w:hanging="360"/>
      </w:pPr>
    </w:lvl>
    <w:lvl w:ilvl="4" w:tplc="08090003">
      <w:start w:val="1"/>
      <w:numFmt w:val="decimal"/>
      <w:lvlText w:val="%5."/>
      <w:lvlJc w:val="left"/>
      <w:pPr>
        <w:tabs>
          <w:tab w:val="num" w:pos="4046"/>
        </w:tabs>
        <w:ind w:left="4046" w:hanging="360"/>
      </w:pPr>
    </w:lvl>
    <w:lvl w:ilvl="5" w:tplc="08090005">
      <w:start w:val="1"/>
      <w:numFmt w:val="decimal"/>
      <w:lvlText w:val="%6."/>
      <w:lvlJc w:val="left"/>
      <w:pPr>
        <w:tabs>
          <w:tab w:val="num" w:pos="4766"/>
        </w:tabs>
        <w:ind w:left="4766" w:hanging="360"/>
      </w:pPr>
    </w:lvl>
    <w:lvl w:ilvl="6" w:tplc="08090001">
      <w:start w:val="1"/>
      <w:numFmt w:val="decimal"/>
      <w:lvlText w:val="%7."/>
      <w:lvlJc w:val="left"/>
      <w:pPr>
        <w:tabs>
          <w:tab w:val="num" w:pos="5486"/>
        </w:tabs>
        <w:ind w:left="5486" w:hanging="360"/>
      </w:pPr>
    </w:lvl>
    <w:lvl w:ilvl="7" w:tplc="08090003">
      <w:start w:val="1"/>
      <w:numFmt w:val="decimal"/>
      <w:lvlText w:val="%8."/>
      <w:lvlJc w:val="left"/>
      <w:pPr>
        <w:tabs>
          <w:tab w:val="num" w:pos="6206"/>
        </w:tabs>
        <w:ind w:left="6206" w:hanging="360"/>
      </w:pPr>
    </w:lvl>
    <w:lvl w:ilvl="8" w:tplc="08090005">
      <w:start w:val="1"/>
      <w:numFmt w:val="decimal"/>
      <w:lvlText w:val="%9."/>
      <w:lvlJc w:val="left"/>
      <w:pPr>
        <w:tabs>
          <w:tab w:val="num" w:pos="6926"/>
        </w:tabs>
        <w:ind w:left="6926" w:hanging="360"/>
      </w:pPr>
    </w:lvl>
  </w:abstractNum>
  <w:abstractNum w:abstractNumId="62">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3">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4">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16FE46A6"/>
    <w:multiLevelType w:val="hybridMultilevel"/>
    <w:tmpl w:val="825ED822"/>
    <w:lvl w:ilvl="0" w:tplc="3336F1CA">
      <w:start w:val="8"/>
      <w:numFmt w:val="bullet"/>
      <w:lvlText w:val="–"/>
      <w:lvlJc w:val="left"/>
      <w:pPr>
        <w:ind w:left="720" w:hanging="360"/>
      </w:pPr>
      <w:rPr>
        <w:rFonts w:ascii="Times New Roman" w:eastAsia="ＭＳ 明朝"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7">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73">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4">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7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6">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77">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1">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83">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4">
    <w:nsid w:val="20E3592E"/>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20F3536A"/>
    <w:multiLevelType w:val="hybridMultilevel"/>
    <w:tmpl w:val="CCF0A0D4"/>
    <w:lvl w:ilvl="0" w:tplc="0809000F">
      <w:start w:val="1"/>
      <w:numFmt w:val="decimal"/>
      <w:lvlText w:val="%1."/>
      <w:lvlJc w:val="left"/>
      <w:pPr>
        <w:ind w:left="720" w:hanging="360"/>
      </w:pPr>
    </w:lvl>
    <w:lvl w:ilvl="1" w:tplc="385C80BC">
      <w:start w:val="1"/>
      <w:numFmt w:val="bullet"/>
      <w:lvlText w:val="–"/>
      <w:lvlJc w:val="left"/>
      <w:pPr>
        <w:ind w:left="1440" w:hanging="36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7">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9">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9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1">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9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4">
    <w:nsid w:val="24C72E56"/>
    <w:multiLevelType w:val="hybridMultilevel"/>
    <w:tmpl w:val="9F34271A"/>
    <w:lvl w:ilvl="0" w:tplc="08090019">
      <w:start w:val="1"/>
      <w:numFmt w:val="lowerLetter"/>
      <w:lvlText w:val="%1."/>
      <w:lvlJc w:val="left"/>
      <w:pPr>
        <w:ind w:left="1565" w:hanging="360"/>
      </w:p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95">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25346D37"/>
    <w:multiLevelType w:val="hybridMultilevel"/>
    <w:tmpl w:val="65CCDE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7">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nsid w:val="25F01E4A"/>
    <w:multiLevelType w:val="hybridMultilevel"/>
    <w:tmpl w:val="430C82CA"/>
    <w:lvl w:ilvl="0" w:tplc="1009000F">
      <w:start w:val="1"/>
      <w:numFmt w:val="decimal"/>
      <w:lvlText w:val="%1."/>
      <w:lvlJc w:val="left"/>
      <w:pPr>
        <w:ind w:left="1004" w:hanging="360"/>
      </w:pPr>
    </w:lvl>
    <w:lvl w:ilvl="1" w:tplc="10090019" w:tentative="1">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101">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03">
    <w:nsid w:val="26F35F26"/>
    <w:multiLevelType w:val="hybridMultilevel"/>
    <w:tmpl w:val="BAF4C902"/>
    <w:lvl w:ilvl="0" w:tplc="FFFFFFFF">
      <w:start w:val="5"/>
      <w:numFmt w:val="bullet"/>
      <w:lvlText w:val="–"/>
      <w:lvlJc w:val="left"/>
      <w:pPr>
        <w:ind w:left="360" w:hanging="360"/>
      </w:pPr>
      <w:rPr>
        <w:rFonts w:ascii="Times New Roman" w:eastAsia="Times New Roman" w:hAnsi="Times New Roman"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5">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nsid w:val="28FF056F"/>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0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08">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11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nsid w:val="2C56207C"/>
    <w:multiLevelType w:val="hybridMultilevel"/>
    <w:tmpl w:val="60A044F6"/>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5">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16">
    <w:nsid w:val="2D8338B5"/>
    <w:multiLevelType w:val="hybridMultilevel"/>
    <w:tmpl w:val="662C345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8">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2">
    <w:nsid w:val="2F771A78"/>
    <w:multiLevelType w:val="hybridMultilevel"/>
    <w:tmpl w:val="304C3C1E"/>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2FD00E41"/>
    <w:multiLevelType w:val="hybridMultilevel"/>
    <w:tmpl w:val="E522FF44"/>
    <w:lvl w:ilvl="0" w:tplc="FD0C5BB0">
      <w:start w:val="1"/>
      <w:numFmt w:val="lowerLetter"/>
      <w:lvlText w:val="%1."/>
      <w:lvlJc w:val="left"/>
      <w:pPr>
        <w:ind w:left="27" w:hanging="360"/>
      </w:pPr>
      <w:rPr>
        <w:rFonts w:hint="default"/>
      </w:rPr>
    </w:lvl>
    <w:lvl w:ilvl="1" w:tplc="08090019" w:tentative="1">
      <w:start w:val="1"/>
      <w:numFmt w:val="lowerLetter"/>
      <w:lvlText w:val="%2."/>
      <w:lvlJc w:val="left"/>
      <w:pPr>
        <w:ind w:left="747" w:hanging="360"/>
      </w:pPr>
    </w:lvl>
    <w:lvl w:ilvl="2" w:tplc="0809001B" w:tentative="1">
      <w:start w:val="1"/>
      <w:numFmt w:val="lowerRoman"/>
      <w:lvlText w:val="%3."/>
      <w:lvlJc w:val="right"/>
      <w:pPr>
        <w:ind w:left="1467" w:hanging="180"/>
      </w:pPr>
    </w:lvl>
    <w:lvl w:ilvl="3" w:tplc="0809000F" w:tentative="1">
      <w:start w:val="1"/>
      <w:numFmt w:val="decimal"/>
      <w:lvlText w:val="%4."/>
      <w:lvlJc w:val="left"/>
      <w:pPr>
        <w:ind w:left="2187" w:hanging="360"/>
      </w:pPr>
    </w:lvl>
    <w:lvl w:ilvl="4" w:tplc="08090019" w:tentative="1">
      <w:start w:val="1"/>
      <w:numFmt w:val="lowerLetter"/>
      <w:lvlText w:val="%5."/>
      <w:lvlJc w:val="left"/>
      <w:pPr>
        <w:ind w:left="2907" w:hanging="360"/>
      </w:pPr>
    </w:lvl>
    <w:lvl w:ilvl="5" w:tplc="0809001B" w:tentative="1">
      <w:start w:val="1"/>
      <w:numFmt w:val="lowerRoman"/>
      <w:lvlText w:val="%6."/>
      <w:lvlJc w:val="right"/>
      <w:pPr>
        <w:ind w:left="3627" w:hanging="180"/>
      </w:pPr>
    </w:lvl>
    <w:lvl w:ilvl="6" w:tplc="0809000F" w:tentative="1">
      <w:start w:val="1"/>
      <w:numFmt w:val="decimal"/>
      <w:lvlText w:val="%7."/>
      <w:lvlJc w:val="left"/>
      <w:pPr>
        <w:ind w:left="4347" w:hanging="360"/>
      </w:pPr>
    </w:lvl>
    <w:lvl w:ilvl="7" w:tplc="08090019" w:tentative="1">
      <w:start w:val="1"/>
      <w:numFmt w:val="lowerLetter"/>
      <w:lvlText w:val="%8."/>
      <w:lvlJc w:val="left"/>
      <w:pPr>
        <w:ind w:left="5067" w:hanging="360"/>
      </w:pPr>
    </w:lvl>
    <w:lvl w:ilvl="8" w:tplc="0809001B" w:tentative="1">
      <w:start w:val="1"/>
      <w:numFmt w:val="lowerRoman"/>
      <w:lvlText w:val="%9."/>
      <w:lvlJc w:val="right"/>
      <w:pPr>
        <w:ind w:left="5787" w:hanging="180"/>
      </w:pPr>
    </w:lvl>
  </w:abstractNum>
  <w:abstractNum w:abstractNumId="125">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6">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8">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9">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nsid w:val="33B27D9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3">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nsid w:val="36731230"/>
    <w:multiLevelType w:val="hybridMultilevel"/>
    <w:tmpl w:val="D66EEE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7">
    <w:nsid w:val="37161464"/>
    <w:multiLevelType w:val="hybridMultilevel"/>
    <w:tmpl w:val="EADED02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1">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3">
    <w:nsid w:val="39C74A9F"/>
    <w:multiLevelType w:val="hybridMultilevel"/>
    <w:tmpl w:val="F1D873B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44">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47">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48">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0">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1">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3">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56">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57">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8">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59">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1">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3">
    <w:nsid w:val="423D5C71"/>
    <w:multiLevelType w:val="hybridMultilevel"/>
    <w:tmpl w:val="64C081AA"/>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6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5">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67">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9">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0">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71">
    <w:nsid w:val="45C6788E"/>
    <w:multiLevelType w:val="hybridMultilevel"/>
    <w:tmpl w:val="B4665046"/>
    <w:lvl w:ilvl="0" w:tplc="79146CAC">
      <w:start w:val="1"/>
      <w:numFmt w:val="decimal"/>
      <w:lvlText w:val="%1."/>
      <w:lvlJc w:val="left"/>
      <w:pPr>
        <w:tabs>
          <w:tab w:val="num" w:pos="1194"/>
        </w:tabs>
        <w:ind w:left="1194" w:hanging="40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2">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3">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4">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5">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6">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77">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8">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9">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0">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1">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2">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nsid w:val="4B9E3B6A"/>
    <w:multiLevelType w:val="hybridMultilevel"/>
    <w:tmpl w:val="9CD4F768"/>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84">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5">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186">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87">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0">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191">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92">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4">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5">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6">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9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99">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2">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3">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04">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5">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6">
    <w:nsid w:val="54AF7CAD"/>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7">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8">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9">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0">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11">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3">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4">
    <w:nsid w:val="587C45ED"/>
    <w:multiLevelType w:val="hybridMultilevel"/>
    <w:tmpl w:val="CC72EC34"/>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215">
    <w:nsid w:val="58F33D83"/>
    <w:multiLevelType w:val="hybridMultilevel"/>
    <w:tmpl w:val="12F80A8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6">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7">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8">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9">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0">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1">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2">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3">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5">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6">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2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29">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0">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1">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2">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4">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5">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6">
    <w:nsid w:val="616400C3"/>
    <w:multiLevelType w:val="hybridMultilevel"/>
    <w:tmpl w:val="B85C193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237">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8">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9">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0">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1">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42">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243">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4">
    <w:nsid w:val="65827E63"/>
    <w:multiLevelType w:val="hybridMultilevel"/>
    <w:tmpl w:val="8FE485BE"/>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1080" w:hanging="360"/>
      </w:pPr>
      <w:rPr>
        <w:rFonts w:ascii="Times New Roman" w:eastAsia="Times New Roman" w:hAnsi="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5">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6">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47">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8">
    <w:nsid w:val="663F3E27"/>
    <w:multiLevelType w:val="hybridMultilevel"/>
    <w:tmpl w:val="5D029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0">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1">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52">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3">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4">
    <w:nsid w:val="69745B94"/>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5">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6">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7">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59">
    <w:nsid w:val="6AB903DE"/>
    <w:multiLevelType w:val="hybridMultilevel"/>
    <w:tmpl w:val="5D029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1">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nsid w:val="6DBA5A3C"/>
    <w:multiLevelType w:val="hybridMultilevel"/>
    <w:tmpl w:val="FF70181C"/>
    <w:lvl w:ilvl="0" w:tplc="FD0C5BB0">
      <w:start w:val="1"/>
      <w:numFmt w:val="lowerLetter"/>
      <w:lvlText w:val="%1."/>
      <w:lvlJc w:val="left"/>
      <w:pPr>
        <w:ind w:left="1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3">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265">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66">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7">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8">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69">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1">
    <w:nsid w:val="708B463A"/>
    <w:multiLevelType w:val="hybridMultilevel"/>
    <w:tmpl w:val="CDB0877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2">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73">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4">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75">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77">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78">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9">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81">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2">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8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4">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nsid w:val="77B11806"/>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6">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87">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8">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90">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1">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2">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3">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4">
    <w:nsid w:val="7B1530AB"/>
    <w:multiLevelType w:val="hybridMultilevel"/>
    <w:tmpl w:val="BB46EC1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5">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6">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7">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8">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99">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0">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1">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2">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7"/>
  </w:num>
  <w:num w:numId="2">
    <w:abstractNumId w:val="2"/>
  </w:num>
  <w:num w:numId="3">
    <w:abstractNumId w:val="38"/>
  </w:num>
  <w:num w:numId="4">
    <w:abstractNumId w:val="2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8"/>
  </w:num>
  <w:num w:numId="6">
    <w:abstractNumId w:val="75"/>
  </w:num>
  <w:num w:numId="7">
    <w:abstractNumId w:val="265"/>
  </w:num>
  <w:num w:numId="8">
    <w:abstractNumId w:val="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5"/>
  </w:num>
  <w:num w:numId="10">
    <w:abstractNumId w:val="298"/>
  </w:num>
  <w:num w:numId="11">
    <w:abstractNumId w:val="220"/>
  </w:num>
  <w:num w:numId="12">
    <w:abstractNumId w:val="42"/>
  </w:num>
  <w:num w:numId="13">
    <w:abstractNumId w:val="276"/>
  </w:num>
  <w:num w:numId="14">
    <w:abstractNumId w:val="155"/>
  </w:num>
  <w:num w:numId="15">
    <w:abstractNumId w:val="198"/>
  </w:num>
  <w:num w:numId="16">
    <w:abstractNumId w:val="200"/>
  </w:num>
  <w:num w:numId="17">
    <w:abstractNumId w:val="37"/>
  </w:num>
  <w:num w:numId="18">
    <w:abstractNumId w:val="72"/>
  </w:num>
  <w:num w:numId="19">
    <w:abstractNumId w:val="164"/>
  </w:num>
  <w:num w:numId="20">
    <w:abstractNumId w:val="104"/>
  </w:num>
  <w:num w:numId="21">
    <w:abstractNumId w:val="107"/>
  </w:num>
  <w:num w:numId="22">
    <w:abstractNumId w:val="25"/>
  </w:num>
  <w:num w:numId="23">
    <w:abstractNumId w:val="283"/>
  </w:num>
  <w:num w:numId="24">
    <w:abstractNumId w:val="296"/>
  </w:num>
  <w:num w:numId="25">
    <w:abstractNumId w:val="265"/>
  </w:num>
  <w:num w:numId="26">
    <w:abstractNumId w:val="102"/>
  </w:num>
  <w:num w:numId="27">
    <w:abstractNumId w:val="197"/>
  </w:num>
  <w:num w:numId="28">
    <w:abstractNumId w:val="146"/>
  </w:num>
  <w:num w:numId="29">
    <w:abstractNumId w:val="23"/>
  </w:num>
  <w:num w:numId="30">
    <w:abstractNumId w:val="33"/>
  </w:num>
  <w:num w:numId="31">
    <w:abstractNumId w:val="140"/>
  </w:num>
  <w:num w:numId="32">
    <w:abstractNumId w:val="274"/>
  </w:num>
  <w:num w:numId="33">
    <w:abstractNumId w:val="255"/>
  </w:num>
  <w:num w:numId="34">
    <w:abstractNumId w:val="201"/>
  </w:num>
  <w:num w:numId="35">
    <w:abstractNumId w:val="73"/>
  </w:num>
  <w:num w:numId="36">
    <w:abstractNumId w:val="145"/>
  </w:num>
  <w:num w:numId="37">
    <w:abstractNumId w:val="21"/>
  </w:num>
  <w:num w:numId="38">
    <w:abstractNumId w:val="260"/>
  </w:num>
  <w:num w:numId="39">
    <w:abstractNumId w:val="160"/>
  </w:num>
  <w:num w:numId="40">
    <w:abstractNumId w:val="62"/>
  </w:num>
  <w:num w:numId="41">
    <w:abstractNumId w:val="168"/>
  </w:num>
  <w:num w:numId="42">
    <w:abstractNumId w:val="19"/>
  </w:num>
  <w:num w:numId="43">
    <w:abstractNumId w:val="181"/>
  </w:num>
  <w:num w:numId="44">
    <w:abstractNumId w:val="178"/>
  </w:num>
  <w:num w:numId="45">
    <w:abstractNumId w:val="194"/>
  </w:num>
  <w:num w:numId="46">
    <w:abstractNumId w:val="288"/>
  </w:num>
  <w:num w:numId="47">
    <w:abstractNumId w:val="218"/>
  </w:num>
  <w:num w:numId="48">
    <w:abstractNumId w:val="245"/>
  </w:num>
  <w:num w:numId="49">
    <w:abstractNumId w:val="138"/>
  </w:num>
  <w:num w:numId="50">
    <w:abstractNumId w:val="55"/>
  </w:num>
  <w:num w:numId="51">
    <w:abstractNumId w:val="280"/>
  </w:num>
  <w:num w:numId="52">
    <w:abstractNumId w:val="212"/>
  </w:num>
  <w:num w:numId="53">
    <w:abstractNumId w:val="277"/>
  </w:num>
  <w:num w:numId="54">
    <w:abstractNumId w:val="186"/>
  </w:num>
  <w:num w:numId="55">
    <w:abstractNumId w:val="114"/>
  </w:num>
  <w:num w:numId="56">
    <w:abstractNumId w:val="179"/>
  </w:num>
  <w:num w:numId="57">
    <w:abstractNumId w:val="252"/>
  </w:num>
  <w:num w:numId="58">
    <w:abstractNumId w:val="293"/>
  </w:num>
  <w:num w:numId="59">
    <w:abstractNumId w:val="64"/>
  </w:num>
  <w:num w:numId="60">
    <w:abstractNumId w:val="239"/>
  </w:num>
  <w:num w:numId="61">
    <w:abstractNumId w:val="144"/>
  </w:num>
  <w:num w:numId="62">
    <w:abstractNumId w:val="17"/>
  </w:num>
  <w:num w:numId="63">
    <w:abstractNumId w:val="20"/>
  </w:num>
  <w:num w:numId="64">
    <w:abstractNumId w:val="111"/>
  </w:num>
  <w:num w:numId="65">
    <w:abstractNumId w:val="175"/>
  </w:num>
  <w:num w:numId="66">
    <w:abstractNumId w:val="117"/>
  </w:num>
  <w:num w:numId="67">
    <w:abstractNumId w:val="88"/>
  </w:num>
  <w:num w:numId="68">
    <w:abstractNumId w:val="81"/>
  </w:num>
  <w:num w:numId="69">
    <w:abstractNumId w:val="35"/>
  </w:num>
  <w:num w:numId="70">
    <w:abstractNumId w:val="63"/>
  </w:num>
  <w:num w:numId="71">
    <w:abstractNumId w:val="108"/>
  </w:num>
  <w:num w:numId="72">
    <w:abstractNumId w:val="233"/>
  </w:num>
  <w:num w:numId="73">
    <w:abstractNumId w:val="123"/>
  </w:num>
  <w:num w:numId="74">
    <w:abstractNumId w:val="207"/>
  </w:num>
  <w:num w:numId="75">
    <w:abstractNumId w:val="28"/>
  </w:num>
  <w:num w:numId="76">
    <w:abstractNumId w:val="131"/>
  </w:num>
  <w:num w:numId="77">
    <w:abstractNumId w:val="99"/>
  </w:num>
  <w:num w:numId="78">
    <w:abstractNumId w:val="291"/>
  </w:num>
  <w:num w:numId="79">
    <w:abstractNumId w:val="13"/>
  </w:num>
  <w:num w:numId="80">
    <w:abstractNumId w:val="189"/>
  </w:num>
  <w:num w:numId="81">
    <w:abstractNumId w:val="297"/>
  </w:num>
  <w:num w:numId="82">
    <w:abstractNumId w:val="242"/>
  </w:num>
  <w:num w:numId="83">
    <w:abstractNumId w:val="244"/>
  </w:num>
  <w:num w:numId="84">
    <w:abstractNumId w:val="295"/>
  </w:num>
  <w:num w:numId="85">
    <w:abstractNumId w:val="299"/>
  </w:num>
  <w:num w:numId="86">
    <w:abstractNumId w:val="238"/>
  </w:num>
  <w:num w:numId="87">
    <w:abstractNumId w:val="161"/>
  </w:num>
  <w:num w:numId="88">
    <w:abstractNumId w:val="128"/>
  </w:num>
  <w:num w:numId="89">
    <w:abstractNumId w:val="223"/>
  </w:num>
  <w:num w:numId="90">
    <w:abstractNumId w:val="40"/>
  </w:num>
  <w:num w:numId="91">
    <w:abstractNumId w:val="59"/>
  </w:num>
  <w:num w:numId="92">
    <w:abstractNumId w:val="226"/>
  </w:num>
  <w:num w:numId="93">
    <w:abstractNumId w:val="149"/>
  </w:num>
  <w:num w:numId="94">
    <w:abstractNumId w:val="187"/>
  </w:num>
  <w:num w:numId="95">
    <w:abstractNumId w:val="256"/>
  </w:num>
  <w:num w:numId="96">
    <w:abstractNumId w:val="213"/>
  </w:num>
  <w:num w:numId="97">
    <w:abstractNumId w:val="98"/>
  </w:num>
  <w:num w:numId="98">
    <w:abstractNumId w:val="148"/>
  </w:num>
  <w:num w:numId="99">
    <w:abstractNumId w:val="151"/>
  </w:num>
  <w:num w:numId="100">
    <w:abstractNumId w:val="243"/>
  </w:num>
  <w:num w:numId="101">
    <w:abstractNumId w:val="204"/>
  </w:num>
  <w:num w:numId="102">
    <w:abstractNumId w:val="195"/>
  </w:num>
  <w:num w:numId="103">
    <w:abstractNumId w:val="79"/>
  </w:num>
  <w:num w:numId="104">
    <w:abstractNumId w:val="120"/>
  </w:num>
  <w:num w:numId="105">
    <w:abstractNumId w:val="147"/>
  </w:num>
  <w:num w:numId="106">
    <w:abstractNumId w:val="229"/>
  </w:num>
  <w:num w:numId="107">
    <w:abstractNumId w:val="182"/>
  </w:num>
  <w:num w:numId="108">
    <w:abstractNumId w:val="113"/>
  </w:num>
  <w:num w:numId="109">
    <w:abstractNumId w:val="264"/>
  </w:num>
  <w:num w:numId="110">
    <w:abstractNumId w:val="77"/>
  </w:num>
  <w:num w:numId="111">
    <w:abstractNumId w:val="154"/>
  </w:num>
  <w:num w:numId="112">
    <w:abstractNumId w:val="261"/>
  </w:num>
  <w:num w:numId="113">
    <w:abstractNumId w:val="232"/>
  </w:num>
  <w:num w:numId="114">
    <w:abstractNumId w:val="105"/>
  </w:num>
  <w:num w:numId="115">
    <w:abstractNumId w:val="279"/>
  </w:num>
  <w:num w:numId="116">
    <w:abstractNumId w:val="228"/>
  </w:num>
  <w:num w:numId="117">
    <w:abstractNumId w:val="281"/>
  </w:num>
  <w:num w:numId="118">
    <w:abstractNumId w:val="61"/>
  </w:num>
  <w:num w:numId="1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70"/>
  </w:num>
  <w:num w:numId="122">
    <w:abstractNumId w:val="94"/>
  </w:num>
  <w:num w:numId="123">
    <w:abstractNumId w:val="185"/>
  </w:num>
  <w:num w:numId="124">
    <w:abstractNumId w:val="224"/>
  </w:num>
  <w:num w:numId="125">
    <w:abstractNumId w:val="49"/>
  </w:num>
  <w:num w:numId="126">
    <w:abstractNumId w:val="135"/>
  </w:num>
  <w:num w:numId="127">
    <w:abstractNumId w:val="21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9"/>
  </w:num>
  <w:num w:numId="129">
    <w:abstractNumId w:val="121"/>
  </w:num>
  <w:num w:numId="130">
    <w:abstractNumId w:val="57"/>
  </w:num>
  <w:num w:numId="131">
    <w:abstractNumId w:val="289"/>
  </w:num>
  <w:num w:numId="132">
    <w:abstractNumId w:val="258"/>
  </w:num>
  <w:num w:numId="133">
    <w:abstractNumId w:val="17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10"/>
  </w:num>
  <w:num w:numId="135">
    <w:abstractNumId w:val="188"/>
  </w:num>
  <w:num w:numId="136">
    <w:abstractNumId w:val="112"/>
  </w:num>
  <w:num w:numId="137">
    <w:abstractNumId w:val="284"/>
  </w:num>
  <w:num w:numId="138">
    <w:abstractNumId w:val="236"/>
  </w:num>
  <w:num w:numId="139">
    <w:abstractNumId w:val="143"/>
  </w:num>
  <w:num w:numId="140">
    <w:abstractNumId w:val="163"/>
  </w:num>
  <w:num w:numId="141">
    <w:abstractNumId w:val="11"/>
  </w:num>
  <w:num w:numId="142">
    <w:abstractNumId w:val="1"/>
  </w:num>
  <w:num w:numId="143">
    <w:abstractNumId w:val="191"/>
  </w:num>
  <w:num w:numId="144">
    <w:abstractNumId w:val="18"/>
  </w:num>
  <w:num w:numId="145">
    <w:abstractNumId w:val="36"/>
  </w:num>
  <w:num w:numId="146">
    <w:abstractNumId w:val="262"/>
  </w:num>
  <w:num w:numId="147">
    <w:abstractNumId w:val="190"/>
  </w:num>
  <w:num w:numId="148">
    <w:abstractNumId w:val="106"/>
  </w:num>
  <w:num w:numId="149">
    <w:abstractNumId w:val="24"/>
  </w:num>
  <w:num w:numId="150">
    <w:abstractNumId w:val="130"/>
  </w:num>
  <w:num w:numId="151">
    <w:abstractNumId w:val="124"/>
  </w:num>
  <w:num w:numId="152">
    <w:abstractNumId w:val="47"/>
  </w:num>
  <w:num w:numId="153">
    <w:abstractNumId w:val="285"/>
  </w:num>
  <w:num w:numId="154">
    <w:abstractNumId w:val="287"/>
  </w:num>
  <w:num w:numId="155">
    <w:abstractNumId w:val="141"/>
  </w:num>
  <w:num w:numId="156">
    <w:abstractNumId w:val="50"/>
  </w:num>
  <w:num w:numId="157">
    <w:abstractNumId w:val="294"/>
  </w:num>
  <w:num w:numId="158">
    <w:abstractNumId w:val="301"/>
  </w:num>
  <w:num w:numId="159">
    <w:abstractNumId w:val="292"/>
  </w:num>
  <w:num w:numId="160">
    <w:abstractNumId w:val="247"/>
  </w:num>
  <w:num w:numId="161">
    <w:abstractNumId w:val="30"/>
  </w:num>
  <w:num w:numId="162">
    <w:abstractNumId w:val="96"/>
  </w:num>
  <w:num w:numId="163">
    <w:abstractNumId w:val="8"/>
  </w:num>
  <w:num w:numId="164">
    <w:abstractNumId w:val="4"/>
  </w:num>
  <w:num w:numId="165">
    <w:abstractNumId w:val="156"/>
  </w:num>
  <w:num w:numId="166">
    <w:abstractNumId w:val="180"/>
  </w:num>
  <w:num w:numId="167">
    <w:abstractNumId w:val="86"/>
  </w:num>
  <w:num w:numId="168">
    <w:abstractNumId w:val="150"/>
  </w:num>
  <w:num w:numId="169">
    <w:abstractNumId w:val="92"/>
  </w:num>
  <w:num w:numId="170">
    <w:abstractNumId w:val="74"/>
  </w:num>
  <w:num w:numId="171">
    <w:abstractNumId w:val="193"/>
  </w:num>
  <w:num w:numId="172">
    <w:abstractNumId w:val="267"/>
  </w:num>
  <w:num w:numId="173">
    <w:abstractNumId w:val="169"/>
  </w:num>
  <w:num w:numId="174">
    <w:abstractNumId w:val="251"/>
  </w:num>
  <w:num w:numId="175">
    <w:abstractNumId w:val="268"/>
  </w:num>
  <w:num w:numId="176">
    <w:abstractNumId w:val="176"/>
  </w:num>
  <w:num w:numId="177">
    <w:abstractNumId w:val="132"/>
  </w:num>
  <w:num w:numId="178">
    <w:abstractNumId w:val="286"/>
  </w:num>
  <w:num w:numId="179">
    <w:abstractNumId w:val="269"/>
  </w:num>
  <w:num w:numId="180">
    <w:abstractNumId w:val="51"/>
  </w:num>
  <w:num w:numId="181">
    <w:abstractNumId w:val="273"/>
  </w:num>
  <w:num w:numId="182">
    <w:abstractNumId w:val="44"/>
  </w:num>
  <w:num w:numId="183">
    <w:abstractNumId w:val="14"/>
  </w:num>
  <w:num w:numId="184">
    <w:abstractNumId w:val="89"/>
  </w:num>
  <w:num w:numId="185">
    <w:abstractNumId w:val="209"/>
  </w:num>
  <w:num w:numId="186">
    <w:abstractNumId w:val="241"/>
  </w:num>
  <w:num w:numId="187">
    <w:abstractNumId w:val="66"/>
  </w:num>
  <w:num w:numId="188">
    <w:abstractNumId w:val="240"/>
  </w:num>
  <w:num w:numId="189">
    <w:abstractNumId w:val="26"/>
  </w:num>
  <w:num w:numId="190">
    <w:abstractNumId w:val="115"/>
  </w:num>
  <w:num w:numId="191">
    <w:abstractNumId w:val="210"/>
  </w:num>
  <w:num w:numId="192">
    <w:abstractNumId w:val="237"/>
  </w:num>
  <w:num w:numId="193">
    <w:abstractNumId w:val="203"/>
  </w:num>
  <w:num w:numId="194">
    <w:abstractNumId w:val="173"/>
  </w:num>
  <w:num w:numId="195">
    <w:abstractNumId w:val="266"/>
  </w:num>
  <w:num w:numId="196">
    <w:abstractNumId w:val="31"/>
  </w:num>
  <w:num w:numId="197">
    <w:abstractNumId w:val="158"/>
  </w:num>
  <w:num w:numId="198">
    <w:abstractNumId w:val="227"/>
  </w:num>
  <w:num w:numId="199">
    <w:abstractNumId w:val="76"/>
  </w:num>
  <w:num w:numId="200">
    <w:abstractNumId w:val="29"/>
  </w:num>
  <w:num w:numId="201">
    <w:abstractNumId w:val="80"/>
  </w:num>
  <w:num w:numId="202">
    <w:abstractNumId w:val="275"/>
  </w:num>
  <w:num w:numId="203">
    <w:abstractNumId w:val="32"/>
  </w:num>
  <w:num w:numId="204">
    <w:abstractNumId w:val="192"/>
  </w:num>
  <w:num w:numId="205">
    <w:abstractNumId w:val="68"/>
  </w:num>
  <w:num w:numId="206">
    <w:abstractNumId w:val="34"/>
  </w:num>
  <w:num w:numId="207">
    <w:abstractNumId w:val="22"/>
  </w:num>
  <w:num w:numId="208">
    <w:abstractNumId w:val="16"/>
  </w:num>
  <w:num w:numId="209">
    <w:abstractNumId w:val="157"/>
  </w:num>
  <w:num w:numId="210">
    <w:abstractNumId w:val="97"/>
  </w:num>
  <w:num w:numId="211">
    <w:abstractNumId w:val="67"/>
  </w:num>
  <w:num w:numId="212">
    <w:abstractNumId w:val="118"/>
  </w:num>
  <w:num w:numId="213">
    <w:abstractNumId w:val="219"/>
  </w:num>
  <w:num w:numId="214">
    <w:abstractNumId w:val="129"/>
  </w:num>
  <w:num w:numId="215">
    <w:abstractNumId w:val="153"/>
  </w:num>
  <w:num w:numId="216">
    <w:abstractNumId w:val="78"/>
  </w:num>
  <w:num w:numId="217">
    <w:abstractNumId w:val="278"/>
  </w:num>
  <w:num w:numId="218">
    <w:abstractNumId w:val="290"/>
  </w:num>
  <w:num w:numId="219">
    <w:abstractNumId w:val="54"/>
  </w:num>
  <w:num w:numId="220">
    <w:abstractNumId w:val="111"/>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21">
    <w:abstractNumId w:val="83"/>
  </w:num>
  <w:num w:numId="222">
    <w:abstractNumId w:val="250"/>
  </w:num>
  <w:num w:numId="223">
    <w:abstractNumId w:val="300"/>
  </w:num>
  <w:num w:numId="224">
    <w:abstractNumId w:val="91"/>
  </w:num>
  <w:num w:numId="225">
    <w:abstractNumId w:val="196"/>
  </w:num>
  <w:num w:numId="226">
    <w:abstractNumId w:val="257"/>
  </w:num>
  <w:num w:numId="227">
    <w:abstractNumId w:val="87"/>
  </w:num>
  <w:num w:numId="228">
    <w:abstractNumId w:val="177"/>
  </w:num>
  <w:num w:numId="229">
    <w:abstractNumId w:val="234"/>
  </w:num>
  <w:num w:numId="230">
    <w:abstractNumId w:val="101"/>
  </w:num>
  <w:num w:numId="231">
    <w:abstractNumId w:val="126"/>
  </w:num>
  <w:num w:numId="232">
    <w:abstractNumId w:val="225"/>
  </w:num>
  <w:num w:numId="233">
    <w:abstractNumId w:val="95"/>
  </w:num>
  <w:num w:numId="234">
    <w:abstractNumId w:val="6"/>
  </w:num>
  <w:num w:numId="235">
    <w:abstractNumId w:val="5"/>
  </w:num>
  <w:num w:numId="236">
    <w:abstractNumId w:val="3"/>
  </w:num>
  <w:num w:numId="237">
    <w:abstractNumId w:val="235"/>
  </w:num>
  <w:num w:numId="23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166"/>
  </w:num>
  <w:num w:numId="241">
    <w:abstractNumId w:val="1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282"/>
  </w:num>
  <w:num w:numId="243">
    <w:abstractNumId w:val="205"/>
  </w:num>
  <w:num w:numId="244">
    <w:abstractNumId w:val="12"/>
  </w:num>
  <w:num w:numId="245">
    <w:abstractNumId w:val="162"/>
  </w:num>
  <w:num w:numId="246">
    <w:abstractNumId w:val="0"/>
  </w:num>
  <w:num w:numId="247">
    <w:abstractNumId w:val="184"/>
  </w:num>
  <w:num w:numId="248">
    <w:abstractNumId w:val="208"/>
  </w:num>
  <w:num w:numId="249">
    <w:abstractNumId w:val="253"/>
  </w:num>
  <w:num w:numId="250">
    <w:abstractNumId w:val="230"/>
  </w:num>
  <w:num w:numId="251">
    <w:abstractNumId w:val="222"/>
  </w:num>
  <w:num w:numId="252">
    <w:abstractNumId w:val="199"/>
  </w:num>
  <w:num w:numId="253">
    <w:abstractNumId w:val="109"/>
  </w:num>
  <w:num w:numId="254">
    <w:abstractNumId w:val="202"/>
  </w:num>
  <w:num w:numId="255">
    <w:abstractNumId w:val="39"/>
  </w:num>
  <w:num w:numId="256">
    <w:abstractNumId w:val="167"/>
  </w:num>
  <w:num w:numId="257">
    <w:abstractNumId w:val="133"/>
  </w:num>
  <w:num w:numId="258">
    <w:abstractNumId w:val="10"/>
  </w:num>
  <w:num w:numId="259">
    <w:abstractNumId w:val="136"/>
  </w:num>
  <w:num w:numId="260">
    <w:abstractNumId w:val="270"/>
  </w:num>
  <w:num w:numId="261">
    <w:abstractNumId w:val="172"/>
  </w:num>
  <w:num w:numId="262">
    <w:abstractNumId w:val="174"/>
  </w:num>
  <w:num w:numId="263">
    <w:abstractNumId w:val="272"/>
  </w:num>
  <w:num w:numId="264">
    <w:abstractNumId w:val="58"/>
  </w:num>
  <w:num w:numId="265">
    <w:abstractNumId w:val="302"/>
  </w:num>
  <w:num w:numId="266">
    <w:abstractNumId w:val="216"/>
  </w:num>
  <w:num w:numId="267">
    <w:abstractNumId w:val="69"/>
  </w:num>
  <w:num w:numId="268">
    <w:abstractNumId w:val="231"/>
  </w:num>
  <w:num w:numId="269">
    <w:abstractNumId w:val="152"/>
  </w:num>
  <w:num w:numId="270">
    <w:abstractNumId w:val="93"/>
  </w:num>
  <w:num w:numId="271">
    <w:abstractNumId w:val="52"/>
  </w:num>
  <w:num w:numId="272">
    <w:abstractNumId w:val="82"/>
  </w:num>
  <w:num w:numId="273">
    <w:abstractNumId w:val="46"/>
  </w:num>
  <w:num w:numId="27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39"/>
  </w:num>
  <w:num w:numId="276">
    <w:abstractNumId w:val="246"/>
  </w:num>
  <w:num w:numId="277">
    <w:abstractNumId w:val="27"/>
  </w:num>
  <w:num w:numId="278">
    <w:abstractNumId w:val="61"/>
  </w:num>
  <w:num w:numId="279">
    <w:abstractNumId w:val="249"/>
  </w:num>
  <w:num w:numId="280">
    <w:abstractNumId w:val="142"/>
  </w:num>
  <w:num w:numId="281">
    <w:abstractNumId w:val="56"/>
  </w:num>
  <w:num w:numId="282">
    <w:abstractNumId w:val="43"/>
  </w:num>
  <w:num w:numId="283">
    <w:abstractNumId w:val="254"/>
  </w:num>
  <w:num w:numId="28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45"/>
  </w:num>
  <w:num w:numId="286">
    <w:abstractNumId w:val="206"/>
  </w:num>
  <w:num w:numId="287">
    <w:abstractNumId w:val="70"/>
  </w:num>
  <w:num w:numId="288">
    <w:abstractNumId w:val="71"/>
  </w:num>
  <w:num w:numId="289">
    <w:abstractNumId w:val="159"/>
  </w:num>
  <w:num w:numId="290">
    <w:abstractNumId w:val="183"/>
  </w:num>
  <w:num w:numId="291">
    <w:abstractNumId w:val="122"/>
  </w:num>
  <w:num w:numId="292">
    <w:abstractNumId w:val="65"/>
  </w:num>
  <w:num w:numId="293">
    <w:abstractNumId w:val="90"/>
  </w:num>
  <w:num w:numId="294">
    <w:abstractNumId w:val="116"/>
  </w:num>
  <w:num w:numId="295">
    <w:abstractNumId w:val="48"/>
  </w:num>
  <w:num w:numId="296">
    <w:abstractNumId w:val="217"/>
  </w:num>
  <w:num w:numId="297">
    <w:abstractNumId w:val="53"/>
  </w:num>
  <w:num w:numId="298">
    <w:abstractNumId w:val="165"/>
  </w:num>
  <w:num w:numId="299">
    <w:abstractNumId w:val="119"/>
  </w:num>
  <w:num w:numId="300">
    <w:abstractNumId w:val="211"/>
  </w:num>
  <w:num w:numId="301">
    <w:abstractNumId w:val="263"/>
  </w:num>
  <w:num w:numId="302">
    <w:abstractNumId w:val="127"/>
  </w:num>
  <w:num w:numId="30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84"/>
  </w:num>
  <w:num w:numId="305">
    <w:abstractNumId w:val="38"/>
  </w:num>
  <w:num w:numId="306">
    <w:abstractNumId w:val="38"/>
  </w:num>
  <w:num w:numId="307">
    <w:abstractNumId w:val="38"/>
  </w:num>
  <w:num w:numId="308">
    <w:abstractNumId w:val="38"/>
  </w:num>
  <w:num w:numId="309">
    <w:abstractNumId w:val="38"/>
  </w:num>
  <w:num w:numId="310">
    <w:abstractNumId w:val="38"/>
  </w:num>
  <w:num w:numId="311">
    <w:abstractNumId w:val="221"/>
  </w:num>
  <w:num w:numId="312">
    <w:abstractNumId w:val="137"/>
  </w:num>
  <w:num w:numId="313">
    <w:abstractNumId w:val="15"/>
  </w:num>
  <w:num w:numId="314">
    <w:abstractNumId w:val="100"/>
  </w:num>
  <w:num w:numId="315">
    <w:abstractNumId w:val="215"/>
  </w:num>
  <w:num w:numId="316">
    <w:abstractNumId w:val="85"/>
  </w:num>
  <w:num w:numId="317">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212"/>
  </w:num>
  <w:num w:numId="319">
    <w:abstractNumId w:val="171"/>
  </w:num>
  <w:num w:numId="320">
    <w:abstractNumId w:val="271"/>
  </w:num>
  <w:num w:numId="321">
    <w:abstractNumId w:val="103"/>
  </w:num>
  <w:num w:numId="322">
    <w:abstractNumId w:val="259"/>
  </w:num>
  <w:num w:numId="323">
    <w:abstractNumId w:val="248"/>
  </w:num>
  <w:num w:numId="324">
    <w:abstractNumId w:val="38"/>
  </w:num>
  <w:num w:numId="325">
    <w:abstractNumId w:val="134"/>
  </w:num>
  <w:num w:numId="326">
    <w:abstractNumId w:val="41"/>
  </w:num>
  <w:num w:numId="327">
    <w:abstractNumId w:val="38"/>
  </w:num>
  <w:num w:numId="328">
    <w:abstractNumId w:val="214"/>
  </w:num>
  <w:numIdMacAtCleanup w:val="3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intFractionalCharacterWidth/>
  <w:bordersDoNotSurroundHeader/>
  <w:bordersDoNotSurroundFooter/>
  <w:hideSpellingErrors/>
  <w:hideGrammaticalErrors/>
  <w:stylePaneFormatFilter w:val="1004"/>
  <w:stylePaneSortMethod w:val="0000"/>
  <w:doNotTrackMove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15362">
      <v:textbox inset="5.85pt,.7pt,5.85pt,.7pt"/>
    </o:shapedefaults>
  </w:hdrShapeDefaults>
  <w:footnotePr>
    <w:footnote w:id="0"/>
    <w:footnote w:id="1"/>
    <w:footnote w:id="2"/>
  </w:footnotePr>
  <w:endnotePr>
    <w:endnote w:id="0"/>
    <w:endnote w:id="1"/>
    <w:endnote w:id="2"/>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1FD4"/>
    <w:rsid w:val="0000026D"/>
    <w:rsid w:val="00000324"/>
    <w:rsid w:val="000007F6"/>
    <w:rsid w:val="00000A98"/>
    <w:rsid w:val="00000BCC"/>
    <w:rsid w:val="00000C20"/>
    <w:rsid w:val="00000E34"/>
    <w:rsid w:val="0000115B"/>
    <w:rsid w:val="00001BFC"/>
    <w:rsid w:val="00001CA3"/>
    <w:rsid w:val="00001EF5"/>
    <w:rsid w:val="00002233"/>
    <w:rsid w:val="00002805"/>
    <w:rsid w:val="00002A16"/>
    <w:rsid w:val="00002CCC"/>
    <w:rsid w:val="00002E83"/>
    <w:rsid w:val="00003144"/>
    <w:rsid w:val="00003413"/>
    <w:rsid w:val="00003532"/>
    <w:rsid w:val="00003C16"/>
    <w:rsid w:val="00004176"/>
    <w:rsid w:val="00004190"/>
    <w:rsid w:val="00004387"/>
    <w:rsid w:val="000043EB"/>
    <w:rsid w:val="0000440D"/>
    <w:rsid w:val="000044E1"/>
    <w:rsid w:val="00004882"/>
    <w:rsid w:val="0000499B"/>
    <w:rsid w:val="00004A1B"/>
    <w:rsid w:val="00004B27"/>
    <w:rsid w:val="00004CB5"/>
    <w:rsid w:val="00005079"/>
    <w:rsid w:val="000050C8"/>
    <w:rsid w:val="000056CF"/>
    <w:rsid w:val="00005991"/>
    <w:rsid w:val="00005CF4"/>
    <w:rsid w:val="00006DD2"/>
    <w:rsid w:val="00006E6B"/>
    <w:rsid w:val="00006EA1"/>
    <w:rsid w:val="00007257"/>
    <w:rsid w:val="0000730A"/>
    <w:rsid w:val="0000730D"/>
    <w:rsid w:val="0000799A"/>
    <w:rsid w:val="00007B90"/>
    <w:rsid w:val="00007E5B"/>
    <w:rsid w:val="0001007A"/>
    <w:rsid w:val="00010769"/>
    <w:rsid w:val="00010B7B"/>
    <w:rsid w:val="00010C51"/>
    <w:rsid w:val="00010F2E"/>
    <w:rsid w:val="00010FCC"/>
    <w:rsid w:val="00011459"/>
    <w:rsid w:val="00011967"/>
    <w:rsid w:val="00011DF0"/>
    <w:rsid w:val="0001204F"/>
    <w:rsid w:val="000120A5"/>
    <w:rsid w:val="00012112"/>
    <w:rsid w:val="0001229E"/>
    <w:rsid w:val="00012582"/>
    <w:rsid w:val="000127CC"/>
    <w:rsid w:val="0001287F"/>
    <w:rsid w:val="0001294D"/>
    <w:rsid w:val="00012DC3"/>
    <w:rsid w:val="00012DEA"/>
    <w:rsid w:val="0001305F"/>
    <w:rsid w:val="0001308C"/>
    <w:rsid w:val="0001312C"/>
    <w:rsid w:val="0001312E"/>
    <w:rsid w:val="000131C2"/>
    <w:rsid w:val="00013417"/>
    <w:rsid w:val="00013425"/>
    <w:rsid w:val="00013482"/>
    <w:rsid w:val="00013558"/>
    <w:rsid w:val="0001382C"/>
    <w:rsid w:val="000138BB"/>
    <w:rsid w:val="00013DE6"/>
    <w:rsid w:val="00013EFB"/>
    <w:rsid w:val="00013F8C"/>
    <w:rsid w:val="000144F7"/>
    <w:rsid w:val="000147A9"/>
    <w:rsid w:val="00014877"/>
    <w:rsid w:val="00014B98"/>
    <w:rsid w:val="00014D2A"/>
    <w:rsid w:val="00014FAD"/>
    <w:rsid w:val="00015176"/>
    <w:rsid w:val="0001540D"/>
    <w:rsid w:val="0001581D"/>
    <w:rsid w:val="0001591A"/>
    <w:rsid w:val="00015AC5"/>
    <w:rsid w:val="00015C51"/>
    <w:rsid w:val="00015CCA"/>
    <w:rsid w:val="00015F34"/>
    <w:rsid w:val="000160AF"/>
    <w:rsid w:val="000162D2"/>
    <w:rsid w:val="0001656F"/>
    <w:rsid w:val="00016A32"/>
    <w:rsid w:val="00016B09"/>
    <w:rsid w:val="00016B9D"/>
    <w:rsid w:val="00016E7D"/>
    <w:rsid w:val="000170D1"/>
    <w:rsid w:val="0001758A"/>
    <w:rsid w:val="00017702"/>
    <w:rsid w:val="00017912"/>
    <w:rsid w:val="000179DC"/>
    <w:rsid w:val="00017BCA"/>
    <w:rsid w:val="00017C21"/>
    <w:rsid w:val="0002038F"/>
    <w:rsid w:val="00020670"/>
    <w:rsid w:val="000207AA"/>
    <w:rsid w:val="000207BB"/>
    <w:rsid w:val="00020E61"/>
    <w:rsid w:val="00021059"/>
    <w:rsid w:val="000210AC"/>
    <w:rsid w:val="0002173F"/>
    <w:rsid w:val="00021769"/>
    <w:rsid w:val="00022084"/>
    <w:rsid w:val="00022160"/>
    <w:rsid w:val="0002251F"/>
    <w:rsid w:val="00022B57"/>
    <w:rsid w:val="00022B73"/>
    <w:rsid w:val="00022B88"/>
    <w:rsid w:val="00022C55"/>
    <w:rsid w:val="00022DCC"/>
    <w:rsid w:val="00023153"/>
    <w:rsid w:val="00023196"/>
    <w:rsid w:val="000234B4"/>
    <w:rsid w:val="0002377F"/>
    <w:rsid w:val="00023B9E"/>
    <w:rsid w:val="00023EA8"/>
    <w:rsid w:val="00023FEE"/>
    <w:rsid w:val="0002464B"/>
    <w:rsid w:val="0002466F"/>
    <w:rsid w:val="00024BA6"/>
    <w:rsid w:val="00024BB3"/>
    <w:rsid w:val="00024EF0"/>
    <w:rsid w:val="00025BA3"/>
    <w:rsid w:val="00026A97"/>
    <w:rsid w:val="00026B73"/>
    <w:rsid w:val="00026CF1"/>
    <w:rsid w:val="00026EE9"/>
    <w:rsid w:val="00026FC3"/>
    <w:rsid w:val="00027196"/>
    <w:rsid w:val="0002724C"/>
    <w:rsid w:val="000272B9"/>
    <w:rsid w:val="00027447"/>
    <w:rsid w:val="0002749D"/>
    <w:rsid w:val="00027582"/>
    <w:rsid w:val="00027A9B"/>
    <w:rsid w:val="00027F5C"/>
    <w:rsid w:val="00030740"/>
    <w:rsid w:val="00030BF9"/>
    <w:rsid w:val="00030E5C"/>
    <w:rsid w:val="00031324"/>
    <w:rsid w:val="0003155E"/>
    <w:rsid w:val="000315CE"/>
    <w:rsid w:val="00031844"/>
    <w:rsid w:val="00031AF8"/>
    <w:rsid w:val="00031F72"/>
    <w:rsid w:val="00031FB9"/>
    <w:rsid w:val="000322D9"/>
    <w:rsid w:val="000329C0"/>
    <w:rsid w:val="00032A82"/>
    <w:rsid w:val="00033012"/>
    <w:rsid w:val="00033063"/>
    <w:rsid w:val="000330B7"/>
    <w:rsid w:val="00033578"/>
    <w:rsid w:val="00033A2E"/>
    <w:rsid w:val="00034090"/>
    <w:rsid w:val="00034192"/>
    <w:rsid w:val="000345C3"/>
    <w:rsid w:val="00034AA4"/>
    <w:rsid w:val="00035422"/>
    <w:rsid w:val="000358CB"/>
    <w:rsid w:val="00035E0C"/>
    <w:rsid w:val="00035F10"/>
    <w:rsid w:val="00036CE1"/>
    <w:rsid w:val="00036F7C"/>
    <w:rsid w:val="000370D1"/>
    <w:rsid w:val="0003752F"/>
    <w:rsid w:val="00037551"/>
    <w:rsid w:val="00037796"/>
    <w:rsid w:val="00037D69"/>
    <w:rsid w:val="000400C4"/>
    <w:rsid w:val="00040568"/>
    <w:rsid w:val="0004057F"/>
    <w:rsid w:val="000409A1"/>
    <w:rsid w:val="00040B8B"/>
    <w:rsid w:val="00040B94"/>
    <w:rsid w:val="00040CB9"/>
    <w:rsid w:val="00041138"/>
    <w:rsid w:val="000414E9"/>
    <w:rsid w:val="0004152C"/>
    <w:rsid w:val="00041AAE"/>
    <w:rsid w:val="00041E80"/>
    <w:rsid w:val="00042073"/>
    <w:rsid w:val="0004245A"/>
    <w:rsid w:val="00042666"/>
    <w:rsid w:val="00042B2A"/>
    <w:rsid w:val="00043003"/>
    <w:rsid w:val="000434E7"/>
    <w:rsid w:val="00043976"/>
    <w:rsid w:val="00043998"/>
    <w:rsid w:val="00043A6F"/>
    <w:rsid w:val="00043BCA"/>
    <w:rsid w:val="00043D2C"/>
    <w:rsid w:val="00043F12"/>
    <w:rsid w:val="000445A4"/>
    <w:rsid w:val="00045393"/>
    <w:rsid w:val="000453DC"/>
    <w:rsid w:val="000454CB"/>
    <w:rsid w:val="000460DC"/>
    <w:rsid w:val="00046233"/>
    <w:rsid w:val="00046443"/>
    <w:rsid w:val="0004646C"/>
    <w:rsid w:val="000469CC"/>
    <w:rsid w:val="00046CA4"/>
    <w:rsid w:val="00046CE0"/>
    <w:rsid w:val="00047028"/>
    <w:rsid w:val="0004716E"/>
    <w:rsid w:val="000471A3"/>
    <w:rsid w:val="00047679"/>
    <w:rsid w:val="000503EA"/>
    <w:rsid w:val="0005052E"/>
    <w:rsid w:val="00050D2D"/>
    <w:rsid w:val="00050D79"/>
    <w:rsid w:val="000512E0"/>
    <w:rsid w:val="00051887"/>
    <w:rsid w:val="00051A2C"/>
    <w:rsid w:val="0005225D"/>
    <w:rsid w:val="0005239C"/>
    <w:rsid w:val="000526F5"/>
    <w:rsid w:val="00052BB1"/>
    <w:rsid w:val="00052E20"/>
    <w:rsid w:val="00053041"/>
    <w:rsid w:val="00053E72"/>
    <w:rsid w:val="00053F1B"/>
    <w:rsid w:val="000541E5"/>
    <w:rsid w:val="0005421C"/>
    <w:rsid w:val="00054312"/>
    <w:rsid w:val="00054323"/>
    <w:rsid w:val="0005458B"/>
    <w:rsid w:val="0005489A"/>
    <w:rsid w:val="000548A2"/>
    <w:rsid w:val="00054F67"/>
    <w:rsid w:val="00055056"/>
    <w:rsid w:val="00055435"/>
    <w:rsid w:val="000554B9"/>
    <w:rsid w:val="00055CFC"/>
    <w:rsid w:val="0005615E"/>
    <w:rsid w:val="000561D8"/>
    <w:rsid w:val="000563B7"/>
    <w:rsid w:val="000563B9"/>
    <w:rsid w:val="00056B14"/>
    <w:rsid w:val="00056CBD"/>
    <w:rsid w:val="00056EAF"/>
    <w:rsid w:val="00056F6E"/>
    <w:rsid w:val="000570B3"/>
    <w:rsid w:val="00057127"/>
    <w:rsid w:val="000575DA"/>
    <w:rsid w:val="000576E6"/>
    <w:rsid w:val="0005790F"/>
    <w:rsid w:val="00057AF1"/>
    <w:rsid w:val="00057E08"/>
    <w:rsid w:val="000601E5"/>
    <w:rsid w:val="00060289"/>
    <w:rsid w:val="00060297"/>
    <w:rsid w:val="0006081E"/>
    <w:rsid w:val="00060C54"/>
    <w:rsid w:val="00060DB2"/>
    <w:rsid w:val="00060E85"/>
    <w:rsid w:val="00061205"/>
    <w:rsid w:val="00061684"/>
    <w:rsid w:val="000616B2"/>
    <w:rsid w:val="00061A5F"/>
    <w:rsid w:val="00061B3B"/>
    <w:rsid w:val="00061BA4"/>
    <w:rsid w:val="00061DA3"/>
    <w:rsid w:val="00061DD3"/>
    <w:rsid w:val="00061E1D"/>
    <w:rsid w:val="00062A64"/>
    <w:rsid w:val="00062A68"/>
    <w:rsid w:val="00062AB8"/>
    <w:rsid w:val="00062CC6"/>
    <w:rsid w:val="000634E8"/>
    <w:rsid w:val="00063B97"/>
    <w:rsid w:val="00063BEA"/>
    <w:rsid w:val="00063D2F"/>
    <w:rsid w:val="00063F9E"/>
    <w:rsid w:val="00064183"/>
    <w:rsid w:val="000641E6"/>
    <w:rsid w:val="000642A8"/>
    <w:rsid w:val="0006443F"/>
    <w:rsid w:val="000649A4"/>
    <w:rsid w:val="00065007"/>
    <w:rsid w:val="00065091"/>
    <w:rsid w:val="000652EE"/>
    <w:rsid w:val="0006536D"/>
    <w:rsid w:val="000653C7"/>
    <w:rsid w:val="0006547B"/>
    <w:rsid w:val="00065714"/>
    <w:rsid w:val="00065D88"/>
    <w:rsid w:val="00066429"/>
    <w:rsid w:val="000667E9"/>
    <w:rsid w:val="00066987"/>
    <w:rsid w:val="00066B76"/>
    <w:rsid w:val="00066F9C"/>
    <w:rsid w:val="0006738A"/>
    <w:rsid w:val="0006791E"/>
    <w:rsid w:val="00067A04"/>
    <w:rsid w:val="00067D81"/>
    <w:rsid w:val="00067F59"/>
    <w:rsid w:val="000700BE"/>
    <w:rsid w:val="000702E1"/>
    <w:rsid w:val="000705AF"/>
    <w:rsid w:val="000706C5"/>
    <w:rsid w:val="00070785"/>
    <w:rsid w:val="000708DB"/>
    <w:rsid w:val="00070908"/>
    <w:rsid w:val="00070A9A"/>
    <w:rsid w:val="00070D19"/>
    <w:rsid w:val="00070D27"/>
    <w:rsid w:val="000712E9"/>
    <w:rsid w:val="0007154D"/>
    <w:rsid w:val="00071AA6"/>
    <w:rsid w:val="00071C48"/>
    <w:rsid w:val="00071D15"/>
    <w:rsid w:val="00071E27"/>
    <w:rsid w:val="0007212D"/>
    <w:rsid w:val="000723ED"/>
    <w:rsid w:val="00072667"/>
    <w:rsid w:val="0007285E"/>
    <w:rsid w:val="00072A44"/>
    <w:rsid w:val="00072A86"/>
    <w:rsid w:val="00072C38"/>
    <w:rsid w:val="00072C8E"/>
    <w:rsid w:val="00072CF0"/>
    <w:rsid w:val="000732D6"/>
    <w:rsid w:val="00073321"/>
    <w:rsid w:val="0007349F"/>
    <w:rsid w:val="0007378D"/>
    <w:rsid w:val="000739EB"/>
    <w:rsid w:val="00073A0E"/>
    <w:rsid w:val="00073AA7"/>
    <w:rsid w:val="00073B7A"/>
    <w:rsid w:val="00073D35"/>
    <w:rsid w:val="00074008"/>
    <w:rsid w:val="00074120"/>
    <w:rsid w:val="000742CA"/>
    <w:rsid w:val="00074817"/>
    <w:rsid w:val="00074847"/>
    <w:rsid w:val="00074CB1"/>
    <w:rsid w:val="00074D08"/>
    <w:rsid w:val="00074F49"/>
    <w:rsid w:val="00074F68"/>
    <w:rsid w:val="0007538F"/>
    <w:rsid w:val="00075524"/>
    <w:rsid w:val="00075563"/>
    <w:rsid w:val="00075A4D"/>
    <w:rsid w:val="00075DB8"/>
    <w:rsid w:val="00075EFB"/>
    <w:rsid w:val="00075F73"/>
    <w:rsid w:val="00075FAA"/>
    <w:rsid w:val="0007615F"/>
    <w:rsid w:val="00076259"/>
    <w:rsid w:val="00076277"/>
    <w:rsid w:val="0007627F"/>
    <w:rsid w:val="0007655A"/>
    <w:rsid w:val="00076561"/>
    <w:rsid w:val="00076757"/>
    <w:rsid w:val="00076771"/>
    <w:rsid w:val="00076A86"/>
    <w:rsid w:val="00076CBA"/>
    <w:rsid w:val="000772A2"/>
    <w:rsid w:val="0007754D"/>
    <w:rsid w:val="00077799"/>
    <w:rsid w:val="000778E0"/>
    <w:rsid w:val="0007792B"/>
    <w:rsid w:val="0007793A"/>
    <w:rsid w:val="00077A28"/>
    <w:rsid w:val="00077BC1"/>
    <w:rsid w:val="00077CAD"/>
    <w:rsid w:val="00077E13"/>
    <w:rsid w:val="000802E3"/>
    <w:rsid w:val="00080C0C"/>
    <w:rsid w:val="00080DF1"/>
    <w:rsid w:val="00080F25"/>
    <w:rsid w:val="00080F99"/>
    <w:rsid w:val="00081042"/>
    <w:rsid w:val="0008146B"/>
    <w:rsid w:val="000816FB"/>
    <w:rsid w:val="0008177A"/>
    <w:rsid w:val="000818B7"/>
    <w:rsid w:val="00081A6E"/>
    <w:rsid w:val="00081B43"/>
    <w:rsid w:val="00081FAD"/>
    <w:rsid w:val="00082071"/>
    <w:rsid w:val="000822AC"/>
    <w:rsid w:val="0008271D"/>
    <w:rsid w:val="0008296C"/>
    <w:rsid w:val="00083948"/>
    <w:rsid w:val="0008399E"/>
    <w:rsid w:val="00083BED"/>
    <w:rsid w:val="00083DC9"/>
    <w:rsid w:val="00083E4B"/>
    <w:rsid w:val="00083FF4"/>
    <w:rsid w:val="00084014"/>
    <w:rsid w:val="00084211"/>
    <w:rsid w:val="00084404"/>
    <w:rsid w:val="0008440A"/>
    <w:rsid w:val="00084F7C"/>
    <w:rsid w:val="00084FCA"/>
    <w:rsid w:val="00085022"/>
    <w:rsid w:val="0008533B"/>
    <w:rsid w:val="0008562E"/>
    <w:rsid w:val="000857F5"/>
    <w:rsid w:val="00085819"/>
    <w:rsid w:val="00085849"/>
    <w:rsid w:val="00085CBC"/>
    <w:rsid w:val="0008680A"/>
    <w:rsid w:val="000869E2"/>
    <w:rsid w:val="00086AF1"/>
    <w:rsid w:val="00086B20"/>
    <w:rsid w:val="00086BC7"/>
    <w:rsid w:val="00086EAD"/>
    <w:rsid w:val="00087030"/>
    <w:rsid w:val="00087075"/>
    <w:rsid w:val="0008716E"/>
    <w:rsid w:val="000871AD"/>
    <w:rsid w:val="00087221"/>
    <w:rsid w:val="00087225"/>
    <w:rsid w:val="000873BA"/>
    <w:rsid w:val="00087578"/>
    <w:rsid w:val="000875F3"/>
    <w:rsid w:val="0008765E"/>
    <w:rsid w:val="00087BD5"/>
    <w:rsid w:val="00087CEE"/>
    <w:rsid w:val="00090024"/>
    <w:rsid w:val="00090057"/>
    <w:rsid w:val="0009028D"/>
    <w:rsid w:val="0009046E"/>
    <w:rsid w:val="000904B8"/>
    <w:rsid w:val="00090599"/>
    <w:rsid w:val="00090DA7"/>
    <w:rsid w:val="00090F72"/>
    <w:rsid w:val="000911ED"/>
    <w:rsid w:val="000912DA"/>
    <w:rsid w:val="0009157A"/>
    <w:rsid w:val="0009184A"/>
    <w:rsid w:val="00091C37"/>
    <w:rsid w:val="00091F09"/>
    <w:rsid w:val="00091F7A"/>
    <w:rsid w:val="0009211E"/>
    <w:rsid w:val="00092290"/>
    <w:rsid w:val="0009231A"/>
    <w:rsid w:val="00092471"/>
    <w:rsid w:val="000925EF"/>
    <w:rsid w:val="00092996"/>
    <w:rsid w:val="000929A7"/>
    <w:rsid w:val="00092D7F"/>
    <w:rsid w:val="00092DF8"/>
    <w:rsid w:val="00092FC7"/>
    <w:rsid w:val="000931AB"/>
    <w:rsid w:val="00093201"/>
    <w:rsid w:val="00093D7F"/>
    <w:rsid w:val="00094A6E"/>
    <w:rsid w:val="00094B98"/>
    <w:rsid w:val="00094DA3"/>
    <w:rsid w:val="00094E42"/>
    <w:rsid w:val="000951CD"/>
    <w:rsid w:val="00095202"/>
    <w:rsid w:val="00095342"/>
    <w:rsid w:val="00095472"/>
    <w:rsid w:val="000955AD"/>
    <w:rsid w:val="000957AD"/>
    <w:rsid w:val="000958DB"/>
    <w:rsid w:val="00095A5D"/>
    <w:rsid w:val="00095C7F"/>
    <w:rsid w:val="00095DAE"/>
    <w:rsid w:val="00095E9E"/>
    <w:rsid w:val="000960FF"/>
    <w:rsid w:val="00096293"/>
    <w:rsid w:val="000962AC"/>
    <w:rsid w:val="00096928"/>
    <w:rsid w:val="00096BA2"/>
    <w:rsid w:val="00096D3A"/>
    <w:rsid w:val="00096E53"/>
    <w:rsid w:val="000970E2"/>
    <w:rsid w:val="000971BF"/>
    <w:rsid w:val="000973F9"/>
    <w:rsid w:val="00097467"/>
    <w:rsid w:val="000974A4"/>
    <w:rsid w:val="00097788"/>
    <w:rsid w:val="00097C36"/>
    <w:rsid w:val="00097EFA"/>
    <w:rsid w:val="000A01FC"/>
    <w:rsid w:val="000A04C5"/>
    <w:rsid w:val="000A08C7"/>
    <w:rsid w:val="000A0926"/>
    <w:rsid w:val="000A09D0"/>
    <w:rsid w:val="000A0D56"/>
    <w:rsid w:val="000A1489"/>
    <w:rsid w:val="000A15B3"/>
    <w:rsid w:val="000A172E"/>
    <w:rsid w:val="000A303D"/>
    <w:rsid w:val="000A3F2A"/>
    <w:rsid w:val="000A42AE"/>
    <w:rsid w:val="000A43B2"/>
    <w:rsid w:val="000A446D"/>
    <w:rsid w:val="000A4560"/>
    <w:rsid w:val="000A460E"/>
    <w:rsid w:val="000A469E"/>
    <w:rsid w:val="000A4760"/>
    <w:rsid w:val="000A4849"/>
    <w:rsid w:val="000A4923"/>
    <w:rsid w:val="000A4971"/>
    <w:rsid w:val="000A4AE5"/>
    <w:rsid w:val="000A5103"/>
    <w:rsid w:val="000A527C"/>
    <w:rsid w:val="000A5A85"/>
    <w:rsid w:val="000A610F"/>
    <w:rsid w:val="000A64AC"/>
    <w:rsid w:val="000A6C2B"/>
    <w:rsid w:val="000A6C84"/>
    <w:rsid w:val="000A6D38"/>
    <w:rsid w:val="000A6DFA"/>
    <w:rsid w:val="000A7012"/>
    <w:rsid w:val="000A7159"/>
    <w:rsid w:val="000A7286"/>
    <w:rsid w:val="000A74BF"/>
    <w:rsid w:val="000A779C"/>
    <w:rsid w:val="000A7874"/>
    <w:rsid w:val="000A7D7E"/>
    <w:rsid w:val="000B0160"/>
    <w:rsid w:val="000B026C"/>
    <w:rsid w:val="000B0296"/>
    <w:rsid w:val="000B02F2"/>
    <w:rsid w:val="000B032A"/>
    <w:rsid w:val="000B04BB"/>
    <w:rsid w:val="000B061E"/>
    <w:rsid w:val="000B0B10"/>
    <w:rsid w:val="000B0B97"/>
    <w:rsid w:val="000B0C56"/>
    <w:rsid w:val="000B10C1"/>
    <w:rsid w:val="000B10DE"/>
    <w:rsid w:val="000B11F7"/>
    <w:rsid w:val="000B120E"/>
    <w:rsid w:val="000B1388"/>
    <w:rsid w:val="000B1CE1"/>
    <w:rsid w:val="000B1DEF"/>
    <w:rsid w:val="000B2465"/>
    <w:rsid w:val="000B28B3"/>
    <w:rsid w:val="000B307E"/>
    <w:rsid w:val="000B30ED"/>
    <w:rsid w:val="000B3570"/>
    <w:rsid w:val="000B3AC9"/>
    <w:rsid w:val="000B3E3F"/>
    <w:rsid w:val="000B4005"/>
    <w:rsid w:val="000B48C1"/>
    <w:rsid w:val="000B49CA"/>
    <w:rsid w:val="000B4E02"/>
    <w:rsid w:val="000B5191"/>
    <w:rsid w:val="000B55F2"/>
    <w:rsid w:val="000B595B"/>
    <w:rsid w:val="000B596D"/>
    <w:rsid w:val="000B59DF"/>
    <w:rsid w:val="000B5A34"/>
    <w:rsid w:val="000B5BDE"/>
    <w:rsid w:val="000B5D09"/>
    <w:rsid w:val="000B5DCA"/>
    <w:rsid w:val="000B60AB"/>
    <w:rsid w:val="000B6882"/>
    <w:rsid w:val="000B6900"/>
    <w:rsid w:val="000B6A2C"/>
    <w:rsid w:val="000B6BB5"/>
    <w:rsid w:val="000B6CC1"/>
    <w:rsid w:val="000B6D6D"/>
    <w:rsid w:val="000B741A"/>
    <w:rsid w:val="000B74CB"/>
    <w:rsid w:val="000B7807"/>
    <w:rsid w:val="000B7A4B"/>
    <w:rsid w:val="000B7AF3"/>
    <w:rsid w:val="000B7CF7"/>
    <w:rsid w:val="000C01F4"/>
    <w:rsid w:val="000C0202"/>
    <w:rsid w:val="000C025A"/>
    <w:rsid w:val="000C0333"/>
    <w:rsid w:val="000C087A"/>
    <w:rsid w:val="000C08D7"/>
    <w:rsid w:val="000C0A2B"/>
    <w:rsid w:val="000C0CBC"/>
    <w:rsid w:val="000C1568"/>
    <w:rsid w:val="000C18E4"/>
    <w:rsid w:val="000C1DF9"/>
    <w:rsid w:val="000C1F87"/>
    <w:rsid w:val="000C1F8E"/>
    <w:rsid w:val="000C24E7"/>
    <w:rsid w:val="000C2532"/>
    <w:rsid w:val="000C260A"/>
    <w:rsid w:val="000C27E3"/>
    <w:rsid w:val="000C2B5D"/>
    <w:rsid w:val="000C2B9E"/>
    <w:rsid w:val="000C2D0A"/>
    <w:rsid w:val="000C2DE1"/>
    <w:rsid w:val="000C2F61"/>
    <w:rsid w:val="000C317B"/>
    <w:rsid w:val="000C321F"/>
    <w:rsid w:val="000C3539"/>
    <w:rsid w:val="000C368D"/>
    <w:rsid w:val="000C369B"/>
    <w:rsid w:val="000C3FCD"/>
    <w:rsid w:val="000C40CA"/>
    <w:rsid w:val="000C445A"/>
    <w:rsid w:val="000C4552"/>
    <w:rsid w:val="000C4B2A"/>
    <w:rsid w:val="000C5231"/>
    <w:rsid w:val="000C52B4"/>
    <w:rsid w:val="000C5437"/>
    <w:rsid w:val="000C5555"/>
    <w:rsid w:val="000C5610"/>
    <w:rsid w:val="000C5957"/>
    <w:rsid w:val="000C59F2"/>
    <w:rsid w:val="000C62AD"/>
    <w:rsid w:val="000C646C"/>
    <w:rsid w:val="000C669C"/>
    <w:rsid w:val="000C6857"/>
    <w:rsid w:val="000C6CFD"/>
    <w:rsid w:val="000C729C"/>
    <w:rsid w:val="000C7703"/>
    <w:rsid w:val="000C7F26"/>
    <w:rsid w:val="000C7F33"/>
    <w:rsid w:val="000D01A8"/>
    <w:rsid w:val="000D0649"/>
    <w:rsid w:val="000D0790"/>
    <w:rsid w:val="000D0C2C"/>
    <w:rsid w:val="000D0FEB"/>
    <w:rsid w:val="000D197B"/>
    <w:rsid w:val="000D1A3D"/>
    <w:rsid w:val="000D1D44"/>
    <w:rsid w:val="000D1E2E"/>
    <w:rsid w:val="000D1F00"/>
    <w:rsid w:val="000D2165"/>
    <w:rsid w:val="000D24E3"/>
    <w:rsid w:val="000D26A2"/>
    <w:rsid w:val="000D2871"/>
    <w:rsid w:val="000D2A6F"/>
    <w:rsid w:val="000D2D3F"/>
    <w:rsid w:val="000D30D3"/>
    <w:rsid w:val="000D311B"/>
    <w:rsid w:val="000D3729"/>
    <w:rsid w:val="000D3776"/>
    <w:rsid w:val="000D382B"/>
    <w:rsid w:val="000D3C8D"/>
    <w:rsid w:val="000D444D"/>
    <w:rsid w:val="000D4511"/>
    <w:rsid w:val="000D453D"/>
    <w:rsid w:val="000D45F2"/>
    <w:rsid w:val="000D4750"/>
    <w:rsid w:val="000D4AEE"/>
    <w:rsid w:val="000D4AEF"/>
    <w:rsid w:val="000D4AFF"/>
    <w:rsid w:val="000D4B60"/>
    <w:rsid w:val="000D4E77"/>
    <w:rsid w:val="000D4F33"/>
    <w:rsid w:val="000D5035"/>
    <w:rsid w:val="000D5040"/>
    <w:rsid w:val="000D5063"/>
    <w:rsid w:val="000D52E1"/>
    <w:rsid w:val="000D54DD"/>
    <w:rsid w:val="000D5914"/>
    <w:rsid w:val="000D5A80"/>
    <w:rsid w:val="000D5AA5"/>
    <w:rsid w:val="000D5DA7"/>
    <w:rsid w:val="000D5E3A"/>
    <w:rsid w:val="000D5EAB"/>
    <w:rsid w:val="000D6126"/>
    <w:rsid w:val="000D63FA"/>
    <w:rsid w:val="000D6805"/>
    <w:rsid w:val="000D69B1"/>
    <w:rsid w:val="000D6A81"/>
    <w:rsid w:val="000D6D1C"/>
    <w:rsid w:val="000D711E"/>
    <w:rsid w:val="000D74AC"/>
    <w:rsid w:val="000D74F2"/>
    <w:rsid w:val="000D7D07"/>
    <w:rsid w:val="000D7D38"/>
    <w:rsid w:val="000D7E61"/>
    <w:rsid w:val="000D7EDA"/>
    <w:rsid w:val="000E004C"/>
    <w:rsid w:val="000E00C3"/>
    <w:rsid w:val="000E02B9"/>
    <w:rsid w:val="000E0332"/>
    <w:rsid w:val="000E040E"/>
    <w:rsid w:val="000E0C28"/>
    <w:rsid w:val="000E0E4B"/>
    <w:rsid w:val="000E0EB4"/>
    <w:rsid w:val="000E108E"/>
    <w:rsid w:val="000E1621"/>
    <w:rsid w:val="000E1953"/>
    <w:rsid w:val="000E1E27"/>
    <w:rsid w:val="000E21CE"/>
    <w:rsid w:val="000E2853"/>
    <w:rsid w:val="000E288B"/>
    <w:rsid w:val="000E2893"/>
    <w:rsid w:val="000E30CA"/>
    <w:rsid w:val="000E3217"/>
    <w:rsid w:val="000E381C"/>
    <w:rsid w:val="000E39D8"/>
    <w:rsid w:val="000E3AAB"/>
    <w:rsid w:val="000E3DD3"/>
    <w:rsid w:val="000E3E8A"/>
    <w:rsid w:val="000E3FD9"/>
    <w:rsid w:val="000E4701"/>
    <w:rsid w:val="000E4A25"/>
    <w:rsid w:val="000E4A55"/>
    <w:rsid w:val="000E4C44"/>
    <w:rsid w:val="000E4C7E"/>
    <w:rsid w:val="000E4CFA"/>
    <w:rsid w:val="000E51D2"/>
    <w:rsid w:val="000E5753"/>
    <w:rsid w:val="000E5B21"/>
    <w:rsid w:val="000E5D73"/>
    <w:rsid w:val="000E5E32"/>
    <w:rsid w:val="000E5FB4"/>
    <w:rsid w:val="000E64F5"/>
    <w:rsid w:val="000E68C3"/>
    <w:rsid w:val="000E68D8"/>
    <w:rsid w:val="000E6A92"/>
    <w:rsid w:val="000E6C2B"/>
    <w:rsid w:val="000E6F1E"/>
    <w:rsid w:val="000E718E"/>
    <w:rsid w:val="000E75FF"/>
    <w:rsid w:val="000E7703"/>
    <w:rsid w:val="000E77AB"/>
    <w:rsid w:val="000E78AB"/>
    <w:rsid w:val="000E79AE"/>
    <w:rsid w:val="000F0015"/>
    <w:rsid w:val="000F0016"/>
    <w:rsid w:val="000F00CA"/>
    <w:rsid w:val="000F0200"/>
    <w:rsid w:val="000F04BB"/>
    <w:rsid w:val="000F068C"/>
    <w:rsid w:val="000F0A6C"/>
    <w:rsid w:val="000F0AB7"/>
    <w:rsid w:val="000F0C3E"/>
    <w:rsid w:val="000F0CD2"/>
    <w:rsid w:val="000F1122"/>
    <w:rsid w:val="000F1209"/>
    <w:rsid w:val="000F177E"/>
    <w:rsid w:val="000F19F7"/>
    <w:rsid w:val="000F1A6C"/>
    <w:rsid w:val="000F1FA6"/>
    <w:rsid w:val="000F236E"/>
    <w:rsid w:val="000F247E"/>
    <w:rsid w:val="000F28B4"/>
    <w:rsid w:val="000F2E77"/>
    <w:rsid w:val="000F2EBC"/>
    <w:rsid w:val="000F302C"/>
    <w:rsid w:val="000F309F"/>
    <w:rsid w:val="000F3284"/>
    <w:rsid w:val="000F336C"/>
    <w:rsid w:val="000F3496"/>
    <w:rsid w:val="000F3966"/>
    <w:rsid w:val="000F3AAE"/>
    <w:rsid w:val="000F3C86"/>
    <w:rsid w:val="000F4090"/>
    <w:rsid w:val="000F42B9"/>
    <w:rsid w:val="000F42CA"/>
    <w:rsid w:val="000F4535"/>
    <w:rsid w:val="000F4712"/>
    <w:rsid w:val="000F4820"/>
    <w:rsid w:val="000F4A35"/>
    <w:rsid w:val="000F4A62"/>
    <w:rsid w:val="000F4C16"/>
    <w:rsid w:val="000F4C6A"/>
    <w:rsid w:val="000F557C"/>
    <w:rsid w:val="000F596B"/>
    <w:rsid w:val="000F5A6F"/>
    <w:rsid w:val="000F5C09"/>
    <w:rsid w:val="000F6188"/>
    <w:rsid w:val="000F62DE"/>
    <w:rsid w:val="000F67DB"/>
    <w:rsid w:val="000F6843"/>
    <w:rsid w:val="000F68F1"/>
    <w:rsid w:val="000F6932"/>
    <w:rsid w:val="000F6B05"/>
    <w:rsid w:val="000F6E6E"/>
    <w:rsid w:val="000F6FC8"/>
    <w:rsid w:val="000F7386"/>
    <w:rsid w:val="000F743A"/>
    <w:rsid w:val="000F746C"/>
    <w:rsid w:val="000F7497"/>
    <w:rsid w:val="000F77A1"/>
    <w:rsid w:val="000F7936"/>
    <w:rsid w:val="00100306"/>
    <w:rsid w:val="00100610"/>
    <w:rsid w:val="0010084C"/>
    <w:rsid w:val="00100FFB"/>
    <w:rsid w:val="0010149E"/>
    <w:rsid w:val="00101550"/>
    <w:rsid w:val="00101B4A"/>
    <w:rsid w:val="00101C0F"/>
    <w:rsid w:val="001022EF"/>
    <w:rsid w:val="00102651"/>
    <w:rsid w:val="00102740"/>
    <w:rsid w:val="00102AFE"/>
    <w:rsid w:val="00102D9B"/>
    <w:rsid w:val="00102EE4"/>
    <w:rsid w:val="00102F3C"/>
    <w:rsid w:val="0010316B"/>
    <w:rsid w:val="001033A3"/>
    <w:rsid w:val="00103434"/>
    <w:rsid w:val="00103B43"/>
    <w:rsid w:val="00103C87"/>
    <w:rsid w:val="00103E66"/>
    <w:rsid w:val="00103EF2"/>
    <w:rsid w:val="0010428B"/>
    <w:rsid w:val="00104427"/>
    <w:rsid w:val="001044E5"/>
    <w:rsid w:val="001048C8"/>
    <w:rsid w:val="00104B9F"/>
    <w:rsid w:val="00104BF3"/>
    <w:rsid w:val="001050D0"/>
    <w:rsid w:val="00105221"/>
    <w:rsid w:val="001054AC"/>
    <w:rsid w:val="00105C2B"/>
    <w:rsid w:val="00105ED9"/>
    <w:rsid w:val="001064E5"/>
    <w:rsid w:val="00106582"/>
    <w:rsid w:val="00106AA6"/>
    <w:rsid w:val="00106AAD"/>
    <w:rsid w:val="00106C39"/>
    <w:rsid w:val="00106D30"/>
    <w:rsid w:val="001071A5"/>
    <w:rsid w:val="00107219"/>
    <w:rsid w:val="00107676"/>
    <w:rsid w:val="001076C7"/>
    <w:rsid w:val="00107927"/>
    <w:rsid w:val="00107B54"/>
    <w:rsid w:val="00107DC6"/>
    <w:rsid w:val="00110195"/>
    <w:rsid w:val="001105A7"/>
    <w:rsid w:val="00110673"/>
    <w:rsid w:val="00110CEC"/>
    <w:rsid w:val="00110FFF"/>
    <w:rsid w:val="001111A4"/>
    <w:rsid w:val="00111534"/>
    <w:rsid w:val="001115F8"/>
    <w:rsid w:val="00111B0E"/>
    <w:rsid w:val="00111B24"/>
    <w:rsid w:val="00111DFA"/>
    <w:rsid w:val="0011243B"/>
    <w:rsid w:val="001124A5"/>
    <w:rsid w:val="00112626"/>
    <w:rsid w:val="00112628"/>
    <w:rsid w:val="001127E8"/>
    <w:rsid w:val="00112BA5"/>
    <w:rsid w:val="00112C77"/>
    <w:rsid w:val="00112F74"/>
    <w:rsid w:val="001131E8"/>
    <w:rsid w:val="001133F8"/>
    <w:rsid w:val="0011341F"/>
    <w:rsid w:val="00113559"/>
    <w:rsid w:val="0011363B"/>
    <w:rsid w:val="001136A7"/>
    <w:rsid w:val="00113812"/>
    <w:rsid w:val="0011391D"/>
    <w:rsid w:val="00113A0B"/>
    <w:rsid w:val="00114156"/>
    <w:rsid w:val="001141C0"/>
    <w:rsid w:val="001141FC"/>
    <w:rsid w:val="00114583"/>
    <w:rsid w:val="0011467A"/>
    <w:rsid w:val="00114EE0"/>
    <w:rsid w:val="00114F88"/>
    <w:rsid w:val="00115381"/>
    <w:rsid w:val="0011542A"/>
    <w:rsid w:val="0011548C"/>
    <w:rsid w:val="001155AC"/>
    <w:rsid w:val="00115851"/>
    <w:rsid w:val="00115956"/>
    <w:rsid w:val="00115BC7"/>
    <w:rsid w:val="00115C84"/>
    <w:rsid w:val="00115DD1"/>
    <w:rsid w:val="00115E68"/>
    <w:rsid w:val="0011624C"/>
    <w:rsid w:val="0011673A"/>
    <w:rsid w:val="001167FD"/>
    <w:rsid w:val="001168B9"/>
    <w:rsid w:val="00116B47"/>
    <w:rsid w:val="00116CF0"/>
    <w:rsid w:val="00116D55"/>
    <w:rsid w:val="00117112"/>
    <w:rsid w:val="001172DD"/>
    <w:rsid w:val="0011738D"/>
    <w:rsid w:val="00117B3D"/>
    <w:rsid w:val="00117DE6"/>
    <w:rsid w:val="00117FC2"/>
    <w:rsid w:val="00117FDB"/>
    <w:rsid w:val="001204EC"/>
    <w:rsid w:val="00120537"/>
    <w:rsid w:val="00120562"/>
    <w:rsid w:val="001208E3"/>
    <w:rsid w:val="00120CEF"/>
    <w:rsid w:val="00120ED5"/>
    <w:rsid w:val="0012126A"/>
    <w:rsid w:val="001212CB"/>
    <w:rsid w:val="00121650"/>
    <w:rsid w:val="001218F5"/>
    <w:rsid w:val="00121BAB"/>
    <w:rsid w:val="00121DFE"/>
    <w:rsid w:val="00122412"/>
    <w:rsid w:val="0012271C"/>
    <w:rsid w:val="00122851"/>
    <w:rsid w:val="00122BDD"/>
    <w:rsid w:val="00123591"/>
    <w:rsid w:val="001237D4"/>
    <w:rsid w:val="00123950"/>
    <w:rsid w:val="00123A95"/>
    <w:rsid w:val="00123BFB"/>
    <w:rsid w:val="00123C6A"/>
    <w:rsid w:val="00124668"/>
    <w:rsid w:val="00124C14"/>
    <w:rsid w:val="00124DFB"/>
    <w:rsid w:val="00124FD4"/>
    <w:rsid w:val="00125690"/>
    <w:rsid w:val="001257A7"/>
    <w:rsid w:val="001259B7"/>
    <w:rsid w:val="00125CB5"/>
    <w:rsid w:val="00125E7E"/>
    <w:rsid w:val="001261FD"/>
    <w:rsid w:val="00126279"/>
    <w:rsid w:val="0012642B"/>
    <w:rsid w:val="0012642F"/>
    <w:rsid w:val="00126687"/>
    <w:rsid w:val="0012678E"/>
    <w:rsid w:val="0012679C"/>
    <w:rsid w:val="001267CC"/>
    <w:rsid w:val="001268BE"/>
    <w:rsid w:val="00126A18"/>
    <w:rsid w:val="00126ED9"/>
    <w:rsid w:val="00126F64"/>
    <w:rsid w:val="0012720C"/>
    <w:rsid w:val="001276CF"/>
    <w:rsid w:val="00127774"/>
    <w:rsid w:val="00127D67"/>
    <w:rsid w:val="00127DAA"/>
    <w:rsid w:val="0013010D"/>
    <w:rsid w:val="00130116"/>
    <w:rsid w:val="001301AC"/>
    <w:rsid w:val="00130237"/>
    <w:rsid w:val="0013041E"/>
    <w:rsid w:val="001304AF"/>
    <w:rsid w:val="00130986"/>
    <w:rsid w:val="00130A97"/>
    <w:rsid w:val="00130AAC"/>
    <w:rsid w:val="00130B54"/>
    <w:rsid w:val="00130E52"/>
    <w:rsid w:val="00131011"/>
    <w:rsid w:val="0013122F"/>
    <w:rsid w:val="00131405"/>
    <w:rsid w:val="00132304"/>
    <w:rsid w:val="0013244D"/>
    <w:rsid w:val="00132903"/>
    <w:rsid w:val="00132C2D"/>
    <w:rsid w:val="001331AE"/>
    <w:rsid w:val="0013349E"/>
    <w:rsid w:val="001336F7"/>
    <w:rsid w:val="00133DB3"/>
    <w:rsid w:val="00134104"/>
    <w:rsid w:val="0013418E"/>
    <w:rsid w:val="001341AB"/>
    <w:rsid w:val="00134206"/>
    <w:rsid w:val="001343C0"/>
    <w:rsid w:val="00134CBC"/>
    <w:rsid w:val="00134D95"/>
    <w:rsid w:val="0013590A"/>
    <w:rsid w:val="00135DCC"/>
    <w:rsid w:val="00135E85"/>
    <w:rsid w:val="001364B2"/>
    <w:rsid w:val="0013651B"/>
    <w:rsid w:val="001365AA"/>
    <w:rsid w:val="001367F3"/>
    <w:rsid w:val="00136801"/>
    <w:rsid w:val="00136942"/>
    <w:rsid w:val="00136951"/>
    <w:rsid w:val="001369F1"/>
    <w:rsid w:val="00136A41"/>
    <w:rsid w:val="00136E1E"/>
    <w:rsid w:val="00136EE5"/>
    <w:rsid w:val="00136EF9"/>
    <w:rsid w:val="00137148"/>
    <w:rsid w:val="001375C7"/>
    <w:rsid w:val="001375DD"/>
    <w:rsid w:val="0013768F"/>
    <w:rsid w:val="001401C2"/>
    <w:rsid w:val="001401E6"/>
    <w:rsid w:val="00140671"/>
    <w:rsid w:val="0014097E"/>
    <w:rsid w:val="00140A3B"/>
    <w:rsid w:val="00140B80"/>
    <w:rsid w:val="00140F2D"/>
    <w:rsid w:val="001414CB"/>
    <w:rsid w:val="00141934"/>
    <w:rsid w:val="0014215B"/>
    <w:rsid w:val="00142827"/>
    <w:rsid w:val="00142A31"/>
    <w:rsid w:val="00142A85"/>
    <w:rsid w:val="00142BA7"/>
    <w:rsid w:val="00142DCC"/>
    <w:rsid w:val="0014321C"/>
    <w:rsid w:val="0014344C"/>
    <w:rsid w:val="0014345B"/>
    <w:rsid w:val="001435B9"/>
    <w:rsid w:val="001436EC"/>
    <w:rsid w:val="00143AEA"/>
    <w:rsid w:val="00143B04"/>
    <w:rsid w:val="00143C95"/>
    <w:rsid w:val="00143C9C"/>
    <w:rsid w:val="00143F44"/>
    <w:rsid w:val="00144252"/>
    <w:rsid w:val="00144415"/>
    <w:rsid w:val="00144444"/>
    <w:rsid w:val="00144489"/>
    <w:rsid w:val="00144D64"/>
    <w:rsid w:val="00144D74"/>
    <w:rsid w:val="00144EA5"/>
    <w:rsid w:val="00144F06"/>
    <w:rsid w:val="001450BE"/>
    <w:rsid w:val="0014587C"/>
    <w:rsid w:val="0014590B"/>
    <w:rsid w:val="001459C6"/>
    <w:rsid w:val="00145A97"/>
    <w:rsid w:val="00145FE9"/>
    <w:rsid w:val="001463A8"/>
    <w:rsid w:val="001463E1"/>
    <w:rsid w:val="001464CF"/>
    <w:rsid w:val="001465C5"/>
    <w:rsid w:val="001465FB"/>
    <w:rsid w:val="001469AA"/>
    <w:rsid w:val="00146A1E"/>
    <w:rsid w:val="00146A6E"/>
    <w:rsid w:val="00146B39"/>
    <w:rsid w:val="00146C7C"/>
    <w:rsid w:val="00146DD0"/>
    <w:rsid w:val="001472BB"/>
    <w:rsid w:val="0014732C"/>
    <w:rsid w:val="00147388"/>
    <w:rsid w:val="001475B8"/>
    <w:rsid w:val="00147885"/>
    <w:rsid w:val="001478B1"/>
    <w:rsid w:val="001479B7"/>
    <w:rsid w:val="00147F3E"/>
    <w:rsid w:val="00147FE6"/>
    <w:rsid w:val="001500A8"/>
    <w:rsid w:val="001502C2"/>
    <w:rsid w:val="00150486"/>
    <w:rsid w:val="001505D5"/>
    <w:rsid w:val="001506CC"/>
    <w:rsid w:val="0015088D"/>
    <w:rsid w:val="00150911"/>
    <w:rsid w:val="00150AFF"/>
    <w:rsid w:val="00150C4D"/>
    <w:rsid w:val="00150E3A"/>
    <w:rsid w:val="00150EE6"/>
    <w:rsid w:val="00150FE8"/>
    <w:rsid w:val="00151099"/>
    <w:rsid w:val="00151279"/>
    <w:rsid w:val="00151864"/>
    <w:rsid w:val="00151871"/>
    <w:rsid w:val="00151A31"/>
    <w:rsid w:val="00151A99"/>
    <w:rsid w:val="00151AF6"/>
    <w:rsid w:val="00151FD6"/>
    <w:rsid w:val="00152838"/>
    <w:rsid w:val="00152914"/>
    <w:rsid w:val="00152C6B"/>
    <w:rsid w:val="00152CBF"/>
    <w:rsid w:val="00152F8C"/>
    <w:rsid w:val="00153009"/>
    <w:rsid w:val="00153819"/>
    <w:rsid w:val="00153974"/>
    <w:rsid w:val="001540E2"/>
    <w:rsid w:val="001542E4"/>
    <w:rsid w:val="00154325"/>
    <w:rsid w:val="001543B7"/>
    <w:rsid w:val="001545A1"/>
    <w:rsid w:val="00154B7A"/>
    <w:rsid w:val="00154C7F"/>
    <w:rsid w:val="00154DD0"/>
    <w:rsid w:val="00154EF1"/>
    <w:rsid w:val="001553A1"/>
    <w:rsid w:val="00155AA7"/>
    <w:rsid w:val="00155B1D"/>
    <w:rsid w:val="00155B3F"/>
    <w:rsid w:val="001562D0"/>
    <w:rsid w:val="001563D3"/>
    <w:rsid w:val="001563EB"/>
    <w:rsid w:val="00156457"/>
    <w:rsid w:val="0015679E"/>
    <w:rsid w:val="001570F1"/>
    <w:rsid w:val="00157195"/>
    <w:rsid w:val="00157366"/>
    <w:rsid w:val="00157378"/>
    <w:rsid w:val="001577FA"/>
    <w:rsid w:val="001579DC"/>
    <w:rsid w:val="00157C8D"/>
    <w:rsid w:val="001601CB"/>
    <w:rsid w:val="0016027C"/>
    <w:rsid w:val="001603F7"/>
    <w:rsid w:val="00160403"/>
    <w:rsid w:val="001605AA"/>
    <w:rsid w:val="001608B3"/>
    <w:rsid w:val="00161085"/>
    <w:rsid w:val="00161AA6"/>
    <w:rsid w:val="00161EA1"/>
    <w:rsid w:val="00161EC2"/>
    <w:rsid w:val="00161EE5"/>
    <w:rsid w:val="00162055"/>
    <w:rsid w:val="00162093"/>
    <w:rsid w:val="001622ED"/>
    <w:rsid w:val="0016233E"/>
    <w:rsid w:val="00162365"/>
    <w:rsid w:val="00162772"/>
    <w:rsid w:val="001627B8"/>
    <w:rsid w:val="001627F1"/>
    <w:rsid w:val="00162938"/>
    <w:rsid w:val="00162C9A"/>
    <w:rsid w:val="00162DC3"/>
    <w:rsid w:val="00162DE4"/>
    <w:rsid w:val="0016350D"/>
    <w:rsid w:val="0016356C"/>
    <w:rsid w:val="00163676"/>
    <w:rsid w:val="00163CAD"/>
    <w:rsid w:val="00163D19"/>
    <w:rsid w:val="00163DE2"/>
    <w:rsid w:val="00163E7A"/>
    <w:rsid w:val="00163FB4"/>
    <w:rsid w:val="00164333"/>
    <w:rsid w:val="00164795"/>
    <w:rsid w:val="0016526E"/>
    <w:rsid w:val="0016527E"/>
    <w:rsid w:val="001653B3"/>
    <w:rsid w:val="00165514"/>
    <w:rsid w:val="001655A1"/>
    <w:rsid w:val="001656A3"/>
    <w:rsid w:val="00165B7C"/>
    <w:rsid w:val="00165E79"/>
    <w:rsid w:val="001663C0"/>
    <w:rsid w:val="001664D1"/>
    <w:rsid w:val="0016656F"/>
    <w:rsid w:val="001665F6"/>
    <w:rsid w:val="00166A94"/>
    <w:rsid w:val="00166B13"/>
    <w:rsid w:val="0016735E"/>
    <w:rsid w:val="0016744C"/>
    <w:rsid w:val="0016764C"/>
    <w:rsid w:val="00167665"/>
    <w:rsid w:val="00167947"/>
    <w:rsid w:val="00167950"/>
    <w:rsid w:val="00167B86"/>
    <w:rsid w:val="00167DAC"/>
    <w:rsid w:val="0017017D"/>
    <w:rsid w:val="00170330"/>
    <w:rsid w:val="001708F8"/>
    <w:rsid w:val="0017098D"/>
    <w:rsid w:val="00170A35"/>
    <w:rsid w:val="00170D47"/>
    <w:rsid w:val="00170EFA"/>
    <w:rsid w:val="001716BE"/>
    <w:rsid w:val="001717E5"/>
    <w:rsid w:val="00171800"/>
    <w:rsid w:val="001718AD"/>
    <w:rsid w:val="00171922"/>
    <w:rsid w:val="0017193F"/>
    <w:rsid w:val="00171973"/>
    <w:rsid w:val="00171BF6"/>
    <w:rsid w:val="00171C9C"/>
    <w:rsid w:val="0017270D"/>
    <w:rsid w:val="001728E8"/>
    <w:rsid w:val="001728F4"/>
    <w:rsid w:val="00172A65"/>
    <w:rsid w:val="00173329"/>
    <w:rsid w:val="00173586"/>
    <w:rsid w:val="001738BF"/>
    <w:rsid w:val="00173CD2"/>
    <w:rsid w:val="00173CEC"/>
    <w:rsid w:val="001741D9"/>
    <w:rsid w:val="00174B35"/>
    <w:rsid w:val="00174C47"/>
    <w:rsid w:val="00174D4A"/>
    <w:rsid w:val="0017508E"/>
    <w:rsid w:val="0017576C"/>
    <w:rsid w:val="00175844"/>
    <w:rsid w:val="00175A63"/>
    <w:rsid w:val="00175BE4"/>
    <w:rsid w:val="00175D2D"/>
    <w:rsid w:val="00175D71"/>
    <w:rsid w:val="00176023"/>
    <w:rsid w:val="001760CC"/>
    <w:rsid w:val="00176224"/>
    <w:rsid w:val="00176330"/>
    <w:rsid w:val="00176886"/>
    <w:rsid w:val="00176C05"/>
    <w:rsid w:val="00176C5E"/>
    <w:rsid w:val="00176E04"/>
    <w:rsid w:val="00177453"/>
    <w:rsid w:val="001778AE"/>
    <w:rsid w:val="00177934"/>
    <w:rsid w:val="00177996"/>
    <w:rsid w:val="00177C70"/>
    <w:rsid w:val="00177CF3"/>
    <w:rsid w:val="00177D7D"/>
    <w:rsid w:val="00177DCB"/>
    <w:rsid w:val="00177FD3"/>
    <w:rsid w:val="0018009F"/>
    <w:rsid w:val="001801DA"/>
    <w:rsid w:val="0018064C"/>
    <w:rsid w:val="00180A26"/>
    <w:rsid w:val="00180DB3"/>
    <w:rsid w:val="00181072"/>
    <w:rsid w:val="001815D2"/>
    <w:rsid w:val="001821AC"/>
    <w:rsid w:val="00182816"/>
    <w:rsid w:val="001828C4"/>
    <w:rsid w:val="00182A27"/>
    <w:rsid w:val="00182D39"/>
    <w:rsid w:val="00183023"/>
    <w:rsid w:val="001830F0"/>
    <w:rsid w:val="0018340B"/>
    <w:rsid w:val="00183434"/>
    <w:rsid w:val="0018351A"/>
    <w:rsid w:val="00183553"/>
    <w:rsid w:val="001836BE"/>
    <w:rsid w:val="00183900"/>
    <w:rsid w:val="00183AE3"/>
    <w:rsid w:val="00184153"/>
    <w:rsid w:val="00184257"/>
    <w:rsid w:val="001846BC"/>
    <w:rsid w:val="0018476C"/>
    <w:rsid w:val="00184801"/>
    <w:rsid w:val="00184DA3"/>
    <w:rsid w:val="00184F90"/>
    <w:rsid w:val="00185553"/>
    <w:rsid w:val="001857E8"/>
    <w:rsid w:val="001858C4"/>
    <w:rsid w:val="00185AA1"/>
    <w:rsid w:val="00185B30"/>
    <w:rsid w:val="00185B59"/>
    <w:rsid w:val="00185BB6"/>
    <w:rsid w:val="00185E2A"/>
    <w:rsid w:val="00186396"/>
    <w:rsid w:val="001863B0"/>
    <w:rsid w:val="0018667E"/>
    <w:rsid w:val="00186C68"/>
    <w:rsid w:val="00186ECA"/>
    <w:rsid w:val="0018706E"/>
    <w:rsid w:val="00187091"/>
    <w:rsid w:val="001873BB"/>
    <w:rsid w:val="001873CC"/>
    <w:rsid w:val="001878F4"/>
    <w:rsid w:val="00187C0D"/>
    <w:rsid w:val="00187D2B"/>
    <w:rsid w:val="00190024"/>
    <w:rsid w:val="00190177"/>
    <w:rsid w:val="0019068B"/>
    <w:rsid w:val="00190697"/>
    <w:rsid w:val="0019085B"/>
    <w:rsid w:val="00190958"/>
    <w:rsid w:val="00190C0B"/>
    <w:rsid w:val="00190E71"/>
    <w:rsid w:val="00191058"/>
    <w:rsid w:val="00191232"/>
    <w:rsid w:val="0019144C"/>
    <w:rsid w:val="00191703"/>
    <w:rsid w:val="001917C9"/>
    <w:rsid w:val="001918D4"/>
    <w:rsid w:val="00191D94"/>
    <w:rsid w:val="00191F1E"/>
    <w:rsid w:val="00191FDD"/>
    <w:rsid w:val="0019207F"/>
    <w:rsid w:val="0019269B"/>
    <w:rsid w:val="001926D5"/>
    <w:rsid w:val="00192A6E"/>
    <w:rsid w:val="00192D4B"/>
    <w:rsid w:val="00192FEA"/>
    <w:rsid w:val="001932FB"/>
    <w:rsid w:val="001934E2"/>
    <w:rsid w:val="00193672"/>
    <w:rsid w:val="00193933"/>
    <w:rsid w:val="00193B6B"/>
    <w:rsid w:val="00193D6D"/>
    <w:rsid w:val="00193E57"/>
    <w:rsid w:val="001942E2"/>
    <w:rsid w:val="0019471A"/>
    <w:rsid w:val="00194998"/>
    <w:rsid w:val="00194C1E"/>
    <w:rsid w:val="00195008"/>
    <w:rsid w:val="00195081"/>
    <w:rsid w:val="001953DB"/>
    <w:rsid w:val="00195904"/>
    <w:rsid w:val="001959E9"/>
    <w:rsid w:val="00195B2D"/>
    <w:rsid w:val="00195BE7"/>
    <w:rsid w:val="00196071"/>
    <w:rsid w:val="001963FE"/>
    <w:rsid w:val="00196CF5"/>
    <w:rsid w:val="00196E61"/>
    <w:rsid w:val="00197031"/>
    <w:rsid w:val="001975BE"/>
    <w:rsid w:val="00197807"/>
    <w:rsid w:val="00197AD3"/>
    <w:rsid w:val="00197AF5"/>
    <w:rsid w:val="00197BC6"/>
    <w:rsid w:val="00197C7D"/>
    <w:rsid w:val="00197E99"/>
    <w:rsid w:val="00197F40"/>
    <w:rsid w:val="001A00E3"/>
    <w:rsid w:val="001A0212"/>
    <w:rsid w:val="001A05CE"/>
    <w:rsid w:val="001A0A8B"/>
    <w:rsid w:val="001A0AD0"/>
    <w:rsid w:val="001A0D93"/>
    <w:rsid w:val="001A1049"/>
    <w:rsid w:val="001A119F"/>
    <w:rsid w:val="001A1358"/>
    <w:rsid w:val="001A19B6"/>
    <w:rsid w:val="001A1A23"/>
    <w:rsid w:val="001A1A41"/>
    <w:rsid w:val="001A1F9F"/>
    <w:rsid w:val="001A2741"/>
    <w:rsid w:val="001A284F"/>
    <w:rsid w:val="001A2CE0"/>
    <w:rsid w:val="001A305B"/>
    <w:rsid w:val="001A3137"/>
    <w:rsid w:val="001A3639"/>
    <w:rsid w:val="001A38A2"/>
    <w:rsid w:val="001A3B56"/>
    <w:rsid w:val="001A3B9F"/>
    <w:rsid w:val="001A3BE6"/>
    <w:rsid w:val="001A3E4F"/>
    <w:rsid w:val="001A3F28"/>
    <w:rsid w:val="001A42CD"/>
    <w:rsid w:val="001A4724"/>
    <w:rsid w:val="001A48BC"/>
    <w:rsid w:val="001A4921"/>
    <w:rsid w:val="001A4D43"/>
    <w:rsid w:val="001A4EEC"/>
    <w:rsid w:val="001A519F"/>
    <w:rsid w:val="001A559B"/>
    <w:rsid w:val="001A5881"/>
    <w:rsid w:val="001A5891"/>
    <w:rsid w:val="001A5A80"/>
    <w:rsid w:val="001A5AE2"/>
    <w:rsid w:val="001A5F32"/>
    <w:rsid w:val="001A602C"/>
    <w:rsid w:val="001A6164"/>
    <w:rsid w:val="001A62E4"/>
    <w:rsid w:val="001A640C"/>
    <w:rsid w:val="001A6565"/>
    <w:rsid w:val="001A66FF"/>
    <w:rsid w:val="001A67F9"/>
    <w:rsid w:val="001A6A38"/>
    <w:rsid w:val="001A6A3C"/>
    <w:rsid w:val="001A6AB2"/>
    <w:rsid w:val="001A6DE3"/>
    <w:rsid w:val="001A6E93"/>
    <w:rsid w:val="001A6FEB"/>
    <w:rsid w:val="001A74B9"/>
    <w:rsid w:val="001A757F"/>
    <w:rsid w:val="001A75E9"/>
    <w:rsid w:val="001A7604"/>
    <w:rsid w:val="001A7859"/>
    <w:rsid w:val="001A7889"/>
    <w:rsid w:val="001A7B69"/>
    <w:rsid w:val="001A7D28"/>
    <w:rsid w:val="001B0103"/>
    <w:rsid w:val="001B0F1D"/>
    <w:rsid w:val="001B107C"/>
    <w:rsid w:val="001B11C3"/>
    <w:rsid w:val="001B16AE"/>
    <w:rsid w:val="001B18B5"/>
    <w:rsid w:val="001B1974"/>
    <w:rsid w:val="001B1D25"/>
    <w:rsid w:val="001B2461"/>
    <w:rsid w:val="001B27CB"/>
    <w:rsid w:val="001B2BE9"/>
    <w:rsid w:val="001B2CEF"/>
    <w:rsid w:val="001B2D79"/>
    <w:rsid w:val="001B2E0E"/>
    <w:rsid w:val="001B3002"/>
    <w:rsid w:val="001B3091"/>
    <w:rsid w:val="001B3194"/>
    <w:rsid w:val="001B34B8"/>
    <w:rsid w:val="001B353A"/>
    <w:rsid w:val="001B35C6"/>
    <w:rsid w:val="001B395A"/>
    <w:rsid w:val="001B3F61"/>
    <w:rsid w:val="001B4175"/>
    <w:rsid w:val="001B4255"/>
    <w:rsid w:val="001B47B9"/>
    <w:rsid w:val="001B48D0"/>
    <w:rsid w:val="001B4A5B"/>
    <w:rsid w:val="001B4BB3"/>
    <w:rsid w:val="001B4DC6"/>
    <w:rsid w:val="001B589B"/>
    <w:rsid w:val="001B5A01"/>
    <w:rsid w:val="001B5BE0"/>
    <w:rsid w:val="001B5C84"/>
    <w:rsid w:val="001B5F6D"/>
    <w:rsid w:val="001B60EC"/>
    <w:rsid w:val="001B6131"/>
    <w:rsid w:val="001B617F"/>
    <w:rsid w:val="001B61D9"/>
    <w:rsid w:val="001B6314"/>
    <w:rsid w:val="001B637D"/>
    <w:rsid w:val="001B6689"/>
    <w:rsid w:val="001B6752"/>
    <w:rsid w:val="001B67F9"/>
    <w:rsid w:val="001B6948"/>
    <w:rsid w:val="001B6BD1"/>
    <w:rsid w:val="001B7178"/>
    <w:rsid w:val="001B7292"/>
    <w:rsid w:val="001B72FE"/>
    <w:rsid w:val="001B7590"/>
    <w:rsid w:val="001B75A8"/>
    <w:rsid w:val="001B75C5"/>
    <w:rsid w:val="001B761A"/>
    <w:rsid w:val="001B7798"/>
    <w:rsid w:val="001C01CF"/>
    <w:rsid w:val="001C02EC"/>
    <w:rsid w:val="001C0394"/>
    <w:rsid w:val="001C046D"/>
    <w:rsid w:val="001C05EA"/>
    <w:rsid w:val="001C075F"/>
    <w:rsid w:val="001C07EB"/>
    <w:rsid w:val="001C0808"/>
    <w:rsid w:val="001C0897"/>
    <w:rsid w:val="001C0A25"/>
    <w:rsid w:val="001C0CAD"/>
    <w:rsid w:val="001C0F0B"/>
    <w:rsid w:val="001C1025"/>
    <w:rsid w:val="001C1206"/>
    <w:rsid w:val="001C1361"/>
    <w:rsid w:val="001C15A0"/>
    <w:rsid w:val="001C1D3C"/>
    <w:rsid w:val="001C1F70"/>
    <w:rsid w:val="001C22C0"/>
    <w:rsid w:val="001C2433"/>
    <w:rsid w:val="001C26B9"/>
    <w:rsid w:val="001C27A5"/>
    <w:rsid w:val="001C2E52"/>
    <w:rsid w:val="001C2FC3"/>
    <w:rsid w:val="001C3023"/>
    <w:rsid w:val="001C3159"/>
    <w:rsid w:val="001C3319"/>
    <w:rsid w:val="001C37F2"/>
    <w:rsid w:val="001C39EE"/>
    <w:rsid w:val="001C416E"/>
    <w:rsid w:val="001C444C"/>
    <w:rsid w:val="001C49F6"/>
    <w:rsid w:val="001C4CC1"/>
    <w:rsid w:val="001C4EFE"/>
    <w:rsid w:val="001C4FFC"/>
    <w:rsid w:val="001C51A8"/>
    <w:rsid w:val="001C559E"/>
    <w:rsid w:val="001C57C8"/>
    <w:rsid w:val="001C5A8B"/>
    <w:rsid w:val="001C5AF0"/>
    <w:rsid w:val="001C5B92"/>
    <w:rsid w:val="001C5BD0"/>
    <w:rsid w:val="001C5CB0"/>
    <w:rsid w:val="001C5CC0"/>
    <w:rsid w:val="001C5E3A"/>
    <w:rsid w:val="001C5E58"/>
    <w:rsid w:val="001C6582"/>
    <w:rsid w:val="001C68AB"/>
    <w:rsid w:val="001C6C10"/>
    <w:rsid w:val="001C6DF6"/>
    <w:rsid w:val="001C6E8A"/>
    <w:rsid w:val="001C6FE0"/>
    <w:rsid w:val="001C7452"/>
    <w:rsid w:val="001C7A2C"/>
    <w:rsid w:val="001C7DD9"/>
    <w:rsid w:val="001D00BC"/>
    <w:rsid w:val="001D056A"/>
    <w:rsid w:val="001D06A7"/>
    <w:rsid w:val="001D0E05"/>
    <w:rsid w:val="001D113F"/>
    <w:rsid w:val="001D12A9"/>
    <w:rsid w:val="001D178F"/>
    <w:rsid w:val="001D1887"/>
    <w:rsid w:val="001D190C"/>
    <w:rsid w:val="001D1915"/>
    <w:rsid w:val="001D1A4C"/>
    <w:rsid w:val="001D1B71"/>
    <w:rsid w:val="001D2354"/>
    <w:rsid w:val="001D255A"/>
    <w:rsid w:val="001D29B5"/>
    <w:rsid w:val="001D29C7"/>
    <w:rsid w:val="001D2A3F"/>
    <w:rsid w:val="001D2C45"/>
    <w:rsid w:val="001D2FB9"/>
    <w:rsid w:val="001D30AF"/>
    <w:rsid w:val="001D320D"/>
    <w:rsid w:val="001D3369"/>
    <w:rsid w:val="001D351E"/>
    <w:rsid w:val="001D358D"/>
    <w:rsid w:val="001D375C"/>
    <w:rsid w:val="001D386E"/>
    <w:rsid w:val="001D3E8D"/>
    <w:rsid w:val="001D3F15"/>
    <w:rsid w:val="001D45C7"/>
    <w:rsid w:val="001D4B6C"/>
    <w:rsid w:val="001D4B9A"/>
    <w:rsid w:val="001D4BD7"/>
    <w:rsid w:val="001D4C80"/>
    <w:rsid w:val="001D4D19"/>
    <w:rsid w:val="001D4D9C"/>
    <w:rsid w:val="001D4DE0"/>
    <w:rsid w:val="001D4E13"/>
    <w:rsid w:val="001D4F9B"/>
    <w:rsid w:val="001D5225"/>
    <w:rsid w:val="001D5359"/>
    <w:rsid w:val="001D55A3"/>
    <w:rsid w:val="001D56FE"/>
    <w:rsid w:val="001D5728"/>
    <w:rsid w:val="001D5806"/>
    <w:rsid w:val="001D5954"/>
    <w:rsid w:val="001D5ADE"/>
    <w:rsid w:val="001D5D38"/>
    <w:rsid w:val="001D6111"/>
    <w:rsid w:val="001D6146"/>
    <w:rsid w:val="001D614D"/>
    <w:rsid w:val="001D6369"/>
    <w:rsid w:val="001D6422"/>
    <w:rsid w:val="001D65CC"/>
    <w:rsid w:val="001D67BD"/>
    <w:rsid w:val="001D6A11"/>
    <w:rsid w:val="001D6A84"/>
    <w:rsid w:val="001D6DE3"/>
    <w:rsid w:val="001D70C9"/>
    <w:rsid w:val="001D7147"/>
    <w:rsid w:val="001D7183"/>
    <w:rsid w:val="001D73B8"/>
    <w:rsid w:val="001D76A6"/>
    <w:rsid w:val="001D7843"/>
    <w:rsid w:val="001D7B2E"/>
    <w:rsid w:val="001D7D11"/>
    <w:rsid w:val="001D7DB0"/>
    <w:rsid w:val="001E0314"/>
    <w:rsid w:val="001E0414"/>
    <w:rsid w:val="001E04D5"/>
    <w:rsid w:val="001E0644"/>
    <w:rsid w:val="001E0C39"/>
    <w:rsid w:val="001E0F4E"/>
    <w:rsid w:val="001E11F3"/>
    <w:rsid w:val="001E124E"/>
    <w:rsid w:val="001E1593"/>
    <w:rsid w:val="001E1851"/>
    <w:rsid w:val="001E1AF1"/>
    <w:rsid w:val="001E1B50"/>
    <w:rsid w:val="001E200D"/>
    <w:rsid w:val="001E214F"/>
    <w:rsid w:val="001E2430"/>
    <w:rsid w:val="001E2513"/>
    <w:rsid w:val="001E2BEA"/>
    <w:rsid w:val="001E2CAA"/>
    <w:rsid w:val="001E2CAD"/>
    <w:rsid w:val="001E2F4E"/>
    <w:rsid w:val="001E30CC"/>
    <w:rsid w:val="001E31C8"/>
    <w:rsid w:val="001E3728"/>
    <w:rsid w:val="001E3BEA"/>
    <w:rsid w:val="001E43D5"/>
    <w:rsid w:val="001E4499"/>
    <w:rsid w:val="001E4665"/>
    <w:rsid w:val="001E4CA7"/>
    <w:rsid w:val="001E4F68"/>
    <w:rsid w:val="001E5169"/>
    <w:rsid w:val="001E516C"/>
    <w:rsid w:val="001E51B6"/>
    <w:rsid w:val="001E51EA"/>
    <w:rsid w:val="001E5449"/>
    <w:rsid w:val="001E54C4"/>
    <w:rsid w:val="001E55D4"/>
    <w:rsid w:val="001E56C4"/>
    <w:rsid w:val="001E5718"/>
    <w:rsid w:val="001E5F8B"/>
    <w:rsid w:val="001E602B"/>
    <w:rsid w:val="001E6923"/>
    <w:rsid w:val="001E6A86"/>
    <w:rsid w:val="001E6A87"/>
    <w:rsid w:val="001E6A9B"/>
    <w:rsid w:val="001E70CA"/>
    <w:rsid w:val="001E73F5"/>
    <w:rsid w:val="001E7490"/>
    <w:rsid w:val="001E7534"/>
    <w:rsid w:val="001E75BB"/>
    <w:rsid w:val="001E775B"/>
    <w:rsid w:val="001E7BC9"/>
    <w:rsid w:val="001F0136"/>
    <w:rsid w:val="001F0944"/>
    <w:rsid w:val="001F0AA5"/>
    <w:rsid w:val="001F0C74"/>
    <w:rsid w:val="001F0CF8"/>
    <w:rsid w:val="001F0F7C"/>
    <w:rsid w:val="001F0FC6"/>
    <w:rsid w:val="001F10C1"/>
    <w:rsid w:val="001F1343"/>
    <w:rsid w:val="001F178A"/>
    <w:rsid w:val="001F1BA8"/>
    <w:rsid w:val="001F1CB3"/>
    <w:rsid w:val="001F1D3D"/>
    <w:rsid w:val="001F1EE4"/>
    <w:rsid w:val="001F1F50"/>
    <w:rsid w:val="001F21E7"/>
    <w:rsid w:val="001F2218"/>
    <w:rsid w:val="001F247C"/>
    <w:rsid w:val="001F2496"/>
    <w:rsid w:val="001F2C90"/>
    <w:rsid w:val="001F2DAD"/>
    <w:rsid w:val="001F2E2D"/>
    <w:rsid w:val="001F3119"/>
    <w:rsid w:val="001F3155"/>
    <w:rsid w:val="001F3280"/>
    <w:rsid w:val="001F3896"/>
    <w:rsid w:val="001F38F0"/>
    <w:rsid w:val="001F3ADD"/>
    <w:rsid w:val="001F3BD2"/>
    <w:rsid w:val="001F3FC3"/>
    <w:rsid w:val="001F4201"/>
    <w:rsid w:val="001F43DA"/>
    <w:rsid w:val="001F43F9"/>
    <w:rsid w:val="001F4676"/>
    <w:rsid w:val="001F4873"/>
    <w:rsid w:val="001F4956"/>
    <w:rsid w:val="001F4D58"/>
    <w:rsid w:val="001F4F58"/>
    <w:rsid w:val="001F4FA6"/>
    <w:rsid w:val="001F531F"/>
    <w:rsid w:val="001F57B5"/>
    <w:rsid w:val="001F5958"/>
    <w:rsid w:val="001F5A3B"/>
    <w:rsid w:val="001F5CAE"/>
    <w:rsid w:val="001F6499"/>
    <w:rsid w:val="001F663D"/>
    <w:rsid w:val="001F6736"/>
    <w:rsid w:val="001F6931"/>
    <w:rsid w:val="001F6D4F"/>
    <w:rsid w:val="001F6DE4"/>
    <w:rsid w:val="001F6FFB"/>
    <w:rsid w:val="001F708B"/>
    <w:rsid w:val="001F71AB"/>
    <w:rsid w:val="001F72A0"/>
    <w:rsid w:val="001F768B"/>
    <w:rsid w:val="001F77BD"/>
    <w:rsid w:val="001F7BC8"/>
    <w:rsid w:val="001F7CC3"/>
    <w:rsid w:val="001F7DB0"/>
    <w:rsid w:val="002003BD"/>
    <w:rsid w:val="00200417"/>
    <w:rsid w:val="00200760"/>
    <w:rsid w:val="0020085C"/>
    <w:rsid w:val="00200C1B"/>
    <w:rsid w:val="00200C24"/>
    <w:rsid w:val="00200CC8"/>
    <w:rsid w:val="00200D1D"/>
    <w:rsid w:val="00200D39"/>
    <w:rsid w:val="00201023"/>
    <w:rsid w:val="0020169A"/>
    <w:rsid w:val="002019DE"/>
    <w:rsid w:val="00201DB3"/>
    <w:rsid w:val="00201F9F"/>
    <w:rsid w:val="002020D8"/>
    <w:rsid w:val="00202220"/>
    <w:rsid w:val="0020228B"/>
    <w:rsid w:val="002024F2"/>
    <w:rsid w:val="00202A95"/>
    <w:rsid w:val="00202D15"/>
    <w:rsid w:val="00202E25"/>
    <w:rsid w:val="00202E6E"/>
    <w:rsid w:val="00204132"/>
    <w:rsid w:val="00204340"/>
    <w:rsid w:val="00204A5A"/>
    <w:rsid w:val="00204C4D"/>
    <w:rsid w:val="00204EEF"/>
    <w:rsid w:val="0020519A"/>
    <w:rsid w:val="0020535C"/>
    <w:rsid w:val="0020580D"/>
    <w:rsid w:val="00205B89"/>
    <w:rsid w:val="00205C3A"/>
    <w:rsid w:val="00205CBE"/>
    <w:rsid w:val="00205D76"/>
    <w:rsid w:val="00205EDC"/>
    <w:rsid w:val="00205F79"/>
    <w:rsid w:val="00205FBC"/>
    <w:rsid w:val="0020600A"/>
    <w:rsid w:val="002062D9"/>
    <w:rsid w:val="0020658B"/>
    <w:rsid w:val="0020675D"/>
    <w:rsid w:val="00206A72"/>
    <w:rsid w:val="00206D0A"/>
    <w:rsid w:val="00206ECB"/>
    <w:rsid w:val="00206F1C"/>
    <w:rsid w:val="00206F4F"/>
    <w:rsid w:val="00207078"/>
    <w:rsid w:val="002070EB"/>
    <w:rsid w:val="00207119"/>
    <w:rsid w:val="00207262"/>
    <w:rsid w:val="00207330"/>
    <w:rsid w:val="0020774C"/>
    <w:rsid w:val="00207BEE"/>
    <w:rsid w:val="00207D0D"/>
    <w:rsid w:val="00207E1A"/>
    <w:rsid w:val="00210515"/>
    <w:rsid w:val="00210652"/>
    <w:rsid w:val="002106CB"/>
    <w:rsid w:val="0021072E"/>
    <w:rsid w:val="00210743"/>
    <w:rsid w:val="002107A9"/>
    <w:rsid w:val="002108FF"/>
    <w:rsid w:val="00210A56"/>
    <w:rsid w:val="00210A8F"/>
    <w:rsid w:val="00210AB8"/>
    <w:rsid w:val="00210C2F"/>
    <w:rsid w:val="00211381"/>
    <w:rsid w:val="00211575"/>
    <w:rsid w:val="0021176B"/>
    <w:rsid w:val="00211B6A"/>
    <w:rsid w:val="00211C9A"/>
    <w:rsid w:val="00211DEF"/>
    <w:rsid w:val="00212203"/>
    <w:rsid w:val="002124EA"/>
    <w:rsid w:val="00212689"/>
    <w:rsid w:val="00212D12"/>
    <w:rsid w:val="00212FF1"/>
    <w:rsid w:val="002130DD"/>
    <w:rsid w:val="00213288"/>
    <w:rsid w:val="00213599"/>
    <w:rsid w:val="00213A0A"/>
    <w:rsid w:val="00213A35"/>
    <w:rsid w:val="00213BE8"/>
    <w:rsid w:val="00214882"/>
    <w:rsid w:val="00214A1B"/>
    <w:rsid w:val="00214CA5"/>
    <w:rsid w:val="00214E5E"/>
    <w:rsid w:val="0021507B"/>
    <w:rsid w:val="002153D9"/>
    <w:rsid w:val="0021548C"/>
    <w:rsid w:val="00215576"/>
    <w:rsid w:val="00215AD8"/>
    <w:rsid w:val="00216068"/>
    <w:rsid w:val="00216276"/>
    <w:rsid w:val="002166F0"/>
    <w:rsid w:val="00216890"/>
    <w:rsid w:val="0021694E"/>
    <w:rsid w:val="002169FC"/>
    <w:rsid w:val="00216A16"/>
    <w:rsid w:val="00216AB6"/>
    <w:rsid w:val="00216BB6"/>
    <w:rsid w:val="00216C1C"/>
    <w:rsid w:val="00216C91"/>
    <w:rsid w:val="00216FC3"/>
    <w:rsid w:val="00217025"/>
    <w:rsid w:val="0021743D"/>
    <w:rsid w:val="0021759E"/>
    <w:rsid w:val="002176A9"/>
    <w:rsid w:val="00217AA0"/>
    <w:rsid w:val="00217C49"/>
    <w:rsid w:val="00217E78"/>
    <w:rsid w:val="00217F3B"/>
    <w:rsid w:val="002200ED"/>
    <w:rsid w:val="0022027F"/>
    <w:rsid w:val="00220324"/>
    <w:rsid w:val="002208CF"/>
    <w:rsid w:val="0022096A"/>
    <w:rsid w:val="00220D16"/>
    <w:rsid w:val="00220EAD"/>
    <w:rsid w:val="00221113"/>
    <w:rsid w:val="00221962"/>
    <w:rsid w:val="00221D40"/>
    <w:rsid w:val="00221EA2"/>
    <w:rsid w:val="002221C1"/>
    <w:rsid w:val="0022220F"/>
    <w:rsid w:val="00222552"/>
    <w:rsid w:val="0022260E"/>
    <w:rsid w:val="00222970"/>
    <w:rsid w:val="00222C21"/>
    <w:rsid w:val="00222E56"/>
    <w:rsid w:val="00222F82"/>
    <w:rsid w:val="0022327C"/>
    <w:rsid w:val="0022384A"/>
    <w:rsid w:val="00223EF3"/>
    <w:rsid w:val="0022464E"/>
    <w:rsid w:val="002246D3"/>
    <w:rsid w:val="00224B90"/>
    <w:rsid w:val="002257CE"/>
    <w:rsid w:val="002258BD"/>
    <w:rsid w:val="002258E8"/>
    <w:rsid w:val="0022599E"/>
    <w:rsid w:val="00225BA3"/>
    <w:rsid w:val="00225C5C"/>
    <w:rsid w:val="00225D35"/>
    <w:rsid w:val="002260F3"/>
    <w:rsid w:val="00226231"/>
    <w:rsid w:val="00226366"/>
    <w:rsid w:val="00226472"/>
    <w:rsid w:val="002265C3"/>
    <w:rsid w:val="002267B1"/>
    <w:rsid w:val="002269D1"/>
    <w:rsid w:val="00226A23"/>
    <w:rsid w:val="00226C17"/>
    <w:rsid w:val="00226CC2"/>
    <w:rsid w:val="0022716C"/>
    <w:rsid w:val="00227666"/>
    <w:rsid w:val="00227685"/>
    <w:rsid w:val="0022778C"/>
    <w:rsid w:val="00227947"/>
    <w:rsid w:val="00227C0C"/>
    <w:rsid w:val="00227D3F"/>
    <w:rsid w:val="00227D8E"/>
    <w:rsid w:val="00227E40"/>
    <w:rsid w:val="00227F69"/>
    <w:rsid w:val="00227F7C"/>
    <w:rsid w:val="00230108"/>
    <w:rsid w:val="00230272"/>
    <w:rsid w:val="002302F9"/>
    <w:rsid w:val="002307AB"/>
    <w:rsid w:val="00230B06"/>
    <w:rsid w:val="00230D57"/>
    <w:rsid w:val="00230D64"/>
    <w:rsid w:val="00231026"/>
    <w:rsid w:val="00231170"/>
    <w:rsid w:val="0023145C"/>
    <w:rsid w:val="002314C5"/>
    <w:rsid w:val="00231701"/>
    <w:rsid w:val="002318BC"/>
    <w:rsid w:val="00231CB3"/>
    <w:rsid w:val="00231F94"/>
    <w:rsid w:val="00232353"/>
    <w:rsid w:val="0023249D"/>
    <w:rsid w:val="002327ED"/>
    <w:rsid w:val="0023283A"/>
    <w:rsid w:val="002329D5"/>
    <w:rsid w:val="00232A11"/>
    <w:rsid w:val="00232A7E"/>
    <w:rsid w:val="00232BCD"/>
    <w:rsid w:val="00232C89"/>
    <w:rsid w:val="00232F5C"/>
    <w:rsid w:val="00233123"/>
    <w:rsid w:val="00233463"/>
    <w:rsid w:val="002335AD"/>
    <w:rsid w:val="00233605"/>
    <w:rsid w:val="002337DF"/>
    <w:rsid w:val="00233907"/>
    <w:rsid w:val="00233AC3"/>
    <w:rsid w:val="00233BED"/>
    <w:rsid w:val="00234641"/>
    <w:rsid w:val="002347B9"/>
    <w:rsid w:val="00234C6D"/>
    <w:rsid w:val="00235536"/>
    <w:rsid w:val="002355A9"/>
    <w:rsid w:val="0023562D"/>
    <w:rsid w:val="002360D3"/>
    <w:rsid w:val="0023613A"/>
    <w:rsid w:val="0023618A"/>
    <w:rsid w:val="00236335"/>
    <w:rsid w:val="002365B9"/>
    <w:rsid w:val="002365D6"/>
    <w:rsid w:val="0023694C"/>
    <w:rsid w:val="00236A5F"/>
    <w:rsid w:val="00236BE5"/>
    <w:rsid w:val="002373F3"/>
    <w:rsid w:val="00237665"/>
    <w:rsid w:val="0023781D"/>
    <w:rsid w:val="00237AC9"/>
    <w:rsid w:val="00237DF6"/>
    <w:rsid w:val="00237F7F"/>
    <w:rsid w:val="00237FAE"/>
    <w:rsid w:val="002401A8"/>
    <w:rsid w:val="002401FF"/>
    <w:rsid w:val="00240248"/>
    <w:rsid w:val="00240AFF"/>
    <w:rsid w:val="00240F54"/>
    <w:rsid w:val="00240F9C"/>
    <w:rsid w:val="00241FBF"/>
    <w:rsid w:val="0024219A"/>
    <w:rsid w:val="0024224D"/>
    <w:rsid w:val="00242ACD"/>
    <w:rsid w:val="00242BAC"/>
    <w:rsid w:val="00242D2B"/>
    <w:rsid w:val="0024319E"/>
    <w:rsid w:val="0024335B"/>
    <w:rsid w:val="00243DE7"/>
    <w:rsid w:val="00243EAE"/>
    <w:rsid w:val="00244098"/>
    <w:rsid w:val="0024441D"/>
    <w:rsid w:val="002445C8"/>
    <w:rsid w:val="002446B7"/>
    <w:rsid w:val="002447E6"/>
    <w:rsid w:val="00244956"/>
    <w:rsid w:val="00244DAB"/>
    <w:rsid w:val="0024519C"/>
    <w:rsid w:val="00245358"/>
    <w:rsid w:val="002453E5"/>
    <w:rsid w:val="002456DE"/>
    <w:rsid w:val="002457C0"/>
    <w:rsid w:val="002457CF"/>
    <w:rsid w:val="0024598D"/>
    <w:rsid w:val="00245BE3"/>
    <w:rsid w:val="00245E23"/>
    <w:rsid w:val="002463F4"/>
    <w:rsid w:val="002469ED"/>
    <w:rsid w:val="00246A46"/>
    <w:rsid w:val="00246CD1"/>
    <w:rsid w:val="0024724C"/>
    <w:rsid w:val="002472B1"/>
    <w:rsid w:val="002477A0"/>
    <w:rsid w:val="00247984"/>
    <w:rsid w:val="00247E3A"/>
    <w:rsid w:val="00250372"/>
    <w:rsid w:val="0025044D"/>
    <w:rsid w:val="00250491"/>
    <w:rsid w:val="002505C1"/>
    <w:rsid w:val="0025067A"/>
    <w:rsid w:val="00250B7D"/>
    <w:rsid w:val="00250D5F"/>
    <w:rsid w:val="00250DF3"/>
    <w:rsid w:val="0025113C"/>
    <w:rsid w:val="002514D0"/>
    <w:rsid w:val="00251673"/>
    <w:rsid w:val="002519D3"/>
    <w:rsid w:val="00251B3A"/>
    <w:rsid w:val="00251CE8"/>
    <w:rsid w:val="00251D14"/>
    <w:rsid w:val="00251F2F"/>
    <w:rsid w:val="002524D9"/>
    <w:rsid w:val="00252778"/>
    <w:rsid w:val="002528B2"/>
    <w:rsid w:val="00252945"/>
    <w:rsid w:val="00252B25"/>
    <w:rsid w:val="00252B7D"/>
    <w:rsid w:val="00252C2F"/>
    <w:rsid w:val="00252DD9"/>
    <w:rsid w:val="0025309D"/>
    <w:rsid w:val="00253172"/>
    <w:rsid w:val="0025330D"/>
    <w:rsid w:val="0025347C"/>
    <w:rsid w:val="002538B9"/>
    <w:rsid w:val="00253957"/>
    <w:rsid w:val="00253C5C"/>
    <w:rsid w:val="00253CE0"/>
    <w:rsid w:val="00253E50"/>
    <w:rsid w:val="002541AA"/>
    <w:rsid w:val="00254934"/>
    <w:rsid w:val="00254FAF"/>
    <w:rsid w:val="002554A1"/>
    <w:rsid w:val="0025560C"/>
    <w:rsid w:val="00255624"/>
    <w:rsid w:val="002557B6"/>
    <w:rsid w:val="00255CD8"/>
    <w:rsid w:val="00255E01"/>
    <w:rsid w:val="00255E77"/>
    <w:rsid w:val="0025601B"/>
    <w:rsid w:val="002564DB"/>
    <w:rsid w:val="00256711"/>
    <w:rsid w:val="002567D9"/>
    <w:rsid w:val="00256A43"/>
    <w:rsid w:val="00256B92"/>
    <w:rsid w:val="00256CBF"/>
    <w:rsid w:val="00256D3B"/>
    <w:rsid w:val="00256E02"/>
    <w:rsid w:val="00256E5C"/>
    <w:rsid w:val="00256F60"/>
    <w:rsid w:val="00256FE4"/>
    <w:rsid w:val="00257121"/>
    <w:rsid w:val="0025798A"/>
    <w:rsid w:val="00257AB3"/>
    <w:rsid w:val="00257C14"/>
    <w:rsid w:val="00257FD4"/>
    <w:rsid w:val="0026010A"/>
    <w:rsid w:val="0026022A"/>
    <w:rsid w:val="00260646"/>
    <w:rsid w:val="00260648"/>
    <w:rsid w:val="00260789"/>
    <w:rsid w:val="002609E2"/>
    <w:rsid w:val="00260F16"/>
    <w:rsid w:val="00261077"/>
    <w:rsid w:val="00261084"/>
    <w:rsid w:val="002613D6"/>
    <w:rsid w:val="00261995"/>
    <w:rsid w:val="00261A3B"/>
    <w:rsid w:val="00261B23"/>
    <w:rsid w:val="00261EA5"/>
    <w:rsid w:val="002621F8"/>
    <w:rsid w:val="00262339"/>
    <w:rsid w:val="00262796"/>
    <w:rsid w:val="00262DEA"/>
    <w:rsid w:val="00262E0C"/>
    <w:rsid w:val="0026316E"/>
    <w:rsid w:val="0026337C"/>
    <w:rsid w:val="002633E2"/>
    <w:rsid w:val="0026381A"/>
    <w:rsid w:val="0026396C"/>
    <w:rsid w:val="002639A2"/>
    <w:rsid w:val="002642B8"/>
    <w:rsid w:val="00264585"/>
    <w:rsid w:val="00264B4C"/>
    <w:rsid w:val="00264CC3"/>
    <w:rsid w:val="00264E45"/>
    <w:rsid w:val="002651A9"/>
    <w:rsid w:val="00265247"/>
    <w:rsid w:val="00265544"/>
    <w:rsid w:val="00265B18"/>
    <w:rsid w:val="0026631F"/>
    <w:rsid w:val="002664A6"/>
    <w:rsid w:val="0026669A"/>
    <w:rsid w:val="00266865"/>
    <w:rsid w:val="00266C3E"/>
    <w:rsid w:val="00267480"/>
    <w:rsid w:val="002675D5"/>
    <w:rsid w:val="002676C6"/>
    <w:rsid w:val="00267844"/>
    <w:rsid w:val="00267D2D"/>
    <w:rsid w:val="00267F17"/>
    <w:rsid w:val="0027018F"/>
    <w:rsid w:val="0027037C"/>
    <w:rsid w:val="00270727"/>
    <w:rsid w:val="002709FC"/>
    <w:rsid w:val="00270BAC"/>
    <w:rsid w:val="00270C4C"/>
    <w:rsid w:val="00270D0C"/>
    <w:rsid w:val="00270ED0"/>
    <w:rsid w:val="002710D2"/>
    <w:rsid w:val="002710E6"/>
    <w:rsid w:val="0027111D"/>
    <w:rsid w:val="00271267"/>
    <w:rsid w:val="002714F7"/>
    <w:rsid w:val="00271883"/>
    <w:rsid w:val="002719BD"/>
    <w:rsid w:val="00271A26"/>
    <w:rsid w:val="00271F9F"/>
    <w:rsid w:val="002724E3"/>
    <w:rsid w:val="00272D61"/>
    <w:rsid w:val="00272EE3"/>
    <w:rsid w:val="00273129"/>
    <w:rsid w:val="002737AB"/>
    <w:rsid w:val="002737BF"/>
    <w:rsid w:val="002737CF"/>
    <w:rsid w:val="00274415"/>
    <w:rsid w:val="002746A3"/>
    <w:rsid w:val="00274A51"/>
    <w:rsid w:val="002750EB"/>
    <w:rsid w:val="00275101"/>
    <w:rsid w:val="00275129"/>
    <w:rsid w:val="0027528A"/>
    <w:rsid w:val="002753D0"/>
    <w:rsid w:val="002758DA"/>
    <w:rsid w:val="0027591A"/>
    <w:rsid w:val="002759A5"/>
    <w:rsid w:val="00275F3E"/>
    <w:rsid w:val="002763F0"/>
    <w:rsid w:val="002766B8"/>
    <w:rsid w:val="0027690E"/>
    <w:rsid w:val="00276973"/>
    <w:rsid w:val="00276FD1"/>
    <w:rsid w:val="002770E7"/>
    <w:rsid w:val="00277109"/>
    <w:rsid w:val="00277794"/>
    <w:rsid w:val="002778A1"/>
    <w:rsid w:val="00277B62"/>
    <w:rsid w:val="00277B75"/>
    <w:rsid w:val="00277BC2"/>
    <w:rsid w:val="00277E0C"/>
    <w:rsid w:val="0028010F"/>
    <w:rsid w:val="00280169"/>
    <w:rsid w:val="00280251"/>
    <w:rsid w:val="00280263"/>
    <w:rsid w:val="0028028F"/>
    <w:rsid w:val="00280792"/>
    <w:rsid w:val="00280869"/>
    <w:rsid w:val="002809CC"/>
    <w:rsid w:val="00280C32"/>
    <w:rsid w:val="00280D90"/>
    <w:rsid w:val="00280E41"/>
    <w:rsid w:val="00280FD8"/>
    <w:rsid w:val="002814DF"/>
    <w:rsid w:val="00281B69"/>
    <w:rsid w:val="00281E16"/>
    <w:rsid w:val="00281E2D"/>
    <w:rsid w:val="00281F58"/>
    <w:rsid w:val="0028200C"/>
    <w:rsid w:val="00282029"/>
    <w:rsid w:val="00282179"/>
    <w:rsid w:val="0028254B"/>
    <w:rsid w:val="0028266B"/>
    <w:rsid w:val="00282727"/>
    <w:rsid w:val="00282A5C"/>
    <w:rsid w:val="00282B32"/>
    <w:rsid w:val="00282F3B"/>
    <w:rsid w:val="00282FF7"/>
    <w:rsid w:val="0028337A"/>
    <w:rsid w:val="0028351B"/>
    <w:rsid w:val="00283E45"/>
    <w:rsid w:val="00284257"/>
    <w:rsid w:val="00284806"/>
    <w:rsid w:val="00284A06"/>
    <w:rsid w:val="00284ADF"/>
    <w:rsid w:val="00284C04"/>
    <w:rsid w:val="0028508A"/>
    <w:rsid w:val="00285397"/>
    <w:rsid w:val="002854AC"/>
    <w:rsid w:val="00285676"/>
    <w:rsid w:val="00285764"/>
    <w:rsid w:val="0028583D"/>
    <w:rsid w:val="0028603B"/>
    <w:rsid w:val="0028613D"/>
    <w:rsid w:val="0028637E"/>
    <w:rsid w:val="002864F6"/>
    <w:rsid w:val="00286597"/>
    <w:rsid w:val="002866A8"/>
    <w:rsid w:val="00286A2E"/>
    <w:rsid w:val="00286AAA"/>
    <w:rsid w:val="00286FCF"/>
    <w:rsid w:val="002876C3"/>
    <w:rsid w:val="00287898"/>
    <w:rsid w:val="0028790B"/>
    <w:rsid w:val="00287AE4"/>
    <w:rsid w:val="00287B8D"/>
    <w:rsid w:val="002901F1"/>
    <w:rsid w:val="00290278"/>
    <w:rsid w:val="002902A4"/>
    <w:rsid w:val="002905E5"/>
    <w:rsid w:val="00290629"/>
    <w:rsid w:val="00290638"/>
    <w:rsid w:val="00290AB7"/>
    <w:rsid w:val="00290C8D"/>
    <w:rsid w:val="00290D8C"/>
    <w:rsid w:val="00290DFE"/>
    <w:rsid w:val="00290E80"/>
    <w:rsid w:val="002911F5"/>
    <w:rsid w:val="002911F6"/>
    <w:rsid w:val="002915F5"/>
    <w:rsid w:val="00291967"/>
    <w:rsid w:val="00291AF7"/>
    <w:rsid w:val="00291BA2"/>
    <w:rsid w:val="00291FC2"/>
    <w:rsid w:val="002923F9"/>
    <w:rsid w:val="0029252B"/>
    <w:rsid w:val="0029288A"/>
    <w:rsid w:val="002929E1"/>
    <w:rsid w:val="00292A97"/>
    <w:rsid w:val="00292B45"/>
    <w:rsid w:val="00292E21"/>
    <w:rsid w:val="00292E7E"/>
    <w:rsid w:val="002935A5"/>
    <w:rsid w:val="00293699"/>
    <w:rsid w:val="0029375B"/>
    <w:rsid w:val="00293D28"/>
    <w:rsid w:val="00293D42"/>
    <w:rsid w:val="00293F68"/>
    <w:rsid w:val="00293FE4"/>
    <w:rsid w:val="0029424C"/>
    <w:rsid w:val="00294290"/>
    <w:rsid w:val="00294496"/>
    <w:rsid w:val="002949EF"/>
    <w:rsid w:val="00294EF8"/>
    <w:rsid w:val="0029510B"/>
    <w:rsid w:val="00295AC7"/>
    <w:rsid w:val="00295BA2"/>
    <w:rsid w:val="00295C2E"/>
    <w:rsid w:val="00296054"/>
    <w:rsid w:val="002960EA"/>
    <w:rsid w:val="002960EB"/>
    <w:rsid w:val="00296913"/>
    <w:rsid w:val="00296BF2"/>
    <w:rsid w:val="00296EA0"/>
    <w:rsid w:val="00296FB5"/>
    <w:rsid w:val="00296FC3"/>
    <w:rsid w:val="0029703E"/>
    <w:rsid w:val="0029746B"/>
    <w:rsid w:val="0029774D"/>
    <w:rsid w:val="002979C7"/>
    <w:rsid w:val="00297AE6"/>
    <w:rsid w:val="00297BE0"/>
    <w:rsid w:val="00297CFC"/>
    <w:rsid w:val="00297CFF"/>
    <w:rsid w:val="00297DFE"/>
    <w:rsid w:val="002A00EC"/>
    <w:rsid w:val="002A04BF"/>
    <w:rsid w:val="002A05A7"/>
    <w:rsid w:val="002A064F"/>
    <w:rsid w:val="002A08B4"/>
    <w:rsid w:val="002A0907"/>
    <w:rsid w:val="002A09E9"/>
    <w:rsid w:val="002A0A59"/>
    <w:rsid w:val="002A0B14"/>
    <w:rsid w:val="002A0FBF"/>
    <w:rsid w:val="002A1023"/>
    <w:rsid w:val="002A1063"/>
    <w:rsid w:val="002A10DF"/>
    <w:rsid w:val="002A111C"/>
    <w:rsid w:val="002A1200"/>
    <w:rsid w:val="002A13A2"/>
    <w:rsid w:val="002A13FD"/>
    <w:rsid w:val="002A1439"/>
    <w:rsid w:val="002A1638"/>
    <w:rsid w:val="002A1770"/>
    <w:rsid w:val="002A1B07"/>
    <w:rsid w:val="002A1B17"/>
    <w:rsid w:val="002A1BC3"/>
    <w:rsid w:val="002A1D97"/>
    <w:rsid w:val="002A221C"/>
    <w:rsid w:val="002A22C6"/>
    <w:rsid w:val="002A2808"/>
    <w:rsid w:val="002A2E2E"/>
    <w:rsid w:val="002A3084"/>
    <w:rsid w:val="002A335C"/>
    <w:rsid w:val="002A336B"/>
    <w:rsid w:val="002A36D4"/>
    <w:rsid w:val="002A3944"/>
    <w:rsid w:val="002A3B88"/>
    <w:rsid w:val="002A3BB0"/>
    <w:rsid w:val="002A3C27"/>
    <w:rsid w:val="002A47D7"/>
    <w:rsid w:val="002A4BAA"/>
    <w:rsid w:val="002A4BF6"/>
    <w:rsid w:val="002A4E2A"/>
    <w:rsid w:val="002A51D2"/>
    <w:rsid w:val="002A55A6"/>
    <w:rsid w:val="002A5C8F"/>
    <w:rsid w:val="002A5F96"/>
    <w:rsid w:val="002A61BF"/>
    <w:rsid w:val="002A62D4"/>
    <w:rsid w:val="002A63B4"/>
    <w:rsid w:val="002A6BB2"/>
    <w:rsid w:val="002A6D6E"/>
    <w:rsid w:val="002A6F71"/>
    <w:rsid w:val="002A709C"/>
    <w:rsid w:val="002A790A"/>
    <w:rsid w:val="002A7A01"/>
    <w:rsid w:val="002A7AB2"/>
    <w:rsid w:val="002A7B45"/>
    <w:rsid w:val="002A7BD6"/>
    <w:rsid w:val="002B00D7"/>
    <w:rsid w:val="002B048B"/>
    <w:rsid w:val="002B0643"/>
    <w:rsid w:val="002B0A46"/>
    <w:rsid w:val="002B0A69"/>
    <w:rsid w:val="002B0D28"/>
    <w:rsid w:val="002B0EBC"/>
    <w:rsid w:val="002B1457"/>
    <w:rsid w:val="002B1913"/>
    <w:rsid w:val="002B191D"/>
    <w:rsid w:val="002B19D7"/>
    <w:rsid w:val="002B1E0F"/>
    <w:rsid w:val="002B1E71"/>
    <w:rsid w:val="002B1FC7"/>
    <w:rsid w:val="002B23BC"/>
    <w:rsid w:val="002B23FF"/>
    <w:rsid w:val="002B2565"/>
    <w:rsid w:val="002B28F2"/>
    <w:rsid w:val="002B2A80"/>
    <w:rsid w:val="002B2ADD"/>
    <w:rsid w:val="002B2CEA"/>
    <w:rsid w:val="002B2D13"/>
    <w:rsid w:val="002B324E"/>
    <w:rsid w:val="002B338E"/>
    <w:rsid w:val="002B35DC"/>
    <w:rsid w:val="002B382D"/>
    <w:rsid w:val="002B382E"/>
    <w:rsid w:val="002B3BF6"/>
    <w:rsid w:val="002B4108"/>
    <w:rsid w:val="002B4708"/>
    <w:rsid w:val="002B4885"/>
    <w:rsid w:val="002B4BAB"/>
    <w:rsid w:val="002B5364"/>
    <w:rsid w:val="002B55D0"/>
    <w:rsid w:val="002B57A4"/>
    <w:rsid w:val="002B5AE3"/>
    <w:rsid w:val="002B6123"/>
    <w:rsid w:val="002B65B9"/>
    <w:rsid w:val="002B69A8"/>
    <w:rsid w:val="002B6DAA"/>
    <w:rsid w:val="002B6EC7"/>
    <w:rsid w:val="002B7157"/>
    <w:rsid w:val="002B716D"/>
    <w:rsid w:val="002B7448"/>
    <w:rsid w:val="002B7613"/>
    <w:rsid w:val="002B77EC"/>
    <w:rsid w:val="002B7870"/>
    <w:rsid w:val="002B795F"/>
    <w:rsid w:val="002B7D0E"/>
    <w:rsid w:val="002B7F45"/>
    <w:rsid w:val="002C0088"/>
    <w:rsid w:val="002C01AE"/>
    <w:rsid w:val="002C042C"/>
    <w:rsid w:val="002C0CBB"/>
    <w:rsid w:val="002C101C"/>
    <w:rsid w:val="002C1309"/>
    <w:rsid w:val="002C201F"/>
    <w:rsid w:val="002C230F"/>
    <w:rsid w:val="002C276D"/>
    <w:rsid w:val="002C2801"/>
    <w:rsid w:val="002C287B"/>
    <w:rsid w:val="002C29A1"/>
    <w:rsid w:val="002C2CC5"/>
    <w:rsid w:val="002C2EFB"/>
    <w:rsid w:val="002C2FFD"/>
    <w:rsid w:val="002C31B2"/>
    <w:rsid w:val="002C3251"/>
    <w:rsid w:val="002C3689"/>
    <w:rsid w:val="002C3744"/>
    <w:rsid w:val="002C3869"/>
    <w:rsid w:val="002C3B81"/>
    <w:rsid w:val="002C3C66"/>
    <w:rsid w:val="002C3D88"/>
    <w:rsid w:val="002C3E9D"/>
    <w:rsid w:val="002C419D"/>
    <w:rsid w:val="002C41F6"/>
    <w:rsid w:val="002C43F9"/>
    <w:rsid w:val="002C443B"/>
    <w:rsid w:val="002C445E"/>
    <w:rsid w:val="002C44D6"/>
    <w:rsid w:val="002C46F3"/>
    <w:rsid w:val="002C4988"/>
    <w:rsid w:val="002C4A17"/>
    <w:rsid w:val="002C50E2"/>
    <w:rsid w:val="002C5186"/>
    <w:rsid w:val="002C54A7"/>
    <w:rsid w:val="002C5821"/>
    <w:rsid w:val="002C586B"/>
    <w:rsid w:val="002C591F"/>
    <w:rsid w:val="002C5B4F"/>
    <w:rsid w:val="002C5ED7"/>
    <w:rsid w:val="002C6567"/>
    <w:rsid w:val="002C6D6F"/>
    <w:rsid w:val="002C6E1C"/>
    <w:rsid w:val="002C7497"/>
    <w:rsid w:val="002C7873"/>
    <w:rsid w:val="002C798C"/>
    <w:rsid w:val="002C79FF"/>
    <w:rsid w:val="002C7A6E"/>
    <w:rsid w:val="002C7B34"/>
    <w:rsid w:val="002C7BFA"/>
    <w:rsid w:val="002D03F7"/>
    <w:rsid w:val="002D0588"/>
    <w:rsid w:val="002D0744"/>
    <w:rsid w:val="002D07F0"/>
    <w:rsid w:val="002D08DA"/>
    <w:rsid w:val="002D0A84"/>
    <w:rsid w:val="002D0D10"/>
    <w:rsid w:val="002D0F62"/>
    <w:rsid w:val="002D1043"/>
    <w:rsid w:val="002D1445"/>
    <w:rsid w:val="002D1510"/>
    <w:rsid w:val="002D179B"/>
    <w:rsid w:val="002D18DF"/>
    <w:rsid w:val="002D2102"/>
    <w:rsid w:val="002D21FC"/>
    <w:rsid w:val="002D22C4"/>
    <w:rsid w:val="002D2397"/>
    <w:rsid w:val="002D25DC"/>
    <w:rsid w:val="002D26EA"/>
    <w:rsid w:val="002D2BD9"/>
    <w:rsid w:val="002D2CE4"/>
    <w:rsid w:val="002D2E93"/>
    <w:rsid w:val="002D2EC4"/>
    <w:rsid w:val="002D2F39"/>
    <w:rsid w:val="002D3063"/>
    <w:rsid w:val="002D3286"/>
    <w:rsid w:val="002D34EB"/>
    <w:rsid w:val="002D369B"/>
    <w:rsid w:val="002D39A5"/>
    <w:rsid w:val="002D4098"/>
    <w:rsid w:val="002D4181"/>
    <w:rsid w:val="002D45A0"/>
    <w:rsid w:val="002D463A"/>
    <w:rsid w:val="002D46B9"/>
    <w:rsid w:val="002D514A"/>
    <w:rsid w:val="002D517C"/>
    <w:rsid w:val="002D5653"/>
    <w:rsid w:val="002D5A90"/>
    <w:rsid w:val="002D5D48"/>
    <w:rsid w:val="002D5F2A"/>
    <w:rsid w:val="002D6172"/>
    <w:rsid w:val="002D64D9"/>
    <w:rsid w:val="002D6538"/>
    <w:rsid w:val="002D664E"/>
    <w:rsid w:val="002D66B7"/>
    <w:rsid w:val="002D6B72"/>
    <w:rsid w:val="002D6DD2"/>
    <w:rsid w:val="002D6DFC"/>
    <w:rsid w:val="002D6EDA"/>
    <w:rsid w:val="002D70EC"/>
    <w:rsid w:val="002D74AB"/>
    <w:rsid w:val="002D76B4"/>
    <w:rsid w:val="002D7843"/>
    <w:rsid w:val="002D7C51"/>
    <w:rsid w:val="002E0108"/>
    <w:rsid w:val="002E01B9"/>
    <w:rsid w:val="002E0B46"/>
    <w:rsid w:val="002E0D6E"/>
    <w:rsid w:val="002E1071"/>
    <w:rsid w:val="002E13E6"/>
    <w:rsid w:val="002E153E"/>
    <w:rsid w:val="002E16C9"/>
    <w:rsid w:val="002E1D7F"/>
    <w:rsid w:val="002E1F8F"/>
    <w:rsid w:val="002E219C"/>
    <w:rsid w:val="002E2356"/>
    <w:rsid w:val="002E2894"/>
    <w:rsid w:val="002E28B9"/>
    <w:rsid w:val="002E2A00"/>
    <w:rsid w:val="002E2A3D"/>
    <w:rsid w:val="002E2A78"/>
    <w:rsid w:val="002E2D95"/>
    <w:rsid w:val="002E2DFD"/>
    <w:rsid w:val="002E307E"/>
    <w:rsid w:val="002E30A7"/>
    <w:rsid w:val="002E30F4"/>
    <w:rsid w:val="002E3217"/>
    <w:rsid w:val="002E3302"/>
    <w:rsid w:val="002E3755"/>
    <w:rsid w:val="002E3A81"/>
    <w:rsid w:val="002E3EEB"/>
    <w:rsid w:val="002E3FF4"/>
    <w:rsid w:val="002E4073"/>
    <w:rsid w:val="002E41A8"/>
    <w:rsid w:val="002E42BB"/>
    <w:rsid w:val="002E4686"/>
    <w:rsid w:val="002E476A"/>
    <w:rsid w:val="002E47DC"/>
    <w:rsid w:val="002E4AA1"/>
    <w:rsid w:val="002E4E14"/>
    <w:rsid w:val="002E5079"/>
    <w:rsid w:val="002E50C9"/>
    <w:rsid w:val="002E5598"/>
    <w:rsid w:val="002E5672"/>
    <w:rsid w:val="002E56AD"/>
    <w:rsid w:val="002E5815"/>
    <w:rsid w:val="002E58BD"/>
    <w:rsid w:val="002E5E11"/>
    <w:rsid w:val="002E60D5"/>
    <w:rsid w:val="002E611E"/>
    <w:rsid w:val="002E668A"/>
    <w:rsid w:val="002E6728"/>
    <w:rsid w:val="002E723E"/>
    <w:rsid w:val="002E7330"/>
    <w:rsid w:val="002E7950"/>
    <w:rsid w:val="002E7FC1"/>
    <w:rsid w:val="002F01C3"/>
    <w:rsid w:val="002F03E2"/>
    <w:rsid w:val="002F040B"/>
    <w:rsid w:val="002F05C6"/>
    <w:rsid w:val="002F0F7B"/>
    <w:rsid w:val="002F1136"/>
    <w:rsid w:val="002F122F"/>
    <w:rsid w:val="002F1C73"/>
    <w:rsid w:val="002F1C7C"/>
    <w:rsid w:val="002F1CE5"/>
    <w:rsid w:val="002F22DD"/>
    <w:rsid w:val="002F24B0"/>
    <w:rsid w:val="002F25B2"/>
    <w:rsid w:val="002F2A9D"/>
    <w:rsid w:val="002F2B36"/>
    <w:rsid w:val="002F2C66"/>
    <w:rsid w:val="002F30F8"/>
    <w:rsid w:val="002F31E6"/>
    <w:rsid w:val="002F3260"/>
    <w:rsid w:val="002F345C"/>
    <w:rsid w:val="002F3522"/>
    <w:rsid w:val="002F35FC"/>
    <w:rsid w:val="002F39CB"/>
    <w:rsid w:val="002F3A86"/>
    <w:rsid w:val="002F3C9A"/>
    <w:rsid w:val="002F3DB2"/>
    <w:rsid w:val="002F4201"/>
    <w:rsid w:val="002F4276"/>
    <w:rsid w:val="002F4336"/>
    <w:rsid w:val="002F4404"/>
    <w:rsid w:val="002F4551"/>
    <w:rsid w:val="002F4801"/>
    <w:rsid w:val="002F4A57"/>
    <w:rsid w:val="002F4CE3"/>
    <w:rsid w:val="002F5121"/>
    <w:rsid w:val="002F513C"/>
    <w:rsid w:val="002F53E4"/>
    <w:rsid w:val="002F54F7"/>
    <w:rsid w:val="002F5926"/>
    <w:rsid w:val="002F5A87"/>
    <w:rsid w:val="002F5AAF"/>
    <w:rsid w:val="002F61F3"/>
    <w:rsid w:val="002F62B1"/>
    <w:rsid w:val="002F6BF9"/>
    <w:rsid w:val="002F716B"/>
    <w:rsid w:val="002F72BE"/>
    <w:rsid w:val="002F7566"/>
    <w:rsid w:val="002F76B2"/>
    <w:rsid w:val="002F78C3"/>
    <w:rsid w:val="002F7A10"/>
    <w:rsid w:val="00300360"/>
    <w:rsid w:val="00300793"/>
    <w:rsid w:val="00300933"/>
    <w:rsid w:val="00300968"/>
    <w:rsid w:val="003009B8"/>
    <w:rsid w:val="003009E1"/>
    <w:rsid w:val="00301032"/>
    <w:rsid w:val="00301117"/>
    <w:rsid w:val="0030116B"/>
    <w:rsid w:val="003012B5"/>
    <w:rsid w:val="003012E0"/>
    <w:rsid w:val="003012EC"/>
    <w:rsid w:val="003019A6"/>
    <w:rsid w:val="00301BBF"/>
    <w:rsid w:val="00301E45"/>
    <w:rsid w:val="0030254F"/>
    <w:rsid w:val="0030278F"/>
    <w:rsid w:val="00302AB6"/>
    <w:rsid w:val="00302C15"/>
    <w:rsid w:val="00302F1C"/>
    <w:rsid w:val="00303030"/>
    <w:rsid w:val="00303071"/>
    <w:rsid w:val="00303355"/>
    <w:rsid w:val="003033C7"/>
    <w:rsid w:val="003035E7"/>
    <w:rsid w:val="0030360D"/>
    <w:rsid w:val="00303A99"/>
    <w:rsid w:val="00303AC9"/>
    <w:rsid w:val="00303C4D"/>
    <w:rsid w:val="00303D07"/>
    <w:rsid w:val="00303F45"/>
    <w:rsid w:val="0030406E"/>
    <w:rsid w:val="003040B8"/>
    <w:rsid w:val="00304388"/>
    <w:rsid w:val="0030439D"/>
    <w:rsid w:val="003043FC"/>
    <w:rsid w:val="003044DB"/>
    <w:rsid w:val="003047BD"/>
    <w:rsid w:val="00304A3F"/>
    <w:rsid w:val="00304B85"/>
    <w:rsid w:val="003050E9"/>
    <w:rsid w:val="0030541B"/>
    <w:rsid w:val="003054C5"/>
    <w:rsid w:val="00305791"/>
    <w:rsid w:val="0030589F"/>
    <w:rsid w:val="003058C3"/>
    <w:rsid w:val="00305938"/>
    <w:rsid w:val="003059D6"/>
    <w:rsid w:val="00305B2A"/>
    <w:rsid w:val="00305D09"/>
    <w:rsid w:val="00305F7C"/>
    <w:rsid w:val="003065EA"/>
    <w:rsid w:val="003066ED"/>
    <w:rsid w:val="003067CD"/>
    <w:rsid w:val="00306876"/>
    <w:rsid w:val="003068B7"/>
    <w:rsid w:val="00306B7E"/>
    <w:rsid w:val="00306D25"/>
    <w:rsid w:val="00306DA8"/>
    <w:rsid w:val="00306DEA"/>
    <w:rsid w:val="00306EC1"/>
    <w:rsid w:val="00307056"/>
    <w:rsid w:val="003070D4"/>
    <w:rsid w:val="00307214"/>
    <w:rsid w:val="003076FD"/>
    <w:rsid w:val="0030773C"/>
    <w:rsid w:val="0030795D"/>
    <w:rsid w:val="00307995"/>
    <w:rsid w:val="003079B4"/>
    <w:rsid w:val="00307F92"/>
    <w:rsid w:val="00310539"/>
    <w:rsid w:val="00310854"/>
    <w:rsid w:val="00310AF2"/>
    <w:rsid w:val="00310C56"/>
    <w:rsid w:val="0031119B"/>
    <w:rsid w:val="003112DF"/>
    <w:rsid w:val="003114E8"/>
    <w:rsid w:val="003114ED"/>
    <w:rsid w:val="003116C8"/>
    <w:rsid w:val="0031172C"/>
    <w:rsid w:val="00311807"/>
    <w:rsid w:val="00311838"/>
    <w:rsid w:val="003119C5"/>
    <w:rsid w:val="00311BE9"/>
    <w:rsid w:val="0031285E"/>
    <w:rsid w:val="0031321D"/>
    <w:rsid w:val="003132D1"/>
    <w:rsid w:val="0031335F"/>
    <w:rsid w:val="00313635"/>
    <w:rsid w:val="003136D2"/>
    <w:rsid w:val="00313AF6"/>
    <w:rsid w:val="00313C9F"/>
    <w:rsid w:val="003142CB"/>
    <w:rsid w:val="0031442B"/>
    <w:rsid w:val="00314480"/>
    <w:rsid w:val="0031492F"/>
    <w:rsid w:val="00314B4E"/>
    <w:rsid w:val="0031516D"/>
    <w:rsid w:val="00315372"/>
    <w:rsid w:val="00315972"/>
    <w:rsid w:val="00315DCB"/>
    <w:rsid w:val="00315E45"/>
    <w:rsid w:val="00316282"/>
    <w:rsid w:val="003163C0"/>
    <w:rsid w:val="0031663D"/>
    <w:rsid w:val="00316C99"/>
    <w:rsid w:val="00316E97"/>
    <w:rsid w:val="003170CA"/>
    <w:rsid w:val="00317297"/>
    <w:rsid w:val="003178F0"/>
    <w:rsid w:val="00317A24"/>
    <w:rsid w:val="00317E49"/>
    <w:rsid w:val="00317F01"/>
    <w:rsid w:val="003204FF"/>
    <w:rsid w:val="003207CD"/>
    <w:rsid w:val="00320949"/>
    <w:rsid w:val="00320CEC"/>
    <w:rsid w:val="00320D9B"/>
    <w:rsid w:val="00320DBC"/>
    <w:rsid w:val="00320E50"/>
    <w:rsid w:val="00320F22"/>
    <w:rsid w:val="0032138B"/>
    <w:rsid w:val="003214C6"/>
    <w:rsid w:val="00321575"/>
    <w:rsid w:val="00321711"/>
    <w:rsid w:val="00321A14"/>
    <w:rsid w:val="00321F34"/>
    <w:rsid w:val="003220CF"/>
    <w:rsid w:val="003222EF"/>
    <w:rsid w:val="0032255E"/>
    <w:rsid w:val="0032265B"/>
    <w:rsid w:val="003228CA"/>
    <w:rsid w:val="00322C95"/>
    <w:rsid w:val="003234EC"/>
    <w:rsid w:val="00323A7A"/>
    <w:rsid w:val="00323AF8"/>
    <w:rsid w:val="00323D1B"/>
    <w:rsid w:val="00323E1A"/>
    <w:rsid w:val="0032404A"/>
    <w:rsid w:val="00324439"/>
    <w:rsid w:val="003244BB"/>
    <w:rsid w:val="003245BD"/>
    <w:rsid w:val="00324601"/>
    <w:rsid w:val="003246E2"/>
    <w:rsid w:val="00324B11"/>
    <w:rsid w:val="00324C87"/>
    <w:rsid w:val="00324E77"/>
    <w:rsid w:val="00325D86"/>
    <w:rsid w:val="0032612B"/>
    <w:rsid w:val="0032613F"/>
    <w:rsid w:val="003263A3"/>
    <w:rsid w:val="00326593"/>
    <w:rsid w:val="00326A19"/>
    <w:rsid w:val="00326B51"/>
    <w:rsid w:val="00327072"/>
    <w:rsid w:val="003274CF"/>
    <w:rsid w:val="00327589"/>
    <w:rsid w:val="00327686"/>
    <w:rsid w:val="00327704"/>
    <w:rsid w:val="00327D9F"/>
    <w:rsid w:val="00327EB3"/>
    <w:rsid w:val="00330690"/>
    <w:rsid w:val="00330849"/>
    <w:rsid w:val="003309A6"/>
    <w:rsid w:val="00330F45"/>
    <w:rsid w:val="00331136"/>
    <w:rsid w:val="003314B0"/>
    <w:rsid w:val="003314D0"/>
    <w:rsid w:val="003317E2"/>
    <w:rsid w:val="003318C8"/>
    <w:rsid w:val="00331A45"/>
    <w:rsid w:val="00332182"/>
    <w:rsid w:val="0033224B"/>
    <w:rsid w:val="0033249C"/>
    <w:rsid w:val="00332ABF"/>
    <w:rsid w:val="00332B59"/>
    <w:rsid w:val="00332C62"/>
    <w:rsid w:val="00333084"/>
    <w:rsid w:val="0033373A"/>
    <w:rsid w:val="00333D26"/>
    <w:rsid w:val="00333EA3"/>
    <w:rsid w:val="00333EED"/>
    <w:rsid w:val="00333F04"/>
    <w:rsid w:val="00334188"/>
    <w:rsid w:val="003341FA"/>
    <w:rsid w:val="003343F3"/>
    <w:rsid w:val="00334476"/>
    <w:rsid w:val="00334711"/>
    <w:rsid w:val="00334A58"/>
    <w:rsid w:val="00335079"/>
    <w:rsid w:val="00335225"/>
    <w:rsid w:val="003352E4"/>
    <w:rsid w:val="00335524"/>
    <w:rsid w:val="00335535"/>
    <w:rsid w:val="00335DF8"/>
    <w:rsid w:val="00335FFE"/>
    <w:rsid w:val="003362EE"/>
    <w:rsid w:val="00336490"/>
    <w:rsid w:val="0033656E"/>
    <w:rsid w:val="003368F8"/>
    <w:rsid w:val="00336A0D"/>
    <w:rsid w:val="00337234"/>
    <w:rsid w:val="0033763F"/>
    <w:rsid w:val="003379A7"/>
    <w:rsid w:val="0034004A"/>
    <w:rsid w:val="0034015A"/>
    <w:rsid w:val="0034015C"/>
    <w:rsid w:val="003402C3"/>
    <w:rsid w:val="0034097A"/>
    <w:rsid w:val="00340A38"/>
    <w:rsid w:val="00340AA0"/>
    <w:rsid w:val="00340AF8"/>
    <w:rsid w:val="00340BDC"/>
    <w:rsid w:val="00340D0C"/>
    <w:rsid w:val="00340E81"/>
    <w:rsid w:val="0034104A"/>
    <w:rsid w:val="00341087"/>
    <w:rsid w:val="003410FD"/>
    <w:rsid w:val="00341172"/>
    <w:rsid w:val="00341345"/>
    <w:rsid w:val="003415E7"/>
    <w:rsid w:val="00341BC9"/>
    <w:rsid w:val="00341D04"/>
    <w:rsid w:val="00341DDB"/>
    <w:rsid w:val="003420F5"/>
    <w:rsid w:val="003422F5"/>
    <w:rsid w:val="0034259D"/>
    <w:rsid w:val="00342CB3"/>
    <w:rsid w:val="0034345A"/>
    <w:rsid w:val="003434E7"/>
    <w:rsid w:val="00343603"/>
    <w:rsid w:val="00343899"/>
    <w:rsid w:val="003439D0"/>
    <w:rsid w:val="00343A03"/>
    <w:rsid w:val="00343AD8"/>
    <w:rsid w:val="00343F33"/>
    <w:rsid w:val="0034404F"/>
    <w:rsid w:val="00344176"/>
    <w:rsid w:val="0034425B"/>
    <w:rsid w:val="003442B3"/>
    <w:rsid w:val="003445E2"/>
    <w:rsid w:val="003446C9"/>
    <w:rsid w:val="0034484D"/>
    <w:rsid w:val="00344BCB"/>
    <w:rsid w:val="00344DEF"/>
    <w:rsid w:val="0034502F"/>
    <w:rsid w:val="0034509B"/>
    <w:rsid w:val="003451E0"/>
    <w:rsid w:val="0034555B"/>
    <w:rsid w:val="00345648"/>
    <w:rsid w:val="00345891"/>
    <w:rsid w:val="003459C7"/>
    <w:rsid w:val="00345EF8"/>
    <w:rsid w:val="003460CE"/>
    <w:rsid w:val="003462D3"/>
    <w:rsid w:val="00346582"/>
    <w:rsid w:val="0034663B"/>
    <w:rsid w:val="003467DF"/>
    <w:rsid w:val="00346D47"/>
    <w:rsid w:val="003471B2"/>
    <w:rsid w:val="00347B3B"/>
    <w:rsid w:val="00347C00"/>
    <w:rsid w:val="00347C28"/>
    <w:rsid w:val="00347C5B"/>
    <w:rsid w:val="00347F45"/>
    <w:rsid w:val="00347FD2"/>
    <w:rsid w:val="00350211"/>
    <w:rsid w:val="00350444"/>
    <w:rsid w:val="0035059C"/>
    <w:rsid w:val="00350C95"/>
    <w:rsid w:val="0035127B"/>
    <w:rsid w:val="00351288"/>
    <w:rsid w:val="00351343"/>
    <w:rsid w:val="003513AA"/>
    <w:rsid w:val="00351876"/>
    <w:rsid w:val="00351C9F"/>
    <w:rsid w:val="00351DB1"/>
    <w:rsid w:val="00351E4E"/>
    <w:rsid w:val="003522A0"/>
    <w:rsid w:val="00352583"/>
    <w:rsid w:val="003526E9"/>
    <w:rsid w:val="00352768"/>
    <w:rsid w:val="003529C9"/>
    <w:rsid w:val="00352A34"/>
    <w:rsid w:val="00352D36"/>
    <w:rsid w:val="00352E31"/>
    <w:rsid w:val="00353067"/>
    <w:rsid w:val="003533E9"/>
    <w:rsid w:val="00353561"/>
    <w:rsid w:val="00353648"/>
    <w:rsid w:val="0035366A"/>
    <w:rsid w:val="00353685"/>
    <w:rsid w:val="003536E3"/>
    <w:rsid w:val="00353A13"/>
    <w:rsid w:val="00353C59"/>
    <w:rsid w:val="00353CB2"/>
    <w:rsid w:val="00354455"/>
    <w:rsid w:val="00354A82"/>
    <w:rsid w:val="00354F8C"/>
    <w:rsid w:val="003550EA"/>
    <w:rsid w:val="00355274"/>
    <w:rsid w:val="003554BB"/>
    <w:rsid w:val="003555C5"/>
    <w:rsid w:val="00355764"/>
    <w:rsid w:val="00355CDF"/>
    <w:rsid w:val="003566B8"/>
    <w:rsid w:val="00356787"/>
    <w:rsid w:val="00356936"/>
    <w:rsid w:val="00356D43"/>
    <w:rsid w:val="00357225"/>
    <w:rsid w:val="003575E6"/>
    <w:rsid w:val="003575F5"/>
    <w:rsid w:val="00357604"/>
    <w:rsid w:val="003578A7"/>
    <w:rsid w:val="00357997"/>
    <w:rsid w:val="003579CF"/>
    <w:rsid w:val="003579D8"/>
    <w:rsid w:val="00357A2F"/>
    <w:rsid w:val="00357F57"/>
    <w:rsid w:val="00357F87"/>
    <w:rsid w:val="003600F2"/>
    <w:rsid w:val="00360202"/>
    <w:rsid w:val="003602FA"/>
    <w:rsid w:val="003605E3"/>
    <w:rsid w:val="00360669"/>
    <w:rsid w:val="00360687"/>
    <w:rsid w:val="00360A84"/>
    <w:rsid w:val="00360B48"/>
    <w:rsid w:val="00360CBB"/>
    <w:rsid w:val="00360E2C"/>
    <w:rsid w:val="0036109A"/>
    <w:rsid w:val="003619B9"/>
    <w:rsid w:val="003619E0"/>
    <w:rsid w:val="003619FD"/>
    <w:rsid w:val="00362763"/>
    <w:rsid w:val="00362C03"/>
    <w:rsid w:val="00362F41"/>
    <w:rsid w:val="00362F60"/>
    <w:rsid w:val="003630C8"/>
    <w:rsid w:val="0036339D"/>
    <w:rsid w:val="003633E0"/>
    <w:rsid w:val="003639CD"/>
    <w:rsid w:val="00363B85"/>
    <w:rsid w:val="00363C6A"/>
    <w:rsid w:val="00363C70"/>
    <w:rsid w:val="00363EFA"/>
    <w:rsid w:val="00364186"/>
    <w:rsid w:val="00364936"/>
    <w:rsid w:val="00364975"/>
    <w:rsid w:val="003649EA"/>
    <w:rsid w:val="003650DF"/>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4E7"/>
    <w:rsid w:val="00366DCB"/>
    <w:rsid w:val="00367455"/>
    <w:rsid w:val="00367529"/>
    <w:rsid w:val="0036755C"/>
    <w:rsid w:val="00367853"/>
    <w:rsid w:val="00367A3A"/>
    <w:rsid w:val="00367CDC"/>
    <w:rsid w:val="00370501"/>
    <w:rsid w:val="0037089C"/>
    <w:rsid w:val="0037092E"/>
    <w:rsid w:val="00370A12"/>
    <w:rsid w:val="00370B57"/>
    <w:rsid w:val="00370FEE"/>
    <w:rsid w:val="003712FF"/>
    <w:rsid w:val="00371366"/>
    <w:rsid w:val="003718E1"/>
    <w:rsid w:val="00371AA0"/>
    <w:rsid w:val="00371B66"/>
    <w:rsid w:val="00371B9C"/>
    <w:rsid w:val="00371E04"/>
    <w:rsid w:val="00372343"/>
    <w:rsid w:val="003727A6"/>
    <w:rsid w:val="00372A2C"/>
    <w:rsid w:val="00372CAB"/>
    <w:rsid w:val="00373291"/>
    <w:rsid w:val="00373492"/>
    <w:rsid w:val="00373562"/>
    <w:rsid w:val="003736B3"/>
    <w:rsid w:val="003738B5"/>
    <w:rsid w:val="003738C5"/>
    <w:rsid w:val="00373B2E"/>
    <w:rsid w:val="00373C1E"/>
    <w:rsid w:val="00373C5D"/>
    <w:rsid w:val="0037403E"/>
    <w:rsid w:val="00374055"/>
    <w:rsid w:val="00374579"/>
    <w:rsid w:val="003747AC"/>
    <w:rsid w:val="00374931"/>
    <w:rsid w:val="00374A17"/>
    <w:rsid w:val="00374B67"/>
    <w:rsid w:val="003752A2"/>
    <w:rsid w:val="003754BA"/>
    <w:rsid w:val="003754D5"/>
    <w:rsid w:val="003756BE"/>
    <w:rsid w:val="003758F7"/>
    <w:rsid w:val="00375A9C"/>
    <w:rsid w:val="003764C5"/>
    <w:rsid w:val="00376646"/>
    <w:rsid w:val="003766BA"/>
    <w:rsid w:val="0037687D"/>
    <w:rsid w:val="00376B11"/>
    <w:rsid w:val="00377021"/>
    <w:rsid w:val="003772FB"/>
    <w:rsid w:val="00377416"/>
    <w:rsid w:val="003775C0"/>
    <w:rsid w:val="00377749"/>
    <w:rsid w:val="00377ABA"/>
    <w:rsid w:val="00377B5E"/>
    <w:rsid w:val="00377C31"/>
    <w:rsid w:val="00377C67"/>
    <w:rsid w:val="00377CAA"/>
    <w:rsid w:val="003801DD"/>
    <w:rsid w:val="003802C1"/>
    <w:rsid w:val="003804BF"/>
    <w:rsid w:val="003804CC"/>
    <w:rsid w:val="00380762"/>
    <w:rsid w:val="00380824"/>
    <w:rsid w:val="003809DC"/>
    <w:rsid w:val="00380E2B"/>
    <w:rsid w:val="003812E6"/>
    <w:rsid w:val="00381870"/>
    <w:rsid w:val="00381B1C"/>
    <w:rsid w:val="00381CC2"/>
    <w:rsid w:val="00381E4E"/>
    <w:rsid w:val="00382179"/>
    <w:rsid w:val="003823F8"/>
    <w:rsid w:val="003824F2"/>
    <w:rsid w:val="00382918"/>
    <w:rsid w:val="00382B38"/>
    <w:rsid w:val="00382D58"/>
    <w:rsid w:val="00383241"/>
    <w:rsid w:val="003833E5"/>
    <w:rsid w:val="0038348A"/>
    <w:rsid w:val="003836C5"/>
    <w:rsid w:val="003837EE"/>
    <w:rsid w:val="00383ABA"/>
    <w:rsid w:val="00383C4B"/>
    <w:rsid w:val="003846B3"/>
    <w:rsid w:val="00384700"/>
    <w:rsid w:val="0038472B"/>
    <w:rsid w:val="00384788"/>
    <w:rsid w:val="00384BE6"/>
    <w:rsid w:val="0038535B"/>
    <w:rsid w:val="00385785"/>
    <w:rsid w:val="003859C4"/>
    <w:rsid w:val="00385A9F"/>
    <w:rsid w:val="00385C5D"/>
    <w:rsid w:val="00385D37"/>
    <w:rsid w:val="003861E4"/>
    <w:rsid w:val="0038623E"/>
    <w:rsid w:val="003867EF"/>
    <w:rsid w:val="0038685C"/>
    <w:rsid w:val="00386FF3"/>
    <w:rsid w:val="00387610"/>
    <w:rsid w:val="00387682"/>
    <w:rsid w:val="003877E0"/>
    <w:rsid w:val="00387990"/>
    <w:rsid w:val="00387A7D"/>
    <w:rsid w:val="00387BE0"/>
    <w:rsid w:val="00387C46"/>
    <w:rsid w:val="00387F3D"/>
    <w:rsid w:val="00387F69"/>
    <w:rsid w:val="00390056"/>
    <w:rsid w:val="0039008E"/>
    <w:rsid w:val="00390236"/>
    <w:rsid w:val="00390A98"/>
    <w:rsid w:val="00390F96"/>
    <w:rsid w:val="00390FA5"/>
    <w:rsid w:val="00390FBF"/>
    <w:rsid w:val="003911DD"/>
    <w:rsid w:val="003913B2"/>
    <w:rsid w:val="003918EF"/>
    <w:rsid w:val="00391CDD"/>
    <w:rsid w:val="003921FA"/>
    <w:rsid w:val="003922E4"/>
    <w:rsid w:val="0039252A"/>
    <w:rsid w:val="0039252E"/>
    <w:rsid w:val="003925B5"/>
    <w:rsid w:val="00392A7D"/>
    <w:rsid w:val="00392D00"/>
    <w:rsid w:val="00392D0E"/>
    <w:rsid w:val="00393082"/>
    <w:rsid w:val="003931C6"/>
    <w:rsid w:val="0039326D"/>
    <w:rsid w:val="003932BF"/>
    <w:rsid w:val="0039333C"/>
    <w:rsid w:val="00393AC7"/>
    <w:rsid w:val="00393C0A"/>
    <w:rsid w:val="0039454C"/>
    <w:rsid w:val="0039457F"/>
    <w:rsid w:val="003949A1"/>
    <w:rsid w:val="00394B0E"/>
    <w:rsid w:val="00394B62"/>
    <w:rsid w:val="00394D14"/>
    <w:rsid w:val="00394E3B"/>
    <w:rsid w:val="00395176"/>
    <w:rsid w:val="003952F8"/>
    <w:rsid w:val="0039567A"/>
    <w:rsid w:val="003957FC"/>
    <w:rsid w:val="00395878"/>
    <w:rsid w:val="00395AC7"/>
    <w:rsid w:val="00395B17"/>
    <w:rsid w:val="00395D6F"/>
    <w:rsid w:val="00395DEA"/>
    <w:rsid w:val="00395E47"/>
    <w:rsid w:val="00395EE2"/>
    <w:rsid w:val="003960BE"/>
    <w:rsid w:val="003963D1"/>
    <w:rsid w:val="00396716"/>
    <w:rsid w:val="00396764"/>
    <w:rsid w:val="00396914"/>
    <w:rsid w:val="00396CA0"/>
    <w:rsid w:val="003972DE"/>
    <w:rsid w:val="003976F2"/>
    <w:rsid w:val="003976F3"/>
    <w:rsid w:val="00397E83"/>
    <w:rsid w:val="00397F99"/>
    <w:rsid w:val="003A0672"/>
    <w:rsid w:val="003A06AC"/>
    <w:rsid w:val="003A0818"/>
    <w:rsid w:val="003A08FE"/>
    <w:rsid w:val="003A0912"/>
    <w:rsid w:val="003A0A15"/>
    <w:rsid w:val="003A0BC2"/>
    <w:rsid w:val="003A0BE2"/>
    <w:rsid w:val="003A0F76"/>
    <w:rsid w:val="003A17A4"/>
    <w:rsid w:val="003A1932"/>
    <w:rsid w:val="003A1A05"/>
    <w:rsid w:val="003A1B9C"/>
    <w:rsid w:val="003A1C15"/>
    <w:rsid w:val="003A1D87"/>
    <w:rsid w:val="003A2038"/>
    <w:rsid w:val="003A206D"/>
    <w:rsid w:val="003A233B"/>
    <w:rsid w:val="003A2427"/>
    <w:rsid w:val="003A244E"/>
    <w:rsid w:val="003A260B"/>
    <w:rsid w:val="003A27EF"/>
    <w:rsid w:val="003A2BA0"/>
    <w:rsid w:val="003A2C14"/>
    <w:rsid w:val="003A2CDB"/>
    <w:rsid w:val="003A2D97"/>
    <w:rsid w:val="003A2FEF"/>
    <w:rsid w:val="003A3189"/>
    <w:rsid w:val="003A3517"/>
    <w:rsid w:val="003A35B5"/>
    <w:rsid w:val="003A3675"/>
    <w:rsid w:val="003A37D9"/>
    <w:rsid w:val="003A38AF"/>
    <w:rsid w:val="003A393E"/>
    <w:rsid w:val="003A3B55"/>
    <w:rsid w:val="003A3C88"/>
    <w:rsid w:val="003A3C8F"/>
    <w:rsid w:val="003A3D06"/>
    <w:rsid w:val="003A3F79"/>
    <w:rsid w:val="003A406C"/>
    <w:rsid w:val="003A46E2"/>
    <w:rsid w:val="003A4718"/>
    <w:rsid w:val="003A47BF"/>
    <w:rsid w:val="003A48AD"/>
    <w:rsid w:val="003A4F52"/>
    <w:rsid w:val="003A4FBA"/>
    <w:rsid w:val="003A567D"/>
    <w:rsid w:val="003A5B72"/>
    <w:rsid w:val="003A5B77"/>
    <w:rsid w:val="003A5EA7"/>
    <w:rsid w:val="003A5F91"/>
    <w:rsid w:val="003A620E"/>
    <w:rsid w:val="003A63DC"/>
    <w:rsid w:val="003A65DC"/>
    <w:rsid w:val="003A697C"/>
    <w:rsid w:val="003A6EB5"/>
    <w:rsid w:val="003A72A1"/>
    <w:rsid w:val="003A73BD"/>
    <w:rsid w:val="003A73BF"/>
    <w:rsid w:val="003A73C1"/>
    <w:rsid w:val="003A7598"/>
    <w:rsid w:val="003A7767"/>
    <w:rsid w:val="003A78BE"/>
    <w:rsid w:val="003A7920"/>
    <w:rsid w:val="003A7CD0"/>
    <w:rsid w:val="003A7D9D"/>
    <w:rsid w:val="003A7DA7"/>
    <w:rsid w:val="003B01BE"/>
    <w:rsid w:val="003B023F"/>
    <w:rsid w:val="003B0343"/>
    <w:rsid w:val="003B0773"/>
    <w:rsid w:val="003B0BB6"/>
    <w:rsid w:val="003B0BBD"/>
    <w:rsid w:val="003B0BD4"/>
    <w:rsid w:val="003B0F83"/>
    <w:rsid w:val="003B103C"/>
    <w:rsid w:val="003B1054"/>
    <w:rsid w:val="003B13F4"/>
    <w:rsid w:val="003B1537"/>
    <w:rsid w:val="003B1817"/>
    <w:rsid w:val="003B1BBD"/>
    <w:rsid w:val="003B1C2D"/>
    <w:rsid w:val="003B1DA5"/>
    <w:rsid w:val="003B1E62"/>
    <w:rsid w:val="003B1E82"/>
    <w:rsid w:val="003B1EFC"/>
    <w:rsid w:val="003B1FE5"/>
    <w:rsid w:val="003B20DC"/>
    <w:rsid w:val="003B2648"/>
    <w:rsid w:val="003B27CB"/>
    <w:rsid w:val="003B2D38"/>
    <w:rsid w:val="003B2F71"/>
    <w:rsid w:val="003B354B"/>
    <w:rsid w:val="003B3686"/>
    <w:rsid w:val="003B3766"/>
    <w:rsid w:val="003B3A7E"/>
    <w:rsid w:val="003B3B7A"/>
    <w:rsid w:val="003B3C26"/>
    <w:rsid w:val="003B3EA1"/>
    <w:rsid w:val="003B3FFD"/>
    <w:rsid w:val="003B40A8"/>
    <w:rsid w:val="003B4656"/>
    <w:rsid w:val="003B4896"/>
    <w:rsid w:val="003B4B38"/>
    <w:rsid w:val="003B4D63"/>
    <w:rsid w:val="003B4E78"/>
    <w:rsid w:val="003B5239"/>
    <w:rsid w:val="003B5C51"/>
    <w:rsid w:val="003B62AE"/>
    <w:rsid w:val="003B62CD"/>
    <w:rsid w:val="003B634A"/>
    <w:rsid w:val="003B636C"/>
    <w:rsid w:val="003B6496"/>
    <w:rsid w:val="003B6560"/>
    <w:rsid w:val="003B669D"/>
    <w:rsid w:val="003B66DB"/>
    <w:rsid w:val="003B6738"/>
    <w:rsid w:val="003B68AB"/>
    <w:rsid w:val="003B6B53"/>
    <w:rsid w:val="003B70AD"/>
    <w:rsid w:val="003B70FB"/>
    <w:rsid w:val="003B7288"/>
    <w:rsid w:val="003B7869"/>
    <w:rsid w:val="003B7A71"/>
    <w:rsid w:val="003B7D8B"/>
    <w:rsid w:val="003C0028"/>
    <w:rsid w:val="003C0163"/>
    <w:rsid w:val="003C0545"/>
    <w:rsid w:val="003C0829"/>
    <w:rsid w:val="003C0CA9"/>
    <w:rsid w:val="003C0FA1"/>
    <w:rsid w:val="003C1B15"/>
    <w:rsid w:val="003C1B78"/>
    <w:rsid w:val="003C1DC6"/>
    <w:rsid w:val="003C1F63"/>
    <w:rsid w:val="003C2202"/>
    <w:rsid w:val="003C22ED"/>
    <w:rsid w:val="003C2475"/>
    <w:rsid w:val="003C27D9"/>
    <w:rsid w:val="003C2EDA"/>
    <w:rsid w:val="003C2F5E"/>
    <w:rsid w:val="003C344E"/>
    <w:rsid w:val="003C36F1"/>
    <w:rsid w:val="003C3B91"/>
    <w:rsid w:val="003C3CD1"/>
    <w:rsid w:val="003C3D29"/>
    <w:rsid w:val="003C3E94"/>
    <w:rsid w:val="003C40C5"/>
    <w:rsid w:val="003C40FE"/>
    <w:rsid w:val="003C41AD"/>
    <w:rsid w:val="003C42CD"/>
    <w:rsid w:val="003C444B"/>
    <w:rsid w:val="003C4588"/>
    <w:rsid w:val="003C4632"/>
    <w:rsid w:val="003C495B"/>
    <w:rsid w:val="003C4AE6"/>
    <w:rsid w:val="003C4C81"/>
    <w:rsid w:val="003C576D"/>
    <w:rsid w:val="003C587C"/>
    <w:rsid w:val="003C5D4A"/>
    <w:rsid w:val="003C6203"/>
    <w:rsid w:val="003C6C0A"/>
    <w:rsid w:val="003C6ED5"/>
    <w:rsid w:val="003C7161"/>
    <w:rsid w:val="003C7341"/>
    <w:rsid w:val="003C76EE"/>
    <w:rsid w:val="003C7784"/>
    <w:rsid w:val="003C7B71"/>
    <w:rsid w:val="003C7B88"/>
    <w:rsid w:val="003C7D02"/>
    <w:rsid w:val="003D0281"/>
    <w:rsid w:val="003D050F"/>
    <w:rsid w:val="003D0591"/>
    <w:rsid w:val="003D0AE9"/>
    <w:rsid w:val="003D0C53"/>
    <w:rsid w:val="003D0CFA"/>
    <w:rsid w:val="003D0F7D"/>
    <w:rsid w:val="003D113F"/>
    <w:rsid w:val="003D11FC"/>
    <w:rsid w:val="003D1343"/>
    <w:rsid w:val="003D16C1"/>
    <w:rsid w:val="003D17C7"/>
    <w:rsid w:val="003D1A4E"/>
    <w:rsid w:val="003D1CE9"/>
    <w:rsid w:val="003D1E3E"/>
    <w:rsid w:val="003D211A"/>
    <w:rsid w:val="003D21EC"/>
    <w:rsid w:val="003D22AF"/>
    <w:rsid w:val="003D249D"/>
    <w:rsid w:val="003D2619"/>
    <w:rsid w:val="003D2790"/>
    <w:rsid w:val="003D27D1"/>
    <w:rsid w:val="003D288C"/>
    <w:rsid w:val="003D290B"/>
    <w:rsid w:val="003D295C"/>
    <w:rsid w:val="003D2A42"/>
    <w:rsid w:val="003D2E06"/>
    <w:rsid w:val="003D2EC9"/>
    <w:rsid w:val="003D3959"/>
    <w:rsid w:val="003D396C"/>
    <w:rsid w:val="003D3C16"/>
    <w:rsid w:val="003D42E4"/>
    <w:rsid w:val="003D4686"/>
    <w:rsid w:val="003D4779"/>
    <w:rsid w:val="003D4932"/>
    <w:rsid w:val="003D50E5"/>
    <w:rsid w:val="003D50EB"/>
    <w:rsid w:val="003D5166"/>
    <w:rsid w:val="003D5E3E"/>
    <w:rsid w:val="003D655A"/>
    <w:rsid w:val="003D6A9C"/>
    <w:rsid w:val="003D6C32"/>
    <w:rsid w:val="003D6D5C"/>
    <w:rsid w:val="003D6D9D"/>
    <w:rsid w:val="003D6E6D"/>
    <w:rsid w:val="003D701E"/>
    <w:rsid w:val="003D7A27"/>
    <w:rsid w:val="003D7D7D"/>
    <w:rsid w:val="003D7DF0"/>
    <w:rsid w:val="003E0153"/>
    <w:rsid w:val="003E019E"/>
    <w:rsid w:val="003E02EA"/>
    <w:rsid w:val="003E08DA"/>
    <w:rsid w:val="003E0D2C"/>
    <w:rsid w:val="003E1084"/>
    <w:rsid w:val="003E113D"/>
    <w:rsid w:val="003E17F5"/>
    <w:rsid w:val="003E1AC4"/>
    <w:rsid w:val="003E1F0D"/>
    <w:rsid w:val="003E27AE"/>
    <w:rsid w:val="003E29F3"/>
    <w:rsid w:val="003E2DAE"/>
    <w:rsid w:val="003E3637"/>
    <w:rsid w:val="003E3DF0"/>
    <w:rsid w:val="003E4491"/>
    <w:rsid w:val="003E46D9"/>
    <w:rsid w:val="003E48B2"/>
    <w:rsid w:val="003E4B11"/>
    <w:rsid w:val="003E511B"/>
    <w:rsid w:val="003E5329"/>
    <w:rsid w:val="003E57A2"/>
    <w:rsid w:val="003E5CC5"/>
    <w:rsid w:val="003E5F20"/>
    <w:rsid w:val="003E6114"/>
    <w:rsid w:val="003E6405"/>
    <w:rsid w:val="003E6559"/>
    <w:rsid w:val="003E6655"/>
    <w:rsid w:val="003E66D5"/>
    <w:rsid w:val="003E74CE"/>
    <w:rsid w:val="003E766D"/>
    <w:rsid w:val="003E78C3"/>
    <w:rsid w:val="003E7C33"/>
    <w:rsid w:val="003F015A"/>
    <w:rsid w:val="003F0200"/>
    <w:rsid w:val="003F03E0"/>
    <w:rsid w:val="003F05C9"/>
    <w:rsid w:val="003F06E4"/>
    <w:rsid w:val="003F0898"/>
    <w:rsid w:val="003F0B0E"/>
    <w:rsid w:val="003F0DA0"/>
    <w:rsid w:val="003F0E90"/>
    <w:rsid w:val="003F0F1A"/>
    <w:rsid w:val="003F0F1B"/>
    <w:rsid w:val="003F0F28"/>
    <w:rsid w:val="003F0F7D"/>
    <w:rsid w:val="003F1176"/>
    <w:rsid w:val="003F1222"/>
    <w:rsid w:val="003F1356"/>
    <w:rsid w:val="003F17AE"/>
    <w:rsid w:val="003F1810"/>
    <w:rsid w:val="003F1C57"/>
    <w:rsid w:val="003F1FFA"/>
    <w:rsid w:val="003F237E"/>
    <w:rsid w:val="003F23AA"/>
    <w:rsid w:val="003F27AA"/>
    <w:rsid w:val="003F28B1"/>
    <w:rsid w:val="003F28D0"/>
    <w:rsid w:val="003F2A8A"/>
    <w:rsid w:val="003F2F52"/>
    <w:rsid w:val="003F320B"/>
    <w:rsid w:val="003F3549"/>
    <w:rsid w:val="003F3771"/>
    <w:rsid w:val="003F394F"/>
    <w:rsid w:val="003F3FBC"/>
    <w:rsid w:val="003F409E"/>
    <w:rsid w:val="003F41F6"/>
    <w:rsid w:val="003F48B2"/>
    <w:rsid w:val="003F48D1"/>
    <w:rsid w:val="003F4C2A"/>
    <w:rsid w:val="003F4CBA"/>
    <w:rsid w:val="003F4D28"/>
    <w:rsid w:val="003F4ED4"/>
    <w:rsid w:val="003F527A"/>
    <w:rsid w:val="003F5285"/>
    <w:rsid w:val="003F5415"/>
    <w:rsid w:val="003F5440"/>
    <w:rsid w:val="003F613D"/>
    <w:rsid w:val="003F6449"/>
    <w:rsid w:val="003F65CB"/>
    <w:rsid w:val="003F675A"/>
    <w:rsid w:val="003F6879"/>
    <w:rsid w:val="003F6C21"/>
    <w:rsid w:val="003F7009"/>
    <w:rsid w:val="003F71FF"/>
    <w:rsid w:val="003F7201"/>
    <w:rsid w:val="003F7211"/>
    <w:rsid w:val="003F7525"/>
    <w:rsid w:val="003F791A"/>
    <w:rsid w:val="003F7953"/>
    <w:rsid w:val="003F796D"/>
    <w:rsid w:val="003F7E46"/>
    <w:rsid w:val="003F7E65"/>
    <w:rsid w:val="003F7F37"/>
    <w:rsid w:val="004002A0"/>
    <w:rsid w:val="00400499"/>
    <w:rsid w:val="004004C8"/>
    <w:rsid w:val="004006F2"/>
    <w:rsid w:val="004007CB"/>
    <w:rsid w:val="00400A6B"/>
    <w:rsid w:val="00400E60"/>
    <w:rsid w:val="00400F6D"/>
    <w:rsid w:val="0040126B"/>
    <w:rsid w:val="0040128B"/>
    <w:rsid w:val="004012ED"/>
    <w:rsid w:val="00401662"/>
    <w:rsid w:val="004016F0"/>
    <w:rsid w:val="0040199B"/>
    <w:rsid w:val="00401A38"/>
    <w:rsid w:val="00401D46"/>
    <w:rsid w:val="00401D6C"/>
    <w:rsid w:val="00401EAF"/>
    <w:rsid w:val="00401FCF"/>
    <w:rsid w:val="004025C6"/>
    <w:rsid w:val="004028CD"/>
    <w:rsid w:val="00402B95"/>
    <w:rsid w:val="00403618"/>
    <w:rsid w:val="00403B5E"/>
    <w:rsid w:val="00403B9A"/>
    <w:rsid w:val="00403CD7"/>
    <w:rsid w:val="00403D34"/>
    <w:rsid w:val="00403DAF"/>
    <w:rsid w:val="004042A6"/>
    <w:rsid w:val="004043B7"/>
    <w:rsid w:val="00404474"/>
    <w:rsid w:val="004046E7"/>
    <w:rsid w:val="00404853"/>
    <w:rsid w:val="0040495C"/>
    <w:rsid w:val="00404A3C"/>
    <w:rsid w:val="00404CA7"/>
    <w:rsid w:val="00404DF0"/>
    <w:rsid w:val="00404F0D"/>
    <w:rsid w:val="00404FD3"/>
    <w:rsid w:val="004050AA"/>
    <w:rsid w:val="0040524D"/>
    <w:rsid w:val="004053EB"/>
    <w:rsid w:val="004056B1"/>
    <w:rsid w:val="00405896"/>
    <w:rsid w:val="00405C55"/>
    <w:rsid w:val="00405D7E"/>
    <w:rsid w:val="00405EF8"/>
    <w:rsid w:val="00405FDF"/>
    <w:rsid w:val="0040603A"/>
    <w:rsid w:val="0040605B"/>
    <w:rsid w:val="004061D8"/>
    <w:rsid w:val="0040635D"/>
    <w:rsid w:val="0040647F"/>
    <w:rsid w:val="00407161"/>
    <w:rsid w:val="0040727F"/>
    <w:rsid w:val="00407E46"/>
    <w:rsid w:val="004102D8"/>
    <w:rsid w:val="004103FE"/>
    <w:rsid w:val="00410653"/>
    <w:rsid w:val="00410896"/>
    <w:rsid w:val="004109E1"/>
    <w:rsid w:val="00410FF1"/>
    <w:rsid w:val="004115F8"/>
    <w:rsid w:val="0041165D"/>
    <w:rsid w:val="004116A7"/>
    <w:rsid w:val="004117AA"/>
    <w:rsid w:val="004119EF"/>
    <w:rsid w:val="00411F56"/>
    <w:rsid w:val="004121CF"/>
    <w:rsid w:val="00412326"/>
    <w:rsid w:val="004123DF"/>
    <w:rsid w:val="0041240D"/>
    <w:rsid w:val="00412473"/>
    <w:rsid w:val="00412A62"/>
    <w:rsid w:val="00412C8C"/>
    <w:rsid w:val="00412F34"/>
    <w:rsid w:val="00413262"/>
    <w:rsid w:val="004133FC"/>
    <w:rsid w:val="00413564"/>
    <w:rsid w:val="0041356B"/>
    <w:rsid w:val="00413774"/>
    <w:rsid w:val="004137D5"/>
    <w:rsid w:val="00413D16"/>
    <w:rsid w:val="00413D1A"/>
    <w:rsid w:val="00413E0E"/>
    <w:rsid w:val="00413F13"/>
    <w:rsid w:val="00414733"/>
    <w:rsid w:val="00414D37"/>
    <w:rsid w:val="00414EA6"/>
    <w:rsid w:val="004152B6"/>
    <w:rsid w:val="004152DE"/>
    <w:rsid w:val="00415533"/>
    <w:rsid w:val="004159B2"/>
    <w:rsid w:val="00415AAA"/>
    <w:rsid w:val="00415D69"/>
    <w:rsid w:val="0041603D"/>
    <w:rsid w:val="004161B8"/>
    <w:rsid w:val="004166CF"/>
    <w:rsid w:val="004167B8"/>
    <w:rsid w:val="00416819"/>
    <w:rsid w:val="004168C2"/>
    <w:rsid w:val="004169A4"/>
    <w:rsid w:val="00416C35"/>
    <w:rsid w:val="00416CB7"/>
    <w:rsid w:val="00416D15"/>
    <w:rsid w:val="00417064"/>
    <w:rsid w:val="004174CE"/>
    <w:rsid w:val="00417543"/>
    <w:rsid w:val="00417B05"/>
    <w:rsid w:val="00417C47"/>
    <w:rsid w:val="00417E01"/>
    <w:rsid w:val="0042013F"/>
    <w:rsid w:val="004204B7"/>
    <w:rsid w:val="004206D2"/>
    <w:rsid w:val="00420AD5"/>
    <w:rsid w:val="00420AEF"/>
    <w:rsid w:val="004210A2"/>
    <w:rsid w:val="004211E2"/>
    <w:rsid w:val="00421943"/>
    <w:rsid w:val="00421AC4"/>
    <w:rsid w:val="00421C6B"/>
    <w:rsid w:val="00421CF7"/>
    <w:rsid w:val="00421D71"/>
    <w:rsid w:val="00421E42"/>
    <w:rsid w:val="00421F60"/>
    <w:rsid w:val="004220F8"/>
    <w:rsid w:val="0042211E"/>
    <w:rsid w:val="00422457"/>
    <w:rsid w:val="0042256D"/>
    <w:rsid w:val="004229D0"/>
    <w:rsid w:val="004229FC"/>
    <w:rsid w:val="00422ADC"/>
    <w:rsid w:val="00422BD9"/>
    <w:rsid w:val="0042380E"/>
    <w:rsid w:val="00423992"/>
    <w:rsid w:val="00423A82"/>
    <w:rsid w:val="00423D3E"/>
    <w:rsid w:val="0042416F"/>
    <w:rsid w:val="004241C4"/>
    <w:rsid w:val="00424575"/>
    <w:rsid w:val="004246E7"/>
    <w:rsid w:val="00424B19"/>
    <w:rsid w:val="00424B5D"/>
    <w:rsid w:val="00424CF9"/>
    <w:rsid w:val="00424DE1"/>
    <w:rsid w:val="004253D7"/>
    <w:rsid w:val="0042556D"/>
    <w:rsid w:val="004255C0"/>
    <w:rsid w:val="00425822"/>
    <w:rsid w:val="00425835"/>
    <w:rsid w:val="004258B6"/>
    <w:rsid w:val="00425DB8"/>
    <w:rsid w:val="00425DC0"/>
    <w:rsid w:val="0042601C"/>
    <w:rsid w:val="0042614B"/>
    <w:rsid w:val="004261B0"/>
    <w:rsid w:val="0042677D"/>
    <w:rsid w:val="00426866"/>
    <w:rsid w:val="004273D9"/>
    <w:rsid w:val="00427617"/>
    <w:rsid w:val="00427676"/>
    <w:rsid w:val="0042777B"/>
    <w:rsid w:val="00427983"/>
    <w:rsid w:val="00427A08"/>
    <w:rsid w:val="0043013C"/>
    <w:rsid w:val="004301C1"/>
    <w:rsid w:val="004309D3"/>
    <w:rsid w:val="00430C00"/>
    <w:rsid w:val="00430E7B"/>
    <w:rsid w:val="00430FFD"/>
    <w:rsid w:val="004310C8"/>
    <w:rsid w:val="00431128"/>
    <w:rsid w:val="00431326"/>
    <w:rsid w:val="00431463"/>
    <w:rsid w:val="004314DB"/>
    <w:rsid w:val="00431872"/>
    <w:rsid w:val="00431B77"/>
    <w:rsid w:val="00431B93"/>
    <w:rsid w:val="00431CCE"/>
    <w:rsid w:val="00431FA7"/>
    <w:rsid w:val="00431FB9"/>
    <w:rsid w:val="0043203F"/>
    <w:rsid w:val="0043228E"/>
    <w:rsid w:val="00432480"/>
    <w:rsid w:val="00432514"/>
    <w:rsid w:val="00432D11"/>
    <w:rsid w:val="00433437"/>
    <w:rsid w:val="00433480"/>
    <w:rsid w:val="004334BE"/>
    <w:rsid w:val="004335DB"/>
    <w:rsid w:val="004335DE"/>
    <w:rsid w:val="00433641"/>
    <w:rsid w:val="00433A75"/>
    <w:rsid w:val="00433C21"/>
    <w:rsid w:val="004342E9"/>
    <w:rsid w:val="00434335"/>
    <w:rsid w:val="004343A2"/>
    <w:rsid w:val="00434A1D"/>
    <w:rsid w:val="00434B87"/>
    <w:rsid w:val="00434C6A"/>
    <w:rsid w:val="00434DC7"/>
    <w:rsid w:val="00434E61"/>
    <w:rsid w:val="00434F26"/>
    <w:rsid w:val="00434F4C"/>
    <w:rsid w:val="0043515D"/>
    <w:rsid w:val="00435590"/>
    <w:rsid w:val="00435880"/>
    <w:rsid w:val="00435AA6"/>
    <w:rsid w:val="00435C9B"/>
    <w:rsid w:val="00435D25"/>
    <w:rsid w:val="0043616B"/>
    <w:rsid w:val="00436252"/>
    <w:rsid w:val="004362B5"/>
    <w:rsid w:val="00436689"/>
    <w:rsid w:val="004367A6"/>
    <w:rsid w:val="004368D8"/>
    <w:rsid w:val="00436D6D"/>
    <w:rsid w:val="00436E20"/>
    <w:rsid w:val="00436FDE"/>
    <w:rsid w:val="0043704A"/>
    <w:rsid w:val="004370DF"/>
    <w:rsid w:val="00437793"/>
    <w:rsid w:val="0043786A"/>
    <w:rsid w:val="00437966"/>
    <w:rsid w:val="00437BAA"/>
    <w:rsid w:val="00437BC3"/>
    <w:rsid w:val="0044013E"/>
    <w:rsid w:val="004403FD"/>
    <w:rsid w:val="00440618"/>
    <w:rsid w:val="00440896"/>
    <w:rsid w:val="00440BB7"/>
    <w:rsid w:val="00440C7A"/>
    <w:rsid w:val="00440EEA"/>
    <w:rsid w:val="00440F05"/>
    <w:rsid w:val="00441153"/>
    <w:rsid w:val="00441283"/>
    <w:rsid w:val="00441546"/>
    <w:rsid w:val="00441A47"/>
    <w:rsid w:val="00441D82"/>
    <w:rsid w:val="004422CA"/>
    <w:rsid w:val="004422DE"/>
    <w:rsid w:val="004426C8"/>
    <w:rsid w:val="00442844"/>
    <w:rsid w:val="00442B42"/>
    <w:rsid w:val="00442BE6"/>
    <w:rsid w:val="00443098"/>
    <w:rsid w:val="00443197"/>
    <w:rsid w:val="00443794"/>
    <w:rsid w:val="00443931"/>
    <w:rsid w:val="00443BCA"/>
    <w:rsid w:val="00443F95"/>
    <w:rsid w:val="00444031"/>
    <w:rsid w:val="0044442D"/>
    <w:rsid w:val="004444C5"/>
    <w:rsid w:val="00444EE8"/>
    <w:rsid w:val="0044513F"/>
    <w:rsid w:val="004452F4"/>
    <w:rsid w:val="004457CF"/>
    <w:rsid w:val="00445930"/>
    <w:rsid w:val="00445EB6"/>
    <w:rsid w:val="004463C3"/>
    <w:rsid w:val="00446493"/>
    <w:rsid w:val="004464CF"/>
    <w:rsid w:val="00446541"/>
    <w:rsid w:val="00446766"/>
    <w:rsid w:val="00446FAE"/>
    <w:rsid w:val="00447664"/>
    <w:rsid w:val="0044773B"/>
    <w:rsid w:val="004477CB"/>
    <w:rsid w:val="00447815"/>
    <w:rsid w:val="00447A51"/>
    <w:rsid w:val="00447BC6"/>
    <w:rsid w:val="004500AB"/>
    <w:rsid w:val="00450114"/>
    <w:rsid w:val="00450254"/>
    <w:rsid w:val="00450772"/>
    <w:rsid w:val="0045099C"/>
    <w:rsid w:val="00450B6B"/>
    <w:rsid w:val="00450C80"/>
    <w:rsid w:val="00450F46"/>
    <w:rsid w:val="004514E3"/>
    <w:rsid w:val="00451680"/>
    <w:rsid w:val="00451A88"/>
    <w:rsid w:val="0045213F"/>
    <w:rsid w:val="00452961"/>
    <w:rsid w:val="00452B4F"/>
    <w:rsid w:val="00452C7D"/>
    <w:rsid w:val="00452D62"/>
    <w:rsid w:val="00452E9C"/>
    <w:rsid w:val="00452FF7"/>
    <w:rsid w:val="004530D5"/>
    <w:rsid w:val="0045310C"/>
    <w:rsid w:val="00453249"/>
    <w:rsid w:val="00453AB9"/>
    <w:rsid w:val="00453BA1"/>
    <w:rsid w:val="00453E45"/>
    <w:rsid w:val="004547A8"/>
    <w:rsid w:val="004548E8"/>
    <w:rsid w:val="00454A69"/>
    <w:rsid w:val="00454E71"/>
    <w:rsid w:val="00455450"/>
    <w:rsid w:val="004558D4"/>
    <w:rsid w:val="00455DA9"/>
    <w:rsid w:val="004561E0"/>
    <w:rsid w:val="004568B9"/>
    <w:rsid w:val="00456C1D"/>
    <w:rsid w:val="00456C55"/>
    <w:rsid w:val="00456EBB"/>
    <w:rsid w:val="0045782D"/>
    <w:rsid w:val="00457E01"/>
    <w:rsid w:val="00457FF0"/>
    <w:rsid w:val="00460CC0"/>
    <w:rsid w:val="004610EF"/>
    <w:rsid w:val="0046157D"/>
    <w:rsid w:val="0046178E"/>
    <w:rsid w:val="004619B0"/>
    <w:rsid w:val="004619E9"/>
    <w:rsid w:val="00461ACE"/>
    <w:rsid w:val="00461AFC"/>
    <w:rsid w:val="00461B02"/>
    <w:rsid w:val="00461E4A"/>
    <w:rsid w:val="00461EBC"/>
    <w:rsid w:val="004620B1"/>
    <w:rsid w:val="0046210E"/>
    <w:rsid w:val="00462539"/>
    <w:rsid w:val="00462965"/>
    <w:rsid w:val="00462E60"/>
    <w:rsid w:val="00462F28"/>
    <w:rsid w:val="004633C2"/>
    <w:rsid w:val="00463545"/>
    <w:rsid w:val="00463AF5"/>
    <w:rsid w:val="00463BDE"/>
    <w:rsid w:val="00463C20"/>
    <w:rsid w:val="00464434"/>
    <w:rsid w:val="00464748"/>
    <w:rsid w:val="00464773"/>
    <w:rsid w:val="0046478C"/>
    <w:rsid w:val="00464800"/>
    <w:rsid w:val="00464B01"/>
    <w:rsid w:val="00464B0E"/>
    <w:rsid w:val="00464B1A"/>
    <w:rsid w:val="00465119"/>
    <w:rsid w:val="004654DA"/>
    <w:rsid w:val="00465708"/>
    <w:rsid w:val="00465738"/>
    <w:rsid w:val="00465D3D"/>
    <w:rsid w:val="00465FA0"/>
    <w:rsid w:val="00466186"/>
    <w:rsid w:val="00466257"/>
    <w:rsid w:val="00466636"/>
    <w:rsid w:val="0046664F"/>
    <w:rsid w:val="004667D9"/>
    <w:rsid w:val="00466A4E"/>
    <w:rsid w:val="00466C49"/>
    <w:rsid w:val="0046700B"/>
    <w:rsid w:val="004670E5"/>
    <w:rsid w:val="00467395"/>
    <w:rsid w:val="00467962"/>
    <w:rsid w:val="00467BB9"/>
    <w:rsid w:val="00467BD5"/>
    <w:rsid w:val="0047010F"/>
    <w:rsid w:val="004703F9"/>
    <w:rsid w:val="0047047F"/>
    <w:rsid w:val="004707A8"/>
    <w:rsid w:val="004708F8"/>
    <w:rsid w:val="0047091B"/>
    <w:rsid w:val="0047093E"/>
    <w:rsid w:val="00470D37"/>
    <w:rsid w:val="0047119D"/>
    <w:rsid w:val="00471768"/>
    <w:rsid w:val="00471CFD"/>
    <w:rsid w:val="00471D94"/>
    <w:rsid w:val="00471E08"/>
    <w:rsid w:val="00471FC3"/>
    <w:rsid w:val="00472277"/>
    <w:rsid w:val="0047243F"/>
    <w:rsid w:val="00472830"/>
    <w:rsid w:val="00472C06"/>
    <w:rsid w:val="00472CA1"/>
    <w:rsid w:val="00472F0F"/>
    <w:rsid w:val="00473010"/>
    <w:rsid w:val="0047335D"/>
    <w:rsid w:val="004736DB"/>
    <w:rsid w:val="004736EE"/>
    <w:rsid w:val="004736F4"/>
    <w:rsid w:val="004738C6"/>
    <w:rsid w:val="00473A56"/>
    <w:rsid w:val="00473AA6"/>
    <w:rsid w:val="00473B1F"/>
    <w:rsid w:val="00474052"/>
    <w:rsid w:val="00474112"/>
    <w:rsid w:val="0047468E"/>
    <w:rsid w:val="00474B89"/>
    <w:rsid w:val="00474DD4"/>
    <w:rsid w:val="00475186"/>
    <w:rsid w:val="00475187"/>
    <w:rsid w:val="00475AB8"/>
    <w:rsid w:val="00475D42"/>
    <w:rsid w:val="00475EF6"/>
    <w:rsid w:val="00475F12"/>
    <w:rsid w:val="00476371"/>
    <w:rsid w:val="00476FD2"/>
    <w:rsid w:val="004774E8"/>
    <w:rsid w:val="004775AC"/>
    <w:rsid w:val="00477B85"/>
    <w:rsid w:val="00477EFE"/>
    <w:rsid w:val="00480207"/>
    <w:rsid w:val="00480339"/>
    <w:rsid w:val="00480718"/>
    <w:rsid w:val="00480DE1"/>
    <w:rsid w:val="004810C8"/>
    <w:rsid w:val="0048115C"/>
    <w:rsid w:val="00481260"/>
    <w:rsid w:val="00481635"/>
    <w:rsid w:val="0048199D"/>
    <w:rsid w:val="004821D7"/>
    <w:rsid w:val="00482525"/>
    <w:rsid w:val="00482908"/>
    <w:rsid w:val="00482BB1"/>
    <w:rsid w:val="00482EC8"/>
    <w:rsid w:val="00483032"/>
    <w:rsid w:val="004837B5"/>
    <w:rsid w:val="00483B4D"/>
    <w:rsid w:val="00483F1A"/>
    <w:rsid w:val="004843E4"/>
    <w:rsid w:val="0048445D"/>
    <w:rsid w:val="00484DD2"/>
    <w:rsid w:val="00484E2B"/>
    <w:rsid w:val="0048525A"/>
    <w:rsid w:val="00485633"/>
    <w:rsid w:val="0048565F"/>
    <w:rsid w:val="0048581B"/>
    <w:rsid w:val="004859D0"/>
    <w:rsid w:val="00485E4F"/>
    <w:rsid w:val="0048665D"/>
    <w:rsid w:val="00486ADF"/>
    <w:rsid w:val="00486BB0"/>
    <w:rsid w:val="00486D66"/>
    <w:rsid w:val="00486D84"/>
    <w:rsid w:val="00486FB3"/>
    <w:rsid w:val="004874F0"/>
    <w:rsid w:val="00487680"/>
    <w:rsid w:val="00487E97"/>
    <w:rsid w:val="004900BF"/>
    <w:rsid w:val="004901EC"/>
    <w:rsid w:val="0049022D"/>
    <w:rsid w:val="004904EC"/>
    <w:rsid w:val="00490581"/>
    <w:rsid w:val="00490B09"/>
    <w:rsid w:val="00490B54"/>
    <w:rsid w:val="0049100E"/>
    <w:rsid w:val="00491384"/>
    <w:rsid w:val="00491567"/>
    <w:rsid w:val="004919D4"/>
    <w:rsid w:val="00491A8E"/>
    <w:rsid w:val="00491DAC"/>
    <w:rsid w:val="004920DD"/>
    <w:rsid w:val="00492247"/>
    <w:rsid w:val="00492415"/>
    <w:rsid w:val="0049253D"/>
    <w:rsid w:val="00492B08"/>
    <w:rsid w:val="00492FF7"/>
    <w:rsid w:val="004932D3"/>
    <w:rsid w:val="0049335D"/>
    <w:rsid w:val="004935C5"/>
    <w:rsid w:val="00493AE2"/>
    <w:rsid w:val="00493E30"/>
    <w:rsid w:val="0049421B"/>
    <w:rsid w:val="00494243"/>
    <w:rsid w:val="00494822"/>
    <w:rsid w:val="00494DBC"/>
    <w:rsid w:val="00495417"/>
    <w:rsid w:val="00495658"/>
    <w:rsid w:val="004959A1"/>
    <w:rsid w:val="00495A95"/>
    <w:rsid w:val="00496392"/>
    <w:rsid w:val="004963F4"/>
    <w:rsid w:val="0049664C"/>
    <w:rsid w:val="004968DA"/>
    <w:rsid w:val="00496BAD"/>
    <w:rsid w:val="004971D1"/>
    <w:rsid w:val="004972CA"/>
    <w:rsid w:val="0049735C"/>
    <w:rsid w:val="00497B85"/>
    <w:rsid w:val="00497BB9"/>
    <w:rsid w:val="00497C15"/>
    <w:rsid w:val="00497D9A"/>
    <w:rsid w:val="00497DC4"/>
    <w:rsid w:val="004A059D"/>
    <w:rsid w:val="004A05AA"/>
    <w:rsid w:val="004A0E63"/>
    <w:rsid w:val="004A0F62"/>
    <w:rsid w:val="004A111B"/>
    <w:rsid w:val="004A23AF"/>
    <w:rsid w:val="004A323A"/>
    <w:rsid w:val="004A3663"/>
    <w:rsid w:val="004A3729"/>
    <w:rsid w:val="004A3A9C"/>
    <w:rsid w:val="004A3DA3"/>
    <w:rsid w:val="004A3FDD"/>
    <w:rsid w:val="004A40D7"/>
    <w:rsid w:val="004A43AB"/>
    <w:rsid w:val="004A44D3"/>
    <w:rsid w:val="004A4603"/>
    <w:rsid w:val="004A49BD"/>
    <w:rsid w:val="004A4DFB"/>
    <w:rsid w:val="004A50B6"/>
    <w:rsid w:val="004A529C"/>
    <w:rsid w:val="004A52E7"/>
    <w:rsid w:val="004A5540"/>
    <w:rsid w:val="004A58A2"/>
    <w:rsid w:val="004A5A09"/>
    <w:rsid w:val="004A5D75"/>
    <w:rsid w:val="004A6020"/>
    <w:rsid w:val="004A6567"/>
    <w:rsid w:val="004A6776"/>
    <w:rsid w:val="004A6BE3"/>
    <w:rsid w:val="004A6F14"/>
    <w:rsid w:val="004A7159"/>
    <w:rsid w:val="004A7204"/>
    <w:rsid w:val="004A72DF"/>
    <w:rsid w:val="004A773F"/>
    <w:rsid w:val="004A78E9"/>
    <w:rsid w:val="004A7B7F"/>
    <w:rsid w:val="004A7D43"/>
    <w:rsid w:val="004B0491"/>
    <w:rsid w:val="004B089F"/>
    <w:rsid w:val="004B0D99"/>
    <w:rsid w:val="004B11C5"/>
    <w:rsid w:val="004B11D9"/>
    <w:rsid w:val="004B163E"/>
    <w:rsid w:val="004B2053"/>
    <w:rsid w:val="004B23C4"/>
    <w:rsid w:val="004B26E9"/>
    <w:rsid w:val="004B2733"/>
    <w:rsid w:val="004B2AB3"/>
    <w:rsid w:val="004B2CED"/>
    <w:rsid w:val="004B303E"/>
    <w:rsid w:val="004B3585"/>
    <w:rsid w:val="004B39C6"/>
    <w:rsid w:val="004B3A85"/>
    <w:rsid w:val="004B3D19"/>
    <w:rsid w:val="004B46C0"/>
    <w:rsid w:val="004B46E2"/>
    <w:rsid w:val="004B47DA"/>
    <w:rsid w:val="004B4A52"/>
    <w:rsid w:val="004B4D96"/>
    <w:rsid w:val="004B4E8D"/>
    <w:rsid w:val="004B4F20"/>
    <w:rsid w:val="004B5168"/>
    <w:rsid w:val="004B5A6C"/>
    <w:rsid w:val="004B5EDF"/>
    <w:rsid w:val="004B6424"/>
    <w:rsid w:val="004B6452"/>
    <w:rsid w:val="004B66D3"/>
    <w:rsid w:val="004B6778"/>
    <w:rsid w:val="004B67C6"/>
    <w:rsid w:val="004B6989"/>
    <w:rsid w:val="004B6BCB"/>
    <w:rsid w:val="004B6DA1"/>
    <w:rsid w:val="004B6DF4"/>
    <w:rsid w:val="004B73FD"/>
    <w:rsid w:val="004B7872"/>
    <w:rsid w:val="004B78EE"/>
    <w:rsid w:val="004B78F7"/>
    <w:rsid w:val="004B7973"/>
    <w:rsid w:val="004B7BA9"/>
    <w:rsid w:val="004B7D57"/>
    <w:rsid w:val="004B7F12"/>
    <w:rsid w:val="004C0009"/>
    <w:rsid w:val="004C0013"/>
    <w:rsid w:val="004C0483"/>
    <w:rsid w:val="004C055F"/>
    <w:rsid w:val="004C059E"/>
    <w:rsid w:val="004C06C3"/>
    <w:rsid w:val="004C07DC"/>
    <w:rsid w:val="004C096F"/>
    <w:rsid w:val="004C0B7F"/>
    <w:rsid w:val="004C0D15"/>
    <w:rsid w:val="004C0D3F"/>
    <w:rsid w:val="004C0FA7"/>
    <w:rsid w:val="004C1144"/>
    <w:rsid w:val="004C1403"/>
    <w:rsid w:val="004C1AFF"/>
    <w:rsid w:val="004C1E2B"/>
    <w:rsid w:val="004C223A"/>
    <w:rsid w:val="004C231C"/>
    <w:rsid w:val="004C2664"/>
    <w:rsid w:val="004C27EE"/>
    <w:rsid w:val="004C29A0"/>
    <w:rsid w:val="004C2AEE"/>
    <w:rsid w:val="004C2C7C"/>
    <w:rsid w:val="004C305F"/>
    <w:rsid w:val="004C33A9"/>
    <w:rsid w:val="004C33D5"/>
    <w:rsid w:val="004C36FD"/>
    <w:rsid w:val="004C3986"/>
    <w:rsid w:val="004C3EFF"/>
    <w:rsid w:val="004C3FD0"/>
    <w:rsid w:val="004C40C0"/>
    <w:rsid w:val="004C43EB"/>
    <w:rsid w:val="004C440F"/>
    <w:rsid w:val="004C4A5C"/>
    <w:rsid w:val="004C4FAB"/>
    <w:rsid w:val="004C5032"/>
    <w:rsid w:val="004C5037"/>
    <w:rsid w:val="004C52BF"/>
    <w:rsid w:val="004C534A"/>
    <w:rsid w:val="004C57D6"/>
    <w:rsid w:val="004C581A"/>
    <w:rsid w:val="004C60B8"/>
    <w:rsid w:val="004C6558"/>
    <w:rsid w:val="004C6629"/>
    <w:rsid w:val="004C66EE"/>
    <w:rsid w:val="004C66F8"/>
    <w:rsid w:val="004C683A"/>
    <w:rsid w:val="004C684D"/>
    <w:rsid w:val="004C693C"/>
    <w:rsid w:val="004C693E"/>
    <w:rsid w:val="004C6A0B"/>
    <w:rsid w:val="004C6B7B"/>
    <w:rsid w:val="004C6E78"/>
    <w:rsid w:val="004C7505"/>
    <w:rsid w:val="004C7621"/>
    <w:rsid w:val="004C77DB"/>
    <w:rsid w:val="004C781E"/>
    <w:rsid w:val="004C7B3B"/>
    <w:rsid w:val="004C7BCA"/>
    <w:rsid w:val="004C7D1C"/>
    <w:rsid w:val="004C7E64"/>
    <w:rsid w:val="004C7F56"/>
    <w:rsid w:val="004C7FF5"/>
    <w:rsid w:val="004C7FF7"/>
    <w:rsid w:val="004D0360"/>
    <w:rsid w:val="004D05DC"/>
    <w:rsid w:val="004D0920"/>
    <w:rsid w:val="004D0A16"/>
    <w:rsid w:val="004D150B"/>
    <w:rsid w:val="004D1602"/>
    <w:rsid w:val="004D1659"/>
    <w:rsid w:val="004D19E1"/>
    <w:rsid w:val="004D1EEE"/>
    <w:rsid w:val="004D2099"/>
    <w:rsid w:val="004D2166"/>
    <w:rsid w:val="004D220B"/>
    <w:rsid w:val="004D245B"/>
    <w:rsid w:val="004D249C"/>
    <w:rsid w:val="004D2958"/>
    <w:rsid w:val="004D2AA7"/>
    <w:rsid w:val="004D2D66"/>
    <w:rsid w:val="004D2E60"/>
    <w:rsid w:val="004D2ED0"/>
    <w:rsid w:val="004D318E"/>
    <w:rsid w:val="004D35C3"/>
    <w:rsid w:val="004D385C"/>
    <w:rsid w:val="004D388C"/>
    <w:rsid w:val="004D3A75"/>
    <w:rsid w:val="004D3B99"/>
    <w:rsid w:val="004D3E3D"/>
    <w:rsid w:val="004D41BD"/>
    <w:rsid w:val="004D4281"/>
    <w:rsid w:val="004D485D"/>
    <w:rsid w:val="004D53E2"/>
    <w:rsid w:val="004D55C2"/>
    <w:rsid w:val="004D5777"/>
    <w:rsid w:val="004D5CE3"/>
    <w:rsid w:val="004D5CEE"/>
    <w:rsid w:val="004D61D7"/>
    <w:rsid w:val="004D6360"/>
    <w:rsid w:val="004D637A"/>
    <w:rsid w:val="004D637C"/>
    <w:rsid w:val="004D64D5"/>
    <w:rsid w:val="004D6600"/>
    <w:rsid w:val="004D6D65"/>
    <w:rsid w:val="004D6DA1"/>
    <w:rsid w:val="004D7135"/>
    <w:rsid w:val="004D75B8"/>
    <w:rsid w:val="004D78ED"/>
    <w:rsid w:val="004D7AF8"/>
    <w:rsid w:val="004D7B84"/>
    <w:rsid w:val="004D7C0D"/>
    <w:rsid w:val="004E00A2"/>
    <w:rsid w:val="004E00BE"/>
    <w:rsid w:val="004E00C2"/>
    <w:rsid w:val="004E01F9"/>
    <w:rsid w:val="004E026C"/>
    <w:rsid w:val="004E06F0"/>
    <w:rsid w:val="004E0DAC"/>
    <w:rsid w:val="004E0DE8"/>
    <w:rsid w:val="004E0EFB"/>
    <w:rsid w:val="004E12B0"/>
    <w:rsid w:val="004E138A"/>
    <w:rsid w:val="004E138D"/>
    <w:rsid w:val="004E14DD"/>
    <w:rsid w:val="004E1876"/>
    <w:rsid w:val="004E192A"/>
    <w:rsid w:val="004E1BC1"/>
    <w:rsid w:val="004E1D10"/>
    <w:rsid w:val="004E1D8F"/>
    <w:rsid w:val="004E1E3A"/>
    <w:rsid w:val="004E1E7F"/>
    <w:rsid w:val="004E1ED8"/>
    <w:rsid w:val="004E1F48"/>
    <w:rsid w:val="004E2287"/>
    <w:rsid w:val="004E245F"/>
    <w:rsid w:val="004E2673"/>
    <w:rsid w:val="004E2755"/>
    <w:rsid w:val="004E2B3F"/>
    <w:rsid w:val="004E2DA7"/>
    <w:rsid w:val="004E3031"/>
    <w:rsid w:val="004E34DD"/>
    <w:rsid w:val="004E37BC"/>
    <w:rsid w:val="004E407D"/>
    <w:rsid w:val="004E420A"/>
    <w:rsid w:val="004E4916"/>
    <w:rsid w:val="004E4B1F"/>
    <w:rsid w:val="004E4B8A"/>
    <w:rsid w:val="004E4D1A"/>
    <w:rsid w:val="004E4DB5"/>
    <w:rsid w:val="004E5154"/>
    <w:rsid w:val="004E5388"/>
    <w:rsid w:val="004E556B"/>
    <w:rsid w:val="004E55AC"/>
    <w:rsid w:val="004E570A"/>
    <w:rsid w:val="004E69C0"/>
    <w:rsid w:val="004E6A9F"/>
    <w:rsid w:val="004E6F54"/>
    <w:rsid w:val="004E704B"/>
    <w:rsid w:val="004E714C"/>
    <w:rsid w:val="004E756E"/>
    <w:rsid w:val="004E7A50"/>
    <w:rsid w:val="004E7A53"/>
    <w:rsid w:val="004E7C14"/>
    <w:rsid w:val="004E7EC4"/>
    <w:rsid w:val="004E7F72"/>
    <w:rsid w:val="004F02A1"/>
    <w:rsid w:val="004F0495"/>
    <w:rsid w:val="004F07A1"/>
    <w:rsid w:val="004F0983"/>
    <w:rsid w:val="004F0C7A"/>
    <w:rsid w:val="004F0EA7"/>
    <w:rsid w:val="004F0F42"/>
    <w:rsid w:val="004F14F0"/>
    <w:rsid w:val="004F173C"/>
    <w:rsid w:val="004F1772"/>
    <w:rsid w:val="004F17CD"/>
    <w:rsid w:val="004F1D77"/>
    <w:rsid w:val="004F1DCC"/>
    <w:rsid w:val="004F21CA"/>
    <w:rsid w:val="004F24F1"/>
    <w:rsid w:val="004F27A3"/>
    <w:rsid w:val="004F2C80"/>
    <w:rsid w:val="004F3664"/>
    <w:rsid w:val="004F3979"/>
    <w:rsid w:val="004F3C8E"/>
    <w:rsid w:val="004F3E3D"/>
    <w:rsid w:val="004F3F98"/>
    <w:rsid w:val="004F42D2"/>
    <w:rsid w:val="004F4774"/>
    <w:rsid w:val="004F4A12"/>
    <w:rsid w:val="004F4E11"/>
    <w:rsid w:val="004F4FBD"/>
    <w:rsid w:val="004F516D"/>
    <w:rsid w:val="004F5269"/>
    <w:rsid w:val="004F56B7"/>
    <w:rsid w:val="004F5BE1"/>
    <w:rsid w:val="004F5CB1"/>
    <w:rsid w:val="004F5F83"/>
    <w:rsid w:val="004F5FA1"/>
    <w:rsid w:val="004F5FB9"/>
    <w:rsid w:val="004F632E"/>
    <w:rsid w:val="004F6548"/>
    <w:rsid w:val="004F6753"/>
    <w:rsid w:val="004F68A5"/>
    <w:rsid w:val="004F6C05"/>
    <w:rsid w:val="004F6E3C"/>
    <w:rsid w:val="004F6E42"/>
    <w:rsid w:val="004F74C7"/>
    <w:rsid w:val="004F7544"/>
    <w:rsid w:val="004F794C"/>
    <w:rsid w:val="004F7973"/>
    <w:rsid w:val="004F7A1B"/>
    <w:rsid w:val="004F7C0E"/>
    <w:rsid w:val="004F7EC6"/>
    <w:rsid w:val="004F7EFC"/>
    <w:rsid w:val="005002CE"/>
    <w:rsid w:val="0050040D"/>
    <w:rsid w:val="00500573"/>
    <w:rsid w:val="00500629"/>
    <w:rsid w:val="0050063D"/>
    <w:rsid w:val="00500B1C"/>
    <w:rsid w:val="00500C8E"/>
    <w:rsid w:val="0050121B"/>
    <w:rsid w:val="005015FB"/>
    <w:rsid w:val="00501679"/>
    <w:rsid w:val="00501881"/>
    <w:rsid w:val="00501899"/>
    <w:rsid w:val="005019C1"/>
    <w:rsid w:val="00501B4C"/>
    <w:rsid w:val="00501F28"/>
    <w:rsid w:val="0050202C"/>
    <w:rsid w:val="00502293"/>
    <w:rsid w:val="0050295A"/>
    <w:rsid w:val="00502D2E"/>
    <w:rsid w:val="00502FA8"/>
    <w:rsid w:val="00503171"/>
    <w:rsid w:val="0050351C"/>
    <w:rsid w:val="00503558"/>
    <w:rsid w:val="005038A6"/>
    <w:rsid w:val="005038ED"/>
    <w:rsid w:val="00503AB5"/>
    <w:rsid w:val="00503B4C"/>
    <w:rsid w:val="00503B9E"/>
    <w:rsid w:val="00503EFD"/>
    <w:rsid w:val="0050419F"/>
    <w:rsid w:val="00504526"/>
    <w:rsid w:val="00504798"/>
    <w:rsid w:val="00504A8C"/>
    <w:rsid w:val="00504C86"/>
    <w:rsid w:val="005050EA"/>
    <w:rsid w:val="005058BD"/>
    <w:rsid w:val="005059F1"/>
    <w:rsid w:val="00505BA9"/>
    <w:rsid w:val="00505D34"/>
    <w:rsid w:val="00505DF4"/>
    <w:rsid w:val="00505E53"/>
    <w:rsid w:val="00505F26"/>
    <w:rsid w:val="00505F96"/>
    <w:rsid w:val="0050643D"/>
    <w:rsid w:val="0050655D"/>
    <w:rsid w:val="0050657C"/>
    <w:rsid w:val="00506858"/>
    <w:rsid w:val="00506860"/>
    <w:rsid w:val="00506906"/>
    <w:rsid w:val="00506A91"/>
    <w:rsid w:val="00506ABE"/>
    <w:rsid w:val="00506B06"/>
    <w:rsid w:val="00506BC8"/>
    <w:rsid w:val="00506EE8"/>
    <w:rsid w:val="005070FB"/>
    <w:rsid w:val="0050743C"/>
    <w:rsid w:val="0050762B"/>
    <w:rsid w:val="00507700"/>
    <w:rsid w:val="005079A5"/>
    <w:rsid w:val="00507C33"/>
    <w:rsid w:val="00507C92"/>
    <w:rsid w:val="00507F8D"/>
    <w:rsid w:val="005102AA"/>
    <w:rsid w:val="00510446"/>
    <w:rsid w:val="005106B8"/>
    <w:rsid w:val="00510DB9"/>
    <w:rsid w:val="005110D3"/>
    <w:rsid w:val="005110FA"/>
    <w:rsid w:val="00511194"/>
    <w:rsid w:val="0051139B"/>
    <w:rsid w:val="005114C4"/>
    <w:rsid w:val="005119CC"/>
    <w:rsid w:val="00511B4D"/>
    <w:rsid w:val="00511D9F"/>
    <w:rsid w:val="00512491"/>
    <w:rsid w:val="0051259C"/>
    <w:rsid w:val="00512764"/>
    <w:rsid w:val="005128B8"/>
    <w:rsid w:val="00512968"/>
    <w:rsid w:val="005129BE"/>
    <w:rsid w:val="00512B20"/>
    <w:rsid w:val="00512D8F"/>
    <w:rsid w:val="00512E16"/>
    <w:rsid w:val="0051358A"/>
    <w:rsid w:val="00513ADF"/>
    <w:rsid w:val="00514200"/>
    <w:rsid w:val="00514E01"/>
    <w:rsid w:val="00514E33"/>
    <w:rsid w:val="00514EED"/>
    <w:rsid w:val="005151A5"/>
    <w:rsid w:val="00515735"/>
    <w:rsid w:val="005159AC"/>
    <w:rsid w:val="00515B45"/>
    <w:rsid w:val="005161AB"/>
    <w:rsid w:val="005164E1"/>
    <w:rsid w:val="00516817"/>
    <w:rsid w:val="00516AD2"/>
    <w:rsid w:val="00516D65"/>
    <w:rsid w:val="0051724A"/>
    <w:rsid w:val="00517322"/>
    <w:rsid w:val="005176D5"/>
    <w:rsid w:val="00517A6B"/>
    <w:rsid w:val="00517AF6"/>
    <w:rsid w:val="00520023"/>
    <w:rsid w:val="005202C2"/>
    <w:rsid w:val="005207EA"/>
    <w:rsid w:val="005208CB"/>
    <w:rsid w:val="005209A8"/>
    <w:rsid w:val="0052111E"/>
    <w:rsid w:val="00521775"/>
    <w:rsid w:val="00521937"/>
    <w:rsid w:val="00521B18"/>
    <w:rsid w:val="00521D0B"/>
    <w:rsid w:val="00521D1C"/>
    <w:rsid w:val="005224CF"/>
    <w:rsid w:val="0052254E"/>
    <w:rsid w:val="005225B9"/>
    <w:rsid w:val="00522F85"/>
    <w:rsid w:val="0052328C"/>
    <w:rsid w:val="00523346"/>
    <w:rsid w:val="00523654"/>
    <w:rsid w:val="005236CF"/>
    <w:rsid w:val="00524146"/>
    <w:rsid w:val="0052431D"/>
    <w:rsid w:val="0052437E"/>
    <w:rsid w:val="005245D6"/>
    <w:rsid w:val="00524677"/>
    <w:rsid w:val="005247C4"/>
    <w:rsid w:val="00524B89"/>
    <w:rsid w:val="00524C8E"/>
    <w:rsid w:val="00524E32"/>
    <w:rsid w:val="00524E89"/>
    <w:rsid w:val="005251D2"/>
    <w:rsid w:val="00525285"/>
    <w:rsid w:val="00525544"/>
    <w:rsid w:val="00525B7D"/>
    <w:rsid w:val="00525E1E"/>
    <w:rsid w:val="00525E8F"/>
    <w:rsid w:val="00525EB3"/>
    <w:rsid w:val="005268EB"/>
    <w:rsid w:val="00526AA0"/>
    <w:rsid w:val="00526B32"/>
    <w:rsid w:val="00526BA6"/>
    <w:rsid w:val="005270DD"/>
    <w:rsid w:val="0052748D"/>
    <w:rsid w:val="005274F1"/>
    <w:rsid w:val="005278DE"/>
    <w:rsid w:val="005278F4"/>
    <w:rsid w:val="00527901"/>
    <w:rsid w:val="00527D25"/>
    <w:rsid w:val="00527DB2"/>
    <w:rsid w:val="00527DD5"/>
    <w:rsid w:val="00527EC3"/>
    <w:rsid w:val="00527FED"/>
    <w:rsid w:val="00530059"/>
    <w:rsid w:val="0053033C"/>
    <w:rsid w:val="005303E4"/>
    <w:rsid w:val="00530755"/>
    <w:rsid w:val="00530CBE"/>
    <w:rsid w:val="0053119D"/>
    <w:rsid w:val="00531317"/>
    <w:rsid w:val="00531489"/>
    <w:rsid w:val="0053164C"/>
    <w:rsid w:val="00531737"/>
    <w:rsid w:val="00531887"/>
    <w:rsid w:val="00531CC5"/>
    <w:rsid w:val="00532186"/>
    <w:rsid w:val="005324C8"/>
    <w:rsid w:val="005326D2"/>
    <w:rsid w:val="0053288C"/>
    <w:rsid w:val="00532B0B"/>
    <w:rsid w:val="00532DA6"/>
    <w:rsid w:val="005330A8"/>
    <w:rsid w:val="005331E5"/>
    <w:rsid w:val="005332A8"/>
    <w:rsid w:val="005332A9"/>
    <w:rsid w:val="00533914"/>
    <w:rsid w:val="00533A3E"/>
    <w:rsid w:val="00533DBA"/>
    <w:rsid w:val="0053401A"/>
    <w:rsid w:val="005340F7"/>
    <w:rsid w:val="00534138"/>
    <w:rsid w:val="00534171"/>
    <w:rsid w:val="0053445B"/>
    <w:rsid w:val="005344DF"/>
    <w:rsid w:val="005345AE"/>
    <w:rsid w:val="00534844"/>
    <w:rsid w:val="005348CD"/>
    <w:rsid w:val="00534BDB"/>
    <w:rsid w:val="00534EA3"/>
    <w:rsid w:val="005358B1"/>
    <w:rsid w:val="005359F4"/>
    <w:rsid w:val="00535A11"/>
    <w:rsid w:val="00535A8D"/>
    <w:rsid w:val="00535D0F"/>
    <w:rsid w:val="00535EE8"/>
    <w:rsid w:val="00536089"/>
    <w:rsid w:val="005364ED"/>
    <w:rsid w:val="00536610"/>
    <w:rsid w:val="005366D2"/>
    <w:rsid w:val="00537300"/>
    <w:rsid w:val="005374E3"/>
    <w:rsid w:val="00537602"/>
    <w:rsid w:val="00537C9B"/>
    <w:rsid w:val="0054007D"/>
    <w:rsid w:val="0054013B"/>
    <w:rsid w:val="0054037E"/>
    <w:rsid w:val="0054041F"/>
    <w:rsid w:val="00540473"/>
    <w:rsid w:val="00540580"/>
    <w:rsid w:val="00540770"/>
    <w:rsid w:val="00540799"/>
    <w:rsid w:val="0054081C"/>
    <w:rsid w:val="00541032"/>
    <w:rsid w:val="005411B7"/>
    <w:rsid w:val="00541271"/>
    <w:rsid w:val="005418D7"/>
    <w:rsid w:val="0054207E"/>
    <w:rsid w:val="00542BAA"/>
    <w:rsid w:val="00542D88"/>
    <w:rsid w:val="00542FBE"/>
    <w:rsid w:val="00543153"/>
    <w:rsid w:val="0054318E"/>
    <w:rsid w:val="0054325C"/>
    <w:rsid w:val="00543359"/>
    <w:rsid w:val="005437F5"/>
    <w:rsid w:val="00543CAA"/>
    <w:rsid w:val="00544082"/>
    <w:rsid w:val="005441CC"/>
    <w:rsid w:val="00544699"/>
    <w:rsid w:val="005446ED"/>
    <w:rsid w:val="005453B5"/>
    <w:rsid w:val="00545D99"/>
    <w:rsid w:val="00545DC0"/>
    <w:rsid w:val="00545F39"/>
    <w:rsid w:val="00546032"/>
    <w:rsid w:val="005460E8"/>
    <w:rsid w:val="00546127"/>
    <w:rsid w:val="00546898"/>
    <w:rsid w:val="00546E5B"/>
    <w:rsid w:val="00546F35"/>
    <w:rsid w:val="00546FB9"/>
    <w:rsid w:val="00546FD1"/>
    <w:rsid w:val="005471A8"/>
    <w:rsid w:val="0054737E"/>
    <w:rsid w:val="005479B7"/>
    <w:rsid w:val="00547A8D"/>
    <w:rsid w:val="00547D06"/>
    <w:rsid w:val="005500A8"/>
    <w:rsid w:val="00550327"/>
    <w:rsid w:val="00550C3F"/>
    <w:rsid w:val="00550D9E"/>
    <w:rsid w:val="005510FF"/>
    <w:rsid w:val="00551131"/>
    <w:rsid w:val="005519BE"/>
    <w:rsid w:val="005519BF"/>
    <w:rsid w:val="00551A7A"/>
    <w:rsid w:val="00552013"/>
    <w:rsid w:val="0055215C"/>
    <w:rsid w:val="0055222B"/>
    <w:rsid w:val="00552318"/>
    <w:rsid w:val="00552618"/>
    <w:rsid w:val="005527AF"/>
    <w:rsid w:val="005527B9"/>
    <w:rsid w:val="00552813"/>
    <w:rsid w:val="00552F4A"/>
    <w:rsid w:val="005531E1"/>
    <w:rsid w:val="0055326B"/>
    <w:rsid w:val="00553782"/>
    <w:rsid w:val="005537AA"/>
    <w:rsid w:val="005537BD"/>
    <w:rsid w:val="005543CF"/>
    <w:rsid w:val="00554B58"/>
    <w:rsid w:val="00555149"/>
    <w:rsid w:val="00555429"/>
    <w:rsid w:val="005554A0"/>
    <w:rsid w:val="0055551E"/>
    <w:rsid w:val="0055564A"/>
    <w:rsid w:val="00555894"/>
    <w:rsid w:val="0055599E"/>
    <w:rsid w:val="00555D43"/>
    <w:rsid w:val="00555F21"/>
    <w:rsid w:val="005560B8"/>
    <w:rsid w:val="00556235"/>
    <w:rsid w:val="00556682"/>
    <w:rsid w:val="005569A8"/>
    <w:rsid w:val="00556B9E"/>
    <w:rsid w:val="00556F4A"/>
    <w:rsid w:val="00557326"/>
    <w:rsid w:val="005574FF"/>
    <w:rsid w:val="0055778B"/>
    <w:rsid w:val="0055780F"/>
    <w:rsid w:val="0055784F"/>
    <w:rsid w:val="005578E7"/>
    <w:rsid w:val="00557939"/>
    <w:rsid w:val="00557A74"/>
    <w:rsid w:val="005600D1"/>
    <w:rsid w:val="00560197"/>
    <w:rsid w:val="0056020A"/>
    <w:rsid w:val="005603E9"/>
    <w:rsid w:val="005604E5"/>
    <w:rsid w:val="00560B40"/>
    <w:rsid w:val="00560B9E"/>
    <w:rsid w:val="00560EE1"/>
    <w:rsid w:val="00561564"/>
    <w:rsid w:val="0056158B"/>
    <w:rsid w:val="005615C9"/>
    <w:rsid w:val="00561ABF"/>
    <w:rsid w:val="00562299"/>
    <w:rsid w:val="00562342"/>
    <w:rsid w:val="0056241E"/>
    <w:rsid w:val="005628F7"/>
    <w:rsid w:val="005629DB"/>
    <w:rsid w:val="00562A85"/>
    <w:rsid w:val="005630DB"/>
    <w:rsid w:val="005631EF"/>
    <w:rsid w:val="00563383"/>
    <w:rsid w:val="00563657"/>
    <w:rsid w:val="00563743"/>
    <w:rsid w:val="00563D3C"/>
    <w:rsid w:val="00563DE7"/>
    <w:rsid w:val="00563EDB"/>
    <w:rsid w:val="00564125"/>
    <w:rsid w:val="00564DF8"/>
    <w:rsid w:val="00564E3A"/>
    <w:rsid w:val="0056517B"/>
    <w:rsid w:val="005652BB"/>
    <w:rsid w:val="0056540B"/>
    <w:rsid w:val="005654D7"/>
    <w:rsid w:val="005656C1"/>
    <w:rsid w:val="00565B7F"/>
    <w:rsid w:val="0056618C"/>
    <w:rsid w:val="00566258"/>
    <w:rsid w:val="0056641B"/>
    <w:rsid w:val="0056641E"/>
    <w:rsid w:val="005664AF"/>
    <w:rsid w:val="0056684E"/>
    <w:rsid w:val="005668F9"/>
    <w:rsid w:val="00566BEE"/>
    <w:rsid w:val="00566BF8"/>
    <w:rsid w:val="00566C21"/>
    <w:rsid w:val="005670A5"/>
    <w:rsid w:val="005672BF"/>
    <w:rsid w:val="005673CD"/>
    <w:rsid w:val="0056742E"/>
    <w:rsid w:val="00570299"/>
    <w:rsid w:val="005705D8"/>
    <w:rsid w:val="00570604"/>
    <w:rsid w:val="005706B3"/>
    <w:rsid w:val="005706D3"/>
    <w:rsid w:val="005706EB"/>
    <w:rsid w:val="00570F61"/>
    <w:rsid w:val="005714BF"/>
    <w:rsid w:val="005716D1"/>
    <w:rsid w:val="0057184E"/>
    <w:rsid w:val="00571B96"/>
    <w:rsid w:val="00571CAD"/>
    <w:rsid w:val="00571CCD"/>
    <w:rsid w:val="005723F1"/>
    <w:rsid w:val="0057241D"/>
    <w:rsid w:val="00572581"/>
    <w:rsid w:val="005725C8"/>
    <w:rsid w:val="00572B71"/>
    <w:rsid w:val="00572C75"/>
    <w:rsid w:val="00572CBA"/>
    <w:rsid w:val="00572EA9"/>
    <w:rsid w:val="00573198"/>
    <w:rsid w:val="0057358C"/>
    <w:rsid w:val="00573645"/>
    <w:rsid w:val="00573A5D"/>
    <w:rsid w:val="00573AF7"/>
    <w:rsid w:val="00573B36"/>
    <w:rsid w:val="00573DA7"/>
    <w:rsid w:val="0057413B"/>
    <w:rsid w:val="0057425B"/>
    <w:rsid w:val="005744E9"/>
    <w:rsid w:val="0057465C"/>
    <w:rsid w:val="005746B5"/>
    <w:rsid w:val="00574937"/>
    <w:rsid w:val="00574A6F"/>
    <w:rsid w:val="00574A99"/>
    <w:rsid w:val="00574C57"/>
    <w:rsid w:val="00574C85"/>
    <w:rsid w:val="00574D8D"/>
    <w:rsid w:val="00574E75"/>
    <w:rsid w:val="00575004"/>
    <w:rsid w:val="00575048"/>
    <w:rsid w:val="005750FD"/>
    <w:rsid w:val="00575209"/>
    <w:rsid w:val="00575279"/>
    <w:rsid w:val="00575683"/>
    <w:rsid w:val="005758F9"/>
    <w:rsid w:val="00575ACD"/>
    <w:rsid w:val="00575E3F"/>
    <w:rsid w:val="005764F2"/>
    <w:rsid w:val="0057699A"/>
    <w:rsid w:val="00576C7B"/>
    <w:rsid w:val="0057724C"/>
    <w:rsid w:val="0057772D"/>
    <w:rsid w:val="005778B9"/>
    <w:rsid w:val="00577964"/>
    <w:rsid w:val="00577CD5"/>
    <w:rsid w:val="00577D55"/>
    <w:rsid w:val="00577E0B"/>
    <w:rsid w:val="00577E76"/>
    <w:rsid w:val="005802D3"/>
    <w:rsid w:val="00580387"/>
    <w:rsid w:val="005803AD"/>
    <w:rsid w:val="0058056F"/>
    <w:rsid w:val="0058071D"/>
    <w:rsid w:val="0058077A"/>
    <w:rsid w:val="005807B5"/>
    <w:rsid w:val="0058080B"/>
    <w:rsid w:val="00580BB8"/>
    <w:rsid w:val="00580CC1"/>
    <w:rsid w:val="00580D62"/>
    <w:rsid w:val="00580EC0"/>
    <w:rsid w:val="0058135A"/>
    <w:rsid w:val="005816F3"/>
    <w:rsid w:val="00581953"/>
    <w:rsid w:val="00581BBD"/>
    <w:rsid w:val="00582349"/>
    <w:rsid w:val="00582D37"/>
    <w:rsid w:val="00582F9B"/>
    <w:rsid w:val="00583489"/>
    <w:rsid w:val="00583584"/>
    <w:rsid w:val="00583755"/>
    <w:rsid w:val="00583A64"/>
    <w:rsid w:val="00583B2C"/>
    <w:rsid w:val="00583BFD"/>
    <w:rsid w:val="00583C03"/>
    <w:rsid w:val="00583D89"/>
    <w:rsid w:val="00583DCC"/>
    <w:rsid w:val="0058406B"/>
    <w:rsid w:val="005840D3"/>
    <w:rsid w:val="005842E3"/>
    <w:rsid w:val="005846F1"/>
    <w:rsid w:val="005848CA"/>
    <w:rsid w:val="005849C5"/>
    <w:rsid w:val="00584FD8"/>
    <w:rsid w:val="00585158"/>
    <w:rsid w:val="00585344"/>
    <w:rsid w:val="005856BC"/>
    <w:rsid w:val="00585715"/>
    <w:rsid w:val="00585756"/>
    <w:rsid w:val="005858B4"/>
    <w:rsid w:val="00585917"/>
    <w:rsid w:val="00585971"/>
    <w:rsid w:val="00585A28"/>
    <w:rsid w:val="00585E7E"/>
    <w:rsid w:val="00585FF6"/>
    <w:rsid w:val="00586042"/>
    <w:rsid w:val="0058609E"/>
    <w:rsid w:val="005865C2"/>
    <w:rsid w:val="00586642"/>
    <w:rsid w:val="0058685B"/>
    <w:rsid w:val="0058698E"/>
    <w:rsid w:val="00586B3E"/>
    <w:rsid w:val="00586D87"/>
    <w:rsid w:val="00586E7A"/>
    <w:rsid w:val="0058728B"/>
    <w:rsid w:val="005872A9"/>
    <w:rsid w:val="00587ABD"/>
    <w:rsid w:val="00587C03"/>
    <w:rsid w:val="00587FAE"/>
    <w:rsid w:val="00590064"/>
    <w:rsid w:val="00590121"/>
    <w:rsid w:val="00590143"/>
    <w:rsid w:val="0059014C"/>
    <w:rsid w:val="0059026B"/>
    <w:rsid w:val="00590625"/>
    <w:rsid w:val="00591032"/>
    <w:rsid w:val="0059129C"/>
    <w:rsid w:val="005912E4"/>
    <w:rsid w:val="005913E4"/>
    <w:rsid w:val="00591421"/>
    <w:rsid w:val="005915BD"/>
    <w:rsid w:val="00591621"/>
    <w:rsid w:val="005919FA"/>
    <w:rsid w:val="00591FD4"/>
    <w:rsid w:val="005920DA"/>
    <w:rsid w:val="00592272"/>
    <w:rsid w:val="005929F5"/>
    <w:rsid w:val="00592A37"/>
    <w:rsid w:val="00592C50"/>
    <w:rsid w:val="00592EC1"/>
    <w:rsid w:val="00593187"/>
    <w:rsid w:val="005931A4"/>
    <w:rsid w:val="00593333"/>
    <w:rsid w:val="00593AD5"/>
    <w:rsid w:val="00594202"/>
    <w:rsid w:val="0059423C"/>
    <w:rsid w:val="005945C9"/>
    <w:rsid w:val="0059485A"/>
    <w:rsid w:val="00594B4F"/>
    <w:rsid w:val="00594DE0"/>
    <w:rsid w:val="00594F30"/>
    <w:rsid w:val="005950E6"/>
    <w:rsid w:val="005952B0"/>
    <w:rsid w:val="00595344"/>
    <w:rsid w:val="005956EF"/>
    <w:rsid w:val="00595710"/>
    <w:rsid w:val="00595810"/>
    <w:rsid w:val="00595940"/>
    <w:rsid w:val="005959A6"/>
    <w:rsid w:val="00595A46"/>
    <w:rsid w:val="00595DAA"/>
    <w:rsid w:val="005962C2"/>
    <w:rsid w:val="00596344"/>
    <w:rsid w:val="00596640"/>
    <w:rsid w:val="00596C04"/>
    <w:rsid w:val="00596CD4"/>
    <w:rsid w:val="00596E4F"/>
    <w:rsid w:val="00596EA6"/>
    <w:rsid w:val="005973E0"/>
    <w:rsid w:val="005978D2"/>
    <w:rsid w:val="0059796C"/>
    <w:rsid w:val="00597AA8"/>
    <w:rsid w:val="00597F81"/>
    <w:rsid w:val="005A0272"/>
    <w:rsid w:val="005A041B"/>
    <w:rsid w:val="005A0461"/>
    <w:rsid w:val="005A0509"/>
    <w:rsid w:val="005A0578"/>
    <w:rsid w:val="005A079F"/>
    <w:rsid w:val="005A07C9"/>
    <w:rsid w:val="005A0C76"/>
    <w:rsid w:val="005A0DD9"/>
    <w:rsid w:val="005A1087"/>
    <w:rsid w:val="005A14CD"/>
    <w:rsid w:val="005A1ACC"/>
    <w:rsid w:val="005A1BFF"/>
    <w:rsid w:val="005A1D44"/>
    <w:rsid w:val="005A1DEA"/>
    <w:rsid w:val="005A1E52"/>
    <w:rsid w:val="005A1E63"/>
    <w:rsid w:val="005A203C"/>
    <w:rsid w:val="005A23CE"/>
    <w:rsid w:val="005A2633"/>
    <w:rsid w:val="005A26C5"/>
    <w:rsid w:val="005A2760"/>
    <w:rsid w:val="005A29CC"/>
    <w:rsid w:val="005A29D2"/>
    <w:rsid w:val="005A2C2B"/>
    <w:rsid w:val="005A2C87"/>
    <w:rsid w:val="005A2D54"/>
    <w:rsid w:val="005A2D8E"/>
    <w:rsid w:val="005A2E98"/>
    <w:rsid w:val="005A2EBF"/>
    <w:rsid w:val="005A3269"/>
    <w:rsid w:val="005A3513"/>
    <w:rsid w:val="005A3A12"/>
    <w:rsid w:val="005A3E9A"/>
    <w:rsid w:val="005A4314"/>
    <w:rsid w:val="005A43FF"/>
    <w:rsid w:val="005A4530"/>
    <w:rsid w:val="005A4666"/>
    <w:rsid w:val="005A47B9"/>
    <w:rsid w:val="005A499C"/>
    <w:rsid w:val="005A508F"/>
    <w:rsid w:val="005A5556"/>
    <w:rsid w:val="005A5649"/>
    <w:rsid w:val="005A5A2B"/>
    <w:rsid w:val="005A5A46"/>
    <w:rsid w:val="005A5A52"/>
    <w:rsid w:val="005A5CA0"/>
    <w:rsid w:val="005A5E18"/>
    <w:rsid w:val="005A671B"/>
    <w:rsid w:val="005A6981"/>
    <w:rsid w:val="005A6BF0"/>
    <w:rsid w:val="005A6FF3"/>
    <w:rsid w:val="005A72FD"/>
    <w:rsid w:val="005A7976"/>
    <w:rsid w:val="005A79AC"/>
    <w:rsid w:val="005A7ADE"/>
    <w:rsid w:val="005A7B94"/>
    <w:rsid w:val="005A7CAC"/>
    <w:rsid w:val="005B0148"/>
    <w:rsid w:val="005B0365"/>
    <w:rsid w:val="005B04F9"/>
    <w:rsid w:val="005B0896"/>
    <w:rsid w:val="005B0F19"/>
    <w:rsid w:val="005B1358"/>
    <w:rsid w:val="005B1859"/>
    <w:rsid w:val="005B1BB3"/>
    <w:rsid w:val="005B1F12"/>
    <w:rsid w:val="005B2014"/>
    <w:rsid w:val="005B2601"/>
    <w:rsid w:val="005B2B91"/>
    <w:rsid w:val="005B3D4D"/>
    <w:rsid w:val="005B4100"/>
    <w:rsid w:val="005B4388"/>
    <w:rsid w:val="005B495A"/>
    <w:rsid w:val="005B49BA"/>
    <w:rsid w:val="005B4A28"/>
    <w:rsid w:val="005B4B6A"/>
    <w:rsid w:val="005B4BF3"/>
    <w:rsid w:val="005B4C2E"/>
    <w:rsid w:val="005B4D87"/>
    <w:rsid w:val="005B4DAA"/>
    <w:rsid w:val="005B5007"/>
    <w:rsid w:val="005B5124"/>
    <w:rsid w:val="005B5147"/>
    <w:rsid w:val="005B59CD"/>
    <w:rsid w:val="005B5D5D"/>
    <w:rsid w:val="005B60A6"/>
    <w:rsid w:val="005B61D3"/>
    <w:rsid w:val="005B61FC"/>
    <w:rsid w:val="005B632A"/>
    <w:rsid w:val="005B6496"/>
    <w:rsid w:val="005B64EC"/>
    <w:rsid w:val="005B6614"/>
    <w:rsid w:val="005B68BD"/>
    <w:rsid w:val="005B6C47"/>
    <w:rsid w:val="005B7273"/>
    <w:rsid w:val="005B727D"/>
    <w:rsid w:val="005B7633"/>
    <w:rsid w:val="005B7709"/>
    <w:rsid w:val="005B7971"/>
    <w:rsid w:val="005B7F76"/>
    <w:rsid w:val="005C059C"/>
    <w:rsid w:val="005C0D4B"/>
    <w:rsid w:val="005C0D69"/>
    <w:rsid w:val="005C0E6C"/>
    <w:rsid w:val="005C0EE3"/>
    <w:rsid w:val="005C1641"/>
    <w:rsid w:val="005C1FDB"/>
    <w:rsid w:val="005C2DCB"/>
    <w:rsid w:val="005C2EE2"/>
    <w:rsid w:val="005C3298"/>
    <w:rsid w:val="005C3775"/>
    <w:rsid w:val="005C38B8"/>
    <w:rsid w:val="005C38E6"/>
    <w:rsid w:val="005C3BF2"/>
    <w:rsid w:val="005C43FD"/>
    <w:rsid w:val="005C44B4"/>
    <w:rsid w:val="005C44DE"/>
    <w:rsid w:val="005C4913"/>
    <w:rsid w:val="005C4B92"/>
    <w:rsid w:val="005C502A"/>
    <w:rsid w:val="005C50EA"/>
    <w:rsid w:val="005C512B"/>
    <w:rsid w:val="005C578A"/>
    <w:rsid w:val="005C5A60"/>
    <w:rsid w:val="005C5B25"/>
    <w:rsid w:val="005C5B72"/>
    <w:rsid w:val="005C5C13"/>
    <w:rsid w:val="005C5D47"/>
    <w:rsid w:val="005C5EAB"/>
    <w:rsid w:val="005C6454"/>
    <w:rsid w:val="005C6459"/>
    <w:rsid w:val="005C64AC"/>
    <w:rsid w:val="005C6691"/>
    <w:rsid w:val="005C6838"/>
    <w:rsid w:val="005C705E"/>
    <w:rsid w:val="005C72AF"/>
    <w:rsid w:val="005C732F"/>
    <w:rsid w:val="005C7390"/>
    <w:rsid w:val="005C75AC"/>
    <w:rsid w:val="005C76E8"/>
    <w:rsid w:val="005C7784"/>
    <w:rsid w:val="005C7BB3"/>
    <w:rsid w:val="005C7DEC"/>
    <w:rsid w:val="005C7E71"/>
    <w:rsid w:val="005D0246"/>
    <w:rsid w:val="005D0301"/>
    <w:rsid w:val="005D08C6"/>
    <w:rsid w:val="005D0D5A"/>
    <w:rsid w:val="005D0DFB"/>
    <w:rsid w:val="005D15F4"/>
    <w:rsid w:val="005D17A0"/>
    <w:rsid w:val="005D19FB"/>
    <w:rsid w:val="005D1AE0"/>
    <w:rsid w:val="005D1D8D"/>
    <w:rsid w:val="005D200C"/>
    <w:rsid w:val="005D25C6"/>
    <w:rsid w:val="005D2899"/>
    <w:rsid w:val="005D3075"/>
    <w:rsid w:val="005D31F5"/>
    <w:rsid w:val="005D3520"/>
    <w:rsid w:val="005D3651"/>
    <w:rsid w:val="005D3870"/>
    <w:rsid w:val="005D39A5"/>
    <w:rsid w:val="005D3E8E"/>
    <w:rsid w:val="005D4191"/>
    <w:rsid w:val="005D4354"/>
    <w:rsid w:val="005D43C3"/>
    <w:rsid w:val="005D45D8"/>
    <w:rsid w:val="005D47C1"/>
    <w:rsid w:val="005D4E6E"/>
    <w:rsid w:val="005D5000"/>
    <w:rsid w:val="005D571F"/>
    <w:rsid w:val="005D585B"/>
    <w:rsid w:val="005D5879"/>
    <w:rsid w:val="005D5EEA"/>
    <w:rsid w:val="005D5FC5"/>
    <w:rsid w:val="005D61B9"/>
    <w:rsid w:val="005D621E"/>
    <w:rsid w:val="005D63FD"/>
    <w:rsid w:val="005D66B8"/>
    <w:rsid w:val="005D66BE"/>
    <w:rsid w:val="005D681A"/>
    <w:rsid w:val="005D6946"/>
    <w:rsid w:val="005D6AE0"/>
    <w:rsid w:val="005D6C22"/>
    <w:rsid w:val="005D745D"/>
    <w:rsid w:val="005D7A91"/>
    <w:rsid w:val="005D7B62"/>
    <w:rsid w:val="005E018C"/>
    <w:rsid w:val="005E0259"/>
    <w:rsid w:val="005E045A"/>
    <w:rsid w:val="005E0583"/>
    <w:rsid w:val="005E0615"/>
    <w:rsid w:val="005E0C8C"/>
    <w:rsid w:val="005E0D3D"/>
    <w:rsid w:val="005E0D58"/>
    <w:rsid w:val="005E0E39"/>
    <w:rsid w:val="005E16E8"/>
    <w:rsid w:val="005E1BD2"/>
    <w:rsid w:val="005E1D09"/>
    <w:rsid w:val="005E1F96"/>
    <w:rsid w:val="005E2099"/>
    <w:rsid w:val="005E28A5"/>
    <w:rsid w:val="005E2B6A"/>
    <w:rsid w:val="005E2C8E"/>
    <w:rsid w:val="005E2D8A"/>
    <w:rsid w:val="005E2E22"/>
    <w:rsid w:val="005E2EC9"/>
    <w:rsid w:val="005E314C"/>
    <w:rsid w:val="005E32AC"/>
    <w:rsid w:val="005E374F"/>
    <w:rsid w:val="005E3FCE"/>
    <w:rsid w:val="005E4080"/>
    <w:rsid w:val="005E4491"/>
    <w:rsid w:val="005E45B9"/>
    <w:rsid w:val="005E46BD"/>
    <w:rsid w:val="005E4E42"/>
    <w:rsid w:val="005E52CD"/>
    <w:rsid w:val="005E542A"/>
    <w:rsid w:val="005E59AA"/>
    <w:rsid w:val="005E5A60"/>
    <w:rsid w:val="005E5AAD"/>
    <w:rsid w:val="005E5C95"/>
    <w:rsid w:val="005E5EC7"/>
    <w:rsid w:val="005E624D"/>
    <w:rsid w:val="005E642F"/>
    <w:rsid w:val="005E6436"/>
    <w:rsid w:val="005E643C"/>
    <w:rsid w:val="005E65F7"/>
    <w:rsid w:val="005E6627"/>
    <w:rsid w:val="005E66A2"/>
    <w:rsid w:val="005E66B9"/>
    <w:rsid w:val="005E6D1A"/>
    <w:rsid w:val="005E6DC9"/>
    <w:rsid w:val="005E6EDC"/>
    <w:rsid w:val="005E7526"/>
    <w:rsid w:val="005E75DE"/>
    <w:rsid w:val="005E7710"/>
    <w:rsid w:val="005E786B"/>
    <w:rsid w:val="005E7DC1"/>
    <w:rsid w:val="005F0296"/>
    <w:rsid w:val="005F0435"/>
    <w:rsid w:val="005F052D"/>
    <w:rsid w:val="005F0877"/>
    <w:rsid w:val="005F09D3"/>
    <w:rsid w:val="005F0E58"/>
    <w:rsid w:val="005F0EBA"/>
    <w:rsid w:val="005F1015"/>
    <w:rsid w:val="005F141E"/>
    <w:rsid w:val="005F15B6"/>
    <w:rsid w:val="005F28C8"/>
    <w:rsid w:val="005F2AC7"/>
    <w:rsid w:val="005F2C32"/>
    <w:rsid w:val="005F2C4A"/>
    <w:rsid w:val="005F2E1C"/>
    <w:rsid w:val="005F311D"/>
    <w:rsid w:val="005F31A0"/>
    <w:rsid w:val="005F3CE2"/>
    <w:rsid w:val="005F3E04"/>
    <w:rsid w:val="005F3E3F"/>
    <w:rsid w:val="005F3E6A"/>
    <w:rsid w:val="005F3FCC"/>
    <w:rsid w:val="005F40B0"/>
    <w:rsid w:val="005F449A"/>
    <w:rsid w:val="005F44AD"/>
    <w:rsid w:val="005F4680"/>
    <w:rsid w:val="005F497D"/>
    <w:rsid w:val="005F4D58"/>
    <w:rsid w:val="005F4F99"/>
    <w:rsid w:val="005F51C7"/>
    <w:rsid w:val="005F524C"/>
    <w:rsid w:val="005F5313"/>
    <w:rsid w:val="005F5371"/>
    <w:rsid w:val="005F55FD"/>
    <w:rsid w:val="005F5773"/>
    <w:rsid w:val="005F5C1A"/>
    <w:rsid w:val="005F5C4D"/>
    <w:rsid w:val="005F5D53"/>
    <w:rsid w:val="005F5E4E"/>
    <w:rsid w:val="005F5F2C"/>
    <w:rsid w:val="005F6277"/>
    <w:rsid w:val="005F65B9"/>
    <w:rsid w:val="005F6651"/>
    <w:rsid w:val="005F6975"/>
    <w:rsid w:val="005F6B31"/>
    <w:rsid w:val="005F6C51"/>
    <w:rsid w:val="005F702A"/>
    <w:rsid w:val="005F725E"/>
    <w:rsid w:val="005F742E"/>
    <w:rsid w:val="005F74B3"/>
    <w:rsid w:val="005F767F"/>
    <w:rsid w:val="005F780F"/>
    <w:rsid w:val="005F7DEA"/>
    <w:rsid w:val="005F7EE4"/>
    <w:rsid w:val="00600583"/>
    <w:rsid w:val="00600999"/>
    <w:rsid w:val="00600A2A"/>
    <w:rsid w:val="00600D4F"/>
    <w:rsid w:val="006015A7"/>
    <w:rsid w:val="006017A3"/>
    <w:rsid w:val="00601A5A"/>
    <w:rsid w:val="006024F2"/>
    <w:rsid w:val="00602611"/>
    <w:rsid w:val="00602905"/>
    <w:rsid w:val="00602A5E"/>
    <w:rsid w:val="00602D45"/>
    <w:rsid w:val="00602EBF"/>
    <w:rsid w:val="0060332E"/>
    <w:rsid w:val="006034FE"/>
    <w:rsid w:val="00603518"/>
    <w:rsid w:val="006036C7"/>
    <w:rsid w:val="00603A7B"/>
    <w:rsid w:val="00603B3E"/>
    <w:rsid w:val="00603E1E"/>
    <w:rsid w:val="0060440A"/>
    <w:rsid w:val="006045CD"/>
    <w:rsid w:val="006049B1"/>
    <w:rsid w:val="00604ACC"/>
    <w:rsid w:val="00604DD8"/>
    <w:rsid w:val="0060507A"/>
    <w:rsid w:val="00605260"/>
    <w:rsid w:val="00605A08"/>
    <w:rsid w:val="00605C13"/>
    <w:rsid w:val="00605D78"/>
    <w:rsid w:val="0060606B"/>
    <w:rsid w:val="006060EA"/>
    <w:rsid w:val="006060FA"/>
    <w:rsid w:val="00606645"/>
    <w:rsid w:val="00606F15"/>
    <w:rsid w:val="00606F72"/>
    <w:rsid w:val="006070F9"/>
    <w:rsid w:val="00607130"/>
    <w:rsid w:val="006075D4"/>
    <w:rsid w:val="00607E12"/>
    <w:rsid w:val="00607E41"/>
    <w:rsid w:val="0061002E"/>
    <w:rsid w:val="0061031E"/>
    <w:rsid w:val="0061034E"/>
    <w:rsid w:val="006106D4"/>
    <w:rsid w:val="00610715"/>
    <w:rsid w:val="00610822"/>
    <w:rsid w:val="00610F16"/>
    <w:rsid w:val="0061146D"/>
    <w:rsid w:val="006118DE"/>
    <w:rsid w:val="00611934"/>
    <w:rsid w:val="00611D52"/>
    <w:rsid w:val="00612102"/>
    <w:rsid w:val="0061227E"/>
    <w:rsid w:val="0061282E"/>
    <w:rsid w:val="00612A64"/>
    <w:rsid w:val="00612BEE"/>
    <w:rsid w:val="00612C45"/>
    <w:rsid w:val="00612D23"/>
    <w:rsid w:val="006130C5"/>
    <w:rsid w:val="006136D2"/>
    <w:rsid w:val="0061377E"/>
    <w:rsid w:val="00613933"/>
    <w:rsid w:val="00613D7E"/>
    <w:rsid w:val="00613E91"/>
    <w:rsid w:val="00614097"/>
    <w:rsid w:val="00614290"/>
    <w:rsid w:val="0061441A"/>
    <w:rsid w:val="00614C62"/>
    <w:rsid w:val="00614F08"/>
    <w:rsid w:val="00615091"/>
    <w:rsid w:val="00615384"/>
    <w:rsid w:val="00615449"/>
    <w:rsid w:val="00615828"/>
    <w:rsid w:val="00615DED"/>
    <w:rsid w:val="006167F7"/>
    <w:rsid w:val="00616C35"/>
    <w:rsid w:val="00616C48"/>
    <w:rsid w:val="00616FD5"/>
    <w:rsid w:val="00617134"/>
    <w:rsid w:val="0061733A"/>
    <w:rsid w:val="006173BB"/>
    <w:rsid w:val="006177B7"/>
    <w:rsid w:val="00617C18"/>
    <w:rsid w:val="00617D00"/>
    <w:rsid w:val="00617E2D"/>
    <w:rsid w:val="00617F31"/>
    <w:rsid w:val="00617F89"/>
    <w:rsid w:val="006200BB"/>
    <w:rsid w:val="006200D0"/>
    <w:rsid w:val="00620701"/>
    <w:rsid w:val="0062075B"/>
    <w:rsid w:val="006208A4"/>
    <w:rsid w:val="00620D32"/>
    <w:rsid w:val="00621353"/>
    <w:rsid w:val="0062135B"/>
    <w:rsid w:val="006213D8"/>
    <w:rsid w:val="006218CD"/>
    <w:rsid w:val="00621B29"/>
    <w:rsid w:val="00621FD7"/>
    <w:rsid w:val="0062215B"/>
    <w:rsid w:val="006221C3"/>
    <w:rsid w:val="006226E6"/>
    <w:rsid w:val="006227A5"/>
    <w:rsid w:val="00622914"/>
    <w:rsid w:val="00622C12"/>
    <w:rsid w:val="00622CE4"/>
    <w:rsid w:val="00622DED"/>
    <w:rsid w:val="00622E76"/>
    <w:rsid w:val="00622FF7"/>
    <w:rsid w:val="00623078"/>
    <w:rsid w:val="0062308D"/>
    <w:rsid w:val="006234BD"/>
    <w:rsid w:val="00623553"/>
    <w:rsid w:val="00623829"/>
    <w:rsid w:val="006239B1"/>
    <w:rsid w:val="00623E6B"/>
    <w:rsid w:val="00623F20"/>
    <w:rsid w:val="0062403D"/>
    <w:rsid w:val="006242D3"/>
    <w:rsid w:val="00624748"/>
    <w:rsid w:val="00624990"/>
    <w:rsid w:val="00624B0E"/>
    <w:rsid w:val="00624D5A"/>
    <w:rsid w:val="00625028"/>
    <w:rsid w:val="00625032"/>
    <w:rsid w:val="00625118"/>
    <w:rsid w:val="00625121"/>
    <w:rsid w:val="006253D5"/>
    <w:rsid w:val="006256B7"/>
    <w:rsid w:val="0062573D"/>
    <w:rsid w:val="0062576E"/>
    <w:rsid w:val="00625A54"/>
    <w:rsid w:val="00626039"/>
    <w:rsid w:val="00626463"/>
    <w:rsid w:val="006264FF"/>
    <w:rsid w:val="0062656B"/>
    <w:rsid w:val="00626B66"/>
    <w:rsid w:val="00626C7D"/>
    <w:rsid w:val="00627123"/>
    <w:rsid w:val="006271FE"/>
    <w:rsid w:val="006275D8"/>
    <w:rsid w:val="006279A0"/>
    <w:rsid w:val="00627EDC"/>
    <w:rsid w:val="0063013B"/>
    <w:rsid w:val="00630346"/>
    <w:rsid w:val="00630450"/>
    <w:rsid w:val="006308FB"/>
    <w:rsid w:val="00630C38"/>
    <w:rsid w:val="00631247"/>
    <w:rsid w:val="006318B7"/>
    <w:rsid w:val="00631CA9"/>
    <w:rsid w:val="00631EF0"/>
    <w:rsid w:val="00631EFA"/>
    <w:rsid w:val="00631F48"/>
    <w:rsid w:val="0063208E"/>
    <w:rsid w:val="00632141"/>
    <w:rsid w:val="00632234"/>
    <w:rsid w:val="0063251A"/>
    <w:rsid w:val="0063281B"/>
    <w:rsid w:val="0063287E"/>
    <w:rsid w:val="00632941"/>
    <w:rsid w:val="00632A47"/>
    <w:rsid w:val="00632AF3"/>
    <w:rsid w:val="0063314B"/>
    <w:rsid w:val="00633164"/>
    <w:rsid w:val="0063363B"/>
    <w:rsid w:val="00633B5C"/>
    <w:rsid w:val="00633D9E"/>
    <w:rsid w:val="00633F3D"/>
    <w:rsid w:val="00633F5C"/>
    <w:rsid w:val="00633F87"/>
    <w:rsid w:val="00634092"/>
    <w:rsid w:val="0063458E"/>
    <w:rsid w:val="0063463D"/>
    <w:rsid w:val="006348ED"/>
    <w:rsid w:val="00634B03"/>
    <w:rsid w:val="00634C64"/>
    <w:rsid w:val="00634DAF"/>
    <w:rsid w:val="00635050"/>
    <w:rsid w:val="00635179"/>
    <w:rsid w:val="00635265"/>
    <w:rsid w:val="006352AE"/>
    <w:rsid w:val="00635396"/>
    <w:rsid w:val="0063570F"/>
    <w:rsid w:val="00635B00"/>
    <w:rsid w:val="00635B44"/>
    <w:rsid w:val="00635CEA"/>
    <w:rsid w:val="00635E91"/>
    <w:rsid w:val="00636056"/>
    <w:rsid w:val="006367E1"/>
    <w:rsid w:val="0063691C"/>
    <w:rsid w:val="006369F0"/>
    <w:rsid w:val="00636CD3"/>
    <w:rsid w:val="00636EB7"/>
    <w:rsid w:val="00637130"/>
    <w:rsid w:val="006376D6"/>
    <w:rsid w:val="00637742"/>
    <w:rsid w:val="00637DB4"/>
    <w:rsid w:val="00637E63"/>
    <w:rsid w:val="006401B8"/>
    <w:rsid w:val="00640385"/>
    <w:rsid w:val="006403C9"/>
    <w:rsid w:val="00640527"/>
    <w:rsid w:val="00640897"/>
    <w:rsid w:val="006408CF"/>
    <w:rsid w:val="006409EE"/>
    <w:rsid w:val="00641127"/>
    <w:rsid w:val="0064183D"/>
    <w:rsid w:val="006419D3"/>
    <w:rsid w:val="00641A2A"/>
    <w:rsid w:val="00641A80"/>
    <w:rsid w:val="00641FB5"/>
    <w:rsid w:val="0064278A"/>
    <w:rsid w:val="00642BC0"/>
    <w:rsid w:val="0064304C"/>
    <w:rsid w:val="006430B9"/>
    <w:rsid w:val="0064310D"/>
    <w:rsid w:val="0064318A"/>
    <w:rsid w:val="006433D7"/>
    <w:rsid w:val="00643655"/>
    <w:rsid w:val="00643C5A"/>
    <w:rsid w:val="00643D99"/>
    <w:rsid w:val="00643FB8"/>
    <w:rsid w:val="0064405B"/>
    <w:rsid w:val="00644162"/>
    <w:rsid w:val="006441E7"/>
    <w:rsid w:val="006442CD"/>
    <w:rsid w:val="0064452F"/>
    <w:rsid w:val="00644625"/>
    <w:rsid w:val="00644748"/>
    <w:rsid w:val="0064518B"/>
    <w:rsid w:val="00645239"/>
    <w:rsid w:val="0064533E"/>
    <w:rsid w:val="006456B0"/>
    <w:rsid w:val="00645757"/>
    <w:rsid w:val="00645B31"/>
    <w:rsid w:val="00645C6D"/>
    <w:rsid w:val="00645F42"/>
    <w:rsid w:val="0064643B"/>
    <w:rsid w:val="0064648A"/>
    <w:rsid w:val="0064671F"/>
    <w:rsid w:val="00646834"/>
    <w:rsid w:val="006469B8"/>
    <w:rsid w:val="00646D3A"/>
    <w:rsid w:val="0064710F"/>
    <w:rsid w:val="006472D9"/>
    <w:rsid w:val="00647501"/>
    <w:rsid w:val="0064773C"/>
    <w:rsid w:val="006477C5"/>
    <w:rsid w:val="00647869"/>
    <w:rsid w:val="0064795C"/>
    <w:rsid w:val="00647A0C"/>
    <w:rsid w:val="00647E2A"/>
    <w:rsid w:val="00647E94"/>
    <w:rsid w:val="00650316"/>
    <w:rsid w:val="0065073B"/>
    <w:rsid w:val="006507EA"/>
    <w:rsid w:val="00650872"/>
    <w:rsid w:val="0065093A"/>
    <w:rsid w:val="00650B01"/>
    <w:rsid w:val="00650EF9"/>
    <w:rsid w:val="00651191"/>
    <w:rsid w:val="006512E7"/>
    <w:rsid w:val="00651505"/>
    <w:rsid w:val="006516A0"/>
    <w:rsid w:val="006517DF"/>
    <w:rsid w:val="00651F8B"/>
    <w:rsid w:val="00652419"/>
    <w:rsid w:val="006526DD"/>
    <w:rsid w:val="00652F7E"/>
    <w:rsid w:val="0065320F"/>
    <w:rsid w:val="00653523"/>
    <w:rsid w:val="00653565"/>
    <w:rsid w:val="00653658"/>
    <w:rsid w:val="00653A4A"/>
    <w:rsid w:val="00653CF4"/>
    <w:rsid w:val="00654070"/>
    <w:rsid w:val="0065459C"/>
    <w:rsid w:val="006546C0"/>
    <w:rsid w:val="006546C5"/>
    <w:rsid w:val="00654DDC"/>
    <w:rsid w:val="00654F1C"/>
    <w:rsid w:val="00655220"/>
    <w:rsid w:val="006555B0"/>
    <w:rsid w:val="006555E8"/>
    <w:rsid w:val="0065564D"/>
    <w:rsid w:val="00655F7D"/>
    <w:rsid w:val="00655F9B"/>
    <w:rsid w:val="0065620E"/>
    <w:rsid w:val="0065627C"/>
    <w:rsid w:val="00656745"/>
    <w:rsid w:val="00656A84"/>
    <w:rsid w:val="00656D5E"/>
    <w:rsid w:val="00656E1F"/>
    <w:rsid w:val="00656FE5"/>
    <w:rsid w:val="00657105"/>
    <w:rsid w:val="00657129"/>
    <w:rsid w:val="00657188"/>
    <w:rsid w:val="00657383"/>
    <w:rsid w:val="00657892"/>
    <w:rsid w:val="006579F2"/>
    <w:rsid w:val="00657B83"/>
    <w:rsid w:val="00657B8B"/>
    <w:rsid w:val="00657C76"/>
    <w:rsid w:val="00657C9C"/>
    <w:rsid w:val="006601EE"/>
    <w:rsid w:val="006603EE"/>
    <w:rsid w:val="006611A9"/>
    <w:rsid w:val="006611AC"/>
    <w:rsid w:val="006611CD"/>
    <w:rsid w:val="00661413"/>
    <w:rsid w:val="0066145A"/>
    <w:rsid w:val="006617BD"/>
    <w:rsid w:val="00661865"/>
    <w:rsid w:val="00661934"/>
    <w:rsid w:val="00661992"/>
    <w:rsid w:val="00661B9C"/>
    <w:rsid w:val="00661EB6"/>
    <w:rsid w:val="00661F59"/>
    <w:rsid w:val="0066246C"/>
    <w:rsid w:val="006626D9"/>
    <w:rsid w:val="00662E7C"/>
    <w:rsid w:val="006636ED"/>
    <w:rsid w:val="00663707"/>
    <w:rsid w:val="006638F9"/>
    <w:rsid w:val="00663B6C"/>
    <w:rsid w:val="00663CB2"/>
    <w:rsid w:val="00663CCE"/>
    <w:rsid w:val="00663EA2"/>
    <w:rsid w:val="00663EED"/>
    <w:rsid w:val="00663F06"/>
    <w:rsid w:val="00663F11"/>
    <w:rsid w:val="006640A3"/>
    <w:rsid w:val="006640B0"/>
    <w:rsid w:val="006640E5"/>
    <w:rsid w:val="00664497"/>
    <w:rsid w:val="00664689"/>
    <w:rsid w:val="00664800"/>
    <w:rsid w:val="0066487A"/>
    <w:rsid w:val="00664B14"/>
    <w:rsid w:val="00664D5C"/>
    <w:rsid w:val="00664DEB"/>
    <w:rsid w:val="00664E4E"/>
    <w:rsid w:val="00665149"/>
    <w:rsid w:val="00665501"/>
    <w:rsid w:val="006659D0"/>
    <w:rsid w:val="00665AA4"/>
    <w:rsid w:val="00665D69"/>
    <w:rsid w:val="006661B0"/>
    <w:rsid w:val="00666A47"/>
    <w:rsid w:val="00666E25"/>
    <w:rsid w:val="006674F8"/>
    <w:rsid w:val="006677B7"/>
    <w:rsid w:val="006677C6"/>
    <w:rsid w:val="00667A6A"/>
    <w:rsid w:val="00667D64"/>
    <w:rsid w:val="006700C4"/>
    <w:rsid w:val="00670A45"/>
    <w:rsid w:val="00670BC9"/>
    <w:rsid w:val="00670C8A"/>
    <w:rsid w:val="00670E92"/>
    <w:rsid w:val="006711C2"/>
    <w:rsid w:val="006712D1"/>
    <w:rsid w:val="00671678"/>
    <w:rsid w:val="006719DC"/>
    <w:rsid w:val="00671BB9"/>
    <w:rsid w:val="00671C95"/>
    <w:rsid w:val="00671D10"/>
    <w:rsid w:val="00672032"/>
    <w:rsid w:val="006720D2"/>
    <w:rsid w:val="00672B10"/>
    <w:rsid w:val="00672CA6"/>
    <w:rsid w:val="00672DF7"/>
    <w:rsid w:val="00672E3C"/>
    <w:rsid w:val="00672F0B"/>
    <w:rsid w:val="00672F6C"/>
    <w:rsid w:val="00673066"/>
    <w:rsid w:val="006731B2"/>
    <w:rsid w:val="006733C4"/>
    <w:rsid w:val="006733E2"/>
    <w:rsid w:val="0067361C"/>
    <w:rsid w:val="00673780"/>
    <w:rsid w:val="006739BC"/>
    <w:rsid w:val="006739CE"/>
    <w:rsid w:val="00673D0B"/>
    <w:rsid w:val="00673DE7"/>
    <w:rsid w:val="00674014"/>
    <w:rsid w:val="006745D2"/>
    <w:rsid w:val="00674C82"/>
    <w:rsid w:val="006753A5"/>
    <w:rsid w:val="00675903"/>
    <w:rsid w:val="00675978"/>
    <w:rsid w:val="006759B9"/>
    <w:rsid w:val="00675A93"/>
    <w:rsid w:val="00675BC0"/>
    <w:rsid w:val="00675F7A"/>
    <w:rsid w:val="00676400"/>
    <w:rsid w:val="00676A4F"/>
    <w:rsid w:val="00676B1B"/>
    <w:rsid w:val="00676B82"/>
    <w:rsid w:val="0067733F"/>
    <w:rsid w:val="00677AEF"/>
    <w:rsid w:val="00680166"/>
    <w:rsid w:val="00680333"/>
    <w:rsid w:val="0068093C"/>
    <w:rsid w:val="00680A48"/>
    <w:rsid w:val="00680CBF"/>
    <w:rsid w:val="00680D7F"/>
    <w:rsid w:val="00680E2F"/>
    <w:rsid w:val="00680E63"/>
    <w:rsid w:val="00680E91"/>
    <w:rsid w:val="0068101F"/>
    <w:rsid w:val="00681450"/>
    <w:rsid w:val="0068172D"/>
    <w:rsid w:val="00681F72"/>
    <w:rsid w:val="00682761"/>
    <w:rsid w:val="00682A63"/>
    <w:rsid w:val="00682C49"/>
    <w:rsid w:val="00682E80"/>
    <w:rsid w:val="0068342E"/>
    <w:rsid w:val="00683488"/>
    <w:rsid w:val="00683606"/>
    <w:rsid w:val="00683BF8"/>
    <w:rsid w:val="00683E52"/>
    <w:rsid w:val="00683E67"/>
    <w:rsid w:val="00683F79"/>
    <w:rsid w:val="006841BE"/>
    <w:rsid w:val="006843C1"/>
    <w:rsid w:val="006843DC"/>
    <w:rsid w:val="006846B2"/>
    <w:rsid w:val="00684D6D"/>
    <w:rsid w:val="00684F68"/>
    <w:rsid w:val="00684FA6"/>
    <w:rsid w:val="006853E4"/>
    <w:rsid w:val="006855A0"/>
    <w:rsid w:val="006855F5"/>
    <w:rsid w:val="006859DA"/>
    <w:rsid w:val="00685E49"/>
    <w:rsid w:val="00685E73"/>
    <w:rsid w:val="00685FB3"/>
    <w:rsid w:val="006861FB"/>
    <w:rsid w:val="006866EF"/>
    <w:rsid w:val="0068684B"/>
    <w:rsid w:val="00686B74"/>
    <w:rsid w:val="00686BF9"/>
    <w:rsid w:val="00686EE2"/>
    <w:rsid w:val="0068741E"/>
    <w:rsid w:val="00687492"/>
    <w:rsid w:val="00687683"/>
    <w:rsid w:val="00687ECD"/>
    <w:rsid w:val="006902AB"/>
    <w:rsid w:val="006902C7"/>
    <w:rsid w:val="00690471"/>
    <w:rsid w:val="006905EF"/>
    <w:rsid w:val="006906D9"/>
    <w:rsid w:val="00691146"/>
    <w:rsid w:val="00691A1F"/>
    <w:rsid w:val="006920D7"/>
    <w:rsid w:val="006921E8"/>
    <w:rsid w:val="006928C8"/>
    <w:rsid w:val="00692AB9"/>
    <w:rsid w:val="00692E3C"/>
    <w:rsid w:val="00692E43"/>
    <w:rsid w:val="00692E5E"/>
    <w:rsid w:val="00692FB4"/>
    <w:rsid w:val="00692FC2"/>
    <w:rsid w:val="006930F3"/>
    <w:rsid w:val="00693110"/>
    <w:rsid w:val="00693A60"/>
    <w:rsid w:val="00693BE1"/>
    <w:rsid w:val="00693CA6"/>
    <w:rsid w:val="0069408D"/>
    <w:rsid w:val="00694096"/>
    <w:rsid w:val="006942C5"/>
    <w:rsid w:val="00694322"/>
    <w:rsid w:val="0069469C"/>
    <w:rsid w:val="0069480E"/>
    <w:rsid w:val="00694C9E"/>
    <w:rsid w:val="00694CCB"/>
    <w:rsid w:val="00694CE4"/>
    <w:rsid w:val="0069505C"/>
    <w:rsid w:val="00695357"/>
    <w:rsid w:val="006956C9"/>
    <w:rsid w:val="00695826"/>
    <w:rsid w:val="006958EF"/>
    <w:rsid w:val="00695C74"/>
    <w:rsid w:val="00696227"/>
    <w:rsid w:val="006963BA"/>
    <w:rsid w:val="006963FA"/>
    <w:rsid w:val="00696457"/>
    <w:rsid w:val="00696951"/>
    <w:rsid w:val="00696A8D"/>
    <w:rsid w:val="00696FE0"/>
    <w:rsid w:val="006973F5"/>
    <w:rsid w:val="006974C8"/>
    <w:rsid w:val="00697857"/>
    <w:rsid w:val="00697BF6"/>
    <w:rsid w:val="00697C39"/>
    <w:rsid w:val="00697C45"/>
    <w:rsid w:val="006A00AA"/>
    <w:rsid w:val="006A03D3"/>
    <w:rsid w:val="006A0683"/>
    <w:rsid w:val="006A0864"/>
    <w:rsid w:val="006A09DF"/>
    <w:rsid w:val="006A0D50"/>
    <w:rsid w:val="006A1418"/>
    <w:rsid w:val="006A1B97"/>
    <w:rsid w:val="006A1D84"/>
    <w:rsid w:val="006A24DE"/>
    <w:rsid w:val="006A24F2"/>
    <w:rsid w:val="006A253A"/>
    <w:rsid w:val="006A28DD"/>
    <w:rsid w:val="006A2FED"/>
    <w:rsid w:val="006A3477"/>
    <w:rsid w:val="006A3942"/>
    <w:rsid w:val="006A3BF3"/>
    <w:rsid w:val="006A3FAE"/>
    <w:rsid w:val="006A4581"/>
    <w:rsid w:val="006A4713"/>
    <w:rsid w:val="006A4DCA"/>
    <w:rsid w:val="006A522D"/>
    <w:rsid w:val="006A57FE"/>
    <w:rsid w:val="006A5897"/>
    <w:rsid w:val="006A5AF8"/>
    <w:rsid w:val="006A5B81"/>
    <w:rsid w:val="006A5D64"/>
    <w:rsid w:val="006A5EFF"/>
    <w:rsid w:val="006A63C9"/>
    <w:rsid w:val="006A6778"/>
    <w:rsid w:val="006A68D0"/>
    <w:rsid w:val="006A6AF9"/>
    <w:rsid w:val="006A6C99"/>
    <w:rsid w:val="006A6D92"/>
    <w:rsid w:val="006A6E41"/>
    <w:rsid w:val="006A7150"/>
    <w:rsid w:val="006A7313"/>
    <w:rsid w:val="006A74D3"/>
    <w:rsid w:val="006A764E"/>
    <w:rsid w:val="006A7B20"/>
    <w:rsid w:val="006A7C60"/>
    <w:rsid w:val="006B00C2"/>
    <w:rsid w:val="006B02DA"/>
    <w:rsid w:val="006B034F"/>
    <w:rsid w:val="006B0546"/>
    <w:rsid w:val="006B0636"/>
    <w:rsid w:val="006B073D"/>
    <w:rsid w:val="006B0BD9"/>
    <w:rsid w:val="006B0C5F"/>
    <w:rsid w:val="006B0D5E"/>
    <w:rsid w:val="006B0F85"/>
    <w:rsid w:val="006B1178"/>
    <w:rsid w:val="006B155E"/>
    <w:rsid w:val="006B1840"/>
    <w:rsid w:val="006B1ACC"/>
    <w:rsid w:val="006B1B3B"/>
    <w:rsid w:val="006B1B71"/>
    <w:rsid w:val="006B1EF4"/>
    <w:rsid w:val="006B2D7A"/>
    <w:rsid w:val="006B2D8A"/>
    <w:rsid w:val="006B2FC7"/>
    <w:rsid w:val="006B300A"/>
    <w:rsid w:val="006B324D"/>
    <w:rsid w:val="006B32AF"/>
    <w:rsid w:val="006B346B"/>
    <w:rsid w:val="006B34A4"/>
    <w:rsid w:val="006B36C7"/>
    <w:rsid w:val="006B375D"/>
    <w:rsid w:val="006B38E6"/>
    <w:rsid w:val="006B3FB2"/>
    <w:rsid w:val="006B43A2"/>
    <w:rsid w:val="006B44CD"/>
    <w:rsid w:val="006B48B7"/>
    <w:rsid w:val="006B48FB"/>
    <w:rsid w:val="006B4958"/>
    <w:rsid w:val="006B4A00"/>
    <w:rsid w:val="006B4A09"/>
    <w:rsid w:val="006B4DB5"/>
    <w:rsid w:val="006B4DF8"/>
    <w:rsid w:val="006B4F73"/>
    <w:rsid w:val="006B55BF"/>
    <w:rsid w:val="006B5A12"/>
    <w:rsid w:val="006B670D"/>
    <w:rsid w:val="006B67B3"/>
    <w:rsid w:val="006B6D42"/>
    <w:rsid w:val="006B6E8C"/>
    <w:rsid w:val="006B7112"/>
    <w:rsid w:val="006B7152"/>
    <w:rsid w:val="006B71C5"/>
    <w:rsid w:val="006B7593"/>
    <w:rsid w:val="006B78EE"/>
    <w:rsid w:val="006B79B2"/>
    <w:rsid w:val="006B7ADE"/>
    <w:rsid w:val="006C008B"/>
    <w:rsid w:val="006C021B"/>
    <w:rsid w:val="006C0308"/>
    <w:rsid w:val="006C0802"/>
    <w:rsid w:val="006C0A1F"/>
    <w:rsid w:val="006C0ABF"/>
    <w:rsid w:val="006C0ACC"/>
    <w:rsid w:val="006C0B76"/>
    <w:rsid w:val="006C0EC0"/>
    <w:rsid w:val="006C114A"/>
    <w:rsid w:val="006C14B5"/>
    <w:rsid w:val="006C1533"/>
    <w:rsid w:val="006C1654"/>
    <w:rsid w:val="006C1E0F"/>
    <w:rsid w:val="006C1EA4"/>
    <w:rsid w:val="006C2525"/>
    <w:rsid w:val="006C27D7"/>
    <w:rsid w:val="006C28F7"/>
    <w:rsid w:val="006C2909"/>
    <w:rsid w:val="006C2943"/>
    <w:rsid w:val="006C29FA"/>
    <w:rsid w:val="006C2A9F"/>
    <w:rsid w:val="006C2AD4"/>
    <w:rsid w:val="006C2F9A"/>
    <w:rsid w:val="006C3146"/>
    <w:rsid w:val="006C333C"/>
    <w:rsid w:val="006C356A"/>
    <w:rsid w:val="006C3721"/>
    <w:rsid w:val="006C37A6"/>
    <w:rsid w:val="006C380A"/>
    <w:rsid w:val="006C40AA"/>
    <w:rsid w:val="006C4586"/>
    <w:rsid w:val="006C461D"/>
    <w:rsid w:val="006C555B"/>
    <w:rsid w:val="006C56C3"/>
    <w:rsid w:val="006C5BCE"/>
    <w:rsid w:val="006C5D2B"/>
    <w:rsid w:val="006C6049"/>
    <w:rsid w:val="006C60F9"/>
    <w:rsid w:val="006C61C2"/>
    <w:rsid w:val="006C626F"/>
    <w:rsid w:val="006C62DF"/>
    <w:rsid w:val="006C6733"/>
    <w:rsid w:val="006C68A0"/>
    <w:rsid w:val="006C6AFA"/>
    <w:rsid w:val="006C6C0A"/>
    <w:rsid w:val="006C6D4A"/>
    <w:rsid w:val="006C6D61"/>
    <w:rsid w:val="006C6E25"/>
    <w:rsid w:val="006C6FE2"/>
    <w:rsid w:val="006C71F8"/>
    <w:rsid w:val="006C7258"/>
    <w:rsid w:val="006C7638"/>
    <w:rsid w:val="006C7A79"/>
    <w:rsid w:val="006C7C23"/>
    <w:rsid w:val="006C7C9D"/>
    <w:rsid w:val="006C7DAC"/>
    <w:rsid w:val="006C7FE1"/>
    <w:rsid w:val="006D062B"/>
    <w:rsid w:val="006D0884"/>
    <w:rsid w:val="006D0896"/>
    <w:rsid w:val="006D09EA"/>
    <w:rsid w:val="006D0D89"/>
    <w:rsid w:val="006D0E63"/>
    <w:rsid w:val="006D0EC7"/>
    <w:rsid w:val="006D0F18"/>
    <w:rsid w:val="006D0F3D"/>
    <w:rsid w:val="006D0F53"/>
    <w:rsid w:val="006D10EA"/>
    <w:rsid w:val="006D10F6"/>
    <w:rsid w:val="006D160A"/>
    <w:rsid w:val="006D18B1"/>
    <w:rsid w:val="006D1A16"/>
    <w:rsid w:val="006D1CF7"/>
    <w:rsid w:val="006D1D1E"/>
    <w:rsid w:val="006D1F5D"/>
    <w:rsid w:val="006D2090"/>
    <w:rsid w:val="006D20F7"/>
    <w:rsid w:val="006D21A1"/>
    <w:rsid w:val="006D223F"/>
    <w:rsid w:val="006D22E1"/>
    <w:rsid w:val="006D25B3"/>
    <w:rsid w:val="006D2653"/>
    <w:rsid w:val="006D27C4"/>
    <w:rsid w:val="006D281E"/>
    <w:rsid w:val="006D29C9"/>
    <w:rsid w:val="006D2AC7"/>
    <w:rsid w:val="006D2B38"/>
    <w:rsid w:val="006D2DA1"/>
    <w:rsid w:val="006D3233"/>
    <w:rsid w:val="006D3493"/>
    <w:rsid w:val="006D37A0"/>
    <w:rsid w:val="006D3CF9"/>
    <w:rsid w:val="006D3E17"/>
    <w:rsid w:val="006D3EC7"/>
    <w:rsid w:val="006D3FDE"/>
    <w:rsid w:val="006D4186"/>
    <w:rsid w:val="006D4198"/>
    <w:rsid w:val="006D4228"/>
    <w:rsid w:val="006D435E"/>
    <w:rsid w:val="006D45C2"/>
    <w:rsid w:val="006D491A"/>
    <w:rsid w:val="006D4FBF"/>
    <w:rsid w:val="006D50E9"/>
    <w:rsid w:val="006D51F3"/>
    <w:rsid w:val="006D5370"/>
    <w:rsid w:val="006D55A8"/>
    <w:rsid w:val="006D5718"/>
    <w:rsid w:val="006D5AD9"/>
    <w:rsid w:val="006D5B16"/>
    <w:rsid w:val="006D5B22"/>
    <w:rsid w:val="006D5B73"/>
    <w:rsid w:val="006D5D4D"/>
    <w:rsid w:val="006D641F"/>
    <w:rsid w:val="006D6571"/>
    <w:rsid w:val="006D6AD1"/>
    <w:rsid w:val="006D6B3A"/>
    <w:rsid w:val="006D6E11"/>
    <w:rsid w:val="006D6FB9"/>
    <w:rsid w:val="006D7121"/>
    <w:rsid w:val="006D716B"/>
    <w:rsid w:val="006D71DC"/>
    <w:rsid w:val="006D7399"/>
    <w:rsid w:val="006D7493"/>
    <w:rsid w:val="006D78A5"/>
    <w:rsid w:val="006D7A17"/>
    <w:rsid w:val="006D7CD2"/>
    <w:rsid w:val="006D7E16"/>
    <w:rsid w:val="006D7E28"/>
    <w:rsid w:val="006D7E6D"/>
    <w:rsid w:val="006D7EF1"/>
    <w:rsid w:val="006E0040"/>
    <w:rsid w:val="006E048D"/>
    <w:rsid w:val="006E0744"/>
    <w:rsid w:val="006E0ABA"/>
    <w:rsid w:val="006E0ACB"/>
    <w:rsid w:val="006E0D04"/>
    <w:rsid w:val="006E0F0E"/>
    <w:rsid w:val="006E1208"/>
    <w:rsid w:val="006E1273"/>
    <w:rsid w:val="006E12A3"/>
    <w:rsid w:val="006E146F"/>
    <w:rsid w:val="006E157E"/>
    <w:rsid w:val="006E1606"/>
    <w:rsid w:val="006E16A7"/>
    <w:rsid w:val="006E1CF5"/>
    <w:rsid w:val="006E1E26"/>
    <w:rsid w:val="006E1E29"/>
    <w:rsid w:val="006E2AA0"/>
    <w:rsid w:val="006E2C62"/>
    <w:rsid w:val="006E2EDC"/>
    <w:rsid w:val="006E2EE7"/>
    <w:rsid w:val="006E2EED"/>
    <w:rsid w:val="006E3008"/>
    <w:rsid w:val="006E34E4"/>
    <w:rsid w:val="006E359A"/>
    <w:rsid w:val="006E36EF"/>
    <w:rsid w:val="006E3873"/>
    <w:rsid w:val="006E3CAE"/>
    <w:rsid w:val="006E3F06"/>
    <w:rsid w:val="006E407D"/>
    <w:rsid w:val="006E46F1"/>
    <w:rsid w:val="006E4AF9"/>
    <w:rsid w:val="006E4DFA"/>
    <w:rsid w:val="006E533D"/>
    <w:rsid w:val="006E544C"/>
    <w:rsid w:val="006E54D5"/>
    <w:rsid w:val="006E5577"/>
    <w:rsid w:val="006E5F8B"/>
    <w:rsid w:val="006E5FB8"/>
    <w:rsid w:val="006E62CD"/>
    <w:rsid w:val="006E63EF"/>
    <w:rsid w:val="006E669A"/>
    <w:rsid w:val="006E6F37"/>
    <w:rsid w:val="006E7283"/>
    <w:rsid w:val="006E76B3"/>
    <w:rsid w:val="006E77D5"/>
    <w:rsid w:val="006E7BD6"/>
    <w:rsid w:val="006E7DEF"/>
    <w:rsid w:val="006F046A"/>
    <w:rsid w:val="006F065A"/>
    <w:rsid w:val="006F06E3"/>
    <w:rsid w:val="006F07F4"/>
    <w:rsid w:val="006F0854"/>
    <w:rsid w:val="006F088F"/>
    <w:rsid w:val="006F095B"/>
    <w:rsid w:val="006F0E13"/>
    <w:rsid w:val="006F16D7"/>
    <w:rsid w:val="006F198D"/>
    <w:rsid w:val="006F1F6C"/>
    <w:rsid w:val="006F1FAF"/>
    <w:rsid w:val="006F265E"/>
    <w:rsid w:val="006F2B16"/>
    <w:rsid w:val="006F2EDC"/>
    <w:rsid w:val="006F300E"/>
    <w:rsid w:val="006F30AC"/>
    <w:rsid w:val="006F3154"/>
    <w:rsid w:val="006F346E"/>
    <w:rsid w:val="006F3967"/>
    <w:rsid w:val="006F39BA"/>
    <w:rsid w:val="006F3A30"/>
    <w:rsid w:val="006F3A95"/>
    <w:rsid w:val="006F3AB5"/>
    <w:rsid w:val="006F3B29"/>
    <w:rsid w:val="006F3E6E"/>
    <w:rsid w:val="006F3E77"/>
    <w:rsid w:val="006F41FE"/>
    <w:rsid w:val="006F44F0"/>
    <w:rsid w:val="006F462A"/>
    <w:rsid w:val="006F4657"/>
    <w:rsid w:val="006F4712"/>
    <w:rsid w:val="006F47EB"/>
    <w:rsid w:val="006F4A47"/>
    <w:rsid w:val="006F4CD7"/>
    <w:rsid w:val="006F4D23"/>
    <w:rsid w:val="006F4DDB"/>
    <w:rsid w:val="006F4DF8"/>
    <w:rsid w:val="006F4EAD"/>
    <w:rsid w:val="006F4EDE"/>
    <w:rsid w:val="006F530E"/>
    <w:rsid w:val="006F5505"/>
    <w:rsid w:val="006F5959"/>
    <w:rsid w:val="006F599C"/>
    <w:rsid w:val="006F59CD"/>
    <w:rsid w:val="006F5B0F"/>
    <w:rsid w:val="006F5CBA"/>
    <w:rsid w:val="006F5D0F"/>
    <w:rsid w:val="006F61D6"/>
    <w:rsid w:val="006F64D4"/>
    <w:rsid w:val="006F6513"/>
    <w:rsid w:val="006F69B2"/>
    <w:rsid w:val="006F6B7F"/>
    <w:rsid w:val="006F6D4F"/>
    <w:rsid w:val="006F70EB"/>
    <w:rsid w:val="006F736B"/>
    <w:rsid w:val="006F768B"/>
    <w:rsid w:val="006F799D"/>
    <w:rsid w:val="006F7BE7"/>
    <w:rsid w:val="006F7D8D"/>
    <w:rsid w:val="006F7FFE"/>
    <w:rsid w:val="0070000B"/>
    <w:rsid w:val="007000ED"/>
    <w:rsid w:val="00700303"/>
    <w:rsid w:val="0070032C"/>
    <w:rsid w:val="00700523"/>
    <w:rsid w:val="007007A2"/>
    <w:rsid w:val="00700945"/>
    <w:rsid w:val="007013F1"/>
    <w:rsid w:val="00701830"/>
    <w:rsid w:val="00701990"/>
    <w:rsid w:val="00701A40"/>
    <w:rsid w:val="00701C9A"/>
    <w:rsid w:val="0070214E"/>
    <w:rsid w:val="0070226D"/>
    <w:rsid w:val="007024F2"/>
    <w:rsid w:val="0070265C"/>
    <w:rsid w:val="00702846"/>
    <w:rsid w:val="00702CA4"/>
    <w:rsid w:val="00702E84"/>
    <w:rsid w:val="00702F3D"/>
    <w:rsid w:val="00702F64"/>
    <w:rsid w:val="00703082"/>
    <w:rsid w:val="007030F5"/>
    <w:rsid w:val="007031E1"/>
    <w:rsid w:val="00703385"/>
    <w:rsid w:val="00703582"/>
    <w:rsid w:val="007039CA"/>
    <w:rsid w:val="00703D9A"/>
    <w:rsid w:val="00703F80"/>
    <w:rsid w:val="00703F9E"/>
    <w:rsid w:val="00704211"/>
    <w:rsid w:val="00704322"/>
    <w:rsid w:val="0070443A"/>
    <w:rsid w:val="00704472"/>
    <w:rsid w:val="007045F8"/>
    <w:rsid w:val="00704C7E"/>
    <w:rsid w:val="007059AE"/>
    <w:rsid w:val="00705A94"/>
    <w:rsid w:val="00705AE1"/>
    <w:rsid w:val="0070656E"/>
    <w:rsid w:val="007069FE"/>
    <w:rsid w:val="007070B5"/>
    <w:rsid w:val="00707385"/>
    <w:rsid w:val="007075BA"/>
    <w:rsid w:val="007100B6"/>
    <w:rsid w:val="0071046A"/>
    <w:rsid w:val="007107CB"/>
    <w:rsid w:val="00710B7B"/>
    <w:rsid w:val="00711060"/>
    <w:rsid w:val="007111DA"/>
    <w:rsid w:val="0071151F"/>
    <w:rsid w:val="0071191B"/>
    <w:rsid w:val="007119F8"/>
    <w:rsid w:val="00711EBC"/>
    <w:rsid w:val="00711F7A"/>
    <w:rsid w:val="007120AD"/>
    <w:rsid w:val="00712586"/>
    <w:rsid w:val="007127F7"/>
    <w:rsid w:val="00713289"/>
    <w:rsid w:val="00713316"/>
    <w:rsid w:val="00713451"/>
    <w:rsid w:val="0071381C"/>
    <w:rsid w:val="0071399A"/>
    <w:rsid w:val="00713A34"/>
    <w:rsid w:val="00713E85"/>
    <w:rsid w:val="0071415E"/>
    <w:rsid w:val="0071450E"/>
    <w:rsid w:val="0071473E"/>
    <w:rsid w:val="007148B2"/>
    <w:rsid w:val="007149D2"/>
    <w:rsid w:val="00714BA8"/>
    <w:rsid w:val="00714BC7"/>
    <w:rsid w:val="00714C0E"/>
    <w:rsid w:val="00714DAA"/>
    <w:rsid w:val="00714EBE"/>
    <w:rsid w:val="0071505D"/>
    <w:rsid w:val="007150E5"/>
    <w:rsid w:val="007153F6"/>
    <w:rsid w:val="0071587F"/>
    <w:rsid w:val="0071592B"/>
    <w:rsid w:val="00715FD3"/>
    <w:rsid w:val="007160B6"/>
    <w:rsid w:val="00716164"/>
    <w:rsid w:val="007161B8"/>
    <w:rsid w:val="007165CB"/>
    <w:rsid w:val="007166F5"/>
    <w:rsid w:val="00716C0F"/>
    <w:rsid w:val="00716E06"/>
    <w:rsid w:val="00716E81"/>
    <w:rsid w:val="00717207"/>
    <w:rsid w:val="0071769E"/>
    <w:rsid w:val="0071770A"/>
    <w:rsid w:val="00717862"/>
    <w:rsid w:val="007179BF"/>
    <w:rsid w:val="00717A7D"/>
    <w:rsid w:val="00717C93"/>
    <w:rsid w:val="00717CE8"/>
    <w:rsid w:val="00717E73"/>
    <w:rsid w:val="007200DC"/>
    <w:rsid w:val="0072012D"/>
    <w:rsid w:val="0072016F"/>
    <w:rsid w:val="0072046F"/>
    <w:rsid w:val="007206EC"/>
    <w:rsid w:val="0072074A"/>
    <w:rsid w:val="00720865"/>
    <w:rsid w:val="00720C46"/>
    <w:rsid w:val="00721317"/>
    <w:rsid w:val="00721BB4"/>
    <w:rsid w:val="00721D2F"/>
    <w:rsid w:val="00721D95"/>
    <w:rsid w:val="00721E66"/>
    <w:rsid w:val="00721EE4"/>
    <w:rsid w:val="00722D54"/>
    <w:rsid w:val="00722EC6"/>
    <w:rsid w:val="007233A0"/>
    <w:rsid w:val="0072363F"/>
    <w:rsid w:val="0072366D"/>
    <w:rsid w:val="00723808"/>
    <w:rsid w:val="00723C8B"/>
    <w:rsid w:val="00724BA2"/>
    <w:rsid w:val="00724E92"/>
    <w:rsid w:val="00724F5E"/>
    <w:rsid w:val="00725100"/>
    <w:rsid w:val="00725511"/>
    <w:rsid w:val="0072552A"/>
    <w:rsid w:val="0072575F"/>
    <w:rsid w:val="00725860"/>
    <w:rsid w:val="007258A2"/>
    <w:rsid w:val="007258B6"/>
    <w:rsid w:val="0072598E"/>
    <w:rsid w:val="00725C99"/>
    <w:rsid w:val="00726091"/>
    <w:rsid w:val="007261C9"/>
    <w:rsid w:val="00726656"/>
    <w:rsid w:val="007266ED"/>
    <w:rsid w:val="00726729"/>
    <w:rsid w:val="00726743"/>
    <w:rsid w:val="00726A89"/>
    <w:rsid w:val="00726B7A"/>
    <w:rsid w:val="00726CE4"/>
    <w:rsid w:val="00726CF2"/>
    <w:rsid w:val="00726E62"/>
    <w:rsid w:val="00727350"/>
    <w:rsid w:val="007276A8"/>
    <w:rsid w:val="00727700"/>
    <w:rsid w:val="00727B6A"/>
    <w:rsid w:val="00727D25"/>
    <w:rsid w:val="00727F00"/>
    <w:rsid w:val="0073039F"/>
    <w:rsid w:val="00730492"/>
    <w:rsid w:val="00730535"/>
    <w:rsid w:val="00730677"/>
    <w:rsid w:val="0073069E"/>
    <w:rsid w:val="00730F24"/>
    <w:rsid w:val="00731418"/>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3B97"/>
    <w:rsid w:val="00733BCA"/>
    <w:rsid w:val="00734182"/>
    <w:rsid w:val="007345A4"/>
    <w:rsid w:val="00734A0B"/>
    <w:rsid w:val="00734A20"/>
    <w:rsid w:val="00734C53"/>
    <w:rsid w:val="00734E51"/>
    <w:rsid w:val="007351B0"/>
    <w:rsid w:val="00735381"/>
    <w:rsid w:val="007358AC"/>
    <w:rsid w:val="00735B29"/>
    <w:rsid w:val="00735D34"/>
    <w:rsid w:val="00735F19"/>
    <w:rsid w:val="00736141"/>
    <w:rsid w:val="007362C3"/>
    <w:rsid w:val="00736578"/>
    <w:rsid w:val="007365CB"/>
    <w:rsid w:val="007368DE"/>
    <w:rsid w:val="00736BD0"/>
    <w:rsid w:val="00736C3E"/>
    <w:rsid w:val="00736C66"/>
    <w:rsid w:val="00736D1D"/>
    <w:rsid w:val="007370C1"/>
    <w:rsid w:val="007372BC"/>
    <w:rsid w:val="0073733E"/>
    <w:rsid w:val="007373DA"/>
    <w:rsid w:val="0073746D"/>
    <w:rsid w:val="0073750E"/>
    <w:rsid w:val="007378D9"/>
    <w:rsid w:val="00737EBC"/>
    <w:rsid w:val="00740080"/>
    <w:rsid w:val="007400EB"/>
    <w:rsid w:val="00740311"/>
    <w:rsid w:val="007403A0"/>
    <w:rsid w:val="007403A3"/>
    <w:rsid w:val="00740A21"/>
    <w:rsid w:val="00740B06"/>
    <w:rsid w:val="00740C41"/>
    <w:rsid w:val="00740CDA"/>
    <w:rsid w:val="00740F4B"/>
    <w:rsid w:val="00741216"/>
    <w:rsid w:val="007419F0"/>
    <w:rsid w:val="007424AD"/>
    <w:rsid w:val="00742B0D"/>
    <w:rsid w:val="00742FDE"/>
    <w:rsid w:val="007431A0"/>
    <w:rsid w:val="00743342"/>
    <w:rsid w:val="007433D7"/>
    <w:rsid w:val="007434A9"/>
    <w:rsid w:val="00743631"/>
    <w:rsid w:val="00743706"/>
    <w:rsid w:val="007440F1"/>
    <w:rsid w:val="00744126"/>
    <w:rsid w:val="00744570"/>
    <w:rsid w:val="00744743"/>
    <w:rsid w:val="007447B3"/>
    <w:rsid w:val="007449AA"/>
    <w:rsid w:val="00744E9C"/>
    <w:rsid w:val="00744F89"/>
    <w:rsid w:val="007453C7"/>
    <w:rsid w:val="0074556D"/>
    <w:rsid w:val="00745689"/>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292"/>
    <w:rsid w:val="007475F4"/>
    <w:rsid w:val="00747613"/>
    <w:rsid w:val="007479A9"/>
    <w:rsid w:val="00747BDA"/>
    <w:rsid w:val="00747E72"/>
    <w:rsid w:val="007500AC"/>
    <w:rsid w:val="0075054A"/>
    <w:rsid w:val="00750633"/>
    <w:rsid w:val="0075076B"/>
    <w:rsid w:val="007507AA"/>
    <w:rsid w:val="00750B09"/>
    <w:rsid w:val="0075128D"/>
    <w:rsid w:val="00751461"/>
    <w:rsid w:val="007516A0"/>
    <w:rsid w:val="0075170B"/>
    <w:rsid w:val="00751794"/>
    <w:rsid w:val="00751926"/>
    <w:rsid w:val="007519F7"/>
    <w:rsid w:val="00751ADA"/>
    <w:rsid w:val="00751B87"/>
    <w:rsid w:val="00751CD2"/>
    <w:rsid w:val="00751E09"/>
    <w:rsid w:val="007521BF"/>
    <w:rsid w:val="00752691"/>
    <w:rsid w:val="00752738"/>
    <w:rsid w:val="00752DAE"/>
    <w:rsid w:val="00752EAB"/>
    <w:rsid w:val="0075310D"/>
    <w:rsid w:val="00753291"/>
    <w:rsid w:val="007533F7"/>
    <w:rsid w:val="007535DB"/>
    <w:rsid w:val="007535DE"/>
    <w:rsid w:val="00753944"/>
    <w:rsid w:val="00753E97"/>
    <w:rsid w:val="00753F8B"/>
    <w:rsid w:val="00754073"/>
    <w:rsid w:val="007541DC"/>
    <w:rsid w:val="00754B42"/>
    <w:rsid w:val="00754C01"/>
    <w:rsid w:val="0075509A"/>
    <w:rsid w:val="007555CC"/>
    <w:rsid w:val="0075576B"/>
    <w:rsid w:val="007557A1"/>
    <w:rsid w:val="00755903"/>
    <w:rsid w:val="00755C49"/>
    <w:rsid w:val="00756088"/>
    <w:rsid w:val="007563CD"/>
    <w:rsid w:val="00756637"/>
    <w:rsid w:val="0075665E"/>
    <w:rsid w:val="0075671E"/>
    <w:rsid w:val="007567AD"/>
    <w:rsid w:val="00756B05"/>
    <w:rsid w:val="00756B85"/>
    <w:rsid w:val="00756E90"/>
    <w:rsid w:val="007574F3"/>
    <w:rsid w:val="00757687"/>
    <w:rsid w:val="007576FF"/>
    <w:rsid w:val="00757729"/>
    <w:rsid w:val="00757AE9"/>
    <w:rsid w:val="00757BE9"/>
    <w:rsid w:val="00760024"/>
    <w:rsid w:val="007601FD"/>
    <w:rsid w:val="00760258"/>
    <w:rsid w:val="007604B3"/>
    <w:rsid w:val="00760599"/>
    <w:rsid w:val="0076074C"/>
    <w:rsid w:val="00760914"/>
    <w:rsid w:val="0076094F"/>
    <w:rsid w:val="00760D49"/>
    <w:rsid w:val="00760D9A"/>
    <w:rsid w:val="00760DAA"/>
    <w:rsid w:val="0076106B"/>
    <w:rsid w:val="007611A6"/>
    <w:rsid w:val="00761330"/>
    <w:rsid w:val="00761946"/>
    <w:rsid w:val="00761B41"/>
    <w:rsid w:val="00761E99"/>
    <w:rsid w:val="007620B6"/>
    <w:rsid w:val="00762378"/>
    <w:rsid w:val="007623CC"/>
    <w:rsid w:val="007627ED"/>
    <w:rsid w:val="00762B27"/>
    <w:rsid w:val="00762C15"/>
    <w:rsid w:val="00762E30"/>
    <w:rsid w:val="00762F17"/>
    <w:rsid w:val="0076310A"/>
    <w:rsid w:val="007631A0"/>
    <w:rsid w:val="007634E9"/>
    <w:rsid w:val="00763833"/>
    <w:rsid w:val="0076385A"/>
    <w:rsid w:val="007638B2"/>
    <w:rsid w:val="00763A98"/>
    <w:rsid w:val="00763C0B"/>
    <w:rsid w:val="00763CA2"/>
    <w:rsid w:val="00763E27"/>
    <w:rsid w:val="00763EF3"/>
    <w:rsid w:val="00763EF7"/>
    <w:rsid w:val="00763FBB"/>
    <w:rsid w:val="0076439F"/>
    <w:rsid w:val="0076456B"/>
    <w:rsid w:val="00764BCF"/>
    <w:rsid w:val="00764CDC"/>
    <w:rsid w:val="00764D3A"/>
    <w:rsid w:val="00764E71"/>
    <w:rsid w:val="007652E2"/>
    <w:rsid w:val="007659F2"/>
    <w:rsid w:val="00765B43"/>
    <w:rsid w:val="007662CF"/>
    <w:rsid w:val="007662F7"/>
    <w:rsid w:val="0076642B"/>
    <w:rsid w:val="007664CF"/>
    <w:rsid w:val="00766705"/>
    <w:rsid w:val="007668CD"/>
    <w:rsid w:val="00766F36"/>
    <w:rsid w:val="00766FF2"/>
    <w:rsid w:val="00767298"/>
    <w:rsid w:val="007672F1"/>
    <w:rsid w:val="00767333"/>
    <w:rsid w:val="00767554"/>
    <w:rsid w:val="00767E3E"/>
    <w:rsid w:val="00767E91"/>
    <w:rsid w:val="00770221"/>
    <w:rsid w:val="00770301"/>
    <w:rsid w:val="00770313"/>
    <w:rsid w:val="00770407"/>
    <w:rsid w:val="00770757"/>
    <w:rsid w:val="00770901"/>
    <w:rsid w:val="007709A7"/>
    <w:rsid w:val="00770D10"/>
    <w:rsid w:val="00770D96"/>
    <w:rsid w:val="00771372"/>
    <w:rsid w:val="00771616"/>
    <w:rsid w:val="00771687"/>
    <w:rsid w:val="00771A34"/>
    <w:rsid w:val="00771A83"/>
    <w:rsid w:val="00771D6B"/>
    <w:rsid w:val="00771E0B"/>
    <w:rsid w:val="0077207F"/>
    <w:rsid w:val="007721C7"/>
    <w:rsid w:val="00772384"/>
    <w:rsid w:val="00772A79"/>
    <w:rsid w:val="00772A8C"/>
    <w:rsid w:val="00772BD5"/>
    <w:rsid w:val="00772F67"/>
    <w:rsid w:val="00772FD8"/>
    <w:rsid w:val="007730DB"/>
    <w:rsid w:val="007734F9"/>
    <w:rsid w:val="00773553"/>
    <w:rsid w:val="00773DBA"/>
    <w:rsid w:val="00773E9B"/>
    <w:rsid w:val="00773F0A"/>
    <w:rsid w:val="007740EC"/>
    <w:rsid w:val="00774180"/>
    <w:rsid w:val="00774429"/>
    <w:rsid w:val="00774759"/>
    <w:rsid w:val="00774857"/>
    <w:rsid w:val="007748E8"/>
    <w:rsid w:val="00774D8E"/>
    <w:rsid w:val="00774F8F"/>
    <w:rsid w:val="0077531E"/>
    <w:rsid w:val="007756B0"/>
    <w:rsid w:val="00775761"/>
    <w:rsid w:val="00775A29"/>
    <w:rsid w:val="00775B5B"/>
    <w:rsid w:val="00775B94"/>
    <w:rsid w:val="00775DB2"/>
    <w:rsid w:val="00775F77"/>
    <w:rsid w:val="00776207"/>
    <w:rsid w:val="0077630E"/>
    <w:rsid w:val="0077648E"/>
    <w:rsid w:val="007768F7"/>
    <w:rsid w:val="007769C6"/>
    <w:rsid w:val="007769D6"/>
    <w:rsid w:val="00776B15"/>
    <w:rsid w:val="00777337"/>
    <w:rsid w:val="007775B1"/>
    <w:rsid w:val="00777643"/>
    <w:rsid w:val="00777AED"/>
    <w:rsid w:val="00777AFB"/>
    <w:rsid w:val="007800E2"/>
    <w:rsid w:val="007801F8"/>
    <w:rsid w:val="0078072B"/>
    <w:rsid w:val="0078072E"/>
    <w:rsid w:val="00780833"/>
    <w:rsid w:val="00780870"/>
    <w:rsid w:val="007808D5"/>
    <w:rsid w:val="00780A64"/>
    <w:rsid w:val="00780B4D"/>
    <w:rsid w:val="00780F5A"/>
    <w:rsid w:val="0078155B"/>
    <w:rsid w:val="0078156C"/>
    <w:rsid w:val="007818CD"/>
    <w:rsid w:val="00781EC8"/>
    <w:rsid w:val="00781F17"/>
    <w:rsid w:val="007823E8"/>
    <w:rsid w:val="007828CA"/>
    <w:rsid w:val="00782BE7"/>
    <w:rsid w:val="00782C81"/>
    <w:rsid w:val="00783087"/>
    <w:rsid w:val="0078311A"/>
    <w:rsid w:val="007837AE"/>
    <w:rsid w:val="007837BC"/>
    <w:rsid w:val="00783978"/>
    <w:rsid w:val="007839DB"/>
    <w:rsid w:val="0078466E"/>
    <w:rsid w:val="00784683"/>
    <w:rsid w:val="00784739"/>
    <w:rsid w:val="007847FD"/>
    <w:rsid w:val="0078486D"/>
    <w:rsid w:val="00784D67"/>
    <w:rsid w:val="00784D94"/>
    <w:rsid w:val="00784DA6"/>
    <w:rsid w:val="00784E98"/>
    <w:rsid w:val="0078519C"/>
    <w:rsid w:val="00785292"/>
    <w:rsid w:val="00785928"/>
    <w:rsid w:val="00785D04"/>
    <w:rsid w:val="00786595"/>
    <w:rsid w:val="00786A01"/>
    <w:rsid w:val="00786B33"/>
    <w:rsid w:val="00786D1A"/>
    <w:rsid w:val="0078712F"/>
    <w:rsid w:val="0078760D"/>
    <w:rsid w:val="00787E70"/>
    <w:rsid w:val="00787F0B"/>
    <w:rsid w:val="00790104"/>
    <w:rsid w:val="0079075D"/>
    <w:rsid w:val="00790D53"/>
    <w:rsid w:val="00790D86"/>
    <w:rsid w:val="007912CA"/>
    <w:rsid w:val="00791781"/>
    <w:rsid w:val="00791BE3"/>
    <w:rsid w:val="00791C0E"/>
    <w:rsid w:val="00791C40"/>
    <w:rsid w:val="007920B8"/>
    <w:rsid w:val="007920D5"/>
    <w:rsid w:val="0079217E"/>
    <w:rsid w:val="00792531"/>
    <w:rsid w:val="007925A5"/>
    <w:rsid w:val="007928FB"/>
    <w:rsid w:val="007929D2"/>
    <w:rsid w:val="00792DD1"/>
    <w:rsid w:val="00793172"/>
    <w:rsid w:val="0079348C"/>
    <w:rsid w:val="007934E7"/>
    <w:rsid w:val="00793504"/>
    <w:rsid w:val="00793687"/>
    <w:rsid w:val="0079375E"/>
    <w:rsid w:val="0079390B"/>
    <w:rsid w:val="00793D55"/>
    <w:rsid w:val="00793D6B"/>
    <w:rsid w:val="0079422A"/>
    <w:rsid w:val="007942B6"/>
    <w:rsid w:val="00794330"/>
    <w:rsid w:val="007944E6"/>
    <w:rsid w:val="00794564"/>
    <w:rsid w:val="007945D2"/>
    <w:rsid w:val="00794B40"/>
    <w:rsid w:val="00794FA4"/>
    <w:rsid w:val="007952E9"/>
    <w:rsid w:val="007952F8"/>
    <w:rsid w:val="0079581B"/>
    <w:rsid w:val="00795E49"/>
    <w:rsid w:val="0079609C"/>
    <w:rsid w:val="00796500"/>
    <w:rsid w:val="0079685E"/>
    <w:rsid w:val="00796C8A"/>
    <w:rsid w:val="00796D2C"/>
    <w:rsid w:val="00796E2A"/>
    <w:rsid w:val="00796E6D"/>
    <w:rsid w:val="00797233"/>
    <w:rsid w:val="007976C3"/>
    <w:rsid w:val="00797B3A"/>
    <w:rsid w:val="00797F58"/>
    <w:rsid w:val="007A015B"/>
    <w:rsid w:val="007A0928"/>
    <w:rsid w:val="007A0C02"/>
    <w:rsid w:val="007A0D0B"/>
    <w:rsid w:val="007A0FFD"/>
    <w:rsid w:val="007A1146"/>
    <w:rsid w:val="007A1C3C"/>
    <w:rsid w:val="007A1D1A"/>
    <w:rsid w:val="007A234B"/>
    <w:rsid w:val="007A24B8"/>
    <w:rsid w:val="007A26EC"/>
    <w:rsid w:val="007A2746"/>
    <w:rsid w:val="007A2770"/>
    <w:rsid w:val="007A2E98"/>
    <w:rsid w:val="007A314B"/>
    <w:rsid w:val="007A336B"/>
    <w:rsid w:val="007A365D"/>
    <w:rsid w:val="007A370C"/>
    <w:rsid w:val="007A399D"/>
    <w:rsid w:val="007A39C1"/>
    <w:rsid w:val="007A3BDB"/>
    <w:rsid w:val="007A3CDD"/>
    <w:rsid w:val="007A3D40"/>
    <w:rsid w:val="007A42F2"/>
    <w:rsid w:val="007A4517"/>
    <w:rsid w:val="007A4563"/>
    <w:rsid w:val="007A4C35"/>
    <w:rsid w:val="007A51B5"/>
    <w:rsid w:val="007A528C"/>
    <w:rsid w:val="007A56D8"/>
    <w:rsid w:val="007A5714"/>
    <w:rsid w:val="007A59FC"/>
    <w:rsid w:val="007A5EAF"/>
    <w:rsid w:val="007A62C5"/>
    <w:rsid w:val="007A6455"/>
    <w:rsid w:val="007A6696"/>
    <w:rsid w:val="007A66B1"/>
    <w:rsid w:val="007A6768"/>
    <w:rsid w:val="007A6975"/>
    <w:rsid w:val="007A6CF4"/>
    <w:rsid w:val="007A6E18"/>
    <w:rsid w:val="007A74BC"/>
    <w:rsid w:val="007A74F9"/>
    <w:rsid w:val="007A758F"/>
    <w:rsid w:val="007A7935"/>
    <w:rsid w:val="007A79F4"/>
    <w:rsid w:val="007A7A90"/>
    <w:rsid w:val="007B05DE"/>
    <w:rsid w:val="007B0AD1"/>
    <w:rsid w:val="007B0B9B"/>
    <w:rsid w:val="007B0CD8"/>
    <w:rsid w:val="007B1140"/>
    <w:rsid w:val="007B1145"/>
    <w:rsid w:val="007B140C"/>
    <w:rsid w:val="007B14F8"/>
    <w:rsid w:val="007B1D07"/>
    <w:rsid w:val="007B1DCD"/>
    <w:rsid w:val="007B1FFF"/>
    <w:rsid w:val="007B204F"/>
    <w:rsid w:val="007B23E9"/>
    <w:rsid w:val="007B25BF"/>
    <w:rsid w:val="007B2792"/>
    <w:rsid w:val="007B27AA"/>
    <w:rsid w:val="007B28FF"/>
    <w:rsid w:val="007B2C1A"/>
    <w:rsid w:val="007B2FAA"/>
    <w:rsid w:val="007B3261"/>
    <w:rsid w:val="007B3521"/>
    <w:rsid w:val="007B36B4"/>
    <w:rsid w:val="007B3800"/>
    <w:rsid w:val="007B39F1"/>
    <w:rsid w:val="007B3AC8"/>
    <w:rsid w:val="007B4233"/>
    <w:rsid w:val="007B447D"/>
    <w:rsid w:val="007B46A2"/>
    <w:rsid w:val="007B46F5"/>
    <w:rsid w:val="007B5A51"/>
    <w:rsid w:val="007B5A9E"/>
    <w:rsid w:val="007B5BD0"/>
    <w:rsid w:val="007B5F9E"/>
    <w:rsid w:val="007B6FDF"/>
    <w:rsid w:val="007B7239"/>
    <w:rsid w:val="007B73BC"/>
    <w:rsid w:val="007B7BE8"/>
    <w:rsid w:val="007B7C57"/>
    <w:rsid w:val="007B7E86"/>
    <w:rsid w:val="007B7EE7"/>
    <w:rsid w:val="007B7F98"/>
    <w:rsid w:val="007C02D5"/>
    <w:rsid w:val="007C09E8"/>
    <w:rsid w:val="007C0A79"/>
    <w:rsid w:val="007C0AF2"/>
    <w:rsid w:val="007C0D10"/>
    <w:rsid w:val="007C0E05"/>
    <w:rsid w:val="007C15E5"/>
    <w:rsid w:val="007C1668"/>
    <w:rsid w:val="007C1992"/>
    <w:rsid w:val="007C1D02"/>
    <w:rsid w:val="007C1F3C"/>
    <w:rsid w:val="007C270F"/>
    <w:rsid w:val="007C2780"/>
    <w:rsid w:val="007C29C0"/>
    <w:rsid w:val="007C2CD5"/>
    <w:rsid w:val="007C2F7C"/>
    <w:rsid w:val="007C2FDF"/>
    <w:rsid w:val="007C371E"/>
    <w:rsid w:val="007C3AA3"/>
    <w:rsid w:val="007C3C89"/>
    <w:rsid w:val="007C3EB9"/>
    <w:rsid w:val="007C409D"/>
    <w:rsid w:val="007C41ED"/>
    <w:rsid w:val="007C447C"/>
    <w:rsid w:val="007C45F1"/>
    <w:rsid w:val="007C48FD"/>
    <w:rsid w:val="007C4A57"/>
    <w:rsid w:val="007C4BA1"/>
    <w:rsid w:val="007C52A4"/>
    <w:rsid w:val="007C52B2"/>
    <w:rsid w:val="007C53EE"/>
    <w:rsid w:val="007C5BA1"/>
    <w:rsid w:val="007C60D0"/>
    <w:rsid w:val="007C6290"/>
    <w:rsid w:val="007C6375"/>
    <w:rsid w:val="007C6419"/>
    <w:rsid w:val="007C685B"/>
    <w:rsid w:val="007C6BDD"/>
    <w:rsid w:val="007C7343"/>
    <w:rsid w:val="007C77A6"/>
    <w:rsid w:val="007D02E3"/>
    <w:rsid w:val="007D0327"/>
    <w:rsid w:val="007D05DC"/>
    <w:rsid w:val="007D0E0A"/>
    <w:rsid w:val="007D0EA9"/>
    <w:rsid w:val="007D10A5"/>
    <w:rsid w:val="007D165C"/>
    <w:rsid w:val="007D1875"/>
    <w:rsid w:val="007D1BC4"/>
    <w:rsid w:val="007D1DDB"/>
    <w:rsid w:val="007D1E01"/>
    <w:rsid w:val="007D1E1E"/>
    <w:rsid w:val="007D2342"/>
    <w:rsid w:val="007D26FC"/>
    <w:rsid w:val="007D2716"/>
    <w:rsid w:val="007D2CEA"/>
    <w:rsid w:val="007D3071"/>
    <w:rsid w:val="007D3227"/>
    <w:rsid w:val="007D33FF"/>
    <w:rsid w:val="007D36E1"/>
    <w:rsid w:val="007D388F"/>
    <w:rsid w:val="007D3B70"/>
    <w:rsid w:val="007D3D05"/>
    <w:rsid w:val="007D3FD1"/>
    <w:rsid w:val="007D411A"/>
    <w:rsid w:val="007D431A"/>
    <w:rsid w:val="007D4743"/>
    <w:rsid w:val="007D4A74"/>
    <w:rsid w:val="007D4C71"/>
    <w:rsid w:val="007D4DA8"/>
    <w:rsid w:val="007D50FE"/>
    <w:rsid w:val="007D51E4"/>
    <w:rsid w:val="007D52DB"/>
    <w:rsid w:val="007D5324"/>
    <w:rsid w:val="007D5549"/>
    <w:rsid w:val="007D554C"/>
    <w:rsid w:val="007D5616"/>
    <w:rsid w:val="007D56CF"/>
    <w:rsid w:val="007D5722"/>
    <w:rsid w:val="007D5933"/>
    <w:rsid w:val="007D5D76"/>
    <w:rsid w:val="007D5EDE"/>
    <w:rsid w:val="007D602D"/>
    <w:rsid w:val="007D60C7"/>
    <w:rsid w:val="007D66A0"/>
    <w:rsid w:val="007D66C8"/>
    <w:rsid w:val="007D6784"/>
    <w:rsid w:val="007D753E"/>
    <w:rsid w:val="007D76CB"/>
    <w:rsid w:val="007D7B70"/>
    <w:rsid w:val="007E00E7"/>
    <w:rsid w:val="007E0197"/>
    <w:rsid w:val="007E05D5"/>
    <w:rsid w:val="007E0824"/>
    <w:rsid w:val="007E082E"/>
    <w:rsid w:val="007E0A66"/>
    <w:rsid w:val="007E0C77"/>
    <w:rsid w:val="007E0D70"/>
    <w:rsid w:val="007E0EA8"/>
    <w:rsid w:val="007E1312"/>
    <w:rsid w:val="007E13C1"/>
    <w:rsid w:val="007E17E9"/>
    <w:rsid w:val="007E1CAB"/>
    <w:rsid w:val="007E1E1A"/>
    <w:rsid w:val="007E2153"/>
    <w:rsid w:val="007E2421"/>
    <w:rsid w:val="007E2784"/>
    <w:rsid w:val="007E2B84"/>
    <w:rsid w:val="007E2BF8"/>
    <w:rsid w:val="007E2D33"/>
    <w:rsid w:val="007E2D91"/>
    <w:rsid w:val="007E37A3"/>
    <w:rsid w:val="007E3930"/>
    <w:rsid w:val="007E3A4E"/>
    <w:rsid w:val="007E3B79"/>
    <w:rsid w:val="007E3BA0"/>
    <w:rsid w:val="007E3FF0"/>
    <w:rsid w:val="007E4320"/>
    <w:rsid w:val="007E447E"/>
    <w:rsid w:val="007E487F"/>
    <w:rsid w:val="007E4941"/>
    <w:rsid w:val="007E4DD5"/>
    <w:rsid w:val="007E4E05"/>
    <w:rsid w:val="007E4F35"/>
    <w:rsid w:val="007E4F5E"/>
    <w:rsid w:val="007E5072"/>
    <w:rsid w:val="007E508B"/>
    <w:rsid w:val="007E5120"/>
    <w:rsid w:val="007E584C"/>
    <w:rsid w:val="007E59B0"/>
    <w:rsid w:val="007E5D42"/>
    <w:rsid w:val="007E63D9"/>
    <w:rsid w:val="007E67A8"/>
    <w:rsid w:val="007E6AA4"/>
    <w:rsid w:val="007E6BC9"/>
    <w:rsid w:val="007E6D9A"/>
    <w:rsid w:val="007E6EA2"/>
    <w:rsid w:val="007E6F68"/>
    <w:rsid w:val="007E7348"/>
    <w:rsid w:val="007E73C5"/>
    <w:rsid w:val="007E73E3"/>
    <w:rsid w:val="007E756A"/>
    <w:rsid w:val="007E777D"/>
    <w:rsid w:val="007E787C"/>
    <w:rsid w:val="007E7E8B"/>
    <w:rsid w:val="007F009B"/>
    <w:rsid w:val="007F04BE"/>
    <w:rsid w:val="007F0B8A"/>
    <w:rsid w:val="007F0C4D"/>
    <w:rsid w:val="007F0C99"/>
    <w:rsid w:val="007F0CF1"/>
    <w:rsid w:val="007F1052"/>
    <w:rsid w:val="007F107F"/>
    <w:rsid w:val="007F1207"/>
    <w:rsid w:val="007F12FE"/>
    <w:rsid w:val="007F13D9"/>
    <w:rsid w:val="007F1427"/>
    <w:rsid w:val="007F18A1"/>
    <w:rsid w:val="007F1C11"/>
    <w:rsid w:val="007F1EF4"/>
    <w:rsid w:val="007F2157"/>
    <w:rsid w:val="007F22EA"/>
    <w:rsid w:val="007F24F0"/>
    <w:rsid w:val="007F258A"/>
    <w:rsid w:val="007F28CE"/>
    <w:rsid w:val="007F2DB6"/>
    <w:rsid w:val="007F2E8D"/>
    <w:rsid w:val="007F313C"/>
    <w:rsid w:val="007F3143"/>
    <w:rsid w:val="007F31B7"/>
    <w:rsid w:val="007F365C"/>
    <w:rsid w:val="007F381D"/>
    <w:rsid w:val="007F38C7"/>
    <w:rsid w:val="007F3B39"/>
    <w:rsid w:val="007F4E39"/>
    <w:rsid w:val="007F4F6C"/>
    <w:rsid w:val="007F526B"/>
    <w:rsid w:val="007F53C0"/>
    <w:rsid w:val="007F584B"/>
    <w:rsid w:val="007F5A01"/>
    <w:rsid w:val="007F5EC2"/>
    <w:rsid w:val="007F6035"/>
    <w:rsid w:val="007F6530"/>
    <w:rsid w:val="007F66BD"/>
    <w:rsid w:val="007F6ACF"/>
    <w:rsid w:val="007F6FFD"/>
    <w:rsid w:val="007F7123"/>
    <w:rsid w:val="007F7969"/>
    <w:rsid w:val="007F7FA2"/>
    <w:rsid w:val="008000A1"/>
    <w:rsid w:val="008000A9"/>
    <w:rsid w:val="0080089F"/>
    <w:rsid w:val="00800DE6"/>
    <w:rsid w:val="00800F95"/>
    <w:rsid w:val="00801003"/>
    <w:rsid w:val="00801291"/>
    <w:rsid w:val="008016D9"/>
    <w:rsid w:val="008018FC"/>
    <w:rsid w:val="00801A40"/>
    <w:rsid w:val="00801A95"/>
    <w:rsid w:val="00801E5E"/>
    <w:rsid w:val="0080213A"/>
    <w:rsid w:val="00802242"/>
    <w:rsid w:val="008022B8"/>
    <w:rsid w:val="008025E5"/>
    <w:rsid w:val="008028D2"/>
    <w:rsid w:val="00802A21"/>
    <w:rsid w:val="00802C36"/>
    <w:rsid w:val="00802DAA"/>
    <w:rsid w:val="00802E72"/>
    <w:rsid w:val="008032DE"/>
    <w:rsid w:val="008033B7"/>
    <w:rsid w:val="00803449"/>
    <w:rsid w:val="00803468"/>
    <w:rsid w:val="008036D4"/>
    <w:rsid w:val="00803A86"/>
    <w:rsid w:val="00803D57"/>
    <w:rsid w:val="00804337"/>
    <w:rsid w:val="00804830"/>
    <w:rsid w:val="0080491C"/>
    <w:rsid w:val="00804C1F"/>
    <w:rsid w:val="00804FDD"/>
    <w:rsid w:val="00805364"/>
    <w:rsid w:val="00805B2B"/>
    <w:rsid w:val="00805C94"/>
    <w:rsid w:val="00805E81"/>
    <w:rsid w:val="00806036"/>
    <w:rsid w:val="00806083"/>
    <w:rsid w:val="0080615C"/>
    <w:rsid w:val="0080633C"/>
    <w:rsid w:val="00806439"/>
    <w:rsid w:val="008067C1"/>
    <w:rsid w:val="0080686D"/>
    <w:rsid w:val="008068D4"/>
    <w:rsid w:val="00806967"/>
    <w:rsid w:val="008069C1"/>
    <w:rsid w:val="00806C9D"/>
    <w:rsid w:val="00806D08"/>
    <w:rsid w:val="0080709E"/>
    <w:rsid w:val="00807268"/>
    <w:rsid w:val="00807389"/>
    <w:rsid w:val="008078FB"/>
    <w:rsid w:val="00807904"/>
    <w:rsid w:val="00807B2F"/>
    <w:rsid w:val="00807B7B"/>
    <w:rsid w:val="0081002B"/>
    <w:rsid w:val="008100E9"/>
    <w:rsid w:val="008102F6"/>
    <w:rsid w:val="0081037D"/>
    <w:rsid w:val="0081082E"/>
    <w:rsid w:val="00810FA7"/>
    <w:rsid w:val="0081157A"/>
    <w:rsid w:val="00811623"/>
    <w:rsid w:val="00811733"/>
    <w:rsid w:val="00811B95"/>
    <w:rsid w:val="00811E3F"/>
    <w:rsid w:val="00811EB3"/>
    <w:rsid w:val="00811F50"/>
    <w:rsid w:val="00812244"/>
    <w:rsid w:val="0081294D"/>
    <w:rsid w:val="008129A1"/>
    <w:rsid w:val="00812C5E"/>
    <w:rsid w:val="00812DBD"/>
    <w:rsid w:val="00812ED9"/>
    <w:rsid w:val="00813082"/>
    <w:rsid w:val="008134BC"/>
    <w:rsid w:val="00813B12"/>
    <w:rsid w:val="00813C6A"/>
    <w:rsid w:val="00813D2D"/>
    <w:rsid w:val="00813F51"/>
    <w:rsid w:val="008143A7"/>
    <w:rsid w:val="00814523"/>
    <w:rsid w:val="00814804"/>
    <w:rsid w:val="00814904"/>
    <w:rsid w:val="00814EE5"/>
    <w:rsid w:val="0081503E"/>
    <w:rsid w:val="00815105"/>
    <w:rsid w:val="00815215"/>
    <w:rsid w:val="008157A3"/>
    <w:rsid w:val="008158E8"/>
    <w:rsid w:val="00815998"/>
    <w:rsid w:val="00815A63"/>
    <w:rsid w:val="00815DF8"/>
    <w:rsid w:val="008160BA"/>
    <w:rsid w:val="0081620C"/>
    <w:rsid w:val="0081625A"/>
    <w:rsid w:val="00816428"/>
    <w:rsid w:val="008164AD"/>
    <w:rsid w:val="008164E1"/>
    <w:rsid w:val="00816669"/>
    <w:rsid w:val="008167ED"/>
    <w:rsid w:val="008169A8"/>
    <w:rsid w:val="00816C0F"/>
    <w:rsid w:val="008170F1"/>
    <w:rsid w:val="00817280"/>
    <w:rsid w:val="00817491"/>
    <w:rsid w:val="00817FDA"/>
    <w:rsid w:val="0082001A"/>
    <w:rsid w:val="0082012F"/>
    <w:rsid w:val="00820161"/>
    <w:rsid w:val="00820225"/>
    <w:rsid w:val="00820994"/>
    <w:rsid w:val="00820A13"/>
    <w:rsid w:val="00821062"/>
    <w:rsid w:val="00821205"/>
    <w:rsid w:val="00821333"/>
    <w:rsid w:val="00821839"/>
    <w:rsid w:val="00821A55"/>
    <w:rsid w:val="00821A95"/>
    <w:rsid w:val="00821D03"/>
    <w:rsid w:val="00821E88"/>
    <w:rsid w:val="00822043"/>
    <w:rsid w:val="008224BB"/>
    <w:rsid w:val="00822742"/>
    <w:rsid w:val="00822A0F"/>
    <w:rsid w:val="008230BA"/>
    <w:rsid w:val="0082316D"/>
    <w:rsid w:val="00823406"/>
    <w:rsid w:val="008236ED"/>
    <w:rsid w:val="0082371D"/>
    <w:rsid w:val="00823884"/>
    <w:rsid w:val="00823B13"/>
    <w:rsid w:val="00823E2F"/>
    <w:rsid w:val="00823ED7"/>
    <w:rsid w:val="008241C2"/>
    <w:rsid w:val="0082512F"/>
    <w:rsid w:val="00825544"/>
    <w:rsid w:val="008258B4"/>
    <w:rsid w:val="008259A3"/>
    <w:rsid w:val="00825BC0"/>
    <w:rsid w:val="00825BD2"/>
    <w:rsid w:val="00825E7A"/>
    <w:rsid w:val="008260CC"/>
    <w:rsid w:val="008262D1"/>
    <w:rsid w:val="0082656D"/>
    <w:rsid w:val="008266CA"/>
    <w:rsid w:val="008267A7"/>
    <w:rsid w:val="0082683F"/>
    <w:rsid w:val="008269F5"/>
    <w:rsid w:val="00826B70"/>
    <w:rsid w:val="008271C4"/>
    <w:rsid w:val="008272A4"/>
    <w:rsid w:val="008273DB"/>
    <w:rsid w:val="008277FC"/>
    <w:rsid w:val="00827FCC"/>
    <w:rsid w:val="00830297"/>
    <w:rsid w:val="00830C59"/>
    <w:rsid w:val="00830CB3"/>
    <w:rsid w:val="00830DFF"/>
    <w:rsid w:val="00831142"/>
    <w:rsid w:val="0083141B"/>
    <w:rsid w:val="008314BE"/>
    <w:rsid w:val="00831733"/>
    <w:rsid w:val="00831CEA"/>
    <w:rsid w:val="00831D7E"/>
    <w:rsid w:val="00831DC4"/>
    <w:rsid w:val="00831E01"/>
    <w:rsid w:val="008324AA"/>
    <w:rsid w:val="008327FE"/>
    <w:rsid w:val="008328BD"/>
    <w:rsid w:val="008336A1"/>
    <w:rsid w:val="00833762"/>
    <w:rsid w:val="008337E2"/>
    <w:rsid w:val="00833AB3"/>
    <w:rsid w:val="00833D13"/>
    <w:rsid w:val="00833EEE"/>
    <w:rsid w:val="00834102"/>
    <w:rsid w:val="00834887"/>
    <w:rsid w:val="0083489B"/>
    <w:rsid w:val="00834998"/>
    <w:rsid w:val="00834C15"/>
    <w:rsid w:val="00834CE6"/>
    <w:rsid w:val="00834E3C"/>
    <w:rsid w:val="0083534A"/>
    <w:rsid w:val="00835605"/>
    <w:rsid w:val="008359E4"/>
    <w:rsid w:val="00835A5D"/>
    <w:rsid w:val="00835C14"/>
    <w:rsid w:val="00835D98"/>
    <w:rsid w:val="008361EA"/>
    <w:rsid w:val="0083711B"/>
    <w:rsid w:val="008374AD"/>
    <w:rsid w:val="0083760B"/>
    <w:rsid w:val="00837695"/>
    <w:rsid w:val="00837D59"/>
    <w:rsid w:val="00840555"/>
    <w:rsid w:val="0084079E"/>
    <w:rsid w:val="00840850"/>
    <w:rsid w:val="008408D7"/>
    <w:rsid w:val="00840AA4"/>
    <w:rsid w:val="00840B90"/>
    <w:rsid w:val="00840C7D"/>
    <w:rsid w:val="00840D61"/>
    <w:rsid w:val="0084185B"/>
    <w:rsid w:val="008424BE"/>
    <w:rsid w:val="0084259B"/>
    <w:rsid w:val="0084276F"/>
    <w:rsid w:val="00842D25"/>
    <w:rsid w:val="00843286"/>
    <w:rsid w:val="00843343"/>
    <w:rsid w:val="0084337D"/>
    <w:rsid w:val="00843788"/>
    <w:rsid w:val="00843863"/>
    <w:rsid w:val="00843B7B"/>
    <w:rsid w:val="00843FE2"/>
    <w:rsid w:val="0084409C"/>
    <w:rsid w:val="0084462A"/>
    <w:rsid w:val="00844A3D"/>
    <w:rsid w:val="00844E71"/>
    <w:rsid w:val="0084505A"/>
    <w:rsid w:val="0084521E"/>
    <w:rsid w:val="00845408"/>
    <w:rsid w:val="00845566"/>
    <w:rsid w:val="0084571D"/>
    <w:rsid w:val="00845CDF"/>
    <w:rsid w:val="00845DB3"/>
    <w:rsid w:val="008460A9"/>
    <w:rsid w:val="0084668C"/>
    <w:rsid w:val="008466FA"/>
    <w:rsid w:val="0084694F"/>
    <w:rsid w:val="00846955"/>
    <w:rsid w:val="00846C78"/>
    <w:rsid w:val="00846C99"/>
    <w:rsid w:val="00846D63"/>
    <w:rsid w:val="00846F82"/>
    <w:rsid w:val="00847146"/>
    <w:rsid w:val="008471FB"/>
    <w:rsid w:val="00847631"/>
    <w:rsid w:val="008476DA"/>
    <w:rsid w:val="00847735"/>
    <w:rsid w:val="0084774F"/>
    <w:rsid w:val="00847CA6"/>
    <w:rsid w:val="00847CD7"/>
    <w:rsid w:val="00847E3B"/>
    <w:rsid w:val="00847F43"/>
    <w:rsid w:val="008500BF"/>
    <w:rsid w:val="008501C2"/>
    <w:rsid w:val="00850A72"/>
    <w:rsid w:val="00851353"/>
    <w:rsid w:val="00851399"/>
    <w:rsid w:val="008513B7"/>
    <w:rsid w:val="0085142C"/>
    <w:rsid w:val="008514A3"/>
    <w:rsid w:val="00851661"/>
    <w:rsid w:val="0085171A"/>
    <w:rsid w:val="00852114"/>
    <w:rsid w:val="0085284F"/>
    <w:rsid w:val="00852BB0"/>
    <w:rsid w:val="00852CC3"/>
    <w:rsid w:val="00852EE6"/>
    <w:rsid w:val="00852FE2"/>
    <w:rsid w:val="0085308E"/>
    <w:rsid w:val="0085383A"/>
    <w:rsid w:val="00853923"/>
    <w:rsid w:val="00853BF5"/>
    <w:rsid w:val="00853C4A"/>
    <w:rsid w:val="0085428F"/>
    <w:rsid w:val="0085447C"/>
    <w:rsid w:val="00854496"/>
    <w:rsid w:val="0085454D"/>
    <w:rsid w:val="00854656"/>
    <w:rsid w:val="0085483E"/>
    <w:rsid w:val="00854FC5"/>
    <w:rsid w:val="00855678"/>
    <w:rsid w:val="00855986"/>
    <w:rsid w:val="00855CDE"/>
    <w:rsid w:val="00855DB3"/>
    <w:rsid w:val="008561CC"/>
    <w:rsid w:val="00856257"/>
    <w:rsid w:val="008564C3"/>
    <w:rsid w:val="008568B4"/>
    <w:rsid w:val="00856CDE"/>
    <w:rsid w:val="00857294"/>
    <w:rsid w:val="0085730B"/>
    <w:rsid w:val="0085730F"/>
    <w:rsid w:val="008578F3"/>
    <w:rsid w:val="0085798E"/>
    <w:rsid w:val="00857A7D"/>
    <w:rsid w:val="00857CA1"/>
    <w:rsid w:val="008604CB"/>
    <w:rsid w:val="0086067B"/>
    <w:rsid w:val="00860B69"/>
    <w:rsid w:val="00860BE2"/>
    <w:rsid w:val="00860E9A"/>
    <w:rsid w:val="00860EC3"/>
    <w:rsid w:val="008610F7"/>
    <w:rsid w:val="00861317"/>
    <w:rsid w:val="008613FA"/>
    <w:rsid w:val="00861692"/>
    <w:rsid w:val="008618C7"/>
    <w:rsid w:val="008619BF"/>
    <w:rsid w:val="008620DE"/>
    <w:rsid w:val="00862144"/>
    <w:rsid w:val="0086247E"/>
    <w:rsid w:val="00862552"/>
    <w:rsid w:val="00862844"/>
    <w:rsid w:val="00862CBF"/>
    <w:rsid w:val="0086306F"/>
    <w:rsid w:val="00863129"/>
    <w:rsid w:val="0086349D"/>
    <w:rsid w:val="00863592"/>
    <w:rsid w:val="0086365F"/>
    <w:rsid w:val="00863883"/>
    <w:rsid w:val="008639C8"/>
    <w:rsid w:val="00863B98"/>
    <w:rsid w:val="00863EE0"/>
    <w:rsid w:val="00864244"/>
    <w:rsid w:val="00864598"/>
    <w:rsid w:val="0086484B"/>
    <w:rsid w:val="0086490D"/>
    <w:rsid w:val="00864B49"/>
    <w:rsid w:val="00865042"/>
    <w:rsid w:val="008650AA"/>
    <w:rsid w:val="00865176"/>
    <w:rsid w:val="0086517D"/>
    <w:rsid w:val="00865241"/>
    <w:rsid w:val="008654E2"/>
    <w:rsid w:val="008655A6"/>
    <w:rsid w:val="00865990"/>
    <w:rsid w:val="008661E2"/>
    <w:rsid w:val="0086624A"/>
    <w:rsid w:val="00866317"/>
    <w:rsid w:val="008663C6"/>
    <w:rsid w:val="00866437"/>
    <w:rsid w:val="008665C6"/>
    <w:rsid w:val="00866D4D"/>
    <w:rsid w:val="008672E8"/>
    <w:rsid w:val="008674BA"/>
    <w:rsid w:val="00867827"/>
    <w:rsid w:val="00867999"/>
    <w:rsid w:val="00867A51"/>
    <w:rsid w:val="00870591"/>
    <w:rsid w:val="00870DEA"/>
    <w:rsid w:val="00870F27"/>
    <w:rsid w:val="00871047"/>
    <w:rsid w:val="008715D4"/>
    <w:rsid w:val="00871823"/>
    <w:rsid w:val="00871DC6"/>
    <w:rsid w:val="00871DDF"/>
    <w:rsid w:val="00871EAB"/>
    <w:rsid w:val="00872189"/>
    <w:rsid w:val="008721BE"/>
    <w:rsid w:val="008722F4"/>
    <w:rsid w:val="008727DC"/>
    <w:rsid w:val="00872804"/>
    <w:rsid w:val="008728B9"/>
    <w:rsid w:val="00872E4E"/>
    <w:rsid w:val="00872E55"/>
    <w:rsid w:val="00872F94"/>
    <w:rsid w:val="008731BA"/>
    <w:rsid w:val="008732CD"/>
    <w:rsid w:val="008735AA"/>
    <w:rsid w:val="008736B8"/>
    <w:rsid w:val="00873A39"/>
    <w:rsid w:val="00873E7B"/>
    <w:rsid w:val="00873ED9"/>
    <w:rsid w:val="00874116"/>
    <w:rsid w:val="00874126"/>
    <w:rsid w:val="00874693"/>
    <w:rsid w:val="008746BF"/>
    <w:rsid w:val="00874A29"/>
    <w:rsid w:val="00874EEC"/>
    <w:rsid w:val="00875011"/>
    <w:rsid w:val="008756C0"/>
    <w:rsid w:val="008756DF"/>
    <w:rsid w:val="00875797"/>
    <w:rsid w:val="008757D5"/>
    <w:rsid w:val="0087590F"/>
    <w:rsid w:val="00875A2E"/>
    <w:rsid w:val="00875A6D"/>
    <w:rsid w:val="00875AB0"/>
    <w:rsid w:val="00875ED1"/>
    <w:rsid w:val="00875EDE"/>
    <w:rsid w:val="00876005"/>
    <w:rsid w:val="00876114"/>
    <w:rsid w:val="00876176"/>
    <w:rsid w:val="0087660F"/>
    <w:rsid w:val="0087696F"/>
    <w:rsid w:val="00876A38"/>
    <w:rsid w:val="008770FE"/>
    <w:rsid w:val="008771E5"/>
    <w:rsid w:val="00877793"/>
    <w:rsid w:val="0087790B"/>
    <w:rsid w:val="00877973"/>
    <w:rsid w:val="0088001B"/>
    <w:rsid w:val="00880403"/>
    <w:rsid w:val="0088050C"/>
    <w:rsid w:val="008805C9"/>
    <w:rsid w:val="00881A2B"/>
    <w:rsid w:val="00881D2E"/>
    <w:rsid w:val="00882140"/>
    <w:rsid w:val="00882939"/>
    <w:rsid w:val="008829EC"/>
    <w:rsid w:val="00882D8D"/>
    <w:rsid w:val="00882E08"/>
    <w:rsid w:val="00882E2F"/>
    <w:rsid w:val="0088350D"/>
    <w:rsid w:val="00883868"/>
    <w:rsid w:val="0088386C"/>
    <w:rsid w:val="00883CFE"/>
    <w:rsid w:val="00884113"/>
    <w:rsid w:val="008841C9"/>
    <w:rsid w:val="0088458B"/>
    <w:rsid w:val="00884754"/>
    <w:rsid w:val="0088488E"/>
    <w:rsid w:val="00884ACE"/>
    <w:rsid w:val="00884AEA"/>
    <w:rsid w:val="00884F2D"/>
    <w:rsid w:val="00884F92"/>
    <w:rsid w:val="00884F97"/>
    <w:rsid w:val="00885140"/>
    <w:rsid w:val="0088516D"/>
    <w:rsid w:val="00885199"/>
    <w:rsid w:val="008853F3"/>
    <w:rsid w:val="00885556"/>
    <w:rsid w:val="008855FA"/>
    <w:rsid w:val="0088586F"/>
    <w:rsid w:val="00885959"/>
    <w:rsid w:val="00886176"/>
    <w:rsid w:val="0088655A"/>
    <w:rsid w:val="00886877"/>
    <w:rsid w:val="008868AD"/>
    <w:rsid w:val="00886A53"/>
    <w:rsid w:val="008872F4"/>
    <w:rsid w:val="0088736A"/>
    <w:rsid w:val="008873CF"/>
    <w:rsid w:val="0088774F"/>
    <w:rsid w:val="008879B8"/>
    <w:rsid w:val="00887AE3"/>
    <w:rsid w:val="00890475"/>
    <w:rsid w:val="00890679"/>
    <w:rsid w:val="00890801"/>
    <w:rsid w:val="00890837"/>
    <w:rsid w:val="00890CDF"/>
    <w:rsid w:val="00891014"/>
    <w:rsid w:val="00891103"/>
    <w:rsid w:val="00891224"/>
    <w:rsid w:val="00891B8F"/>
    <w:rsid w:val="00891CE0"/>
    <w:rsid w:val="00891CF9"/>
    <w:rsid w:val="00891D69"/>
    <w:rsid w:val="00891E39"/>
    <w:rsid w:val="00891F13"/>
    <w:rsid w:val="00891FF2"/>
    <w:rsid w:val="00892199"/>
    <w:rsid w:val="008922C4"/>
    <w:rsid w:val="0089246C"/>
    <w:rsid w:val="00892591"/>
    <w:rsid w:val="008927B9"/>
    <w:rsid w:val="008928B3"/>
    <w:rsid w:val="008928E4"/>
    <w:rsid w:val="00892951"/>
    <w:rsid w:val="00892994"/>
    <w:rsid w:val="00893734"/>
    <w:rsid w:val="008938C5"/>
    <w:rsid w:val="00893B36"/>
    <w:rsid w:val="00893D96"/>
    <w:rsid w:val="008943E0"/>
    <w:rsid w:val="0089448C"/>
    <w:rsid w:val="008947BF"/>
    <w:rsid w:val="00894AED"/>
    <w:rsid w:val="00894B4C"/>
    <w:rsid w:val="00894F17"/>
    <w:rsid w:val="00894FAB"/>
    <w:rsid w:val="00895185"/>
    <w:rsid w:val="00895429"/>
    <w:rsid w:val="008958D7"/>
    <w:rsid w:val="00895910"/>
    <w:rsid w:val="00895A56"/>
    <w:rsid w:val="00895CFE"/>
    <w:rsid w:val="00895DE3"/>
    <w:rsid w:val="00895EF2"/>
    <w:rsid w:val="0089632C"/>
    <w:rsid w:val="008964EE"/>
    <w:rsid w:val="008966E3"/>
    <w:rsid w:val="00896989"/>
    <w:rsid w:val="00896A04"/>
    <w:rsid w:val="00896D3A"/>
    <w:rsid w:val="008971B1"/>
    <w:rsid w:val="0089729A"/>
    <w:rsid w:val="0089764A"/>
    <w:rsid w:val="008A0015"/>
    <w:rsid w:val="008A02F1"/>
    <w:rsid w:val="008A0516"/>
    <w:rsid w:val="008A0586"/>
    <w:rsid w:val="008A0724"/>
    <w:rsid w:val="008A09A2"/>
    <w:rsid w:val="008A09AD"/>
    <w:rsid w:val="008A09C6"/>
    <w:rsid w:val="008A0A4F"/>
    <w:rsid w:val="008A0B32"/>
    <w:rsid w:val="008A0B84"/>
    <w:rsid w:val="008A1118"/>
    <w:rsid w:val="008A11D8"/>
    <w:rsid w:val="008A174E"/>
    <w:rsid w:val="008A18D5"/>
    <w:rsid w:val="008A19B2"/>
    <w:rsid w:val="008A1A5A"/>
    <w:rsid w:val="008A1B32"/>
    <w:rsid w:val="008A207B"/>
    <w:rsid w:val="008A2506"/>
    <w:rsid w:val="008A2598"/>
    <w:rsid w:val="008A25EB"/>
    <w:rsid w:val="008A2A6E"/>
    <w:rsid w:val="008A2E43"/>
    <w:rsid w:val="008A2F08"/>
    <w:rsid w:val="008A2F0E"/>
    <w:rsid w:val="008A2F2E"/>
    <w:rsid w:val="008A2F5E"/>
    <w:rsid w:val="008A3365"/>
    <w:rsid w:val="008A359E"/>
    <w:rsid w:val="008A4038"/>
    <w:rsid w:val="008A4129"/>
    <w:rsid w:val="008A4624"/>
    <w:rsid w:val="008A4729"/>
    <w:rsid w:val="008A491F"/>
    <w:rsid w:val="008A4926"/>
    <w:rsid w:val="008A4BA9"/>
    <w:rsid w:val="008A4BE4"/>
    <w:rsid w:val="008A4E8B"/>
    <w:rsid w:val="008A52B8"/>
    <w:rsid w:val="008A52F0"/>
    <w:rsid w:val="008A5877"/>
    <w:rsid w:val="008A604B"/>
    <w:rsid w:val="008A6483"/>
    <w:rsid w:val="008A6769"/>
    <w:rsid w:val="008A6B3A"/>
    <w:rsid w:val="008A6EE3"/>
    <w:rsid w:val="008A6FB4"/>
    <w:rsid w:val="008A7416"/>
    <w:rsid w:val="008A74A2"/>
    <w:rsid w:val="008A7D5E"/>
    <w:rsid w:val="008A7F1C"/>
    <w:rsid w:val="008B008E"/>
    <w:rsid w:val="008B014E"/>
    <w:rsid w:val="008B0325"/>
    <w:rsid w:val="008B096A"/>
    <w:rsid w:val="008B0D28"/>
    <w:rsid w:val="008B0F03"/>
    <w:rsid w:val="008B0F40"/>
    <w:rsid w:val="008B1109"/>
    <w:rsid w:val="008B1A0B"/>
    <w:rsid w:val="008B1B95"/>
    <w:rsid w:val="008B1BE6"/>
    <w:rsid w:val="008B1FA0"/>
    <w:rsid w:val="008B25AC"/>
    <w:rsid w:val="008B2705"/>
    <w:rsid w:val="008B275E"/>
    <w:rsid w:val="008B28E7"/>
    <w:rsid w:val="008B2A92"/>
    <w:rsid w:val="008B2C46"/>
    <w:rsid w:val="008B3030"/>
    <w:rsid w:val="008B34F2"/>
    <w:rsid w:val="008B380D"/>
    <w:rsid w:val="008B3941"/>
    <w:rsid w:val="008B39AD"/>
    <w:rsid w:val="008B3D59"/>
    <w:rsid w:val="008B3DE4"/>
    <w:rsid w:val="008B3DFC"/>
    <w:rsid w:val="008B3FF0"/>
    <w:rsid w:val="008B43B1"/>
    <w:rsid w:val="008B45C0"/>
    <w:rsid w:val="008B46DC"/>
    <w:rsid w:val="008B46EE"/>
    <w:rsid w:val="008B48F5"/>
    <w:rsid w:val="008B49F3"/>
    <w:rsid w:val="008B5449"/>
    <w:rsid w:val="008B550A"/>
    <w:rsid w:val="008B584A"/>
    <w:rsid w:val="008B5BE7"/>
    <w:rsid w:val="008B5D3F"/>
    <w:rsid w:val="008B5D73"/>
    <w:rsid w:val="008B5F63"/>
    <w:rsid w:val="008B60EE"/>
    <w:rsid w:val="008B60FA"/>
    <w:rsid w:val="008B6181"/>
    <w:rsid w:val="008B6566"/>
    <w:rsid w:val="008B6A34"/>
    <w:rsid w:val="008B75D2"/>
    <w:rsid w:val="008B765E"/>
    <w:rsid w:val="008B7B4A"/>
    <w:rsid w:val="008B7CED"/>
    <w:rsid w:val="008B7D00"/>
    <w:rsid w:val="008B7E6C"/>
    <w:rsid w:val="008B7E7B"/>
    <w:rsid w:val="008C007A"/>
    <w:rsid w:val="008C0086"/>
    <w:rsid w:val="008C01C9"/>
    <w:rsid w:val="008C031A"/>
    <w:rsid w:val="008C055D"/>
    <w:rsid w:val="008C080D"/>
    <w:rsid w:val="008C0C9A"/>
    <w:rsid w:val="008C0D38"/>
    <w:rsid w:val="008C0D65"/>
    <w:rsid w:val="008C1028"/>
    <w:rsid w:val="008C107B"/>
    <w:rsid w:val="008C12CA"/>
    <w:rsid w:val="008C1331"/>
    <w:rsid w:val="008C16AB"/>
    <w:rsid w:val="008C186E"/>
    <w:rsid w:val="008C1D63"/>
    <w:rsid w:val="008C20F1"/>
    <w:rsid w:val="008C2340"/>
    <w:rsid w:val="008C2416"/>
    <w:rsid w:val="008C2708"/>
    <w:rsid w:val="008C27AB"/>
    <w:rsid w:val="008C2A85"/>
    <w:rsid w:val="008C2CD9"/>
    <w:rsid w:val="008C2E1A"/>
    <w:rsid w:val="008C2F43"/>
    <w:rsid w:val="008C317A"/>
    <w:rsid w:val="008C386F"/>
    <w:rsid w:val="008C39F9"/>
    <w:rsid w:val="008C3CBE"/>
    <w:rsid w:val="008C4049"/>
    <w:rsid w:val="008C43BD"/>
    <w:rsid w:val="008C473C"/>
    <w:rsid w:val="008C4862"/>
    <w:rsid w:val="008C4877"/>
    <w:rsid w:val="008C4BB0"/>
    <w:rsid w:val="008C510A"/>
    <w:rsid w:val="008C5174"/>
    <w:rsid w:val="008C51C8"/>
    <w:rsid w:val="008C52F6"/>
    <w:rsid w:val="008C5372"/>
    <w:rsid w:val="008C5583"/>
    <w:rsid w:val="008C58A1"/>
    <w:rsid w:val="008C59A5"/>
    <w:rsid w:val="008C5A39"/>
    <w:rsid w:val="008C5F39"/>
    <w:rsid w:val="008C6061"/>
    <w:rsid w:val="008C627D"/>
    <w:rsid w:val="008C627E"/>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E3"/>
    <w:rsid w:val="008D0D64"/>
    <w:rsid w:val="008D0D97"/>
    <w:rsid w:val="008D151E"/>
    <w:rsid w:val="008D18D9"/>
    <w:rsid w:val="008D1973"/>
    <w:rsid w:val="008D1CA9"/>
    <w:rsid w:val="008D1CBC"/>
    <w:rsid w:val="008D1D9B"/>
    <w:rsid w:val="008D211F"/>
    <w:rsid w:val="008D21CB"/>
    <w:rsid w:val="008D2320"/>
    <w:rsid w:val="008D3099"/>
    <w:rsid w:val="008D3450"/>
    <w:rsid w:val="008D3457"/>
    <w:rsid w:val="008D3533"/>
    <w:rsid w:val="008D389B"/>
    <w:rsid w:val="008D3D80"/>
    <w:rsid w:val="008D4772"/>
    <w:rsid w:val="008D4924"/>
    <w:rsid w:val="008D4DA5"/>
    <w:rsid w:val="008D506E"/>
    <w:rsid w:val="008D5123"/>
    <w:rsid w:val="008D5527"/>
    <w:rsid w:val="008D5529"/>
    <w:rsid w:val="008D5562"/>
    <w:rsid w:val="008D56C0"/>
    <w:rsid w:val="008D5ADF"/>
    <w:rsid w:val="008D603E"/>
    <w:rsid w:val="008D64AE"/>
    <w:rsid w:val="008D65B9"/>
    <w:rsid w:val="008D6609"/>
    <w:rsid w:val="008D66D2"/>
    <w:rsid w:val="008D68F0"/>
    <w:rsid w:val="008D6CEA"/>
    <w:rsid w:val="008D6EB6"/>
    <w:rsid w:val="008D72B0"/>
    <w:rsid w:val="008D72E6"/>
    <w:rsid w:val="008D73C6"/>
    <w:rsid w:val="008D7416"/>
    <w:rsid w:val="008D7649"/>
    <w:rsid w:val="008D7848"/>
    <w:rsid w:val="008D7869"/>
    <w:rsid w:val="008D7885"/>
    <w:rsid w:val="008D7C20"/>
    <w:rsid w:val="008D7C40"/>
    <w:rsid w:val="008D7F18"/>
    <w:rsid w:val="008E0804"/>
    <w:rsid w:val="008E088B"/>
    <w:rsid w:val="008E0C5E"/>
    <w:rsid w:val="008E12F9"/>
    <w:rsid w:val="008E15C4"/>
    <w:rsid w:val="008E179F"/>
    <w:rsid w:val="008E1A31"/>
    <w:rsid w:val="008E1B71"/>
    <w:rsid w:val="008E1C56"/>
    <w:rsid w:val="008E2485"/>
    <w:rsid w:val="008E268C"/>
    <w:rsid w:val="008E2A03"/>
    <w:rsid w:val="008E2CA1"/>
    <w:rsid w:val="008E343D"/>
    <w:rsid w:val="008E3E52"/>
    <w:rsid w:val="008E4288"/>
    <w:rsid w:val="008E4461"/>
    <w:rsid w:val="008E488A"/>
    <w:rsid w:val="008E48AC"/>
    <w:rsid w:val="008E49F1"/>
    <w:rsid w:val="008E4A32"/>
    <w:rsid w:val="008E4A68"/>
    <w:rsid w:val="008E4B0A"/>
    <w:rsid w:val="008E4F21"/>
    <w:rsid w:val="008E4FFD"/>
    <w:rsid w:val="008E5045"/>
    <w:rsid w:val="008E5109"/>
    <w:rsid w:val="008E5FEE"/>
    <w:rsid w:val="008E6046"/>
    <w:rsid w:val="008E61CF"/>
    <w:rsid w:val="008E6528"/>
    <w:rsid w:val="008E69D2"/>
    <w:rsid w:val="008E6F0C"/>
    <w:rsid w:val="008E6FE4"/>
    <w:rsid w:val="008E712F"/>
    <w:rsid w:val="008E7329"/>
    <w:rsid w:val="008E763F"/>
    <w:rsid w:val="008E7721"/>
    <w:rsid w:val="008E7915"/>
    <w:rsid w:val="008E7C97"/>
    <w:rsid w:val="008E7CAF"/>
    <w:rsid w:val="008F03B9"/>
    <w:rsid w:val="008F0D2F"/>
    <w:rsid w:val="008F0E3C"/>
    <w:rsid w:val="008F0FB0"/>
    <w:rsid w:val="008F107B"/>
    <w:rsid w:val="008F10B7"/>
    <w:rsid w:val="008F1409"/>
    <w:rsid w:val="008F17CF"/>
    <w:rsid w:val="008F1A8C"/>
    <w:rsid w:val="008F1B1A"/>
    <w:rsid w:val="008F22FA"/>
    <w:rsid w:val="008F27F8"/>
    <w:rsid w:val="008F29AB"/>
    <w:rsid w:val="008F2DBC"/>
    <w:rsid w:val="008F3022"/>
    <w:rsid w:val="008F3132"/>
    <w:rsid w:val="008F36DF"/>
    <w:rsid w:val="008F3872"/>
    <w:rsid w:val="008F3943"/>
    <w:rsid w:val="008F3DDE"/>
    <w:rsid w:val="008F4082"/>
    <w:rsid w:val="008F4334"/>
    <w:rsid w:val="008F48F0"/>
    <w:rsid w:val="008F4A04"/>
    <w:rsid w:val="008F4D94"/>
    <w:rsid w:val="008F4E2F"/>
    <w:rsid w:val="008F4F19"/>
    <w:rsid w:val="008F56FF"/>
    <w:rsid w:val="008F5777"/>
    <w:rsid w:val="008F59AE"/>
    <w:rsid w:val="008F6005"/>
    <w:rsid w:val="008F6216"/>
    <w:rsid w:val="008F63E9"/>
    <w:rsid w:val="008F67AD"/>
    <w:rsid w:val="008F6A4A"/>
    <w:rsid w:val="008F6B5D"/>
    <w:rsid w:val="008F6B6C"/>
    <w:rsid w:val="008F6C7B"/>
    <w:rsid w:val="008F6D37"/>
    <w:rsid w:val="008F6F45"/>
    <w:rsid w:val="008F701A"/>
    <w:rsid w:val="008F7408"/>
    <w:rsid w:val="008F7F31"/>
    <w:rsid w:val="008F7F4F"/>
    <w:rsid w:val="009000E1"/>
    <w:rsid w:val="00900225"/>
    <w:rsid w:val="0090023D"/>
    <w:rsid w:val="0090037D"/>
    <w:rsid w:val="009004EB"/>
    <w:rsid w:val="009005EE"/>
    <w:rsid w:val="00900708"/>
    <w:rsid w:val="0090093D"/>
    <w:rsid w:val="00900EA9"/>
    <w:rsid w:val="00900F72"/>
    <w:rsid w:val="0090161A"/>
    <w:rsid w:val="009016EC"/>
    <w:rsid w:val="0090260C"/>
    <w:rsid w:val="00902C26"/>
    <w:rsid w:val="00902E02"/>
    <w:rsid w:val="00902EBF"/>
    <w:rsid w:val="00902EF7"/>
    <w:rsid w:val="00902F4A"/>
    <w:rsid w:val="00903ACA"/>
    <w:rsid w:val="0090434D"/>
    <w:rsid w:val="00904356"/>
    <w:rsid w:val="00904704"/>
    <w:rsid w:val="00904790"/>
    <w:rsid w:val="00904825"/>
    <w:rsid w:val="00904951"/>
    <w:rsid w:val="00904AB5"/>
    <w:rsid w:val="00904BDC"/>
    <w:rsid w:val="00904C81"/>
    <w:rsid w:val="009050F8"/>
    <w:rsid w:val="0090532D"/>
    <w:rsid w:val="00905B08"/>
    <w:rsid w:val="00905BF7"/>
    <w:rsid w:val="00905F45"/>
    <w:rsid w:val="009061D1"/>
    <w:rsid w:val="0090634A"/>
    <w:rsid w:val="00906414"/>
    <w:rsid w:val="0090692C"/>
    <w:rsid w:val="00906D9B"/>
    <w:rsid w:val="00906E77"/>
    <w:rsid w:val="00906FE9"/>
    <w:rsid w:val="009073EB"/>
    <w:rsid w:val="0090780C"/>
    <w:rsid w:val="00907990"/>
    <w:rsid w:val="0091057A"/>
    <w:rsid w:val="00910BD0"/>
    <w:rsid w:val="00910CC1"/>
    <w:rsid w:val="00910E6C"/>
    <w:rsid w:val="0091139C"/>
    <w:rsid w:val="00911423"/>
    <w:rsid w:val="00911479"/>
    <w:rsid w:val="00911519"/>
    <w:rsid w:val="009117CA"/>
    <w:rsid w:val="00911918"/>
    <w:rsid w:val="00911929"/>
    <w:rsid w:val="00911B71"/>
    <w:rsid w:val="00911C14"/>
    <w:rsid w:val="009122CC"/>
    <w:rsid w:val="00912548"/>
    <w:rsid w:val="00912806"/>
    <w:rsid w:val="00912887"/>
    <w:rsid w:val="00912997"/>
    <w:rsid w:val="00912A9F"/>
    <w:rsid w:val="00912D4C"/>
    <w:rsid w:val="00912E79"/>
    <w:rsid w:val="0091317B"/>
    <w:rsid w:val="009135F1"/>
    <w:rsid w:val="00913631"/>
    <w:rsid w:val="00913648"/>
    <w:rsid w:val="009138C4"/>
    <w:rsid w:val="009139EA"/>
    <w:rsid w:val="00914591"/>
    <w:rsid w:val="00914948"/>
    <w:rsid w:val="00914AC4"/>
    <w:rsid w:val="00914B4F"/>
    <w:rsid w:val="00914B64"/>
    <w:rsid w:val="00914C64"/>
    <w:rsid w:val="00914DCA"/>
    <w:rsid w:val="009153B5"/>
    <w:rsid w:val="0091553C"/>
    <w:rsid w:val="00915880"/>
    <w:rsid w:val="00915D3B"/>
    <w:rsid w:val="00916217"/>
    <w:rsid w:val="009165A8"/>
    <w:rsid w:val="0091696C"/>
    <w:rsid w:val="00916CCC"/>
    <w:rsid w:val="0091716A"/>
    <w:rsid w:val="009201FF"/>
    <w:rsid w:val="009202E8"/>
    <w:rsid w:val="0092074A"/>
    <w:rsid w:val="00920798"/>
    <w:rsid w:val="00920895"/>
    <w:rsid w:val="00920ABF"/>
    <w:rsid w:val="00920E40"/>
    <w:rsid w:val="0092106B"/>
    <w:rsid w:val="009210F2"/>
    <w:rsid w:val="009212F8"/>
    <w:rsid w:val="009218EE"/>
    <w:rsid w:val="00921A57"/>
    <w:rsid w:val="00921CCF"/>
    <w:rsid w:val="0092226D"/>
    <w:rsid w:val="009222DB"/>
    <w:rsid w:val="009225C0"/>
    <w:rsid w:val="009228A7"/>
    <w:rsid w:val="00922D50"/>
    <w:rsid w:val="009230BF"/>
    <w:rsid w:val="00923145"/>
    <w:rsid w:val="009231F9"/>
    <w:rsid w:val="00923343"/>
    <w:rsid w:val="0092394F"/>
    <w:rsid w:val="009239BC"/>
    <w:rsid w:val="009242A2"/>
    <w:rsid w:val="009242EA"/>
    <w:rsid w:val="00924A3C"/>
    <w:rsid w:val="00924B76"/>
    <w:rsid w:val="00924BA0"/>
    <w:rsid w:val="00924C91"/>
    <w:rsid w:val="00924D14"/>
    <w:rsid w:val="009258B2"/>
    <w:rsid w:val="009259DE"/>
    <w:rsid w:val="009262DF"/>
    <w:rsid w:val="0092630E"/>
    <w:rsid w:val="00926351"/>
    <w:rsid w:val="00926538"/>
    <w:rsid w:val="0092682F"/>
    <w:rsid w:val="00926ACC"/>
    <w:rsid w:val="00926B07"/>
    <w:rsid w:val="00926C9A"/>
    <w:rsid w:val="00927024"/>
    <w:rsid w:val="0092725A"/>
    <w:rsid w:val="00927504"/>
    <w:rsid w:val="00927B84"/>
    <w:rsid w:val="00927D3E"/>
    <w:rsid w:val="00927EDC"/>
    <w:rsid w:val="00927FCC"/>
    <w:rsid w:val="00930348"/>
    <w:rsid w:val="00930381"/>
    <w:rsid w:val="0093058C"/>
    <w:rsid w:val="009309FA"/>
    <w:rsid w:val="00930E16"/>
    <w:rsid w:val="00930FEF"/>
    <w:rsid w:val="0093123A"/>
    <w:rsid w:val="009316E7"/>
    <w:rsid w:val="009318B3"/>
    <w:rsid w:val="009318D2"/>
    <w:rsid w:val="009319C9"/>
    <w:rsid w:val="00931B5F"/>
    <w:rsid w:val="00931C5F"/>
    <w:rsid w:val="00931EB9"/>
    <w:rsid w:val="0093273D"/>
    <w:rsid w:val="00932C76"/>
    <w:rsid w:val="00933515"/>
    <w:rsid w:val="00933A45"/>
    <w:rsid w:val="00933A52"/>
    <w:rsid w:val="00933CB2"/>
    <w:rsid w:val="00933E15"/>
    <w:rsid w:val="0093404F"/>
    <w:rsid w:val="0093405F"/>
    <w:rsid w:val="0093414A"/>
    <w:rsid w:val="0093436B"/>
    <w:rsid w:val="00934937"/>
    <w:rsid w:val="00934BC0"/>
    <w:rsid w:val="00934D54"/>
    <w:rsid w:val="00934E19"/>
    <w:rsid w:val="009351E6"/>
    <w:rsid w:val="0093521B"/>
    <w:rsid w:val="00935260"/>
    <w:rsid w:val="00935292"/>
    <w:rsid w:val="009356AB"/>
    <w:rsid w:val="0093582B"/>
    <w:rsid w:val="00935905"/>
    <w:rsid w:val="00935960"/>
    <w:rsid w:val="00935D0B"/>
    <w:rsid w:val="00935D63"/>
    <w:rsid w:val="00935F09"/>
    <w:rsid w:val="00936061"/>
    <w:rsid w:val="00936177"/>
    <w:rsid w:val="0093632A"/>
    <w:rsid w:val="00936432"/>
    <w:rsid w:val="0093648B"/>
    <w:rsid w:val="00936581"/>
    <w:rsid w:val="0093663F"/>
    <w:rsid w:val="00936B86"/>
    <w:rsid w:val="00936C4A"/>
    <w:rsid w:val="00936DF8"/>
    <w:rsid w:val="00936F61"/>
    <w:rsid w:val="00937052"/>
    <w:rsid w:val="0093750A"/>
    <w:rsid w:val="0093756C"/>
    <w:rsid w:val="0093764A"/>
    <w:rsid w:val="00937682"/>
    <w:rsid w:val="00937A37"/>
    <w:rsid w:val="00937E92"/>
    <w:rsid w:val="00937EA8"/>
    <w:rsid w:val="00937ED9"/>
    <w:rsid w:val="0094024D"/>
    <w:rsid w:val="0094030B"/>
    <w:rsid w:val="00940A03"/>
    <w:rsid w:val="00940C88"/>
    <w:rsid w:val="00940F08"/>
    <w:rsid w:val="0094113E"/>
    <w:rsid w:val="00941C2D"/>
    <w:rsid w:val="0094247F"/>
    <w:rsid w:val="009428B6"/>
    <w:rsid w:val="009429D7"/>
    <w:rsid w:val="00942A4A"/>
    <w:rsid w:val="00942A92"/>
    <w:rsid w:val="00942DA2"/>
    <w:rsid w:val="00942EB0"/>
    <w:rsid w:val="009430AF"/>
    <w:rsid w:val="00943A5F"/>
    <w:rsid w:val="00943C4E"/>
    <w:rsid w:val="00943D35"/>
    <w:rsid w:val="00943D9B"/>
    <w:rsid w:val="00943DB3"/>
    <w:rsid w:val="00943FE7"/>
    <w:rsid w:val="009441EC"/>
    <w:rsid w:val="009442D3"/>
    <w:rsid w:val="009447E2"/>
    <w:rsid w:val="009449B3"/>
    <w:rsid w:val="009449E8"/>
    <w:rsid w:val="00944C3C"/>
    <w:rsid w:val="00944F48"/>
    <w:rsid w:val="00945130"/>
    <w:rsid w:val="00945162"/>
    <w:rsid w:val="009451BC"/>
    <w:rsid w:val="00945257"/>
    <w:rsid w:val="009452BD"/>
    <w:rsid w:val="009454DD"/>
    <w:rsid w:val="00945712"/>
    <w:rsid w:val="00945829"/>
    <w:rsid w:val="00945B79"/>
    <w:rsid w:val="00945DE1"/>
    <w:rsid w:val="00945FC3"/>
    <w:rsid w:val="00946308"/>
    <w:rsid w:val="00946514"/>
    <w:rsid w:val="00946573"/>
    <w:rsid w:val="0094672C"/>
    <w:rsid w:val="00946AE6"/>
    <w:rsid w:val="009506CB"/>
    <w:rsid w:val="0095072D"/>
    <w:rsid w:val="00950830"/>
    <w:rsid w:val="0095086A"/>
    <w:rsid w:val="0095087E"/>
    <w:rsid w:val="0095088F"/>
    <w:rsid w:val="00950F49"/>
    <w:rsid w:val="00951251"/>
    <w:rsid w:val="00951288"/>
    <w:rsid w:val="0095157E"/>
    <w:rsid w:val="009517FC"/>
    <w:rsid w:val="00951932"/>
    <w:rsid w:val="00951D74"/>
    <w:rsid w:val="00951DD2"/>
    <w:rsid w:val="00952184"/>
    <w:rsid w:val="009522A3"/>
    <w:rsid w:val="00952342"/>
    <w:rsid w:val="00952512"/>
    <w:rsid w:val="00952769"/>
    <w:rsid w:val="009528CD"/>
    <w:rsid w:val="00952942"/>
    <w:rsid w:val="00952ADD"/>
    <w:rsid w:val="00952B66"/>
    <w:rsid w:val="00952D16"/>
    <w:rsid w:val="00952F85"/>
    <w:rsid w:val="00953109"/>
    <w:rsid w:val="009534C4"/>
    <w:rsid w:val="00953B93"/>
    <w:rsid w:val="00953DEB"/>
    <w:rsid w:val="00953EED"/>
    <w:rsid w:val="009540BB"/>
    <w:rsid w:val="009542A9"/>
    <w:rsid w:val="009545BE"/>
    <w:rsid w:val="0095466B"/>
    <w:rsid w:val="009548CA"/>
    <w:rsid w:val="00954AC2"/>
    <w:rsid w:val="00954D46"/>
    <w:rsid w:val="00954E51"/>
    <w:rsid w:val="009558E1"/>
    <w:rsid w:val="00955DD1"/>
    <w:rsid w:val="0095612C"/>
    <w:rsid w:val="009561DF"/>
    <w:rsid w:val="00956833"/>
    <w:rsid w:val="0095690A"/>
    <w:rsid w:val="00956974"/>
    <w:rsid w:val="00956A95"/>
    <w:rsid w:val="00956B2A"/>
    <w:rsid w:val="00956BC0"/>
    <w:rsid w:val="00956C49"/>
    <w:rsid w:val="00956D18"/>
    <w:rsid w:val="0095716D"/>
    <w:rsid w:val="00957203"/>
    <w:rsid w:val="009573D1"/>
    <w:rsid w:val="009575B9"/>
    <w:rsid w:val="00957759"/>
    <w:rsid w:val="00957DAE"/>
    <w:rsid w:val="00960588"/>
    <w:rsid w:val="009606A1"/>
    <w:rsid w:val="00960972"/>
    <w:rsid w:val="009609E2"/>
    <w:rsid w:val="00960A95"/>
    <w:rsid w:val="00960B37"/>
    <w:rsid w:val="00960B4C"/>
    <w:rsid w:val="00960C5E"/>
    <w:rsid w:val="00960CFC"/>
    <w:rsid w:val="00960DE3"/>
    <w:rsid w:val="00960ED3"/>
    <w:rsid w:val="00961567"/>
    <w:rsid w:val="00961B82"/>
    <w:rsid w:val="00962160"/>
    <w:rsid w:val="00962183"/>
    <w:rsid w:val="009623B4"/>
    <w:rsid w:val="00962B6B"/>
    <w:rsid w:val="00962D6F"/>
    <w:rsid w:val="00962DC9"/>
    <w:rsid w:val="00962F6E"/>
    <w:rsid w:val="0096300B"/>
    <w:rsid w:val="0096339C"/>
    <w:rsid w:val="009634DA"/>
    <w:rsid w:val="009634F0"/>
    <w:rsid w:val="009639CD"/>
    <w:rsid w:val="00963BFB"/>
    <w:rsid w:val="00963ED2"/>
    <w:rsid w:val="009642D8"/>
    <w:rsid w:val="00964C32"/>
    <w:rsid w:val="00964E28"/>
    <w:rsid w:val="0096526E"/>
    <w:rsid w:val="009654FD"/>
    <w:rsid w:val="00965500"/>
    <w:rsid w:val="0096550A"/>
    <w:rsid w:val="0096551C"/>
    <w:rsid w:val="00965806"/>
    <w:rsid w:val="00965824"/>
    <w:rsid w:val="00965910"/>
    <w:rsid w:val="00965CE6"/>
    <w:rsid w:val="009660F4"/>
    <w:rsid w:val="009662E9"/>
    <w:rsid w:val="009668A6"/>
    <w:rsid w:val="00966A6D"/>
    <w:rsid w:val="00966E2F"/>
    <w:rsid w:val="00966E4E"/>
    <w:rsid w:val="009670E8"/>
    <w:rsid w:val="0096792D"/>
    <w:rsid w:val="00967951"/>
    <w:rsid w:val="00967A22"/>
    <w:rsid w:val="00967F58"/>
    <w:rsid w:val="00970194"/>
    <w:rsid w:val="00970608"/>
    <w:rsid w:val="0097082E"/>
    <w:rsid w:val="0097092D"/>
    <w:rsid w:val="00970ABD"/>
    <w:rsid w:val="00970AE9"/>
    <w:rsid w:val="00970B5D"/>
    <w:rsid w:val="00970BA6"/>
    <w:rsid w:val="00970BD9"/>
    <w:rsid w:val="00970D16"/>
    <w:rsid w:val="0097105D"/>
    <w:rsid w:val="009715A7"/>
    <w:rsid w:val="00971799"/>
    <w:rsid w:val="00971B27"/>
    <w:rsid w:val="00971BF0"/>
    <w:rsid w:val="00971FC1"/>
    <w:rsid w:val="0097206A"/>
    <w:rsid w:val="0097224D"/>
    <w:rsid w:val="00972379"/>
    <w:rsid w:val="00972C41"/>
    <w:rsid w:val="00973005"/>
    <w:rsid w:val="009739A2"/>
    <w:rsid w:val="00973A55"/>
    <w:rsid w:val="00973AD8"/>
    <w:rsid w:val="00974075"/>
    <w:rsid w:val="0097436E"/>
    <w:rsid w:val="00974613"/>
    <w:rsid w:val="00974809"/>
    <w:rsid w:val="00974C94"/>
    <w:rsid w:val="00974D0D"/>
    <w:rsid w:val="00975304"/>
    <w:rsid w:val="009753E3"/>
    <w:rsid w:val="00975466"/>
    <w:rsid w:val="009757BD"/>
    <w:rsid w:val="00975823"/>
    <w:rsid w:val="00975954"/>
    <w:rsid w:val="00975BCF"/>
    <w:rsid w:val="00975E62"/>
    <w:rsid w:val="00975ED4"/>
    <w:rsid w:val="00976005"/>
    <w:rsid w:val="00976E3B"/>
    <w:rsid w:val="00977102"/>
    <w:rsid w:val="0097710D"/>
    <w:rsid w:val="0097727A"/>
    <w:rsid w:val="00977280"/>
    <w:rsid w:val="009774E8"/>
    <w:rsid w:val="009776DD"/>
    <w:rsid w:val="0097781F"/>
    <w:rsid w:val="00977823"/>
    <w:rsid w:val="009778DA"/>
    <w:rsid w:val="00977A24"/>
    <w:rsid w:val="00977C4D"/>
    <w:rsid w:val="00977DA3"/>
    <w:rsid w:val="0098014B"/>
    <w:rsid w:val="009801A5"/>
    <w:rsid w:val="009801F7"/>
    <w:rsid w:val="009802C4"/>
    <w:rsid w:val="009804A3"/>
    <w:rsid w:val="0098052E"/>
    <w:rsid w:val="00980611"/>
    <w:rsid w:val="00980805"/>
    <w:rsid w:val="00980BCA"/>
    <w:rsid w:val="00980E9A"/>
    <w:rsid w:val="00981211"/>
    <w:rsid w:val="009815BE"/>
    <w:rsid w:val="009815E1"/>
    <w:rsid w:val="0098178E"/>
    <w:rsid w:val="009819F3"/>
    <w:rsid w:val="0098252C"/>
    <w:rsid w:val="0098280C"/>
    <w:rsid w:val="009829A8"/>
    <w:rsid w:val="00982DFB"/>
    <w:rsid w:val="009830B1"/>
    <w:rsid w:val="009832BE"/>
    <w:rsid w:val="00983671"/>
    <w:rsid w:val="00983682"/>
    <w:rsid w:val="00983769"/>
    <w:rsid w:val="0098378E"/>
    <w:rsid w:val="009838A1"/>
    <w:rsid w:val="00983BD0"/>
    <w:rsid w:val="00983C53"/>
    <w:rsid w:val="00983D93"/>
    <w:rsid w:val="00983E1F"/>
    <w:rsid w:val="00983E3C"/>
    <w:rsid w:val="009841AA"/>
    <w:rsid w:val="009844D6"/>
    <w:rsid w:val="0098458B"/>
    <w:rsid w:val="00984D2B"/>
    <w:rsid w:val="0098501A"/>
    <w:rsid w:val="0098538A"/>
    <w:rsid w:val="00985B7D"/>
    <w:rsid w:val="00985C90"/>
    <w:rsid w:val="00985D4E"/>
    <w:rsid w:val="00985E18"/>
    <w:rsid w:val="00986347"/>
    <w:rsid w:val="009865C6"/>
    <w:rsid w:val="00986986"/>
    <w:rsid w:val="00986D85"/>
    <w:rsid w:val="00986E25"/>
    <w:rsid w:val="00986E92"/>
    <w:rsid w:val="0098710C"/>
    <w:rsid w:val="0098748D"/>
    <w:rsid w:val="0098751E"/>
    <w:rsid w:val="009877FA"/>
    <w:rsid w:val="00987843"/>
    <w:rsid w:val="00987BEC"/>
    <w:rsid w:val="00987C02"/>
    <w:rsid w:val="00987C61"/>
    <w:rsid w:val="00987D54"/>
    <w:rsid w:val="00987D87"/>
    <w:rsid w:val="00987DC7"/>
    <w:rsid w:val="00987F95"/>
    <w:rsid w:val="009900CA"/>
    <w:rsid w:val="0099032D"/>
    <w:rsid w:val="00990528"/>
    <w:rsid w:val="0099068D"/>
    <w:rsid w:val="00990A30"/>
    <w:rsid w:val="00990ADD"/>
    <w:rsid w:val="00990B8B"/>
    <w:rsid w:val="00990BEF"/>
    <w:rsid w:val="00991523"/>
    <w:rsid w:val="00991938"/>
    <w:rsid w:val="009919DD"/>
    <w:rsid w:val="00991C75"/>
    <w:rsid w:val="00991DC3"/>
    <w:rsid w:val="0099216F"/>
    <w:rsid w:val="009922CD"/>
    <w:rsid w:val="009924E0"/>
    <w:rsid w:val="009927AB"/>
    <w:rsid w:val="00992ABE"/>
    <w:rsid w:val="00993558"/>
    <w:rsid w:val="00993613"/>
    <w:rsid w:val="00993C04"/>
    <w:rsid w:val="00993CC7"/>
    <w:rsid w:val="00993F8E"/>
    <w:rsid w:val="009941B6"/>
    <w:rsid w:val="00994503"/>
    <w:rsid w:val="00994529"/>
    <w:rsid w:val="00994CB5"/>
    <w:rsid w:val="00994F7F"/>
    <w:rsid w:val="00995091"/>
    <w:rsid w:val="009951A2"/>
    <w:rsid w:val="00995285"/>
    <w:rsid w:val="0099541C"/>
    <w:rsid w:val="00995507"/>
    <w:rsid w:val="00995828"/>
    <w:rsid w:val="009958D5"/>
    <w:rsid w:val="00995BF4"/>
    <w:rsid w:val="00995EB6"/>
    <w:rsid w:val="00995FFD"/>
    <w:rsid w:val="00996444"/>
    <w:rsid w:val="009965A9"/>
    <w:rsid w:val="009969BB"/>
    <w:rsid w:val="00996EF4"/>
    <w:rsid w:val="00996FAA"/>
    <w:rsid w:val="0099711C"/>
    <w:rsid w:val="0099737A"/>
    <w:rsid w:val="009974C7"/>
    <w:rsid w:val="009A00CA"/>
    <w:rsid w:val="009A0307"/>
    <w:rsid w:val="009A0593"/>
    <w:rsid w:val="009A06DB"/>
    <w:rsid w:val="009A08AF"/>
    <w:rsid w:val="009A09D8"/>
    <w:rsid w:val="009A0B50"/>
    <w:rsid w:val="009A0DED"/>
    <w:rsid w:val="009A0E92"/>
    <w:rsid w:val="009A0F3A"/>
    <w:rsid w:val="009A1590"/>
    <w:rsid w:val="009A175E"/>
    <w:rsid w:val="009A18D4"/>
    <w:rsid w:val="009A1944"/>
    <w:rsid w:val="009A198E"/>
    <w:rsid w:val="009A1BDD"/>
    <w:rsid w:val="009A1DF1"/>
    <w:rsid w:val="009A2501"/>
    <w:rsid w:val="009A25D3"/>
    <w:rsid w:val="009A25EC"/>
    <w:rsid w:val="009A2907"/>
    <w:rsid w:val="009A29D9"/>
    <w:rsid w:val="009A2CC9"/>
    <w:rsid w:val="009A2CF0"/>
    <w:rsid w:val="009A2D4A"/>
    <w:rsid w:val="009A2DA8"/>
    <w:rsid w:val="009A3681"/>
    <w:rsid w:val="009A3764"/>
    <w:rsid w:val="009A3786"/>
    <w:rsid w:val="009A39A9"/>
    <w:rsid w:val="009A3AFE"/>
    <w:rsid w:val="009A3BF2"/>
    <w:rsid w:val="009A3F1F"/>
    <w:rsid w:val="009A47D4"/>
    <w:rsid w:val="009A48AF"/>
    <w:rsid w:val="009A4B9A"/>
    <w:rsid w:val="009A4C0B"/>
    <w:rsid w:val="009A4C66"/>
    <w:rsid w:val="009A549B"/>
    <w:rsid w:val="009A5AE4"/>
    <w:rsid w:val="009A5D03"/>
    <w:rsid w:val="009A5DC7"/>
    <w:rsid w:val="009A5EAB"/>
    <w:rsid w:val="009A60B1"/>
    <w:rsid w:val="009A61A5"/>
    <w:rsid w:val="009A61E8"/>
    <w:rsid w:val="009A649D"/>
    <w:rsid w:val="009A68DA"/>
    <w:rsid w:val="009A68E6"/>
    <w:rsid w:val="009A6DF5"/>
    <w:rsid w:val="009A6F5D"/>
    <w:rsid w:val="009A6F96"/>
    <w:rsid w:val="009A6FAE"/>
    <w:rsid w:val="009A71A6"/>
    <w:rsid w:val="009A7ABD"/>
    <w:rsid w:val="009A7D18"/>
    <w:rsid w:val="009A7F10"/>
    <w:rsid w:val="009A7F20"/>
    <w:rsid w:val="009B007D"/>
    <w:rsid w:val="009B0222"/>
    <w:rsid w:val="009B0A67"/>
    <w:rsid w:val="009B0C69"/>
    <w:rsid w:val="009B0D8F"/>
    <w:rsid w:val="009B0DAC"/>
    <w:rsid w:val="009B1C3E"/>
    <w:rsid w:val="009B1D52"/>
    <w:rsid w:val="009B206A"/>
    <w:rsid w:val="009B23D8"/>
    <w:rsid w:val="009B2819"/>
    <w:rsid w:val="009B299E"/>
    <w:rsid w:val="009B34DD"/>
    <w:rsid w:val="009B35F1"/>
    <w:rsid w:val="009B3653"/>
    <w:rsid w:val="009B368D"/>
    <w:rsid w:val="009B389A"/>
    <w:rsid w:val="009B39E9"/>
    <w:rsid w:val="009B3A2A"/>
    <w:rsid w:val="009B3B3C"/>
    <w:rsid w:val="009B3BA5"/>
    <w:rsid w:val="009B4010"/>
    <w:rsid w:val="009B40DA"/>
    <w:rsid w:val="009B4698"/>
    <w:rsid w:val="009B4E3D"/>
    <w:rsid w:val="009B4EBC"/>
    <w:rsid w:val="009B5358"/>
    <w:rsid w:val="009B54E3"/>
    <w:rsid w:val="009B595D"/>
    <w:rsid w:val="009B5EA5"/>
    <w:rsid w:val="009B5EC1"/>
    <w:rsid w:val="009B5F3B"/>
    <w:rsid w:val="009B6555"/>
    <w:rsid w:val="009B69CA"/>
    <w:rsid w:val="009B6C22"/>
    <w:rsid w:val="009B6D40"/>
    <w:rsid w:val="009B7012"/>
    <w:rsid w:val="009B74C8"/>
    <w:rsid w:val="009B772E"/>
    <w:rsid w:val="009B7E7D"/>
    <w:rsid w:val="009B7F94"/>
    <w:rsid w:val="009C0375"/>
    <w:rsid w:val="009C03F6"/>
    <w:rsid w:val="009C04E9"/>
    <w:rsid w:val="009C0898"/>
    <w:rsid w:val="009C0ABE"/>
    <w:rsid w:val="009C1132"/>
    <w:rsid w:val="009C1246"/>
    <w:rsid w:val="009C12E7"/>
    <w:rsid w:val="009C13A7"/>
    <w:rsid w:val="009C145A"/>
    <w:rsid w:val="009C15BA"/>
    <w:rsid w:val="009C1749"/>
    <w:rsid w:val="009C17FF"/>
    <w:rsid w:val="009C1B0A"/>
    <w:rsid w:val="009C248F"/>
    <w:rsid w:val="009C2607"/>
    <w:rsid w:val="009C26DD"/>
    <w:rsid w:val="009C27AF"/>
    <w:rsid w:val="009C28DE"/>
    <w:rsid w:val="009C3530"/>
    <w:rsid w:val="009C3952"/>
    <w:rsid w:val="009C39BD"/>
    <w:rsid w:val="009C3B7F"/>
    <w:rsid w:val="009C3C05"/>
    <w:rsid w:val="009C3C99"/>
    <w:rsid w:val="009C402C"/>
    <w:rsid w:val="009C42F7"/>
    <w:rsid w:val="009C4711"/>
    <w:rsid w:val="009C4B1B"/>
    <w:rsid w:val="009C4C95"/>
    <w:rsid w:val="009C4F38"/>
    <w:rsid w:val="009C529E"/>
    <w:rsid w:val="009C54FB"/>
    <w:rsid w:val="009C5C39"/>
    <w:rsid w:val="009C5C71"/>
    <w:rsid w:val="009C5DA0"/>
    <w:rsid w:val="009C5E87"/>
    <w:rsid w:val="009C607D"/>
    <w:rsid w:val="009C642D"/>
    <w:rsid w:val="009C659A"/>
    <w:rsid w:val="009C6859"/>
    <w:rsid w:val="009C68BA"/>
    <w:rsid w:val="009C6B08"/>
    <w:rsid w:val="009C6BBF"/>
    <w:rsid w:val="009C7261"/>
    <w:rsid w:val="009C7345"/>
    <w:rsid w:val="009C75B3"/>
    <w:rsid w:val="009C7751"/>
    <w:rsid w:val="009D0363"/>
    <w:rsid w:val="009D059B"/>
    <w:rsid w:val="009D0791"/>
    <w:rsid w:val="009D0D12"/>
    <w:rsid w:val="009D0E63"/>
    <w:rsid w:val="009D0F92"/>
    <w:rsid w:val="009D109F"/>
    <w:rsid w:val="009D14AC"/>
    <w:rsid w:val="009D18CF"/>
    <w:rsid w:val="009D1B9A"/>
    <w:rsid w:val="009D1BD3"/>
    <w:rsid w:val="009D1C12"/>
    <w:rsid w:val="009D2082"/>
    <w:rsid w:val="009D213F"/>
    <w:rsid w:val="009D2380"/>
    <w:rsid w:val="009D2550"/>
    <w:rsid w:val="009D2565"/>
    <w:rsid w:val="009D26DF"/>
    <w:rsid w:val="009D28D0"/>
    <w:rsid w:val="009D2977"/>
    <w:rsid w:val="009D2B0F"/>
    <w:rsid w:val="009D2EB5"/>
    <w:rsid w:val="009D3117"/>
    <w:rsid w:val="009D3205"/>
    <w:rsid w:val="009D363B"/>
    <w:rsid w:val="009D37C6"/>
    <w:rsid w:val="009D3BFC"/>
    <w:rsid w:val="009D3C5B"/>
    <w:rsid w:val="009D3C65"/>
    <w:rsid w:val="009D3D32"/>
    <w:rsid w:val="009D3E49"/>
    <w:rsid w:val="009D3F13"/>
    <w:rsid w:val="009D3FBE"/>
    <w:rsid w:val="009D4020"/>
    <w:rsid w:val="009D4119"/>
    <w:rsid w:val="009D41F0"/>
    <w:rsid w:val="009D4284"/>
    <w:rsid w:val="009D48ED"/>
    <w:rsid w:val="009D4A86"/>
    <w:rsid w:val="009D4CF2"/>
    <w:rsid w:val="009D4D1D"/>
    <w:rsid w:val="009D4F39"/>
    <w:rsid w:val="009D59DF"/>
    <w:rsid w:val="009D5BA7"/>
    <w:rsid w:val="009D6078"/>
    <w:rsid w:val="009D615C"/>
    <w:rsid w:val="009D64C7"/>
    <w:rsid w:val="009D6A03"/>
    <w:rsid w:val="009D6D13"/>
    <w:rsid w:val="009D6E38"/>
    <w:rsid w:val="009D6EE6"/>
    <w:rsid w:val="009D6F73"/>
    <w:rsid w:val="009D7106"/>
    <w:rsid w:val="009D7112"/>
    <w:rsid w:val="009D7115"/>
    <w:rsid w:val="009D72DD"/>
    <w:rsid w:val="009D73A1"/>
    <w:rsid w:val="009D73EB"/>
    <w:rsid w:val="009D7479"/>
    <w:rsid w:val="009D7702"/>
    <w:rsid w:val="009D77FD"/>
    <w:rsid w:val="009D7878"/>
    <w:rsid w:val="009E02CF"/>
    <w:rsid w:val="009E08AF"/>
    <w:rsid w:val="009E15E5"/>
    <w:rsid w:val="009E1E4C"/>
    <w:rsid w:val="009E21C6"/>
    <w:rsid w:val="009E22F8"/>
    <w:rsid w:val="009E2864"/>
    <w:rsid w:val="009E293B"/>
    <w:rsid w:val="009E2B60"/>
    <w:rsid w:val="009E2DA6"/>
    <w:rsid w:val="009E2DE9"/>
    <w:rsid w:val="009E2E30"/>
    <w:rsid w:val="009E2E59"/>
    <w:rsid w:val="009E2F57"/>
    <w:rsid w:val="009E329D"/>
    <w:rsid w:val="009E341A"/>
    <w:rsid w:val="009E35B6"/>
    <w:rsid w:val="009E36EE"/>
    <w:rsid w:val="009E3A14"/>
    <w:rsid w:val="009E3C94"/>
    <w:rsid w:val="009E3E03"/>
    <w:rsid w:val="009E42D4"/>
    <w:rsid w:val="009E43AA"/>
    <w:rsid w:val="009E46BD"/>
    <w:rsid w:val="009E46EB"/>
    <w:rsid w:val="009E4AA8"/>
    <w:rsid w:val="009E4BEB"/>
    <w:rsid w:val="009E5363"/>
    <w:rsid w:val="009E58F1"/>
    <w:rsid w:val="009E5A16"/>
    <w:rsid w:val="009E5EFA"/>
    <w:rsid w:val="009E5F1D"/>
    <w:rsid w:val="009E5F71"/>
    <w:rsid w:val="009E63DA"/>
    <w:rsid w:val="009E65D9"/>
    <w:rsid w:val="009E66ED"/>
    <w:rsid w:val="009E68A4"/>
    <w:rsid w:val="009E6D04"/>
    <w:rsid w:val="009E6E7D"/>
    <w:rsid w:val="009E6EAC"/>
    <w:rsid w:val="009E7126"/>
    <w:rsid w:val="009E7484"/>
    <w:rsid w:val="009E74C6"/>
    <w:rsid w:val="009E7A29"/>
    <w:rsid w:val="009E7BC6"/>
    <w:rsid w:val="009F00A6"/>
    <w:rsid w:val="009F0382"/>
    <w:rsid w:val="009F0444"/>
    <w:rsid w:val="009F054A"/>
    <w:rsid w:val="009F065D"/>
    <w:rsid w:val="009F06CE"/>
    <w:rsid w:val="009F0839"/>
    <w:rsid w:val="009F0A0F"/>
    <w:rsid w:val="009F0D86"/>
    <w:rsid w:val="009F1206"/>
    <w:rsid w:val="009F1AAE"/>
    <w:rsid w:val="009F1BCC"/>
    <w:rsid w:val="009F213A"/>
    <w:rsid w:val="009F2EBD"/>
    <w:rsid w:val="009F2FC2"/>
    <w:rsid w:val="009F3400"/>
    <w:rsid w:val="009F360E"/>
    <w:rsid w:val="009F37FF"/>
    <w:rsid w:val="009F39F3"/>
    <w:rsid w:val="009F3AE6"/>
    <w:rsid w:val="009F3B47"/>
    <w:rsid w:val="009F3E94"/>
    <w:rsid w:val="009F3F7B"/>
    <w:rsid w:val="009F4527"/>
    <w:rsid w:val="009F452A"/>
    <w:rsid w:val="009F476E"/>
    <w:rsid w:val="009F49A4"/>
    <w:rsid w:val="009F4A42"/>
    <w:rsid w:val="009F4C58"/>
    <w:rsid w:val="009F4C5B"/>
    <w:rsid w:val="009F518E"/>
    <w:rsid w:val="009F5C4F"/>
    <w:rsid w:val="009F601E"/>
    <w:rsid w:val="009F60BF"/>
    <w:rsid w:val="009F6127"/>
    <w:rsid w:val="009F6468"/>
    <w:rsid w:val="009F6487"/>
    <w:rsid w:val="009F64B8"/>
    <w:rsid w:val="009F6895"/>
    <w:rsid w:val="009F6EA8"/>
    <w:rsid w:val="009F6F87"/>
    <w:rsid w:val="009F714A"/>
    <w:rsid w:val="009F7540"/>
    <w:rsid w:val="009F795E"/>
    <w:rsid w:val="009F798F"/>
    <w:rsid w:val="009F7AC4"/>
    <w:rsid w:val="009F7D80"/>
    <w:rsid w:val="00A000E4"/>
    <w:rsid w:val="00A0015E"/>
    <w:rsid w:val="00A00636"/>
    <w:rsid w:val="00A00884"/>
    <w:rsid w:val="00A00C40"/>
    <w:rsid w:val="00A00C64"/>
    <w:rsid w:val="00A00D4A"/>
    <w:rsid w:val="00A00F2C"/>
    <w:rsid w:val="00A0124F"/>
    <w:rsid w:val="00A0141A"/>
    <w:rsid w:val="00A01463"/>
    <w:rsid w:val="00A0147A"/>
    <w:rsid w:val="00A014AA"/>
    <w:rsid w:val="00A0156C"/>
    <w:rsid w:val="00A01BE4"/>
    <w:rsid w:val="00A01C4C"/>
    <w:rsid w:val="00A01DEA"/>
    <w:rsid w:val="00A01E06"/>
    <w:rsid w:val="00A020BB"/>
    <w:rsid w:val="00A022D6"/>
    <w:rsid w:val="00A024D7"/>
    <w:rsid w:val="00A02672"/>
    <w:rsid w:val="00A0286B"/>
    <w:rsid w:val="00A029B9"/>
    <w:rsid w:val="00A02DF2"/>
    <w:rsid w:val="00A02F39"/>
    <w:rsid w:val="00A0302A"/>
    <w:rsid w:val="00A03205"/>
    <w:rsid w:val="00A0325A"/>
    <w:rsid w:val="00A036DE"/>
    <w:rsid w:val="00A036E6"/>
    <w:rsid w:val="00A0398F"/>
    <w:rsid w:val="00A03BDE"/>
    <w:rsid w:val="00A03DC7"/>
    <w:rsid w:val="00A04020"/>
    <w:rsid w:val="00A04075"/>
    <w:rsid w:val="00A0415E"/>
    <w:rsid w:val="00A04459"/>
    <w:rsid w:val="00A0461D"/>
    <w:rsid w:val="00A0481F"/>
    <w:rsid w:val="00A04821"/>
    <w:rsid w:val="00A049D1"/>
    <w:rsid w:val="00A04D4F"/>
    <w:rsid w:val="00A050A7"/>
    <w:rsid w:val="00A050A8"/>
    <w:rsid w:val="00A05244"/>
    <w:rsid w:val="00A05270"/>
    <w:rsid w:val="00A052E6"/>
    <w:rsid w:val="00A053FD"/>
    <w:rsid w:val="00A056EF"/>
    <w:rsid w:val="00A05853"/>
    <w:rsid w:val="00A05AC1"/>
    <w:rsid w:val="00A05C8A"/>
    <w:rsid w:val="00A05F4A"/>
    <w:rsid w:val="00A06323"/>
    <w:rsid w:val="00A06375"/>
    <w:rsid w:val="00A0643E"/>
    <w:rsid w:val="00A068F0"/>
    <w:rsid w:val="00A06910"/>
    <w:rsid w:val="00A06A55"/>
    <w:rsid w:val="00A06FFB"/>
    <w:rsid w:val="00A07216"/>
    <w:rsid w:val="00A073C1"/>
    <w:rsid w:val="00A07A80"/>
    <w:rsid w:val="00A07FB9"/>
    <w:rsid w:val="00A10472"/>
    <w:rsid w:val="00A104DE"/>
    <w:rsid w:val="00A105D6"/>
    <w:rsid w:val="00A1065C"/>
    <w:rsid w:val="00A10762"/>
    <w:rsid w:val="00A107E6"/>
    <w:rsid w:val="00A10C1C"/>
    <w:rsid w:val="00A10CBF"/>
    <w:rsid w:val="00A11074"/>
    <w:rsid w:val="00A11364"/>
    <w:rsid w:val="00A1189B"/>
    <w:rsid w:val="00A11B68"/>
    <w:rsid w:val="00A11F1E"/>
    <w:rsid w:val="00A121DA"/>
    <w:rsid w:val="00A12252"/>
    <w:rsid w:val="00A123EF"/>
    <w:rsid w:val="00A1258A"/>
    <w:rsid w:val="00A127E4"/>
    <w:rsid w:val="00A128AE"/>
    <w:rsid w:val="00A12915"/>
    <w:rsid w:val="00A12966"/>
    <w:rsid w:val="00A12A44"/>
    <w:rsid w:val="00A12B3A"/>
    <w:rsid w:val="00A12D65"/>
    <w:rsid w:val="00A130FB"/>
    <w:rsid w:val="00A133D4"/>
    <w:rsid w:val="00A13593"/>
    <w:rsid w:val="00A13A3E"/>
    <w:rsid w:val="00A13C9F"/>
    <w:rsid w:val="00A141DF"/>
    <w:rsid w:val="00A145D2"/>
    <w:rsid w:val="00A147EA"/>
    <w:rsid w:val="00A1483A"/>
    <w:rsid w:val="00A14A75"/>
    <w:rsid w:val="00A14C21"/>
    <w:rsid w:val="00A14DF8"/>
    <w:rsid w:val="00A150E3"/>
    <w:rsid w:val="00A15124"/>
    <w:rsid w:val="00A151F3"/>
    <w:rsid w:val="00A1564E"/>
    <w:rsid w:val="00A1592E"/>
    <w:rsid w:val="00A15931"/>
    <w:rsid w:val="00A15EB0"/>
    <w:rsid w:val="00A15F7B"/>
    <w:rsid w:val="00A16031"/>
    <w:rsid w:val="00A160B0"/>
    <w:rsid w:val="00A1610D"/>
    <w:rsid w:val="00A16305"/>
    <w:rsid w:val="00A163E1"/>
    <w:rsid w:val="00A16405"/>
    <w:rsid w:val="00A1657F"/>
    <w:rsid w:val="00A16596"/>
    <w:rsid w:val="00A16AEF"/>
    <w:rsid w:val="00A172FD"/>
    <w:rsid w:val="00A17335"/>
    <w:rsid w:val="00A1775F"/>
    <w:rsid w:val="00A1778A"/>
    <w:rsid w:val="00A20344"/>
    <w:rsid w:val="00A205BA"/>
    <w:rsid w:val="00A20870"/>
    <w:rsid w:val="00A208DE"/>
    <w:rsid w:val="00A20E1E"/>
    <w:rsid w:val="00A20E71"/>
    <w:rsid w:val="00A20F01"/>
    <w:rsid w:val="00A2100B"/>
    <w:rsid w:val="00A213E0"/>
    <w:rsid w:val="00A214E6"/>
    <w:rsid w:val="00A21587"/>
    <w:rsid w:val="00A21633"/>
    <w:rsid w:val="00A218C4"/>
    <w:rsid w:val="00A21A4F"/>
    <w:rsid w:val="00A21C2E"/>
    <w:rsid w:val="00A21C6B"/>
    <w:rsid w:val="00A21EC3"/>
    <w:rsid w:val="00A22122"/>
    <w:rsid w:val="00A221FA"/>
    <w:rsid w:val="00A22598"/>
    <w:rsid w:val="00A22952"/>
    <w:rsid w:val="00A22BE9"/>
    <w:rsid w:val="00A22D93"/>
    <w:rsid w:val="00A2300D"/>
    <w:rsid w:val="00A231EC"/>
    <w:rsid w:val="00A23284"/>
    <w:rsid w:val="00A2333E"/>
    <w:rsid w:val="00A2398C"/>
    <w:rsid w:val="00A23D93"/>
    <w:rsid w:val="00A23DD4"/>
    <w:rsid w:val="00A247EF"/>
    <w:rsid w:val="00A24AA6"/>
    <w:rsid w:val="00A24C34"/>
    <w:rsid w:val="00A24E73"/>
    <w:rsid w:val="00A24F82"/>
    <w:rsid w:val="00A25505"/>
    <w:rsid w:val="00A25691"/>
    <w:rsid w:val="00A25B38"/>
    <w:rsid w:val="00A25C33"/>
    <w:rsid w:val="00A25EEC"/>
    <w:rsid w:val="00A25F53"/>
    <w:rsid w:val="00A26183"/>
    <w:rsid w:val="00A2622F"/>
    <w:rsid w:val="00A264E7"/>
    <w:rsid w:val="00A266AE"/>
    <w:rsid w:val="00A267C4"/>
    <w:rsid w:val="00A2682F"/>
    <w:rsid w:val="00A26BD9"/>
    <w:rsid w:val="00A26BDF"/>
    <w:rsid w:val="00A26ED1"/>
    <w:rsid w:val="00A2727E"/>
    <w:rsid w:val="00A27283"/>
    <w:rsid w:val="00A27331"/>
    <w:rsid w:val="00A2743F"/>
    <w:rsid w:val="00A27449"/>
    <w:rsid w:val="00A2751C"/>
    <w:rsid w:val="00A278CC"/>
    <w:rsid w:val="00A27BE0"/>
    <w:rsid w:val="00A27E75"/>
    <w:rsid w:val="00A27F05"/>
    <w:rsid w:val="00A300B9"/>
    <w:rsid w:val="00A30101"/>
    <w:rsid w:val="00A3094C"/>
    <w:rsid w:val="00A30A1A"/>
    <w:rsid w:val="00A30A85"/>
    <w:rsid w:val="00A30EA3"/>
    <w:rsid w:val="00A30F40"/>
    <w:rsid w:val="00A31111"/>
    <w:rsid w:val="00A311E4"/>
    <w:rsid w:val="00A314EA"/>
    <w:rsid w:val="00A31637"/>
    <w:rsid w:val="00A31B3B"/>
    <w:rsid w:val="00A31E49"/>
    <w:rsid w:val="00A3212A"/>
    <w:rsid w:val="00A321D6"/>
    <w:rsid w:val="00A32307"/>
    <w:rsid w:val="00A32391"/>
    <w:rsid w:val="00A3281A"/>
    <w:rsid w:val="00A329B8"/>
    <w:rsid w:val="00A329C6"/>
    <w:rsid w:val="00A32A95"/>
    <w:rsid w:val="00A32CB8"/>
    <w:rsid w:val="00A32E86"/>
    <w:rsid w:val="00A3324E"/>
    <w:rsid w:val="00A3326D"/>
    <w:rsid w:val="00A3336E"/>
    <w:rsid w:val="00A33395"/>
    <w:rsid w:val="00A33399"/>
    <w:rsid w:val="00A33760"/>
    <w:rsid w:val="00A339B6"/>
    <w:rsid w:val="00A339E7"/>
    <w:rsid w:val="00A33CA2"/>
    <w:rsid w:val="00A33E1C"/>
    <w:rsid w:val="00A33FC7"/>
    <w:rsid w:val="00A34431"/>
    <w:rsid w:val="00A34A01"/>
    <w:rsid w:val="00A34F56"/>
    <w:rsid w:val="00A34F85"/>
    <w:rsid w:val="00A34FE7"/>
    <w:rsid w:val="00A352AE"/>
    <w:rsid w:val="00A353A1"/>
    <w:rsid w:val="00A359F9"/>
    <w:rsid w:val="00A35DA1"/>
    <w:rsid w:val="00A35DB1"/>
    <w:rsid w:val="00A3654D"/>
    <w:rsid w:val="00A36748"/>
    <w:rsid w:val="00A368B5"/>
    <w:rsid w:val="00A368E5"/>
    <w:rsid w:val="00A36998"/>
    <w:rsid w:val="00A36CFB"/>
    <w:rsid w:val="00A36E64"/>
    <w:rsid w:val="00A36FCC"/>
    <w:rsid w:val="00A370ED"/>
    <w:rsid w:val="00A37342"/>
    <w:rsid w:val="00A37451"/>
    <w:rsid w:val="00A374CC"/>
    <w:rsid w:val="00A37656"/>
    <w:rsid w:val="00A378B3"/>
    <w:rsid w:val="00A3796C"/>
    <w:rsid w:val="00A379F8"/>
    <w:rsid w:val="00A37BF1"/>
    <w:rsid w:val="00A401B5"/>
    <w:rsid w:val="00A4022E"/>
    <w:rsid w:val="00A4028C"/>
    <w:rsid w:val="00A40379"/>
    <w:rsid w:val="00A40AA1"/>
    <w:rsid w:val="00A40B1D"/>
    <w:rsid w:val="00A40CAD"/>
    <w:rsid w:val="00A40D3C"/>
    <w:rsid w:val="00A41265"/>
    <w:rsid w:val="00A41312"/>
    <w:rsid w:val="00A41370"/>
    <w:rsid w:val="00A41C79"/>
    <w:rsid w:val="00A41D16"/>
    <w:rsid w:val="00A41F30"/>
    <w:rsid w:val="00A421A2"/>
    <w:rsid w:val="00A427FA"/>
    <w:rsid w:val="00A429AA"/>
    <w:rsid w:val="00A429E2"/>
    <w:rsid w:val="00A42A85"/>
    <w:rsid w:val="00A42A97"/>
    <w:rsid w:val="00A42B45"/>
    <w:rsid w:val="00A42D35"/>
    <w:rsid w:val="00A43652"/>
    <w:rsid w:val="00A43CB3"/>
    <w:rsid w:val="00A43F57"/>
    <w:rsid w:val="00A4433A"/>
    <w:rsid w:val="00A44B84"/>
    <w:rsid w:val="00A452F5"/>
    <w:rsid w:val="00A45B8F"/>
    <w:rsid w:val="00A45D85"/>
    <w:rsid w:val="00A45D99"/>
    <w:rsid w:val="00A45FD9"/>
    <w:rsid w:val="00A46436"/>
    <w:rsid w:val="00A465FC"/>
    <w:rsid w:val="00A4670A"/>
    <w:rsid w:val="00A46763"/>
    <w:rsid w:val="00A4690C"/>
    <w:rsid w:val="00A46953"/>
    <w:rsid w:val="00A46A07"/>
    <w:rsid w:val="00A46EF8"/>
    <w:rsid w:val="00A470DB"/>
    <w:rsid w:val="00A472CA"/>
    <w:rsid w:val="00A47496"/>
    <w:rsid w:val="00A4750F"/>
    <w:rsid w:val="00A47519"/>
    <w:rsid w:val="00A47650"/>
    <w:rsid w:val="00A477BC"/>
    <w:rsid w:val="00A47A50"/>
    <w:rsid w:val="00A47B52"/>
    <w:rsid w:val="00A47E65"/>
    <w:rsid w:val="00A501E5"/>
    <w:rsid w:val="00A5084E"/>
    <w:rsid w:val="00A50998"/>
    <w:rsid w:val="00A50AF9"/>
    <w:rsid w:val="00A50B0B"/>
    <w:rsid w:val="00A50C81"/>
    <w:rsid w:val="00A50D3C"/>
    <w:rsid w:val="00A511FB"/>
    <w:rsid w:val="00A5122F"/>
    <w:rsid w:val="00A5133F"/>
    <w:rsid w:val="00A514EE"/>
    <w:rsid w:val="00A516FE"/>
    <w:rsid w:val="00A51BB5"/>
    <w:rsid w:val="00A5200F"/>
    <w:rsid w:val="00A523AA"/>
    <w:rsid w:val="00A5247D"/>
    <w:rsid w:val="00A527B0"/>
    <w:rsid w:val="00A529D0"/>
    <w:rsid w:val="00A52AF5"/>
    <w:rsid w:val="00A52B4C"/>
    <w:rsid w:val="00A531FB"/>
    <w:rsid w:val="00A54277"/>
    <w:rsid w:val="00A5465A"/>
    <w:rsid w:val="00A546BA"/>
    <w:rsid w:val="00A54715"/>
    <w:rsid w:val="00A5478A"/>
    <w:rsid w:val="00A547C2"/>
    <w:rsid w:val="00A549D4"/>
    <w:rsid w:val="00A54A22"/>
    <w:rsid w:val="00A54AC7"/>
    <w:rsid w:val="00A54C3B"/>
    <w:rsid w:val="00A54F10"/>
    <w:rsid w:val="00A54F8C"/>
    <w:rsid w:val="00A5511C"/>
    <w:rsid w:val="00A5520E"/>
    <w:rsid w:val="00A5567D"/>
    <w:rsid w:val="00A55809"/>
    <w:rsid w:val="00A560F3"/>
    <w:rsid w:val="00A56178"/>
    <w:rsid w:val="00A5621E"/>
    <w:rsid w:val="00A56584"/>
    <w:rsid w:val="00A56697"/>
    <w:rsid w:val="00A56824"/>
    <w:rsid w:val="00A56895"/>
    <w:rsid w:val="00A56BBE"/>
    <w:rsid w:val="00A56E5D"/>
    <w:rsid w:val="00A571DC"/>
    <w:rsid w:val="00A57228"/>
    <w:rsid w:val="00A5752B"/>
    <w:rsid w:val="00A57782"/>
    <w:rsid w:val="00A57826"/>
    <w:rsid w:val="00A578FC"/>
    <w:rsid w:val="00A579B1"/>
    <w:rsid w:val="00A57B91"/>
    <w:rsid w:val="00A57C67"/>
    <w:rsid w:val="00A602F1"/>
    <w:rsid w:val="00A6038E"/>
    <w:rsid w:val="00A603F8"/>
    <w:rsid w:val="00A60423"/>
    <w:rsid w:val="00A60445"/>
    <w:rsid w:val="00A6044E"/>
    <w:rsid w:val="00A604C2"/>
    <w:rsid w:val="00A60578"/>
    <w:rsid w:val="00A60BAD"/>
    <w:rsid w:val="00A60D47"/>
    <w:rsid w:val="00A60DFA"/>
    <w:rsid w:val="00A60EEC"/>
    <w:rsid w:val="00A610DF"/>
    <w:rsid w:val="00A612D8"/>
    <w:rsid w:val="00A6176F"/>
    <w:rsid w:val="00A61BC8"/>
    <w:rsid w:val="00A623DA"/>
    <w:rsid w:val="00A624EF"/>
    <w:rsid w:val="00A627D3"/>
    <w:rsid w:val="00A62CE2"/>
    <w:rsid w:val="00A62E73"/>
    <w:rsid w:val="00A63165"/>
    <w:rsid w:val="00A63434"/>
    <w:rsid w:val="00A63510"/>
    <w:rsid w:val="00A63924"/>
    <w:rsid w:val="00A63AA5"/>
    <w:rsid w:val="00A63C65"/>
    <w:rsid w:val="00A63E6A"/>
    <w:rsid w:val="00A63E8B"/>
    <w:rsid w:val="00A63E9D"/>
    <w:rsid w:val="00A64014"/>
    <w:rsid w:val="00A649E1"/>
    <w:rsid w:val="00A64C2B"/>
    <w:rsid w:val="00A65006"/>
    <w:rsid w:val="00A655A8"/>
    <w:rsid w:val="00A655FD"/>
    <w:rsid w:val="00A65734"/>
    <w:rsid w:val="00A6582C"/>
    <w:rsid w:val="00A65CFD"/>
    <w:rsid w:val="00A65FA5"/>
    <w:rsid w:val="00A660D0"/>
    <w:rsid w:val="00A66470"/>
    <w:rsid w:val="00A66640"/>
    <w:rsid w:val="00A66A5E"/>
    <w:rsid w:val="00A66C0B"/>
    <w:rsid w:val="00A66C2E"/>
    <w:rsid w:val="00A66D45"/>
    <w:rsid w:val="00A67023"/>
    <w:rsid w:val="00A670C0"/>
    <w:rsid w:val="00A672AD"/>
    <w:rsid w:val="00A67553"/>
    <w:rsid w:val="00A67673"/>
    <w:rsid w:val="00A676C8"/>
    <w:rsid w:val="00A67772"/>
    <w:rsid w:val="00A67972"/>
    <w:rsid w:val="00A67ABE"/>
    <w:rsid w:val="00A67DF3"/>
    <w:rsid w:val="00A67E7F"/>
    <w:rsid w:val="00A7058C"/>
    <w:rsid w:val="00A70E69"/>
    <w:rsid w:val="00A70FC3"/>
    <w:rsid w:val="00A71064"/>
    <w:rsid w:val="00A71715"/>
    <w:rsid w:val="00A7216A"/>
    <w:rsid w:val="00A7218D"/>
    <w:rsid w:val="00A724A0"/>
    <w:rsid w:val="00A724F1"/>
    <w:rsid w:val="00A7291F"/>
    <w:rsid w:val="00A72C57"/>
    <w:rsid w:val="00A72E0F"/>
    <w:rsid w:val="00A73104"/>
    <w:rsid w:val="00A732A8"/>
    <w:rsid w:val="00A734E7"/>
    <w:rsid w:val="00A73513"/>
    <w:rsid w:val="00A7367F"/>
    <w:rsid w:val="00A73899"/>
    <w:rsid w:val="00A739C9"/>
    <w:rsid w:val="00A73A57"/>
    <w:rsid w:val="00A73A7E"/>
    <w:rsid w:val="00A73BB4"/>
    <w:rsid w:val="00A73DD9"/>
    <w:rsid w:val="00A73E6F"/>
    <w:rsid w:val="00A73F8F"/>
    <w:rsid w:val="00A74018"/>
    <w:rsid w:val="00A740CD"/>
    <w:rsid w:val="00A742D8"/>
    <w:rsid w:val="00A74446"/>
    <w:rsid w:val="00A746F1"/>
    <w:rsid w:val="00A74718"/>
    <w:rsid w:val="00A74C9B"/>
    <w:rsid w:val="00A7501F"/>
    <w:rsid w:val="00A75059"/>
    <w:rsid w:val="00A75428"/>
    <w:rsid w:val="00A75C5C"/>
    <w:rsid w:val="00A76347"/>
    <w:rsid w:val="00A76460"/>
    <w:rsid w:val="00A768CE"/>
    <w:rsid w:val="00A76C17"/>
    <w:rsid w:val="00A76F33"/>
    <w:rsid w:val="00A771B9"/>
    <w:rsid w:val="00A77315"/>
    <w:rsid w:val="00A77837"/>
    <w:rsid w:val="00A779ED"/>
    <w:rsid w:val="00A77D05"/>
    <w:rsid w:val="00A77FC6"/>
    <w:rsid w:val="00A8005B"/>
    <w:rsid w:val="00A800D4"/>
    <w:rsid w:val="00A806A9"/>
    <w:rsid w:val="00A809AE"/>
    <w:rsid w:val="00A812F4"/>
    <w:rsid w:val="00A81455"/>
    <w:rsid w:val="00A8175B"/>
    <w:rsid w:val="00A81F0C"/>
    <w:rsid w:val="00A81FD8"/>
    <w:rsid w:val="00A821F8"/>
    <w:rsid w:val="00A824AA"/>
    <w:rsid w:val="00A82514"/>
    <w:rsid w:val="00A827ED"/>
    <w:rsid w:val="00A8298E"/>
    <w:rsid w:val="00A82B9F"/>
    <w:rsid w:val="00A836D9"/>
    <w:rsid w:val="00A83BE6"/>
    <w:rsid w:val="00A83BEE"/>
    <w:rsid w:val="00A83CBA"/>
    <w:rsid w:val="00A842D8"/>
    <w:rsid w:val="00A842ED"/>
    <w:rsid w:val="00A84A79"/>
    <w:rsid w:val="00A84CDA"/>
    <w:rsid w:val="00A84EF9"/>
    <w:rsid w:val="00A84FBE"/>
    <w:rsid w:val="00A852BE"/>
    <w:rsid w:val="00A854AC"/>
    <w:rsid w:val="00A856E5"/>
    <w:rsid w:val="00A85992"/>
    <w:rsid w:val="00A85AC3"/>
    <w:rsid w:val="00A85C46"/>
    <w:rsid w:val="00A85EA7"/>
    <w:rsid w:val="00A85F37"/>
    <w:rsid w:val="00A8602B"/>
    <w:rsid w:val="00A86370"/>
    <w:rsid w:val="00A86477"/>
    <w:rsid w:val="00A86753"/>
    <w:rsid w:val="00A867C4"/>
    <w:rsid w:val="00A869D2"/>
    <w:rsid w:val="00A86A18"/>
    <w:rsid w:val="00A86D03"/>
    <w:rsid w:val="00A86DD7"/>
    <w:rsid w:val="00A86DEC"/>
    <w:rsid w:val="00A8717C"/>
    <w:rsid w:val="00A87326"/>
    <w:rsid w:val="00A873E2"/>
    <w:rsid w:val="00A8760C"/>
    <w:rsid w:val="00A87768"/>
    <w:rsid w:val="00A877B0"/>
    <w:rsid w:val="00A87B9E"/>
    <w:rsid w:val="00A90461"/>
    <w:rsid w:val="00A90690"/>
    <w:rsid w:val="00A906CB"/>
    <w:rsid w:val="00A90DC7"/>
    <w:rsid w:val="00A90EF4"/>
    <w:rsid w:val="00A90EFB"/>
    <w:rsid w:val="00A90F2B"/>
    <w:rsid w:val="00A911FB"/>
    <w:rsid w:val="00A91386"/>
    <w:rsid w:val="00A91484"/>
    <w:rsid w:val="00A915C3"/>
    <w:rsid w:val="00A919C1"/>
    <w:rsid w:val="00A91AFE"/>
    <w:rsid w:val="00A91EEE"/>
    <w:rsid w:val="00A9231A"/>
    <w:rsid w:val="00A92434"/>
    <w:rsid w:val="00A924EF"/>
    <w:rsid w:val="00A925E9"/>
    <w:rsid w:val="00A9260F"/>
    <w:rsid w:val="00A92681"/>
    <w:rsid w:val="00A927B8"/>
    <w:rsid w:val="00A92EE1"/>
    <w:rsid w:val="00A930BB"/>
    <w:rsid w:val="00A9312C"/>
    <w:rsid w:val="00A93453"/>
    <w:rsid w:val="00A9372B"/>
    <w:rsid w:val="00A938E0"/>
    <w:rsid w:val="00A93A64"/>
    <w:rsid w:val="00A93A7F"/>
    <w:rsid w:val="00A93E04"/>
    <w:rsid w:val="00A93E81"/>
    <w:rsid w:val="00A94799"/>
    <w:rsid w:val="00A94812"/>
    <w:rsid w:val="00A94A19"/>
    <w:rsid w:val="00A94FB9"/>
    <w:rsid w:val="00A95671"/>
    <w:rsid w:val="00A95BD7"/>
    <w:rsid w:val="00A95C38"/>
    <w:rsid w:val="00A95D51"/>
    <w:rsid w:val="00A95F09"/>
    <w:rsid w:val="00A95F62"/>
    <w:rsid w:val="00A961B7"/>
    <w:rsid w:val="00A96565"/>
    <w:rsid w:val="00A96588"/>
    <w:rsid w:val="00A968AA"/>
    <w:rsid w:val="00A96F6C"/>
    <w:rsid w:val="00A970C3"/>
    <w:rsid w:val="00A971E7"/>
    <w:rsid w:val="00A9720C"/>
    <w:rsid w:val="00A979DC"/>
    <w:rsid w:val="00A97AB7"/>
    <w:rsid w:val="00A97C1E"/>
    <w:rsid w:val="00A97D15"/>
    <w:rsid w:val="00A97EB3"/>
    <w:rsid w:val="00A97FCD"/>
    <w:rsid w:val="00AA014E"/>
    <w:rsid w:val="00AA0382"/>
    <w:rsid w:val="00AA073C"/>
    <w:rsid w:val="00AA09BD"/>
    <w:rsid w:val="00AA0D9C"/>
    <w:rsid w:val="00AA0F0B"/>
    <w:rsid w:val="00AA1300"/>
    <w:rsid w:val="00AA145A"/>
    <w:rsid w:val="00AA1742"/>
    <w:rsid w:val="00AA1765"/>
    <w:rsid w:val="00AA1A99"/>
    <w:rsid w:val="00AA1AEF"/>
    <w:rsid w:val="00AA201B"/>
    <w:rsid w:val="00AA25AD"/>
    <w:rsid w:val="00AA26AA"/>
    <w:rsid w:val="00AA277D"/>
    <w:rsid w:val="00AA28F5"/>
    <w:rsid w:val="00AA2F65"/>
    <w:rsid w:val="00AA311E"/>
    <w:rsid w:val="00AA324E"/>
    <w:rsid w:val="00AA3704"/>
    <w:rsid w:val="00AA3B4B"/>
    <w:rsid w:val="00AA3DE7"/>
    <w:rsid w:val="00AA3EB8"/>
    <w:rsid w:val="00AA4131"/>
    <w:rsid w:val="00AA4307"/>
    <w:rsid w:val="00AA48EA"/>
    <w:rsid w:val="00AA4F45"/>
    <w:rsid w:val="00AA53B6"/>
    <w:rsid w:val="00AA554C"/>
    <w:rsid w:val="00AA5584"/>
    <w:rsid w:val="00AA57E5"/>
    <w:rsid w:val="00AA59F9"/>
    <w:rsid w:val="00AA5C46"/>
    <w:rsid w:val="00AA5E2B"/>
    <w:rsid w:val="00AA6323"/>
    <w:rsid w:val="00AA65A2"/>
    <w:rsid w:val="00AA6820"/>
    <w:rsid w:val="00AA6A25"/>
    <w:rsid w:val="00AA6C66"/>
    <w:rsid w:val="00AA7130"/>
    <w:rsid w:val="00AA738E"/>
    <w:rsid w:val="00AA77DC"/>
    <w:rsid w:val="00AA7E15"/>
    <w:rsid w:val="00AA7E97"/>
    <w:rsid w:val="00AB0392"/>
    <w:rsid w:val="00AB0684"/>
    <w:rsid w:val="00AB0813"/>
    <w:rsid w:val="00AB094A"/>
    <w:rsid w:val="00AB0B39"/>
    <w:rsid w:val="00AB0D49"/>
    <w:rsid w:val="00AB0D86"/>
    <w:rsid w:val="00AB0DF8"/>
    <w:rsid w:val="00AB103E"/>
    <w:rsid w:val="00AB110F"/>
    <w:rsid w:val="00AB1187"/>
    <w:rsid w:val="00AB11AB"/>
    <w:rsid w:val="00AB1BE2"/>
    <w:rsid w:val="00AB1E6F"/>
    <w:rsid w:val="00AB24B3"/>
    <w:rsid w:val="00AB27C4"/>
    <w:rsid w:val="00AB28FD"/>
    <w:rsid w:val="00AB2A4B"/>
    <w:rsid w:val="00AB2B9A"/>
    <w:rsid w:val="00AB2BAA"/>
    <w:rsid w:val="00AB2D10"/>
    <w:rsid w:val="00AB2F1C"/>
    <w:rsid w:val="00AB31E7"/>
    <w:rsid w:val="00AB3382"/>
    <w:rsid w:val="00AB350A"/>
    <w:rsid w:val="00AB3704"/>
    <w:rsid w:val="00AB3858"/>
    <w:rsid w:val="00AB390B"/>
    <w:rsid w:val="00AB3EB8"/>
    <w:rsid w:val="00AB3EDC"/>
    <w:rsid w:val="00AB4441"/>
    <w:rsid w:val="00AB472A"/>
    <w:rsid w:val="00AB47B2"/>
    <w:rsid w:val="00AB4922"/>
    <w:rsid w:val="00AB493F"/>
    <w:rsid w:val="00AB4B2C"/>
    <w:rsid w:val="00AB4CD8"/>
    <w:rsid w:val="00AB51BC"/>
    <w:rsid w:val="00AB569F"/>
    <w:rsid w:val="00AB57A4"/>
    <w:rsid w:val="00AB5FB1"/>
    <w:rsid w:val="00AB62AA"/>
    <w:rsid w:val="00AB62C8"/>
    <w:rsid w:val="00AB657F"/>
    <w:rsid w:val="00AB6A71"/>
    <w:rsid w:val="00AB6C09"/>
    <w:rsid w:val="00AB7044"/>
    <w:rsid w:val="00AB71FC"/>
    <w:rsid w:val="00AB76AB"/>
    <w:rsid w:val="00AB7896"/>
    <w:rsid w:val="00AB7915"/>
    <w:rsid w:val="00AB791D"/>
    <w:rsid w:val="00AB79BF"/>
    <w:rsid w:val="00AC0170"/>
    <w:rsid w:val="00AC02BE"/>
    <w:rsid w:val="00AC05B9"/>
    <w:rsid w:val="00AC0953"/>
    <w:rsid w:val="00AC0A90"/>
    <w:rsid w:val="00AC0DCF"/>
    <w:rsid w:val="00AC0E22"/>
    <w:rsid w:val="00AC113F"/>
    <w:rsid w:val="00AC2190"/>
    <w:rsid w:val="00AC21C9"/>
    <w:rsid w:val="00AC243B"/>
    <w:rsid w:val="00AC25F1"/>
    <w:rsid w:val="00AC2AD4"/>
    <w:rsid w:val="00AC2D2A"/>
    <w:rsid w:val="00AC2D6C"/>
    <w:rsid w:val="00AC2DC4"/>
    <w:rsid w:val="00AC2F15"/>
    <w:rsid w:val="00AC37B4"/>
    <w:rsid w:val="00AC3C33"/>
    <w:rsid w:val="00AC3F0C"/>
    <w:rsid w:val="00AC3F7D"/>
    <w:rsid w:val="00AC3FF0"/>
    <w:rsid w:val="00AC4050"/>
    <w:rsid w:val="00AC44FA"/>
    <w:rsid w:val="00AC45D9"/>
    <w:rsid w:val="00AC4944"/>
    <w:rsid w:val="00AC4998"/>
    <w:rsid w:val="00AC499D"/>
    <w:rsid w:val="00AC4D8D"/>
    <w:rsid w:val="00AC4EC4"/>
    <w:rsid w:val="00AC52D9"/>
    <w:rsid w:val="00AC557B"/>
    <w:rsid w:val="00AC56D4"/>
    <w:rsid w:val="00AC5AED"/>
    <w:rsid w:val="00AC5D0E"/>
    <w:rsid w:val="00AC5E73"/>
    <w:rsid w:val="00AC5E81"/>
    <w:rsid w:val="00AC608B"/>
    <w:rsid w:val="00AC63E9"/>
    <w:rsid w:val="00AC65E4"/>
    <w:rsid w:val="00AC68C7"/>
    <w:rsid w:val="00AC69B1"/>
    <w:rsid w:val="00AC69D4"/>
    <w:rsid w:val="00AC6BD3"/>
    <w:rsid w:val="00AC6C27"/>
    <w:rsid w:val="00AC6C49"/>
    <w:rsid w:val="00AC6C69"/>
    <w:rsid w:val="00AC6F25"/>
    <w:rsid w:val="00AC7244"/>
    <w:rsid w:val="00AC744C"/>
    <w:rsid w:val="00AC75D1"/>
    <w:rsid w:val="00AC7758"/>
    <w:rsid w:val="00AC77D0"/>
    <w:rsid w:val="00AC7B21"/>
    <w:rsid w:val="00AC7BBB"/>
    <w:rsid w:val="00AC7C1E"/>
    <w:rsid w:val="00AC7CA9"/>
    <w:rsid w:val="00AC7EB1"/>
    <w:rsid w:val="00AD0070"/>
    <w:rsid w:val="00AD0097"/>
    <w:rsid w:val="00AD0126"/>
    <w:rsid w:val="00AD025D"/>
    <w:rsid w:val="00AD04FA"/>
    <w:rsid w:val="00AD095B"/>
    <w:rsid w:val="00AD09B6"/>
    <w:rsid w:val="00AD09C0"/>
    <w:rsid w:val="00AD0B8F"/>
    <w:rsid w:val="00AD0CA8"/>
    <w:rsid w:val="00AD0DB1"/>
    <w:rsid w:val="00AD0E97"/>
    <w:rsid w:val="00AD0EB5"/>
    <w:rsid w:val="00AD0EC6"/>
    <w:rsid w:val="00AD0F2C"/>
    <w:rsid w:val="00AD1005"/>
    <w:rsid w:val="00AD19E1"/>
    <w:rsid w:val="00AD19EB"/>
    <w:rsid w:val="00AD1A49"/>
    <w:rsid w:val="00AD1AE6"/>
    <w:rsid w:val="00AD200C"/>
    <w:rsid w:val="00AD23F7"/>
    <w:rsid w:val="00AD2998"/>
    <w:rsid w:val="00AD2DF1"/>
    <w:rsid w:val="00AD31F6"/>
    <w:rsid w:val="00AD3239"/>
    <w:rsid w:val="00AD36A6"/>
    <w:rsid w:val="00AD3D7C"/>
    <w:rsid w:val="00AD4878"/>
    <w:rsid w:val="00AD4C93"/>
    <w:rsid w:val="00AD4CC3"/>
    <w:rsid w:val="00AD4E70"/>
    <w:rsid w:val="00AD4E9E"/>
    <w:rsid w:val="00AD5024"/>
    <w:rsid w:val="00AD523C"/>
    <w:rsid w:val="00AD54C8"/>
    <w:rsid w:val="00AD569A"/>
    <w:rsid w:val="00AD5768"/>
    <w:rsid w:val="00AD5DAA"/>
    <w:rsid w:val="00AD6055"/>
    <w:rsid w:val="00AD612F"/>
    <w:rsid w:val="00AD68FE"/>
    <w:rsid w:val="00AD6C45"/>
    <w:rsid w:val="00AD6C5B"/>
    <w:rsid w:val="00AD6CE2"/>
    <w:rsid w:val="00AD6F65"/>
    <w:rsid w:val="00AD706A"/>
    <w:rsid w:val="00AD711B"/>
    <w:rsid w:val="00AD7227"/>
    <w:rsid w:val="00AD7293"/>
    <w:rsid w:val="00AD731C"/>
    <w:rsid w:val="00AD73CC"/>
    <w:rsid w:val="00AD75FD"/>
    <w:rsid w:val="00AD782A"/>
    <w:rsid w:val="00AD79D5"/>
    <w:rsid w:val="00AD7A06"/>
    <w:rsid w:val="00AD7A1E"/>
    <w:rsid w:val="00AD7A87"/>
    <w:rsid w:val="00AD7BFD"/>
    <w:rsid w:val="00AE03C5"/>
    <w:rsid w:val="00AE071B"/>
    <w:rsid w:val="00AE094C"/>
    <w:rsid w:val="00AE0E28"/>
    <w:rsid w:val="00AE1474"/>
    <w:rsid w:val="00AE15B7"/>
    <w:rsid w:val="00AE16B7"/>
    <w:rsid w:val="00AE174F"/>
    <w:rsid w:val="00AE1A63"/>
    <w:rsid w:val="00AE1FE7"/>
    <w:rsid w:val="00AE2106"/>
    <w:rsid w:val="00AE21CC"/>
    <w:rsid w:val="00AE22E4"/>
    <w:rsid w:val="00AE2632"/>
    <w:rsid w:val="00AE27D5"/>
    <w:rsid w:val="00AE28DE"/>
    <w:rsid w:val="00AE28E4"/>
    <w:rsid w:val="00AE3292"/>
    <w:rsid w:val="00AE341B"/>
    <w:rsid w:val="00AE342B"/>
    <w:rsid w:val="00AE34F0"/>
    <w:rsid w:val="00AE3675"/>
    <w:rsid w:val="00AE3B22"/>
    <w:rsid w:val="00AE3B4D"/>
    <w:rsid w:val="00AE3F9A"/>
    <w:rsid w:val="00AE4215"/>
    <w:rsid w:val="00AE4884"/>
    <w:rsid w:val="00AE5090"/>
    <w:rsid w:val="00AE573D"/>
    <w:rsid w:val="00AE5A4C"/>
    <w:rsid w:val="00AE5B15"/>
    <w:rsid w:val="00AE5D18"/>
    <w:rsid w:val="00AE5D72"/>
    <w:rsid w:val="00AE617E"/>
    <w:rsid w:val="00AE62C4"/>
    <w:rsid w:val="00AE648A"/>
    <w:rsid w:val="00AE659B"/>
    <w:rsid w:val="00AE6919"/>
    <w:rsid w:val="00AE6BE9"/>
    <w:rsid w:val="00AE6E43"/>
    <w:rsid w:val="00AE7015"/>
    <w:rsid w:val="00AE71B1"/>
    <w:rsid w:val="00AE77F1"/>
    <w:rsid w:val="00AF02D7"/>
    <w:rsid w:val="00AF02FC"/>
    <w:rsid w:val="00AF085A"/>
    <w:rsid w:val="00AF09A6"/>
    <w:rsid w:val="00AF0BEF"/>
    <w:rsid w:val="00AF0D1B"/>
    <w:rsid w:val="00AF0EF9"/>
    <w:rsid w:val="00AF122E"/>
    <w:rsid w:val="00AF1303"/>
    <w:rsid w:val="00AF133A"/>
    <w:rsid w:val="00AF1C0A"/>
    <w:rsid w:val="00AF2076"/>
    <w:rsid w:val="00AF209D"/>
    <w:rsid w:val="00AF21FF"/>
    <w:rsid w:val="00AF2403"/>
    <w:rsid w:val="00AF25D1"/>
    <w:rsid w:val="00AF2624"/>
    <w:rsid w:val="00AF2767"/>
    <w:rsid w:val="00AF27D7"/>
    <w:rsid w:val="00AF2851"/>
    <w:rsid w:val="00AF29B6"/>
    <w:rsid w:val="00AF2B4D"/>
    <w:rsid w:val="00AF2F4A"/>
    <w:rsid w:val="00AF3281"/>
    <w:rsid w:val="00AF357B"/>
    <w:rsid w:val="00AF35B1"/>
    <w:rsid w:val="00AF38BC"/>
    <w:rsid w:val="00AF3D10"/>
    <w:rsid w:val="00AF3D3F"/>
    <w:rsid w:val="00AF3E40"/>
    <w:rsid w:val="00AF3E63"/>
    <w:rsid w:val="00AF4116"/>
    <w:rsid w:val="00AF42FF"/>
    <w:rsid w:val="00AF45A9"/>
    <w:rsid w:val="00AF475A"/>
    <w:rsid w:val="00AF4772"/>
    <w:rsid w:val="00AF47E7"/>
    <w:rsid w:val="00AF4BF5"/>
    <w:rsid w:val="00AF4C60"/>
    <w:rsid w:val="00AF4DC7"/>
    <w:rsid w:val="00AF507C"/>
    <w:rsid w:val="00AF50A9"/>
    <w:rsid w:val="00AF5314"/>
    <w:rsid w:val="00AF5466"/>
    <w:rsid w:val="00AF5837"/>
    <w:rsid w:val="00AF5A8D"/>
    <w:rsid w:val="00AF5E2A"/>
    <w:rsid w:val="00AF65B8"/>
    <w:rsid w:val="00AF66CE"/>
    <w:rsid w:val="00AF6D04"/>
    <w:rsid w:val="00AF73C6"/>
    <w:rsid w:val="00AF7578"/>
    <w:rsid w:val="00AF76D0"/>
    <w:rsid w:val="00AF7B8B"/>
    <w:rsid w:val="00AF7D7E"/>
    <w:rsid w:val="00AF7F99"/>
    <w:rsid w:val="00B002A9"/>
    <w:rsid w:val="00B00538"/>
    <w:rsid w:val="00B005AA"/>
    <w:rsid w:val="00B006AD"/>
    <w:rsid w:val="00B00945"/>
    <w:rsid w:val="00B00F7A"/>
    <w:rsid w:val="00B0131A"/>
    <w:rsid w:val="00B0145A"/>
    <w:rsid w:val="00B014E5"/>
    <w:rsid w:val="00B01619"/>
    <w:rsid w:val="00B0164D"/>
    <w:rsid w:val="00B016BB"/>
    <w:rsid w:val="00B01862"/>
    <w:rsid w:val="00B0189D"/>
    <w:rsid w:val="00B01B86"/>
    <w:rsid w:val="00B01F57"/>
    <w:rsid w:val="00B022A3"/>
    <w:rsid w:val="00B0238F"/>
    <w:rsid w:val="00B02519"/>
    <w:rsid w:val="00B025AF"/>
    <w:rsid w:val="00B0277F"/>
    <w:rsid w:val="00B029F0"/>
    <w:rsid w:val="00B02BB8"/>
    <w:rsid w:val="00B02E74"/>
    <w:rsid w:val="00B02EE4"/>
    <w:rsid w:val="00B030CF"/>
    <w:rsid w:val="00B0324A"/>
    <w:rsid w:val="00B03436"/>
    <w:rsid w:val="00B03582"/>
    <w:rsid w:val="00B0361E"/>
    <w:rsid w:val="00B039A7"/>
    <w:rsid w:val="00B03D8F"/>
    <w:rsid w:val="00B040E3"/>
    <w:rsid w:val="00B04121"/>
    <w:rsid w:val="00B04224"/>
    <w:rsid w:val="00B049A0"/>
    <w:rsid w:val="00B04B56"/>
    <w:rsid w:val="00B04C56"/>
    <w:rsid w:val="00B04CCC"/>
    <w:rsid w:val="00B04D91"/>
    <w:rsid w:val="00B04EA8"/>
    <w:rsid w:val="00B051E2"/>
    <w:rsid w:val="00B05222"/>
    <w:rsid w:val="00B05682"/>
    <w:rsid w:val="00B056D1"/>
    <w:rsid w:val="00B05717"/>
    <w:rsid w:val="00B05991"/>
    <w:rsid w:val="00B05C00"/>
    <w:rsid w:val="00B06797"/>
    <w:rsid w:val="00B06A2F"/>
    <w:rsid w:val="00B06E23"/>
    <w:rsid w:val="00B07041"/>
    <w:rsid w:val="00B070B3"/>
    <w:rsid w:val="00B070B5"/>
    <w:rsid w:val="00B073A3"/>
    <w:rsid w:val="00B07503"/>
    <w:rsid w:val="00B07547"/>
    <w:rsid w:val="00B0797D"/>
    <w:rsid w:val="00B1006D"/>
    <w:rsid w:val="00B100F7"/>
    <w:rsid w:val="00B1051C"/>
    <w:rsid w:val="00B106D8"/>
    <w:rsid w:val="00B106EB"/>
    <w:rsid w:val="00B1086A"/>
    <w:rsid w:val="00B10B1E"/>
    <w:rsid w:val="00B10EA6"/>
    <w:rsid w:val="00B1178F"/>
    <w:rsid w:val="00B11BC8"/>
    <w:rsid w:val="00B11BF5"/>
    <w:rsid w:val="00B11FBD"/>
    <w:rsid w:val="00B120FA"/>
    <w:rsid w:val="00B125E0"/>
    <w:rsid w:val="00B12931"/>
    <w:rsid w:val="00B12959"/>
    <w:rsid w:val="00B12BFC"/>
    <w:rsid w:val="00B1332A"/>
    <w:rsid w:val="00B13733"/>
    <w:rsid w:val="00B137DA"/>
    <w:rsid w:val="00B13B8E"/>
    <w:rsid w:val="00B13CA2"/>
    <w:rsid w:val="00B13CA5"/>
    <w:rsid w:val="00B13CB0"/>
    <w:rsid w:val="00B141CF"/>
    <w:rsid w:val="00B14248"/>
    <w:rsid w:val="00B146AF"/>
    <w:rsid w:val="00B1478E"/>
    <w:rsid w:val="00B14B93"/>
    <w:rsid w:val="00B14EAE"/>
    <w:rsid w:val="00B150F2"/>
    <w:rsid w:val="00B1520A"/>
    <w:rsid w:val="00B15260"/>
    <w:rsid w:val="00B1531B"/>
    <w:rsid w:val="00B1547E"/>
    <w:rsid w:val="00B15CC2"/>
    <w:rsid w:val="00B1608A"/>
    <w:rsid w:val="00B16206"/>
    <w:rsid w:val="00B1624C"/>
    <w:rsid w:val="00B163C7"/>
    <w:rsid w:val="00B16668"/>
    <w:rsid w:val="00B167AB"/>
    <w:rsid w:val="00B167BB"/>
    <w:rsid w:val="00B1712A"/>
    <w:rsid w:val="00B175A9"/>
    <w:rsid w:val="00B17602"/>
    <w:rsid w:val="00B178D9"/>
    <w:rsid w:val="00B17BF6"/>
    <w:rsid w:val="00B17C43"/>
    <w:rsid w:val="00B17C5F"/>
    <w:rsid w:val="00B201CD"/>
    <w:rsid w:val="00B202BC"/>
    <w:rsid w:val="00B206A0"/>
    <w:rsid w:val="00B20A60"/>
    <w:rsid w:val="00B20FC6"/>
    <w:rsid w:val="00B21176"/>
    <w:rsid w:val="00B21381"/>
    <w:rsid w:val="00B217FF"/>
    <w:rsid w:val="00B2189D"/>
    <w:rsid w:val="00B21AD6"/>
    <w:rsid w:val="00B21B8D"/>
    <w:rsid w:val="00B22362"/>
    <w:rsid w:val="00B22967"/>
    <w:rsid w:val="00B22A9D"/>
    <w:rsid w:val="00B22C87"/>
    <w:rsid w:val="00B22D7B"/>
    <w:rsid w:val="00B230B8"/>
    <w:rsid w:val="00B233EC"/>
    <w:rsid w:val="00B2345B"/>
    <w:rsid w:val="00B2362B"/>
    <w:rsid w:val="00B23811"/>
    <w:rsid w:val="00B238DD"/>
    <w:rsid w:val="00B23DDD"/>
    <w:rsid w:val="00B241FA"/>
    <w:rsid w:val="00B24269"/>
    <w:rsid w:val="00B2473D"/>
    <w:rsid w:val="00B2487B"/>
    <w:rsid w:val="00B24EBA"/>
    <w:rsid w:val="00B24EDA"/>
    <w:rsid w:val="00B25113"/>
    <w:rsid w:val="00B252C7"/>
    <w:rsid w:val="00B25331"/>
    <w:rsid w:val="00B256E8"/>
    <w:rsid w:val="00B25814"/>
    <w:rsid w:val="00B25AD4"/>
    <w:rsid w:val="00B25C14"/>
    <w:rsid w:val="00B25C80"/>
    <w:rsid w:val="00B25D0A"/>
    <w:rsid w:val="00B25E0B"/>
    <w:rsid w:val="00B25E8D"/>
    <w:rsid w:val="00B25F7E"/>
    <w:rsid w:val="00B26124"/>
    <w:rsid w:val="00B261FB"/>
    <w:rsid w:val="00B262F1"/>
    <w:rsid w:val="00B264E4"/>
    <w:rsid w:val="00B26637"/>
    <w:rsid w:val="00B266C4"/>
    <w:rsid w:val="00B2688A"/>
    <w:rsid w:val="00B26AA0"/>
    <w:rsid w:val="00B26D08"/>
    <w:rsid w:val="00B26D31"/>
    <w:rsid w:val="00B26F94"/>
    <w:rsid w:val="00B27016"/>
    <w:rsid w:val="00B2711C"/>
    <w:rsid w:val="00B272F2"/>
    <w:rsid w:val="00B275AD"/>
    <w:rsid w:val="00B27F09"/>
    <w:rsid w:val="00B27FC0"/>
    <w:rsid w:val="00B30581"/>
    <w:rsid w:val="00B30BAB"/>
    <w:rsid w:val="00B31037"/>
    <w:rsid w:val="00B31560"/>
    <w:rsid w:val="00B316B0"/>
    <w:rsid w:val="00B31740"/>
    <w:rsid w:val="00B319CC"/>
    <w:rsid w:val="00B31FD7"/>
    <w:rsid w:val="00B32252"/>
    <w:rsid w:val="00B32401"/>
    <w:rsid w:val="00B3243B"/>
    <w:rsid w:val="00B32529"/>
    <w:rsid w:val="00B325E6"/>
    <w:rsid w:val="00B32BD9"/>
    <w:rsid w:val="00B32D0D"/>
    <w:rsid w:val="00B32E7D"/>
    <w:rsid w:val="00B33207"/>
    <w:rsid w:val="00B332E0"/>
    <w:rsid w:val="00B33732"/>
    <w:rsid w:val="00B33BAE"/>
    <w:rsid w:val="00B3413A"/>
    <w:rsid w:val="00B34332"/>
    <w:rsid w:val="00B343F3"/>
    <w:rsid w:val="00B3440D"/>
    <w:rsid w:val="00B34490"/>
    <w:rsid w:val="00B35125"/>
    <w:rsid w:val="00B3595E"/>
    <w:rsid w:val="00B3596F"/>
    <w:rsid w:val="00B35986"/>
    <w:rsid w:val="00B35D1F"/>
    <w:rsid w:val="00B35E37"/>
    <w:rsid w:val="00B35E6A"/>
    <w:rsid w:val="00B36083"/>
    <w:rsid w:val="00B36385"/>
    <w:rsid w:val="00B36517"/>
    <w:rsid w:val="00B366E6"/>
    <w:rsid w:val="00B36811"/>
    <w:rsid w:val="00B36853"/>
    <w:rsid w:val="00B369A4"/>
    <w:rsid w:val="00B36A6D"/>
    <w:rsid w:val="00B36D90"/>
    <w:rsid w:val="00B36F43"/>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813"/>
    <w:rsid w:val="00B409C2"/>
    <w:rsid w:val="00B40AA2"/>
    <w:rsid w:val="00B40E80"/>
    <w:rsid w:val="00B40F65"/>
    <w:rsid w:val="00B41A1E"/>
    <w:rsid w:val="00B4218A"/>
    <w:rsid w:val="00B42B91"/>
    <w:rsid w:val="00B42C5A"/>
    <w:rsid w:val="00B42CFE"/>
    <w:rsid w:val="00B43012"/>
    <w:rsid w:val="00B43168"/>
    <w:rsid w:val="00B43435"/>
    <w:rsid w:val="00B437DF"/>
    <w:rsid w:val="00B43B96"/>
    <w:rsid w:val="00B43BED"/>
    <w:rsid w:val="00B44257"/>
    <w:rsid w:val="00B4435C"/>
    <w:rsid w:val="00B44415"/>
    <w:rsid w:val="00B4444D"/>
    <w:rsid w:val="00B44456"/>
    <w:rsid w:val="00B445E9"/>
    <w:rsid w:val="00B4461C"/>
    <w:rsid w:val="00B446AB"/>
    <w:rsid w:val="00B449FE"/>
    <w:rsid w:val="00B44BFE"/>
    <w:rsid w:val="00B44D46"/>
    <w:rsid w:val="00B45202"/>
    <w:rsid w:val="00B452A4"/>
    <w:rsid w:val="00B45F83"/>
    <w:rsid w:val="00B45FE6"/>
    <w:rsid w:val="00B46082"/>
    <w:rsid w:val="00B460A7"/>
    <w:rsid w:val="00B461BA"/>
    <w:rsid w:val="00B46418"/>
    <w:rsid w:val="00B467D1"/>
    <w:rsid w:val="00B46B8C"/>
    <w:rsid w:val="00B46F61"/>
    <w:rsid w:val="00B4737F"/>
    <w:rsid w:val="00B4738C"/>
    <w:rsid w:val="00B47C11"/>
    <w:rsid w:val="00B47C87"/>
    <w:rsid w:val="00B47E5F"/>
    <w:rsid w:val="00B47EBB"/>
    <w:rsid w:val="00B50575"/>
    <w:rsid w:val="00B50BEB"/>
    <w:rsid w:val="00B512FF"/>
    <w:rsid w:val="00B51462"/>
    <w:rsid w:val="00B51991"/>
    <w:rsid w:val="00B51AC1"/>
    <w:rsid w:val="00B51DDA"/>
    <w:rsid w:val="00B52423"/>
    <w:rsid w:val="00B52692"/>
    <w:rsid w:val="00B52A5C"/>
    <w:rsid w:val="00B52AAC"/>
    <w:rsid w:val="00B52B14"/>
    <w:rsid w:val="00B52B83"/>
    <w:rsid w:val="00B52C97"/>
    <w:rsid w:val="00B52E65"/>
    <w:rsid w:val="00B5301F"/>
    <w:rsid w:val="00B533E5"/>
    <w:rsid w:val="00B5357E"/>
    <w:rsid w:val="00B53A20"/>
    <w:rsid w:val="00B53CFE"/>
    <w:rsid w:val="00B53E3B"/>
    <w:rsid w:val="00B53FEA"/>
    <w:rsid w:val="00B53FF6"/>
    <w:rsid w:val="00B54058"/>
    <w:rsid w:val="00B542E8"/>
    <w:rsid w:val="00B5446A"/>
    <w:rsid w:val="00B54913"/>
    <w:rsid w:val="00B54BF6"/>
    <w:rsid w:val="00B54DFF"/>
    <w:rsid w:val="00B54EAA"/>
    <w:rsid w:val="00B54FCA"/>
    <w:rsid w:val="00B54FFB"/>
    <w:rsid w:val="00B55482"/>
    <w:rsid w:val="00B555DE"/>
    <w:rsid w:val="00B5562D"/>
    <w:rsid w:val="00B55793"/>
    <w:rsid w:val="00B55C6D"/>
    <w:rsid w:val="00B56193"/>
    <w:rsid w:val="00B56323"/>
    <w:rsid w:val="00B5672D"/>
    <w:rsid w:val="00B5690E"/>
    <w:rsid w:val="00B56DC0"/>
    <w:rsid w:val="00B5708F"/>
    <w:rsid w:val="00B5717D"/>
    <w:rsid w:val="00B574E8"/>
    <w:rsid w:val="00B574ED"/>
    <w:rsid w:val="00B5753E"/>
    <w:rsid w:val="00B5764D"/>
    <w:rsid w:val="00B576B7"/>
    <w:rsid w:val="00B5772D"/>
    <w:rsid w:val="00B57C47"/>
    <w:rsid w:val="00B6029C"/>
    <w:rsid w:val="00B603E8"/>
    <w:rsid w:val="00B604EE"/>
    <w:rsid w:val="00B60A5D"/>
    <w:rsid w:val="00B60DC1"/>
    <w:rsid w:val="00B612B6"/>
    <w:rsid w:val="00B6138C"/>
    <w:rsid w:val="00B613A1"/>
    <w:rsid w:val="00B615C4"/>
    <w:rsid w:val="00B616AE"/>
    <w:rsid w:val="00B6173E"/>
    <w:rsid w:val="00B61A23"/>
    <w:rsid w:val="00B61EE4"/>
    <w:rsid w:val="00B61F96"/>
    <w:rsid w:val="00B621AE"/>
    <w:rsid w:val="00B622F8"/>
    <w:rsid w:val="00B6260F"/>
    <w:rsid w:val="00B62638"/>
    <w:rsid w:val="00B6283F"/>
    <w:rsid w:val="00B635A1"/>
    <w:rsid w:val="00B63B66"/>
    <w:rsid w:val="00B63C8B"/>
    <w:rsid w:val="00B63D66"/>
    <w:rsid w:val="00B63E9B"/>
    <w:rsid w:val="00B63F58"/>
    <w:rsid w:val="00B640B6"/>
    <w:rsid w:val="00B64431"/>
    <w:rsid w:val="00B64709"/>
    <w:rsid w:val="00B64CDF"/>
    <w:rsid w:val="00B64D40"/>
    <w:rsid w:val="00B65187"/>
    <w:rsid w:val="00B65661"/>
    <w:rsid w:val="00B6590A"/>
    <w:rsid w:val="00B65959"/>
    <w:rsid w:val="00B65994"/>
    <w:rsid w:val="00B65B15"/>
    <w:rsid w:val="00B65BD6"/>
    <w:rsid w:val="00B65DFE"/>
    <w:rsid w:val="00B65F8F"/>
    <w:rsid w:val="00B664B6"/>
    <w:rsid w:val="00B66523"/>
    <w:rsid w:val="00B66832"/>
    <w:rsid w:val="00B668CA"/>
    <w:rsid w:val="00B66C90"/>
    <w:rsid w:val="00B66E38"/>
    <w:rsid w:val="00B67306"/>
    <w:rsid w:val="00B6731D"/>
    <w:rsid w:val="00B67859"/>
    <w:rsid w:val="00B67A05"/>
    <w:rsid w:val="00B67FE4"/>
    <w:rsid w:val="00B70304"/>
    <w:rsid w:val="00B704D9"/>
    <w:rsid w:val="00B7059D"/>
    <w:rsid w:val="00B7067B"/>
    <w:rsid w:val="00B70894"/>
    <w:rsid w:val="00B70A69"/>
    <w:rsid w:val="00B71130"/>
    <w:rsid w:val="00B712BC"/>
    <w:rsid w:val="00B713E7"/>
    <w:rsid w:val="00B7155D"/>
    <w:rsid w:val="00B71766"/>
    <w:rsid w:val="00B71770"/>
    <w:rsid w:val="00B71822"/>
    <w:rsid w:val="00B718D8"/>
    <w:rsid w:val="00B719CD"/>
    <w:rsid w:val="00B7223D"/>
    <w:rsid w:val="00B72468"/>
    <w:rsid w:val="00B7297A"/>
    <w:rsid w:val="00B72B1C"/>
    <w:rsid w:val="00B72B21"/>
    <w:rsid w:val="00B72E47"/>
    <w:rsid w:val="00B73190"/>
    <w:rsid w:val="00B73AC0"/>
    <w:rsid w:val="00B73D21"/>
    <w:rsid w:val="00B73FD9"/>
    <w:rsid w:val="00B741EF"/>
    <w:rsid w:val="00B74735"/>
    <w:rsid w:val="00B74C3E"/>
    <w:rsid w:val="00B74DEE"/>
    <w:rsid w:val="00B74E01"/>
    <w:rsid w:val="00B75078"/>
    <w:rsid w:val="00B759FD"/>
    <w:rsid w:val="00B75A44"/>
    <w:rsid w:val="00B75AB3"/>
    <w:rsid w:val="00B75AEF"/>
    <w:rsid w:val="00B75D51"/>
    <w:rsid w:val="00B762E8"/>
    <w:rsid w:val="00B76628"/>
    <w:rsid w:val="00B767BB"/>
    <w:rsid w:val="00B76A4F"/>
    <w:rsid w:val="00B76E90"/>
    <w:rsid w:val="00B7701D"/>
    <w:rsid w:val="00B770DC"/>
    <w:rsid w:val="00B771C4"/>
    <w:rsid w:val="00B7759C"/>
    <w:rsid w:val="00B77640"/>
    <w:rsid w:val="00B779D1"/>
    <w:rsid w:val="00B77D0E"/>
    <w:rsid w:val="00B77F52"/>
    <w:rsid w:val="00B8012F"/>
    <w:rsid w:val="00B80138"/>
    <w:rsid w:val="00B8016B"/>
    <w:rsid w:val="00B803E2"/>
    <w:rsid w:val="00B80553"/>
    <w:rsid w:val="00B806E7"/>
    <w:rsid w:val="00B808C5"/>
    <w:rsid w:val="00B8093F"/>
    <w:rsid w:val="00B810B4"/>
    <w:rsid w:val="00B81108"/>
    <w:rsid w:val="00B813F9"/>
    <w:rsid w:val="00B814D8"/>
    <w:rsid w:val="00B819BB"/>
    <w:rsid w:val="00B81D77"/>
    <w:rsid w:val="00B8216A"/>
    <w:rsid w:val="00B8225F"/>
    <w:rsid w:val="00B8276A"/>
    <w:rsid w:val="00B828D2"/>
    <w:rsid w:val="00B8296E"/>
    <w:rsid w:val="00B82A1B"/>
    <w:rsid w:val="00B82A83"/>
    <w:rsid w:val="00B82AF3"/>
    <w:rsid w:val="00B82C2B"/>
    <w:rsid w:val="00B82DF8"/>
    <w:rsid w:val="00B82EC5"/>
    <w:rsid w:val="00B82F9C"/>
    <w:rsid w:val="00B830A6"/>
    <w:rsid w:val="00B83295"/>
    <w:rsid w:val="00B8355F"/>
    <w:rsid w:val="00B837E0"/>
    <w:rsid w:val="00B838D6"/>
    <w:rsid w:val="00B83936"/>
    <w:rsid w:val="00B83A08"/>
    <w:rsid w:val="00B83AA2"/>
    <w:rsid w:val="00B83FB8"/>
    <w:rsid w:val="00B84415"/>
    <w:rsid w:val="00B84437"/>
    <w:rsid w:val="00B84517"/>
    <w:rsid w:val="00B84699"/>
    <w:rsid w:val="00B846CB"/>
    <w:rsid w:val="00B84768"/>
    <w:rsid w:val="00B849C4"/>
    <w:rsid w:val="00B84A04"/>
    <w:rsid w:val="00B84CCC"/>
    <w:rsid w:val="00B85333"/>
    <w:rsid w:val="00B85457"/>
    <w:rsid w:val="00B85511"/>
    <w:rsid w:val="00B8569D"/>
    <w:rsid w:val="00B857D1"/>
    <w:rsid w:val="00B8590B"/>
    <w:rsid w:val="00B85AAE"/>
    <w:rsid w:val="00B85AFC"/>
    <w:rsid w:val="00B8623F"/>
    <w:rsid w:val="00B86841"/>
    <w:rsid w:val="00B86C88"/>
    <w:rsid w:val="00B87120"/>
    <w:rsid w:val="00B871A8"/>
    <w:rsid w:val="00B871D4"/>
    <w:rsid w:val="00B87331"/>
    <w:rsid w:val="00B874E3"/>
    <w:rsid w:val="00B87759"/>
    <w:rsid w:val="00B87D90"/>
    <w:rsid w:val="00B9026D"/>
    <w:rsid w:val="00B904B8"/>
    <w:rsid w:val="00B90539"/>
    <w:rsid w:val="00B90553"/>
    <w:rsid w:val="00B906D7"/>
    <w:rsid w:val="00B90A09"/>
    <w:rsid w:val="00B90A20"/>
    <w:rsid w:val="00B910D5"/>
    <w:rsid w:val="00B91116"/>
    <w:rsid w:val="00B9123D"/>
    <w:rsid w:val="00B915E5"/>
    <w:rsid w:val="00B919FF"/>
    <w:rsid w:val="00B91BE3"/>
    <w:rsid w:val="00B91C27"/>
    <w:rsid w:val="00B91E45"/>
    <w:rsid w:val="00B91F7F"/>
    <w:rsid w:val="00B921A9"/>
    <w:rsid w:val="00B9231E"/>
    <w:rsid w:val="00B927B4"/>
    <w:rsid w:val="00B92D01"/>
    <w:rsid w:val="00B92D2C"/>
    <w:rsid w:val="00B93599"/>
    <w:rsid w:val="00B93666"/>
    <w:rsid w:val="00B93889"/>
    <w:rsid w:val="00B93C3C"/>
    <w:rsid w:val="00B93E92"/>
    <w:rsid w:val="00B94788"/>
    <w:rsid w:val="00B949F2"/>
    <w:rsid w:val="00B94E5F"/>
    <w:rsid w:val="00B95187"/>
    <w:rsid w:val="00B952FE"/>
    <w:rsid w:val="00B954E3"/>
    <w:rsid w:val="00B9554D"/>
    <w:rsid w:val="00B9557C"/>
    <w:rsid w:val="00B9560D"/>
    <w:rsid w:val="00B96389"/>
    <w:rsid w:val="00B9664B"/>
    <w:rsid w:val="00B967E3"/>
    <w:rsid w:val="00B9711F"/>
    <w:rsid w:val="00B97223"/>
    <w:rsid w:val="00B97228"/>
    <w:rsid w:val="00B975B4"/>
    <w:rsid w:val="00B9765D"/>
    <w:rsid w:val="00B97AD2"/>
    <w:rsid w:val="00B97B3B"/>
    <w:rsid w:val="00B97E29"/>
    <w:rsid w:val="00BA011C"/>
    <w:rsid w:val="00BA0153"/>
    <w:rsid w:val="00BA0283"/>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5A"/>
    <w:rsid w:val="00BA1EFA"/>
    <w:rsid w:val="00BA1F4D"/>
    <w:rsid w:val="00BA24D8"/>
    <w:rsid w:val="00BA2526"/>
    <w:rsid w:val="00BA2530"/>
    <w:rsid w:val="00BA2A4A"/>
    <w:rsid w:val="00BA2E3B"/>
    <w:rsid w:val="00BA2EA7"/>
    <w:rsid w:val="00BA3668"/>
    <w:rsid w:val="00BA3A75"/>
    <w:rsid w:val="00BA42E7"/>
    <w:rsid w:val="00BA43A9"/>
    <w:rsid w:val="00BA4F40"/>
    <w:rsid w:val="00BA50A7"/>
    <w:rsid w:val="00BA56CC"/>
    <w:rsid w:val="00BA57AB"/>
    <w:rsid w:val="00BA5974"/>
    <w:rsid w:val="00BA5AA7"/>
    <w:rsid w:val="00BA62EB"/>
    <w:rsid w:val="00BA64F4"/>
    <w:rsid w:val="00BA6B35"/>
    <w:rsid w:val="00BA718E"/>
    <w:rsid w:val="00BA71DF"/>
    <w:rsid w:val="00BA7375"/>
    <w:rsid w:val="00BA73EC"/>
    <w:rsid w:val="00BA7698"/>
    <w:rsid w:val="00BA774F"/>
    <w:rsid w:val="00BA79F0"/>
    <w:rsid w:val="00BA7DF5"/>
    <w:rsid w:val="00BA7E3E"/>
    <w:rsid w:val="00BA7E9A"/>
    <w:rsid w:val="00BB01B3"/>
    <w:rsid w:val="00BB0593"/>
    <w:rsid w:val="00BB059E"/>
    <w:rsid w:val="00BB0787"/>
    <w:rsid w:val="00BB0B9E"/>
    <w:rsid w:val="00BB0BB4"/>
    <w:rsid w:val="00BB161B"/>
    <w:rsid w:val="00BB1806"/>
    <w:rsid w:val="00BB19F7"/>
    <w:rsid w:val="00BB1CAE"/>
    <w:rsid w:val="00BB1E6B"/>
    <w:rsid w:val="00BB22E0"/>
    <w:rsid w:val="00BB2740"/>
    <w:rsid w:val="00BB27B2"/>
    <w:rsid w:val="00BB2814"/>
    <w:rsid w:val="00BB2BAC"/>
    <w:rsid w:val="00BB2DA1"/>
    <w:rsid w:val="00BB2E64"/>
    <w:rsid w:val="00BB2F5F"/>
    <w:rsid w:val="00BB3851"/>
    <w:rsid w:val="00BB3B25"/>
    <w:rsid w:val="00BB3B56"/>
    <w:rsid w:val="00BB3B91"/>
    <w:rsid w:val="00BB3C6E"/>
    <w:rsid w:val="00BB3D79"/>
    <w:rsid w:val="00BB3E93"/>
    <w:rsid w:val="00BB3F22"/>
    <w:rsid w:val="00BB4248"/>
    <w:rsid w:val="00BB447D"/>
    <w:rsid w:val="00BB4B39"/>
    <w:rsid w:val="00BB4B9A"/>
    <w:rsid w:val="00BB4C33"/>
    <w:rsid w:val="00BB4D4F"/>
    <w:rsid w:val="00BB5006"/>
    <w:rsid w:val="00BB533F"/>
    <w:rsid w:val="00BB57AB"/>
    <w:rsid w:val="00BB5902"/>
    <w:rsid w:val="00BB598A"/>
    <w:rsid w:val="00BB5F07"/>
    <w:rsid w:val="00BB6A1A"/>
    <w:rsid w:val="00BB6A6A"/>
    <w:rsid w:val="00BB6C1D"/>
    <w:rsid w:val="00BB6DC0"/>
    <w:rsid w:val="00BB6F15"/>
    <w:rsid w:val="00BB711A"/>
    <w:rsid w:val="00BC0304"/>
    <w:rsid w:val="00BC06E7"/>
    <w:rsid w:val="00BC07B5"/>
    <w:rsid w:val="00BC0E4A"/>
    <w:rsid w:val="00BC0F77"/>
    <w:rsid w:val="00BC11F2"/>
    <w:rsid w:val="00BC12BD"/>
    <w:rsid w:val="00BC13F9"/>
    <w:rsid w:val="00BC14CB"/>
    <w:rsid w:val="00BC15AE"/>
    <w:rsid w:val="00BC1656"/>
    <w:rsid w:val="00BC1A64"/>
    <w:rsid w:val="00BC1B1E"/>
    <w:rsid w:val="00BC1CFD"/>
    <w:rsid w:val="00BC1F79"/>
    <w:rsid w:val="00BC21EF"/>
    <w:rsid w:val="00BC24DA"/>
    <w:rsid w:val="00BC26FB"/>
    <w:rsid w:val="00BC2A31"/>
    <w:rsid w:val="00BC2B9D"/>
    <w:rsid w:val="00BC2BB3"/>
    <w:rsid w:val="00BC2F91"/>
    <w:rsid w:val="00BC2FC2"/>
    <w:rsid w:val="00BC30AD"/>
    <w:rsid w:val="00BC3289"/>
    <w:rsid w:val="00BC32E2"/>
    <w:rsid w:val="00BC379E"/>
    <w:rsid w:val="00BC3977"/>
    <w:rsid w:val="00BC3B97"/>
    <w:rsid w:val="00BC3CF0"/>
    <w:rsid w:val="00BC3DA4"/>
    <w:rsid w:val="00BC3EB4"/>
    <w:rsid w:val="00BC3FBB"/>
    <w:rsid w:val="00BC445F"/>
    <w:rsid w:val="00BC4625"/>
    <w:rsid w:val="00BC4916"/>
    <w:rsid w:val="00BC4CBC"/>
    <w:rsid w:val="00BC4CFE"/>
    <w:rsid w:val="00BC50B8"/>
    <w:rsid w:val="00BC5238"/>
    <w:rsid w:val="00BC64CB"/>
    <w:rsid w:val="00BC66F0"/>
    <w:rsid w:val="00BC690E"/>
    <w:rsid w:val="00BC6B63"/>
    <w:rsid w:val="00BC6B74"/>
    <w:rsid w:val="00BC6C3C"/>
    <w:rsid w:val="00BC6D02"/>
    <w:rsid w:val="00BC72A6"/>
    <w:rsid w:val="00BC7BBE"/>
    <w:rsid w:val="00BC7D7B"/>
    <w:rsid w:val="00BD027C"/>
    <w:rsid w:val="00BD0438"/>
    <w:rsid w:val="00BD04F5"/>
    <w:rsid w:val="00BD0658"/>
    <w:rsid w:val="00BD09FB"/>
    <w:rsid w:val="00BD0C3D"/>
    <w:rsid w:val="00BD0C3E"/>
    <w:rsid w:val="00BD0DA1"/>
    <w:rsid w:val="00BD0E03"/>
    <w:rsid w:val="00BD0EFA"/>
    <w:rsid w:val="00BD118A"/>
    <w:rsid w:val="00BD127C"/>
    <w:rsid w:val="00BD1313"/>
    <w:rsid w:val="00BD154D"/>
    <w:rsid w:val="00BD164F"/>
    <w:rsid w:val="00BD1920"/>
    <w:rsid w:val="00BD27B5"/>
    <w:rsid w:val="00BD3148"/>
    <w:rsid w:val="00BD31D9"/>
    <w:rsid w:val="00BD3294"/>
    <w:rsid w:val="00BD32A9"/>
    <w:rsid w:val="00BD35D3"/>
    <w:rsid w:val="00BD3DAF"/>
    <w:rsid w:val="00BD4212"/>
    <w:rsid w:val="00BD42B8"/>
    <w:rsid w:val="00BD4630"/>
    <w:rsid w:val="00BD4A77"/>
    <w:rsid w:val="00BD52B5"/>
    <w:rsid w:val="00BD538C"/>
    <w:rsid w:val="00BD55F2"/>
    <w:rsid w:val="00BD5853"/>
    <w:rsid w:val="00BD5C2F"/>
    <w:rsid w:val="00BD5CC4"/>
    <w:rsid w:val="00BD5E88"/>
    <w:rsid w:val="00BD5F06"/>
    <w:rsid w:val="00BD6077"/>
    <w:rsid w:val="00BD6117"/>
    <w:rsid w:val="00BD68F5"/>
    <w:rsid w:val="00BD7248"/>
    <w:rsid w:val="00BD73B7"/>
    <w:rsid w:val="00BD748D"/>
    <w:rsid w:val="00BD78E6"/>
    <w:rsid w:val="00BD79F8"/>
    <w:rsid w:val="00BD7E3F"/>
    <w:rsid w:val="00BE0044"/>
    <w:rsid w:val="00BE0321"/>
    <w:rsid w:val="00BE0384"/>
    <w:rsid w:val="00BE0C1A"/>
    <w:rsid w:val="00BE0DA0"/>
    <w:rsid w:val="00BE0EBA"/>
    <w:rsid w:val="00BE1093"/>
    <w:rsid w:val="00BE133F"/>
    <w:rsid w:val="00BE138B"/>
    <w:rsid w:val="00BE149E"/>
    <w:rsid w:val="00BE1EDD"/>
    <w:rsid w:val="00BE20BC"/>
    <w:rsid w:val="00BE22B0"/>
    <w:rsid w:val="00BE2345"/>
    <w:rsid w:val="00BE24BD"/>
    <w:rsid w:val="00BE2AAD"/>
    <w:rsid w:val="00BE2B93"/>
    <w:rsid w:val="00BE2E96"/>
    <w:rsid w:val="00BE2F5C"/>
    <w:rsid w:val="00BE3301"/>
    <w:rsid w:val="00BE35D2"/>
    <w:rsid w:val="00BE3656"/>
    <w:rsid w:val="00BE3868"/>
    <w:rsid w:val="00BE3914"/>
    <w:rsid w:val="00BE3B14"/>
    <w:rsid w:val="00BE3C9B"/>
    <w:rsid w:val="00BE3FBD"/>
    <w:rsid w:val="00BE4152"/>
    <w:rsid w:val="00BE423C"/>
    <w:rsid w:val="00BE4426"/>
    <w:rsid w:val="00BE4516"/>
    <w:rsid w:val="00BE45E7"/>
    <w:rsid w:val="00BE481A"/>
    <w:rsid w:val="00BE49D9"/>
    <w:rsid w:val="00BE5144"/>
    <w:rsid w:val="00BE575D"/>
    <w:rsid w:val="00BE5A5A"/>
    <w:rsid w:val="00BE5BD7"/>
    <w:rsid w:val="00BE5CD9"/>
    <w:rsid w:val="00BE5E10"/>
    <w:rsid w:val="00BE5F44"/>
    <w:rsid w:val="00BE64B6"/>
    <w:rsid w:val="00BE67F5"/>
    <w:rsid w:val="00BE68D4"/>
    <w:rsid w:val="00BE68EB"/>
    <w:rsid w:val="00BE6B5F"/>
    <w:rsid w:val="00BE6D70"/>
    <w:rsid w:val="00BE6F59"/>
    <w:rsid w:val="00BE70E3"/>
    <w:rsid w:val="00BE7402"/>
    <w:rsid w:val="00BE749D"/>
    <w:rsid w:val="00BE74E3"/>
    <w:rsid w:val="00BE77E0"/>
    <w:rsid w:val="00BE78F7"/>
    <w:rsid w:val="00BE7D3D"/>
    <w:rsid w:val="00BE7DE1"/>
    <w:rsid w:val="00BF074E"/>
    <w:rsid w:val="00BF0CCD"/>
    <w:rsid w:val="00BF0DC3"/>
    <w:rsid w:val="00BF147A"/>
    <w:rsid w:val="00BF14CD"/>
    <w:rsid w:val="00BF1801"/>
    <w:rsid w:val="00BF1CD9"/>
    <w:rsid w:val="00BF1D3F"/>
    <w:rsid w:val="00BF24A5"/>
    <w:rsid w:val="00BF2604"/>
    <w:rsid w:val="00BF286B"/>
    <w:rsid w:val="00BF287B"/>
    <w:rsid w:val="00BF2D50"/>
    <w:rsid w:val="00BF2EC1"/>
    <w:rsid w:val="00BF2FD2"/>
    <w:rsid w:val="00BF3682"/>
    <w:rsid w:val="00BF3738"/>
    <w:rsid w:val="00BF3746"/>
    <w:rsid w:val="00BF38BC"/>
    <w:rsid w:val="00BF393E"/>
    <w:rsid w:val="00BF39E2"/>
    <w:rsid w:val="00BF39F7"/>
    <w:rsid w:val="00BF3AAC"/>
    <w:rsid w:val="00BF3AC4"/>
    <w:rsid w:val="00BF3CD3"/>
    <w:rsid w:val="00BF3D88"/>
    <w:rsid w:val="00BF3E3C"/>
    <w:rsid w:val="00BF3F71"/>
    <w:rsid w:val="00BF40E3"/>
    <w:rsid w:val="00BF4505"/>
    <w:rsid w:val="00BF4745"/>
    <w:rsid w:val="00BF4C0F"/>
    <w:rsid w:val="00BF4C65"/>
    <w:rsid w:val="00BF4D87"/>
    <w:rsid w:val="00BF4E6E"/>
    <w:rsid w:val="00BF52BA"/>
    <w:rsid w:val="00BF52BC"/>
    <w:rsid w:val="00BF56A3"/>
    <w:rsid w:val="00BF59FE"/>
    <w:rsid w:val="00BF5A00"/>
    <w:rsid w:val="00BF5C13"/>
    <w:rsid w:val="00BF5F19"/>
    <w:rsid w:val="00BF5F93"/>
    <w:rsid w:val="00BF6041"/>
    <w:rsid w:val="00BF62C4"/>
    <w:rsid w:val="00BF63BA"/>
    <w:rsid w:val="00BF691A"/>
    <w:rsid w:val="00BF6C29"/>
    <w:rsid w:val="00BF7664"/>
    <w:rsid w:val="00BF77B4"/>
    <w:rsid w:val="00BF7980"/>
    <w:rsid w:val="00BF79AE"/>
    <w:rsid w:val="00BF7E6A"/>
    <w:rsid w:val="00C007B5"/>
    <w:rsid w:val="00C00913"/>
    <w:rsid w:val="00C010A3"/>
    <w:rsid w:val="00C0141A"/>
    <w:rsid w:val="00C01434"/>
    <w:rsid w:val="00C01620"/>
    <w:rsid w:val="00C01D9B"/>
    <w:rsid w:val="00C01F3B"/>
    <w:rsid w:val="00C020DF"/>
    <w:rsid w:val="00C02155"/>
    <w:rsid w:val="00C02EC5"/>
    <w:rsid w:val="00C03478"/>
    <w:rsid w:val="00C034C8"/>
    <w:rsid w:val="00C03DE0"/>
    <w:rsid w:val="00C03E75"/>
    <w:rsid w:val="00C03FA6"/>
    <w:rsid w:val="00C043BC"/>
    <w:rsid w:val="00C046D0"/>
    <w:rsid w:val="00C048BD"/>
    <w:rsid w:val="00C04BC7"/>
    <w:rsid w:val="00C04C14"/>
    <w:rsid w:val="00C04C20"/>
    <w:rsid w:val="00C04DB7"/>
    <w:rsid w:val="00C04DF6"/>
    <w:rsid w:val="00C05048"/>
    <w:rsid w:val="00C051C0"/>
    <w:rsid w:val="00C0551C"/>
    <w:rsid w:val="00C0554D"/>
    <w:rsid w:val="00C055D0"/>
    <w:rsid w:val="00C05A5B"/>
    <w:rsid w:val="00C05FF1"/>
    <w:rsid w:val="00C05FF2"/>
    <w:rsid w:val="00C060D6"/>
    <w:rsid w:val="00C06203"/>
    <w:rsid w:val="00C062C7"/>
    <w:rsid w:val="00C0661B"/>
    <w:rsid w:val="00C06834"/>
    <w:rsid w:val="00C06875"/>
    <w:rsid w:val="00C06AAE"/>
    <w:rsid w:val="00C06CCE"/>
    <w:rsid w:val="00C06F50"/>
    <w:rsid w:val="00C074AB"/>
    <w:rsid w:val="00C077BF"/>
    <w:rsid w:val="00C07ADA"/>
    <w:rsid w:val="00C1007C"/>
    <w:rsid w:val="00C1074D"/>
    <w:rsid w:val="00C108B7"/>
    <w:rsid w:val="00C10945"/>
    <w:rsid w:val="00C10C53"/>
    <w:rsid w:val="00C10F72"/>
    <w:rsid w:val="00C11369"/>
    <w:rsid w:val="00C11435"/>
    <w:rsid w:val="00C117E5"/>
    <w:rsid w:val="00C119CC"/>
    <w:rsid w:val="00C11A38"/>
    <w:rsid w:val="00C11B1C"/>
    <w:rsid w:val="00C11B5D"/>
    <w:rsid w:val="00C11F35"/>
    <w:rsid w:val="00C12694"/>
    <w:rsid w:val="00C128B7"/>
    <w:rsid w:val="00C12B45"/>
    <w:rsid w:val="00C12BA1"/>
    <w:rsid w:val="00C12EA8"/>
    <w:rsid w:val="00C12EE6"/>
    <w:rsid w:val="00C12F52"/>
    <w:rsid w:val="00C13416"/>
    <w:rsid w:val="00C13ABE"/>
    <w:rsid w:val="00C14145"/>
    <w:rsid w:val="00C14236"/>
    <w:rsid w:val="00C14CAB"/>
    <w:rsid w:val="00C14D18"/>
    <w:rsid w:val="00C14D48"/>
    <w:rsid w:val="00C14F3F"/>
    <w:rsid w:val="00C152FB"/>
    <w:rsid w:val="00C15352"/>
    <w:rsid w:val="00C15504"/>
    <w:rsid w:val="00C15619"/>
    <w:rsid w:val="00C156B4"/>
    <w:rsid w:val="00C1574B"/>
    <w:rsid w:val="00C159F9"/>
    <w:rsid w:val="00C15C89"/>
    <w:rsid w:val="00C15D9A"/>
    <w:rsid w:val="00C16088"/>
    <w:rsid w:val="00C16197"/>
    <w:rsid w:val="00C16243"/>
    <w:rsid w:val="00C163FA"/>
    <w:rsid w:val="00C166C7"/>
    <w:rsid w:val="00C167DE"/>
    <w:rsid w:val="00C16926"/>
    <w:rsid w:val="00C1694E"/>
    <w:rsid w:val="00C16A60"/>
    <w:rsid w:val="00C16AFC"/>
    <w:rsid w:val="00C16FEF"/>
    <w:rsid w:val="00C17116"/>
    <w:rsid w:val="00C171AE"/>
    <w:rsid w:val="00C1725F"/>
    <w:rsid w:val="00C1733E"/>
    <w:rsid w:val="00C175EC"/>
    <w:rsid w:val="00C17653"/>
    <w:rsid w:val="00C1778E"/>
    <w:rsid w:val="00C17A0A"/>
    <w:rsid w:val="00C20067"/>
    <w:rsid w:val="00C20282"/>
    <w:rsid w:val="00C20587"/>
    <w:rsid w:val="00C208CE"/>
    <w:rsid w:val="00C20A8E"/>
    <w:rsid w:val="00C2109B"/>
    <w:rsid w:val="00C21345"/>
    <w:rsid w:val="00C2136E"/>
    <w:rsid w:val="00C213D5"/>
    <w:rsid w:val="00C214EE"/>
    <w:rsid w:val="00C218E2"/>
    <w:rsid w:val="00C21A67"/>
    <w:rsid w:val="00C21C56"/>
    <w:rsid w:val="00C2226D"/>
    <w:rsid w:val="00C222F3"/>
    <w:rsid w:val="00C22445"/>
    <w:rsid w:val="00C224C7"/>
    <w:rsid w:val="00C2251E"/>
    <w:rsid w:val="00C22A78"/>
    <w:rsid w:val="00C22B73"/>
    <w:rsid w:val="00C23753"/>
    <w:rsid w:val="00C23781"/>
    <w:rsid w:val="00C237CB"/>
    <w:rsid w:val="00C23973"/>
    <w:rsid w:val="00C23A7A"/>
    <w:rsid w:val="00C23AD9"/>
    <w:rsid w:val="00C23EB2"/>
    <w:rsid w:val="00C23F1B"/>
    <w:rsid w:val="00C23FD4"/>
    <w:rsid w:val="00C241B1"/>
    <w:rsid w:val="00C24442"/>
    <w:rsid w:val="00C244A2"/>
    <w:rsid w:val="00C24AAF"/>
    <w:rsid w:val="00C24B65"/>
    <w:rsid w:val="00C25209"/>
    <w:rsid w:val="00C255D7"/>
    <w:rsid w:val="00C2566B"/>
    <w:rsid w:val="00C25851"/>
    <w:rsid w:val="00C258B8"/>
    <w:rsid w:val="00C25BA4"/>
    <w:rsid w:val="00C25BA9"/>
    <w:rsid w:val="00C25C80"/>
    <w:rsid w:val="00C25DBF"/>
    <w:rsid w:val="00C25E40"/>
    <w:rsid w:val="00C25EA4"/>
    <w:rsid w:val="00C260C4"/>
    <w:rsid w:val="00C26462"/>
    <w:rsid w:val="00C26473"/>
    <w:rsid w:val="00C265E4"/>
    <w:rsid w:val="00C268A2"/>
    <w:rsid w:val="00C27024"/>
    <w:rsid w:val="00C27063"/>
    <w:rsid w:val="00C2738A"/>
    <w:rsid w:val="00C27711"/>
    <w:rsid w:val="00C27783"/>
    <w:rsid w:val="00C27848"/>
    <w:rsid w:val="00C27EE6"/>
    <w:rsid w:val="00C300E5"/>
    <w:rsid w:val="00C30118"/>
    <w:rsid w:val="00C30554"/>
    <w:rsid w:val="00C306DD"/>
    <w:rsid w:val="00C308F1"/>
    <w:rsid w:val="00C30904"/>
    <w:rsid w:val="00C31075"/>
    <w:rsid w:val="00C31395"/>
    <w:rsid w:val="00C3154E"/>
    <w:rsid w:val="00C3155A"/>
    <w:rsid w:val="00C31B8C"/>
    <w:rsid w:val="00C32138"/>
    <w:rsid w:val="00C32172"/>
    <w:rsid w:val="00C325F1"/>
    <w:rsid w:val="00C32ACB"/>
    <w:rsid w:val="00C32DB5"/>
    <w:rsid w:val="00C32ED5"/>
    <w:rsid w:val="00C33179"/>
    <w:rsid w:val="00C33960"/>
    <w:rsid w:val="00C33CF7"/>
    <w:rsid w:val="00C33DEE"/>
    <w:rsid w:val="00C33E5B"/>
    <w:rsid w:val="00C33F8E"/>
    <w:rsid w:val="00C342D1"/>
    <w:rsid w:val="00C342E1"/>
    <w:rsid w:val="00C343E3"/>
    <w:rsid w:val="00C345F5"/>
    <w:rsid w:val="00C34808"/>
    <w:rsid w:val="00C34CC9"/>
    <w:rsid w:val="00C34D39"/>
    <w:rsid w:val="00C3519D"/>
    <w:rsid w:val="00C35282"/>
    <w:rsid w:val="00C353F0"/>
    <w:rsid w:val="00C3564B"/>
    <w:rsid w:val="00C358E1"/>
    <w:rsid w:val="00C359AE"/>
    <w:rsid w:val="00C35A8C"/>
    <w:rsid w:val="00C35C0E"/>
    <w:rsid w:val="00C35CBE"/>
    <w:rsid w:val="00C35CE7"/>
    <w:rsid w:val="00C35EE7"/>
    <w:rsid w:val="00C36304"/>
    <w:rsid w:val="00C3638B"/>
    <w:rsid w:val="00C36630"/>
    <w:rsid w:val="00C36741"/>
    <w:rsid w:val="00C369CC"/>
    <w:rsid w:val="00C36A3A"/>
    <w:rsid w:val="00C36A58"/>
    <w:rsid w:val="00C36A68"/>
    <w:rsid w:val="00C36BC4"/>
    <w:rsid w:val="00C36BEB"/>
    <w:rsid w:val="00C36C0D"/>
    <w:rsid w:val="00C37625"/>
    <w:rsid w:val="00C376D2"/>
    <w:rsid w:val="00C37EDE"/>
    <w:rsid w:val="00C37FA5"/>
    <w:rsid w:val="00C40291"/>
    <w:rsid w:val="00C4055D"/>
    <w:rsid w:val="00C405C5"/>
    <w:rsid w:val="00C40AF1"/>
    <w:rsid w:val="00C40B59"/>
    <w:rsid w:val="00C40C85"/>
    <w:rsid w:val="00C40D54"/>
    <w:rsid w:val="00C40E51"/>
    <w:rsid w:val="00C40F3F"/>
    <w:rsid w:val="00C4104B"/>
    <w:rsid w:val="00C41091"/>
    <w:rsid w:val="00C413E4"/>
    <w:rsid w:val="00C417CE"/>
    <w:rsid w:val="00C419E9"/>
    <w:rsid w:val="00C41C85"/>
    <w:rsid w:val="00C41C97"/>
    <w:rsid w:val="00C4213A"/>
    <w:rsid w:val="00C42408"/>
    <w:rsid w:val="00C424E1"/>
    <w:rsid w:val="00C42680"/>
    <w:rsid w:val="00C42685"/>
    <w:rsid w:val="00C426B2"/>
    <w:rsid w:val="00C42FC6"/>
    <w:rsid w:val="00C430D1"/>
    <w:rsid w:val="00C43405"/>
    <w:rsid w:val="00C4382C"/>
    <w:rsid w:val="00C43BF2"/>
    <w:rsid w:val="00C43BF6"/>
    <w:rsid w:val="00C43CA0"/>
    <w:rsid w:val="00C43FDA"/>
    <w:rsid w:val="00C44690"/>
    <w:rsid w:val="00C446E3"/>
    <w:rsid w:val="00C4471D"/>
    <w:rsid w:val="00C44BDC"/>
    <w:rsid w:val="00C44E71"/>
    <w:rsid w:val="00C453CE"/>
    <w:rsid w:val="00C45411"/>
    <w:rsid w:val="00C455A5"/>
    <w:rsid w:val="00C45622"/>
    <w:rsid w:val="00C45700"/>
    <w:rsid w:val="00C45928"/>
    <w:rsid w:val="00C4594A"/>
    <w:rsid w:val="00C45960"/>
    <w:rsid w:val="00C45B8F"/>
    <w:rsid w:val="00C462CC"/>
    <w:rsid w:val="00C464CF"/>
    <w:rsid w:val="00C4672F"/>
    <w:rsid w:val="00C47008"/>
    <w:rsid w:val="00C47290"/>
    <w:rsid w:val="00C47344"/>
    <w:rsid w:val="00C473EE"/>
    <w:rsid w:val="00C474F3"/>
    <w:rsid w:val="00C4760C"/>
    <w:rsid w:val="00C479EC"/>
    <w:rsid w:val="00C47AD7"/>
    <w:rsid w:val="00C47B05"/>
    <w:rsid w:val="00C47B4C"/>
    <w:rsid w:val="00C50287"/>
    <w:rsid w:val="00C50356"/>
    <w:rsid w:val="00C506D4"/>
    <w:rsid w:val="00C50F73"/>
    <w:rsid w:val="00C50F92"/>
    <w:rsid w:val="00C511E2"/>
    <w:rsid w:val="00C51405"/>
    <w:rsid w:val="00C514CC"/>
    <w:rsid w:val="00C51786"/>
    <w:rsid w:val="00C51849"/>
    <w:rsid w:val="00C518E6"/>
    <w:rsid w:val="00C5234D"/>
    <w:rsid w:val="00C523C9"/>
    <w:rsid w:val="00C52490"/>
    <w:rsid w:val="00C52974"/>
    <w:rsid w:val="00C52D2E"/>
    <w:rsid w:val="00C531D1"/>
    <w:rsid w:val="00C532D0"/>
    <w:rsid w:val="00C536B8"/>
    <w:rsid w:val="00C53E4D"/>
    <w:rsid w:val="00C542A0"/>
    <w:rsid w:val="00C547FE"/>
    <w:rsid w:val="00C54A07"/>
    <w:rsid w:val="00C54B2D"/>
    <w:rsid w:val="00C54DC8"/>
    <w:rsid w:val="00C54EA8"/>
    <w:rsid w:val="00C54F84"/>
    <w:rsid w:val="00C5559D"/>
    <w:rsid w:val="00C558F9"/>
    <w:rsid w:val="00C55B01"/>
    <w:rsid w:val="00C55C4C"/>
    <w:rsid w:val="00C55E31"/>
    <w:rsid w:val="00C55F0F"/>
    <w:rsid w:val="00C55F79"/>
    <w:rsid w:val="00C5617E"/>
    <w:rsid w:val="00C562B4"/>
    <w:rsid w:val="00C563AB"/>
    <w:rsid w:val="00C5657E"/>
    <w:rsid w:val="00C56BEA"/>
    <w:rsid w:val="00C56D34"/>
    <w:rsid w:val="00C56E31"/>
    <w:rsid w:val="00C56E5E"/>
    <w:rsid w:val="00C56F1E"/>
    <w:rsid w:val="00C56FCE"/>
    <w:rsid w:val="00C570A2"/>
    <w:rsid w:val="00C5744B"/>
    <w:rsid w:val="00C574AE"/>
    <w:rsid w:val="00C57C36"/>
    <w:rsid w:val="00C60119"/>
    <w:rsid w:val="00C6019B"/>
    <w:rsid w:val="00C6032E"/>
    <w:rsid w:val="00C60443"/>
    <w:rsid w:val="00C60447"/>
    <w:rsid w:val="00C604F1"/>
    <w:rsid w:val="00C607D1"/>
    <w:rsid w:val="00C607E7"/>
    <w:rsid w:val="00C60962"/>
    <w:rsid w:val="00C60C0F"/>
    <w:rsid w:val="00C60CCF"/>
    <w:rsid w:val="00C60FF8"/>
    <w:rsid w:val="00C613A5"/>
    <w:rsid w:val="00C61719"/>
    <w:rsid w:val="00C61A7A"/>
    <w:rsid w:val="00C61AAC"/>
    <w:rsid w:val="00C61D03"/>
    <w:rsid w:val="00C61F81"/>
    <w:rsid w:val="00C61F8F"/>
    <w:rsid w:val="00C625F0"/>
    <w:rsid w:val="00C62D2A"/>
    <w:rsid w:val="00C62E94"/>
    <w:rsid w:val="00C63305"/>
    <w:rsid w:val="00C63444"/>
    <w:rsid w:val="00C63591"/>
    <w:rsid w:val="00C63754"/>
    <w:rsid w:val="00C63AC1"/>
    <w:rsid w:val="00C63BC3"/>
    <w:rsid w:val="00C63C25"/>
    <w:rsid w:val="00C63FD8"/>
    <w:rsid w:val="00C64856"/>
    <w:rsid w:val="00C649E9"/>
    <w:rsid w:val="00C64F2C"/>
    <w:rsid w:val="00C64FB9"/>
    <w:rsid w:val="00C652D4"/>
    <w:rsid w:val="00C652F9"/>
    <w:rsid w:val="00C65477"/>
    <w:rsid w:val="00C656AC"/>
    <w:rsid w:val="00C65793"/>
    <w:rsid w:val="00C6584B"/>
    <w:rsid w:val="00C65A7E"/>
    <w:rsid w:val="00C65CFF"/>
    <w:rsid w:val="00C65F90"/>
    <w:rsid w:val="00C661B6"/>
    <w:rsid w:val="00C66541"/>
    <w:rsid w:val="00C66726"/>
    <w:rsid w:val="00C6679D"/>
    <w:rsid w:val="00C66A09"/>
    <w:rsid w:val="00C66B4B"/>
    <w:rsid w:val="00C66DFD"/>
    <w:rsid w:val="00C66E15"/>
    <w:rsid w:val="00C66FE8"/>
    <w:rsid w:val="00C675D6"/>
    <w:rsid w:val="00C67654"/>
    <w:rsid w:val="00C676D0"/>
    <w:rsid w:val="00C677E7"/>
    <w:rsid w:val="00C67847"/>
    <w:rsid w:val="00C679E8"/>
    <w:rsid w:val="00C67E40"/>
    <w:rsid w:val="00C67E88"/>
    <w:rsid w:val="00C67FB6"/>
    <w:rsid w:val="00C70067"/>
    <w:rsid w:val="00C70079"/>
    <w:rsid w:val="00C7027A"/>
    <w:rsid w:val="00C70893"/>
    <w:rsid w:val="00C70DC0"/>
    <w:rsid w:val="00C70FA3"/>
    <w:rsid w:val="00C7143E"/>
    <w:rsid w:val="00C71535"/>
    <w:rsid w:val="00C715D9"/>
    <w:rsid w:val="00C715FC"/>
    <w:rsid w:val="00C719A7"/>
    <w:rsid w:val="00C71CC5"/>
    <w:rsid w:val="00C71E07"/>
    <w:rsid w:val="00C71E32"/>
    <w:rsid w:val="00C72A07"/>
    <w:rsid w:val="00C72BB1"/>
    <w:rsid w:val="00C72D37"/>
    <w:rsid w:val="00C72FCD"/>
    <w:rsid w:val="00C735C8"/>
    <w:rsid w:val="00C73651"/>
    <w:rsid w:val="00C736D9"/>
    <w:rsid w:val="00C73A1E"/>
    <w:rsid w:val="00C73A4E"/>
    <w:rsid w:val="00C73EEF"/>
    <w:rsid w:val="00C74467"/>
    <w:rsid w:val="00C747C7"/>
    <w:rsid w:val="00C74869"/>
    <w:rsid w:val="00C74BB3"/>
    <w:rsid w:val="00C74C41"/>
    <w:rsid w:val="00C74D9C"/>
    <w:rsid w:val="00C74DE5"/>
    <w:rsid w:val="00C74F15"/>
    <w:rsid w:val="00C75145"/>
    <w:rsid w:val="00C75157"/>
    <w:rsid w:val="00C75631"/>
    <w:rsid w:val="00C7584A"/>
    <w:rsid w:val="00C758F9"/>
    <w:rsid w:val="00C75A5B"/>
    <w:rsid w:val="00C75AAE"/>
    <w:rsid w:val="00C75C5D"/>
    <w:rsid w:val="00C75D27"/>
    <w:rsid w:val="00C76268"/>
    <w:rsid w:val="00C7629C"/>
    <w:rsid w:val="00C762A2"/>
    <w:rsid w:val="00C76A10"/>
    <w:rsid w:val="00C76BA9"/>
    <w:rsid w:val="00C76C08"/>
    <w:rsid w:val="00C76C0E"/>
    <w:rsid w:val="00C77264"/>
    <w:rsid w:val="00C772F1"/>
    <w:rsid w:val="00C772FB"/>
    <w:rsid w:val="00C779FB"/>
    <w:rsid w:val="00C77E09"/>
    <w:rsid w:val="00C77F9F"/>
    <w:rsid w:val="00C80002"/>
    <w:rsid w:val="00C81473"/>
    <w:rsid w:val="00C816FB"/>
    <w:rsid w:val="00C818C4"/>
    <w:rsid w:val="00C818D2"/>
    <w:rsid w:val="00C8194C"/>
    <w:rsid w:val="00C81A25"/>
    <w:rsid w:val="00C81B96"/>
    <w:rsid w:val="00C81D04"/>
    <w:rsid w:val="00C81FA2"/>
    <w:rsid w:val="00C81FEC"/>
    <w:rsid w:val="00C8208D"/>
    <w:rsid w:val="00C8218A"/>
    <w:rsid w:val="00C827D0"/>
    <w:rsid w:val="00C829DE"/>
    <w:rsid w:val="00C82C3D"/>
    <w:rsid w:val="00C8317F"/>
    <w:rsid w:val="00C8335A"/>
    <w:rsid w:val="00C83765"/>
    <w:rsid w:val="00C837ED"/>
    <w:rsid w:val="00C83CEF"/>
    <w:rsid w:val="00C83F9A"/>
    <w:rsid w:val="00C83FB4"/>
    <w:rsid w:val="00C84215"/>
    <w:rsid w:val="00C8434A"/>
    <w:rsid w:val="00C84674"/>
    <w:rsid w:val="00C84C71"/>
    <w:rsid w:val="00C8525D"/>
    <w:rsid w:val="00C85268"/>
    <w:rsid w:val="00C85381"/>
    <w:rsid w:val="00C858E7"/>
    <w:rsid w:val="00C8594E"/>
    <w:rsid w:val="00C85B03"/>
    <w:rsid w:val="00C85D10"/>
    <w:rsid w:val="00C85D67"/>
    <w:rsid w:val="00C85D78"/>
    <w:rsid w:val="00C85E78"/>
    <w:rsid w:val="00C861D4"/>
    <w:rsid w:val="00C8625E"/>
    <w:rsid w:val="00C86510"/>
    <w:rsid w:val="00C86714"/>
    <w:rsid w:val="00C86718"/>
    <w:rsid w:val="00C86C65"/>
    <w:rsid w:val="00C86EB1"/>
    <w:rsid w:val="00C875C8"/>
    <w:rsid w:val="00C87AEE"/>
    <w:rsid w:val="00C87D35"/>
    <w:rsid w:val="00C87E5C"/>
    <w:rsid w:val="00C90323"/>
    <w:rsid w:val="00C90387"/>
    <w:rsid w:val="00C90782"/>
    <w:rsid w:val="00C90832"/>
    <w:rsid w:val="00C90D4E"/>
    <w:rsid w:val="00C90D8F"/>
    <w:rsid w:val="00C910D4"/>
    <w:rsid w:val="00C910E4"/>
    <w:rsid w:val="00C91154"/>
    <w:rsid w:val="00C9123A"/>
    <w:rsid w:val="00C9140F"/>
    <w:rsid w:val="00C915FB"/>
    <w:rsid w:val="00C916E9"/>
    <w:rsid w:val="00C91836"/>
    <w:rsid w:val="00C919FD"/>
    <w:rsid w:val="00C91AB2"/>
    <w:rsid w:val="00C91C82"/>
    <w:rsid w:val="00C91CBF"/>
    <w:rsid w:val="00C92043"/>
    <w:rsid w:val="00C920B8"/>
    <w:rsid w:val="00C9239F"/>
    <w:rsid w:val="00C9242E"/>
    <w:rsid w:val="00C924A6"/>
    <w:rsid w:val="00C926D3"/>
    <w:rsid w:val="00C92A49"/>
    <w:rsid w:val="00C92D7D"/>
    <w:rsid w:val="00C92E28"/>
    <w:rsid w:val="00C931B9"/>
    <w:rsid w:val="00C933A1"/>
    <w:rsid w:val="00C93424"/>
    <w:rsid w:val="00C9358D"/>
    <w:rsid w:val="00C93639"/>
    <w:rsid w:val="00C93703"/>
    <w:rsid w:val="00C938E5"/>
    <w:rsid w:val="00C93AD7"/>
    <w:rsid w:val="00C93CF3"/>
    <w:rsid w:val="00C93DE2"/>
    <w:rsid w:val="00C94255"/>
    <w:rsid w:val="00C94315"/>
    <w:rsid w:val="00C9434A"/>
    <w:rsid w:val="00C94365"/>
    <w:rsid w:val="00C9484C"/>
    <w:rsid w:val="00C948FE"/>
    <w:rsid w:val="00C949CE"/>
    <w:rsid w:val="00C94F0C"/>
    <w:rsid w:val="00C9509C"/>
    <w:rsid w:val="00C95326"/>
    <w:rsid w:val="00C95541"/>
    <w:rsid w:val="00C9571B"/>
    <w:rsid w:val="00C95946"/>
    <w:rsid w:val="00C95A00"/>
    <w:rsid w:val="00C95A8E"/>
    <w:rsid w:val="00C95B0D"/>
    <w:rsid w:val="00C95FE9"/>
    <w:rsid w:val="00C9611D"/>
    <w:rsid w:val="00C9674B"/>
    <w:rsid w:val="00C96786"/>
    <w:rsid w:val="00C96929"/>
    <w:rsid w:val="00C96D27"/>
    <w:rsid w:val="00C9705A"/>
    <w:rsid w:val="00C97782"/>
    <w:rsid w:val="00C97A31"/>
    <w:rsid w:val="00C97BE8"/>
    <w:rsid w:val="00C97D8F"/>
    <w:rsid w:val="00C97FF5"/>
    <w:rsid w:val="00CA0083"/>
    <w:rsid w:val="00CA0372"/>
    <w:rsid w:val="00CA0833"/>
    <w:rsid w:val="00CA0984"/>
    <w:rsid w:val="00CA09BC"/>
    <w:rsid w:val="00CA0B2C"/>
    <w:rsid w:val="00CA0B52"/>
    <w:rsid w:val="00CA189C"/>
    <w:rsid w:val="00CA19F1"/>
    <w:rsid w:val="00CA1D49"/>
    <w:rsid w:val="00CA1E12"/>
    <w:rsid w:val="00CA1ED8"/>
    <w:rsid w:val="00CA209F"/>
    <w:rsid w:val="00CA238D"/>
    <w:rsid w:val="00CA27FF"/>
    <w:rsid w:val="00CA2A2A"/>
    <w:rsid w:val="00CA327C"/>
    <w:rsid w:val="00CA34F9"/>
    <w:rsid w:val="00CA359E"/>
    <w:rsid w:val="00CA360B"/>
    <w:rsid w:val="00CA3805"/>
    <w:rsid w:val="00CA3918"/>
    <w:rsid w:val="00CA392C"/>
    <w:rsid w:val="00CA395D"/>
    <w:rsid w:val="00CA3CB9"/>
    <w:rsid w:val="00CA3D09"/>
    <w:rsid w:val="00CA3EFA"/>
    <w:rsid w:val="00CA40FB"/>
    <w:rsid w:val="00CA427E"/>
    <w:rsid w:val="00CA459C"/>
    <w:rsid w:val="00CA48D3"/>
    <w:rsid w:val="00CA4C96"/>
    <w:rsid w:val="00CA5CCE"/>
    <w:rsid w:val="00CA5DD4"/>
    <w:rsid w:val="00CA5E9F"/>
    <w:rsid w:val="00CA600D"/>
    <w:rsid w:val="00CA60E2"/>
    <w:rsid w:val="00CA6121"/>
    <w:rsid w:val="00CA6299"/>
    <w:rsid w:val="00CA632B"/>
    <w:rsid w:val="00CA6521"/>
    <w:rsid w:val="00CA6975"/>
    <w:rsid w:val="00CA7147"/>
    <w:rsid w:val="00CA74D5"/>
    <w:rsid w:val="00CA75FB"/>
    <w:rsid w:val="00CA7786"/>
    <w:rsid w:val="00CA789A"/>
    <w:rsid w:val="00CA7FF8"/>
    <w:rsid w:val="00CB002E"/>
    <w:rsid w:val="00CB006A"/>
    <w:rsid w:val="00CB020C"/>
    <w:rsid w:val="00CB032F"/>
    <w:rsid w:val="00CB04EC"/>
    <w:rsid w:val="00CB08CD"/>
    <w:rsid w:val="00CB0914"/>
    <w:rsid w:val="00CB0C93"/>
    <w:rsid w:val="00CB0F9D"/>
    <w:rsid w:val="00CB102A"/>
    <w:rsid w:val="00CB111F"/>
    <w:rsid w:val="00CB1D5D"/>
    <w:rsid w:val="00CB1D93"/>
    <w:rsid w:val="00CB2194"/>
    <w:rsid w:val="00CB232D"/>
    <w:rsid w:val="00CB26E0"/>
    <w:rsid w:val="00CB28E4"/>
    <w:rsid w:val="00CB2A57"/>
    <w:rsid w:val="00CB2CC0"/>
    <w:rsid w:val="00CB2EC4"/>
    <w:rsid w:val="00CB2F15"/>
    <w:rsid w:val="00CB3134"/>
    <w:rsid w:val="00CB3483"/>
    <w:rsid w:val="00CB3654"/>
    <w:rsid w:val="00CB369B"/>
    <w:rsid w:val="00CB3862"/>
    <w:rsid w:val="00CB397C"/>
    <w:rsid w:val="00CB39B1"/>
    <w:rsid w:val="00CB3A84"/>
    <w:rsid w:val="00CB3DB0"/>
    <w:rsid w:val="00CB3EBB"/>
    <w:rsid w:val="00CB3F61"/>
    <w:rsid w:val="00CB44DA"/>
    <w:rsid w:val="00CB4558"/>
    <w:rsid w:val="00CB4589"/>
    <w:rsid w:val="00CB45C7"/>
    <w:rsid w:val="00CB4831"/>
    <w:rsid w:val="00CB49A9"/>
    <w:rsid w:val="00CB4A71"/>
    <w:rsid w:val="00CB4D09"/>
    <w:rsid w:val="00CB4E7D"/>
    <w:rsid w:val="00CB50E5"/>
    <w:rsid w:val="00CB55D2"/>
    <w:rsid w:val="00CB5693"/>
    <w:rsid w:val="00CB573A"/>
    <w:rsid w:val="00CB57E6"/>
    <w:rsid w:val="00CB5B32"/>
    <w:rsid w:val="00CB5B47"/>
    <w:rsid w:val="00CB5B6B"/>
    <w:rsid w:val="00CB5E45"/>
    <w:rsid w:val="00CB5F14"/>
    <w:rsid w:val="00CB6A08"/>
    <w:rsid w:val="00CB6B34"/>
    <w:rsid w:val="00CB6DB9"/>
    <w:rsid w:val="00CB7328"/>
    <w:rsid w:val="00CB736D"/>
    <w:rsid w:val="00CB7395"/>
    <w:rsid w:val="00CB74E7"/>
    <w:rsid w:val="00CB7625"/>
    <w:rsid w:val="00CB7734"/>
    <w:rsid w:val="00CB7A59"/>
    <w:rsid w:val="00CB7CF2"/>
    <w:rsid w:val="00CB7D0B"/>
    <w:rsid w:val="00CB7D2B"/>
    <w:rsid w:val="00CB7F7A"/>
    <w:rsid w:val="00CC0268"/>
    <w:rsid w:val="00CC02C6"/>
    <w:rsid w:val="00CC03C5"/>
    <w:rsid w:val="00CC0483"/>
    <w:rsid w:val="00CC0A11"/>
    <w:rsid w:val="00CC0AAD"/>
    <w:rsid w:val="00CC0D74"/>
    <w:rsid w:val="00CC0DD3"/>
    <w:rsid w:val="00CC0EC7"/>
    <w:rsid w:val="00CC0FAE"/>
    <w:rsid w:val="00CC1131"/>
    <w:rsid w:val="00CC1184"/>
    <w:rsid w:val="00CC119E"/>
    <w:rsid w:val="00CC1406"/>
    <w:rsid w:val="00CC165B"/>
    <w:rsid w:val="00CC17BA"/>
    <w:rsid w:val="00CC1D1D"/>
    <w:rsid w:val="00CC1D1F"/>
    <w:rsid w:val="00CC21FE"/>
    <w:rsid w:val="00CC2310"/>
    <w:rsid w:val="00CC23A8"/>
    <w:rsid w:val="00CC278B"/>
    <w:rsid w:val="00CC28BD"/>
    <w:rsid w:val="00CC2C39"/>
    <w:rsid w:val="00CC2D11"/>
    <w:rsid w:val="00CC2F39"/>
    <w:rsid w:val="00CC2F97"/>
    <w:rsid w:val="00CC30BB"/>
    <w:rsid w:val="00CC3211"/>
    <w:rsid w:val="00CC339D"/>
    <w:rsid w:val="00CC340B"/>
    <w:rsid w:val="00CC3757"/>
    <w:rsid w:val="00CC382B"/>
    <w:rsid w:val="00CC3B44"/>
    <w:rsid w:val="00CC3DD8"/>
    <w:rsid w:val="00CC44AE"/>
    <w:rsid w:val="00CC45E4"/>
    <w:rsid w:val="00CC4906"/>
    <w:rsid w:val="00CC514C"/>
    <w:rsid w:val="00CC5437"/>
    <w:rsid w:val="00CC54CD"/>
    <w:rsid w:val="00CC598B"/>
    <w:rsid w:val="00CC5BB4"/>
    <w:rsid w:val="00CC5C3D"/>
    <w:rsid w:val="00CC5D5F"/>
    <w:rsid w:val="00CC6252"/>
    <w:rsid w:val="00CC628B"/>
    <w:rsid w:val="00CC6580"/>
    <w:rsid w:val="00CC6E93"/>
    <w:rsid w:val="00CC729C"/>
    <w:rsid w:val="00CC72C5"/>
    <w:rsid w:val="00CC7B98"/>
    <w:rsid w:val="00CD0243"/>
    <w:rsid w:val="00CD078A"/>
    <w:rsid w:val="00CD0AD1"/>
    <w:rsid w:val="00CD0C1A"/>
    <w:rsid w:val="00CD0E9B"/>
    <w:rsid w:val="00CD0EBA"/>
    <w:rsid w:val="00CD138B"/>
    <w:rsid w:val="00CD13B8"/>
    <w:rsid w:val="00CD13D6"/>
    <w:rsid w:val="00CD1404"/>
    <w:rsid w:val="00CD1734"/>
    <w:rsid w:val="00CD1AAA"/>
    <w:rsid w:val="00CD1B1F"/>
    <w:rsid w:val="00CD2273"/>
    <w:rsid w:val="00CD25DD"/>
    <w:rsid w:val="00CD26CF"/>
    <w:rsid w:val="00CD2C0D"/>
    <w:rsid w:val="00CD2E81"/>
    <w:rsid w:val="00CD35D9"/>
    <w:rsid w:val="00CD38DB"/>
    <w:rsid w:val="00CD3D11"/>
    <w:rsid w:val="00CD3D49"/>
    <w:rsid w:val="00CD3E9E"/>
    <w:rsid w:val="00CD4091"/>
    <w:rsid w:val="00CD418B"/>
    <w:rsid w:val="00CD42A1"/>
    <w:rsid w:val="00CD4331"/>
    <w:rsid w:val="00CD4406"/>
    <w:rsid w:val="00CD470C"/>
    <w:rsid w:val="00CD492C"/>
    <w:rsid w:val="00CD49D1"/>
    <w:rsid w:val="00CD4AC5"/>
    <w:rsid w:val="00CD4C75"/>
    <w:rsid w:val="00CD4DDD"/>
    <w:rsid w:val="00CD4E02"/>
    <w:rsid w:val="00CD4FA3"/>
    <w:rsid w:val="00CD5215"/>
    <w:rsid w:val="00CD53B2"/>
    <w:rsid w:val="00CD53D6"/>
    <w:rsid w:val="00CD5564"/>
    <w:rsid w:val="00CD55D4"/>
    <w:rsid w:val="00CD5688"/>
    <w:rsid w:val="00CD58EE"/>
    <w:rsid w:val="00CD5BFE"/>
    <w:rsid w:val="00CD60D7"/>
    <w:rsid w:val="00CD63A2"/>
    <w:rsid w:val="00CD67AC"/>
    <w:rsid w:val="00CD6A04"/>
    <w:rsid w:val="00CD6A9E"/>
    <w:rsid w:val="00CD7056"/>
    <w:rsid w:val="00CD7098"/>
    <w:rsid w:val="00CD73CE"/>
    <w:rsid w:val="00CD769B"/>
    <w:rsid w:val="00CD78FF"/>
    <w:rsid w:val="00CE048C"/>
    <w:rsid w:val="00CE052A"/>
    <w:rsid w:val="00CE069B"/>
    <w:rsid w:val="00CE0814"/>
    <w:rsid w:val="00CE0CB0"/>
    <w:rsid w:val="00CE0CE3"/>
    <w:rsid w:val="00CE0DF4"/>
    <w:rsid w:val="00CE10A5"/>
    <w:rsid w:val="00CE1200"/>
    <w:rsid w:val="00CE1686"/>
    <w:rsid w:val="00CE1768"/>
    <w:rsid w:val="00CE17A3"/>
    <w:rsid w:val="00CE1842"/>
    <w:rsid w:val="00CE1956"/>
    <w:rsid w:val="00CE19CF"/>
    <w:rsid w:val="00CE1AEB"/>
    <w:rsid w:val="00CE1B2F"/>
    <w:rsid w:val="00CE1BEC"/>
    <w:rsid w:val="00CE1CCB"/>
    <w:rsid w:val="00CE1DE0"/>
    <w:rsid w:val="00CE1F47"/>
    <w:rsid w:val="00CE1FAE"/>
    <w:rsid w:val="00CE2148"/>
    <w:rsid w:val="00CE21AA"/>
    <w:rsid w:val="00CE2472"/>
    <w:rsid w:val="00CE27D6"/>
    <w:rsid w:val="00CE2D2E"/>
    <w:rsid w:val="00CE2F8D"/>
    <w:rsid w:val="00CE3124"/>
    <w:rsid w:val="00CE3488"/>
    <w:rsid w:val="00CE35BA"/>
    <w:rsid w:val="00CE37CC"/>
    <w:rsid w:val="00CE3888"/>
    <w:rsid w:val="00CE3936"/>
    <w:rsid w:val="00CE394D"/>
    <w:rsid w:val="00CE3A4E"/>
    <w:rsid w:val="00CE3AE2"/>
    <w:rsid w:val="00CE3B74"/>
    <w:rsid w:val="00CE3F80"/>
    <w:rsid w:val="00CE40E7"/>
    <w:rsid w:val="00CE4511"/>
    <w:rsid w:val="00CE4563"/>
    <w:rsid w:val="00CE4AB1"/>
    <w:rsid w:val="00CE4F5C"/>
    <w:rsid w:val="00CE54A3"/>
    <w:rsid w:val="00CE551F"/>
    <w:rsid w:val="00CE5953"/>
    <w:rsid w:val="00CE5F08"/>
    <w:rsid w:val="00CE644F"/>
    <w:rsid w:val="00CE69D8"/>
    <w:rsid w:val="00CE6A1B"/>
    <w:rsid w:val="00CE6D49"/>
    <w:rsid w:val="00CE6E7A"/>
    <w:rsid w:val="00CE746F"/>
    <w:rsid w:val="00CE76A4"/>
    <w:rsid w:val="00CE77D0"/>
    <w:rsid w:val="00CE7913"/>
    <w:rsid w:val="00CE7925"/>
    <w:rsid w:val="00CE7A20"/>
    <w:rsid w:val="00CE7BE1"/>
    <w:rsid w:val="00CF0043"/>
    <w:rsid w:val="00CF0185"/>
    <w:rsid w:val="00CF01C5"/>
    <w:rsid w:val="00CF03C7"/>
    <w:rsid w:val="00CF04B6"/>
    <w:rsid w:val="00CF05D8"/>
    <w:rsid w:val="00CF09C5"/>
    <w:rsid w:val="00CF0BD2"/>
    <w:rsid w:val="00CF0CA4"/>
    <w:rsid w:val="00CF0DD4"/>
    <w:rsid w:val="00CF0F4C"/>
    <w:rsid w:val="00CF190A"/>
    <w:rsid w:val="00CF2102"/>
    <w:rsid w:val="00CF2374"/>
    <w:rsid w:val="00CF2644"/>
    <w:rsid w:val="00CF2E05"/>
    <w:rsid w:val="00CF30F5"/>
    <w:rsid w:val="00CF311F"/>
    <w:rsid w:val="00CF321A"/>
    <w:rsid w:val="00CF3474"/>
    <w:rsid w:val="00CF3801"/>
    <w:rsid w:val="00CF38C3"/>
    <w:rsid w:val="00CF3E18"/>
    <w:rsid w:val="00CF410C"/>
    <w:rsid w:val="00CF44BA"/>
    <w:rsid w:val="00CF4A56"/>
    <w:rsid w:val="00CF4B27"/>
    <w:rsid w:val="00CF4B2F"/>
    <w:rsid w:val="00CF53C1"/>
    <w:rsid w:val="00CF53C8"/>
    <w:rsid w:val="00CF5568"/>
    <w:rsid w:val="00CF55AE"/>
    <w:rsid w:val="00CF57A4"/>
    <w:rsid w:val="00CF594A"/>
    <w:rsid w:val="00CF5E7B"/>
    <w:rsid w:val="00CF5F93"/>
    <w:rsid w:val="00CF61F4"/>
    <w:rsid w:val="00CF6287"/>
    <w:rsid w:val="00CF6347"/>
    <w:rsid w:val="00CF6441"/>
    <w:rsid w:val="00CF657B"/>
    <w:rsid w:val="00CF65ED"/>
    <w:rsid w:val="00CF6896"/>
    <w:rsid w:val="00CF6D4A"/>
    <w:rsid w:val="00CF6D52"/>
    <w:rsid w:val="00CF749C"/>
    <w:rsid w:val="00CF76CE"/>
    <w:rsid w:val="00CF7B4D"/>
    <w:rsid w:val="00D005EE"/>
    <w:rsid w:val="00D0094A"/>
    <w:rsid w:val="00D0112F"/>
    <w:rsid w:val="00D012D5"/>
    <w:rsid w:val="00D0157F"/>
    <w:rsid w:val="00D01A63"/>
    <w:rsid w:val="00D01B25"/>
    <w:rsid w:val="00D020FE"/>
    <w:rsid w:val="00D022EA"/>
    <w:rsid w:val="00D023DD"/>
    <w:rsid w:val="00D023FF"/>
    <w:rsid w:val="00D02416"/>
    <w:rsid w:val="00D025AB"/>
    <w:rsid w:val="00D02636"/>
    <w:rsid w:val="00D02ACB"/>
    <w:rsid w:val="00D02CAA"/>
    <w:rsid w:val="00D02F98"/>
    <w:rsid w:val="00D02FDD"/>
    <w:rsid w:val="00D03340"/>
    <w:rsid w:val="00D0351C"/>
    <w:rsid w:val="00D035B4"/>
    <w:rsid w:val="00D035C4"/>
    <w:rsid w:val="00D037D1"/>
    <w:rsid w:val="00D037D5"/>
    <w:rsid w:val="00D0396E"/>
    <w:rsid w:val="00D039F7"/>
    <w:rsid w:val="00D03EF8"/>
    <w:rsid w:val="00D0400A"/>
    <w:rsid w:val="00D04215"/>
    <w:rsid w:val="00D044C5"/>
    <w:rsid w:val="00D04918"/>
    <w:rsid w:val="00D04B57"/>
    <w:rsid w:val="00D0560B"/>
    <w:rsid w:val="00D05648"/>
    <w:rsid w:val="00D05AEC"/>
    <w:rsid w:val="00D05B02"/>
    <w:rsid w:val="00D05DEF"/>
    <w:rsid w:val="00D061D1"/>
    <w:rsid w:val="00D06A70"/>
    <w:rsid w:val="00D06D38"/>
    <w:rsid w:val="00D06E2E"/>
    <w:rsid w:val="00D072E9"/>
    <w:rsid w:val="00D074F3"/>
    <w:rsid w:val="00D07B52"/>
    <w:rsid w:val="00D07CBF"/>
    <w:rsid w:val="00D07FE5"/>
    <w:rsid w:val="00D101F4"/>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3C76"/>
    <w:rsid w:val="00D13EAD"/>
    <w:rsid w:val="00D13F81"/>
    <w:rsid w:val="00D14014"/>
    <w:rsid w:val="00D14055"/>
    <w:rsid w:val="00D140A5"/>
    <w:rsid w:val="00D14120"/>
    <w:rsid w:val="00D1427B"/>
    <w:rsid w:val="00D14434"/>
    <w:rsid w:val="00D14AA9"/>
    <w:rsid w:val="00D14AC3"/>
    <w:rsid w:val="00D14EB8"/>
    <w:rsid w:val="00D1529E"/>
    <w:rsid w:val="00D15B25"/>
    <w:rsid w:val="00D15B9E"/>
    <w:rsid w:val="00D161A8"/>
    <w:rsid w:val="00D161DF"/>
    <w:rsid w:val="00D1630B"/>
    <w:rsid w:val="00D164B5"/>
    <w:rsid w:val="00D167E0"/>
    <w:rsid w:val="00D168B8"/>
    <w:rsid w:val="00D1716A"/>
    <w:rsid w:val="00D17253"/>
    <w:rsid w:val="00D1741F"/>
    <w:rsid w:val="00D174B8"/>
    <w:rsid w:val="00D174DB"/>
    <w:rsid w:val="00D17524"/>
    <w:rsid w:val="00D176A8"/>
    <w:rsid w:val="00D17CD9"/>
    <w:rsid w:val="00D17EB4"/>
    <w:rsid w:val="00D20149"/>
    <w:rsid w:val="00D201AF"/>
    <w:rsid w:val="00D20382"/>
    <w:rsid w:val="00D20582"/>
    <w:rsid w:val="00D207EE"/>
    <w:rsid w:val="00D20826"/>
    <w:rsid w:val="00D20A69"/>
    <w:rsid w:val="00D20A78"/>
    <w:rsid w:val="00D20AB2"/>
    <w:rsid w:val="00D20C28"/>
    <w:rsid w:val="00D20E57"/>
    <w:rsid w:val="00D2101A"/>
    <w:rsid w:val="00D21447"/>
    <w:rsid w:val="00D21633"/>
    <w:rsid w:val="00D2191B"/>
    <w:rsid w:val="00D21D3E"/>
    <w:rsid w:val="00D21DF8"/>
    <w:rsid w:val="00D21F2E"/>
    <w:rsid w:val="00D21F4D"/>
    <w:rsid w:val="00D21F8C"/>
    <w:rsid w:val="00D2235A"/>
    <w:rsid w:val="00D228E6"/>
    <w:rsid w:val="00D22A64"/>
    <w:rsid w:val="00D23092"/>
    <w:rsid w:val="00D2337F"/>
    <w:rsid w:val="00D23410"/>
    <w:rsid w:val="00D2363F"/>
    <w:rsid w:val="00D238C6"/>
    <w:rsid w:val="00D239D0"/>
    <w:rsid w:val="00D23F78"/>
    <w:rsid w:val="00D247C2"/>
    <w:rsid w:val="00D24B3F"/>
    <w:rsid w:val="00D24EB4"/>
    <w:rsid w:val="00D250C0"/>
    <w:rsid w:val="00D255ED"/>
    <w:rsid w:val="00D259F7"/>
    <w:rsid w:val="00D25B16"/>
    <w:rsid w:val="00D25EA0"/>
    <w:rsid w:val="00D25F28"/>
    <w:rsid w:val="00D26038"/>
    <w:rsid w:val="00D26044"/>
    <w:rsid w:val="00D26563"/>
    <w:rsid w:val="00D26726"/>
    <w:rsid w:val="00D26774"/>
    <w:rsid w:val="00D2691C"/>
    <w:rsid w:val="00D26BC5"/>
    <w:rsid w:val="00D26C05"/>
    <w:rsid w:val="00D26D11"/>
    <w:rsid w:val="00D271B9"/>
    <w:rsid w:val="00D27BE9"/>
    <w:rsid w:val="00D27FF0"/>
    <w:rsid w:val="00D3070E"/>
    <w:rsid w:val="00D307CE"/>
    <w:rsid w:val="00D307E5"/>
    <w:rsid w:val="00D30BA1"/>
    <w:rsid w:val="00D30C46"/>
    <w:rsid w:val="00D30DC7"/>
    <w:rsid w:val="00D30F1F"/>
    <w:rsid w:val="00D3104D"/>
    <w:rsid w:val="00D3188B"/>
    <w:rsid w:val="00D31A2C"/>
    <w:rsid w:val="00D324D8"/>
    <w:rsid w:val="00D328CD"/>
    <w:rsid w:val="00D32A99"/>
    <w:rsid w:val="00D32DAE"/>
    <w:rsid w:val="00D33074"/>
    <w:rsid w:val="00D330F5"/>
    <w:rsid w:val="00D33A3F"/>
    <w:rsid w:val="00D33C03"/>
    <w:rsid w:val="00D33D0B"/>
    <w:rsid w:val="00D33E24"/>
    <w:rsid w:val="00D33E3A"/>
    <w:rsid w:val="00D340F5"/>
    <w:rsid w:val="00D34175"/>
    <w:rsid w:val="00D34187"/>
    <w:rsid w:val="00D341C5"/>
    <w:rsid w:val="00D346CA"/>
    <w:rsid w:val="00D347BE"/>
    <w:rsid w:val="00D349A8"/>
    <w:rsid w:val="00D349EE"/>
    <w:rsid w:val="00D34ADA"/>
    <w:rsid w:val="00D34AEF"/>
    <w:rsid w:val="00D34E34"/>
    <w:rsid w:val="00D34E93"/>
    <w:rsid w:val="00D34F80"/>
    <w:rsid w:val="00D351E0"/>
    <w:rsid w:val="00D35254"/>
    <w:rsid w:val="00D352EE"/>
    <w:rsid w:val="00D35790"/>
    <w:rsid w:val="00D35AD2"/>
    <w:rsid w:val="00D35C4C"/>
    <w:rsid w:val="00D35EF3"/>
    <w:rsid w:val="00D35F25"/>
    <w:rsid w:val="00D360C3"/>
    <w:rsid w:val="00D3632B"/>
    <w:rsid w:val="00D36357"/>
    <w:rsid w:val="00D366D8"/>
    <w:rsid w:val="00D36723"/>
    <w:rsid w:val="00D36AD9"/>
    <w:rsid w:val="00D36AEA"/>
    <w:rsid w:val="00D36B58"/>
    <w:rsid w:val="00D36C9E"/>
    <w:rsid w:val="00D36E23"/>
    <w:rsid w:val="00D374A4"/>
    <w:rsid w:val="00D37802"/>
    <w:rsid w:val="00D37988"/>
    <w:rsid w:val="00D37B8F"/>
    <w:rsid w:val="00D37C74"/>
    <w:rsid w:val="00D37FFC"/>
    <w:rsid w:val="00D4015F"/>
    <w:rsid w:val="00D40577"/>
    <w:rsid w:val="00D40739"/>
    <w:rsid w:val="00D411B6"/>
    <w:rsid w:val="00D41314"/>
    <w:rsid w:val="00D41AB2"/>
    <w:rsid w:val="00D41F77"/>
    <w:rsid w:val="00D4224E"/>
    <w:rsid w:val="00D42482"/>
    <w:rsid w:val="00D4262E"/>
    <w:rsid w:val="00D428F7"/>
    <w:rsid w:val="00D42B70"/>
    <w:rsid w:val="00D42C3C"/>
    <w:rsid w:val="00D42C95"/>
    <w:rsid w:val="00D42CDA"/>
    <w:rsid w:val="00D43264"/>
    <w:rsid w:val="00D43475"/>
    <w:rsid w:val="00D43D01"/>
    <w:rsid w:val="00D43E8E"/>
    <w:rsid w:val="00D440DF"/>
    <w:rsid w:val="00D44115"/>
    <w:rsid w:val="00D44695"/>
    <w:rsid w:val="00D4486A"/>
    <w:rsid w:val="00D44BB4"/>
    <w:rsid w:val="00D44D96"/>
    <w:rsid w:val="00D45023"/>
    <w:rsid w:val="00D451F6"/>
    <w:rsid w:val="00D45810"/>
    <w:rsid w:val="00D4604B"/>
    <w:rsid w:val="00D465A3"/>
    <w:rsid w:val="00D46775"/>
    <w:rsid w:val="00D467D6"/>
    <w:rsid w:val="00D46AFF"/>
    <w:rsid w:val="00D46B5B"/>
    <w:rsid w:val="00D46EEE"/>
    <w:rsid w:val="00D4719E"/>
    <w:rsid w:val="00D474BB"/>
    <w:rsid w:val="00D47777"/>
    <w:rsid w:val="00D47A99"/>
    <w:rsid w:val="00D47BA3"/>
    <w:rsid w:val="00D47FFB"/>
    <w:rsid w:val="00D5012D"/>
    <w:rsid w:val="00D5066E"/>
    <w:rsid w:val="00D50680"/>
    <w:rsid w:val="00D50893"/>
    <w:rsid w:val="00D50E1D"/>
    <w:rsid w:val="00D50F78"/>
    <w:rsid w:val="00D50F7C"/>
    <w:rsid w:val="00D51299"/>
    <w:rsid w:val="00D51311"/>
    <w:rsid w:val="00D5136E"/>
    <w:rsid w:val="00D516A7"/>
    <w:rsid w:val="00D51729"/>
    <w:rsid w:val="00D51795"/>
    <w:rsid w:val="00D519F2"/>
    <w:rsid w:val="00D51C32"/>
    <w:rsid w:val="00D51CF6"/>
    <w:rsid w:val="00D51D53"/>
    <w:rsid w:val="00D51E8F"/>
    <w:rsid w:val="00D51EAD"/>
    <w:rsid w:val="00D520F6"/>
    <w:rsid w:val="00D52133"/>
    <w:rsid w:val="00D5219A"/>
    <w:rsid w:val="00D5235D"/>
    <w:rsid w:val="00D5242A"/>
    <w:rsid w:val="00D52438"/>
    <w:rsid w:val="00D5254E"/>
    <w:rsid w:val="00D52664"/>
    <w:rsid w:val="00D527A6"/>
    <w:rsid w:val="00D52818"/>
    <w:rsid w:val="00D528B6"/>
    <w:rsid w:val="00D529F2"/>
    <w:rsid w:val="00D52AFE"/>
    <w:rsid w:val="00D5332D"/>
    <w:rsid w:val="00D53333"/>
    <w:rsid w:val="00D535EA"/>
    <w:rsid w:val="00D53A8D"/>
    <w:rsid w:val="00D53F96"/>
    <w:rsid w:val="00D546AC"/>
    <w:rsid w:val="00D546C6"/>
    <w:rsid w:val="00D546CD"/>
    <w:rsid w:val="00D54704"/>
    <w:rsid w:val="00D548BA"/>
    <w:rsid w:val="00D548EF"/>
    <w:rsid w:val="00D54D60"/>
    <w:rsid w:val="00D55206"/>
    <w:rsid w:val="00D55930"/>
    <w:rsid w:val="00D55AB2"/>
    <w:rsid w:val="00D55B72"/>
    <w:rsid w:val="00D55EE6"/>
    <w:rsid w:val="00D55FE8"/>
    <w:rsid w:val="00D5602D"/>
    <w:rsid w:val="00D56103"/>
    <w:rsid w:val="00D5624C"/>
    <w:rsid w:val="00D563C3"/>
    <w:rsid w:val="00D56CDF"/>
    <w:rsid w:val="00D57051"/>
    <w:rsid w:val="00D57375"/>
    <w:rsid w:val="00D57386"/>
    <w:rsid w:val="00D57AA5"/>
    <w:rsid w:val="00D57E30"/>
    <w:rsid w:val="00D6004F"/>
    <w:rsid w:val="00D60AC7"/>
    <w:rsid w:val="00D60C5C"/>
    <w:rsid w:val="00D60CC0"/>
    <w:rsid w:val="00D60D7B"/>
    <w:rsid w:val="00D60F39"/>
    <w:rsid w:val="00D614F4"/>
    <w:rsid w:val="00D6152A"/>
    <w:rsid w:val="00D6165A"/>
    <w:rsid w:val="00D6194B"/>
    <w:rsid w:val="00D61EB1"/>
    <w:rsid w:val="00D62277"/>
    <w:rsid w:val="00D62447"/>
    <w:rsid w:val="00D628D6"/>
    <w:rsid w:val="00D62951"/>
    <w:rsid w:val="00D629C3"/>
    <w:rsid w:val="00D62A8E"/>
    <w:rsid w:val="00D62CCD"/>
    <w:rsid w:val="00D62F91"/>
    <w:rsid w:val="00D63394"/>
    <w:rsid w:val="00D636D8"/>
    <w:rsid w:val="00D636DB"/>
    <w:rsid w:val="00D63A05"/>
    <w:rsid w:val="00D63B9B"/>
    <w:rsid w:val="00D63F14"/>
    <w:rsid w:val="00D6441B"/>
    <w:rsid w:val="00D649DE"/>
    <w:rsid w:val="00D64B42"/>
    <w:rsid w:val="00D64F2B"/>
    <w:rsid w:val="00D65337"/>
    <w:rsid w:val="00D65391"/>
    <w:rsid w:val="00D65423"/>
    <w:rsid w:val="00D65568"/>
    <w:rsid w:val="00D656F5"/>
    <w:rsid w:val="00D65856"/>
    <w:rsid w:val="00D65C49"/>
    <w:rsid w:val="00D666D3"/>
    <w:rsid w:val="00D667D1"/>
    <w:rsid w:val="00D66D01"/>
    <w:rsid w:val="00D66E90"/>
    <w:rsid w:val="00D67058"/>
    <w:rsid w:val="00D670CE"/>
    <w:rsid w:val="00D672DA"/>
    <w:rsid w:val="00D67AF9"/>
    <w:rsid w:val="00D67C51"/>
    <w:rsid w:val="00D67FF9"/>
    <w:rsid w:val="00D70290"/>
    <w:rsid w:val="00D7069D"/>
    <w:rsid w:val="00D70702"/>
    <w:rsid w:val="00D707BB"/>
    <w:rsid w:val="00D707CD"/>
    <w:rsid w:val="00D7082D"/>
    <w:rsid w:val="00D70960"/>
    <w:rsid w:val="00D70F5A"/>
    <w:rsid w:val="00D7111D"/>
    <w:rsid w:val="00D7198E"/>
    <w:rsid w:val="00D721DE"/>
    <w:rsid w:val="00D72260"/>
    <w:rsid w:val="00D7241E"/>
    <w:rsid w:val="00D72A07"/>
    <w:rsid w:val="00D72B8B"/>
    <w:rsid w:val="00D72BA4"/>
    <w:rsid w:val="00D72C5B"/>
    <w:rsid w:val="00D72FC1"/>
    <w:rsid w:val="00D730B8"/>
    <w:rsid w:val="00D7316F"/>
    <w:rsid w:val="00D7337B"/>
    <w:rsid w:val="00D733F2"/>
    <w:rsid w:val="00D73784"/>
    <w:rsid w:val="00D73BBF"/>
    <w:rsid w:val="00D73D18"/>
    <w:rsid w:val="00D73E43"/>
    <w:rsid w:val="00D73E6A"/>
    <w:rsid w:val="00D741D1"/>
    <w:rsid w:val="00D748C6"/>
    <w:rsid w:val="00D74A84"/>
    <w:rsid w:val="00D74C4D"/>
    <w:rsid w:val="00D7524F"/>
    <w:rsid w:val="00D7541A"/>
    <w:rsid w:val="00D75470"/>
    <w:rsid w:val="00D755B9"/>
    <w:rsid w:val="00D755F7"/>
    <w:rsid w:val="00D757F1"/>
    <w:rsid w:val="00D75947"/>
    <w:rsid w:val="00D7598F"/>
    <w:rsid w:val="00D75A8A"/>
    <w:rsid w:val="00D75EB9"/>
    <w:rsid w:val="00D763B9"/>
    <w:rsid w:val="00D76810"/>
    <w:rsid w:val="00D76860"/>
    <w:rsid w:val="00D768D6"/>
    <w:rsid w:val="00D7702D"/>
    <w:rsid w:val="00D77036"/>
    <w:rsid w:val="00D770D2"/>
    <w:rsid w:val="00D77356"/>
    <w:rsid w:val="00D7741C"/>
    <w:rsid w:val="00D77956"/>
    <w:rsid w:val="00D77E47"/>
    <w:rsid w:val="00D77FB6"/>
    <w:rsid w:val="00D801CE"/>
    <w:rsid w:val="00D8020B"/>
    <w:rsid w:val="00D803DF"/>
    <w:rsid w:val="00D80432"/>
    <w:rsid w:val="00D804AB"/>
    <w:rsid w:val="00D8084E"/>
    <w:rsid w:val="00D80854"/>
    <w:rsid w:val="00D80DFA"/>
    <w:rsid w:val="00D80EF4"/>
    <w:rsid w:val="00D80F83"/>
    <w:rsid w:val="00D80F9D"/>
    <w:rsid w:val="00D81125"/>
    <w:rsid w:val="00D8135C"/>
    <w:rsid w:val="00D81403"/>
    <w:rsid w:val="00D81561"/>
    <w:rsid w:val="00D816AC"/>
    <w:rsid w:val="00D81721"/>
    <w:rsid w:val="00D81A32"/>
    <w:rsid w:val="00D81D34"/>
    <w:rsid w:val="00D81D3A"/>
    <w:rsid w:val="00D81D8E"/>
    <w:rsid w:val="00D828EC"/>
    <w:rsid w:val="00D82B15"/>
    <w:rsid w:val="00D82BC6"/>
    <w:rsid w:val="00D82F7A"/>
    <w:rsid w:val="00D82FBB"/>
    <w:rsid w:val="00D837C5"/>
    <w:rsid w:val="00D83D8E"/>
    <w:rsid w:val="00D83EEC"/>
    <w:rsid w:val="00D83F53"/>
    <w:rsid w:val="00D8443F"/>
    <w:rsid w:val="00D849E2"/>
    <w:rsid w:val="00D84A65"/>
    <w:rsid w:val="00D84B3A"/>
    <w:rsid w:val="00D84BF8"/>
    <w:rsid w:val="00D84D99"/>
    <w:rsid w:val="00D8508F"/>
    <w:rsid w:val="00D85202"/>
    <w:rsid w:val="00D85E0B"/>
    <w:rsid w:val="00D861BD"/>
    <w:rsid w:val="00D8628E"/>
    <w:rsid w:val="00D86313"/>
    <w:rsid w:val="00D86557"/>
    <w:rsid w:val="00D86832"/>
    <w:rsid w:val="00D86E01"/>
    <w:rsid w:val="00D86FC1"/>
    <w:rsid w:val="00D870F4"/>
    <w:rsid w:val="00D876B3"/>
    <w:rsid w:val="00D8788B"/>
    <w:rsid w:val="00D87B4E"/>
    <w:rsid w:val="00D87F47"/>
    <w:rsid w:val="00D9031C"/>
    <w:rsid w:val="00D90505"/>
    <w:rsid w:val="00D90722"/>
    <w:rsid w:val="00D9073E"/>
    <w:rsid w:val="00D90788"/>
    <w:rsid w:val="00D90DD3"/>
    <w:rsid w:val="00D90F4F"/>
    <w:rsid w:val="00D9120D"/>
    <w:rsid w:val="00D91221"/>
    <w:rsid w:val="00D91299"/>
    <w:rsid w:val="00D9144E"/>
    <w:rsid w:val="00D91529"/>
    <w:rsid w:val="00D91843"/>
    <w:rsid w:val="00D91C3B"/>
    <w:rsid w:val="00D91DED"/>
    <w:rsid w:val="00D921B4"/>
    <w:rsid w:val="00D9272F"/>
    <w:rsid w:val="00D92D00"/>
    <w:rsid w:val="00D92E55"/>
    <w:rsid w:val="00D92EFB"/>
    <w:rsid w:val="00D931DF"/>
    <w:rsid w:val="00D934B5"/>
    <w:rsid w:val="00D934EF"/>
    <w:rsid w:val="00D935AB"/>
    <w:rsid w:val="00D936AD"/>
    <w:rsid w:val="00D9377B"/>
    <w:rsid w:val="00D938A4"/>
    <w:rsid w:val="00D93BCC"/>
    <w:rsid w:val="00D94737"/>
    <w:rsid w:val="00D947B1"/>
    <w:rsid w:val="00D94CFC"/>
    <w:rsid w:val="00D94D42"/>
    <w:rsid w:val="00D94E3D"/>
    <w:rsid w:val="00D9502F"/>
    <w:rsid w:val="00D95354"/>
    <w:rsid w:val="00D955BE"/>
    <w:rsid w:val="00D95674"/>
    <w:rsid w:val="00D9574D"/>
    <w:rsid w:val="00D958D5"/>
    <w:rsid w:val="00D95983"/>
    <w:rsid w:val="00D95A6C"/>
    <w:rsid w:val="00D96206"/>
    <w:rsid w:val="00D9661E"/>
    <w:rsid w:val="00D96754"/>
    <w:rsid w:val="00D96AD1"/>
    <w:rsid w:val="00D96BEF"/>
    <w:rsid w:val="00D96E90"/>
    <w:rsid w:val="00D96FA3"/>
    <w:rsid w:val="00D96FE6"/>
    <w:rsid w:val="00D9717F"/>
    <w:rsid w:val="00D97516"/>
    <w:rsid w:val="00D97573"/>
    <w:rsid w:val="00D97B8F"/>
    <w:rsid w:val="00D97E5A"/>
    <w:rsid w:val="00DA0187"/>
    <w:rsid w:val="00DA01C7"/>
    <w:rsid w:val="00DA02E3"/>
    <w:rsid w:val="00DA0581"/>
    <w:rsid w:val="00DA081D"/>
    <w:rsid w:val="00DA0AF2"/>
    <w:rsid w:val="00DA0E66"/>
    <w:rsid w:val="00DA1916"/>
    <w:rsid w:val="00DA1E17"/>
    <w:rsid w:val="00DA2041"/>
    <w:rsid w:val="00DA20A5"/>
    <w:rsid w:val="00DA21DC"/>
    <w:rsid w:val="00DA274E"/>
    <w:rsid w:val="00DA2806"/>
    <w:rsid w:val="00DA286E"/>
    <w:rsid w:val="00DA29BA"/>
    <w:rsid w:val="00DA2ADD"/>
    <w:rsid w:val="00DA2B7F"/>
    <w:rsid w:val="00DA2F60"/>
    <w:rsid w:val="00DA2F6B"/>
    <w:rsid w:val="00DA32D1"/>
    <w:rsid w:val="00DA33B2"/>
    <w:rsid w:val="00DA344E"/>
    <w:rsid w:val="00DA3490"/>
    <w:rsid w:val="00DA3654"/>
    <w:rsid w:val="00DA38A8"/>
    <w:rsid w:val="00DA3957"/>
    <w:rsid w:val="00DA39B4"/>
    <w:rsid w:val="00DA4089"/>
    <w:rsid w:val="00DA4355"/>
    <w:rsid w:val="00DA46EF"/>
    <w:rsid w:val="00DA4A34"/>
    <w:rsid w:val="00DA4F5D"/>
    <w:rsid w:val="00DA566F"/>
    <w:rsid w:val="00DA56DD"/>
    <w:rsid w:val="00DA59DB"/>
    <w:rsid w:val="00DA5AB7"/>
    <w:rsid w:val="00DA5CA8"/>
    <w:rsid w:val="00DA5E87"/>
    <w:rsid w:val="00DA6264"/>
    <w:rsid w:val="00DA6480"/>
    <w:rsid w:val="00DA6921"/>
    <w:rsid w:val="00DA6B18"/>
    <w:rsid w:val="00DA7289"/>
    <w:rsid w:val="00DA78C4"/>
    <w:rsid w:val="00DA79A5"/>
    <w:rsid w:val="00DA7CA7"/>
    <w:rsid w:val="00DB03D9"/>
    <w:rsid w:val="00DB0486"/>
    <w:rsid w:val="00DB06F4"/>
    <w:rsid w:val="00DB08BE"/>
    <w:rsid w:val="00DB1139"/>
    <w:rsid w:val="00DB122D"/>
    <w:rsid w:val="00DB1623"/>
    <w:rsid w:val="00DB1B0F"/>
    <w:rsid w:val="00DB1BB4"/>
    <w:rsid w:val="00DB1C3D"/>
    <w:rsid w:val="00DB1F63"/>
    <w:rsid w:val="00DB22CF"/>
    <w:rsid w:val="00DB2644"/>
    <w:rsid w:val="00DB285F"/>
    <w:rsid w:val="00DB287C"/>
    <w:rsid w:val="00DB2CA4"/>
    <w:rsid w:val="00DB304B"/>
    <w:rsid w:val="00DB31F4"/>
    <w:rsid w:val="00DB3B10"/>
    <w:rsid w:val="00DB3B4F"/>
    <w:rsid w:val="00DB3CFA"/>
    <w:rsid w:val="00DB3EF0"/>
    <w:rsid w:val="00DB415D"/>
    <w:rsid w:val="00DB429B"/>
    <w:rsid w:val="00DB46FD"/>
    <w:rsid w:val="00DB4833"/>
    <w:rsid w:val="00DB494E"/>
    <w:rsid w:val="00DB49F3"/>
    <w:rsid w:val="00DB4AD8"/>
    <w:rsid w:val="00DB4CB1"/>
    <w:rsid w:val="00DB4EE8"/>
    <w:rsid w:val="00DB574B"/>
    <w:rsid w:val="00DB5A93"/>
    <w:rsid w:val="00DB5E65"/>
    <w:rsid w:val="00DB6055"/>
    <w:rsid w:val="00DB6229"/>
    <w:rsid w:val="00DB62FD"/>
    <w:rsid w:val="00DB67E8"/>
    <w:rsid w:val="00DB687F"/>
    <w:rsid w:val="00DB6964"/>
    <w:rsid w:val="00DB6A08"/>
    <w:rsid w:val="00DB6A0C"/>
    <w:rsid w:val="00DB6C8D"/>
    <w:rsid w:val="00DB6FC0"/>
    <w:rsid w:val="00DB7240"/>
    <w:rsid w:val="00DB73E2"/>
    <w:rsid w:val="00DB7737"/>
    <w:rsid w:val="00DB78C3"/>
    <w:rsid w:val="00DB7C81"/>
    <w:rsid w:val="00DB7D25"/>
    <w:rsid w:val="00DC0225"/>
    <w:rsid w:val="00DC0354"/>
    <w:rsid w:val="00DC0744"/>
    <w:rsid w:val="00DC195F"/>
    <w:rsid w:val="00DC1EEE"/>
    <w:rsid w:val="00DC227A"/>
    <w:rsid w:val="00DC2497"/>
    <w:rsid w:val="00DC25BD"/>
    <w:rsid w:val="00DC26AB"/>
    <w:rsid w:val="00DC26B8"/>
    <w:rsid w:val="00DC26E7"/>
    <w:rsid w:val="00DC27FC"/>
    <w:rsid w:val="00DC2A87"/>
    <w:rsid w:val="00DC2D39"/>
    <w:rsid w:val="00DC2DB6"/>
    <w:rsid w:val="00DC31F9"/>
    <w:rsid w:val="00DC33BA"/>
    <w:rsid w:val="00DC35EC"/>
    <w:rsid w:val="00DC36C5"/>
    <w:rsid w:val="00DC3963"/>
    <w:rsid w:val="00DC3B8E"/>
    <w:rsid w:val="00DC3EC4"/>
    <w:rsid w:val="00DC4272"/>
    <w:rsid w:val="00DC46AD"/>
    <w:rsid w:val="00DC4ACA"/>
    <w:rsid w:val="00DC4CD5"/>
    <w:rsid w:val="00DC4CE4"/>
    <w:rsid w:val="00DC4FC1"/>
    <w:rsid w:val="00DC549B"/>
    <w:rsid w:val="00DC58A3"/>
    <w:rsid w:val="00DC5A32"/>
    <w:rsid w:val="00DC5B68"/>
    <w:rsid w:val="00DC5BAD"/>
    <w:rsid w:val="00DC5DC9"/>
    <w:rsid w:val="00DC64CC"/>
    <w:rsid w:val="00DC659E"/>
    <w:rsid w:val="00DC6C19"/>
    <w:rsid w:val="00DC6ED3"/>
    <w:rsid w:val="00DC6EE9"/>
    <w:rsid w:val="00DC6F17"/>
    <w:rsid w:val="00DC6F7C"/>
    <w:rsid w:val="00DC7126"/>
    <w:rsid w:val="00DC748C"/>
    <w:rsid w:val="00DC758E"/>
    <w:rsid w:val="00DC765C"/>
    <w:rsid w:val="00DC777A"/>
    <w:rsid w:val="00DC77E2"/>
    <w:rsid w:val="00DC791A"/>
    <w:rsid w:val="00DC7BBE"/>
    <w:rsid w:val="00DD03AA"/>
    <w:rsid w:val="00DD07EE"/>
    <w:rsid w:val="00DD08E8"/>
    <w:rsid w:val="00DD10D5"/>
    <w:rsid w:val="00DD1177"/>
    <w:rsid w:val="00DD1C67"/>
    <w:rsid w:val="00DD1DA3"/>
    <w:rsid w:val="00DD2033"/>
    <w:rsid w:val="00DD2154"/>
    <w:rsid w:val="00DD225B"/>
    <w:rsid w:val="00DD24B0"/>
    <w:rsid w:val="00DD253E"/>
    <w:rsid w:val="00DD2637"/>
    <w:rsid w:val="00DD2689"/>
    <w:rsid w:val="00DD290F"/>
    <w:rsid w:val="00DD2BCA"/>
    <w:rsid w:val="00DD2CB4"/>
    <w:rsid w:val="00DD2CBB"/>
    <w:rsid w:val="00DD2D1A"/>
    <w:rsid w:val="00DD3216"/>
    <w:rsid w:val="00DD3217"/>
    <w:rsid w:val="00DD339B"/>
    <w:rsid w:val="00DD3419"/>
    <w:rsid w:val="00DD346B"/>
    <w:rsid w:val="00DD3CC2"/>
    <w:rsid w:val="00DD3D34"/>
    <w:rsid w:val="00DD4121"/>
    <w:rsid w:val="00DD41FD"/>
    <w:rsid w:val="00DD42F2"/>
    <w:rsid w:val="00DD465A"/>
    <w:rsid w:val="00DD4733"/>
    <w:rsid w:val="00DD488E"/>
    <w:rsid w:val="00DD4F36"/>
    <w:rsid w:val="00DD5152"/>
    <w:rsid w:val="00DD515C"/>
    <w:rsid w:val="00DD52B7"/>
    <w:rsid w:val="00DD5345"/>
    <w:rsid w:val="00DD56AA"/>
    <w:rsid w:val="00DD5C7A"/>
    <w:rsid w:val="00DD5D34"/>
    <w:rsid w:val="00DD5E83"/>
    <w:rsid w:val="00DD5F9B"/>
    <w:rsid w:val="00DD6398"/>
    <w:rsid w:val="00DD65AB"/>
    <w:rsid w:val="00DD65ED"/>
    <w:rsid w:val="00DD7000"/>
    <w:rsid w:val="00DD7662"/>
    <w:rsid w:val="00DD7806"/>
    <w:rsid w:val="00DD787D"/>
    <w:rsid w:val="00DD78AF"/>
    <w:rsid w:val="00DD78EB"/>
    <w:rsid w:val="00DD7A01"/>
    <w:rsid w:val="00DD7EDD"/>
    <w:rsid w:val="00DE020F"/>
    <w:rsid w:val="00DE0491"/>
    <w:rsid w:val="00DE059F"/>
    <w:rsid w:val="00DE0C71"/>
    <w:rsid w:val="00DE0FBD"/>
    <w:rsid w:val="00DE12D7"/>
    <w:rsid w:val="00DE16B7"/>
    <w:rsid w:val="00DE197F"/>
    <w:rsid w:val="00DE20EE"/>
    <w:rsid w:val="00DE2E7C"/>
    <w:rsid w:val="00DE2F79"/>
    <w:rsid w:val="00DE3204"/>
    <w:rsid w:val="00DE365D"/>
    <w:rsid w:val="00DE37E4"/>
    <w:rsid w:val="00DE3C0A"/>
    <w:rsid w:val="00DE3C7F"/>
    <w:rsid w:val="00DE4204"/>
    <w:rsid w:val="00DE45B2"/>
    <w:rsid w:val="00DE485C"/>
    <w:rsid w:val="00DE4BE7"/>
    <w:rsid w:val="00DE4C59"/>
    <w:rsid w:val="00DE4D84"/>
    <w:rsid w:val="00DE4F42"/>
    <w:rsid w:val="00DE4F98"/>
    <w:rsid w:val="00DE5115"/>
    <w:rsid w:val="00DE5581"/>
    <w:rsid w:val="00DE55F7"/>
    <w:rsid w:val="00DE567E"/>
    <w:rsid w:val="00DE569F"/>
    <w:rsid w:val="00DE56EB"/>
    <w:rsid w:val="00DE58A5"/>
    <w:rsid w:val="00DE5997"/>
    <w:rsid w:val="00DE5D3F"/>
    <w:rsid w:val="00DE5DA7"/>
    <w:rsid w:val="00DE5F6D"/>
    <w:rsid w:val="00DE6207"/>
    <w:rsid w:val="00DE65B3"/>
    <w:rsid w:val="00DE68FE"/>
    <w:rsid w:val="00DE6945"/>
    <w:rsid w:val="00DE6A76"/>
    <w:rsid w:val="00DE6D3F"/>
    <w:rsid w:val="00DE6E4D"/>
    <w:rsid w:val="00DE6E52"/>
    <w:rsid w:val="00DE701A"/>
    <w:rsid w:val="00DE7283"/>
    <w:rsid w:val="00DE7385"/>
    <w:rsid w:val="00DE76B0"/>
    <w:rsid w:val="00DE78F6"/>
    <w:rsid w:val="00DF033B"/>
    <w:rsid w:val="00DF0435"/>
    <w:rsid w:val="00DF0545"/>
    <w:rsid w:val="00DF0670"/>
    <w:rsid w:val="00DF0BAF"/>
    <w:rsid w:val="00DF0C70"/>
    <w:rsid w:val="00DF0F67"/>
    <w:rsid w:val="00DF12BB"/>
    <w:rsid w:val="00DF12C2"/>
    <w:rsid w:val="00DF12D1"/>
    <w:rsid w:val="00DF163A"/>
    <w:rsid w:val="00DF1DB8"/>
    <w:rsid w:val="00DF1E8B"/>
    <w:rsid w:val="00DF1FB6"/>
    <w:rsid w:val="00DF2303"/>
    <w:rsid w:val="00DF25F4"/>
    <w:rsid w:val="00DF26F5"/>
    <w:rsid w:val="00DF28D8"/>
    <w:rsid w:val="00DF2F6B"/>
    <w:rsid w:val="00DF3183"/>
    <w:rsid w:val="00DF31DC"/>
    <w:rsid w:val="00DF323F"/>
    <w:rsid w:val="00DF3B93"/>
    <w:rsid w:val="00DF3C44"/>
    <w:rsid w:val="00DF4276"/>
    <w:rsid w:val="00DF479E"/>
    <w:rsid w:val="00DF49CE"/>
    <w:rsid w:val="00DF4F78"/>
    <w:rsid w:val="00DF4FA8"/>
    <w:rsid w:val="00DF54CC"/>
    <w:rsid w:val="00DF5616"/>
    <w:rsid w:val="00DF5872"/>
    <w:rsid w:val="00DF5CDA"/>
    <w:rsid w:val="00DF5D1A"/>
    <w:rsid w:val="00DF5F58"/>
    <w:rsid w:val="00DF60DF"/>
    <w:rsid w:val="00DF63F0"/>
    <w:rsid w:val="00DF6779"/>
    <w:rsid w:val="00DF6E32"/>
    <w:rsid w:val="00DF6E52"/>
    <w:rsid w:val="00DF6FC3"/>
    <w:rsid w:val="00DF7406"/>
    <w:rsid w:val="00DF74BF"/>
    <w:rsid w:val="00DF7DB1"/>
    <w:rsid w:val="00E00113"/>
    <w:rsid w:val="00E00750"/>
    <w:rsid w:val="00E00B41"/>
    <w:rsid w:val="00E00C86"/>
    <w:rsid w:val="00E00DFD"/>
    <w:rsid w:val="00E0114D"/>
    <w:rsid w:val="00E01510"/>
    <w:rsid w:val="00E01587"/>
    <w:rsid w:val="00E01597"/>
    <w:rsid w:val="00E0172B"/>
    <w:rsid w:val="00E01A2A"/>
    <w:rsid w:val="00E01BC3"/>
    <w:rsid w:val="00E01BC5"/>
    <w:rsid w:val="00E01EE4"/>
    <w:rsid w:val="00E01FD5"/>
    <w:rsid w:val="00E027A8"/>
    <w:rsid w:val="00E02834"/>
    <w:rsid w:val="00E0298C"/>
    <w:rsid w:val="00E02ADC"/>
    <w:rsid w:val="00E02DAC"/>
    <w:rsid w:val="00E02E4B"/>
    <w:rsid w:val="00E02F3E"/>
    <w:rsid w:val="00E031C1"/>
    <w:rsid w:val="00E03451"/>
    <w:rsid w:val="00E0345F"/>
    <w:rsid w:val="00E034D8"/>
    <w:rsid w:val="00E036EA"/>
    <w:rsid w:val="00E03BDF"/>
    <w:rsid w:val="00E03E0B"/>
    <w:rsid w:val="00E044EC"/>
    <w:rsid w:val="00E04E1F"/>
    <w:rsid w:val="00E04E98"/>
    <w:rsid w:val="00E05560"/>
    <w:rsid w:val="00E05B8C"/>
    <w:rsid w:val="00E05C1D"/>
    <w:rsid w:val="00E05D68"/>
    <w:rsid w:val="00E05F42"/>
    <w:rsid w:val="00E05F6D"/>
    <w:rsid w:val="00E06345"/>
    <w:rsid w:val="00E063EA"/>
    <w:rsid w:val="00E0643B"/>
    <w:rsid w:val="00E064C1"/>
    <w:rsid w:val="00E0661D"/>
    <w:rsid w:val="00E06B3D"/>
    <w:rsid w:val="00E06CA0"/>
    <w:rsid w:val="00E07234"/>
    <w:rsid w:val="00E07539"/>
    <w:rsid w:val="00E07DC7"/>
    <w:rsid w:val="00E07E92"/>
    <w:rsid w:val="00E10025"/>
    <w:rsid w:val="00E100C9"/>
    <w:rsid w:val="00E10174"/>
    <w:rsid w:val="00E107E2"/>
    <w:rsid w:val="00E10814"/>
    <w:rsid w:val="00E108A4"/>
    <w:rsid w:val="00E118F2"/>
    <w:rsid w:val="00E11BFA"/>
    <w:rsid w:val="00E11C51"/>
    <w:rsid w:val="00E11C78"/>
    <w:rsid w:val="00E11C9E"/>
    <w:rsid w:val="00E11E0C"/>
    <w:rsid w:val="00E11F51"/>
    <w:rsid w:val="00E11FC2"/>
    <w:rsid w:val="00E120E7"/>
    <w:rsid w:val="00E12221"/>
    <w:rsid w:val="00E1240B"/>
    <w:rsid w:val="00E12733"/>
    <w:rsid w:val="00E12E37"/>
    <w:rsid w:val="00E12E7F"/>
    <w:rsid w:val="00E12FF0"/>
    <w:rsid w:val="00E13366"/>
    <w:rsid w:val="00E133E0"/>
    <w:rsid w:val="00E1380E"/>
    <w:rsid w:val="00E1383C"/>
    <w:rsid w:val="00E13B08"/>
    <w:rsid w:val="00E13D8C"/>
    <w:rsid w:val="00E13FCD"/>
    <w:rsid w:val="00E14050"/>
    <w:rsid w:val="00E1406C"/>
    <w:rsid w:val="00E1409E"/>
    <w:rsid w:val="00E142D4"/>
    <w:rsid w:val="00E14358"/>
    <w:rsid w:val="00E14760"/>
    <w:rsid w:val="00E1487E"/>
    <w:rsid w:val="00E15235"/>
    <w:rsid w:val="00E15616"/>
    <w:rsid w:val="00E1564A"/>
    <w:rsid w:val="00E15B14"/>
    <w:rsid w:val="00E15E45"/>
    <w:rsid w:val="00E15E8E"/>
    <w:rsid w:val="00E1601F"/>
    <w:rsid w:val="00E161AA"/>
    <w:rsid w:val="00E16422"/>
    <w:rsid w:val="00E16514"/>
    <w:rsid w:val="00E16531"/>
    <w:rsid w:val="00E16636"/>
    <w:rsid w:val="00E166E1"/>
    <w:rsid w:val="00E16A0E"/>
    <w:rsid w:val="00E16C13"/>
    <w:rsid w:val="00E16C21"/>
    <w:rsid w:val="00E16DF3"/>
    <w:rsid w:val="00E1738B"/>
    <w:rsid w:val="00E17628"/>
    <w:rsid w:val="00E1775E"/>
    <w:rsid w:val="00E177E9"/>
    <w:rsid w:val="00E17985"/>
    <w:rsid w:val="00E17E0A"/>
    <w:rsid w:val="00E17EA5"/>
    <w:rsid w:val="00E17F08"/>
    <w:rsid w:val="00E2013E"/>
    <w:rsid w:val="00E20661"/>
    <w:rsid w:val="00E2083A"/>
    <w:rsid w:val="00E2097B"/>
    <w:rsid w:val="00E20BE6"/>
    <w:rsid w:val="00E20DB9"/>
    <w:rsid w:val="00E20DC6"/>
    <w:rsid w:val="00E21445"/>
    <w:rsid w:val="00E214E5"/>
    <w:rsid w:val="00E216D4"/>
    <w:rsid w:val="00E216EA"/>
    <w:rsid w:val="00E21782"/>
    <w:rsid w:val="00E21797"/>
    <w:rsid w:val="00E2229D"/>
    <w:rsid w:val="00E222B6"/>
    <w:rsid w:val="00E22399"/>
    <w:rsid w:val="00E2275C"/>
    <w:rsid w:val="00E2294B"/>
    <w:rsid w:val="00E231A0"/>
    <w:rsid w:val="00E23404"/>
    <w:rsid w:val="00E23840"/>
    <w:rsid w:val="00E23A64"/>
    <w:rsid w:val="00E23BFF"/>
    <w:rsid w:val="00E23CCD"/>
    <w:rsid w:val="00E23CD1"/>
    <w:rsid w:val="00E23CDF"/>
    <w:rsid w:val="00E23E6B"/>
    <w:rsid w:val="00E23E94"/>
    <w:rsid w:val="00E23FFF"/>
    <w:rsid w:val="00E24063"/>
    <w:rsid w:val="00E24107"/>
    <w:rsid w:val="00E241C8"/>
    <w:rsid w:val="00E241E3"/>
    <w:rsid w:val="00E24757"/>
    <w:rsid w:val="00E2476B"/>
    <w:rsid w:val="00E24776"/>
    <w:rsid w:val="00E24796"/>
    <w:rsid w:val="00E24D6E"/>
    <w:rsid w:val="00E25269"/>
    <w:rsid w:val="00E2534E"/>
    <w:rsid w:val="00E253CC"/>
    <w:rsid w:val="00E2587B"/>
    <w:rsid w:val="00E25BA0"/>
    <w:rsid w:val="00E260D9"/>
    <w:rsid w:val="00E26332"/>
    <w:rsid w:val="00E264AF"/>
    <w:rsid w:val="00E26580"/>
    <w:rsid w:val="00E26632"/>
    <w:rsid w:val="00E26871"/>
    <w:rsid w:val="00E26A26"/>
    <w:rsid w:val="00E26B95"/>
    <w:rsid w:val="00E26BD8"/>
    <w:rsid w:val="00E26D5B"/>
    <w:rsid w:val="00E26E32"/>
    <w:rsid w:val="00E2753B"/>
    <w:rsid w:val="00E276B0"/>
    <w:rsid w:val="00E276C4"/>
    <w:rsid w:val="00E27831"/>
    <w:rsid w:val="00E279F4"/>
    <w:rsid w:val="00E27DAD"/>
    <w:rsid w:val="00E27ED6"/>
    <w:rsid w:val="00E27F21"/>
    <w:rsid w:val="00E3097C"/>
    <w:rsid w:val="00E30AC2"/>
    <w:rsid w:val="00E30B42"/>
    <w:rsid w:val="00E30B67"/>
    <w:rsid w:val="00E30B9C"/>
    <w:rsid w:val="00E30BF4"/>
    <w:rsid w:val="00E30CFD"/>
    <w:rsid w:val="00E30DA3"/>
    <w:rsid w:val="00E31147"/>
    <w:rsid w:val="00E31152"/>
    <w:rsid w:val="00E31206"/>
    <w:rsid w:val="00E312EF"/>
    <w:rsid w:val="00E31838"/>
    <w:rsid w:val="00E318CB"/>
    <w:rsid w:val="00E31961"/>
    <w:rsid w:val="00E31A30"/>
    <w:rsid w:val="00E31AE9"/>
    <w:rsid w:val="00E31F78"/>
    <w:rsid w:val="00E32045"/>
    <w:rsid w:val="00E32285"/>
    <w:rsid w:val="00E327E5"/>
    <w:rsid w:val="00E32B00"/>
    <w:rsid w:val="00E32C9F"/>
    <w:rsid w:val="00E3321D"/>
    <w:rsid w:val="00E332A2"/>
    <w:rsid w:val="00E33521"/>
    <w:rsid w:val="00E33569"/>
    <w:rsid w:val="00E34AB3"/>
    <w:rsid w:val="00E350DF"/>
    <w:rsid w:val="00E357A6"/>
    <w:rsid w:val="00E35C6C"/>
    <w:rsid w:val="00E35FF5"/>
    <w:rsid w:val="00E36209"/>
    <w:rsid w:val="00E3668A"/>
    <w:rsid w:val="00E36737"/>
    <w:rsid w:val="00E36CDD"/>
    <w:rsid w:val="00E36D4F"/>
    <w:rsid w:val="00E36DCA"/>
    <w:rsid w:val="00E3718A"/>
    <w:rsid w:val="00E371B4"/>
    <w:rsid w:val="00E3751F"/>
    <w:rsid w:val="00E37693"/>
    <w:rsid w:val="00E37AD2"/>
    <w:rsid w:val="00E37B61"/>
    <w:rsid w:val="00E37C8F"/>
    <w:rsid w:val="00E4015A"/>
    <w:rsid w:val="00E40255"/>
    <w:rsid w:val="00E403CA"/>
    <w:rsid w:val="00E405B0"/>
    <w:rsid w:val="00E4078A"/>
    <w:rsid w:val="00E408D1"/>
    <w:rsid w:val="00E40A70"/>
    <w:rsid w:val="00E40D27"/>
    <w:rsid w:val="00E4151A"/>
    <w:rsid w:val="00E41595"/>
    <w:rsid w:val="00E416BD"/>
    <w:rsid w:val="00E418A9"/>
    <w:rsid w:val="00E41A60"/>
    <w:rsid w:val="00E41E39"/>
    <w:rsid w:val="00E42147"/>
    <w:rsid w:val="00E424A6"/>
    <w:rsid w:val="00E42700"/>
    <w:rsid w:val="00E4279D"/>
    <w:rsid w:val="00E4287B"/>
    <w:rsid w:val="00E428CD"/>
    <w:rsid w:val="00E428D2"/>
    <w:rsid w:val="00E42D4E"/>
    <w:rsid w:val="00E430CB"/>
    <w:rsid w:val="00E430CE"/>
    <w:rsid w:val="00E435AC"/>
    <w:rsid w:val="00E43910"/>
    <w:rsid w:val="00E43AA5"/>
    <w:rsid w:val="00E43BE3"/>
    <w:rsid w:val="00E43D07"/>
    <w:rsid w:val="00E443C4"/>
    <w:rsid w:val="00E444DD"/>
    <w:rsid w:val="00E445C8"/>
    <w:rsid w:val="00E447B5"/>
    <w:rsid w:val="00E44C55"/>
    <w:rsid w:val="00E44DC4"/>
    <w:rsid w:val="00E44EB2"/>
    <w:rsid w:val="00E44EE0"/>
    <w:rsid w:val="00E450EC"/>
    <w:rsid w:val="00E4510C"/>
    <w:rsid w:val="00E4512F"/>
    <w:rsid w:val="00E45153"/>
    <w:rsid w:val="00E45656"/>
    <w:rsid w:val="00E45D91"/>
    <w:rsid w:val="00E462D8"/>
    <w:rsid w:val="00E463FB"/>
    <w:rsid w:val="00E465CE"/>
    <w:rsid w:val="00E465D4"/>
    <w:rsid w:val="00E465DD"/>
    <w:rsid w:val="00E46645"/>
    <w:rsid w:val="00E46912"/>
    <w:rsid w:val="00E46F2A"/>
    <w:rsid w:val="00E470AC"/>
    <w:rsid w:val="00E47320"/>
    <w:rsid w:val="00E4759D"/>
    <w:rsid w:val="00E4762B"/>
    <w:rsid w:val="00E47875"/>
    <w:rsid w:val="00E47878"/>
    <w:rsid w:val="00E478CD"/>
    <w:rsid w:val="00E47EC9"/>
    <w:rsid w:val="00E5006D"/>
    <w:rsid w:val="00E502A2"/>
    <w:rsid w:val="00E50BFF"/>
    <w:rsid w:val="00E50C28"/>
    <w:rsid w:val="00E50ED8"/>
    <w:rsid w:val="00E50F35"/>
    <w:rsid w:val="00E51108"/>
    <w:rsid w:val="00E514E5"/>
    <w:rsid w:val="00E5196B"/>
    <w:rsid w:val="00E51B07"/>
    <w:rsid w:val="00E52019"/>
    <w:rsid w:val="00E5231F"/>
    <w:rsid w:val="00E52720"/>
    <w:rsid w:val="00E5282D"/>
    <w:rsid w:val="00E529EB"/>
    <w:rsid w:val="00E52B55"/>
    <w:rsid w:val="00E52BD9"/>
    <w:rsid w:val="00E52E32"/>
    <w:rsid w:val="00E52E75"/>
    <w:rsid w:val="00E52F3E"/>
    <w:rsid w:val="00E5305B"/>
    <w:rsid w:val="00E53105"/>
    <w:rsid w:val="00E53259"/>
    <w:rsid w:val="00E53283"/>
    <w:rsid w:val="00E534ED"/>
    <w:rsid w:val="00E539ED"/>
    <w:rsid w:val="00E53AB0"/>
    <w:rsid w:val="00E53AB9"/>
    <w:rsid w:val="00E53EB4"/>
    <w:rsid w:val="00E5406E"/>
    <w:rsid w:val="00E542C1"/>
    <w:rsid w:val="00E5431C"/>
    <w:rsid w:val="00E54619"/>
    <w:rsid w:val="00E546E0"/>
    <w:rsid w:val="00E54DCC"/>
    <w:rsid w:val="00E54DE6"/>
    <w:rsid w:val="00E54FEC"/>
    <w:rsid w:val="00E5524A"/>
    <w:rsid w:val="00E555AE"/>
    <w:rsid w:val="00E555B8"/>
    <w:rsid w:val="00E55821"/>
    <w:rsid w:val="00E55982"/>
    <w:rsid w:val="00E55F43"/>
    <w:rsid w:val="00E55F76"/>
    <w:rsid w:val="00E56016"/>
    <w:rsid w:val="00E563AA"/>
    <w:rsid w:val="00E56733"/>
    <w:rsid w:val="00E56886"/>
    <w:rsid w:val="00E568A7"/>
    <w:rsid w:val="00E56ECA"/>
    <w:rsid w:val="00E56F39"/>
    <w:rsid w:val="00E56F45"/>
    <w:rsid w:val="00E5716A"/>
    <w:rsid w:val="00E57294"/>
    <w:rsid w:val="00E5735D"/>
    <w:rsid w:val="00E57467"/>
    <w:rsid w:val="00E57ADC"/>
    <w:rsid w:val="00E57BA6"/>
    <w:rsid w:val="00E57CB8"/>
    <w:rsid w:val="00E57FB6"/>
    <w:rsid w:val="00E60372"/>
    <w:rsid w:val="00E60397"/>
    <w:rsid w:val="00E60465"/>
    <w:rsid w:val="00E60544"/>
    <w:rsid w:val="00E606DA"/>
    <w:rsid w:val="00E60B63"/>
    <w:rsid w:val="00E60E1F"/>
    <w:rsid w:val="00E610B6"/>
    <w:rsid w:val="00E61115"/>
    <w:rsid w:val="00E61644"/>
    <w:rsid w:val="00E61BA2"/>
    <w:rsid w:val="00E61D4E"/>
    <w:rsid w:val="00E61E90"/>
    <w:rsid w:val="00E625CE"/>
    <w:rsid w:val="00E62852"/>
    <w:rsid w:val="00E62D7F"/>
    <w:rsid w:val="00E63441"/>
    <w:rsid w:val="00E6347B"/>
    <w:rsid w:val="00E6378C"/>
    <w:rsid w:val="00E6388F"/>
    <w:rsid w:val="00E63B3F"/>
    <w:rsid w:val="00E63D85"/>
    <w:rsid w:val="00E64044"/>
    <w:rsid w:val="00E64600"/>
    <w:rsid w:val="00E648CE"/>
    <w:rsid w:val="00E64D13"/>
    <w:rsid w:val="00E64D94"/>
    <w:rsid w:val="00E64E51"/>
    <w:rsid w:val="00E64ED3"/>
    <w:rsid w:val="00E64F04"/>
    <w:rsid w:val="00E656E1"/>
    <w:rsid w:val="00E6571F"/>
    <w:rsid w:val="00E65F2C"/>
    <w:rsid w:val="00E66049"/>
    <w:rsid w:val="00E66097"/>
    <w:rsid w:val="00E6629A"/>
    <w:rsid w:val="00E66479"/>
    <w:rsid w:val="00E66A44"/>
    <w:rsid w:val="00E66D4E"/>
    <w:rsid w:val="00E6721B"/>
    <w:rsid w:val="00E674C8"/>
    <w:rsid w:val="00E674FB"/>
    <w:rsid w:val="00E676CC"/>
    <w:rsid w:val="00E702F5"/>
    <w:rsid w:val="00E706A0"/>
    <w:rsid w:val="00E70DB5"/>
    <w:rsid w:val="00E70DD1"/>
    <w:rsid w:val="00E71209"/>
    <w:rsid w:val="00E71375"/>
    <w:rsid w:val="00E71449"/>
    <w:rsid w:val="00E714F2"/>
    <w:rsid w:val="00E71710"/>
    <w:rsid w:val="00E719E9"/>
    <w:rsid w:val="00E71CAA"/>
    <w:rsid w:val="00E72155"/>
    <w:rsid w:val="00E7222F"/>
    <w:rsid w:val="00E725AB"/>
    <w:rsid w:val="00E725AF"/>
    <w:rsid w:val="00E72ACB"/>
    <w:rsid w:val="00E72F68"/>
    <w:rsid w:val="00E73219"/>
    <w:rsid w:val="00E73331"/>
    <w:rsid w:val="00E73494"/>
    <w:rsid w:val="00E7351B"/>
    <w:rsid w:val="00E7399D"/>
    <w:rsid w:val="00E73EB3"/>
    <w:rsid w:val="00E740E9"/>
    <w:rsid w:val="00E74127"/>
    <w:rsid w:val="00E7421D"/>
    <w:rsid w:val="00E743D4"/>
    <w:rsid w:val="00E7485B"/>
    <w:rsid w:val="00E74A7C"/>
    <w:rsid w:val="00E74E24"/>
    <w:rsid w:val="00E74F1D"/>
    <w:rsid w:val="00E74FA9"/>
    <w:rsid w:val="00E7506F"/>
    <w:rsid w:val="00E750E1"/>
    <w:rsid w:val="00E75270"/>
    <w:rsid w:val="00E75326"/>
    <w:rsid w:val="00E75503"/>
    <w:rsid w:val="00E75767"/>
    <w:rsid w:val="00E75AC7"/>
    <w:rsid w:val="00E75FB4"/>
    <w:rsid w:val="00E76365"/>
    <w:rsid w:val="00E763A5"/>
    <w:rsid w:val="00E7709C"/>
    <w:rsid w:val="00E7711E"/>
    <w:rsid w:val="00E77417"/>
    <w:rsid w:val="00E77A79"/>
    <w:rsid w:val="00E77AC8"/>
    <w:rsid w:val="00E77B91"/>
    <w:rsid w:val="00E77D5E"/>
    <w:rsid w:val="00E77DF0"/>
    <w:rsid w:val="00E77EAC"/>
    <w:rsid w:val="00E77F33"/>
    <w:rsid w:val="00E77F9B"/>
    <w:rsid w:val="00E80688"/>
    <w:rsid w:val="00E807F2"/>
    <w:rsid w:val="00E809CA"/>
    <w:rsid w:val="00E80A9B"/>
    <w:rsid w:val="00E80D84"/>
    <w:rsid w:val="00E80D89"/>
    <w:rsid w:val="00E80F66"/>
    <w:rsid w:val="00E80FD7"/>
    <w:rsid w:val="00E80FF7"/>
    <w:rsid w:val="00E81578"/>
    <w:rsid w:val="00E815C0"/>
    <w:rsid w:val="00E81752"/>
    <w:rsid w:val="00E81942"/>
    <w:rsid w:val="00E81F7F"/>
    <w:rsid w:val="00E82064"/>
    <w:rsid w:val="00E82391"/>
    <w:rsid w:val="00E824BE"/>
    <w:rsid w:val="00E82564"/>
    <w:rsid w:val="00E8267C"/>
    <w:rsid w:val="00E827D1"/>
    <w:rsid w:val="00E82863"/>
    <w:rsid w:val="00E82A87"/>
    <w:rsid w:val="00E82BF8"/>
    <w:rsid w:val="00E82D2A"/>
    <w:rsid w:val="00E82FA7"/>
    <w:rsid w:val="00E83211"/>
    <w:rsid w:val="00E83398"/>
    <w:rsid w:val="00E835EC"/>
    <w:rsid w:val="00E83B26"/>
    <w:rsid w:val="00E8461A"/>
    <w:rsid w:val="00E84860"/>
    <w:rsid w:val="00E85011"/>
    <w:rsid w:val="00E859D5"/>
    <w:rsid w:val="00E859FE"/>
    <w:rsid w:val="00E85D48"/>
    <w:rsid w:val="00E85EE4"/>
    <w:rsid w:val="00E86175"/>
    <w:rsid w:val="00E8692C"/>
    <w:rsid w:val="00E8698C"/>
    <w:rsid w:val="00E86F56"/>
    <w:rsid w:val="00E870EC"/>
    <w:rsid w:val="00E87471"/>
    <w:rsid w:val="00E875C5"/>
    <w:rsid w:val="00E87619"/>
    <w:rsid w:val="00E87EA2"/>
    <w:rsid w:val="00E87F32"/>
    <w:rsid w:val="00E87FE0"/>
    <w:rsid w:val="00E90007"/>
    <w:rsid w:val="00E90504"/>
    <w:rsid w:val="00E90FE7"/>
    <w:rsid w:val="00E9125E"/>
    <w:rsid w:val="00E913F9"/>
    <w:rsid w:val="00E91825"/>
    <w:rsid w:val="00E91945"/>
    <w:rsid w:val="00E9195F"/>
    <w:rsid w:val="00E919B6"/>
    <w:rsid w:val="00E91B0D"/>
    <w:rsid w:val="00E91B76"/>
    <w:rsid w:val="00E9297E"/>
    <w:rsid w:val="00E92C6A"/>
    <w:rsid w:val="00E92CF6"/>
    <w:rsid w:val="00E92F40"/>
    <w:rsid w:val="00E934CD"/>
    <w:rsid w:val="00E9351F"/>
    <w:rsid w:val="00E937DB"/>
    <w:rsid w:val="00E93A03"/>
    <w:rsid w:val="00E93D51"/>
    <w:rsid w:val="00E93F0B"/>
    <w:rsid w:val="00E93F3D"/>
    <w:rsid w:val="00E940C1"/>
    <w:rsid w:val="00E943CF"/>
    <w:rsid w:val="00E94796"/>
    <w:rsid w:val="00E94B06"/>
    <w:rsid w:val="00E952F1"/>
    <w:rsid w:val="00E9543F"/>
    <w:rsid w:val="00E956B7"/>
    <w:rsid w:val="00E95938"/>
    <w:rsid w:val="00E9599B"/>
    <w:rsid w:val="00E95AD8"/>
    <w:rsid w:val="00E95AE4"/>
    <w:rsid w:val="00E96058"/>
    <w:rsid w:val="00E96280"/>
    <w:rsid w:val="00E963DF"/>
    <w:rsid w:val="00E966A0"/>
    <w:rsid w:val="00E96745"/>
    <w:rsid w:val="00E96DC3"/>
    <w:rsid w:val="00E9724A"/>
    <w:rsid w:val="00E97737"/>
    <w:rsid w:val="00E97A06"/>
    <w:rsid w:val="00E97A56"/>
    <w:rsid w:val="00E97A5C"/>
    <w:rsid w:val="00E97CAF"/>
    <w:rsid w:val="00EA01A1"/>
    <w:rsid w:val="00EA0319"/>
    <w:rsid w:val="00EA035D"/>
    <w:rsid w:val="00EA079D"/>
    <w:rsid w:val="00EA0A60"/>
    <w:rsid w:val="00EA0B1E"/>
    <w:rsid w:val="00EA0D2B"/>
    <w:rsid w:val="00EA0D35"/>
    <w:rsid w:val="00EA0F1F"/>
    <w:rsid w:val="00EA1010"/>
    <w:rsid w:val="00EA110C"/>
    <w:rsid w:val="00EA152C"/>
    <w:rsid w:val="00EA1571"/>
    <w:rsid w:val="00EA18C5"/>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CB7"/>
    <w:rsid w:val="00EA2CDC"/>
    <w:rsid w:val="00EA2DCC"/>
    <w:rsid w:val="00EA2FC9"/>
    <w:rsid w:val="00EA309C"/>
    <w:rsid w:val="00EA3693"/>
    <w:rsid w:val="00EA385E"/>
    <w:rsid w:val="00EA3B41"/>
    <w:rsid w:val="00EA3BCB"/>
    <w:rsid w:val="00EA42F8"/>
    <w:rsid w:val="00EA4488"/>
    <w:rsid w:val="00EA48AC"/>
    <w:rsid w:val="00EA48DC"/>
    <w:rsid w:val="00EA4EB0"/>
    <w:rsid w:val="00EA5054"/>
    <w:rsid w:val="00EA50B3"/>
    <w:rsid w:val="00EA528D"/>
    <w:rsid w:val="00EA552C"/>
    <w:rsid w:val="00EA56CE"/>
    <w:rsid w:val="00EA5A6E"/>
    <w:rsid w:val="00EA66B0"/>
    <w:rsid w:val="00EA69F7"/>
    <w:rsid w:val="00EA6D6B"/>
    <w:rsid w:val="00EA6D98"/>
    <w:rsid w:val="00EA7072"/>
    <w:rsid w:val="00EA7218"/>
    <w:rsid w:val="00EA7977"/>
    <w:rsid w:val="00EA79A5"/>
    <w:rsid w:val="00EA7BF7"/>
    <w:rsid w:val="00EA7C9F"/>
    <w:rsid w:val="00EA7FE4"/>
    <w:rsid w:val="00EB01D8"/>
    <w:rsid w:val="00EB0334"/>
    <w:rsid w:val="00EB0730"/>
    <w:rsid w:val="00EB0A58"/>
    <w:rsid w:val="00EB0E91"/>
    <w:rsid w:val="00EB14A9"/>
    <w:rsid w:val="00EB154A"/>
    <w:rsid w:val="00EB1638"/>
    <w:rsid w:val="00EB1A93"/>
    <w:rsid w:val="00EB206C"/>
    <w:rsid w:val="00EB27D2"/>
    <w:rsid w:val="00EB2961"/>
    <w:rsid w:val="00EB2A56"/>
    <w:rsid w:val="00EB2D54"/>
    <w:rsid w:val="00EB2EBA"/>
    <w:rsid w:val="00EB2F3C"/>
    <w:rsid w:val="00EB351F"/>
    <w:rsid w:val="00EB38C5"/>
    <w:rsid w:val="00EB3956"/>
    <w:rsid w:val="00EB39A0"/>
    <w:rsid w:val="00EB3E2D"/>
    <w:rsid w:val="00EB41A9"/>
    <w:rsid w:val="00EB433A"/>
    <w:rsid w:val="00EB435D"/>
    <w:rsid w:val="00EB4429"/>
    <w:rsid w:val="00EB447A"/>
    <w:rsid w:val="00EB467E"/>
    <w:rsid w:val="00EB47B1"/>
    <w:rsid w:val="00EB4B00"/>
    <w:rsid w:val="00EB5110"/>
    <w:rsid w:val="00EB52F0"/>
    <w:rsid w:val="00EB558F"/>
    <w:rsid w:val="00EB5619"/>
    <w:rsid w:val="00EB5965"/>
    <w:rsid w:val="00EB5D84"/>
    <w:rsid w:val="00EB6028"/>
    <w:rsid w:val="00EB6190"/>
    <w:rsid w:val="00EB6232"/>
    <w:rsid w:val="00EB6617"/>
    <w:rsid w:val="00EB6D48"/>
    <w:rsid w:val="00EB75AC"/>
    <w:rsid w:val="00EB7622"/>
    <w:rsid w:val="00EB77AB"/>
    <w:rsid w:val="00EC0258"/>
    <w:rsid w:val="00EC03E0"/>
    <w:rsid w:val="00EC0997"/>
    <w:rsid w:val="00EC1082"/>
    <w:rsid w:val="00EC1569"/>
    <w:rsid w:val="00EC15D9"/>
    <w:rsid w:val="00EC1FA1"/>
    <w:rsid w:val="00EC2016"/>
    <w:rsid w:val="00EC2291"/>
    <w:rsid w:val="00EC326F"/>
    <w:rsid w:val="00EC3339"/>
    <w:rsid w:val="00EC36A6"/>
    <w:rsid w:val="00EC38C6"/>
    <w:rsid w:val="00EC39AA"/>
    <w:rsid w:val="00EC3B3C"/>
    <w:rsid w:val="00EC3DD0"/>
    <w:rsid w:val="00EC4264"/>
    <w:rsid w:val="00EC43CD"/>
    <w:rsid w:val="00EC4E00"/>
    <w:rsid w:val="00EC4FD6"/>
    <w:rsid w:val="00EC51A3"/>
    <w:rsid w:val="00EC5999"/>
    <w:rsid w:val="00EC5B6A"/>
    <w:rsid w:val="00EC5E1B"/>
    <w:rsid w:val="00EC61C2"/>
    <w:rsid w:val="00EC61FE"/>
    <w:rsid w:val="00EC62A0"/>
    <w:rsid w:val="00EC62A9"/>
    <w:rsid w:val="00EC6598"/>
    <w:rsid w:val="00EC67CF"/>
    <w:rsid w:val="00EC695F"/>
    <w:rsid w:val="00EC6D51"/>
    <w:rsid w:val="00EC6F39"/>
    <w:rsid w:val="00EC70F9"/>
    <w:rsid w:val="00EC745C"/>
    <w:rsid w:val="00EC7483"/>
    <w:rsid w:val="00EC7585"/>
    <w:rsid w:val="00EC75A7"/>
    <w:rsid w:val="00EC76A2"/>
    <w:rsid w:val="00EC7C1B"/>
    <w:rsid w:val="00EC7ED6"/>
    <w:rsid w:val="00ED0571"/>
    <w:rsid w:val="00ED0665"/>
    <w:rsid w:val="00ED07F7"/>
    <w:rsid w:val="00ED09A2"/>
    <w:rsid w:val="00ED0CE3"/>
    <w:rsid w:val="00ED105F"/>
    <w:rsid w:val="00ED1115"/>
    <w:rsid w:val="00ED13ED"/>
    <w:rsid w:val="00ED165C"/>
    <w:rsid w:val="00ED1BFF"/>
    <w:rsid w:val="00ED1E31"/>
    <w:rsid w:val="00ED1FA4"/>
    <w:rsid w:val="00ED21B6"/>
    <w:rsid w:val="00ED21BF"/>
    <w:rsid w:val="00ED23DC"/>
    <w:rsid w:val="00ED2584"/>
    <w:rsid w:val="00ED25BE"/>
    <w:rsid w:val="00ED25C0"/>
    <w:rsid w:val="00ED260D"/>
    <w:rsid w:val="00ED26D3"/>
    <w:rsid w:val="00ED2FAA"/>
    <w:rsid w:val="00ED3027"/>
    <w:rsid w:val="00ED3392"/>
    <w:rsid w:val="00ED351F"/>
    <w:rsid w:val="00ED37CF"/>
    <w:rsid w:val="00ED3882"/>
    <w:rsid w:val="00ED3B0B"/>
    <w:rsid w:val="00ED3C85"/>
    <w:rsid w:val="00ED3D75"/>
    <w:rsid w:val="00ED3D93"/>
    <w:rsid w:val="00ED413C"/>
    <w:rsid w:val="00ED45F4"/>
    <w:rsid w:val="00ED4A53"/>
    <w:rsid w:val="00ED53FA"/>
    <w:rsid w:val="00ED59BB"/>
    <w:rsid w:val="00ED5BF9"/>
    <w:rsid w:val="00ED5C6C"/>
    <w:rsid w:val="00ED5E1A"/>
    <w:rsid w:val="00ED5EAC"/>
    <w:rsid w:val="00ED6083"/>
    <w:rsid w:val="00ED62AA"/>
    <w:rsid w:val="00ED64BC"/>
    <w:rsid w:val="00ED6D00"/>
    <w:rsid w:val="00ED6DDB"/>
    <w:rsid w:val="00ED72D4"/>
    <w:rsid w:val="00ED749B"/>
    <w:rsid w:val="00ED76E3"/>
    <w:rsid w:val="00ED7A43"/>
    <w:rsid w:val="00ED7A84"/>
    <w:rsid w:val="00ED7C81"/>
    <w:rsid w:val="00EE069D"/>
    <w:rsid w:val="00EE0BE4"/>
    <w:rsid w:val="00EE12DD"/>
    <w:rsid w:val="00EE133A"/>
    <w:rsid w:val="00EE1419"/>
    <w:rsid w:val="00EE18F0"/>
    <w:rsid w:val="00EE1989"/>
    <w:rsid w:val="00EE2166"/>
    <w:rsid w:val="00EE283D"/>
    <w:rsid w:val="00EE2B4F"/>
    <w:rsid w:val="00EE2E96"/>
    <w:rsid w:val="00EE2EA2"/>
    <w:rsid w:val="00EE388A"/>
    <w:rsid w:val="00EE3E18"/>
    <w:rsid w:val="00EE3FFD"/>
    <w:rsid w:val="00EE4144"/>
    <w:rsid w:val="00EE428A"/>
    <w:rsid w:val="00EE4EEF"/>
    <w:rsid w:val="00EE507F"/>
    <w:rsid w:val="00EE50E5"/>
    <w:rsid w:val="00EE5238"/>
    <w:rsid w:val="00EE5372"/>
    <w:rsid w:val="00EE53FA"/>
    <w:rsid w:val="00EE5565"/>
    <w:rsid w:val="00EE56D0"/>
    <w:rsid w:val="00EE57DA"/>
    <w:rsid w:val="00EE5A13"/>
    <w:rsid w:val="00EE5CFD"/>
    <w:rsid w:val="00EE5D0F"/>
    <w:rsid w:val="00EE5E26"/>
    <w:rsid w:val="00EE5F5A"/>
    <w:rsid w:val="00EE6245"/>
    <w:rsid w:val="00EE62AC"/>
    <w:rsid w:val="00EE6785"/>
    <w:rsid w:val="00EE6E0F"/>
    <w:rsid w:val="00EE6FCF"/>
    <w:rsid w:val="00EE711E"/>
    <w:rsid w:val="00EE7136"/>
    <w:rsid w:val="00EE7457"/>
    <w:rsid w:val="00EE75E3"/>
    <w:rsid w:val="00EE7882"/>
    <w:rsid w:val="00EE7AEA"/>
    <w:rsid w:val="00EE7B2D"/>
    <w:rsid w:val="00EE7BA0"/>
    <w:rsid w:val="00EE7BF6"/>
    <w:rsid w:val="00EE7D67"/>
    <w:rsid w:val="00EF0146"/>
    <w:rsid w:val="00EF0300"/>
    <w:rsid w:val="00EF06DE"/>
    <w:rsid w:val="00EF0831"/>
    <w:rsid w:val="00EF0B0C"/>
    <w:rsid w:val="00EF0C34"/>
    <w:rsid w:val="00EF0E04"/>
    <w:rsid w:val="00EF0F51"/>
    <w:rsid w:val="00EF0FB1"/>
    <w:rsid w:val="00EF0FB3"/>
    <w:rsid w:val="00EF0FFB"/>
    <w:rsid w:val="00EF120E"/>
    <w:rsid w:val="00EF1865"/>
    <w:rsid w:val="00EF19E6"/>
    <w:rsid w:val="00EF1A48"/>
    <w:rsid w:val="00EF1E65"/>
    <w:rsid w:val="00EF1E6F"/>
    <w:rsid w:val="00EF1EEE"/>
    <w:rsid w:val="00EF1F91"/>
    <w:rsid w:val="00EF20A4"/>
    <w:rsid w:val="00EF215C"/>
    <w:rsid w:val="00EF29A7"/>
    <w:rsid w:val="00EF2ADA"/>
    <w:rsid w:val="00EF2C0F"/>
    <w:rsid w:val="00EF2C92"/>
    <w:rsid w:val="00EF2FE4"/>
    <w:rsid w:val="00EF3B20"/>
    <w:rsid w:val="00EF3C53"/>
    <w:rsid w:val="00EF415A"/>
    <w:rsid w:val="00EF422D"/>
    <w:rsid w:val="00EF4248"/>
    <w:rsid w:val="00EF4580"/>
    <w:rsid w:val="00EF475D"/>
    <w:rsid w:val="00EF49BA"/>
    <w:rsid w:val="00EF4C21"/>
    <w:rsid w:val="00EF4F47"/>
    <w:rsid w:val="00EF506E"/>
    <w:rsid w:val="00EF50E8"/>
    <w:rsid w:val="00EF548B"/>
    <w:rsid w:val="00EF5A6D"/>
    <w:rsid w:val="00EF5C46"/>
    <w:rsid w:val="00EF5D58"/>
    <w:rsid w:val="00EF627B"/>
    <w:rsid w:val="00EF656C"/>
    <w:rsid w:val="00EF6A3D"/>
    <w:rsid w:val="00EF6C72"/>
    <w:rsid w:val="00EF7101"/>
    <w:rsid w:val="00EF722A"/>
    <w:rsid w:val="00EF73FF"/>
    <w:rsid w:val="00EF74A6"/>
    <w:rsid w:val="00EF78C4"/>
    <w:rsid w:val="00EF7EE3"/>
    <w:rsid w:val="00F00047"/>
    <w:rsid w:val="00F00286"/>
    <w:rsid w:val="00F0085C"/>
    <w:rsid w:val="00F008C6"/>
    <w:rsid w:val="00F00B95"/>
    <w:rsid w:val="00F00F50"/>
    <w:rsid w:val="00F01432"/>
    <w:rsid w:val="00F01535"/>
    <w:rsid w:val="00F0165F"/>
    <w:rsid w:val="00F01757"/>
    <w:rsid w:val="00F017C0"/>
    <w:rsid w:val="00F0196B"/>
    <w:rsid w:val="00F01A12"/>
    <w:rsid w:val="00F02089"/>
    <w:rsid w:val="00F02381"/>
    <w:rsid w:val="00F02785"/>
    <w:rsid w:val="00F029FC"/>
    <w:rsid w:val="00F02AF4"/>
    <w:rsid w:val="00F02F8A"/>
    <w:rsid w:val="00F034BD"/>
    <w:rsid w:val="00F038A9"/>
    <w:rsid w:val="00F039D0"/>
    <w:rsid w:val="00F03D73"/>
    <w:rsid w:val="00F03F1F"/>
    <w:rsid w:val="00F04191"/>
    <w:rsid w:val="00F042C9"/>
    <w:rsid w:val="00F044AF"/>
    <w:rsid w:val="00F04597"/>
    <w:rsid w:val="00F047EC"/>
    <w:rsid w:val="00F04A82"/>
    <w:rsid w:val="00F04A89"/>
    <w:rsid w:val="00F04C21"/>
    <w:rsid w:val="00F04C68"/>
    <w:rsid w:val="00F04DC7"/>
    <w:rsid w:val="00F04ED6"/>
    <w:rsid w:val="00F0503C"/>
    <w:rsid w:val="00F05085"/>
    <w:rsid w:val="00F06342"/>
    <w:rsid w:val="00F0643F"/>
    <w:rsid w:val="00F06653"/>
    <w:rsid w:val="00F06741"/>
    <w:rsid w:val="00F0686D"/>
    <w:rsid w:val="00F069FE"/>
    <w:rsid w:val="00F06B9B"/>
    <w:rsid w:val="00F07214"/>
    <w:rsid w:val="00F075E1"/>
    <w:rsid w:val="00F07B0E"/>
    <w:rsid w:val="00F07B84"/>
    <w:rsid w:val="00F07C0C"/>
    <w:rsid w:val="00F07CA0"/>
    <w:rsid w:val="00F07DC5"/>
    <w:rsid w:val="00F07FB8"/>
    <w:rsid w:val="00F1003A"/>
    <w:rsid w:val="00F1031C"/>
    <w:rsid w:val="00F10342"/>
    <w:rsid w:val="00F1039A"/>
    <w:rsid w:val="00F103B6"/>
    <w:rsid w:val="00F10915"/>
    <w:rsid w:val="00F10A8D"/>
    <w:rsid w:val="00F10B91"/>
    <w:rsid w:val="00F11326"/>
    <w:rsid w:val="00F116EF"/>
    <w:rsid w:val="00F11CF0"/>
    <w:rsid w:val="00F11E6D"/>
    <w:rsid w:val="00F1223E"/>
    <w:rsid w:val="00F1249E"/>
    <w:rsid w:val="00F124BF"/>
    <w:rsid w:val="00F129DB"/>
    <w:rsid w:val="00F12B5E"/>
    <w:rsid w:val="00F12F39"/>
    <w:rsid w:val="00F1321B"/>
    <w:rsid w:val="00F1325C"/>
    <w:rsid w:val="00F13575"/>
    <w:rsid w:val="00F13576"/>
    <w:rsid w:val="00F13C1C"/>
    <w:rsid w:val="00F1451F"/>
    <w:rsid w:val="00F145FD"/>
    <w:rsid w:val="00F14657"/>
    <w:rsid w:val="00F147DF"/>
    <w:rsid w:val="00F14940"/>
    <w:rsid w:val="00F14F68"/>
    <w:rsid w:val="00F15175"/>
    <w:rsid w:val="00F1564A"/>
    <w:rsid w:val="00F15B0F"/>
    <w:rsid w:val="00F15BDC"/>
    <w:rsid w:val="00F16267"/>
    <w:rsid w:val="00F165E3"/>
    <w:rsid w:val="00F16760"/>
    <w:rsid w:val="00F16771"/>
    <w:rsid w:val="00F16A2B"/>
    <w:rsid w:val="00F16AFB"/>
    <w:rsid w:val="00F16C6B"/>
    <w:rsid w:val="00F16D61"/>
    <w:rsid w:val="00F17167"/>
    <w:rsid w:val="00F1725D"/>
    <w:rsid w:val="00F172E1"/>
    <w:rsid w:val="00F175D5"/>
    <w:rsid w:val="00F1766E"/>
    <w:rsid w:val="00F177B1"/>
    <w:rsid w:val="00F17C9C"/>
    <w:rsid w:val="00F20195"/>
    <w:rsid w:val="00F20199"/>
    <w:rsid w:val="00F20295"/>
    <w:rsid w:val="00F20431"/>
    <w:rsid w:val="00F20761"/>
    <w:rsid w:val="00F20793"/>
    <w:rsid w:val="00F208D0"/>
    <w:rsid w:val="00F209FD"/>
    <w:rsid w:val="00F20E60"/>
    <w:rsid w:val="00F20EC7"/>
    <w:rsid w:val="00F21035"/>
    <w:rsid w:val="00F212B9"/>
    <w:rsid w:val="00F21331"/>
    <w:rsid w:val="00F213C0"/>
    <w:rsid w:val="00F2150D"/>
    <w:rsid w:val="00F21E27"/>
    <w:rsid w:val="00F220C0"/>
    <w:rsid w:val="00F220EE"/>
    <w:rsid w:val="00F22405"/>
    <w:rsid w:val="00F22695"/>
    <w:rsid w:val="00F22742"/>
    <w:rsid w:val="00F2280E"/>
    <w:rsid w:val="00F22D38"/>
    <w:rsid w:val="00F22DF6"/>
    <w:rsid w:val="00F22E5E"/>
    <w:rsid w:val="00F22F06"/>
    <w:rsid w:val="00F22F83"/>
    <w:rsid w:val="00F2332E"/>
    <w:rsid w:val="00F23358"/>
    <w:rsid w:val="00F23887"/>
    <w:rsid w:val="00F23A1A"/>
    <w:rsid w:val="00F23C52"/>
    <w:rsid w:val="00F24179"/>
    <w:rsid w:val="00F24467"/>
    <w:rsid w:val="00F2462B"/>
    <w:rsid w:val="00F24728"/>
    <w:rsid w:val="00F24ADA"/>
    <w:rsid w:val="00F24BE8"/>
    <w:rsid w:val="00F24CEF"/>
    <w:rsid w:val="00F24D09"/>
    <w:rsid w:val="00F24EE1"/>
    <w:rsid w:val="00F250A2"/>
    <w:rsid w:val="00F250B2"/>
    <w:rsid w:val="00F254F2"/>
    <w:rsid w:val="00F256F1"/>
    <w:rsid w:val="00F25738"/>
    <w:rsid w:val="00F25AD3"/>
    <w:rsid w:val="00F25B0C"/>
    <w:rsid w:val="00F25F1A"/>
    <w:rsid w:val="00F26178"/>
    <w:rsid w:val="00F262F2"/>
    <w:rsid w:val="00F26437"/>
    <w:rsid w:val="00F26771"/>
    <w:rsid w:val="00F268A0"/>
    <w:rsid w:val="00F26BEE"/>
    <w:rsid w:val="00F26CE2"/>
    <w:rsid w:val="00F26E70"/>
    <w:rsid w:val="00F26FF2"/>
    <w:rsid w:val="00F27655"/>
    <w:rsid w:val="00F27924"/>
    <w:rsid w:val="00F2797E"/>
    <w:rsid w:val="00F27BEF"/>
    <w:rsid w:val="00F27BF7"/>
    <w:rsid w:val="00F3008A"/>
    <w:rsid w:val="00F300C7"/>
    <w:rsid w:val="00F302AC"/>
    <w:rsid w:val="00F30B7D"/>
    <w:rsid w:val="00F30DD1"/>
    <w:rsid w:val="00F30E48"/>
    <w:rsid w:val="00F31352"/>
    <w:rsid w:val="00F31429"/>
    <w:rsid w:val="00F317CF"/>
    <w:rsid w:val="00F3188F"/>
    <w:rsid w:val="00F31C67"/>
    <w:rsid w:val="00F31D5B"/>
    <w:rsid w:val="00F31E19"/>
    <w:rsid w:val="00F31F97"/>
    <w:rsid w:val="00F31FE4"/>
    <w:rsid w:val="00F325DC"/>
    <w:rsid w:val="00F326F2"/>
    <w:rsid w:val="00F3278B"/>
    <w:rsid w:val="00F329BF"/>
    <w:rsid w:val="00F32D44"/>
    <w:rsid w:val="00F333E9"/>
    <w:rsid w:val="00F33427"/>
    <w:rsid w:val="00F33502"/>
    <w:rsid w:val="00F34014"/>
    <w:rsid w:val="00F340C9"/>
    <w:rsid w:val="00F341FF"/>
    <w:rsid w:val="00F3437C"/>
    <w:rsid w:val="00F345CC"/>
    <w:rsid w:val="00F347A6"/>
    <w:rsid w:val="00F348B2"/>
    <w:rsid w:val="00F34B6C"/>
    <w:rsid w:val="00F34C33"/>
    <w:rsid w:val="00F352A0"/>
    <w:rsid w:val="00F35682"/>
    <w:rsid w:val="00F35EC4"/>
    <w:rsid w:val="00F36266"/>
    <w:rsid w:val="00F364A2"/>
    <w:rsid w:val="00F36672"/>
    <w:rsid w:val="00F3696B"/>
    <w:rsid w:val="00F36ACF"/>
    <w:rsid w:val="00F36D04"/>
    <w:rsid w:val="00F370CD"/>
    <w:rsid w:val="00F371FD"/>
    <w:rsid w:val="00F37350"/>
    <w:rsid w:val="00F375EC"/>
    <w:rsid w:val="00F378D0"/>
    <w:rsid w:val="00F37C54"/>
    <w:rsid w:val="00F37CC1"/>
    <w:rsid w:val="00F37D60"/>
    <w:rsid w:val="00F4034A"/>
    <w:rsid w:val="00F4043D"/>
    <w:rsid w:val="00F40797"/>
    <w:rsid w:val="00F40960"/>
    <w:rsid w:val="00F409BE"/>
    <w:rsid w:val="00F40B7C"/>
    <w:rsid w:val="00F41303"/>
    <w:rsid w:val="00F415F5"/>
    <w:rsid w:val="00F41697"/>
    <w:rsid w:val="00F41809"/>
    <w:rsid w:val="00F41C18"/>
    <w:rsid w:val="00F41E13"/>
    <w:rsid w:val="00F42772"/>
    <w:rsid w:val="00F4278B"/>
    <w:rsid w:val="00F42930"/>
    <w:rsid w:val="00F42EF7"/>
    <w:rsid w:val="00F4340C"/>
    <w:rsid w:val="00F43DDE"/>
    <w:rsid w:val="00F445EE"/>
    <w:rsid w:val="00F4487B"/>
    <w:rsid w:val="00F44BA1"/>
    <w:rsid w:val="00F44DEA"/>
    <w:rsid w:val="00F455D1"/>
    <w:rsid w:val="00F455D5"/>
    <w:rsid w:val="00F456E6"/>
    <w:rsid w:val="00F4575D"/>
    <w:rsid w:val="00F45B78"/>
    <w:rsid w:val="00F45D49"/>
    <w:rsid w:val="00F46262"/>
    <w:rsid w:val="00F46280"/>
    <w:rsid w:val="00F4636C"/>
    <w:rsid w:val="00F46494"/>
    <w:rsid w:val="00F46902"/>
    <w:rsid w:val="00F46F27"/>
    <w:rsid w:val="00F472DB"/>
    <w:rsid w:val="00F47399"/>
    <w:rsid w:val="00F474BC"/>
    <w:rsid w:val="00F47614"/>
    <w:rsid w:val="00F47627"/>
    <w:rsid w:val="00F47735"/>
    <w:rsid w:val="00F47F39"/>
    <w:rsid w:val="00F5030A"/>
    <w:rsid w:val="00F50311"/>
    <w:rsid w:val="00F50314"/>
    <w:rsid w:val="00F5046C"/>
    <w:rsid w:val="00F505FE"/>
    <w:rsid w:val="00F5061A"/>
    <w:rsid w:val="00F50663"/>
    <w:rsid w:val="00F50FE3"/>
    <w:rsid w:val="00F510AC"/>
    <w:rsid w:val="00F51392"/>
    <w:rsid w:val="00F51635"/>
    <w:rsid w:val="00F519D9"/>
    <w:rsid w:val="00F51A78"/>
    <w:rsid w:val="00F52221"/>
    <w:rsid w:val="00F52395"/>
    <w:rsid w:val="00F52A3A"/>
    <w:rsid w:val="00F52E40"/>
    <w:rsid w:val="00F5337D"/>
    <w:rsid w:val="00F53499"/>
    <w:rsid w:val="00F53572"/>
    <w:rsid w:val="00F53814"/>
    <w:rsid w:val="00F5381B"/>
    <w:rsid w:val="00F53912"/>
    <w:rsid w:val="00F53B56"/>
    <w:rsid w:val="00F53C00"/>
    <w:rsid w:val="00F53EDA"/>
    <w:rsid w:val="00F5406B"/>
    <w:rsid w:val="00F5440B"/>
    <w:rsid w:val="00F54559"/>
    <w:rsid w:val="00F54730"/>
    <w:rsid w:val="00F54B45"/>
    <w:rsid w:val="00F54C60"/>
    <w:rsid w:val="00F5513A"/>
    <w:rsid w:val="00F552EA"/>
    <w:rsid w:val="00F552F2"/>
    <w:rsid w:val="00F5541B"/>
    <w:rsid w:val="00F5545A"/>
    <w:rsid w:val="00F55876"/>
    <w:rsid w:val="00F55C5E"/>
    <w:rsid w:val="00F5606B"/>
    <w:rsid w:val="00F560B0"/>
    <w:rsid w:val="00F560DB"/>
    <w:rsid w:val="00F563DF"/>
    <w:rsid w:val="00F564AF"/>
    <w:rsid w:val="00F565A1"/>
    <w:rsid w:val="00F566EF"/>
    <w:rsid w:val="00F56B25"/>
    <w:rsid w:val="00F56C12"/>
    <w:rsid w:val="00F56F3D"/>
    <w:rsid w:val="00F574D3"/>
    <w:rsid w:val="00F57522"/>
    <w:rsid w:val="00F5754A"/>
    <w:rsid w:val="00F57690"/>
    <w:rsid w:val="00F5794E"/>
    <w:rsid w:val="00F57A21"/>
    <w:rsid w:val="00F57D44"/>
    <w:rsid w:val="00F6008D"/>
    <w:rsid w:val="00F60641"/>
    <w:rsid w:val="00F609E3"/>
    <w:rsid w:val="00F60ADE"/>
    <w:rsid w:val="00F61B7B"/>
    <w:rsid w:val="00F61BC7"/>
    <w:rsid w:val="00F61C19"/>
    <w:rsid w:val="00F62648"/>
    <w:rsid w:val="00F62898"/>
    <w:rsid w:val="00F62A42"/>
    <w:rsid w:val="00F631C2"/>
    <w:rsid w:val="00F635C7"/>
    <w:rsid w:val="00F63E75"/>
    <w:rsid w:val="00F63F10"/>
    <w:rsid w:val="00F6402E"/>
    <w:rsid w:val="00F64062"/>
    <w:rsid w:val="00F6429D"/>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67FCE"/>
    <w:rsid w:val="00F70389"/>
    <w:rsid w:val="00F7044E"/>
    <w:rsid w:val="00F7088C"/>
    <w:rsid w:val="00F70B52"/>
    <w:rsid w:val="00F70B82"/>
    <w:rsid w:val="00F70BDE"/>
    <w:rsid w:val="00F71546"/>
    <w:rsid w:val="00F715E9"/>
    <w:rsid w:val="00F717AC"/>
    <w:rsid w:val="00F71AD1"/>
    <w:rsid w:val="00F71C4D"/>
    <w:rsid w:val="00F71C85"/>
    <w:rsid w:val="00F71D42"/>
    <w:rsid w:val="00F71D99"/>
    <w:rsid w:val="00F71FF7"/>
    <w:rsid w:val="00F7205D"/>
    <w:rsid w:val="00F72317"/>
    <w:rsid w:val="00F725B8"/>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435"/>
    <w:rsid w:val="00F73839"/>
    <w:rsid w:val="00F73978"/>
    <w:rsid w:val="00F73DDA"/>
    <w:rsid w:val="00F741FE"/>
    <w:rsid w:val="00F744A9"/>
    <w:rsid w:val="00F7450F"/>
    <w:rsid w:val="00F74644"/>
    <w:rsid w:val="00F74684"/>
    <w:rsid w:val="00F74892"/>
    <w:rsid w:val="00F748AC"/>
    <w:rsid w:val="00F74C70"/>
    <w:rsid w:val="00F750A9"/>
    <w:rsid w:val="00F75426"/>
    <w:rsid w:val="00F75661"/>
    <w:rsid w:val="00F757C4"/>
    <w:rsid w:val="00F75871"/>
    <w:rsid w:val="00F7588B"/>
    <w:rsid w:val="00F759FE"/>
    <w:rsid w:val="00F75C27"/>
    <w:rsid w:val="00F75C43"/>
    <w:rsid w:val="00F75D39"/>
    <w:rsid w:val="00F75D4A"/>
    <w:rsid w:val="00F763DC"/>
    <w:rsid w:val="00F763FE"/>
    <w:rsid w:val="00F76AA5"/>
    <w:rsid w:val="00F76B1F"/>
    <w:rsid w:val="00F76FB1"/>
    <w:rsid w:val="00F772A8"/>
    <w:rsid w:val="00F772C3"/>
    <w:rsid w:val="00F774D3"/>
    <w:rsid w:val="00F7751C"/>
    <w:rsid w:val="00F77E1A"/>
    <w:rsid w:val="00F80129"/>
    <w:rsid w:val="00F8036E"/>
    <w:rsid w:val="00F807B4"/>
    <w:rsid w:val="00F809AB"/>
    <w:rsid w:val="00F80FFC"/>
    <w:rsid w:val="00F810EA"/>
    <w:rsid w:val="00F8117C"/>
    <w:rsid w:val="00F815CB"/>
    <w:rsid w:val="00F81621"/>
    <w:rsid w:val="00F81C4A"/>
    <w:rsid w:val="00F81DAD"/>
    <w:rsid w:val="00F81F89"/>
    <w:rsid w:val="00F81FEF"/>
    <w:rsid w:val="00F821E7"/>
    <w:rsid w:val="00F82587"/>
    <w:rsid w:val="00F82DE0"/>
    <w:rsid w:val="00F83006"/>
    <w:rsid w:val="00F83300"/>
    <w:rsid w:val="00F83567"/>
    <w:rsid w:val="00F835CE"/>
    <w:rsid w:val="00F836E9"/>
    <w:rsid w:val="00F838C2"/>
    <w:rsid w:val="00F83906"/>
    <w:rsid w:val="00F839C7"/>
    <w:rsid w:val="00F83A97"/>
    <w:rsid w:val="00F83ABE"/>
    <w:rsid w:val="00F83DAB"/>
    <w:rsid w:val="00F83DD7"/>
    <w:rsid w:val="00F846FB"/>
    <w:rsid w:val="00F848A7"/>
    <w:rsid w:val="00F848F2"/>
    <w:rsid w:val="00F84BD4"/>
    <w:rsid w:val="00F84C9B"/>
    <w:rsid w:val="00F84CED"/>
    <w:rsid w:val="00F84FCE"/>
    <w:rsid w:val="00F856B1"/>
    <w:rsid w:val="00F856F9"/>
    <w:rsid w:val="00F8573B"/>
    <w:rsid w:val="00F86003"/>
    <w:rsid w:val="00F86228"/>
    <w:rsid w:val="00F8625F"/>
    <w:rsid w:val="00F8637E"/>
    <w:rsid w:val="00F8661E"/>
    <w:rsid w:val="00F866AC"/>
    <w:rsid w:val="00F86740"/>
    <w:rsid w:val="00F86796"/>
    <w:rsid w:val="00F86A43"/>
    <w:rsid w:val="00F86A48"/>
    <w:rsid w:val="00F86CE8"/>
    <w:rsid w:val="00F86D1C"/>
    <w:rsid w:val="00F87214"/>
    <w:rsid w:val="00F875F2"/>
    <w:rsid w:val="00F875FF"/>
    <w:rsid w:val="00F8775E"/>
    <w:rsid w:val="00F87923"/>
    <w:rsid w:val="00F87C70"/>
    <w:rsid w:val="00F87C95"/>
    <w:rsid w:val="00F87DB1"/>
    <w:rsid w:val="00F90AE7"/>
    <w:rsid w:val="00F90B16"/>
    <w:rsid w:val="00F90DFA"/>
    <w:rsid w:val="00F91031"/>
    <w:rsid w:val="00F91100"/>
    <w:rsid w:val="00F91349"/>
    <w:rsid w:val="00F914FA"/>
    <w:rsid w:val="00F91AB6"/>
    <w:rsid w:val="00F91D82"/>
    <w:rsid w:val="00F91E33"/>
    <w:rsid w:val="00F9200B"/>
    <w:rsid w:val="00F921DF"/>
    <w:rsid w:val="00F92E8C"/>
    <w:rsid w:val="00F92EBC"/>
    <w:rsid w:val="00F92F0D"/>
    <w:rsid w:val="00F9313C"/>
    <w:rsid w:val="00F9314D"/>
    <w:rsid w:val="00F931FD"/>
    <w:rsid w:val="00F93ABF"/>
    <w:rsid w:val="00F93E74"/>
    <w:rsid w:val="00F9417B"/>
    <w:rsid w:val="00F943F1"/>
    <w:rsid w:val="00F9460E"/>
    <w:rsid w:val="00F94728"/>
    <w:rsid w:val="00F94B13"/>
    <w:rsid w:val="00F94B38"/>
    <w:rsid w:val="00F94B84"/>
    <w:rsid w:val="00F94EEF"/>
    <w:rsid w:val="00F9500B"/>
    <w:rsid w:val="00F951D7"/>
    <w:rsid w:val="00F95244"/>
    <w:rsid w:val="00F953B5"/>
    <w:rsid w:val="00F959D3"/>
    <w:rsid w:val="00F95B52"/>
    <w:rsid w:val="00F95C29"/>
    <w:rsid w:val="00F95E31"/>
    <w:rsid w:val="00F95F46"/>
    <w:rsid w:val="00F9602A"/>
    <w:rsid w:val="00F96222"/>
    <w:rsid w:val="00F965F7"/>
    <w:rsid w:val="00F96718"/>
    <w:rsid w:val="00F9691E"/>
    <w:rsid w:val="00F96A40"/>
    <w:rsid w:val="00F96C8C"/>
    <w:rsid w:val="00F96E56"/>
    <w:rsid w:val="00F96E6B"/>
    <w:rsid w:val="00F96E7A"/>
    <w:rsid w:val="00F96FE4"/>
    <w:rsid w:val="00F97046"/>
    <w:rsid w:val="00F97337"/>
    <w:rsid w:val="00F97596"/>
    <w:rsid w:val="00F97642"/>
    <w:rsid w:val="00F976EB"/>
    <w:rsid w:val="00F97A05"/>
    <w:rsid w:val="00F97CFC"/>
    <w:rsid w:val="00F97F3B"/>
    <w:rsid w:val="00FA07C0"/>
    <w:rsid w:val="00FA07E2"/>
    <w:rsid w:val="00FA0A6D"/>
    <w:rsid w:val="00FA0BC3"/>
    <w:rsid w:val="00FA0BDB"/>
    <w:rsid w:val="00FA0CAA"/>
    <w:rsid w:val="00FA0CE6"/>
    <w:rsid w:val="00FA0E55"/>
    <w:rsid w:val="00FA0FF3"/>
    <w:rsid w:val="00FA10C3"/>
    <w:rsid w:val="00FA1375"/>
    <w:rsid w:val="00FA147F"/>
    <w:rsid w:val="00FA156A"/>
    <w:rsid w:val="00FA167C"/>
    <w:rsid w:val="00FA18AF"/>
    <w:rsid w:val="00FA1DF8"/>
    <w:rsid w:val="00FA1E85"/>
    <w:rsid w:val="00FA24C8"/>
    <w:rsid w:val="00FA2649"/>
    <w:rsid w:val="00FA281E"/>
    <w:rsid w:val="00FA28C4"/>
    <w:rsid w:val="00FA299F"/>
    <w:rsid w:val="00FA2B97"/>
    <w:rsid w:val="00FA2D41"/>
    <w:rsid w:val="00FA34B8"/>
    <w:rsid w:val="00FA3760"/>
    <w:rsid w:val="00FA3A53"/>
    <w:rsid w:val="00FA3AE2"/>
    <w:rsid w:val="00FA3C7A"/>
    <w:rsid w:val="00FA3EA6"/>
    <w:rsid w:val="00FA3F6A"/>
    <w:rsid w:val="00FA3F8C"/>
    <w:rsid w:val="00FA3FCE"/>
    <w:rsid w:val="00FA4055"/>
    <w:rsid w:val="00FA41C5"/>
    <w:rsid w:val="00FA4215"/>
    <w:rsid w:val="00FA431A"/>
    <w:rsid w:val="00FA43DE"/>
    <w:rsid w:val="00FA4715"/>
    <w:rsid w:val="00FA4872"/>
    <w:rsid w:val="00FA4B80"/>
    <w:rsid w:val="00FA4C34"/>
    <w:rsid w:val="00FA5113"/>
    <w:rsid w:val="00FA5E40"/>
    <w:rsid w:val="00FA5E8E"/>
    <w:rsid w:val="00FA5F41"/>
    <w:rsid w:val="00FA615B"/>
    <w:rsid w:val="00FA6443"/>
    <w:rsid w:val="00FA6537"/>
    <w:rsid w:val="00FA6554"/>
    <w:rsid w:val="00FA691B"/>
    <w:rsid w:val="00FA6ACC"/>
    <w:rsid w:val="00FA6C8F"/>
    <w:rsid w:val="00FA6D52"/>
    <w:rsid w:val="00FA6EF0"/>
    <w:rsid w:val="00FA7020"/>
    <w:rsid w:val="00FA735A"/>
    <w:rsid w:val="00FA7497"/>
    <w:rsid w:val="00FA7644"/>
    <w:rsid w:val="00FA78CB"/>
    <w:rsid w:val="00FA7A37"/>
    <w:rsid w:val="00FB01A9"/>
    <w:rsid w:val="00FB05E4"/>
    <w:rsid w:val="00FB05F5"/>
    <w:rsid w:val="00FB11A5"/>
    <w:rsid w:val="00FB185B"/>
    <w:rsid w:val="00FB18B6"/>
    <w:rsid w:val="00FB19DF"/>
    <w:rsid w:val="00FB1A82"/>
    <w:rsid w:val="00FB1D21"/>
    <w:rsid w:val="00FB1D3D"/>
    <w:rsid w:val="00FB2026"/>
    <w:rsid w:val="00FB2216"/>
    <w:rsid w:val="00FB2477"/>
    <w:rsid w:val="00FB2527"/>
    <w:rsid w:val="00FB2903"/>
    <w:rsid w:val="00FB2C04"/>
    <w:rsid w:val="00FB2D0C"/>
    <w:rsid w:val="00FB2DEA"/>
    <w:rsid w:val="00FB3660"/>
    <w:rsid w:val="00FB37DE"/>
    <w:rsid w:val="00FB3958"/>
    <w:rsid w:val="00FB3A58"/>
    <w:rsid w:val="00FB4190"/>
    <w:rsid w:val="00FB4774"/>
    <w:rsid w:val="00FB4A32"/>
    <w:rsid w:val="00FB4E8F"/>
    <w:rsid w:val="00FB50E4"/>
    <w:rsid w:val="00FB522C"/>
    <w:rsid w:val="00FB526D"/>
    <w:rsid w:val="00FB5489"/>
    <w:rsid w:val="00FB55C3"/>
    <w:rsid w:val="00FB588C"/>
    <w:rsid w:val="00FB5A14"/>
    <w:rsid w:val="00FB5C23"/>
    <w:rsid w:val="00FB5FA8"/>
    <w:rsid w:val="00FB61EE"/>
    <w:rsid w:val="00FB642B"/>
    <w:rsid w:val="00FB65D9"/>
    <w:rsid w:val="00FB66DC"/>
    <w:rsid w:val="00FB6B07"/>
    <w:rsid w:val="00FB708A"/>
    <w:rsid w:val="00FB7295"/>
    <w:rsid w:val="00FB739A"/>
    <w:rsid w:val="00FB73FC"/>
    <w:rsid w:val="00FB7A9B"/>
    <w:rsid w:val="00FB7C45"/>
    <w:rsid w:val="00FB7D13"/>
    <w:rsid w:val="00FB7DA5"/>
    <w:rsid w:val="00FB7FD5"/>
    <w:rsid w:val="00FC0440"/>
    <w:rsid w:val="00FC046C"/>
    <w:rsid w:val="00FC0FC9"/>
    <w:rsid w:val="00FC1182"/>
    <w:rsid w:val="00FC121A"/>
    <w:rsid w:val="00FC1336"/>
    <w:rsid w:val="00FC141F"/>
    <w:rsid w:val="00FC1D74"/>
    <w:rsid w:val="00FC1D8A"/>
    <w:rsid w:val="00FC1DF9"/>
    <w:rsid w:val="00FC285D"/>
    <w:rsid w:val="00FC2D62"/>
    <w:rsid w:val="00FC2E92"/>
    <w:rsid w:val="00FC30FA"/>
    <w:rsid w:val="00FC31E2"/>
    <w:rsid w:val="00FC348F"/>
    <w:rsid w:val="00FC34B7"/>
    <w:rsid w:val="00FC353F"/>
    <w:rsid w:val="00FC3AF4"/>
    <w:rsid w:val="00FC3BF2"/>
    <w:rsid w:val="00FC3CE3"/>
    <w:rsid w:val="00FC45CA"/>
    <w:rsid w:val="00FC49AA"/>
    <w:rsid w:val="00FC4A3B"/>
    <w:rsid w:val="00FC4C78"/>
    <w:rsid w:val="00FC4D74"/>
    <w:rsid w:val="00FC4DC7"/>
    <w:rsid w:val="00FC4DCA"/>
    <w:rsid w:val="00FC5103"/>
    <w:rsid w:val="00FC51A1"/>
    <w:rsid w:val="00FC523C"/>
    <w:rsid w:val="00FC528A"/>
    <w:rsid w:val="00FC5865"/>
    <w:rsid w:val="00FC5CFA"/>
    <w:rsid w:val="00FC5D42"/>
    <w:rsid w:val="00FC6045"/>
    <w:rsid w:val="00FC610F"/>
    <w:rsid w:val="00FC63A1"/>
    <w:rsid w:val="00FC640E"/>
    <w:rsid w:val="00FC691E"/>
    <w:rsid w:val="00FC6AB0"/>
    <w:rsid w:val="00FC6BEE"/>
    <w:rsid w:val="00FC72F6"/>
    <w:rsid w:val="00FC74F7"/>
    <w:rsid w:val="00FC78A6"/>
    <w:rsid w:val="00FC79AC"/>
    <w:rsid w:val="00FC7F40"/>
    <w:rsid w:val="00FC7FC6"/>
    <w:rsid w:val="00FC7FC8"/>
    <w:rsid w:val="00FD0041"/>
    <w:rsid w:val="00FD0180"/>
    <w:rsid w:val="00FD0389"/>
    <w:rsid w:val="00FD088F"/>
    <w:rsid w:val="00FD0948"/>
    <w:rsid w:val="00FD0B01"/>
    <w:rsid w:val="00FD0DFF"/>
    <w:rsid w:val="00FD0EA9"/>
    <w:rsid w:val="00FD0EE2"/>
    <w:rsid w:val="00FD1194"/>
    <w:rsid w:val="00FD1494"/>
    <w:rsid w:val="00FD1533"/>
    <w:rsid w:val="00FD1B01"/>
    <w:rsid w:val="00FD1B24"/>
    <w:rsid w:val="00FD1CCA"/>
    <w:rsid w:val="00FD1E87"/>
    <w:rsid w:val="00FD232C"/>
    <w:rsid w:val="00FD2370"/>
    <w:rsid w:val="00FD23B2"/>
    <w:rsid w:val="00FD23D4"/>
    <w:rsid w:val="00FD2427"/>
    <w:rsid w:val="00FD2492"/>
    <w:rsid w:val="00FD2534"/>
    <w:rsid w:val="00FD25B5"/>
    <w:rsid w:val="00FD2676"/>
    <w:rsid w:val="00FD28D2"/>
    <w:rsid w:val="00FD2983"/>
    <w:rsid w:val="00FD29CF"/>
    <w:rsid w:val="00FD2CD9"/>
    <w:rsid w:val="00FD2D41"/>
    <w:rsid w:val="00FD35EC"/>
    <w:rsid w:val="00FD37F3"/>
    <w:rsid w:val="00FD4157"/>
    <w:rsid w:val="00FD4427"/>
    <w:rsid w:val="00FD4881"/>
    <w:rsid w:val="00FD4996"/>
    <w:rsid w:val="00FD4A42"/>
    <w:rsid w:val="00FD4DD2"/>
    <w:rsid w:val="00FD4FEE"/>
    <w:rsid w:val="00FD5A57"/>
    <w:rsid w:val="00FD5C4E"/>
    <w:rsid w:val="00FD5CAD"/>
    <w:rsid w:val="00FD6151"/>
    <w:rsid w:val="00FD65D4"/>
    <w:rsid w:val="00FD66B1"/>
    <w:rsid w:val="00FD6CD4"/>
    <w:rsid w:val="00FD70CE"/>
    <w:rsid w:val="00FD71AD"/>
    <w:rsid w:val="00FD71CD"/>
    <w:rsid w:val="00FD782E"/>
    <w:rsid w:val="00FD79EE"/>
    <w:rsid w:val="00FD7B93"/>
    <w:rsid w:val="00FE02AD"/>
    <w:rsid w:val="00FE0329"/>
    <w:rsid w:val="00FE0806"/>
    <w:rsid w:val="00FE0937"/>
    <w:rsid w:val="00FE0AF2"/>
    <w:rsid w:val="00FE0B2C"/>
    <w:rsid w:val="00FE0E8B"/>
    <w:rsid w:val="00FE0F74"/>
    <w:rsid w:val="00FE0F9D"/>
    <w:rsid w:val="00FE0FA7"/>
    <w:rsid w:val="00FE106F"/>
    <w:rsid w:val="00FE1502"/>
    <w:rsid w:val="00FE196B"/>
    <w:rsid w:val="00FE1A4B"/>
    <w:rsid w:val="00FE1AA8"/>
    <w:rsid w:val="00FE1CDD"/>
    <w:rsid w:val="00FE1E21"/>
    <w:rsid w:val="00FE1E95"/>
    <w:rsid w:val="00FE209B"/>
    <w:rsid w:val="00FE243A"/>
    <w:rsid w:val="00FE258B"/>
    <w:rsid w:val="00FE25A8"/>
    <w:rsid w:val="00FE27A3"/>
    <w:rsid w:val="00FE2DB1"/>
    <w:rsid w:val="00FE2DEE"/>
    <w:rsid w:val="00FE3B83"/>
    <w:rsid w:val="00FE3C70"/>
    <w:rsid w:val="00FE3CBE"/>
    <w:rsid w:val="00FE3EA4"/>
    <w:rsid w:val="00FE3FC1"/>
    <w:rsid w:val="00FE4146"/>
    <w:rsid w:val="00FE4194"/>
    <w:rsid w:val="00FE4323"/>
    <w:rsid w:val="00FE4517"/>
    <w:rsid w:val="00FE456C"/>
    <w:rsid w:val="00FE4572"/>
    <w:rsid w:val="00FE46D0"/>
    <w:rsid w:val="00FE4C2B"/>
    <w:rsid w:val="00FE501B"/>
    <w:rsid w:val="00FE521B"/>
    <w:rsid w:val="00FE5265"/>
    <w:rsid w:val="00FE5AE3"/>
    <w:rsid w:val="00FE5D51"/>
    <w:rsid w:val="00FE5D59"/>
    <w:rsid w:val="00FE5D6C"/>
    <w:rsid w:val="00FE6319"/>
    <w:rsid w:val="00FE638A"/>
    <w:rsid w:val="00FE6394"/>
    <w:rsid w:val="00FE6407"/>
    <w:rsid w:val="00FE6725"/>
    <w:rsid w:val="00FE6A79"/>
    <w:rsid w:val="00FE6BA1"/>
    <w:rsid w:val="00FE6CD1"/>
    <w:rsid w:val="00FE70C1"/>
    <w:rsid w:val="00FE72C7"/>
    <w:rsid w:val="00FE7326"/>
    <w:rsid w:val="00FE74A8"/>
    <w:rsid w:val="00FE769D"/>
    <w:rsid w:val="00FE7AB2"/>
    <w:rsid w:val="00FE7AF3"/>
    <w:rsid w:val="00FE7B67"/>
    <w:rsid w:val="00FE7BD5"/>
    <w:rsid w:val="00FE7C6A"/>
    <w:rsid w:val="00FE7CA4"/>
    <w:rsid w:val="00FE7DC0"/>
    <w:rsid w:val="00FE7DC1"/>
    <w:rsid w:val="00FE7FD9"/>
    <w:rsid w:val="00FF0388"/>
    <w:rsid w:val="00FF077B"/>
    <w:rsid w:val="00FF07FA"/>
    <w:rsid w:val="00FF0AF1"/>
    <w:rsid w:val="00FF0BE0"/>
    <w:rsid w:val="00FF11E6"/>
    <w:rsid w:val="00FF1699"/>
    <w:rsid w:val="00FF1988"/>
    <w:rsid w:val="00FF1A93"/>
    <w:rsid w:val="00FF2166"/>
    <w:rsid w:val="00FF21D8"/>
    <w:rsid w:val="00FF23B0"/>
    <w:rsid w:val="00FF24CC"/>
    <w:rsid w:val="00FF2AA4"/>
    <w:rsid w:val="00FF2DDA"/>
    <w:rsid w:val="00FF334E"/>
    <w:rsid w:val="00FF38F7"/>
    <w:rsid w:val="00FF3A9E"/>
    <w:rsid w:val="00FF4223"/>
    <w:rsid w:val="00FF4441"/>
    <w:rsid w:val="00FF46FE"/>
    <w:rsid w:val="00FF4908"/>
    <w:rsid w:val="00FF4B38"/>
    <w:rsid w:val="00FF4BED"/>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36F"/>
    <w:rsid w:val="00FF64B9"/>
    <w:rsid w:val="00FF6584"/>
    <w:rsid w:val="00FF66D8"/>
    <w:rsid w:val="00FF698C"/>
    <w:rsid w:val="00FF6AA8"/>
    <w:rsid w:val="00FF6CE0"/>
    <w:rsid w:val="00FF6EDD"/>
    <w:rsid w:val="00FF72EC"/>
    <w:rsid w:val="00FF73CF"/>
    <w:rsid w:val="00FF78E3"/>
    <w:rsid w:val="00FF7A53"/>
    <w:rsid w:val="00FF7B3B"/>
    <w:rsid w:val="00FF7C55"/>
    <w:rsid w:val="00FF7E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ja-JP"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7">
    <w:name w:val="Normal"/>
    <w:qFormat/>
    <w:rsid w:val="00396CA0"/>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7"/>
    <w:next w:val="a7"/>
    <w:link w:val="10"/>
    <w:uiPriority w:val="99"/>
    <w:qFormat/>
    <w:rsid w:val="0056241E"/>
    <w:pPr>
      <w:keepNext/>
      <w:keepLines/>
      <w:numPr>
        <w:numId w:val="3"/>
      </w:numPr>
      <w:spacing w:before="480"/>
      <w:jc w:val="left"/>
      <w:outlineLvl w:val="0"/>
    </w:pPr>
    <w:rPr>
      <w:b/>
      <w:bCs/>
      <w:sz w:val="24"/>
      <w:szCs w:val="24"/>
      <w:lang/>
    </w:rPr>
  </w:style>
  <w:style w:type="paragraph" w:styleId="2">
    <w:name w:val="heading 2"/>
    <w:basedOn w:val="a7"/>
    <w:next w:val="a7"/>
    <w:link w:val="22"/>
    <w:uiPriority w:val="99"/>
    <w:qFormat/>
    <w:rsid w:val="0056241E"/>
    <w:pPr>
      <w:keepNext/>
      <w:keepLines/>
      <w:numPr>
        <w:ilvl w:val="1"/>
        <w:numId w:val="3"/>
      </w:numPr>
      <w:spacing w:before="313"/>
      <w:outlineLvl w:val="1"/>
    </w:pPr>
    <w:rPr>
      <w:b/>
      <w:bCs/>
      <w:sz w:val="22"/>
      <w:szCs w:val="22"/>
    </w:rPr>
  </w:style>
  <w:style w:type="paragraph" w:styleId="3">
    <w:name w:val="heading 3"/>
    <w:basedOn w:val="a7"/>
    <w:next w:val="a7"/>
    <w:link w:val="32"/>
    <w:uiPriority w:val="99"/>
    <w:qFormat/>
    <w:rsid w:val="00DE5D3F"/>
    <w:pPr>
      <w:keepNext/>
      <w:keepLines/>
      <w:numPr>
        <w:ilvl w:val="2"/>
        <w:numId w:val="3"/>
      </w:numPr>
      <w:spacing w:before="181"/>
      <w:outlineLvl w:val="2"/>
    </w:pPr>
    <w:rPr>
      <w:b/>
      <w:bCs/>
      <w:lang/>
    </w:rPr>
  </w:style>
  <w:style w:type="paragraph" w:styleId="4">
    <w:name w:val="heading 4"/>
    <w:aliases w:val="Heading 4 Char1,Heading 4 Char Char"/>
    <w:basedOn w:val="3"/>
    <w:next w:val="a7"/>
    <w:link w:val="42"/>
    <w:uiPriority w:val="99"/>
    <w:qFormat/>
    <w:rsid w:val="00970BA6"/>
    <w:pPr>
      <w:numPr>
        <w:ilvl w:val="3"/>
      </w:numPr>
      <w:ind w:left="1728"/>
      <w:jc w:val="left"/>
      <w:outlineLvl w:val="3"/>
    </w:pPr>
    <w:rPr>
      <w:lang/>
    </w:rPr>
  </w:style>
  <w:style w:type="paragraph" w:styleId="50">
    <w:name w:val="heading 5"/>
    <w:basedOn w:val="3"/>
    <w:next w:val="a7"/>
    <w:link w:val="51"/>
    <w:uiPriority w:val="99"/>
    <w:qFormat/>
    <w:rsid w:val="00F456E6"/>
    <w:pPr>
      <w:numPr>
        <w:ilvl w:val="4"/>
      </w:numPr>
      <w:tabs>
        <w:tab w:val="left" w:pos="907"/>
      </w:tabs>
      <w:ind w:left="2232"/>
      <w:outlineLvl w:val="4"/>
    </w:pPr>
    <w:rPr>
      <w:lang/>
    </w:rPr>
  </w:style>
  <w:style w:type="paragraph" w:styleId="6">
    <w:name w:val="heading 6"/>
    <w:basedOn w:val="3"/>
    <w:next w:val="a7"/>
    <w:link w:val="60"/>
    <w:uiPriority w:val="99"/>
    <w:qFormat/>
    <w:rsid w:val="0056241E"/>
    <w:pPr>
      <w:numPr>
        <w:ilvl w:val="5"/>
      </w:numPr>
      <w:outlineLvl w:val="5"/>
    </w:pPr>
    <w:rPr>
      <w:lang/>
    </w:rPr>
  </w:style>
  <w:style w:type="paragraph" w:styleId="7">
    <w:name w:val="heading 7"/>
    <w:basedOn w:val="3"/>
    <w:next w:val="a7"/>
    <w:link w:val="70"/>
    <w:qFormat/>
    <w:rsid w:val="0056241E"/>
    <w:pPr>
      <w:outlineLvl w:val="6"/>
    </w:pPr>
    <w:rPr>
      <w:lang/>
    </w:r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rPr>
      <w:rFonts w:ascii="Times" w:hAnsi="Times"/>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link w:val="1"/>
    <w:uiPriority w:val="99"/>
    <w:locked/>
    <w:rsid w:val="0056241E"/>
    <w:rPr>
      <w:rFonts w:ascii="Times New Roman" w:hAnsi="Times New Roman"/>
      <w:b/>
      <w:bCs/>
      <w:sz w:val="24"/>
      <w:szCs w:val="24"/>
      <w:lang w:eastAsia="en-US"/>
    </w:rPr>
  </w:style>
  <w:style w:type="character" w:customStyle="1" w:styleId="22">
    <w:name w:val="見出し 2 (文字)"/>
    <w:link w:val="2"/>
    <w:uiPriority w:val="99"/>
    <w:locked/>
    <w:rsid w:val="0056241E"/>
    <w:rPr>
      <w:rFonts w:ascii="Times New Roman" w:hAnsi="Times New Roman"/>
      <w:b/>
      <w:bCs/>
      <w:sz w:val="22"/>
      <w:szCs w:val="22"/>
      <w:lang w:val="en-GB" w:eastAsia="en-US"/>
    </w:rPr>
  </w:style>
  <w:style w:type="character" w:customStyle="1" w:styleId="32">
    <w:name w:val="見出し 3 (文字)"/>
    <w:link w:val="3"/>
    <w:uiPriority w:val="99"/>
    <w:locked/>
    <w:rsid w:val="00F75C43"/>
    <w:rPr>
      <w:rFonts w:ascii="Times New Roman" w:hAnsi="Times New Roman"/>
      <w:b/>
      <w:bCs/>
      <w:lang w:eastAsia="en-US"/>
    </w:rPr>
  </w:style>
  <w:style w:type="character" w:customStyle="1" w:styleId="42">
    <w:name w:val="見出し 4 (文字)"/>
    <w:aliases w:val="Heading 4 Char1 (文字),Heading 4 Char Char (文字)"/>
    <w:link w:val="4"/>
    <w:uiPriority w:val="99"/>
    <w:locked/>
    <w:rsid w:val="00970BA6"/>
    <w:rPr>
      <w:rFonts w:ascii="Times New Roman" w:hAnsi="Times New Roman"/>
      <w:b/>
      <w:bCs/>
    </w:rPr>
  </w:style>
  <w:style w:type="character" w:customStyle="1" w:styleId="51">
    <w:name w:val="見出し 5 (文字)"/>
    <w:link w:val="50"/>
    <w:uiPriority w:val="99"/>
    <w:locked/>
    <w:rsid w:val="00F456E6"/>
    <w:rPr>
      <w:rFonts w:ascii="Times New Roman" w:hAnsi="Times New Roman"/>
      <w:b/>
      <w:bCs/>
    </w:rPr>
  </w:style>
  <w:style w:type="character" w:customStyle="1" w:styleId="60">
    <w:name w:val="見出し 6 (文字)"/>
    <w:link w:val="6"/>
    <w:uiPriority w:val="99"/>
    <w:locked/>
    <w:rsid w:val="0056241E"/>
    <w:rPr>
      <w:rFonts w:ascii="Times New Roman" w:hAnsi="Times New Roman"/>
      <w:b/>
      <w:bCs/>
    </w:rPr>
  </w:style>
  <w:style w:type="character" w:customStyle="1" w:styleId="70">
    <w:name w:val="見出し 7 (文字)"/>
    <w:link w:val="7"/>
    <w:locked/>
    <w:rsid w:val="0056241E"/>
    <w:rPr>
      <w:rFonts w:ascii="Times New Roman" w:hAnsi="Times New Roman"/>
      <w:b/>
      <w:bCs/>
      <w:lang w:val="en-GB"/>
    </w:rPr>
  </w:style>
  <w:style w:type="character" w:customStyle="1" w:styleId="80">
    <w:name w:val="見出し 8 (文字)"/>
    <w:link w:val="8"/>
    <w:locked/>
    <w:rsid w:val="00F75C43"/>
    <w:rPr>
      <w:b/>
      <w:bCs/>
      <w:sz w:val="24"/>
      <w:szCs w:val="24"/>
      <w:lang w:eastAsia="en-US"/>
    </w:rPr>
  </w:style>
  <w:style w:type="character" w:customStyle="1" w:styleId="90">
    <w:name w:val="見出し 9 (文字)"/>
    <w:link w:val="9"/>
    <w:uiPriority w:val="99"/>
    <w:locked/>
    <w:rsid w:val="00F75C43"/>
    <w:rPr>
      <w:b/>
      <w:bCs/>
      <w:sz w:val="24"/>
      <w:szCs w:val="24"/>
      <w:lang w:eastAsia="en-US"/>
    </w:rPr>
  </w:style>
  <w:style w:type="paragraph" w:styleId="ab">
    <w:name w:val="Body Text Indent"/>
    <w:basedOn w:val="a7"/>
    <w:link w:val="ac"/>
    <w:uiPriority w:val="99"/>
    <w:rsid w:val="00DE5D3F"/>
    <w:pPr>
      <w:spacing w:after="120" w:line="480" w:lineRule="auto"/>
    </w:pPr>
    <w:rPr>
      <w:lang/>
    </w:r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d">
    <w:name w:val="annotation reference"/>
    <w:uiPriority w:val="99"/>
    <w:semiHidden/>
    <w:rsid w:val="00DE5D3F"/>
    <w:rPr>
      <w:rFonts w:cs="Times New Roman"/>
      <w:sz w:val="16"/>
      <w:szCs w:val="16"/>
    </w:rPr>
  </w:style>
  <w:style w:type="paragraph" w:styleId="ae">
    <w:name w:val="annotation text"/>
    <w:basedOn w:val="a7"/>
    <w:link w:val="af"/>
    <w:uiPriority w:val="99"/>
    <w:semiHidden/>
    <w:rsid w:val="00DE5D3F"/>
    <w:rPr>
      <w:lang/>
    </w:rPr>
  </w:style>
  <w:style w:type="character" w:customStyle="1" w:styleId="af">
    <w:name w:val="コメント文字列 (文字)"/>
    <w:link w:val="ae"/>
    <w:uiPriority w:val="99"/>
    <w:semiHidden/>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rsid w:val="000D74AC"/>
    <w:pPr>
      <w:tabs>
        <w:tab w:val="clear" w:pos="9629"/>
        <w:tab w:val="right" w:leader="dot" w:pos="9628"/>
      </w:tabs>
      <w:spacing w:before="29"/>
      <w:ind w:left="793" w:hanging="595"/>
    </w:pPr>
    <w:rPr>
      <w:bCs w:val="0"/>
      <w:iCs/>
      <w:noProof/>
    </w:rPr>
  </w:style>
  <w:style w:type="paragraph" w:styleId="11">
    <w:name w:val="toc 1"/>
    <w:basedOn w:val="a7"/>
    <w:next w:val="23"/>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eastAsia="en-US"/>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rsid w:val="00DE5D3F"/>
    <w:pPr>
      <w:tabs>
        <w:tab w:val="clear" w:pos="794"/>
        <w:tab w:val="clear" w:pos="1191"/>
        <w:tab w:val="clear" w:pos="1588"/>
        <w:tab w:val="clear" w:pos="1985"/>
        <w:tab w:val="left" w:pos="907"/>
        <w:tab w:val="center" w:pos="4849"/>
        <w:tab w:val="right" w:pos="8789"/>
        <w:tab w:val="right" w:pos="9725"/>
      </w:tabs>
      <w:jc w:val="left"/>
    </w:pPr>
    <w:rPr>
      <w:lang/>
    </w:rPr>
  </w:style>
  <w:style w:type="character" w:customStyle="1" w:styleId="af3">
    <w:name w:val="フッター (文字)"/>
    <w:link w:val="af2"/>
    <w:locked/>
    <w:rsid w:val="00F75C43"/>
    <w:rPr>
      <w:rFonts w:ascii="Times New Roman" w:hAnsi="Times New Roman" w:cs="Times New Roman"/>
      <w:sz w:val="20"/>
      <w:szCs w:val="20"/>
      <w:lang w:val="en-GB"/>
    </w:rPr>
  </w:style>
  <w:style w:type="paragraph" w:styleId="af4">
    <w:name w:val="header"/>
    <w:aliases w:val="h,Header/Footer"/>
    <w:basedOn w:val="a7"/>
    <w:link w:val="af5"/>
    <w:rsid w:val="00DE5D3F"/>
    <w:pPr>
      <w:tabs>
        <w:tab w:val="clear" w:pos="794"/>
        <w:tab w:val="clear" w:pos="1191"/>
        <w:tab w:val="clear" w:pos="1588"/>
        <w:tab w:val="clear" w:pos="1985"/>
        <w:tab w:val="left" w:pos="907"/>
        <w:tab w:val="center" w:pos="4849"/>
        <w:tab w:val="right" w:pos="9725"/>
      </w:tabs>
    </w:pPr>
    <w:rPr>
      <w:lang/>
    </w:rPr>
  </w:style>
  <w:style w:type="character" w:customStyle="1" w:styleId="af5">
    <w:name w:val="ヘッダー (文字)"/>
    <w:aliases w:val="h (文字),Header/Footer (文字)"/>
    <w:link w:val="af4"/>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rPr>
      <w:lang/>
    </w:r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rsid w:val="00937A37"/>
    <w:pPr>
      <w:tabs>
        <w:tab w:val="clear" w:pos="1191"/>
        <w:tab w:val="clear" w:pos="1985"/>
        <w:tab w:val="center" w:pos="4849"/>
        <w:tab w:val="right" w:pos="9696"/>
      </w:tabs>
      <w:jc w:val="left"/>
    </w:pPr>
    <w:rPr>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a">
    <w:name w:val="Title"/>
    <w:basedOn w:val="a7"/>
    <w:next w:val="heading1aftertitle"/>
    <w:link w:val="afb"/>
    <w:uiPriority w:val="99"/>
    <w:qFormat/>
    <w:rsid w:val="00DE5D3F"/>
    <w:pPr>
      <w:spacing w:before="840" w:after="480"/>
      <w:jc w:val="center"/>
    </w:pPr>
    <w:rPr>
      <w:rFonts w:ascii="Cambria" w:hAnsi="Cambria"/>
      <w:b/>
      <w:bCs/>
      <w:kern w:val="28"/>
      <w:sz w:val="32"/>
      <w:szCs w:val="32"/>
      <w:lang/>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st">
    <w:name w:val="st"/>
    <w:basedOn w:val="a7"/>
    <w:rsid w:val="00962F6E"/>
    <w:pPr>
      <w:tabs>
        <w:tab w:val="clear" w:pos="794"/>
        <w:tab w:val="clear" w:pos="1191"/>
        <w:tab w:val="clear" w:pos="1588"/>
        <w:tab w:val="clear" w:pos="1985"/>
      </w:tabs>
      <w:overflowPunct/>
      <w:autoSpaceDE/>
      <w:autoSpaceDN/>
      <w:adjustRightInd/>
      <w:spacing w:before="0" w:line="400" w:lineRule="exact"/>
      <w:jc w:val="left"/>
      <w:textAlignment w:val="auto"/>
    </w:pPr>
    <w:rPr>
      <w:rFonts w:eastAsia="Times New Roman"/>
      <w:sz w:val="34"/>
      <w:lang w:val="en-US"/>
    </w:rPr>
  </w:style>
  <w:style w:type="paragraph" w:styleId="afc">
    <w:name w:val="Revision"/>
    <w:hidden/>
    <w:uiPriority w:val="99"/>
    <w:semiHidden/>
    <w:rsid w:val="00BF691A"/>
    <w:rPr>
      <w:rFonts w:ascii="Times New Roman" w:hAnsi="Times New Roman"/>
      <w:lang w:val="en-GB" w:eastAsia="en-US"/>
    </w:rPr>
  </w:style>
  <w:style w:type="paragraph" w:styleId="afd">
    <w:name w:val="List Paragraph"/>
    <w:basedOn w:val="a7"/>
    <w:uiPriority w:val="34"/>
    <w:qFormat/>
    <w:rsid w:val="00031FB9"/>
    <w:pPr>
      <w:ind w:left="720"/>
      <w:contextualSpacing/>
    </w:pPr>
  </w:style>
  <w:style w:type="paragraph" w:customStyle="1" w:styleId="Note3">
    <w:name w:val="Note 3"/>
    <w:basedOn w:val="a7"/>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e">
    <w:name w:val="caption"/>
    <w:basedOn w:val="a7"/>
    <w:next w:val="a7"/>
    <w:link w:val="aff"/>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f0">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1">
    <w:name w:val="Hyperlink"/>
    <w:uiPriority w:val="99"/>
    <w:rsid w:val="00DE5D3F"/>
    <w:rPr>
      <w:rFonts w:cs="Times New Roman"/>
      <w:color w:val="0000FF"/>
      <w:u w:val="single"/>
    </w:rPr>
  </w:style>
  <w:style w:type="paragraph" w:styleId="aff2">
    <w:name w:val="Body Text"/>
    <w:basedOn w:val="a7"/>
    <w:link w:val="aff3"/>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lang/>
    </w:rPr>
  </w:style>
  <w:style w:type="character" w:customStyle="1" w:styleId="aff3">
    <w:name w:val="本文 (文字)"/>
    <w:link w:val="aff2"/>
    <w:uiPriority w:val="99"/>
    <w:locked/>
    <w:rsid w:val="0056241E"/>
    <w:rPr>
      <w:rFonts w:ascii="Times New Roman" w:eastAsia="Batang" w:hAnsi="Times New Roman"/>
      <w:sz w:val="22"/>
      <w:szCs w:val="22"/>
      <w:lang w:val="en-GB"/>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f4">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f5">
    <w:name w:val="Document Map"/>
    <w:basedOn w:val="a7"/>
    <w:link w:val="aff6"/>
    <w:uiPriority w:val="99"/>
    <w:semiHidden/>
    <w:rsid w:val="001C0A25"/>
    <w:pPr>
      <w:shd w:val="clear" w:color="auto" w:fill="000080"/>
    </w:pPr>
    <w:rPr>
      <w:sz w:val="16"/>
      <w:lang/>
    </w:rPr>
  </w:style>
  <w:style w:type="character" w:customStyle="1" w:styleId="aff6">
    <w:name w:val="見出しマップ (文字)"/>
    <w:link w:val="aff5"/>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rPr>
      <w:lang/>
    </w:r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e"/>
    <w:next w:val="ae"/>
    <w:uiPriority w:val="99"/>
    <w:semiHidden/>
    <w:rsid w:val="00DE5D3F"/>
    <w:rPr>
      <w:b/>
      <w:bCs/>
    </w:rPr>
  </w:style>
  <w:style w:type="paragraph" w:styleId="37">
    <w:name w:val="Body Text 3"/>
    <w:basedOn w:val="a7"/>
    <w:link w:val="38"/>
    <w:uiPriority w:val="99"/>
    <w:rsid w:val="00DE5D3F"/>
    <w:pPr>
      <w:spacing w:after="120"/>
    </w:pPr>
    <w:rPr>
      <w:sz w:val="16"/>
      <w:szCs w:val="16"/>
      <w:lang/>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Note"/>
    <w:qFormat/>
    <w:rsid w:val="00A5200F"/>
    <w:pPr>
      <w:tabs>
        <w:tab w:val="clear" w:pos="1191"/>
        <w:tab w:val="clear" w:pos="1588"/>
        <w:tab w:val="clear" w:pos="1985"/>
      </w:tabs>
      <w:spacing w:line="240" w:lineRule="auto"/>
      <w:ind w:left="288"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7">
    <w:name w:val="Body Text 2"/>
    <w:basedOn w:val="a7"/>
    <w:link w:val="28"/>
    <w:uiPriority w:val="99"/>
    <w:rsid w:val="00DE5D3F"/>
    <w:pPr>
      <w:spacing w:after="120" w:line="480" w:lineRule="auto"/>
    </w:pPr>
    <w:rPr>
      <w:lang/>
    </w:r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f7">
    <w:name w:val="Balloon Text"/>
    <w:basedOn w:val="a7"/>
    <w:link w:val="aff8"/>
    <w:uiPriority w:val="99"/>
    <w:semiHidden/>
    <w:rsid w:val="00E66A44"/>
    <w:rPr>
      <w:sz w:val="12"/>
      <w:lang/>
    </w:rPr>
  </w:style>
  <w:style w:type="character" w:customStyle="1" w:styleId="aff8">
    <w:name w:val="吹き出し (文字)"/>
    <w:link w:val="aff7"/>
    <w:uiPriority w:val="99"/>
    <w:semiHidden/>
    <w:locked/>
    <w:rsid w:val="00E66A44"/>
    <w:rPr>
      <w:rFonts w:ascii="Times New Roman" w:hAnsi="Times New Roman"/>
      <w:sz w:val="12"/>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f9">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a">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paragraph" w:customStyle="1" w:styleId="pbcopy">
    <w:name w:val="pbcopy"/>
    <w:basedOn w:val="af2"/>
    <w:rsid w:val="00962F6E"/>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Times New Roman" w:hAnsi="Arial"/>
      <w:sz w:val="16"/>
      <w:lang w:eastAsia="en-US"/>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ind w:left="0"/>
    </w:pPr>
    <w:rPr>
      <w:rFonts w:eastAsia="Batang"/>
      <w:sz w:val="22"/>
      <w:szCs w:val="20"/>
    </w:rPr>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14"/>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lang/>
    </w:rPr>
  </w:style>
  <w:style w:type="character" w:customStyle="1" w:styleId="SVCBulletslevel2CharCharChar">
    <w:name w:val="SVC Bullets level 2 Char Char Char"/>
    <w:link w:val="SVCBulletslevel2CharChar"/>
    <w:uiPriority w:val="99"/>
    <w:locked/>
    <w:rsid w:val="00E47875"/>
    <w:rPr>
      <w:rFonts w:ascii="Times New Roman" w:hAnsi="Times New Roman"/>
      <w:lang w:eastAsia="en-US"/>
    </w:rPr>
  </w:style>
  <w:style w:type="paragraph" w:customStyle="1" w:styleId="FigureCharChar">
    <w:name w:val="Figure_# Char Char"/>
    <w:basedOn w:val="a7"/>
    <w:next w:val="FigureTitleChar"/>
    <w:link w:val="FigureCharCharChar"/>
    <w:uiPriority w:val="99"/>
    <w:rsid w:val="0056241E"/>
    <w:pPr>
      <w:keepNext/>
      <w:tabs>
        <w:tab w:val="clear" w:pos="794"/>
        <w:tab w:val="clear" w:pos="1191"/>
        <w:tab w:val="clear" w:pos="1588"/>
        <w:tab w:val="clear" w:pos="1985"/>
      </w:tabs>
      <w:spacing w:before="567" w:after="113"/>
      <w:jc w:val="center"/>
    </w:pPr>
    <w:rPr>
      <w:lang/>
    </w:rPr>
  </w:style>
  <w:style w:type="paragraph" w:customStyle="1" w:styleId="FigureCharCharChar0">
    <w:name w:val="Figure Char Char Char"/>
    <w:basedOn w:val="a7"/>
    <w:next w:val="a7"/>
    <w:link w:val="FigureCharCharCharChar"/>
    <w:uiPriority w:val="99"/>
    <w:rsid w:val="0056241E"/>
    <w:pPr>
      <w:spacing w:before="240" w:after="480"/>
      <w:jc w:val="center"/>
    </w:pPr>
    <w:rPr>
      <w:lang/>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56241E"/>
    <w:rPr>
      <w:rFonts w:ascii="Times New Roman" w:hAnsi="Times New Roman"/>
      <w:lang w:val="en-GB"/>
    </w:rPr>
  </w:style>
  <w:style w:type="character" w:customStyle="1" w:styleId="FigureCharCharChar">
    <w:name w:val="Figure_# Char Char Char"/>
    <w:link w:val="FigureCharChar"/>
    <w:uiPriority w:val="99"/>
    <w:locked/>
    <w:rsid w:val="0056241E"/>
    <w:rPr>
      <w:rFonts w:ascii="Times New Roman" w:hAnsi="Times New Roman"/>
      <w:lang w:val="en-GB"/>
    </w:rPr>
  </w:style>
  <w:style w:type="paragraph" w:customStyle="1" w:styleId="AVCBulletlevel6">
    <w:name w:val="AVC Bullet level 6"/>
    <w:basedOn w:val="AVCBulletlevel1CharChar"/>
    <w:uiPriority w:val="99"/>
    <w:rsid w:val="00E47875"/>
    <w:pPr>
      <w:numPr>
        <w:numId w:val="18"/>
      </w:numPr>
      <w:tabs>
        <w:tab w:val="clear" w:pos="2376"/>
        <w:tab w:val="clear" w:pos="2779"/>
        <w:tab w:val="clear" w:pos="4690"/>
        <w:tab w:val="num" w:pos="720"/>
        <w:tab w:val="left" w:pos="2381"/>
        <w:tab w:val="left" w:pos="2778"/>
      </w:tabs>
      <w:ind w:left="720" w:hanging="360"/>
    </w:pPr>
  </w:style>
  <w:style w:type="paragraph" w:styleId="affb">
    <w:name w:val="endnote text"/>
    <w:basedOn w:val="a7"/>
    <w:link w:val="affc"/>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rPr>
  </w:style>
  <w:style w:type="character" w:customStyle="1" w:styleId="affc">
    <w:name w:val="文末脚注文字列 (文字)"/>
    <w:link w:val="affb"/>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19"/>
      </w:numPr>
      <w:tabs>
        <w:tab w:val="clear" w:pos="794"/>
        <w:tab w:val="clear" w:pos="1191"/>
        <w:tab w:val="left" w:pos="792"/>
        <w:tab w:val="left" w:pos="1195"/>
        <w:tab w:val="left" w:pos="2376"/>
        <w:tab w:val="left" w:pos="2779"/>
      </w:tabs>
    </w:pPr>
    <w:rPr>
      <w:rFonts w:ascii="Times" w:hAnsi="Times"/>
      <w:lang/>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d">
    <w:name w:val="annotation subject"/>
    <w:basedOn w:val="ae"/>
    <w:next w:val="ae"/>
    <w:link w:val="affe"/>
    <w:uiPriority w:val="99"/>
    <w:semiHidden/>
    <w:rsid w:val="00E47875"/>
    <w:rPr>
      <w:b/>
      <w:bCs/>
    </w:rPr>
  </w:style>
  <w:style w:type="character" w:customStyle="1" w:styleId="affe">
    <w:name w:val="コメント内容 (文字)"/>
    <w:link w:val="affd"/>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16"/>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20"/>
      </w:numPr>
      <w:ind w:left="403" w:hanging="403"/>
      <w:textAlignment w:val="auto"/>
    </w:pPr>
  </w:style>
  <w:style w:type="paragraph" w:customStyle="1" w:styleId="LegendeFigure">
    <w:name w:val="Legende Figure"/>
    <w:basedOn w:val="afe"/>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eastAsia="en-US"/>
    </w:rPr>
  </w:style>
  <w:style w:type="character" w:customStyle="1" w:styleId="AVCBulletlevel3CharCharCharCharChar">
    <w:name w:val="AVC Bullet level 3 Char Char Char Char Char"/>
    <w:link w:val="AVCBulletlevel3CharCharCharChar"/>
    <w:uiPriority w:val="99"/>
    <w:locked/>
    <w:rsid w:val="00E47875"/>
    <w:rPr>
      <w:lang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1"/>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style>
  <w:style w:type="paragraph" w:customStyle="1" w:styleId="SVCNumberinglevel1">
    <w:name w:val="SVC Numbering level 1"/>
    <w:basedOn w:val="SVCBulletslevel1CharCharChar"/>
    <w:uiPriority w:val="99"/>
    <w:rsid w:val="00E47875"/>
    <w:pPr>
      <w:numPr>
        <w:numId w:val="2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val="en-US" w:eastAsia="ja-JP"/>
    </w:rPr>
  </w:style>
  <w:style w:type="paragraph" w:customStyle="1" w:styleId="CharCharZchnZchnCharCharCarCar">
    <w:name w:val="Char Char Zchn Zchn Char Char Car Car"/>
    <w:uiPriority w:val="99"/>
    <w:semiHidden/>
    <w:rsid w:val="00E47875"/>
    <w:pPr>
      <w:keepNext/>
      <w:numPr>
        <w:numId w:val="2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1"/>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AD6CE2"/>
    <w:pPr>
      <w:numPr>
        <w:numId w:val="28"/>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a7"/>
    <w:uiPriority w:val="99"/>
    <w:rsid w:val="00AD6CE2"/>
    <w:pPr>
      <w:numPr>
        <w:numId w:val="2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ＭＳ 明朝"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3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AD6CE2"/>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AD6CE2"/>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50"/>
    <w:next w:val="a7"/>
    <w:uiPriority w:val="99"/>
    <w:rsid w:val="00AD6CE2"/>
    <w:pPr>
      <w:keepLines w:val="0"/>
      <w:numPr>
        <w:numId w:val="3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ＭＳ 明朝" w:hAnsi="Arial"/>
      <w:bCs w:val="0"/>
      <w:lang w:val="de-DE" w:eastAsia="ja-JP"/>
    </w:rPr>
  </w:style>
  <w:style w:type="paragraph" w:customStyle="1" w:styleId="a6">
    <w:name w:val="a6"/>
    <w:basedOn w:val="6"/>
    <w:next w:val="a7"/>
    <w:uiPriority w:val="99"/>
    <w:rsid w:val="00AD6CE2"/>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AD6CE2"/>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styleId="a0">
    <w:name w:val="List Continue"/>
    <w:aliases w:val="list 1,list-1"/>
    <w:basedOn w:val="a7"/>
    <w:uiPriority w:val="99"/>
    <w:rsid w:val="00802DAA"/>
    <w:pPr>
      <w:numPr>
        <w:numId w:val="3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3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3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3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3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2"/>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2"/>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56241E"/>
    <w:pPr>
      <w:spacing w:before="480"/>
    </w:pPr>
    <w:rPr>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f">
    <w:name w:val="Date"/>
    <w:basedOn w:val="a7"/>
    <w:next w:val="a7"/>
    <w:link w:val="afff0"/>
    <w:uiPriority w:val="99"/>
    <w:rsid w:val="00BA3A75"/>
    <w:rPr>
      <w:lang/>
    </w:rPr>
  </w:style>
  <w:style w:type="character" w:customStyle="1" w:styleId="afff0">
    <w:name w:val="日付 (文字)"/>
    <w:link w:val="afff"/>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aff">
    <w:name w:val="図表番号 (文字)"/>
    <w:link w:val="afe"/>
    <w:locked/>
    <w:rsid w:val="007E4DD5"/>
    <w:rPr>
      <w:rFonts w:ascii="Times New Roman" w:hAnsi="Times New Roman"/>
      <w:b/>
      <w:bCs/>
      <w:lang w:val="en-US" w:eastAsia="en-US"/>
    </w:rPr>
  </w:style>
  <w:style w:type="numbering" w:customStyle="1" w:styleId="SVCNumbers">
    <w:name w:val="SVC Numbers"/>
    <w:rsid w:val="0034212F"/>
    <w:pPr>
      <w:numPr>
        <w:numId w:val="22"/>
      </w:numPr>
    </w:pPr>
  </w:style>
  <w:style w:type="numbering" w:customStyle="1" w:styleId="AVCBullet">
    <w:name w:val="AVC Bullet"/>
    <w:rsid w:val="0034212F"/>
    <w:pPr>
      <w:numPr>
        <w:numId w:val="15"/>
      </w:numPr>
    </w:pPr>
  </w:style>
  <w:style w:type="numbering" w:customStyle="1" w:styleId="SVCBullets">
    <w:name w:val="SVC Bullets"/>
    <w:rsid w:val="0034212F"/>
    <w:pPr>
      <w:numPr>
        <w:numId w:val="13"/>
      </w:numPr>
    </w:pPr>
  </w:style>
  <w:style w:type="numbering" w:customStyle="1" w:styleId="SVCIndent">
    <w:name w:val="SVC Indent"/>
    <w:rsid w:val="0034212F"/>
    <w:pPr>
      <w:numPr>
        <w:numId w:val="2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eastAsia="en-US"/>
    </w:rPr>
  </w:style>
  <w:style w:type="character" w:styleId="afff1">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a7"/>
    <w:uiPriority w:val="34"/>
    <w:qFormat/>
    <w:rsid w:val="009B4698"/>
    <w:pPr>
      <w:ind w:left="720"/>
    </w:pPr>
  </w:style>
  <w:style w:type="paragraph" w:customStyle="1" w:styleId="MediumList2-Accent22">
    <w:name w:val="Medium List 2 - Accent 22"/>
    <w:hidden/>
    <w:uiPriority w:val="99"/>
    <w:semiHidden/>
    <w:rsid w:val="004E192A"/>
    <w:rPr>
      <w:rFonts w:ascii="Times New Roman" w:hAnsi="Times New Roman"/>
      <w:lang w:val="en-GB" w:eastAsia="en-US"/>
    </w:rPr>
  </w:style>
  <w:style w:type="paragraph" w:customStyle="1" w:styleId="MediumGrid1-Accent22">
    <w:name w:val="Medium Grid 1 - Accent 22"/>
    <w:basedOn w:val="a7"/>
    <w:uiPriority w:val="34"/>
    <w:qFormat/>
    <w:rsid w:val="00C60962"/>
    <w:pPr>
      <w:ind w:left="720"/>
    </w:pPr>
  </w:style>
  <w:style w:type="paragraph" w:customStyle="1" w:styleId="ColorfulList-Accent12">
    <w:name w:val="Colorful List - Accent 12"/>
    <w:basedOn w:val="a7"/>
    <w:uiPriority w:val="34"/>
    <w:qFormat/>
    <w:rsid w:val="00F039D0"/>
    <w:pPr>
      <w:ind w:left="720"/>
      <w:textAlignment w:val="auto"/>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rPr>
      <w:lang/>
    </w:rPr>
  </w:style>
  <w:style w:type="character" w:customStyle="1" w:styleId="annex-heading3Char">
    <w:name w:val="annex-heading3 Char"/>
    <w:link w:val="annex-heading3"/>
    <w:rsid w:val="00B64CDF"/>
    <w:rPr>
      <w:rFonts w:ascii="Times New Roman" w:hAnsi="Times New Roman"/>
      <w:b/>
      <w:bCs/>
      <w:lang w:val="en-GB"/>
    </w:rPr>
  </w:style>
  <w:style w:type="paragraph" w:customStyle="1" w:styleId="ColorfulShading-Accent13">
    <w:name w:val="Colorful Shading - Accent 13"/>
    <w:hidden/>
    <w:uiPriority w:val="99"/>
    <w:semiHidden/>
    <w:rsid w:val="005C6454"/>
    <w:rPr>
      <w:rFonts w:ascii="Times New Roman" w:hAnsi="Times New Roman"/>
      <w:lang w:val="en-GB" w:eastAsia="en-US"/>
    </w:rPr>
  </w:style>
  <w:style w:type="paragraph" w:customStyle="1" w:styleId="ColorfulList-Accent13">
    <w:name w:val="Colorful List - Accent 13"/>
    <w:basedOn w:val="a7"/>
    <w:uiPriority w:val="34"/>
    <w:qFormat/>
    <w:rsid w:val="000C317B"/>
    <w:pPr>
      <w:ind w:left="720"/>
      <w:textAlignment w:val="auto"/>
    </w:pPr>
  </w:style>
</w:styles>
</file>

<file path=word/webSettings.xml><?xml version="1.0" encoding="utf-8"?>
<w:webSettings xmlns:r="http://schemas.openxmlformats.org/officeDocument/2006/relationships" xmlns:w="http://schemas.openxmlformats.org/wordprocessingml/2006/main">
  <w:divs>
    <w:div w:id="4961434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71338095">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47387756">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90006341">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550385559">
      <w:bodyDiv w:val="1"/>
      <w:marLeft w:val="0"/>
      <w:marRight w:val="0"/>
      <w:marTop w:val="0"/>
      <w:marBottom w:val="0"/>
      <w:divBdr>
        <w:top w:val="none" w:sz="0" w:space="0" w:color="auto"/>
        <w:left w:val="none" w:sz="0" w:space="0" w:color="auto"/>
        <w:bottom w:val="none" w:sz="0" w:space="0" w:color="auto"/>
        <w:right w:val="none" w:sz="0" w:space="0" w:color="auto"/>
      </w:divBdr>
    </w:div>
    <w:div w:id="1666786204">
      <w:bodyDiv w:val="1"/>
      <w:marLeft w:val="0"/>
      <w:marRight w:val="0"/>
      <w:marTop w:val="0"/>
      <w:marBottom w:val="0"/>
      <w:divBdr>
        <w:top w:val="none" w:sz="0" w:space="0" w:color="auto"/>
        <w:left w:val="none" w:sz="0" w:space="0" w:color="auto"/>
        <w:bottom w:val="none" w:sz="0" w:space="0" w:color="auto"/>
        <w:right w:val="none" w:sz="0" w:space="0" w:color="auto"/>
      </w:divBdr>
    </w:div>
    <w:div w:id="1708799515">
      <w:bodyDiv w:val="1"/>
      <w:marLeft w:val="0"/>
      <w:marRight w:val="0"/>
      <w:marTop w:val="0"/>
      <w:marBottom w:val="0"/>
      <w:divBdr>
        <w:top w:val="none" w:sz="0" w:space="0" w:color="auto"/>
        <w:left w:val="none" w:sz="0" w:space="0" w:color="auto"/>
        <w:bottom w:val="none" w:sz="0" w:space="0" w:color="auto"/>
        <w:right w:val="none" w:sz="0" w:space="0" w:color="auto"/>
      </w:divBdr>
    </w:div>
    <w:div w:id="1740859981">
      <w:bodyDiv w:val="1"/>
      <w:marLeft w:val="0"/>
      <w:marRight w:val="0"/>
      <w:marTop w:val="0"/>
      <w:marBottom w:val="0"/>
      <w:divBdr>
        <w:top w:val="none" w:sz="0" w:space="0" w:color="auto"/>
        <w:left w:val="none" w:sz="0" w:space="0" w:color="auto"/>
        <w:bottom w:val="none" w:sz="0" w:space="0" w:color="auto"/>
        <w:right w:val="none" w:sz="0" w:space="0" w:color="auto"/>
      </w:divBdr>
    </w:div>
    <w:div w:id="1741367029">
      <w:bodyDiv w:val="1"/>
      <w:marLeft w:val="0"/>
      <w:marRight w:val="0"/>
      <w:marTop w:val="0"/>
      <w:marBottom w:val="0"/>
      <w:divBdr>
        <w:top w:val="none" w:sz="0" w:space="0" w:color="auto"/>
        <w:left w:val="none" w:sz="0" w:space="0" w:color="auto"/>
        <w:bottom w:val="none" w:sz="0" w:space="0" w:color="auto"/>
        <w:right w:val="none" w:sz="0" w:space="0" w:color="auto"/>
      </w:divBdr>
    </w:div>
    <w:div w:id="1917595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063669411">
      <w:bodyDiv w:val="1"/>
      <w:marLeft w:val="0"/>
      <w:marRight w:val="0"/>
      <w:marTop w:val="0"/>
      <w:marBottom w:val="0"/>
      <w:divBdr>
        <w:top w:val="none" w:sz="0" w:space="0" w:color="auto"/>
        <w:left w:val="none" w:sz="0" w:space="0" w:color="auto"/>
        <w:bottom w:val="none" w:sz="0" w:space="0" w:color="auto"/>
        <w:right w:val="none" w:sz="0" w:space="0" w:color="auto"/>
      </w:divBdr>
    </w:div>
    <w:div w:id="2107578012">
      <w:bodyDiv w:val="1"/>
      <w:marLeft w:val="0"/>
      <w:marRight w:val="0"/>
      <w:marTop w:val="0"/>
      <w:marBottom w:val="0"/>
      <w:divBdr>
        <w:top w:val="none" w:sz="0" w:space="0" w:color="auto"/>
        <w:left w:val="none" w:sz="0" w:space="0" w:color="auto"/>
        <w:bottom w:val="none" w:sz="0" w:space="0" w:color="auto"/>
        <w:right w:val="none" w:sz="0" w:space="0" w:color="auto"/>
      </w:divBdr>
    </w:div>
    <w:div w:id="210922954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BD254-20B3-4A04-ABD2-16C37792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Joint Collaborative Team on Video Coding (JCT-VC)</vt:lpstr>
    </vt:vector>
  </TitlesOfParts>
  <Company>Qualcomm Incorporated</Company>
  <LinksUpToDate>false</LinksUpToDate>
  <CharactersWithSpaces>5019</CharactersWithSpaces>
  <SharedDoc>false</SharedDoc>
  <HLinks>
    <vt:vector size="2772" baseType="variant">
      <vt:variant>
        <vt:i4>1376309</vt:i4>
      </vt:variant>
      <vt:variant>
        <vt:i4>2774</vt:i4>
      </vt:variant>
      <vt:variant>
        <vt:i4>0</vt:i4>
      </vt:variant>
      <vt:variant>
        <vt:i4>5</vt:i4>
      </vt:variant>
      <vt:variant>
        <vt:lpwstr/>
      </vt:variant>
      <vt:variant>
        <vt:lpwstr>_Toc390728448</vt:lpwstr>
      </vt:variant>
      <vt:variant>
        <vt:i4>1376309</vt:i4>
      </vt:variant>
      <vt:variant>
        <vt:i4>2768</vt:i4>
      </vt:variant>
      <vt:variant>
        <vt:i4>0</vt:i4>
      </vt:variant>
      <vt:variant>
        <vt:i4>5</vt:i4>
      </vt:variant>
      <vt:variant>
        <vt:lpwstr/>
      </vt:variant>
      <vt:variant>
        <vt:lpwstr>_Toc390728447</vt:lpwstr>
      </vt:variant>
      <vt:variant>
        <vt:i4>1376309</vt:i4>
      </vt:variant>
      <vt:variant>
        <vt:i4>2762</vt:i4>
      </vt:variant>
      <vt:variant>
        <vt:i4>0</vt:i4>
      </vt:variant>
      <vt:variant>
        <vt:i4>5</vt:i4>
      </vt:variant>
      <vt:variant>
        <vt:lpwstr/>
      </vt:variant>
      <vt:variant>
        <vt:lpwstr>_Toc390728446</vt:lpwstr>
      </vt:variant>
      <vt:variant>
        <vt:i4>1376309</vt:i4>
      </vt:variant>
      <vt:variant>
        <vt:i4>2756</vt:i4>
      </vt:variant>
      <vt:variant>
        <vt:i4>0</vt:i4>
      </vt:variant>
      <vt:variant>
        <vt:i4>5</vt:i4>
      </vt:variant>
      <vt:variant>
        <vt:lpwstr/>
      </vt:variant>
      <vt:variant>
        <vt:lpwstr>_Toc390728445</vt:lpwstr>
      </vt:variant>
      <vt:variant>
        <vt:i4>1376309</vt:i4>
      </vt:variant>
      <vt:variant>
        <vt:i4>2750</vt:i4>
      </vt:variant>
      <vt:variant>
        <vt:i4>0</vt:i4>
      </vt:variant>
      <vt:variant>
        <vt:i4>5</vt:i4>
      </vt:variant>
      <vt:variant>
        <vt:lpwstr/>
      </vt:variant>
      <vt:variant>
        <vt:lpwstr>_Toc390728444</vt:lpwstr>
      </vt:variant>
      <vt:variant>
        <vt:i4>1376309</vt:i4>
      </vt:variant>
      <vt:variant>
        <vt:i4>2744</vt:i4>
      </vt:variant>
      <vt:variant>
        <vt:i4>0</vt:i4>
      </vt:variant>
      <vt:variant>
        <vt:i4>5</vt:i4>
      </vt:variant>
      <vt:variant>
        <vt:lpwstr/>
      </vt:variant>
      <vt:variant>
        <vt:lpwstr>_Toc390728443</vt:lpwstr>
      </vt:variant>
      <vt:variant>
        <vt:i4>1376309</vt:i4>
      </vt:variant>
      <vt:variant>
        <vt:i4>2738</vt:i4>
      </vt:variant>
      <vt:variant>
        <vt:i4>0</vt:i4>
      </vt:variant>
      <vt:variant>
        <vt:i4>5</vt:i4>
      </vt:variant>
      <vt:variant>
        <vt:lpwstr/>
      </vt:variant>
      <vt:variant>
        <vt:lpwstr>_Toc390728442</vt:lpwstr>
      </vt:variant>
      <vt:variant>
        <vt:i4>1376309</vt:i4>
      </vt:variant>
      <vt:variant>
        <vt:i4>2732</vt:i4>
      </vt:variant>
      <vt:variant>
        <vt:i4>0</vt:i4>
      </vt:variant>
      <vt:variant>
        <vt:i4>5</vt:i4>
      </vt:variant>
      <vt:variant>
        <vt:lpwstr/>
      </vt:variant>
      <vt:variant>
        <vt:lpwstr>_Toc390728441</vt:lpwstr>
      </vt:variant>
      <vt:variant>
        <vt:i4>1376309</vt:i4>
      </vt:variant>
      <vt:variant>
        <vt:i4>2726</vt:i4>
      </vt:variant>
      <vt:variant>
        <vt:i4>0</vt:i4>
      </vt:variant>
      <vt:variant>
        <vt:i4>5</vt:i4>
      </vt:variant>
      <vt:variant>
        <vt:lpwstr/>
      </vt:variant>
      <vt:variant>
        <vt:lpwstr>_Toc390728440</vt:lpwstr>
      </vt:variant>
      <vt:variant>
        <vt:i4>1179701</vt:i4>
      </vt:variant>
      <vt:variant>
        <vt:i4>2720</vt:i4>
      </vt:variant>
      <vt:variant>
        <vt:i4>0</vt:i4>
      </vt:variant>
      <vt:variant>
        <vt:i4>5</vt:i4>
      </vt:variant>
      <vt:variant>
        <vt:lpwstr/>
      </vt:variant>
      <vt:variant>
        <vt:lpwstr>_Toc390728439</vt:lpwstr>
      </vt:variant>
      <vt:variant>
        <vt:i4>1179701</vt:i4>
      </vt:variant>
      <vt:variant>
        <vt:i4>2714</vt:i4>
      </vt:variant>
      <vt:variant>
        <vt:i4>0</vt:i4>
      </vt:variant>
      <vt:variant>
        <vt:i4>5</vt:i4>
      </vt:variant>
      <vt:variant>
        <vt:lpwstr/>
      </vt:variant>
      <vt:variant>
        <vt:lpwstr>_Toc390728438</vt:lpwstr>
      </vt:variant>
      <vt:variant>
        <vt:i4>1179701</vt:i4>
      </vt:variant>
      <vt:variant>
        <vt:i4>2708</vt:i4>
      </vt:variant>
      <vt:variant>
        <vt:i4>0</vt:i4>
      </vt:variant>
      <vt:variant>
        <vt:i4>5</vt:i4>
      </vt:variant>
      <vt:variant>
        <vt:lpwstr/>
      </vt:variant>
      <vt:variant>
        <vt:lpwstr>_Toc390728437</vt:lpwstr>
      </vt:variant>
      <vt:variant>
        <vt:i4>1179701</vt:i4>
      </vt:variant>
      <vt:variant>
        <vt:i4>2702</vt:i4>
      </vt:variant>
      <vt:variant>
        <vt:i4>0</vt:i4>
      </vt:variant>
      <vt:variant>
        <vt:i4>5</vt:i4>
      </vt:variant>
      <vt:variant>
        <vt:lpwstr/>
      </vt:variant>
      <vt:variant>
        <vt:lpwstr>_Toc390728436</vt:lpwstr>
      </vt:variant>
      <vt:variant>
        <vt:i4>1179701</vt:i4>
      </vt:variant>
      <vt:variant>
        <vt:i4>2696</vt:i4>
      </vt:variant>
      <vt:variant>
        <vt:i4>0</vt:i4>
      </vt:variant>
      <vt:variant>
        <vt:i4>5</vt:i4>
      </vt:variant>
      <vt:variant>
        <vt:lpwstr/>
      </vt:variant>
      <vt:variant>
        <vt:lpwstr>_Toc390728435</vt:lpwstr>
      </vt:variant>
      <vt:variant>
        <vt:i4>1179701</vt:i4>
      </vt:variant>
      <vt:variant>
        <vt:i4>2690</vt:i4>
      </vt:variant>
      <vt:variant>
        <vt:i4>0</vt:i4>
      </vt:variant>
      <vt:variant>
        <vt:i4>5</vt:i4>
      </vt:variant>
      <vt:variant>
        <vt:lpwstr/>
      </vt:variant>
      <vt:variant>
        <vt:lpwstr>_Toc390728434</vt:lpwstr>
      </vt:variant>
      <vt:variant>
        <vt:i4>1179701</vt:i4>
      </vt:variant>
      <vt:variant>
        <vt:i4>2684</vt:i4>
      </vt:variant>
      <vt:variant>
        <vt:i4>0</vt:i4>
      </vt:variant>
      <vt:variant>
        <vt:i4>5</vt:i4>
      </vt:variant>
      <vt:variant>
        <vt:lpwstr/>
      </vt:variant>
      <vt:variant>
        <vt:lpwstr>_Toc390728433</vt:lpwstr>
      </vt:variant>
      <vt:variant>
        <vt:i4>1179701</vt:i4>
      </vt:variant>
      <vt:variant>
        <vt:i4>2678</vt:i4>
      </vt:variant>
      <vt:variant>
        <vt:i4>0</vt:i4>
      </vt:variant>
      <vt:variant>
        <vt:i4>5</vt:i4>
      </vt:variant>
      <vt:variant>
        <vt:lpwstr/>
      </vt:variant>
      <vt:variant>
        <vt:lpwstr>_Toc390728432</vt:lpwstr>
      </vt:variant>
      <vt:variant>
        <vt:i4>1179701</vt:i4>
      </vt:variant>
      <vt:variant>
        <vt:i4>2672</vt:i4>
      </vt:variant>
      <vt:variant>
        <vt:i4>0</vt:i4>
      </vt:variant>
      <vt:variant>
        <vt:i4>5</vt:i4>
      </vt:variant>
      <vt:variant>
        <vt:lpwstr/>
      </vt:variant>
      <vt:variant>
        <vt:lpwstr>_Toc390728431</vt:lpwstr>
      </vt:variant>
      <vt:variant>
        <vt:i4>1179701</vt:i4>
      </vt:variant>
      <vt:variant>
        <vt:i4>2666</vt:i4>
      </vt:variant>
      <vt:variant>
        <vt:i4>0</vt:i4>
      </vt:variant>
      <vt:variant>
        <vt:i4>5</vt:i4>
      </vt:variant>
      <vt:variant>
        <vt:lpwstr/>
      </vt:variant>
      <vt:variant>
        <vt:lpwstr>_Toc390728430</vt:lpwstr>
      </vt:variant>
      <vt:variant>
        <vt:i4>1245237</vt:i4>
      </vt:variant>
      <vt:variant>
        <vt:i4>2660</vt:i4>
      </vt:variant>
      <vt:variant>
        <vt:i4>0</vt:i4>
      </vt:variant>
      <vt:variant>
        <vt:i4>5</vt:i4>
      </vt:variant>
      <vt:variant>
        <vt:lpwstr/>
      </vt:variant>
      <vt:variant>
        <vt:lpwstr>_Toc390728429</vt:lpwstr>
      </vt:variant>
      <vt:variant>
        <vt:i4>1245237</vt:i4>
      </vt:variant>
      <vt:variant>
        <vt:i4>2654</vt:i4>
      </vt:variant>
      <vt:variant>
        <vt:i4>0</vt:i4>
      </vt:variant>
      <vt:variant>
        <vt:i4>5</vt:i4>
      </vt:variant>
      <vt:variant>
        <vt:lpwstr/>
      </vt:variant>
      <vt:variant>
        <vt:lpwstr>_Toc390728428</vt:lpwstr>
      </vt:variant>
      <vt:variant>
        <vt:i4>1245237</vt:i4>
      </vt:variant>
      <vt:variant>
        <vt:i4>2648</vt:i4>
      </vt:variant>
      <vt:variant>
        <vt:i4>0</vt:i4>
      </vt:variant>
      <vt:variant>
        <vt:i4>5</vt:i4>
      </vt:variant>
      <vt:variant>
        <vt:lpwstr/>
      </vt:variant>
      <vt:variant>
        <vt:lpwstr>_Toc390728427</vt:lpwstr>
      </vt:variant>
      <vt:variant>
        <vt:i4>1245237</vt:i4>
      </vt:variant>
      <vt:variant>
        <vt:i4>2642</vt:i4>
      </vt:variant>
      <vt:variant>
        <vt:i4>0</vt:i4>
      </vt:variant>
      <vt:variant>
        <vt:i4>5</vt:i4>
      </vt:variant>
      <vt:variant>
        <vt:lpwstr/>
      </vt:variant>
      <vt:variant>
        <vt:lpwstr>_Toc390728426</vt:lpwstr>
      </vt:variant>
      <vt:variant>
        <vt:i4>1245237</vt:i4>
      </vt:variant>
      <vt:variant>
        <vt:i4>2636</vt:i4>
      </vt:variant>
      <vt:variant>
        <vt:i4>0</vt:i4>
      </vt:variant>
      <vt:variant>
        <vt:i4>5</vt:i4>
      </vt:variant>
      <vt:variant>
        <vt:lpwstr/>
      </vt:variant>
      <vt:variant>
        <vt:lpwstr>_Toc390728425</vt:lpwstr>
      </vt:variant>
      <vt:variant>
        <vt:i4>1245237</vt:i4>
      </vt:variant>
      <vt:variant>
        <vt:i4>2630</vt:i4>
      </vt:variant>
      <vt:variant>
        <vt:i4>0</vt:i4>
      </vt:variant>
      <vt:variant>
        <vt:i4>5</vt:i4>
      </vt:variant>
      <vt:variant>
        <vt:lpwstr/>
      </vt:variant>
      <vt:variant>
        <vt:lpwstr>_Toc390728424</vt:lpwstr>
      </vt:variant>
      <vt:variant>
        <vt:i4>1245237</vt:i4>
      </vt:variant>
      <vt:variant>
        <vt:i4>2624</vt:i4>
      </vt:variant>
      <vt:variant>
        <vt:i4>0</vt:i4>
      </vt:variant>
      <vt:variant>
        <vt:i4>5</vt:i4>
      </vt:variant>
      <vt:variant>
        <vt:lpwstr/>
      </vt:variant>
      <vt:variant>
        <vt:lpwstr>_Toc390728423</vt:lpwstr>
      </vt:variant>
      <vt:variant>
        <vt:i4>1245237</vt:i4>
      </vt:variant>
      <vt:variant>
        <vt:i4>2618</vt:i4>
      </vt:variant>
      <vt:variant>
        <vt:i4>0</vt:i4>
      </vt:variant>
      <vt:variant>
        <vt:i4>5</vt:i4>
      </vt:variant>
      <vt:variant>
        <vt:lpwstr/>
      </vt:variant>
      <vt:variant>
        <vt:lpwstr>_Toc390728422</vt:lpwstr>
      </vt:variant>
      <vt:variant>
        <vt:i4>1245237</vt:i4>
      </vt:variant>
      <vt:variant>
        <vt:i4>2612</vt:i4>
      </vt:variant>
      <vt:variant>
        <vt:i4>0</vt:i4>
      </vt:variant>
      <vt:variant>
        <vt:i4>5</vt:i4>
      </vt:variant>
      <vt:variant>
        <vt:lpwstr/>
      </vt:variant>
      <vt:variant>
        <vt:lpwstr>_Toc390728421</vt:lpwstr>
      </vt:variant>
      <vt:variant>
        <vt:i4>1245237</vt:i4>
      </vt:variant>
      <vt:variant>
        <vt:i4>2606</vt:i4>
      </vt:variant>
      <vt:variant>
        <vt:i4>0</vt:i4>
      </vt:variant>
      <vt:variant>
        <vt:i4>5</vt:i4>
      </vt:variant>
      <vt:variant>
        <vt:lpwstr/>
      </vt:variant>
      <vt:variant>
        <vt:lpwstr>_Toc390728420</vt:lpwstr>
      </vt:variant>
      <vt:variant>
        <vt:i4>1048629</vt:i4>
      </vt:variant>
      <vt:variant>
        <vt:i4>2600</vt:i4>
      </vt:variant>
      <vt:variant>
        <vt:i4>0</vt:i4>
      </vt:variant>
      <vt:variant>
        <vt:i4>5</vt:i4>
      </vt:variant>
      <vt:variant>
        <vt:lpwstr/>
      </vt:variant>
      <vt:variant>
        <vt:lpwstr>_Toc390728419</vt:lpwstr>
      </vt:variant>
      <vt:variant>
        <vt:i4>1048629</vt:i4>
      </vt:variant>
      <vt:variant>
        <vt:i4>2594</vt:i4>
      </vt:variant>
      <vt:variant>
        <vt:i4>0</vt:i4>
      </vt:variant>
      <vt:variant>
        <vt:i4>5</vt:i4>
      </vt:variant>
      <vt:variant>
        <vt:lpwstr/>
      </vt:variant>
      <vt:variant>
        <vt:lpwstr>_Toc390728418</vt:lpwstr>
      </vt:variant>
      <vt:variant>
        <vt:i4>1048629</vt:i4>
      </vt:variant>
      <vt:variant>
        <vt:i4>2588</vt:i4>
      </vt:variant>
      <vt:variant>
        <vt:i4>0</vt:i4>
      </vt:variant>
      <vt:variant>
        <vt:i4>5</vt:i4>
      </vt:variant>
      <vt:variant>
        <vt:lpwstr/>
      </vt:variant>
      <vt:variant>
        <vt:lpwstr>_Toc390728417</vt:lpwstr>
      </vt:variant>
      <vt:variant>
        <vt:i4>1048629</vt:i4>
      </vt:variant>
      <vt:variant>
        <vt:i4>2582</vt:i4>
      </vt:variant>
      <vt:variant>
        <vt:i4>0</vt:i4>
      </vt:variant>
      <vt:variant>
        <vt:i4>5</vt:i4>
      </vt:variant>
      <vt:variant>
        <vt:lpwstr/>
      </vt:variant>
      <vt:variant>
        <vt:lpwstr>_Toc390728416</vt:lpwstr>
      </vt:variant>
      <vt:variant>
        <vt:i4>1048629</vt:i4>
      </vt:variant>
      <vt:variant>
        <vt:i4>2576</vt:i4>
      </vt:variant>
      <vt:variant>
        <vt:i4>0</vt:i4>
      </vt:variant>
      <vt:variant>
        <vt:i4>5</vt:i4>
      </vt:variant>
      <vt:variant>
        <vt:lpwstr/>
      </vt:variant>
      <vt:variant>
        <vt:lpwstr>_Toc390728415</vt:lpwstr>
      </vt:variant>
      <vt:variant>
        <vt:i4>1048629</vt:i4>
      </vt:variant>
      <vt:variant>
        <vt:i4>2570</vt:i4>
      </vt:variant>
      <vt:variant>
        <vt:i4>0</vt:i4>
      </vt:variant>
      <vt:variant>
        <vt:i4>5</vt:i4>
      </vt:variant>
      <vt:variant>
        <vt:lpwstr/>
      </vt:variant>
      <vt:variant>
        <vt:lpwstr>_Toc390728414</vt:lpwstr>
      </vt:variant>
      <vt:variant>
        <vt:i4>1048629</vt:i4>
      </vt:variant>
      <vt:variant>
        <vt:i4>2564</vt:i4>
      </vt:variant>
      <vt:variant>
        <vt:i4>0</vt:i4>
      </vt:variant>
      <vt:variant>
        <vt:i4>5</vt:i4>
      </vt:variant>
      <vt:variant>
        <vt:lpwstr/>
      </vt:variant>
      <vt:variant>
        <vt:lpwstr>_Toc390728413</vt:lpwstr>
      </vt:variant>
      <vt:variant>
        <vt:i4>1048629</vt:i4>
      </vt:variant>
      <vt:variant>
        <vt:i4>2558</vt:i4>
      </vt:variant>
      <vt:variant>
        <vt:i4>0</vt:i4>
      </vt:variant>
      <vt:variant>
        <vt:i4>5</vt:i4>
      </vt:variant>
      <vt:variant>
        <vt:lpwstr/>
      </vt:variant>
      <vt:variant>
        <vt:lpwstr>_Toc390728412</vt:lpwstr>
      </vt:variant>
      <vt:variant>
        <vt:i4>1048629</vt:i4>
      </vt:variant>
      <vt:variant>
        <vt:i4>2552</vt:i4>
      </vt:variant>
      <vt:variant>
        <vt:i4>0</vt:i4>
      </vt:variant>
      <vt:variant>
        <vt:i4>5</vt:i4>
      </vt:variant>
      <vt:variant>
        <vt:lpwstr/>
      </vt:variant>
      <vt:variant>
        <vt:lpwstr>_Toc390728411</vt:lpwstr>
      </vt:variant>
      <vt:variant>
        <vt:i4>1048629</vt:i4>
      </vt:variant>
      <vt:variant>
        <vt:i4>2546</vt:i4>
      </vt:variant>
      <vt:variant>
        <vt:i4>0</vt:i4>
      </vt:variant>
      <vt:variant>
        <vt:i4>5</vt:i4>
      </vt:variant>
      <vt:variant>
        <vt:lpwstr/>
      </vt:variant>
      <vt:variant>
        <vt:lpwstr>_Toc390728410</vt:lpwstr>
      </vt:variant>
      <vt:variant>
        <vt:i4>1114165</vt:i4>
      </vt:variant>
      <vt:variant>
        <vt:i4>2540</vt:i4>
      </vt:variant>
      <vt:variant>
        <vt:i4>0</vt:i4>
      </vt:variant>
      <vt:variant>
        <vt:i4>5</vt:i4>
      </vt:variant>
      <vt:variant>
        <vt:lpwstr/>
      </vt:variant>
      <vt:variant>
        <vt:lpwstr>_Toc390728409</vt:lpwstr>
      </vt:variant>
      <vt:variant>
        <vt:i4>1114165</vt:i4>
      </vt:variant>
      <vt:variant>
        <vt:i4>2534</vt:i4>
      </vt:variant>
      <vt:variant>
        <vt:i4>0</vt:i4>
      </vt:variant>
      <vt:variant>
        <vt:i4>5</vt:i4>
      </vt:variant>
      <vt:variant>
        <vt:lpwstr/>
      </vt:variant>
      <vt:variant>
        <vt:lpwstr>_Toc390728408</vt:lpwstr>
      </vt:variant>
      <vt:variant>
        <vt:i4>1114165</vt:i4>
      </vt:variant>
      <vt:variant>
        <vt:i4>2528</vt:i4>
      </vt:variant>
      <vt:variant>
        <vt:i4>0</vt:i4>
      </vt:variant>
      <vt:variant>
        <vt:i4>5</vt:i4>
      </vt:variant>
      <vt:variant>
        <vt:lpwstr/>
      </vt:variant>
      <vt:variant>
        <vt:lpwstr>_Toc390728407</vt:lpwstr>
      </vt:variant>
      <vt:variant>
        <vt:i4>1114165</vt:i4>
      </vt:variant>
      <vt:variant>
        <vt:i4>2522</vt:i4>
      </vt:variant>
      <vt:variant>
        <vt:i4>0</vt:i4>
      </vt:variant>
      <vt:variant>
        <vt:i4>5</vt:i4>
      </vt:variant>
      <vt:variant>
        <vt:lpwstr/>
      </vt:variant>
      <vt:variant>
        <vt:lpwstr>_Toc390728406</vt:lpwstr>
      </vt:variant>
      <vt:variant>
        <vt:i4>1114165</vt:i4>
      </vt:variant>
      <vt:variant>
        <vt:i4>2516</vt:i4>
      </vt:variant>
      <vt:variant>
        <vt:i4>0</vt:i4>
      </vt:variant>
      <vt:variant>
        <vt:i4>5</vt:i4>
      </vt:variant>
      <vt:variant>
        <vt:lpwstr/>
      </vt:variant>
      <vt:variant>
        <vt:lpwstr>_Toc390728405</vt:lpwstr>
      </vt:variant>
      <vt:variant>
        <vt:i4>1114165</vt:i4>
      </vt:variant>
      <vt:variant>
        <vt:i4>2510</vt:i4>
      </vt:variant>
      <vt:variant>
        <vt:i4>0</vt:i4>
      </vt:variant>
      <vt:variant>
        <vt:i4>5</vt:i4>
      </vt:variant>
      <vt:variant>
        <vt:lpwstr/>
      </vt:variant>
      <vt:variant>
        <vt:lpwstr>_Toc390728404</vt:lpwstr>
      </vt:variant>
      <vt:variant>
        <vt:i4>1114165</vt:i4>
      </vt:variant>
      <vt:variant>
        <vt:i4>2504</vt:i4>
      </vt:variant>
      <vt:variant>
        <vt:i4>0</vt:i4>
      </vt:variant>
      <vt:variant>
        <vt:i4>5</vt:i4>
      </vt:variant>
      <vt:variant>
        <vt:lpwstr/>
      </vt:variant>
      <vt:variant>
        <vt:lpwstr>_Toc390728403</vt:lpwstr>
      </vt:variant>
      <vt:variant>
        <vt:i4>1114165</vt:i4>
      </vt:variant>
      <vt:variant>
        <vt:i4>2498</vt:i4>
      </vt:variant>
      <vt:variant>
        <vt:i4>0</vt:i4>
      </vt:variant>
      <vt:variant>
        <vt:i4>5</vt:i4>
      </vt:variant>
      <vt:variant>
        <vt:lpwstr/>
      </vt:variant>
      <vt:variant>
        <vt:lpwstr>_Toc390728402</vt:lpwstr>
      </vt:variant>
      <vt:variant>
        <vt:i4>1114165</vt:i4>
      </vt:variant>
      <vt:variant>
        <vt:i4>2492</vt:i4>
      </vt:variant>
      <vt:variant>
        <vt:i4>0</vt:i4>
      </vt:variant>
      <vt:variant>
        <vt:i4>5</vt:i4>
      </vt:variant>
      <vt:variant>
        <vt:lpwstr/>
      </vt:variant>
      <vt:variant>
        <vt:lpwstr>_Toc390728401</vt:lpwstr>
      </vt:variant>
      <vt:variant>
        <vt:i4>1114165</vt:i4>
      </vt:variant>
      <vt:variant>
        <vt:i4>2486</vt:i4>
      </vt:variant>
      <vt:variant>
        <vt:i4>0</vt:i4>
      </vt:variant>
      <vt:variant>
        <vt:i4>5</vt:i4>
      </vt:variant>
      <vt:variant>
        <vt:lpwstr/>
      </vt:variant>
      <vt:variant>
        <vt:lpwstr>_Toc390728400</vt:lpwstr>
      </vt:variant>
      <vt:variant>
        <vt:i4>1572914</vt:i4>
      </vt:variant>
      <vt:variant>
        <vt:i4>2480</vt:i4>
      </vt:variant>
      <vt:variant>
        <vt:i4>0</vt:i4>
      </vt:variant>
      <vt:variant>
        <vt:i4>5</vt:i4>
      </vt:variant>
      <vt:variant>
        <vt:lpwstr/>
      </vt:variant>
      <vt:variant>
        <vt:lpwstr>_Toc390728399</vt:lpwstr>
      </vt:variant>
      <vt:variant>
        <vt:i4>1572914</vt:i4>
      </vt:variant>
      <vt:variant>
        <vt:i4>2474</vt:i4>
      </vt:variant>
      <vt:variant>
        <vt:i4>0</vt:i4>
      </vt:variant>
      <vt:variant>
        <vt:i4>5</vt:i4>
      </vt:variant>
      <vt:variant>
        <vt:lpwstr/>
      </vt:variant>
      <vt:variant>
        <vt:lpwstr>_Toc390728398</vt:lpwstr>
      </vt:variant>
      <vt:variant>
        <vt:i4>1572914</vt:i4>
      </vt:variant>
      <vt:variant>
        <vt:i4>2468</vt:i4>
      </vt:variant>
      <vt:variant>
        <vt:i4>0</vt:i4>
      </vt:variant>
      <vt:variant>
        <vt:i4>5</vt:i4>
      </vt:variant>
      <vt:variant>
        <vt:lpwstr/>
      </vt:variant>
      <vt:variant>
        <vt:lpwstr>_Toc390728397</vt:lpwstr>
      </vt:variant>
      <vt:variant>
        <vt:i4>1572914</vt:i4>
      </vt:variant>
      <vt:variant>
        <vt:i4>2462</vt:i4>
      </vt:variant>
      <vt:variant>
        <vt:i4>0</vt:i4>
      </vt:variant>
      <vt:variant>
        <vt:i4>5</vt:i4>
      </vt:variant>
      <vt:variant>
        <vt:lpwstr/>
      </vt:variant>
      <vt:variant>
        <vt:lpwstr>_Toc390728396</vt:lpwstr>
      </vt:variant>
      <vt:variant>
        <vt:i4>1572914</vt:i4>
      </vt:variant>
      <vt:variant>
        <vt:i4>2456</vt:i4>
      </vt:variant>
      <vt:variant>
        <vt:i4>0</vt:i4>
      </vt:variant>
      <vt:variant>
        <vt:i4>5</vt:i4>
      </vt:variant>
      <vt:variant>
        <vt:lpwstr/>
      </vt:variant>
      <vt:variant>
        <vt:lpwstr>_Toc390728395</vt:lpwstr>
      </vt:variant>
      <vt:variant>
        <vt:i4>1572914</vt:i4>
      </vt:variant>
      <vt:variant>
        <vt:i4>2450</vt:i4>
      </vt:variant>
      <vt:variant>
        <vt:i4>0</vt:i4>
      </vt:variant>
      <vt:variant>
        <vt:i4>5</vt:i4>
      </vt:variant>
      <vt:variant>
        <vt:lpwstr/>
      </vt:variant>
      <vt:variant>
        <vt:lpwstr>_Toc390728394</vt:lpwstr>
      </vt:variant>
      <vt:variant>
        <vt:i4>1572914</vt:i4>
      </vt:variant>
      <vt:variant>
        <vt:i4>2444</vt:i4>
      </vt:variant>
      <vt:variant>
        <vt:i4>0</vt:i4>
      </vt:variant>
      <vt:variant>
        <vt:i4>5</vt:i4>
      </vt:variant>
      <vt:variant>
        <vt:lpwstr/>
      </vt:variant>
      <vt:variant>
        <vt:lpwstr>_Toc390728393</vt:lpwstr>
      </vt:variant>
      <vt:variant>
        <vt:i4>1572914</vt:i4>
      </vt:variant>
      <vt:variant>
        <vt:i4>2438</vt:i4>
      </vt:variant>
      <vt:variant>
        <vt:i4>0</vt:i4>
      </vt:variant>
      <vt:variant>
        <vt:i4>5</vt:i4>
      </vt:variant>
      <vt:variant>
        <vt:lpwstr/>
      </vt:variant>
      <vt:variant>
        <vt:lpwstr>_Toc390728392</vt:lpwstr>
      </vt:variant>
      <vt:variant>
        <vt:i4>1572914</vt:i4>
      </vt:variant>
      <vt:variant>
        <vt:i4>2432</vt:i4>
      </vt:variant>
      <vt:variant>
        <vt:i4>0</vt:i4>
      </vt:variant>
      <vt:variant>
        <vt:i4>5</vt:i4>
      </vt:variant>
      <vt:variant>
        <vt:lpwstr/>
      </vt:variant>
      <vt:variant>
        <vt:lpwstr>_Toc390728391</vt:lpwstr>
      </vt:variant>
      <vt:variant>
        <vt:i4>1572914</vt:i4>
      </vt:variant>
      <vt:variant>
        <vt:i4>2426</vt:i4>
      </vt:variant>
      <vt:variant>
        <vt:i4>0</vt:i4>
      </vt:variant>
      <vt:variant>
        <vt:i4>5</vt:i4>
      </vt:variant>
      <vt:variant>
        <vt:lpwstr/>
      </vt:variant>
      <vt:variant>
        <vt:lpwstr>_Toc390728390</vt:lpwstr>
      </vt:variant>
      <vt:variant>
        <vt:i4>1638450</vt:i4>
      </vt:variant>
      <vt:variant>
        <vt:i4>2420</vt:i4>
      </vt:variant>
      <vt:variant>
        <vt:i4>0</vt:i4>
      </vt:variant>
      <vt:variant>
        <vt:i4>5</vt:i4>
      </vt:variant>
      <vt:variant>
        <vt:lpwstr/>
      </vt:variant>
      <vt:variant>
        <vt:lpwstr>_Toc390728389</vt:lpwstr>
      </vt:variant>
      <vt:variant>
        <vt:i4>1638450</vt:i4>
      </vt:variant>
      <vt:variant>
        <vt:i4>2414</vt:i4>
      </vt:variant>
      <vt:variant>
        <vt:i4>0</vt:i4>
      </vt:variant>
      <vt:variant>
        <vt:i4>5</vt:i4>
      </vt:variant>
      <vt:variant>
        <vt:lpwstr/>
      </vt:variant>
      <vt:variant>
        <vt:lpwstr>_Toc390728388</vt:lpwstr>
      </vt:variant>
      <vt:variant>
        <vt:i4>1638450</vt:i4>
      </vt:variant>
      <vt:variant>
        <vt:i4>2408</vt:i4>
      </vt:variant>
      <vt:variant>
        <vt:i4>0</vt:i4>
      </vt:variant>
      <vt:variant>
        <vt:i4>5</vt:i4>
      </vt:variant>
      <vt:variant>
        <vt:lpwstr/>
      </vt:variant>
      <vt:variant>
        <vt:lpwstr>_Toc390728387</vt:lpwstr>
      </vt:variant>
      <vt:variant>
        <vt:i4>1638450</vt:i4>
      </vt:variant>
      <vt:variant>
        <vt:i4>2402</vt:i4>
      </vt:variant>
      <vt:variant>
        <vt:i4>0</vt:i4>
      </vt:variant>
      <vt:variant>
        <vt:i4>5</vt:i4>
      </vt:variant>
      <vt:variant>
        <vt:lpwstr/>
      </vt:variant>
      <vt:variant>
        <vt:lpwstr>_Toc390728386</vt:lpwstr>
      </vt:variant>
      <vt:variant>
        <vt:i4>1638450</vt:i4>
      </vt:variant>
      <vt:variant>
        <vt:i4>2396</vt:i4>
      </vt:variant>
      <vt:variant>
        <vt:i4>0</vt:i4>
      </vt:variant>
      <vt:variant>
        <vt:i4>5</vt:i4>
      </vt:variant>
      <vt:variant>
        <vt:lpwstr/>
      </vt:variant>
      <vt:variant>
        <vt:lpwstr>_Toc390728385</vt:lpwstr>
      </vt:variant>
      <vt:variant>
        <vt:i4>1638450</vt:i4>
      </vt:variant>
      <vt:variant>
        <vt:i4>2390</vt:i4>
      </vt:variant>
      <vt:variant>
        <vt:i4>0</vt:i4>
      </vt:variant>
      <vt:variant>
        <vt:i4>5</vt:i4>
      </vt:variant>
      <vt:variant>
        <vt:lpwstr/>
      </vt:variant>
      <vt:variant>
        <vt:lpwstr>_Toc390728384</vt:lpwstr>
      </vt:variant>
      <vt:variant>
        <vt:i4>1638450</vt:i4>
      </vt:variant>
      <vt:variant>
        <vt:i4>2384</vt:i4>
      </vt:variant>
      <vt:variant>
        <vt:i4>0</vt:i4>
      </vt:variant>
      <vt:variant>
        <vt:i4>5</vt:i4>
      </vt:variant>
      <vt:variant>
        <vt:lpwstr/>
      </vt:variant>
      <vt:variant>
        <vt:lpwstr>_Toc390728383</vt:lpwstr>
      </vt:variant>
      <vt:variant>
        <vt:i4>1638450</vt:i4>
      </vt:variant>
      <vt:variant>
        <vt:i4>2378</vt:i4>
      </vt:variant>
      <vt:variant>
        <vt:i4>0</vt:i4>
      </vt:variant>
      <vt:variant>
        <vt:i4>5</vt:i4>
      </vt:variant>
      <vt:variant>
        <vt:lpwstr/>
      </vt:variant>
      <vt:variant>
        <vt:lpwstr>_Toc390728382</vt:lpwstr>
      </vt:variant>
      <vt:variant>
        <vt:i4>1638450</vt:i4>
      </vt:variant>
      <vt:variant>
        <vt:i4>2372</vt:i4>
      </vt:variant>
      <vt:variant>
        <vt:i4>0</vt:i4>
      </vt:variant>
      <vt:variant>
        <vt:i4>5</vt:i4>
      </vt:variant>
      <vt:variant>
        <vt:lpwstr/>
      </vt:variant>
      <vt:variant>
        <vt:lpwstr>_Toc390728381</vt:lpwstr>
      </vt:variant>
      <vt:variant>
        <vt:i4>1638450</vt:i4>
      </vt:variant>
      <vt:variant>
        <vt:i4>2366</vt:i4>
      </vt:variant>
      <vt:variant>
        <vt:i4>0</vt:i4>
      </vt:variant>
      <vt:variant>
        <vt:i4>5</vt:i4>
      </vt:variant>
      <vt:variant>
        <vt:lpwstr/>
      </vt:variant>
      <vt:variant>
        <vt:lpwstr>_Toc390728380</vt:lpwstr>
      </vt:variant>
      <vt:variant>
        <vt:i4>1441842</vt:i4>
      </vt:variant>
      <vt:variant>
        <vt:i4>2360</vt:i4>
      </vt:variant>
      <vt:variant>
        <vt:i4>0</vt:i4>
      </vt:variant>
      <vt:variant>
        <vt:i4>5</vt:i4>
      </vt:variant>
      <vt:variant>
        <vt:lpwstr/>
      </vt:variant>
      <vt:variant>
        <vt:lpwstr>_Toc390728379</vt:lpwstr>
      </vt:variant>
      <vt:variant>
        <vt:i4>1441842</vt:i4>
      </vt:variant>
      <vt:variant>
        <vt:i4>2354</vt:i4>
      </vt:variant>
      <vt:variant>
        <vt:i4>0</vt:i4>
      </vt:variant>
      <vt:variant>
        <vt:i4>5</vt:i4>
      </vt:variant>
      <vt:variant>
        <vt:lpwstr/>
      </vt:variant>
      <vt:variant>
        <vt:lpwstr>_Toc390728378</vt:lpwstr>
      </vt:variant>
      <vt:variant>
        <vt:i4>1441842</vt:i4>
      </vt:variant>
      <vt:variant>
        <vt:i4>2348</vt:i4>
      </vt:variant>
      <vt:variant>
        <vt:i4>0</vt:i4>
      </vt:variant>
      <vt:variant>
        <vt:i4>5</vt:i4>
      </vt:variant>
      <vt:variant>
        <vt:lpwstr/>
      </vt:variant>
      <vt:variant>
        <vt:lpwstr>_Toc390728377</vt:lpwstr>
      </vt:variant>
      <vt:variant>
        <vt:i4>1441842</vt:i4>
      </vt:variant>
      <vt:variant>
        <vt:i4>2342</vt:i4>
      </vt:variant>
      <vt:variant>
        <vt:i4>0</vt:i4>
      </vt:variant>
      <vt:variant>
        <vt:i4>5</vt:i4>
      </vt:variant>
      <vt:variant>
        <vt:lpwstr/>
      </vt:variant>
      <vt:variant>
        <vt:lpwstr>_Toc390728376</vt:lpwstr>
      </vt:variant>
      <vt:variant>
        <vt:i4>1441842</vt:i4>
      </vt:variant>
      <vt:variant>
        <vt:i4>2336</vt:i4>
      </vt:variant>
      <vt:variant>
        <vt:i4>0</vt:i4>
      </vt:variant>
      <vt:variant>
        <vt:i4>5</vt:i4>
      </vt:variant>
      <vt:variant>
        <vt:lpwstr/>
      </vt:variant>
      <vt:variant>
        <vt:lpwstr>_Toc390728375</vt:lpwstr>
      </vt:variant>
      <vt:variant>
        <vt:i4>1441842</vt:i4>
      </vt:variant>
      <vt:variant>
        <vt:i4>2330</vt:i4>
      </vt:variant>
      <vt:variant>
        <vt:i4>0</vt:i4>
      </vt:variant>
      <vt:variant>
        <vt:i4>5</vt:i4>
      </vt:variant>
      <vt:variant>
        <vt:lpwstr/>
      </vt:variant>
      <vt:variant>
        <vt:lpwstr>_Toc390728374</vt:lpwstr>
      </vt:variant>
      <vt:variant>
        <vt:i4>1441842</vt:i4>
      </vt:variant>
      <vt:variant>
        <vt:i4>2324</vt:i4>
      </vt:variant>
      <vt:variant>
        <vt:i4>0</vt:i4>
      </vt:variant>
      <vt:variant>
        <vt:i4>5</vt:i4>
      </vt:variant>
      <vt:variant>
        <vt:lpwstr/>
      </vt:variant>
      <vt:variant>
        <vt:lpwstr>_Toc390728373</vt:lpwstr>
      </vt:variant>
      <vt:variant>
        <vt:i4>1441842</vt:i4>
      </vt:variant>
      <vt:variant>
        <vt:i4>2318</vt:i4>
      </vt:variant>
      <vt:variant>
        <vt:i4>0</vt:i4>
      </vt:variant>
      <vt:variant>
        <vt:i4>5</vt:i4>
      </vt:variant>
      <vt:variant>
        <vt:lpwstr/>
      </vt:variant>
      <vt:variant>
        <vt:lpwstr>_Toc390728372</vt:lpwstr>
      </vt:variant>
      <vt:variant>
        <vt:i4>1441842</vt:i4>
      </vt:variant>
      <vt:variant>
        <vt:i4>2312</vt:i4>
      </vt:variant>
      <vt:variant>
        <vt:i4>0</vt:i4>
      </vt:variant>
      <vt:variant>
        <vt:i4>5</vt:i4>
      </vt:variant>
      <vt:variant>
        <vt:lpwstr/>
      </vt:variant>
      <vt:variant>
        <vt:lpwstr>_Toc390728371</vt:lpwstr>
      </vt:variant>
      <vt:variant>
        <vt:i4>1441842</vt:i4>
      </vt:variant>
      <vt:variant>
        <vt:i4>2306</vt:i4>
      </vt:variant>
      <vt:variant>
        <vt:i4>0</vt:i4>
      </vt:variant>
      <vt:variant>
        <vt:i4>5</vt:i4>
      </vt:variant>
      <vt:variant>
        <vt:lpwstr/>
      </vt:variant>
      <vt:variant>
        <vt:lpwstr>_Toc390728370</vt:lpwstr>
      </vt:variant>
      <vt:variant>
        <vt:i4>1507378</vt:i4>
      </vt:variant>
      <vt:variant>
        <vt:i4>2300</vt:i4>
      </vt:variant>
      <vt:variant>
        <vt:i4>0</vt:i4>
      </vt:variant>
      <vt:variant>
        <vt:i4>5</vt:i4>
      </vt:variant>
      <vt:variant>
        <vt:lpwstr/>
      </vt:variant>
      <vt:variant>
        <vt:lpwstr>_Toc390728369</vt:lpwstr>
      </vt:variant>
      <vt:variant>
        <vt:i4>1507378</vt:i4>
      </vt:variant>
      <vt:variant>
        <vt:i4>2294</vt:i4>
      </vt:variant>
      <vt:variant>
        <vt:i4>0</vt:i4>
      </vt:variant>
      <vt:variant>
        <vt:i4>5</vt:i4>
      </vt:variant>
      <vt:variant>
        <vt:lpwstr/>
      </vt:variant>
      <vt:variant>
        <vt:lpwstr>_Toc390728368</vt:lpwstr>
      </vt:variant>
      <vt:variant>
        <vt:i4>1507378</vt:i4>
      </vt:variant>
      <vt:variant>
        <vt:i4>2288</vt:i4>
      </vt:variant>
      <vt:variant>
        <vt:i4>0</vt:i4>
      </vt:variant>
      <vt:variant>
        <vt:i4>5</vt:i4>
      </vt:variant>
      <vt:variant>
        <vt:lpwstr/>
      </vt:variant>
      <vt:variant>
        <vt:lpwstr>_Toc390728367</vt:lpwstr>
      </vt:variant>
      <vt:variant>
        <vt:i4>1507378</vt:i4>
      </vt:variant>
      <vt:variant>
        <vt:i4>2282</vt:i4>
      </vt:variant>
      <vt:variant>
        <vt:i4>0</vt:i4>
      </vt:variant>
      <vt:variant>
        <vt:i4>5</vt:i4>
      </vt:variant>
      <vt:variant>
        <vt:lpwstr/>
      </vt:variant>
      <vt:variant>
        <vt:lpwstr>_Toc390728366</vt:lpwstr>
      </vt:variant>
      <vt:variant>
        <vt:i4>1507378</vt:i4>
      </vt:variant>
      <vt:variant>
        <vt:i4>2276</vt:i4>
      </vt:variant>
      <vt:variant>
        <vt:i4>0</vt:i4>
      </vt:variant>
      <vt:variant>
        <vt:i4>5</vt:i4>
      </vt:variant>
      <vt:variant>
        <vt:lpwstr/>
      </vt:variant>
      <vt:variant>
        <vt:lpwstr>_Toc390728365</vt:lpwstr>
      </vt:variant>
      <vt:variant>
        <vt:i4>1507378</vt:i4>
      </vt:variant>
      <vt:variant>
        <vt:i4>2270</vt:i4>
      </vt:variant>
      <vt:variant>
        <vt:i4>0</vt:i4>
      </vt:variant>
      <vt:variant>
        <vt:i4>5</vt:i4>
      </vt:variant>
      <vt:variant>
        <vt:lpwstr/>
      </vt:variant>
      <vt:variant>
        <vt:lpwstr>_Toc390728364</vt:lpwstr>
      </vt:variant>
      <vt:variant>
        <vt:i4>1507378</vt:i4>
      </vt:variant>
      <vt:variant>
        <vt:i4>2264</vt:i4>
      </vt:variant>
      <vt:variant>
        <vt:i4>0</vt:i4>
      </vt:variant>
      <vt:variant>
        <vt:i4>5</vt:i4>
      </vt:variant>
      <vt:variant>
        <vt:lpwstr/>
      </vt:variant>
      <vt:variant>
        <vt:lpwstr>_Toc390728363</vt:lpwstr>
      </vt:variant>
      <vt:variant>
        <vt:i4>1507378</vt:i4>
      </vt:variant>
      <vt:variant>
        <vt:i4>2258</vt:i4>
      </vt:variant>
      <vt:variant>
        <vt:i4>0</vt:i4>
      </vt:variant>
      <vt:variant>
        <vt:i4>5</vt:i4>
      </vt:variant>
      <vt:variant>
        <vt:lpwstr/>
      </vt:variant>
      <vt:variant>
        <vt:lpwstr>_Toc390728362</vt:lpwstr>
      </vt:variant>
      <vt:variant>
        <vt:i4>1507378</vt:i4>
      </vt:variant>
      <vt:variant>
        <vt:i4>2252</vt:i4>
      </vt:variant>
      <vt:variant>
        <vt:i4>0</vt:i4>
      </vt:variant>
      <vt:variant>
        <vt:i4>5</vt:i4>
      </vt:variant>
      <vt:variant>
        <vt:lpwstr/>
      </vt:variant>
      <vt:variant>
        <vt:lpwstr>_Toc390728361</vt:lpwstr>
      </vt:variant>
      <vt:variant>
        <vt:i4>1507378</vt:i4>
      </vt:variant>
      <vt:variant>
        <vt:i4>2246</vt:i4>
      </vt:variant>
      <vt:variant>
        <vt:i4>0</vt:i4>
      </vt:variant>
      <vt:variant>
        <vt:i4>5</vt:i4>
      </vt:variant>
      <vt:variant>
        <vt:lpwstr/>
      </vt:variant>
      <vt:variant>
        <vt:lpwstr>_Toc390728360</vt:lpwstr>
      </vt:variant>
      <vt:variant>
        <vt:i4>1310770</vt:i4>
      </vt:variant>
      <vt:variant>
        <vt:i4>2240</vt:i4>
      </vt:variant>
      <vt:variant>
        <vt:i4>0</vt:i4>
      </vt:variant>
      <vt:variant>
        <vt:i4>5</vt:i4>
      </vt:variant>
      <vt:variant>
        <vt:lpwstr/>
      </vt:variant>
      <vt:variant>
        <vt:lpwstr>_Toc390728359</vt:lpwstr>
      </vt:variant>
      <vt:variant>
        <vt:i4>1310770</vt:i4>
      </vt:variant>
      <vt:variant>
        <vt:i4>2234</vt:i4>
      </vt:variant>
      <vt:variant>
        <vt:i4>0</vt:i4>
      </vt:variant>
      <vt:variant>
        <vt:i4>5</vt:i4>
      </vt:variant>
      <vt:variant>
        <vt:lpwstr/>
      </vt:variant>
      <vt:variant>
        <vt:lpwstr>_Toc390728358</vt:lpwstr>
      </vt:variant>
      <vt:variant>
        <vt:i4>1310770</vt:i4>
      </vt:variant>
      <vt:variant>
        <vt:i4>2228</vt:i4>
      </vt:variant>
      <vt:variant>
        <vt:i4>0</vt:i4>
      </vt:variant>
      <vt:variant>
        <vt:i4>5</vt:i4>
      </vt:variant>
      <vt:variant>
        <vt:lpwstr/>
      </vt:variant>
      <vt:variant>
        <vt:lpwstr>_Toc390728357</vt:lpwstr>
      </vt:variant>
      <vt:variant>
        <vt:i4>1310770</vt:i4>
      </vt:variant>
      <vt:variant>
        <vt:i4>2222</vt:i4>
      </vt:variant>
      <vt:variant>
        <vt:i4>0</vt:i4>
      </vt:variant>
      <vt:variant>
        <vt:i4>5</vt:i4>
      </vt:variant>
      <vt:variant>
        <vt:lpwstr/>
      </vt:variant>
      <vt:variant>
        <vt:lpwstr>_Toc390728356</vt:lpwstr>
      </vt:variant>
      <vt:variant>
        <vt:i4>1310770</vt:i4>
      </vt:variant>
      <vt:variant>
        <vt:i4>2216</vt:i4>
      </vt:variant>
      <vt:variant>
        <vt:i4>0</vt:i4>
      </vt:variant>
      <vt:variant>
        <vt:i4>5</vt:i4>
      </vt:variant>
      <vt:variant>
        <vt:lpwstr/>
      </vt:variant>
      <vt:variant>
        <vt:lpwstr>_Toc390728355</vt:lpwstr>
      </vt:variant>
      <vt:variant>
        <vt:i4>1310770</vt:i4>
      </vt:variant>
      <vt:variant>
        <vt:i4>2210</vt:i4>
      </vt:variant>
      <vt:variant>
        <vt:i4>0</vt:i4>
      </vt:variant>
      <vt:variant>
        <vt:i4>5</vt:i4>
      </vt:variant>
      <vt:variant>
        <vt:lpwstr/>
      </vt:variant>
      <vt:variant>
        <vt:lpwstr>_Toc390728354</vt:lpwstr>
      </vt:variant>
      <vt:variant>
        <vt:i4>1310770</vt:i4>
      </vt:variant>
      <vt:variant>
        <vt:i4>2204</vt:i4>
      </vt:variant>
      <vt:variant>
        <vt:i4>0</vt:i4>
      </vt:variant>
      <vt:variant>
        <vt:i4>5</vt:i4>
      </vt:variant>
      <vt:variant>
        <vt:lpwstr/>
      </vt:variant>
      <vt:variant>
        <vt:lpwstr>_Toc390728353</vt:lpwstr>
      </vt:variant>
      <vt:variant>
        <vt:i4>1310770</vt:i4>
      </vt:variant>
      <vt:variant>
        <vt:i4>2198</vt:i4>
      </vt:variant>
      <vt:variant>
        <vt:i4>0</vt:i4>
      </vt:variant>
      <vt:variant>
        <vt:i4>5</vt:i4>
      </vt:variant>
      <vt:variant>
        <vt:lpwstr/>
      </vt:variant>
      <vt:variant>
        <vt:lpwstr>_Toc390728352</vt:lpwstr>
      </vt:variant>
      <vt:variant>
        <vt:i4>1310770</vt:i4>
      </vt:variant>
      <vt:variant>
        <vt:i4>2189</vt:i4>
      </vt:variant>
      <vt:variant>
        <vt:i4>0</vt:i4>
      </vt:variant>
      <vt:variant>
        <vt:i4>5</vt:i4>
      </vt:variant>
      <vt:variant>
        <vt:lpwstr/>
      </vt:variant>
      <vt:variant>
        <vt:lpwstr>_Toc390728351</vt:lpwstr>
      </vt:variant>
      <vt:variant>
        <vt:i4>1310770</vt:i4>
      </vt:variant>
      <vt:variant>
        <vt:i4>2183</vt:i4>
      </vt:variant>
      <vt:variant>
        <vt:i4>0</vt:i4>
      </vt:variant>
      <vt:variant>
        <vt:i4>5</vt:i4>
      </vt:variant>
      <vt:variant>
        <vt:lpwstr/>
      </vt:variant>
      <vt:variant>
        <vt:lpwstr>_Toc390728350</vt:lpwstr>
      </vt:variant>
      <vt:variant>
        <vt:i4>1376306</vt:i4>
      </vt:variant>
      <vt:variant>
        <vt:i4>2177</vt:i4>
      </vt:variant>
      <vt:variant>
        <vt:i4>0</vt:i4>
      </vt:variant>
      <vt:variant>
        <vt:i4>5</vt:i4>
      </vt:variant>
      <vt:variant>
        <vt:lpwstr/>
      </vt:variant>
      <vt:variant>
        <vt:lpwstr>_Toc390728349</vt:lpwstr>
      </vt:variant>
      <vt:variant>
        <vt:i4>1376306</vt:i4>
      </vt:variant>
      <vt:variant>
        <vt:i4>2171</vt:i4>
      </vt:variant>
      <vt:variant>
        <vt:i4>0</vt:i4>
      </vt:variant>
      <vt:variant>
        <vt:i4>5</vt:i4>
      </vt:variant>
      <vt:variant>
        <vt:lpwstr/>
      </vt:variant>
      <vt:variant>
        <vt:lpwstr>_Toc390728348</vt:lpwstr>
      </vt:variant>
      <vt:variant>
        <vt:i4>1376306</vt:i4>
      </vt:variant>
      <vt:variant>
        <vt:i4>2165</vt:i4>
      </vt:variant>
      <vt:variant>
        <vt:i4>0</vt:i4>
      </vt:variant>
      <vt:variant>
        <vt:i4>5</vt:i4>
      </vt:variant>
      <vt:variant>
        <vt:lpwstr/>
      </vt:variant>
      <vt:variant>
        <vt:lpwstr>_Toc390728347</vt:lpwstr>
      </vt:variant>
      <vt:variant>
        <vt:i4>1376306</vt:i4>
      </vt:variant>
      <vt:variant>
        <vt:i4>2159</vt:i4>
      </vt:variant>
      <vt:variant>
        <vt:i4>0</vt:i4>
      </vt:variant>
      <vt:variant>
        <vt:i4>5</vt:i4>
      </vt:variant>
      <vt:variant>
        <vt:lpwstr/>
      </vt:variant>
      <vt:variant>
        <vt:lpwstr>_Toc390728346</vt:lpwstr>
      </vt:variant>
      <vt:variant>
        <vt:i4>1376306</vt:i4>
      </vt:variant>
      <vt:variant>
        <vt:i4>2153</vt:i4>
      </vt:variant>
      <vt:variant>
        <vt:i4>0</vt:i4>
      </vt:variant>
      <vt:variant>
        <vt:i4>5</vt:i4>
      </vt:variant>
      <vt:variant>
        <vt:lpwstr/>
      </vt:variant>
      <vt:variant>
        <vt:lpwstr>_Toc390728345</vt:lpwstr>
      </vt:variant>
      <vt:variant>
        <vt:i4>1376306</vt:i4>
      </vt:variant>
      <vt:variant>
        <vt:i4>2147</vt:i4>
      </vt:variant>
      <vt:variant>
        <vt:i4>0</vt:i4>
      </vt:variant>
      <vt:variant>
        <vt:i4>5</vt:i4>
      </vt:variant>
      <vt:variant>
        <vt:lpwstr/>
      </vt:variant>
      <vt:variant>
        <vt:lpwstr>_Toc390728344</vt:lpwstr>
      </vt:variant>
      <vt:variant>
        <vt:i4>1376306</vt:i4>
      </vt:variant>
      <vt:variant>
        <vt:i4>2141</vt:i4>
      </vt:variant>
      <vt:variant>
        <vt:i4>0</vt:i4>
      </vt:variant>
      <vt:variant>
        <vt:i4>5</vt:i4>
      </vt:variant>
      <vt:variant>
        <vt:lpwstr/>
      </vt:variant>
      <vt:variant>
        <vt:lpwstr>_Toc390728343</vt:lpwstr>
      </vt:variant>
      <vt:variant>
        <vt:i4>1376306</vt:i4>
      </vt:variant>
      <vt:variant>
        <vt:i4>2135</vt:i4>
      </vt:variant>
      <vt:variant>
        <vt:i4>0</vt:i4>
      </vt:variant>
      <vt:variant>
        <vt:i4>5</vt:i4>
      </vt:variant>
      <vt:variant>
        <vt:lpwstr/>
      </vt:variant>
      <vt:variant>
        <vt:lpwstr>_Toc390728342</vt:lpwstr>
      </vt:variant>
      <vt:variant>
        <vt:i4>1376306</vt:i4>
      </vt:variant>
      <vt:variant>
        <vt:i4>2129</vt:i4>
      </vt:variant>
      <vt:variant>
        <vt:i4>0</vt:i4>
      </vt:variant>
      <vt:variant>
        <vt:i4>5</vt:i4>
      </vt:variant>
      <vt:variant>
        <vt:lpwstr/>
      </vt:variant>
      <vt:variant>
        <vt:lpwstr>_Toc390728341</vt:lpwstr>
      </vt:variant>
      <vt:variant>
        <vt:i4>1376306</vt:i4>
      </vt:variant>
      <vt:variant>
        <vt:i4>2123</vt:i4>
      </vt:variant>
      <vt:variant>
        <vt:i4>0</vt:i4>
      </vt:variant>
      <vt:variant>
        <vt:i4>5</vt:i4>
      </vt:variant>
      <vt:variant>
        <vt:lpwstr/>
      </vt:variant>
      <vt:variant>
        <vt:lpwstr>_Toc390728340</vt:lpwstr>
      </vt:variant>
      <vt:variant>
        <vt:i4>1179698</vt:i4>
      </vt:variant>
      <vt:variant>
        <vt:i4>2117</vt:i4>
      </vt:variant>
      <vt:variant>
        <vt:i4>0</vt:i4>
      </vt:variant>
      <vt:variant>
        <vt:i4>5</vt:i4>
      </vt:variant>
      <vt:variant>
        <vt:lpwstr/>
      </vt:variant>
      <vt:variant>
        <vt:lpwstr>_Toc390728339</vt:lpwstr>
      </vt:variant>
      <vt:variant>
        <vt:i4>1179698</vt:i4>
      </vt:variant>
      <vt:variant>
        <vt:i4>2111</vt:i4>
      </vt:variant>
      <vt:variant>
        <vt:i4>0</vt:i4>
      </vt:variant>
      <vt:variant>
        <vt:i4>5</vt:i4>
      </vt:variant>
      <vt:variant>
        <vt:lpwstr/>
      </vt:variant>
      <vt:variant>
        <vt:lpwstr>_Toc390728338</vt:lpwstr>
      </vt:variant>
      <vt:variant>
        <vt:i4>1179698</vt:i4>
      </vt:variant>
      <vt:variant>
        <vt:i4>2105</vt:i4>
      </vt:variant>
      <vt:variant>
        <vt:i4>0</vt:i4>
      </vt:variant>
      <vt:variant>
        <vt:i4>5</vt:i4>
      </vt:variant>
      <vt:variant>
        <vt:lpwstr/>
      </vt:variant>
      <vt:variant>
        <vt:lpwstr>_Toc390728337</vt:lpwstr>
      </vt:variant>
      <vt:variant>
        <vt:i4>1179698</vt:i4>
      </vt:variant>
      <vt:variant>
        <vt:i4>2099</vt:i4>
      </vt:variant>
      <vt:variant>
        <vt:i4>0</vt:i4>
      </vt:variant>
      <vt:variant>
        <vt:i4>5</vt:i4>
      </vt:variant>
      <vt:variant>
        <vt:lpwstr/>
      </vt:variant>
      <vt:variant>
        <vt:lpwstr>_Toc390728336</vt:lpwstr>
      </vt:variant>
      <vt:variant>
        <vt:i4>1179698</vt:i4>
      </vt:variant>
      <vt:variant>
        <vt:i4>2093</vt:i4>
      </vt:variant>
      <vt:variant>
        <vt:i4>0</vt:i4>
      </vt:variant>
      <vt:variant>
        <vt:i4>5</vt:i4>
      </vt:variant>
      <vt:variant>
        <vt:lpwstr/>
      </vt:variant>
      <vt:variant>
        <vt:lpwstr>_Toc390728335</vt:lpwstr>
      </vt:variant>
      <vt:variant>
        <vt:i4>1179698</vt:i4>
      </vt:variant>
      <vt:variant>
        <vt:i4>2087</vt:i4>
      </vt:variant>
      <vt:variant>
        <vt:i4>0</vt:i4>
      </vt:variant>
      <vt:variant>
        <vt:i4>5</vt:i4>
      </vt:variant>
      <vt:variant>
        <vt:lpwstr/>
      </vt:variant>
      <vt:variant>
        <vt:lpwstr>_Toc390728334</vt:lpwstr>
      </vt:variant>
      <vt:variant>
        <vt:i4>1179698</vt:i4>
      </vt:variant>
      <vt:variant>
        <vt:i4>2081</vt:i4>
      </vt:variant>
      <vt:variant>
        <vt:i4>0</vt:i4>
      </vt:variant>
      <vt:variant>
        <vt:i4>5</vt:i4>
      </vt:variant>
      <vt:variant>
        <vt:lpwstr/>
      </vt:variant>
      <vt:variant>
        <vt:lpwstr>_Toc390728333</vt:lpwstr>
      </vt:variant>
      <vt:variant>
        <vt:i4>1179698</vt:i4>
      </vt:variant>
      <vt:variant>
        <vt:i4>2075</vt:i4>
      </vt:variant>
      <vt:variant>
        <vt:i4>0</vt:i4>
      </vt:variant>
      <vt:variant>
        <vt:i4>5</vt:i4>
      </vt:variant>
      <vt:variant>
        <vt:lpwstr/>
      </vt:variant>
      <vt:variant>
        <vt:lpwstr>_Toc390728332</vt:lpwstr>
      </vt:variant>
      <vt:variant>
        <vt:i4>1179698</vt:i4>
      </vt:variant>
      <vt:variant>
        <vt:i4>2069</vt:i4>
      </vt:variant>
      <vt:variant>
        <vt:i4>0</vt:i4>
      </vt:variant>
      <vt:variant>
        <vt:i4>5</vt:i4>
      </vt:variant>
      <vt:variant>
        <vt:lpwstr/>
      </vt:variant>
      <vt:variant>
        <vt:lpwstr>_Toc390728331</vt:lpwstr>
      </vt:variant>
      <vt:variant>
        <vt:i4>1179698</vt:i4>
      </vt:variant>
      <vt:variant>
        <vt:i4>2063</vt:i4>
      </vt:variant>
      <vt:variant>
        <vt:i4>0</vt:i4>
      </vt:variant>
      <vt:variant>
        <vt:i4>5</vt:i4>
      </vt:variant>
      <vt:variant>
        <vt:lpwstr/>
      </vt:variant>
      <vt:variant>
        <vt:lpwstr>_Toc390728330</vt:lpwstr>
      </vt:variant>
      <vt:variant>
        <vt:i4>1245234</vt:i4>
      </vt:variant>
      <vt:variant>
        <vt:i4>2057</vt:i4>
      </vt:variant>
      <vt:variant>
        <vt:i4>0</vt:i4>
      </vt:variant>
      <vt:variant>
        <vt:i4>5</vt:i4>
      </vt:variant>
      <vt:variant>
        <vt:lpwstr/>
      </vt:variant>
      <vt:variant>
        <vt:lpwstr>_Toc390728329</vt:lpwstr>
      </vt:variant>
      <vt:variant>
        <vt:i4>1245234</vt:i4>
      </vt:variant>
      <vt:variant>
        <vt:i4>2051</vt:i4>
      </vt:variant>
      <vt:variant>
        <vt:i4>0</vt:i4>
      </vt:variant>
      <vt:variant>
        <vt:i4>5</vt:i4>
      </vt:variant>
      <vt:variant>
        <vt:lpwstr/>
      </vt:variant>
      <vt:variant>
        <vt:lpwstr>_Toc390728328</vt:lpwstr>
      </vt:variant>
      <vt:variant>
        <vt:i4>1245234</vt:i4>
      </vt:variant>
      <vt:variant>
        <vt:i4>2045</vt:i4>
      </vt:variant>
      <vt:variant>
        <vt:i4>0</vt:i4>
      </vt:variant>
      <vt:variant>
        <vt:i4>5</vt:i4>
      </vt:variant>
      <vt:variant>
        <vt:lpwstr/>
      </vt:variant>
      <vt:variant>
        <vt:lpwstr>_Toc390728327</vt:lpwstr>
      </vt:variant>
      <vt:variant>
        <vt:i4>1245234</vt:i4>
      </vt:variant>
      <vt:variant>
        <vt:i4>2039</vt:i4>
      </vt:variant>
      <vt:variant>
        <vt:i4>0</vt:i4>
      </vt:variant>
      <vt:variant>
        <vt:i4>5</vt:i4>
      </vt:variant>
      <vt:variant>
        <vt:lpwstr/>
      </vt:variant>
      <vt:variant>
        <vt:lpwstr>_Toc390728326</vt:lpwstr>
      </vt:variant>
      <vt:variant>
        <vt:i4>1245234</vt:i4>
      </vt:variant>
      <vt:variant>
        <vt:i4>2033</vt:i4>
      </vt:variant>
      <vt:variant>
        <vt:i4>0</vt:i4>
      </vt:variant>
      <vt:variant>
        <vt:i4>5</vt:i4>
      </vt:variant>
      <vt:variant>
        <vt:lpwstr/>
      </vt:variant>
      <vt:variant>
        <vt:lpwstr>_Toc390728325</vt:lpwstr>
      </vt:variant>
      <vt:variant>
        <vt:i4>1245234</vt:i4>
      </vt:variant>
      <vt:variant>
        <vt:i4>2027</vt:i4>
      </vt:variant>
      <vt:variant>
        <vt:i4>0</vt:i4>
      </vt:variant>
      <vt:variant>
        <vt:i4>5</vt:i4>
      </vt:variant>
      <vt:variant>
        <vt:lpwstr/>
      </vt:variant>
      <vt:variant>
        <vt:lpwstr>_Toc390728324</vt:lpwstr>
      </vt:variant>
      <vt:variant>
        <vt:i4>1245234</vt:i4>
      </vt:variant>
      <vt:variant>
        <vt:i4>2021</vt:i4>
      </vt:variant>
      <vt:variant>
        <vt:i4>0</vt:i4>
      </vt:variant>
      <vt:variant>
        <vt:i4>5</vt:i4>
      </vt:variant>
      <vt:variant>
        <vt:lpwstr/>
      </vt:variant>
      <vt:variant>
        <vt:lpwstr>_Toc390728323</vt:lpwstr>
      </vt:variant>
      <vt:variant>
        <vt:i4>1245234</vt:i4>
      </vt:variant>
      <vt:variant>
        <vt:i4>2015</vt:i4>
      </vt:variant>
      <vt:variant>
        <vt:i4>0</vt:i4>
      </vt:variant>
      <vt:variant>
        <vt:i4>5</vt:i4>
      </vt:variant>
      <vt:variant>
        <vt:lpwstr/>
      </vt:variant>
      <vt:variant>
        <vt:lpwstr>_Toc390728322</vt:lpwstr>
      </vt:variant>
      <vt:variant>
        <vt:i4>1245234</vt:i4>
      </vt:variant>
      <vt:variant>
        <vt:i4>2009</vt:i4>
      </vt:variant>
      <vt:variant>
        <vt:i4>0</vt:i4>
      </vt:variant>
      <vt:variant>
        <vt:i4>5</vt:i4>
      </vt:variant>
      <vt:variant>
        <vt:lpwstr/>
      </vt:variant>
      <vt:variant>
        <vt:lpwstr>_Toc390728321</vt:lpwstr>
      </vt:variant>
      <vt:variant>
        <vt:i4>1245234</vt:i4>
      </vt:variant>
      <vt:variant>
        <vt:i4>2003</vt:i4>
      </vt:variant>
      <vt:variant>
        <vt:i4>0</vt:i4>
      </vt:variant>
      <vt:variant>
        <vt:i4>5</vt:i4>
      </vt:variant>
      <vt:variant>
        <vt:lpwstr/>
      </vt:variant>
      <vt:variant>
        <vt:lpwstr>_Toc390728320</vt:lpwstr>
      </vt:variant>
      <vt:variant>
        <vt:i4>1048626</vt:i4>
      </vt:variant>
      <vt:variant>
        <vt:i4>1997</vt:i4>
      </vt:variant>
      <vt:variant>
        <vt:i4>0</vt:i4>
      </vt:variant>
      <vt:variant>
        <vt:i4>5</vt:i4>
      </vt:variant>
      <vt:variant>
        <vt:lpwstr/>
      </vt:variant>
      <vt:variant>
        <vt:lpwstr>_Toc390728319</vt:lpwstr>
      </vt:variant>
      <vt:variant>
        <vt:i4>1048626</vt:i4>
      </vt:variant>
      <vt:variant>
        <vt:i4>1991</vt:i4>
      </vt:variant>
      <vt:variant>
        <vt:i4>0</vt:i4>
      </vt:variant>
      <vt:variant>
        <vt:i4>5</vt:i4>
      </vt:variant>
      <vt:variant>
        <vt:lpwstr/>
      </vt:variant>
      <vt:variant>
        <vt:lpwstr>_Toc390728318</vt:lpwstr>
      </vt:variant>
      <vt:variant>
        <vt:i4>1048626</vt:i4>
      </vt:variant>
      <vt:variant>
        <vt:i4>1985</vt:i4>
      </vt:variant>
      <vt:variant>
        <vt:i4>0</vt:i4>
      </vt:variant>
      <vt:variant>
        <vt:i4>5</vt:i4>
      </vt:variant>
      <vt:variant>
        <vt:lpwstr/>
      </vt:variant>
      <vt:variant>
        <vt:lpwstr>_Toc390728317</vt:lpwstr>
      </vt:variant>
      <vt:variant>
        <vt:i4>1048626</vt:i4>
      </vt:variant>
      <vt:variant>
        <vt:i4>1979</vt:i4>
      </vt:variant>
      <vt:variant>
        <vt:i4>0</vt:i4>
      </vt:variant>
      <vt:variant>
        <vt:i4>5</vt:i4>
      </vt:variant>
      <vt:variant>
        <vt:lpwstr/>
      </vt:variant>
      <vt:variant>
        <vt:lpwstr>_Toc390728316</vt:lpwstr>
      </vt:variant>
      <vt:variant>
        <vt:i4>1048626</vt:i4>
      </vt:variant>
      <vt:variant>
        <vt:i4>1973</vt:i4>
      </vt:variant>
      <vt:variant>
        <vt:i4>0</vt:i4>
      </vt:variant>
      <vt:variant>
        <vt:i4>5</vt:i4>
      </vt:variant>
      <vt:variant>
        <vt:lpwstr/>
      </vt:variant>
      <vt:variant>
        <vt:lpwstr>_Toc390728315</vt:lpwstr>
      </vt:variant>
      <vt:variant>
        <vt:i4>1048626</vt:i4>
      </vt:variant>
      <vt:variant>
        <vt:i4>1967</vt:i4>
      </vt:variant>
      <vt:variant>
        <vt:i4>0</vt:i4>
      </vt:variant>
      <vt:variant>
        <vt:i4>5</vt:i4>
      </vt:variant>
      <vt:variant>
        <vt:lpwstr/>
      </vt:variant>
      <vt:variant>
        <vt:lpwstr>_Toc390728314</vt:lpwstr>
      </vt:variant>
      <vt:variant>
        <vt:i4>1048626</vt:i4>
      </vt:variant>
      <vt:variant>
        <vt:i4>1958</vt:i4>
      </vt:variant>
      <vt:variant>
        <vt:i4>0</vt:i4>
      </vt:variant>
      <vt:variant>
        <vt:i4>5</vt:i4>
      </vt:variant>
      <vt:variant>
        <vt:lpwstr/>
      </vt:variant>
      <vt:variant>
        <vt:lpwstr>_Toc390728313</vt:lpwstr>
      </vt:variant>
      <vt:variant>
        <vt:i4>1048626</vt:i4>
      </vt:variant>
      <vt:variant>
        <vt:i4>1952</vt:i4>
      </vt:variant>
      <vt:variant>
        <vt:i4>0</vt:i4>
      </vt:variant>
      <vt:variant>
        <vt:i4>5</vt:i4>
      </vt:variant>
      <vt:variant>
        <vt:lpwstr/>
      </vt:variant>
      <vt:variant>
        <vt:lpwstr>_Toc390728312</vt:lpwstr>
      </vt:variant>
      <vt:variant>
        <vt:i4>1048626</vt:i4>
      </vt:variant>
      <vt:variant>
        <vt:i4>1946</vt:i4>
      </vt:variant>
      <vt:variant>
        <vt:i4>0</vt:i4>
      </vt:variant>
      <vt:variant>
        <vt:i4>5</vt:i4>
      </vt:variant>
      <vt:variant>
        <vt:lpwstr/>
      </vt:variant>
      <vt:variant>
        <vt:lpwstr>_Toc390728311</vt:lpwstr>
      </vt:variant>
      <vt:variant>
        <vt:i4>1114162</vt:i4>
      </vt:variant>
      <vt:variant>
        <vt:i4>1940</vt:i4>
      </vt:variant>
      <vt:variant>
        <vt:i4>0</vt:i4>
      </vt:variant>
      <vt:variant>
        <vt:i4>5</vt:i4>
      </vt:variant>
      <vt:variant>
        <vt:lpwstr/>
      </vt:variant>
      <vt:variant>
        <vt:lpwstr>_Toc390728309</vt:lpwstr>
      </vt:variant>
      <vt:variant>
        <vt:i4>1114162</vt:i4>
      </vt:variant>
      <vt:variant>
        <vt:i4>1934</vt:i4>
      </vt:variant>
      <vt:variant>
        <vt:i4>0</vt:i4>
      </vt:variant>
      <vt:variant>
        <vt:i4>5</vt:i4>
      </vt:variant>
      <vt:variant>
        <vt:lpwstr/>
      </vt:variant>
      <vt:variant>
        <vt:lpwstr>_Toc390728308</vt:lpwstr>
      </vt:variant>
      <vt:variant>
        <vt:i4>1114162</vt:i4>
      </vt:variant>
      <vt:variant>
        <vt:i4>1928</vt:i4>
      </vt:variant>
      <vt:variant>
        <vt:i4>0</vt:i4>
      </vt:variant>
      <vt:variant>
        <vt:i4>5</vt:i4>
      </vt:variant>
      <vt:variant>
        <vt:lpwstr/>
      </vt:variant>
      <vt:variant>
        <vt:lpwstr>_Toc390728307</vt:lpwstr>
      </vt:variant>
      <vt:variant>
        <vt:i4>1114162</vt:i4>
      </vt:variant>
      <vt:variant>
        <vt:i4>1922</vt:i4>
      </vt:variant>
      <vt:variant>
        <vt:i4>0</vt:i4>
      </vt:variant>
      <vt:variant>
        <vt:i4>5</vt:i4>
      </vt:variant>
      <vt:variant>
        <vt:lpwstr/>
      </vt:variant>
      <vt:variant>
        <vt:lpwstr>_Toc390728306</vt:lpwstr>
      </vt:variant>
      <vt:variant>
        <vt:i4>1114162</vt:i4>
      </vt:variant>
      <vt:variant>
        <vt:i4>1916</vt:i4>
      </vt:variant>
      <vt:variant>
        <vt:i4>0</vt:i4>
      </vt:variant>
      <vt:variant>
        <vt:i4>5</vt:i4>
      </vt:variant>
      <vt:variant>
        <vt:lpwstr/>
      </vt:variant>
      <vt:variant>
        <vt:lpwstr>_Toc390728305</vt:lpwstr>
      </vt:variant>
      <vt:variant>
        <vt:i4>1114162</vt:i4>
      </vt:variant>
      <vt:variant>
        <vt:i4>1910</vt:i4>
      </vt:variant>
      <vt:variant>
        <vt:i4>0</vt:i4>
      </vt:variant>
      <vt:variant>
        <vt:i4>5</vt:i4>
      </vt:variant>
      <vt:variant>
        <vt:lpwstr/>
      </vt:variant>
      <vt:variant>
        <vt:lpwstr>_Toc390728304</vt:lpwstr>
      </vt:variant>
      <vt:variant>
        <vt:i4>1114162</vt:i4>
      </vt:variant>
      <vt:variant>
        <vt:i4>1904</vt:i4>
      </vt:variant>
      <vt:variant>
        <vt:i4>0</vt:i4>
      </vt:variant>
      <vt:variant>
        <vt:i4>5</vt:i4>
      </vt:variant>
      <vt:variant>
        <vt:lpwstr/>
      </vt:variant>
      <vt:variant>
        <vt:lpwstr>_Toc390728303</vt:lpwstr>
      </vt:variant>
      <vt:variant>
        <vt:i4>1114162</vt:i4>
      </vt:variant>
      <vt:variant>
        <vt:i4>1898</vt:i4>
      </vt:variant>
      <vt:variant>
        <vt:i4>0</vt:i4>
      </vt:variant>
      <vt:variant>
        <vt:i4>5</vt:i4>
      </vt:variant>
      <vt:variant>
        <vt:lpwstr/>
      </vt:variant>
      <vt:variant>
        <vt:lpwstr>_Toc390728302</vt:lpwstr>
      </vt:variant>
      <vt:variant>
        <vt:i4>1114162</vt:i4>
      </vt:variant>
      <vt:variant>
        <vt:i4>1892</vt:i4>
      </vt:variant>
      <vt:variant>
        <vt:i4>0</vt:i4>
      </vt:variant>
      <vt:variant>
        <vt:i4>5</vt:i4>
      </vt:variant>
      <vt:variant>
        <vt:lpwstr/>
      </vt:variant>
      <vt:variant>
        <vt:lpwstr>_Toc390728301</vt:lpwstr>
      </vt:variant>
      <vt:variant>
        <vt:i4>1114162</vt:i4>
      </vt:variant>
      <vt:variant>
        <vt:i4>1886</vt:i4>
      </vt:variant>
      <vt:variant>
        <vt:i4>0</vt:i4>
      </vt:variant>
      <vt:variant>
        <vt:i4>5</vt:i4>
      </vt:variant>
      <vt:variant>
        <vt:lpwstr/>
      </vt:variant>
      <vt:variant>
        <vt:lpwstr>_Toc390728300</vt:lpwstr>
      </vt:variant>
      <vt:variant>
        <vt:i4>1572915</vt:i4>
      </vt:variant>
      <vt:variant>
        <vt:i4>1880</vt:i4>
      </vt:variant>
      <vt:variant>
        <vt:i4>0</vt:i4>
      </vt:variant>
      <vt:variant>
        <vt:i4>5</vt:i4>
      </vt:variant>
      <vt:variant>
        <vt:lpwstr/>
      </vt:variant>
      <vt:variant>
        <vt:lpwstr>_Toc390728299</vt:lpwstr>
      </vt:variant>
      <vt:variant>
        <vt:i4>1572915</vt:i4>
      </vt:variant>
      <vt:variant>
        <vt:i4>1874</vt:i4>
      </vt:variant>
      <vt:variant>
        <vt:i4>0</vt:i4>
      </vt:variant>
      <vt:variant>
        <vt:i4>5</vt:i4>
      </vt:variant>
      <vt:variant>
        <vt:lpwstr/>
      </vt:variant>
      <vt:variant>
        <vt:lpwstr>_Toc390728298</vt:lpwstr>
      </vt:variant>
      <vt:variant>
        <vt:i4>1572915</vt:i4>
      </vt:variant>
      <vt:variant>
        <vt:i4>1868</vt:i4>
      </vt:variant>
      <vt:variant>
        <vt:i4>0</vt:i4>
      </vt:variant>
      <vt:variant>
        <vt:i4>5</vt:i4>
      </vt:variant>
      <vt:variant>
        <vt:lpwstr/>
      </vt:variant>
      <vt:variant>
        <vt:lpwstr>_Toc390728297</vt:lpwstr>
      </vt:variant>
      <vt:variant>
        <vt:i4>1572915</vt:i4>
      </vt:variant>
      <vt:variant>
        <vt:i4>1862</vt:i4>
      </vt:variant>
      <vt:variant>
        <vt:i4>0</vt:i4>
      </vt:variant>
      <vt:variant>
        <vt:i4>5</vt:i4>
      </vt:variant>
      <vt:variant>
        <vt:lpwstr/>
      </vt:variant>
      <vt:variant>
        <vt:lpwstr>_Toc390728296</vt:lpwstr>
      </vt:variant>
      <vt:variant>
        <vt:i4>1572915</vt:i4>
      </vt:variant>
      <vt:variant>
        <vt:i4>1856</vt:i4>
      </vt:variant>
      <vt:variant>
        <vt:i4>0</vt:i4>
      </vt:variant>
      <vt:variant>
        <vt:i4>5</vt:i4>
      </vt:variant>
      <vt:variant>
        <vt:lpwstr/>
      </vt:variant>
      <vt:variant>
        <vt:lpwstr>_Toc390728295</vt:lpwstr>
      </vt:variant>
      <vt:variant>
        <vt:i4>1572915</vt:i4>
      </vt:variant>
      <vt:variant>
        <vt:i4>1850</vt:i4>
      </vt:variant>
      <vt:variant>
        <vt:i4>0</vt:i4>
      </vt:variant>
      <vt:variant>
        <vt:i4>5</vt:i4>
      </vt:variant>
      <vt:variant>
        <vt:lpwstr/>
      </vt:variant>
      <vt:variant>
        <vt:lpwstr>_Toc390728294</vt:lpwstr>
      </vt:variant>
      <vt:variant>
        <vt:i4>1572915</vt:i4>
      </vt:variant>
      <vt:variant>
        <vt:i4>1844</vt:i4>
      </vt:variant>
      <vt:variant>
        <vt:i4>0</vt:i4>
      </vt:variant>
      <vt:variant>
        <vt:i4>5</vt:i4>
      </vt:variant>
      <vt:variant>
        <vt:lpwstr/>
      </vt:variant>
      <vt:variant>
        <vt:lpwstr>_Toc390728293</vt:lpwstr>
      </vt:variant>
      <vt:variant>
        <vt:i4>1572915</vt:i4>
      </vt:variant>
      <vt:variant>
        <vt:i4>1838</vt:i4>
      </vt:variant>
      <vt:variant>
        <vt:i4>0</vt:i4>
      </vt:variant>
      <vt:variant>
        <vt:i4>5</vt:i4>
      </vt:variant>
      <vt:variant>
        <vt:lpwstr/>
      </vt:variant>
      <vt:variant>
        <vt:lpwstr>_Toc390728292</vt:lpwstr>
      </vt:variant>
      <vt:variant>
        <vt:i4>1572915</vt:i4>
      </vt:variant>
      <vt:variant>
        <vt:i4>1832</vt:i4>
      </vt:variant>
      <vt:variant>
        <vt:i4>0</vt:i4>
      </vt:variant>
      <vt:variant>
        <vt:i4>5</vt:i4>
      </vt:variant>
      <vt:variant>
        <vt:lpwstr/>
      </vt:variant>
      <vt:variant>
        <vt:lpwstr>_Toc390728291</vt:lpwstr>
      </vt:variant>
      <vt:variant>
        <vt:i4>1572915</vt:i4>
      </vt:variant>
      <vt:variant>
        <vt:i4>1826</vt:i4>
      </vt:variant>
      <vt:variant>
        <vt:i4>0</vt:i4>
      </vt:variant>
      <vt:variant>
        <vt:i4>5</vt:i4>
      </vt:variant>
      <vt:variant>
        <vt:lpwstr/>
      </vt:variant>
      <vt:variant>
        <vt:lpwstr>_Toc390728290</vt:lpwstr>
      </vt:variant>
      <vt:variant>
        <vt:i4>1638451</vt:i4>
      </vt:variant>
      <vt:variant>
        <vt:i4>1820</vt:i4>
      </vt:variant>
      <vt:variant>
        <vt:i4>0</vt:i4>
      </vt:variant>
      <vt:variant>
        <vt:i4>5</vt:i4>
      </vt:variant>
      <vt:variant>
        <vt:lpwstr/>
      </vt:variant>
      <vt:variant>
        <vt:lpwstr>_Toc390728289</vt:lpwstr>
      </vt:variant>
      <vt:variant>
        <vt:i4>1638451</vt:i4>
      </vt:variant>
      <vt:variant>
        <vt:i4>1814</vt:i4>
      </vt:variant>
      <vt:variant>
        <vt:i4>0</vt:i4>
      </vt:variant>
      <vt:variant>
        <vt:i4>5</vt:i4>
      </vt:variant>
      <vt:variant>
        <vt:lpwstr/>
      </vt:variant>
      <vt:variant>
        <vt:lpwstr>_Toc390728288</vt:lpwstr>
      </vt:variant>
      <vt:variant>
        <vt:i4>1638451</vt:i4>
      </vt:variant>
      <vt:variant>
        <vt:i4>1808</vt:i4>
      </vt:variant>
      <vt:variant>
        <vt:i4>0</vt:i4>
      </vt:variant>
      <vt:variant>
        <vt:i4>5</vt:i4>
      </vt:variant>
      <vt:variant>
        <vt:lpwstr/>
      </vt:variant>
      <vt:variant>
        <vt:lpwstr>_Toc390728287</vt:lpwstr>
      </vt:variant>
      <vt:variant>
        <vt:i4>1638451</vt:i4>
      </vt:variant>
      <vt:variant>
        <vt:i4>1802</vt:i4>
      </vt:variant>
      <vt:variant>
        <vt:i4>0</vt:i4>
      </vt:variant>
      <vt:variant>
        <vt:i4>5</vt:i4>
      </vt:variant>
      <vt:variant>
        <vt:lpwstr/>
      </vt:variant>
      <vt:variant>
        <vt:lpwstr>_Toc390728286</vt:lpwstr>
      </vt:variant>
      <vt:variant>
        <vt:i4>1638451</vt:i4>
      </vt:variant>
      <vt:variant>
        <vt:i4>1796</vt:i4>
      </vt:variant>
      <vt:variant>
        <vt:i4>0</vt:i4>
      </vt:variant>
      <vt:variant>
        <vt:i4>5</vt:i4>
      </vt:variant>
      <vt:variant>
        <vt:lpwstr/>
      </vt:variant>
      <vt:variant>
        <vt:lpwstr>_Toc390728285</vt:lpwstr>
      </vt:variant>
      <vt:variant>
        <vt:i4>1638451</vt:i4>
      </vt:variant>
      <vt:variant>
        <vt:i4>1790</vt:i4>
      </vt:variant>
      <vt:variant>
        <vt:i4>0</vt:i4>
      </vt:variant>
      <vt:variant>
        <vt:i4>5</vt:i4>
      </vt:variant>
      <vt:variant>
        <vt:lpwstr/>
      </vt:variant>
      <vt:variant>
        <vt:lpwstr>_Toc390728284</vt:lpwstr>
      </vt:variant>
      <vt:variant>
        <vt:i4>1638451</vt:i4>
      </vt:variant>
      <vt:variant>
        <vt:i4>1784</vt:i4>
      </vt:variant>
      <vt:variant>
        <vt:i4>0</vt:i4>
      </vt:variant>
      <vt:variant>
        <vt:i4>5</vt:i4>
      </vt:variant>
      <vt:variant>
        <vt:lpwstr/>
      </vt:variant>
      <vt:variant>
        <vt:lpwstr>_Toc390728283</vt:lpwstr>
      </vt:variant>
      <vt:variant>
        <vt:i4>1638451</vt:i4>
      </vt:variant>
      <vt:variant>
        <vt:i4>1778</vt:i4>
      </vt:variant>
      <vt:variant>
        <vt:i4>0</vt:i4>
      </vt:variant>
      <vt:variant>
        <vt:i4>5</vt:i4>
      </vt:variant>
      <vt:variant>
        <vt:lpwstr/>
      </vt:variant>
      <vt:variant>
        <vt:lpwstr>_Toc390728282</vt:lpwstr>
      </vt:variant>
      <vt:variant>
        <vt:i4>1638451</vt:i4>
      </vt:variant>
      <vt:variant>
        <vt:i4>1772</vt:i4>
      </vt:variant>
      <vt:variant>
        <vt:i4>0</vt:i4>
      </vt:variant>
      <vt:variant>
        <vt:i4>5</vt:i4>
      </vt:variant>
      <vt:variant>
        <vt:lpwstr/>
      </vt:variant>
      <vt:variant>
        <vt:lpwstr>_Toc390728281</vt:lpwstr>
      </vt:variant>
      <vt:variant>
        <vt:i4>1638451</vt:i4>
      </vt:variant>
      <vt:variant>
        <vt:i4>1766</vt:i4>
      </vt:variant>
      <vt:variant>
        <vt:i4>0</vt:i4>
      </vt:variant>
      <vt:variant>
        <vt:i4>5</vt:i4>
      </vt:variant>
      <vt:variant>
        <vt:lpwstr/>
      </vt:variant>
      <vt:variant>
        <vt:lpwstr>_Toc390728280</vt:lpwstr>
      </vt:variant>
      <vt:variant>
        <vt:i4>1441843</vt:i4>
      </vt:variant>
      <vt:variant>
        <vt:i4>1760</vt:i4>
      </vt:variant>
      <vt:variant>
        <vt:i4>0</vt:i4>
      </vt:variant>
      <vt:variant>
        <vt:i4>5</vt:i4>
      </vt:variant>
      <vt:variant>
        <vt:lpwstr/>
      </vt:variant>
      <vt:variant>
        <vt:lpwstr>_Toc390728279</vt:lpwstr>
      </vt:variant>
      <vt:variant>
        <vt:i4>1441843</vt:i4>
      </vt:variant>
      <vt:variant>
        <vt:i4>1754</vt:i4>
      </vt:variant>
      <vt:variant>
        <vt:i4>0</vt:i4>
      </vt:variant>
      <vt:variant>
        <vt:i4>5</vt:i4>
      </vt:variant>
      <vt:variant>
        <vt:lpwstr/>
      </vt:variant>
      <vt:variant>
        <vt:lpwstr>_Toc390728278</vt:lpwstr>
      </vt:variant>
      <vt:variant>
        <vt:i4>1441843</vt:i4>
      </vt:variant>
      <vt:variant>
        <vt:i4>1748</vt:i4>
      </vt:variant>
      <vt:variant>
        <vt:i4>0</vt:i4>
      </vt:variant>
      <vt:variant>
        <vt:i4>5</vt:i4>
      </vt:variant>
      <vt:variant>
        <vt:lpwstr/>
      </vt:variant>
      <vt:variant>
        <vt:lpwstr>_Toc390728277</vt:lpwstr>
      </vt:variant>
      <vt:variant>
        <vt:i4>1441843</vt:i4>
      </vt:variant>
      <vt:variant>
        <vt:i4>1742</vt:i4>
      </vt:variant>
      <vt:variant>
        <vt:i4>0</vt:i4>
      </vt:variant>
      <vt:variant>
        <vt:i4>5</vt:i4>
      </vt:variant>
      <vt:variant>
        <vt:lpwstr/>
      </vt:variant>
      <vt:variant>
        <vt:lpwstr>_Toc390728276</vt:lpwstr>
      </vt:variant>
      <vt:variant>
        <vt:i4>1441843</vt:i4>
      </vt:variant>
      <vt:variant>
        <vt:i4>1736</vt:i4>
      </vt:variant>
      <vt:variant>
        <vt:i4>0</vt:i4>
      </vt:variant>
      <vt:variant>
        <vt:i4>5</vt:i4>
      </vt:variant>
      <vt:variant>
        <vt:lpwstr/>
      </vt:variant>
      <vt:variant>
        <vt:lpwstr>_Toc390728275</vt:lpwstr>
      </vt:variant>
      <vt:variant>
        <vt:i4>1441843</vt:i4>
      </vt:variant>
      <vt:variant>
        <vt:i4>1730</vt:i4>
      </vt:variant>
      <vt:variant>
        <vt:i4>0</vt:i4>
      </vt:variant>
      <vt:variant>
        <vt:i4>5</vt:i4>
      </vt:variant>
      <vt:variant>
        <vt:lpwstr/>
      </vt:variant>
      <vt:variant>
        <vt:lpwstr>_Toc390728274</vt:lpwstr>
      </vt:variant>
      <vt:variant>
        <vt:i4>1441843</vt:i4>
      </vt:variant>
      <vt:variant>
        <vt:i4>1724</vt:i4>
      </vt:variant>
      <vt:variant>
        <vt:i4>0</vt:i4>
      </vt:variant>
      <vt:variant>
        <vt:i4>5</vt:i4>
      </vt:variant>
      <vt:variant>
        <vt:lpwstr/>
      </vt:variant>
      <vt:variant>
        <vt:lpwstr>_Toc390728273</vt:lpwstr>
      </vt:variant>
      <vt:variant>
        <vt:i4>1441843</vt:i4>
      </vt:variant>
      <vt:variant>
        <vt:i4>1718</vt:i4>
      </vt:variant>
      <vt:variant>
        <vt:i4>0</vt:i4>
      </vt:variant>
      <vt:variant>
        <vt:i4>5</vt:i4>
      </vt:variant>
      <vt:variant>
        <vt:lpwstr/>
      </vt:variant>
      <vt:variant>
        <vt:lpwstr>_Toc390728272</vt:lpwstr>
      </vt:variant>
      <vt:variant>
        <vt:i4>1441843</vt:i4>
      </vt:variant>
      <vt:variant>
        <vt:i4>1712</vt:i4>
      </vt:variant>
      <vt:variant>
        <vt:i4>0</vt:i4>
      </vt:variant>
      <vt:variant>
        <vt:i4>5</vt:i4>
      </vt:variant>
      <vt:variant>
        <vt:lpwstr/>
      </vt:variant>
      <vt:variant>
        <vt:lpwstr>_Toc390728271</vt:lpwstr>
      </vt:variant>
      <vt:variant>
        <vt:i4>1441843</vt:i4>
      </vt:variant>
      <vt:variant>
        <vt:i4>1706</vt:i4>
      </vt:variant>
      <vt:variant>
        <vt:i4>0</vt:i4>
      </vt:variant>
      <vt:variant>
        <vt:i4>5</vt:i4>
      </vt:variant>
      <vt:variant>
        <vt:lpwstr/>
      </vt:variant>
      <vt:variant>
        <vt:lpwstr>_Toc390728270</vt:lpwstr>
      </vt:variant>
      <vt:variant>
        <vt:i4>1507379</vt:i4>
      </vt:variant>
      <vt:variant>
        <vt:i4>1700</vt:i4>
      </vt:variant>
      <vt:variant>
        <vt:i4>0</vt:i4>
      </vt:variant>
      <vt:variant>
        <vt:i4>5</vt:i4>
      </vt:variant>
      <vt:variant>
        <vt:lpwstr/>
      </vt:variant>
      <vt:variant>
        <vt:lpwstr>_Toc390728269</vt:lpwstr>
      </vt:variant>
      <vt:variant>
        <vt:i4>1507379</vt:i4>
      </vt:variant>
      <vt:variant>
        <vt:i4>1694</vt:i4>
      </vt:variant>
      <vt:variant>
        <vt:i4>0</vt:i4>
      </vt:variant>
      <vt:variant>
        <vt:i4>5</vt:i4>
      </vt:variant>
      <vt:variant>
        <vt:lpwstr/>
      </vt:variant>
      <vt:variant>
        <vt:lpwstr>_Toc390728268</vt:lpwstr>
      </vt:variant>
      <vt:variant>
        <vt:i4>1507379</vt:i4>
      </vt:variant>
      <vt:variant>
        <vt:i4>1688</vt:i4>
      </vt:variant>
      <vt:variant>
        <vt:i4>0</vt:i4>
      </vt:variant>
      <vt:variant>
        <vt:i4>5</vt:i4>
      </vt:variant>
      <vt:variant>
        <vt:lpwstr/>
      </vt:variant>
      <vt:variant>
        <vt:lpwstr>_Toc390728267</vt:lpwstr>
      </vt:variant>
      <vt:variant>
        <vt:i4>1507379</vt:i4>
      </vt:variant>
      <vt:variant>
        <vt:i4>1682</vt:i4>
      </vt:variant>
      <vt:variant>
        <vt:i4>0</vt:i4>
      </vt:variant>
      <vt:variant>
        <vt:i4>5</vt:i4>
      </vt:variant>
      <vt:variant>
        <vt:lpwstr/>
      </vt:variant>
      <vt:variant>
        <vt:lpwstr>_Toc390728266</vt:lpwstr>
      </vt:variant>
      <vt:variant>
        <vt:i4>1507379</vt:i4>
      </vt:variant>
      <vt:variant>
        <vt:i4>1676</vt:i4>
      </vt:variant>
      <vt:variant>
        <vt:i4>0</vt:i4>
      </vt:variant>
      <vt:variant>
        <vt:i4>5</vt:i4>
      </vt:variant>
      <vt:variant>
        <vt:lpwstr/>
      </vt:variant>
      <vt:variant>
        <vt:lpwstr>_Toc390728265</vt:lpwstr>
      </vt:variant>
      <vt:variant>
        <vt:i4>1507379</vt:i4>
      </vt:variant>
      <vt:variant>
        <vt:i4>1670</vt:i4>
      </vt:variant>
      <vt:variant>
        <vt:i4>0</vt:i4>
      </vt:variant>
      <vt:variant>
        <vt:i4>5</vt:i4>
      </vt:variant>
      <vt:variant>
        <vt:lpwstr/>
      </vt:variant>
      <vt:variant>
        <vt:lpwstr>_Toc390728264</vt:lpwstr>
      </vt:variant>
      <vt:variant>
        <vt:i4>1507379</vt:i4>
      </vt:variant>
      <vt:variant>
        <vt:i4>1664</vt:i4>
      </vt:variant>
      <vt:variant>
        <vt:i4>0</vt:i4>
      </vt:variant>
      <vt:variant>
        <vt:i4>5</vt:i4>
      </vt:variant>
      <vt:variant>
        <vt:lpwstr/>
      </vt:variant>
      <vt:variant>
        <vt:lpwstr>_Toc390728263</vt:lpwstr>
      </vt:variant>
      <vt:variant>
        <vt:i4>1507379</vt:i4>
      </vt:variant>
      <vt:variant>
        <vt:i4>1658</vt:i4>
      </vt:variant>
      <vt:variant>
        <vt:i4>0</vt:i4>
      </vt:variant>
      <vt:variant>
        <vt:i4>5</vt:i4>
      </vt:variant>
      <vt:variant>
        <vt:lpwstr/>
      </vt:variant>
      <vt:variant>
        <vt:lpwstr>_Toc390728262</vt:lpwstr>
      </vt:variant>
      <vt:variant>
        <vt:i4>1507379</vt:i4>
      </vt:variant>
      <vt:variant>
        <vt:i4>1652</vt:i4>
      </vt:variant>
      <vt:variant>
        <vt:i4>0</vt:i4>
      </vt:variant>
      <vt:variant>
        <vt:i4>5</vt:i4>
      </vt:variant>
      <vt:variant>
        <vt:lpwstr/>
      </vt:variant>
      <vt:variant>
        <vt:lpwstr>_Toc390728261</vt:lpwstr>
      </vt:variant>
      <vt:variant>
        <vt:i4>1507379</vt:i4>
      </vt:variant>
      <vt:variant>
        <vt:i4>1646</vt:i4>
      </vt:variant>
      <vt:variant>
        <vt:i4>0</vt:i4>
      </vt:variant>
      <vt:variant>
        <vt:i4>5</vt:i4>
      </vt:variant>
      <vt:variant>
        <vt:lpwstr/>
      </vt:variant>
      <vt:variant>
        <vt:lpwstr>_Toc390728260</vt:lpwstr>
      </vt:variant>
      <vt:variant>
        <vt:i4>1310771</vt:i4>
      </vt:variant>
      <vt:variant>
        <vt:i4>1640</vt:i4>
      </vt:variant>
      <vt:variant>
        <vt:i4>0</vt:i4>
      </vt:variant>
      <vt:variant>
        <vt:i4>5</vt:i4>
      </vt:variant>
      <vt:variant>
        <vt:lpwstr/>
      </vt:variant>
      <vt:variant>
        <vt:lpwstr>_Toc390728259</vt:lpwstr>
      </vt:variant>
      <vt:variant>
        <vt:i4>1310771</vt:i4>
      </vt:variant>
      <vt:variant>
        <vt:i4>1634</vt:i4>
      </vt:variant>
      <vt:variant>
        <vt:i4>0</vt:i4>
      </vt:variant>
      <vt:variant>
        <vt:i4>5</vt:i4>
      </vt:variant>
      <vt:variant>
        <vt:lpwstr/>
      </vt:variant>
      <vt:variant>
        <vt:lpwstr>_Toc390728258</vt:lpwstr>
      </vt:variant>
      <vt:variant>
        <vt:i4>1310771</vt:i4>
      </vt:variant>
      <vt:variant>
        <vt:i4>1628</vt:i4>
      </vt:variant>
      <vt:variant>
        <vt:i4>0</vt:i4>
      </vt:variant>
      <vt:variant>
        <vt:i4>5</vt:i4>
      </vt:variant>
      <vt:variant>
        <vt:lpwstr/>
      </vt:variant>
      <vt:variant>
        <vt:lpwstr>_Toc390728257</vt:lpwstr>
      </vt:variant>
      <vt:variant>
        <vt:i4>1310771</vt:i4>
      </vt:variant>
      <vt:variant>
        <vt:i4>1622</vt:i4>
      </vt:variant>
      <vt:variant>
        <vt:i4>0</vt:i4>
      </vt:variant>
      <vt:variant>
        <vt:i4>5</vt:i4>
      </vt:variant>
      <vt:variant>
        <vt:lpwstr/>
      </vt:variant>
      <vt:variant>
        <vt:lpwstr>_Toc390728256</vt:lpwstr>
      </vt:variant>
      <vt:variant>
        <vt:i4>1310771</vt:i4>
      </vt:variant>
      <vt:variant>
        <vt:i4>1616</vt:i4>
      </vt:variant>
      <vt:variant>
        <vt:i4>0</vt:i4>
      </vt:variant>
      <vt:variant>
        <vt:i4>5</vt:i4>
      </vt:variant>
      <vt:variant>
        <vt:lpwstr/>
      </vt:variant>
      <vt:variant>
        <vt:lpwstr>_Toc390728255</vt:lpwstr>
      </vt:variant>
      <vt:variant>
        <vt:i4>1310771</vt:i4>
      </vt:variant>
      <vt:variant>
        <vt:i4>1610</vt:i4>
      </vt:variant>
      <vt:variant>
        <vt:i4>0</vt:i4>
      </vt:variant>
      <vt:variant>
        <vt:i4>5</vt:i4>
      </vt:variant>
      <vt:variant>
        <vt:lpwstr/>
      </vt:variant>
      <vt:variant>
        <vt:lpwstr>_Toc390728254</vt:lpwstr>
      </vt:variant>
      <vt:variant>
        <vt:i4>1310771</vt:i4>
      </vt:variant>
      <vt:variant>
        <vt:i4>1604</vt:i4>
      </vt:variant>
      <vt:variant>
        <vt:i4>0</vt:i4>
      </vt:variant>
      <vt:variant>
        <vt:i4>5</vt:i4>
      </vt:variant>
      <vt:variant>
        <vt:lpwstr/>
      </vt:variant>
      <vt:variant>
        <vt:lpwstr>_Toc390728253</vt:lpwstr>
      </vt:variant>
      <vt:variant>
        <vt:i4>1310771</vt:i4>
      </vt:variant>
      <vt:variant>
        <vt:i4>1598</vt:i4>
      </vt:variant>
      <vt:variant>
        <vt:i4>0</vt:i4>
      </vt:variant>
      <vt:variant>
        <vt:i4>5</vt:i4>
      </vt:variant>
      <vt:variant>
        <vt:lpwstr/>
      </vt:variant>
      <vt:variant>
        <vt:lpwstr>_Toc390728252</vt:lpwstr>
      </vt:variant>
      <vt:variant>
        <vt:i4>1310771</vt:i4>
      </vt:variant>
      <vt:variant>
        <vt:i4>1592</vt:i4>
      </vt:variant>
      <vt:variant>
        <vt:i4>0</vt:i4>
      </vt:variant>
      <vt:variant>
        <vt:i4>5</vt:i4>
      </vt:variant>
      <vt:variant>
        <vt:lpwstr/>
      </vt:variant>
      <vt:variant>
        <vt:lpwstr>_Toc390728251</vt:lpwstr>
      </vt:variant>
      <vt:variant>
        <vt:i4>1310771</vt:i4>
      </vt:variant>
      <vt:variant>
        <vt:i4>1586</vt:i4>
      </vt:variant>
      <vt:variant>
        <vt:i4>0</vt:i4>
      </vt:variant>
      <vt:variant>
        <vt:i4>5</vt:i4>
      </vt:variant>
      <vt:variant>
        <vt:lpwstr/>
      </vt:variant>
      <vt:variant>
        <vt:lpwstr>_Toc390728250</vt:lpwstr>
      </vt:variant>
      <vt:variant>
        <vt:i4>1376307</vt:i4>
      </vt:variant>
      <vt:variant>
        <vt:i4>1580</vt:i4>
      </vt:variant>
      <vt:variant>
        <vt:i4>0</vt:i4>
      </vt:variant>
      <vt:variant>
        <vt:i4>5</vt:i4>
      </vt:variant>
      <vt:variant>
        <vt:lpwstr/>
      </vt:variant>
      <vt:variant>
        <vt:lpwstr>_Toc390728249</vt:lpwstr>
      </vt:variant>
      <vt:variant>
        <vt:i4>1376307</vt:i4>
      </vt:variant>
      <vt:variant>
        <vt:i4>1574</vt:i4>
      </vt:variant>
      <vt:variant>
        <vt:i4>0</vt:i4>
      </vt:variant>
      <vt:variant>
        <vt:i4>5</vt:i4>
      </vt:variant>
      <vt:variant>
        <vt:lpwstr/>
      </vt:variant>
      <vt:variant>
        <vt:lpwstr>_Toc390728248</vt:lpwstr>
      </vt:variant>
      <vt:variant>
        <vt:i4>1376307</vt:i4>
      </vt:variant>
      <vt:variant>
        <vt:i4>1568</vt:i4>
      </vt:variant>
      <vt:variant>
        <vt:i4>0</vt:i4>
      </vt:variant>
      <vt:variant>
        <vt:i4>5</vt:i4>
      </vt:variant>
      <vt:variant>
        <vt:lpwstr/>
      </vt:variant>
      <vt:variant>
        <vt:lpwstr>_Toc390728247</vt:lpwstr>
      </vt:variant>
      <vt:variant>
        <vt:i4>1376307</vt:i4>
      </vt:variant>
      <vt:variant>
        <vt:i4>1562</vt:i4>
      </vt:variant>
      <vt:variant>
        <vt:i4>0</vt:i4>
      </vt:variant>
      <vt:variant>
        <vt:i4>5</vt:i4>
      </vt:variant>
      <vt:variant>
        <vt:lpwstr/>
      </vt:variant>
      <vt:variant>
        <vt:lpwstr>_Toc390728246</vt:lpwstr>
      </vt:variant>
      <vt:variant>
        <vt:i4>1376307</vt:i4>
      </vt:variant>
      <vt:variant>
        <vt:i4>1556</vt:i4>
      </vt:variant>
      <vt:variant>
        <vt:i4>0</vt:i4>
      </vt:variant>
      <vt:variant>
        <vt:i4>5</vt:i4>
      </vt:variant>
      <vt:variant>
        <vt:lpwstr/>
      </vt:variant>
      <vt:variant>
        <vt:lpwstr>_Toc390728245</vt:lpwstr>
      </vt:variant>
      <vt:variant>
        <vt:i4>1376307</vt:i4>
      </vt:variant>
      <vt:variant>
        <vt:i4>1550</vt:i4>
      </vt:variant>
      <vt:variant>
        <vt:i4>0</vt:i4>
      </vt:variant>
      <vt:variant>
        <vt:i4>5</vt:i4>
      </vt:variant>
      <vt:variant>
        <vt:lpwstr/>
      </vt:variant>
      <vt:variant>
        <vt:lpwstr>_Toc390728244</vt:lpwstr>
      </vt:variant>
      <vt:variant>
        <vt:i4>1376307</vt:i4>
      </vt:variant>
      <vt:variant>
        <vt:i4>1544</vt:i4>
      </vt:variant>
      <vt:variant>
        <vt:i4>0</vt:i4>
      </vt:variant>
      <vt:variant>
        <vt:i4>5</vt:i4>
      </vt:variant>
      <vt:variant>
        <vt:lpwstr/>
      </vt:variant>
      <vt:variant>
        <vt:lpwstr>_Toc390728243</vt:lpwstr>
      </vt:variant>
      <vt:variant>
        <vt:i4>1376307</vt:i4>
      </vt:variant>
      <vt:variant>
        <vt:i4>1538</vt:i4>
      </vt:variant>
      <vt:variant>
        <vt:i4>0</vt:i4>
      </vt:variant>
      <vt:variant>
        <vt:i4>5</vt:i4>
      </vt:variant>
      <vt:variant>
        <vt:lpwstr/>
      </vt:variant>
      <vt:variant>
        <vt:lpwstr>_Toc390728242</vt:lpwstr>
      </vt:variant>
      <vt:variant>
        <vt:i4>1376307</vt:i4>
      </vt:variant>
      <vt:variant>
        <vt:i4>1532</vt:i4>
      </vt:variant>
      <vt:variant>
        <vt:i4>0</vt:i4>
      </vt:variant>
      <vt:variant>
        <vt:i4>5</vt:i4>
      </vt:variant>
      <vt:variant>
        <vt:lpwstr/>
      </vt:variant>
      <vt:variant>
        <vt:lpwstr>_Toc390728241</vt:lpwstr>
      </vt:variant>
      <vt:variant>
        <vt:i4>1376307</vt:i4>
      </vt:variant>
      <vt:variant>
        <vt:i4>1526</vt:i4>
      </vt:variant>
      <vt:variant>
        <vt:i4>0</vt:i4>
      </vt:variant>
      <vt:variant>
        <vt:i4>5</vt:i4>
      </vt:variant>
      <vt:variant>
        <vt:lpwstr/>
      </vt:variant>
      <vt:variant>
        <vt:lpwstr>_Toc390728240</vt:lpwstr>
      </vt:variant>
      <vt:variant>
        <vt:i4>1179699</vt:i4>
      </vt:variant>
      <vt:variant>
        <vt:i4>1520</vt:i4>
      </vt:variant>
      <vt:variant>
        <vt:i4>0</vt:i4>
      </vt:variant>
      <vt:variant>
        <vt:i4>5</vt:i4>
      </vt:variant>
      <vt:variant>
        <vt:lpwstr/>
      </vt:variant>
      <vt:variant>
        <vt:lpwstr>_Toc390728239</vt:lpwstr>
      </vt:variant>
      <vt:variant>
        <vt:i4>1179699</vt:i4>
      </vt:variant>
      <vt:variant>
        <vt:i4>1514</vt:i4>
      </vt:variant>
      <vt:variant>
        <vt:i4>0</vt:i4>
      </vt:variant>
      <vt:variant>
        <vt:i4>5</vt:i4>
      </vt:variant>
      <vt:variant>
        <vt:lpwstr/>
      </vt:variant>
      <vt:variant>
        <vt:lpwstr>_Toc390728238</vt:lpwstr>
      </vt:variant>
      <vt:variant>
        <vt:i4>1179699</vt:i4>
      </vt:variant>
      <vt:variant>
        <vt:i4>1508</vt:i4>
      </vt:variant>
      <vt:variant>
        <vt:i4>0</vt:i4>
      </vt:variant>
      <vt:variant>
        <vt:i4>5</vt:i4>
      </vt:variant>
      <vt:variant>
        <vt:lpwstr/>
      </vt:variant>
      <vt:variant>
        <vt:lpwstr>_Toc390728237</vt:lpwstr>
      </vt:variant>
      <vt:variant>
        <vt:i4>1179699</vt:i4>
      </vt:variant>
      <vt:variant>
        <vt:i4>1502</vt:i4>
      </vt:variant>
      <vt:variant>
        <vt:i4>0</vt:i4>
      </vt:variant>
      <vt:variant>
        <vt:i4>5</vt:i4>
      </vt:variant>
      <vt:variant>
        <vt:lpwstr/>
      </vt:variant>
      <vt:variant>
        <vt:lpwstr>_Toc390728236</vt:lpwstr>
      </vt:variant>
      <vt:variant>
        <vt:i4>1179699</vt:i4>
      </vt:variant>
      <vt:variant>
        <vt:i4>1496</vt:i4>
      </vt:variant>
      <vt:variant>
        <vt:i4>0</vt:i4>
      </vt:variant>
      <vt:variant>
        <vt:i4>5</vt:i4>
      </vt:variant>
      <vt:variant>
        <vt:lpwstr/>
      </vt:variant>
      <vt:variant>
        <vt:lpwstr>_Toc390728235</vt:lpwstr>
      </vt:variant>
      <vt:variant>
        <vt:i4>1179699</vt:i4>
      </vt:variant>
      <vt:variant>
        <vt:i4>1490</vt:i4>
      </vt:variant>
      <vt:variant>
        <vt:i4>0</vt:i4>
      </vt:variant>
      <vt:variant>
        <vt:i4>5</vt:i4>
      </vt:variant>
      <vt:variant>
        <vt:lpwstr/>
      </vt:variant>
      <vt:variant>
        <vt:lpwstr>_Toc390728234</vt:lpwstr>
      </vt:variant>
      <vt:variant>
        <vt:i4>1179699</vt:i4>
      </vt:variant>
      <vt:variant>
        <vt:i4>1484</vt:i4>
      </vt:variant>
      <vt:variant>
        <vt:i4>0</vt:i4>
      </vt:variant>
      <vt:variant>
        <vt:i4>5</vt:i4>
      </vt:variant>
      <vt:variant>
        <vt:lpwstr/>
      </vt:variant>
      <vt:variant>
        <vt:lpwstr>_Toc390728233</vt:lpwstr>
      </vt:variant>
      <vt:variant>
        <vt:i4>1179699</vt:i4>
      </vt:variant>
      <vt:variant>
        <vt:i4>1478</vt:i4>
      </vt:variant>
      <vt:variant>
        <vt:i4>0</vt:i4>
      </vt:variant>
      <vt:variant>
        <vt:i4>5</vt:i4>
      </vt:variant>
      <vt:variant>
        <vt:lpwstr/>
      </vt:variant>
      <vt:variant>
        <vt:lpwstr>_Toc390728232</vt:lpwstr>
      </vt:variant>
      <vt:variant>
        <vt:i4>1179699</vt:i4>
      </vt:variant>
      <vt:variant>
        <vt:i4>1472</vt:i4>
      </vt:variant>
      <vt:variant>
        <vt:i4>0</vt:i4>
      </vt:variant>
      <vt:variant>
        <vt:i4>5</vt:i4>
      </vt:variant>
      <vt:variant>
        <vt:lpwstr/>
      </vt:variant>
      <vt:variant>
        <vt:lpwstr>_Toc390728231</vt:lpwstr>
      </vt:variant>
      <vt:variant>
        <vt:i4>1179699</vt:i4>
      </vt:variant>
      <vt:variant>
        <vt:i4>1466</vt:i4>
      </vt:variant>
      <vt:variant>
        <vt:i4>0</vt:i4>
      </vt:variant>
      <vt:variant>
        <vt:i4>5</vt:i4>
      </vt:variant>
      <vt:variant>
        <vt:lpwstr/>
      </vt:variant>
      <vt:variant>
        <vt:lpwstr>_Toc390728230</vt:lpwstr>
      </vt:variant>
      <vt:variant>
        <vt:i4>1245235</vt:i4>
      </vt:variant>
      <vt:variant>
        <vt:i4>1460</vt:i4>
      </vt:variant>
      <vt:variant>
        <vt:i4>0</vt:i4>
      </vt:variant>
      <vt:variant>
        <vt:i4>5</vt:i4>
      </vt:variant>
      <vt:variant>
        <vt:lpwstr/>
      </vt:variant>
      <vt:variant>
        <vt:lpwstr>_Toc390728229</vt:lpwstr>
      </vt:variant>
      <vt:variant>
        <vt:i4>1245235</vt:i4>
      </vt:variant>
      <vt:variant>
        <vt:i4>1454</vt:i4>
      </vt:variant>
      <vt:variant>
        <vt:i4>0</vt:i4>
      </vt:variant>
      <vt:variant>
        <vt:i4>5</vt:i4>
      </vt:variant>
      <vt:variant>
        <vt:lpwstr/>
      </vt:variant>
      <vt:variant>
        <vt:lpwstr>_Toc390728228</vt:lpwstr>
      </vt:variant>
      <vt:variant>
        <vt:i4>1245235</vt:i4>
      </vt:variant>
      <vt:variant>
        <vt:i4>1448</vt:i4>
      </vt:variant>
      <vt:variant>
        <vt:i4>0</vt:i4>
      </vt:variant>
      <vt:variant>
        <vt:i4>5</vt:i4>
      </vt:variant>
      <vt:variant>
        <vt:lpwstr/>
      </vt:variant>
      <vt:variant>
        <vt:lpwstr>_Toc390728227</vt:lpwstr>
      </vt:variant>
      <vt:variant>
        <vt:i4>1245235</vt:i4>
      </vt:variant>
      <vt:variant>
        <vt:i4>1442</vt:i4>
      </vt:variant>
      <vt:variant>
        <vt:i4>0</vt:i4>
      </vt:variant>
      <vt:variant>
        <vt:i4>5</vt:i4>
      </vt:variant>
      <vt:variant>
        <vt:lpwstr/>
      </vt:variant>
      <vt:variant>
        <vt:lpwstr>_Toc390728226</vt:lpwstr>
      </vt:variant>
      <vt:variant>
        <vt:i4>1245235</vt:i4>
      </vt:variant>
      <vt:variant>
        <vt:i4>1436</vt:i4>
      </vt:variant>
      <vt:variant>
        <vt:i4>0</vt:i4>
      </vt:variant>
      <vt:variant>
        <vt:i4>5</vt:i4>
      </vt:variant>
      <vt:variant>
        <vt:lpwstr/>
      </vt:variant>
      <vt:variant>
        <vt:lpwstr>_Toc390728225</vt:lpwstr>
      </vt:variant>
      <vt:variant>
        <vt:i4>1245235</vt:i4>
      </vt:variant>
      <vt:variant>
        <vt:i4>1430</vt:i4>
      </vt:variant>
      <vt:variant>
        <vt:i4>0</vt:i4>
      </vt:variant>
      <vt:variant>
        <vt:i4>5</vt:i4>
      </vt:variant>
      <vt:variant>
        <vt:lpwstr/>
      </vt:variant>
      <vt:variant>
        <vt:lpwstr>_Toc390728224</vt:lpwstr>
      </vt:variant>
      <vt:variant>
        <vt:i4>1245235</vt:i4>
      </vt:variant>
      <vt:variant>
        <vt:i4>1424</vt:i4>
      </vt:variant>
      <vt:variant>
        <vt:i4>0</vt:i4>
      </vt:variant>
      <vt:variant>
        <vt:i4>5</vt:i4>
      </vt:variant>
      <vt:variant>
        <vt:lpwstr/>
      </vt:variant>
      <vt:variant>
        <vt:lpwstr>_Toc390728223</vt:lpwstr>
      </vt:variant>
      <vt:variant>
        <vt:i4>1245235</vt:i4>
      </vt:variant>
      <vt:variant>
        <vt:i4>1418</vt:i4>
      </vt:variant>
      <vt:variant>
        <vt:i4>0</vt:i4>
      </vt:variant>
      <vt:variant>
        <vt:i4>5</vt:i4>
      </vt:variant>
      <vt:variant>
        <vt:lpwstr/>
      </vt:variant>
      <vt:variant>
        <vt:lpwstr>_Toc390728222</vt:lpwstr>
      </vt:variant>
      <vt:variant>
        <vt:i4>1245235</vt:i4>
      </vt:variant>
      <vt:variant>
        <vt:i4>1412</vt:i4>
      </vt:variant>
      <vt:variant>
        <vt:i4>0</vt:i4>
      </vt:variant>
      <vt:variant>
        <vt:i4>5</vt:i4>
      </vt:variant>
      <vt:variant>
        <vt:lpwstr/>
      </vt:variant>
      <vt:variant>
        <vt:lpwstr>_Toc390728221</vt:lpwstr>
      </vt:variant>
      <vt:variant>
        <vt:i4>1245235</vt:i4>
      </vt:variant>
      <vt:variant>
        <vt:i4>1406</vt:i4>
      </vt:variant>
      <vt:variant>
        <vt:i4>0</vt:i4>
      </vt:variant>
      <vt:variant>
        <vt:i4>5</vt:i4>
      </vt:variant>
      <vt:variant>
        <vt:lpwstr/>
      </vt:variant>
      <vt:variant>
        <vt:lpwstr>_Toc390728220</vt:lpwstr>
      </vt:variant>
      <vt:variant>
        <vt:i4>1048627</vt:i4>
      </vt:variant>
      <vt:variant>
        <vt:i4>1400</vt:i4>
      </vt:variant>
      <vt:variant>
        <vt:i4>0</vt:i4>
      </vt:variant>
      <vt:variant>
        <vt:i4>5</vt:i4>
      </vt:variant>
      <vt:variant>
        <vt:lpwstr/>
      </vt:variant>
      <vt:variant>
        <vt:lpwstr>_Toc390728219</vt:lpwstr>
      </vt:variant>
      <vt:variant>
        <vt:i4>1048627</vt:i4>
      </vt:variant>
      <vt:variant>
        <vt:i4>1394</vt:i4>
      </vt:variant>
      <vt:variant>
        <vt:i4>0</vt:i4>
      </vt:variant>
      <vt:variant>
        <vt:i4>5</vt:i4>
      </vt:variant>
      <vt:variant>
        <vt:lpwstr/>
      </vt:variant>
      <vt:variant>
        <vt:lpwstr>_Toc390728218</vt:lpwstr>
      </vt:variant>
      <vt:variant>
        <vt:i4>1048627</vt:i4>
      </vt:variant>
      <vt:variant>
        <vt:i4>1388</vt:i4>
      </vt:variant>
      <vt:variant>
        <vt:i4>0</vt:i4>
      </vt:variant>
      <vt:variant>
        <vt:i4>5</vt:i4>
      </vt:variant>
      <vt:variant>
        <vt:lpwstr/>
      </vt:variant>
      <vt:variant>
        <vt:lpwstr>_Toc390728217</vt:lpwstr>
      </vt:variant>
      <vt:variant>
        <vt:i4>1048627</vt:i4>
      </vt:variant>
      <vt:variant>
        <vt:i4>1382</vt:i4>
      </vt:variant>
      <vt:variant>
        <vt:i4>0</vt:i4>
      </vt:variant>
      <vt:variant>
        <vt:i4>5</vt:i4>
      </vt:variant>
      <vt:variant>
        <vt:lpwstr/>
      </vt:variant>
      <vt:variant>
        <vt:lpwstr>_Toc390728216</vt:lpwstr>
      </vt:variant>
      <vt:variant>
        <vt:i4>1048627</vt:i4>
      </vt:variant>
      <vt:variant>
        <vt:i4>1376</vt:i4>
      </vt:variant>
      <vt:variant>
        <vt:i4>0</vt:i4>
      </vt:variant>
      <vt:variant>
        <vt:i4>5</vt:i4>
      </vt:variant>
      <vt:variant>
        <vt:lpwstr/>
      </vt:variant>
      <vt:variant>
        <vt:lpwstr>_Toc390728215</vt:lpwstr>
      </vt:variant>
      <vt:variant>
        <vt:i4>1048627</vt:i4>
      </vt:variant>
      <vt:variant>
        <vt:i4>1370</vt:i4>
      </vt:variant>
      <vt:variant>
        <vt:i4>0</vt:i4>
      </vt:variant>
      <vt:variant>
        <vt:i4>5</vt:i4>
      </vt:variant>
      <vt:variant>
        <vt:lpwstr/>
      </vt:variant>
      <vt:variant>
        <vt:lpwstr>_Toc390728214</vt:lpwstr>
      </vt:variant>
      <vt:variant>
        <vt:i4>1048627</vt:i4>
      </vt:variant>
      <vt:variant>
        <vt:i4>1364</vt:i4>
      </vt:variant>
      <vt:variant>
        <vt:i4>0</vt:i4>
      </vt:variant>
      <vt:variant>
        <vt:i4>5</vt:i4>
      </vt:variant>
      <vt:variant>
        <vt:lpwstr/>
      </vt:variant>
      <vt:variant>
        <vt:lpwstr>_Toc390728213</vt:lpwstr>
      </vt:variant>
      <vt:variant>
        <vt:i4>1048627</vt:i4>
      </vt:variant>
      <vt:variant>
        <vt:i4>1358</vt:i4>
      </vt:variant>
      <vt:variant>
        <vt:i4>0</vt:i4>
      </vt:variant>
      <vt:variant>
        <vt:i4>5</vt:i4>
      </vt:variant>
      <vt:variant>
        <vt:lpwstr/>
      </vt:variant>
      <vt:variant>
        <vt:lpwstr>_Toc390728212</vt:lpwstr>
      </vt:variant>
      <vt:variant>
        <vt:i4>1048627</vt:i4>
      </vt:variant>
      <vt:variant>
        <vt:i4>1352</vt:i4>
      </vt:variant>
      <vt:variant>
        <vt:i4>0</vt:i4>
      </vt:variant>
      <vt:variant>
        <vt:i4>5</vt:i4>
      </vt:variant>
      <vt:variant>
        <vt:lpwstr/>
      </vt:variant>
      <vt:variant>
        <vt:lpwstr>_Toc390728210</vt:lpwstr>
      </vt:variant>
      <vt:variant>
        <vt:i4>1114163</vt:i4>
      </vt:variant>
      <vt:variant>
        <vt:i4>1346</vt:i4>
      </vt:variant>
      <vt:variant>
        <vt:i4>0</vt:i4>
      </vt:variant>
      <vt:variant>
        <vt:i4>5</vt:i4>
      </vt:variant>
      <vt:variant>
        <vt:lpwstr/>
      </vt:variant>
      <vt:variant>
        <vt:lpwstr>_Toc390728209</vt:lpwstr>
      </vt:variant>
      <vt:variant>
        <vt:i4>1114163</vt:i4>
      </vt:variant>
      <vt:variant>
        <vt:i4>1340</vt:i4>
      </vt:variant>
      <vt:variant>
        <vt:i4>0</vt:i4>
      </vt:variant>
      <vt:variant>
        <vt:i4>5</vt:i4>
      </vt:variant>
      <vt:variant>
        <vt:lpwstr/>
      </vt:variant>
      <vt:variant>
        <vt:lpwstr>_Toc390728208</vt:lpwstr>
      </vt:variant>
      <vt:variant>
        <vt:i4>1114163</vt:i4>
      </vt:variant>
      <vt:variant>
        <vt:i4>1334</vt:i4>
      </vt:variant>
      <vt:variant>
        <vt:i4>0</vt:i4>
      </vt:variant>
      <vt:variant>
        <vt:i4>5</vt:i4>
      </vt:variant>
      <vt:variant>
        <vt:lpwstr/>
      </vt:variant>
      <vt:variant>
        <vt:lpwstr>_Toc390728207</vt:lpwstr>
      </vt:variant>
      <vt:variant>
        <vt:i4>1114163</vt:i4>
      </vt:variant>
      <vt:variant>
        <vt:i4>1328</vt:i4>
      </vt:variant>
      <vt:variant>
        <vt:i4>0</vt:i4>
      </vt:variant>
      <vt:variant>
        <vt:i4>5</vt:i4>
      </vt:variant>
      <vt:variant>
        <vt:lpwstr/>
      </vt:variant>
      <vt:variant>
        <vt:lpwstr>_Toc390728206</vt:lpwstr>
      </vt:variant>
      <vt:variant>
        <vt:i4>1114163</vt:i4>
      </vt:variant>
      <vt:variant>
        <vt:i4>1322</vt:i4>
      </vt:variant>
      <vt:variant>
        <vt:i4>0</vt:i4>
      </vt:variant>
      <vt:variant>
        <vt:i4>5</vt:i4>
      </vt:variant>
      <vt:variant>
        <vt:lpwstr/>
      </vt:variant>
      <vt:variant>
        <vt:lpwstr>_Toc390728205</vt:lpwstr>
      </vt:variant>
      <vt:variant>
        <vt:i4>1114163</vt:i4>
      </vt:variant>
      <vt:variant>
        <vt:i4>1316</vt:i4>
      </vt:variant>
      <vt:variant>
        <vt:i4>0</vt:i4>
      </vt:variant>
      <vt:variant>
        <vt:i4>5</vt:i4>
      </vt:variant>
      <vt:variant>
        <vt:lpwstr/>
      </vt:variant>
      <vt:variant>
        <vt:lpwstr>_Toc390728204</vt:lpwstr>
      </vt:variant>
      <vt:variant>
        <vt:i4>1114163</vt:i4>
      </vt:variant>
      <vt:variant>
        <vt:i4>1310</vt:i4>
      </vt:variant>
      <vt:variant>
        <vt:i4>0</vt:i4>
      </vt:variant>
      <vt:variant>
        <vt:i4>5</vt:i4>
      </vt:variant>
      <vt:variant>
        <vt:lpwstr/>
      </vt:variant>
      <vt:variant>
        <vt:lpwstr>_Toc390728203</vt:lpwstr>
      </vt:variant>
      <vt:variant>
        <vt:i4>1114163</vt:i4>
      </vt:variant>
      <vt:variant>
        <vt:i4>1304</vt:i4>
      </vt:variant>
      <vt:variant>
        <vt:i4>0</vt:i4>
      </vt:variant>
      <vt:variant>
        <vt:i4>5</vt:i4>
      </vt:variant>
      <vt:variant>
        <vt:lpwstr/>
      </vt:variant>
      <vt:variant>
        <vt:lpwstr>_Toc390728202</vt:lpwstr>
      </vt:variant>
      <vt:variant>
        <vt:i4>1114163</vt:i4>
      </vt:variant>
      <vt:variant>
        <vt:i4>1298</vt:i4>
      </vt:variant>
      <vt:variant>
        <vt:i4>0</vt:i4>
      </vt:variant>
      <vt:variant>
        <vt:i4>5</vt:i4>
      </vt:variant>
      <vt:variant>
        <vt:lpwstr/>
      </vt:variant>
      <vt:variant>
        <vt:lpwstr>_Toc390728201</vt:lpwstr>
      </vt:variant>
      <vt:variant>
        <vt:i4>1114163</vt:i4>
      </vt:variant>
      <vt:variant>
        <vt:i4>1292</vt:i4>
      </vt:variant>
      <vt:variant>
        <vt:i4>0</vt:i4>
      </vt:variant>
      <vt:variant>
        <vt:i4>5</vt:i4>
      </vt:variant>
      <vt:variant>
        <vt:lpwstr/>
      </vt:variant>
      <vt:variant>
        <vt:lpwstr>_Toc390728200</vt:lpwstr>
      </vt:variant>
      <vt:variant>
        <vt:i4>1572912</vt:i4>
      </vt:variant>
      <vt:variant>
        <vt:i4>1286</vt:i4>
      </vt:variant>
      <vt:variant>
        <vt:i4>0</vt:i4>
      </vt:variant>
      <vt:variant>
        <vt:i4>5</vt:i4>
      </vt:variant>
      <vt:variant>
        <vt:lpwstr/>
      </vt:variant>
      <vt:variant>
        <vt:lpwstr>_Toc390728199</vt:lpwstr>
      </vt:variant>
      <vt:variant>
        <vt:i4>1572912</vt:i4>
      </vt:variant>
      <vt:variant>
        <vt:i4>1280</vt:i4>
      </vt:variant>
      <vt:variant>
        <vt:i4>0</vt:i4>
      </vt:variant>
      <vt:variant>
        <vt:i4>5</vt:i4>
      </vt:variant>
      <vt:variant>
        <vt:lpwstr/>
      </vt:variant>
      <vt:variant>
        <vt:lpwstr>_Toc390728198</vt:lpwstr>
      </vt:variant>
      <vt:variant>
        <vt:i4>1572912</vt:i4>
      </vt:variant>
      <vt:variant>
        <vt:i4>1274</vt:i4>
      </vt:variant>
      <vt:variant>
        <vt:i4>0</vt:i4>
      </vt:variant>
      <vt:variant>
        <vt:i4>5</vt:i4>
      </vt:variant>
      <vt:variant>
        <vt:lpwstr/>
      </vt:variant>
      <vt:variant>
        <vt:lpwstr>_Toc390728197</vt:lpwstr>
      </vt:variant>
      <vt:variant>
        <vt:i4>1572912</vt:i4>
      </vt:variant>
      <vt:variant>
        <vt:i4>1268</vt:i4>
      </vt:variant>
      <vt:variant>
        <vt:i4>0</vt:i4>
      </vt:variant>
      <vt:variant>
        <vt:i4>5</vt:i4>
      </vt:variant>
      <vt:variant>
        <vt:lpwstr/>
      </vt:variant>
      <vt:variant>
        <vt:lpwstr>_Toc390728196</vt:lpwstr>
      </vt:variant>
      <vt:variant>
        <vt:i4>1572912</vt:i4>
      </vt:variant>
      <vt:variant>
        <vt:i4>1262</vt:i4>
      </vt:variant>
      <vt:variant>
        <vt:i4>0</vt:i4>
      </vt:variant>
      <vt:variant>
        <vt:i4>5</vt:i4>
      </vt:variant>
      <vt:variant>
        <vt:lpwstr/>
      </vt:variant>
      <vt:variant>
        <vt:lpwstr>_Toc390728195</vt:lpwstr>
      </vt:variant>
      <vt:variant>
        <vt:i4>1572912</vt:i4>
      </vt:variant>
      <vt:variant>
        <vt:i4>1256</vt:i4>
      </vt:variant>
      <vt:variant>
        <vt:i4>0</vt:i4>
      </vt:variant>
      <vt:variant>
        <vt:i4>5</vt:i4>
      </vt:variant>
      <vt:variant>
        <vt:lpwstr/>
      </vt:variant>
      <vt:variant>
        <vt:lpwstr>_Toc390728194</vt:lpwstr>
      </vt:variant>
      <vt:variant>
        <vt:i4>1572912</vt:i4>
      </vt:variant>
      <vt:variant>
        <vt:i4>1250</vt:i4>
      </vt:variant>
      <vt:variant>
        <vt:i4>0</vt:i4>
      </vt:variant>
      <vt:variant>
        <vt:i4>5</vt:i4>
      </vt:variant>
      <vt:variant>
        <vt:lpwstr/>
      </vt:variant>
      <vt:variant>
        <vt:lpwstr>_Toc390728193</vt:lpwstr>
      </vt:variant>
      <vt:variant>
        <vt:i4>1572912</vt:i4>
      </vt:variant>
      <vt:variant>
        <vt:i4>1244</vt:i4>
      </vt:variant>
      <vt:variant>
        <vt:i4>0</vt:i4>
      </vt:variant>
      <vt:variant>
        <vt:i4>5</vt:i4>
      </vt:variant>
      <vt:variant>
        <vt:lpwstr/>
      </vt:variant>
      <vt:variant>
        <vt:lpwstr>_Toc390728192</vt:lpwstr>
      </vt:variant>
      <vt:variant>
        <vt:i4>1572912</vt:i4>
      </vt:variant>
      <vt:variant>
        <vt:i4>1238</vt:i4>
      </vt:variant>
      <vt:variant>
        <vt:i4>0</vt:i4>
      </vt:variant>
      <vt:variant>
        <vt:i4>5</vt:i4>
      </vt:variant>
      <vt:variant>
        <vt:lpwstr/>
      </vt:variant>
      <vt:variant>
        <vt:lpwstr>_Toc390728191</vt:lpwstr>
      </vt:variant>
      <vt:variant>
        <vt:i4>1572912</vt:i4>
      </vt:variant>
      <vt:variant>
        <vt:i4>1232</vt:i4>
      </vt:variant>
      <vt:variant>
        <vt:i4>0</vt:i4>
      </vt:variant>
      <vt:variant>
        <vt:i4>5</vt:i4>
      </vt:variant>
      <vt:variant>
        <vt:lpwstr/>
      </vt:variant>
      <vt:variant>
        <vt:lpwstr>_Toc390728190</vt:lpwstr>
      </vt:variant>
      <vt:variant>
        <vt:i4>1638448</vt:i4>
      </vt:variant>
      <vt:variant>
        <vt:i4>1226</vt:i4>
      </vt:variant>
      <vt:variant>
        <vt:i4>0</vt:i4>
      </vt:variant>
      <vt:variant>
        <vt:i4>5</vt:i4>
      </vt:variant>
      <vt:variant>
        <vt:lpwstr/>
      </vt:variant>
      <vt:variant>
        <vt:lpwstr>_Toc390728189</vt:lpwstr>
      </vt:variant>
      <vt:variant>
        <vt:i4>1638448</vt:i4>
      </vt:variant>
      <vt:variant>
        <vt:i4>1220</vt:i4>
      </vt:variant>
      <vt:variant>
        <vt:i4>0</vt:i4>
      </vt:variant>
      <vt:variant>
        <vt:i4>5</vt:i4>
      </vt:variant>
      <vt:variant>
        <vt:lpwstr/>
      </vt:variant>
      <vt:variant>
        <vt:lpwstr>_Toc390728188</vt:lpwstr>
      </vt:variant>
      <vt:variant>
        <vt:i4>1638448</vt:i4>
      </vt:variant>
      <vt:variant>
        <vt:i4>1214</vt:i4>
      </vt:variant>
      <vt:variant>
        <vt:i4>0</vt:i4>
      </vt:variant>
      <vt:variant>
        <vt:i4>5</vt:i4>
      </vt:variant>
      <vt:variant>
        <vt:lpwstr/>
      </vt:variant>
      <vt:variant>
        <vt:lpwstr>_Toc390728187</vt:lpwstr>
      </vt:variant>
      <vt:variant>
        <vt:i4>1638448</vt:i4>
      </vt:variant>
      <vt:variant>
        <vt:i4>1208</vt:i4>
      </vt:variant>
      <vt:variant>
        <vt:i4>0</vt:i4>
      </vt:variant>
      <vt:variant>
        <vt:i4>5</vt:i4>
      </vt:variant>
      <vt:variant>
        <vt:lpwstr/>
      </vt:variant>
      <vt:variant>
        <vt:lpwstr>_Toc390728186</vt:lpwstr>
      </vt:variant>
      <vt:variant>
        <vt:i4>1638448</vt:i4>
      </vt:variant>
      <vt:variant>
        <vt:i4>1202</vt:i4>
      </vt:variant>
      <vt:variant>
        <vt:i4>0</vt:i4>
      </vt:variant>
      <vt:variant>
        <vt:i4>5</vt:i4>
      </vt:variant>
      <vt:variant>
        <vt:lpwstr/>
      </vt:variant>
      <vt:variant>
        <vt:lpwstr>_Toc390728185</vt:lpwstr>
      </vt:variant>
      <vt:variant>
        <vt:i4>1638448</vt:i4>
      </vt:variant>
      <vt:variant>
        <vt:i4>1196</vt:i4>
      </vt:variant>
      <vt:variant>
        <vt:i4>0</vt:i4>
      </vt:variant>
      <vt:variant>
        <vt:i4>5</vt:i4>
      </vt:variant>
      <vt:variant>
        <vt:lpwstr/>
      </vt:variant>
      <vt:variant>
        <vt:lpwstr>_Toc390728184</vt:lpwstr>
      </vt:variant>
      <vt:variant>
        <vt:i4>1638448</vt:i4>
      </vt:variant>
      <vt:variant>
        <vt:i4>1190</vt:i4>
      </vt:variant>
      <vt:variant>
        <vt:i4>0</vt:i4>
      </vt:variant>
      <vt:variant>
        <vt:i4>5</vt:i4>
      </vt:variant>
      <vt:variant>
        <vt:lpwstr/>
      </vt:variant>
      <vt:variant>
        <vt:lpwstr>_Toc390728183</vt:lpwstr>
      </vt:variant>
      <vt:variant>
        <vt:i4>1638448</vt:i4>
      </vt:variant>
      <vt:variant>
        <vt:i4>1184</vt:i4>
      </vt:variant>
      <vt:variant>
        <vt:i4>0</vt:i4>
      </vt:variant>
      <vt:variant>
        <vt:i4>5</vt:i4>
      </vt:variant>
      <vt:variant>
        <vt:lpwstr/>
      </vt:variant>
      <vt:variant>
        <vt:lpwstr>_Toc390728182</vt:lpwstr>
      </vt:variant>
      <vt:variant>
        <vt:i4>1638448</vt:i4>
      </vt:variant>
      <vt:variant>
        <vt:i4>1178</vt:i4>
      </vt:variant>
      <vt:variant>
        <vt:i4>0</vt:i4>
      </vt:variant>
      <vt:variant>
        <vt:i4>5</vt:i4>
      </vt:variant>
      <vt:variant>
        <vt:lpwstr/>
      </vt:variant>
      <vt:variant>
        <vt:lpwstr>_Toc390728181</vt:lpwstr>
      </vt:variant>
      <vt:variant>
        <vt:i4>1441840</vt:i4>
      </vt:variant>
      <vt:variant>
        <vt:i4>1172</vt:i4>
      </vt:variant>
      <vt:variant>
        <vt:i4>0</vt:i4>
      </vt:variant>
      <vt:variant>
        <vt:i4>5</vt:i4>
      </vt:variant>
      <vt:variant>
        <vt:lpwstr/>
      </vt:variant>
      <vt:variant>
        <vt:lpwstr>_Toc390728179</vt:lpwstr>
      </vt:variant>
      <vt:variant>
        <vt:i4>1441840</vt:i4>
      </vt:variant>
      <vt:variant>
        <vt:i4>1166</vt:i4>
      </vt:variant>
      <vt:variant>
        <vt:i4>0</vt:i4>
      </vt:variant>
      <vt:variant>
        <vt:i4>5</vt:i4>
      </vt:variant>
      <vt:variant>
        <vt:lpwstr/>
      </vt:variant>
      <vt:variant>
        <vt:lpwstr>_Toc390728178</vt:lpwstr>
      </vt:variant>
      <vt:variant>
        <vt:i4>1441840</vt:i4>
      </vt:variant>
      <vt:variant>
        <vt:i4>1160</vt:i4>
      </vt:variant>
      <vt:variant>
        <vt:i4>0</vt:i4>
      </vt:variant>
      <vt:variant>
        <vt:i4>5</vt:i4>
      </vt:variant>
      <vt:variant>
        <vt:lpwstr/>
      </vt:variant>
      <vt:variant>
        <vt:lpwstr>_Toc390728177</vt:lpwstr>
      </vt:variant>
      <vt:variant>
        <vt:i4>1441840</vt:i4>
      </vt:variant>
      <vt:variant>
        <vt:i4>1154</vt:i4>
      </vt:variant>
      <vt:variant>
        <vt:i4>0</vt:i4>
      </vt:variant>
      <vt:variant>
        <vt:i4>5</vt:i4>
      </vt:variant>
      <vt:variant>
        <vt:lpwstr/>
      </vt:variant>
      <vt:variant>
        <vt:lpwstr>_Toc390728176</vt:lpwstr>
      </vt:variant>
      <vt:variant>
        <vt:i4>1441840</vt:i4>
      </vt:variant>
      <vt:variant>
        <vt:i4>1148</vt:i4>
      </vt:variant>
      <vt:variant>
        <vt:i4>0</vt:i4>
      </vt:variant>
      <vt:variant>
        <vt:i4>5</vt:i4>
      </vt:variant>
      <vt:variant>
        <vt:lpwstr/>
      </vt:variant>
      <vt:variant>
        <vt:lpwstr>_Toc390728175</vt:lpwstr>
      </vt:variant>
      <vt:variant>
        <vt:i4>1441840</vt:i4>
      </vt:variant>
      <vt:variant>
        <vt:i4>1142</vt:i4>
      </vt:variant>
      <vt:variant>
        <vt:i4>0</vt:i4>
      </vt:variant>
      <vt:variant>
        <vt:i4>5</vt:i4>
      </vt:variant>
      <vt:variant>
        <vt:lpwstr/>
      </vt:variant>
      <vt:variant>
        <vt:lpwstr>_Toc390728174</vt:lpwstr>
      </vt:variant>
      <vt:variant>
        <vt:i4>1441840</vt:i4>
      </vt:variant>
      <vt:variant>
        <vt:i4>1136</vt:i4>
      </vt:variant>
      <vt:variant>
        <vt:i4>0</vt:i4>
      </vt:variant>
      <vt:variant>
        <vt:i4>5</vt:i4>
      </vt:variant>
      <vt:variant>
        <vt:lpwstr/>
      </vt:variant>
      <vt:variant>
        <vt:lpwstr>_Toc390728173</vt:lpwstr>
      </vt:variant>
      <vt:variant>
        <vt:i4>1441840</vt:i4>
      </vt:variant>
      <vt:variant>
        <vt:i4>1130</vt:i4>
      </vt:variant>
      <vt:variant>
        <vt:i4>0</vt:i4>
      </vt:variant>
      <vt:variant>
        <vt:i4>5</vt:i4>
      </vt:variant>
      <vt:variant>
        <vt:lpwstr/>
      </vt:variant>
      <vt:variant>
        <vt:lpwstr>_Toc390728172</vt:lpwstr>
      </vt:variant>
      <vt:variant>
        <vt:i4>1441840</vt:i4>
      </vt:variant>
      <vt:variant>
        <vt:i4>1124</vt:i4>
      </vt:variant>
      <vt:variant>
        <vt:i4>0</vt:i4>
      </vt:variant>
      <vt:variant>
        <vt:i4>5</vt:i4>
      </vt:variant>
      <vt:variant>
        <vt:lpwstr/>
      </vt:variant>
      <vt:variant>
        <vt:lpwstr>_Toc390728171</vt:lpwstr>
      </vt:variant>
      <vt:variant>
        <vt:i4>1441840</vt:i4>
      </vt:variant>
      <vt:variant>
        <vt:i4>1118</vt:i4>
      </vt:variant>
      <vt:variant>
        <vt:i4>0</vt:i4>
      </vt:variant>
      <vt:variant>
        <vt:i4>5</vt:i4>
      </vt:variant>
      <vt:variant>
        <vt:lpwstr/>
      </vt:variant>
      <vt:variant>
        <vt:lpwstr>_Toc390728170</vt:lpwstr>
      </vt:variant>
      <vt:variant>
        <vt:i4>1507376</vt:i4>
      </vt:variant>
      <vt:variant>
        <vt:i4>1112</vt:i4>
      </vt:variant>
      <vt:variant>
        <vt:i4>0</vt:i4>
      </vt:variant>
      <vt:variant>
        <vt:i4>5</vt:i4>
      </vt:variant>
      <vt:variant>
        <vt:lpwstr/>
      </vt:variant>
      <vt:variant>
        <vt:lpwstr>_Toc390728169</vt:lpwstr>
      </vt:variant>
      <vt:variant>
        <vt:i4>1507376</vt:i4>
      </vt:variant>
      <vt:variant>
        <vt:i4>1106</vt:i4>
      </vt:variant>
      <vt:variant>
        <vt:i4>0</vt:i4>
      </vt:variant>
      <vt:variant>
        <vt:i4>5</vt:i4>
      </vt:variant>
      <vt:variant>
        <vt:lpwstr/>
      </vt:variant>
      <vt:variant>
        <vt:lpwstr>_Toc390728168</vt:lpwstr>
      </vt:variant>
      <vt:variant>
        <vt:i4>1507376</vt:i4>
      </vt:variant>
      <vt:variant>
        <vt:i4>1100</vt:i4>
      </vt:variant>
      <vt:variant>
        <vt:i4>0</vt:i4>
      </vt:variant>
      <vt:variant>
        <vt:i4>5</vt:i4>
      </vt:variant>
      <vt:variant>
        <vt:lpwstr/>
      </vt:variant>
      <vt:variant>
        <vt:lpwstr>_Toc390728167</vt:lpwstr>
      </vt:variant>
      <vt:variant>
        <vt:i4>1507376</vt:i4>
      </vt:variant>
      <vt:variant>
        <vt:i4>1094</vt:i4>
      </vt:variant>
      <vt:variant>
        <vt:i4>0</vt:i4>
      </vt:variant>
      <vt:variant>
        <vt:i4>5</vt:i4>
      </vt:variant>
      <vt:variant>
        <vt:lpwstr/>
      </vt:variant>
      <vt:variant>
        <vt:lpwstr>_Toc390728166</vt:lpwstr>
      </vt:variant>
      <vt:variant>
        <vt:i4>1507376</vt:i4>
      </vt:variant>
      <vt:variant>
        <vt:i4>1088</vt:i4>
      </vt:variant>
      <vt:variant>
        <vt:i4>0</vt:i4>
      </vt:variant>
      <vt:variant>
        <vt:i4>5</vt:i4>
      </vt:variant>
      <vt:variant>
        <vt:lpwstr/>
      </vt:variant>
      <vt:variant>
        <vt:lpwstr>_Toc390728165</vt:lpwstr>
      </vt:variant>
      <vt:variant>
        <vt:i4>1507376</vt:i4>
      </vt:variant>
      <vt:variant>
        <vt:i4>1082</vt:i4>
      </vt:variant>
      <vt:variant>
        <vt:i4>0</vt:i4>
      </vt:variant>
      <vt:variant>
        <vt:i4>5</vt:i4>
      </vt:variant>
      <vt:variant>
        <vt:lpwstr/>
      </vt:variant>
      <vt:variant>
        <vt:lpwstr>_Toc390728164</vt:lpwstr>
      </vt:variant>
      <vt:variant>
        <vt:i4>1507376</vt:i4>
      </vt:variant>
      <vt:variant>
        <vt:i4>1076</vt:i4>
      </vt:variant>
      <vt:variant>
        <vt:i4>0</vt:i4>
      </vt:variant>
      <vt:variant>
        <vt:i4>5</vt:i4>
      </vt:variant>
      <vt:variant>
        <vt:lpwstr/>
      </vt:variant>
      <vt:variant>
        <vt:lpwstr>_Toc390728163</vt:lpwstr>
      </vt:variant>
      <vt:variant>
        <vt:i4>1507376</vt:i4>
      </vt:variant>
      <vt:variant>
        <vt:i4>1070</vt:i4>
      </vt:variant>
      <vt:variant>
        <vt:i4>0</vt:i4>
      </vt:variant>
      <vt:variant>
        <vt:i4>5</vt:i4>
      </vt:variant>
      <vt:variant>
        <vt:lpwstr/>
      </vt:variant>
      <vt:variant>
        <vt:lpwstr>_Toc390728162</vt:lpwstr>
      </vt:variant>
      <vt:variant>
        <vt:i4>1507376</vt:i4>
      </vt:variant>
      <vt:variant>
        <vt:i4>1064</vt:i4>
      </vt:variant>
      <vt:variant>
        <vt:i4>0</vt:i4>
      </vt:variant>
      <vt:variant>
        <vt:i4>5</vt:i4>
      </vt:variant>
      <vt:variant>
        <vt:lpwstr/>
      </vt:variant>
      <vt:variant>
        <vt:lpwstr>_Toc390728161</vt:lpwstr>
      </vt:variant>
      <vt:variant>
        <vt:i4>1507376</vt:i4>
      </vt:variant>
      <vt:variant>
        <vt:i4>1058</vt:i4>
      </vt:variant>
      <vt:variant>
        <vt:i4>0</vt:i4>
      </vt:variant>
      <vt:variant>
        <vt:i4>5</vt:i4>
      </vt:variant>
      <vt:variant>
        <vt:lpwstr/>
      </vt:variant>
      <vt:variant>
        <vt:lpwstr>_Toc390728160</vt:lpwstr>
      </vt:variant>
      <vt:variant>
        <vt:i4>1310768</vt:i4>
      </vt:variant>
      <vt:variant>
        <vt:i4>1052</vt:i4>
      </vt:variant>
      <vt:variant>
        <vt:i4>0</vt:i4>
      </vt:variant>
      <vt:variant>
        <vt:i4>5</vt:i4>
      </vt:variant>
      <vt:variant>
        <vt:lpwstr/>
      </vt:variant>
      <vt:variant>
        <vt:lpwstr>_Toc390728159</vt:lpwstr>
      </vt:variant>
      <vt:variant>
        <vt:i4>1310768</vt:i4>
      </vt:variant>
      <vt:variant>
        <vt:i4>1046</vt:i4>
      </vt:variant>
      <vt:variant>
        <vt:i4>0</vt:i4>
      </vt:variant>
      <vt:variant>
        <vt:i4>5</vt:i4>
      </vt:variant>
      <vt:variant>
        <vt:lpwstr/>
      </vt:variant>
      <vt:variant>
        <vt:lpwstr>_Toc390728158</vt:lpwstr>
      </vt:variant>
      <vt:variant>
        <vt:i4>1310768</vt:i4>
      </vt:variant>
      <vt:variant>
        <vt:i4>1040</vt:i4>
      </vt:variant>
      <vt:variant>
        <vt:i4>0</vt:i4>
      </vt:variant>
      <vt:variant>
        <vt:i4>5</vt:i4>
      </vt:variant>
      <vt:variant>
        <vt:lpwstr/>
      </vt:variant>
      <vt:variant>
        <vt:lpwstr>_Toc390728157</vt:lpwstr>
      </vt:variant>
      <vt:variant>
        <vt:i4>1310768</vt:i4>
      </vt:variant>
      <vt:variant>
        <vt:i4>1034</vt:i4>
      </vt:variant>
      <vt:variant>
        <vt:i4>0</vt:i4>
      </vt:variant>
      <vt:variant>
        <vt:i4>5</vt:i4>
      </vt:variant>
      <vt:variant>
        <vt:lpwstr/>
      </vt:variant>
      <vt:variant>
        <vt:lpwstr>_Toc390728156</vt:lpwstr>
      </vt:variant>
      <vt:variant>
        <vt:i4>1310768</vt:i4>
      </vt:variant>
      <vt:variant>
        <vt:i4>1028</vt:i4>
      </vt:variant>
      <vt:variant>
        <vt:i4>0</vt:i4>
      </vt:variant>
      <vt:variant>
        <vt:i4>5</vt:i4>
      </vt:variant>
      <vt:variant>
        <vt:lpwstr/>
      </vt:variant>
      <vt:variant>
        <vt:lpwstr>_Toc390728155</vt:lpwstr>
      </vt:variant>
      <vt:variant>
        <vt:i4>1310768</vt:i4>
      </vt:variant>
      <vt:variant>
        <vt:i4>1022</vt:i4>
      </vt:variant>
      <vt:variant>
        <vt:i4>0</vt:i4>
      </vt:variant>
      <vt:variant>
        <vt:i4>5</vt:i4>
      </vt:variant>
      <vt:variant>
        <vt:lpwstr/>
      </vt:variant>
      <vt:variant>
        <vt:lpwstr>_Toc390728154</vt:lpwstr>
      </vt:variant>
      <vt:variant>
        <vt:i4>1310768</vt:i4>
      </vt:variant>
      <vt:variant>
        <vt:i4>1016</vt:i4>
      </vt:variant>
      <vt:variant>
        <vt:i4>0</vt:i4>
      </vt:variant>
      <vt:variant>
        <vt:i4>5</vt:i4>
      </vt:variant>
      <vt:variant>
        <vt:lpwstr/>
      </vt:variant>
      <vt:variant>
        <vt:lpwstr>_Toc390728153</vt:lpwstr>
      </vt:variant>
      <vt:variant>
        <vt:i4>1310768</vt:i4>
      </vt:variant>
      <vt:variant>
        <vt:i4>1010</vt:i4>
      </vt:variant>
      <vt:variant>
        <vt:i4>0</vt:i4>
      </vt:variant>
      <vt:variant>
        <vt:i4>5</vt:i4>
      </vt:variant>
      <vt:variant>
        <vt:lpwstr/>
      </vt:variant>
      <vt:variant>
        <vt:lpwstr>_Toc390728152</vt:lpwstr>
      </vt:variant>
      <vt:variant>
        <vt:i4>1310768</vt:i4>
      </vt:variant>
      <vt:variant>
        <vt:i4>1004</vt:i4>
      </vt:variant>
      <vt:variant>
        <vt:i4>0</vt:i4>
      </vt:variant>
      <vt:variant>
        <vt:i4>5</vt:i4>
      </vt:variant>
      <vt:variant>
        <vt:lpwstr/>
      </vt:variant>
      <vt:variant>
        <vt:lpwstr>_Toc390728151</vt:lpwstr>
      </vt:variant>
      <vt:variant>
        <vt:i4>1310768</vt:i4>
      </vt:variant>
      <vt:variant>
        <vt:i4>998</vt:i4>
      </vt:variant>
      <vt:variant>
        <vt:i4>0</vt:i4>
      </vt:variant>
      <vt:variant>
        <vt:i4>5</vt:i4>
      </vt:variant>
      <vt:variant>
        <vt:lpwstr/>
      </vt:variant>
      <vt:variant>
        <vt:lpwstr>_Toc390728150</vt:lpwstr>
      </vt:variant>
      <vt:variant>
        <vt:i4>1376304</vt:i4>
      </vt:variant>
      <vt:variant>
        <vt:i4>992</vt:i4>
      </vt:variant>
      <vt:variant>
        <vt:i4>0</vt:i4>
      </vt:variant>
      <vt:variant>
        <vt:i4>5</vt:i4>
      </vt:variant>
      <vt:variant>
        <vt:lpwstr/>
      </vt:variant>
      <vt:variant>
        <vt:lpwstr>_Toc390728149</vt:lpwstr>
      </vt:variant>
      <vt:variant>
        <vt:i4>1376304</vt:i4>
      </vt:variant>
      <vt:variant>
        <vt:i4>986</vt:i4>
      </vt:variant>
      <vt:variant>
        <vt:i4>0</vt:i4>
      </vt:variant>
      <vt:variant>
        <vt:i4>5</vt:i4>
      </vt:variant>
      <vt:variant>
        <vt:lpwstr/>
      </vt:variant>
      <vt:variant>
        <vt:lpwstr>_Toc390728148</vt:lpwstr>
      </vt:variant>
      <vt:variant>
        <vt:i4>1376304</vt:i4>
      </vt:variant>
      <vt:variant>
        <vt:i4>980</vt:i4>
      </vt:variant>
      <vt:variant>
        <vt:i4>0</vt:i4>
      </vt:variant>
      <vt:variant>
        <vt:i4>5</vt:i4>
      </vt:variant>
      <vt:variant>
        <vt:lpwstr/>
      </vt:variant>
      <vt:variant>
        <vt:lpwstr>_Toc390728147</vt:lpwstr>
      </vt:variant>
      <vt:variant>
        <vt:i4>1376304</vt:i4>
      </vt:variant>
      <vt:variant>
        <vt:i4>974</vt:i4>
      </vt:variant>
      <vt:variant>
        <vt:i4>0</vt:i4>
      </vt:variant>
      <vt:variant>
        <vt:i4>5</vt:i4>
      </vt:variant>
      <vt:variant>
        <vt:lpwstr/>
      </vt:variant>
      <vt:variant>
        <vt:lpwstr>_Toc390728146</vt:lpwstr>
      </vt:variant>
      <vt:variant>
        <vt:i4>1376304</vt:i4>
      </vt:variant>
      <vt:variant>
        <vt:i4>968</vt:i4>
      </vt:variant>
      <vt:variant>
        <vt:i4>0</vt:i4>
      </vt:variant>
      <vt:variant>
        <vt:i4>5</vt:i4>
      </vt:variant>
      <vt:variant>
        <vt:lpwstr/>
      </vt:variant>
      <vt:variant>
        <vt:lpwstr>_Toc390728145</vt:lpwstr>
      </vt:variant>
      <vt:variant>
        <vt:i4>1376304</vt:i4>
      </vt:variant>
      <vt:variant>
        <vt:i4>962</vt:i4>
      </vt:variant>
      <vt:variant>
        <vt:i4>0</vt:i4>
      </vt:variant>
      <vt:variant>
        <vt:i4>5</vt:i4>
      </vt:variant>
      <vt:variant>
        <vt:lpwstr/>
      </vt:variant>
      <vt:variant>
        <vt:lpwstr>_Toc390728144</vt:lpwstr>
      </vt:variant>
      <vt:variant>
        <vt:i4>1376304</vt:i4>
      </vt:variant>
      <vt:variant>
        <vt:i4>956</vt:i4>
      </vt:variant>
      <vt:variant>
        <vt:i4>0</vt:i4>
      </vt:variant>
      <vt:variant>
        <vt:i4>5</vt:i4>
      </vt:variant>
      <vt:variant>
        <vt:lpwstr/>
      </vt:variant>
      <vt:variant>
        <vt:lpwstr>_Toc390728143</vt:lpwstr>
      </vt:variant>
      <vt:variant>
        <vt:i4>1376304</vt:i4>
      </vt:variant>
      <vt:variant>
        <vt:i4>950</vt:i4>
      </vt:variant>
      <vt:variant>
        <vt:i4>0</vt:i4>
      </vt:variant>
      <vt:variant>
        <vt:i4>5</vt:i4>
      </vt:variant>
      <vt:variant>
        <vt:lpwstr/>
      </vt:variant>
      <vt:variant>
        <vt:lpwstr>_Toc390728142</vt:lpwstr>
      </vt:variant>
      <vt:variant>
        <vt:i4>1376304</vt:i4>
      </vt:variant>
      <vt:variant>
        <vt:i4>944</vt:i4>
      </vt:variant>
      <vt:variant>
        <vt:i4>0</vt:i4>
      </vt:variant>
      <vt:variant>
        <vt:i4>5</vt:i4>
      </vt:variant>
      <vt:variant>
        <vt:lpwstr/>
      </vt:variant>
      <vt:variant>
        <vt:lpwstr>_Toc390728141</vt:lpwstr>
      </vt:variant>
      <vt:variant>
        <vt:i4>1376304</vt:i4>
      </vt:variant>
      <vt:variant>
        <vt:i4>938</vt:i4>
      </vt:variant>
      <vt:variant>
        <vt:i4>0</vt:i4>
      </vt:variant>
      <vt:variant>
        <vt:i4>5</vt:i4>
      </vt:variant>
      <vt:variant>
        <vt:lpwstr/>
      </vt:variant>
      <vt:variant>
        <vt:lpwstr>_Toc390728140</vt:lpwstr>
      </vt:variant>
      <vt:variant>
        <vt:i4>1179696</vt:i4>
      </vt:variant>
      <vt:variant>
        <vt:i4>932</vt:i4>
      </vt:variant>
      <vt:variant>
        <vt:i4>0</vt:i4>
      </vt:variant>
      <vt:variant>
        <vt:i4>5</vt:i4>
      </vt:variant>
      <vt:variant>
        <vt:lpwstr/>
      </vt:variant>
      <vt:variant>
        <vt:lpwstr>_Toc390728139</vt:lpwstr>
      </vt:variant>
      <vt:variant>
        <vt:i4>1179696</vt:i4>
      </vt:variant>
      <vt:variant>
        <vt:i4>926</vt:i4>
      </vt:variant>
      <vt:variant>
        <vt:i4>0</vt:i4>
      </vt:variant>
      <vt:variant>
        <vt:i4>5</vt:i4>
      </vt:variant>
      <vt:variant>
        <vt:lpwstr/>
      </vt:variant>
      <vt:variant>
        <vt:lpwstr>_Toc390728138</vt:lpwstr>
      </vt:variant>
      <vt:variant>
        <vt:i4>1179696</vt:i4>
      </vt:variant>
      <vt:variant>
        <vt:i4>920</vt:i4>
      </vt:variant>
      <vt:variant>
        <vt:i4>0</vt:i4>
      </vt:variant>
      <vt:variant>
        <vt:i4>5</vt:i4>
      </vt:variant>
      <vt:variant>
        <vt:lpwstr/>
      </vt:variant>
      <vt:variant>
        <vt:lpwstr>_Toc390728137</vt:lpwstr>
      </vt:variant>
      <vt:variant>
        <vt:i4>1179696</vt:i4>
      </vt:variant>
      <vt:variant>
        <vt:i4>914</vt:i4>
      </vt:variant>
      <vt:variant>
        <vt:i4>0</vt:i4>
      </vt:variant>
      <vt:variant>
        <vt:i4>5</vt:i4>
      </vt:variant>
      <vt:variant>
        <vt:lpwstr/>
      </vt:variant>
      <vt:variant>
        <vt:lpwstr>_Toc390728136</vt:lpwstr>
      </vt:variant>
      <vt:variant>
        <vt:i4>1179696</vt:i4>
      </vt:variant>
      <vt:variant>
        <vt:i4>908</vt:i4>
      </vt:variant>
      <vt:variant>
        <vt:i4>0</vt:i4>
      </vt:variant>
      <vt:variant>
        <vt:i4>5</vt:i4>
      </vt:variant>
      <vt:variant>
        <vt:lpwstr/>
      </vt:variant>
      <vt:variant>
        <vt:lpwstr>_Toc390728135</vt:lpwstr>
      </vt:variant>
      <vt:variant>
        <vt:i4>1179696</vt:i4>
      </vt:variant>
      <vt:variant>
        <vt:i4>902</vt:i4>
      </vt:variant>
      <vt:variant>
        <vt:i4>0</vt:i4>
      </vt:variant>
      <vt:variant>
        <vt:i4>5</vt:i4>
      </vt:variant>
      <vt:variant>
        <vt:lpwstr/>
      </vt:variant>
      <vt:variant>
        <vt:lpwstr>_Toc390728134</vt:lpwstr>
      </vt:variant>
      <vt:variant>
        <vt:i4>1179696</vt:i4>
      </vt:variant>
      <vt:variant>
        <vt:i4>896</vt:i4>
      </vt:variant>
      <vt:variant>
        <vt:i4>0</vt:i4>
      </vt:variant>
      <vt:variant>
        <vt:i4>5</vt:i4>
      </vt:variant>
      <vt:variant>
        <vt:lpwstr/>
      </vt:variant>
      <vt:variant>
        <vt:lpwstr>_Toc390728133</vt:lpwstr>
      </vt:variant>
      <vt:variant>
        <vt:i4>1179696</vt:i4>
      </vt:variant>
      <vt:variant>
        <vt:i4>890</vt:i4>
      </vt:variant>
      <vt:variant>
        <vt:i4>0</vt:i4>
      </vt:variant>
      <vt:variant>
        <vt:i4>5</vt:i4>
      </vt:variant>
      <vt:variant>
        <vt:lpwstr/>
      </vt:variant>
      <vt:variant>
        <vt:lpwstr>_Toc390728132</vt:lpwstr>
      </vt:variant>
      <vt:variant>
        <vt:i4>1179696</vt:i4>
      </vt:variant>
      <vt:variant>
        <vt:i4>884</vt:i4>
      </vt:variant>
      <vt:variant>
        <vt:i4>0</vt:i4>
      </vt:variant>
      <vt:variant>
        <vt:i4>5</vt:i4>
      </vt:variant>
      <vt:variant>
        <vt:lpwstr/>
      </vt:variant>
      <vt:variant>
        <vt:lpwstr>_Toc390728131</vt:lpwstr>
      </vt:variant>
      <vt:variant>
        <vt:i4>1179696</vt:i4>
      </vt:variant>
      <vt:variant>
        <vt:i4>878</vt:i4>
      </vt:variant>
      <vt:variant>
        <vt:i4>0</vt:i4>
      </vt:variant>
      <vt:variant>
        <vt:i4>5</vt:i4>
      </vt:variant>
      <vt:variant>
        <vt:lpwstr/>
      </vt:variant>
      <vt:variant>
        <vt:lpwstr>_Toc390728130</vt:lpwstr>
      </vt:variant>
      <vt:variant>
        <vt:i4>1245232</vt:i4>
      </vt:variant>
      <vt:variant>
        <vt:i4>872</vt:i4>
      </vt:variant>
      <vt:variant>
        <vt:i4>0</vt:i4>
      </vt:variant>
      <vt:variant>
        <vt:i4>5</vt:i4>
      </vt:variant>
      <vt:variant>
        <vt:lpwstr/>
      </vt:variant>
      <vt:variant>
        <vt:lpwstr>_Toc390728129</vt:lpwstr>
      </vt:variant>
      <vt:variant>
        <vt:i4>1245232</vt:i4>
      </vt:variant>
      <vt:variant>
        <vt:i4>866</vt:i4>
      </vt:variant>
      <vt:variant>
        <vt:i4>0</vt:i4>
      </vt:variant>
      <vt:variant>
        <vt:i4>5</vt:i4>
      </vt:variant>
      <vt:variant>
        <vt:lpwstr/>
      </vt:variant>
      <vt:variant>
        <vt:lpwstr>_Toc390728128</vt:lpwstr>
      </vt:variant>
      <vt:variant>
        <vt:i4>1245232</vt:i4>
      </vt:variant>
      <vt:variant>
        <vt:i4>860</vt:i4>
      </vt:variant>
      <vt:variant>
        <vt:i4>0</vt:i4>
      </vt:variant>
      <vt:variant>
        <vt:i4>5</vt:i4>
      </vt:variant>
      <vt:variant>
        <vt:lpwstr/>
      </vt:variant>
      <vt:variant>
        <vt:lpwstr>_Toc390728127</vt:lpwstr>
      </vt:variant>
      <vt:variant>
        <vt:i4>1245232</vt:i4>
      </vt:variant>
      <vt:variant>
        <vt:i4>854</vt:i4>
      </vt:variant>
      <vt:variant>
        <vt:i4>0</vt:i4>
      </vt:variant>
      <vt:variant>
        <vt:i4>5</vt:i4>
      </vt:variant>
      <vt:variant>
        <vt:lpwstr/>
      </vt:variant>
      <vt:variant>
        <vt:lpwstr>_Toc390728126</vt:lpwstr>
      </vt:variant>
      <vt:variant>
        <vt:i4>1245232</vt:i4>
      </vt:variant>
      <vt:variant>
        <vt:i4>848</vt:i4>
      </vt:variant>
      <vt:variant>
        <vt:i4>0</vt:i4>
      </vt:variant>
      <vt:variant>
        <vt:i4>5</vt:i4>
      </vt:variant>
      <vt:variant>
        <vt:lpwstr/>
      </vt:variant>
      <vt:variant>
        <vt:lpwstr>_Toc390728125</vt:lpwstr>
      </vt:variant>
      <vt:variant>
        <vt:i4>1245232</vt:i4>
      </vt:variant>
      <vt:variant>
        <vt:i4>842</vt:i4>
      </vt:variant>
      <vt:variant>
        <vt:i4>0</vt:i4>
      </vt:variant>
      <vt:variant>
        <vt:i4>5</vt:i4>
      </vt:variant>
      <vt:variant>
        <vt:lpwstr/>
      </vt:variant>
      <vt:variant>
        <vt:lpwstr>_Toc390728124</vt:lpwstr>
      </vt:variant>
      <vt:variant>
        <vt:i4>1245232</vt:i4>
      </vt:variant>
      <vt:variant>
        <vt:i4>836</vt:i4>
      </vt:variant>
      <vt:variant>
        <vt:i4>0</vt:i4>
      </vt:variant>
      <vt:variant>
        <vt:i4>5</vt:i4>
      </vt:variant>
      <vt:variant>
        <vt:lpwstr/>
      </vt:variant>
      <vt:variant>
        <vt:lpwstr>_Toc390728123</vt:lpwstr>
      </vt:variant>
      <vt:variant>
        <vt:i4>1245232</vt:i4>
      </vt:variant>
      <vt:variant>
        <vt:i4>830</vt:i4>
      </vt:variant>
      <vt:variant>
        <vt:i4>0</vt:i4>
      </vt:variant>
      <vt:variant>
        <vt:i4>5</vt:i4>
      </vt:variant>
      <vt:variant>
        <vt:lpwstr/>
      </vt:variant>
      <vt:variant>
        <vt:lpwstr>_Toc390728122</vt:lpwstr>
      </vt:variant>
      <vt:variant>
        <vt:i4>1245232</vt:i4>
      </vt:variant>
      <vt:variant>
        <vt:i4>824</vt:i4>
      </vt:variant>
      <vt:variant>
        <vt:i4>0</vt:i4>
      </vt:variant>
      <vt:variant>
        <vt:i4>5</vt:i4>
      </vt:variant>
      <vt:variant>
        <vt:lpwstr/>
      </vt:variant>
      <vt:variant>
        <vt:lpwstr>_Toc390728121</vt:lpwstr>
      </vt:variant>
      <vt:variant>
        <vt:i4>1245232</vt:i4>
      </vt:variant>
      <vt:variant>
        <vt:i4>818</vt:i4>
      </vt:variant>
      <vt:variant>
        <vt:i4>0</vt:i4>
      </vt:variant>
      <vt:variant>
        <vt:i4>5</vt:i4>
      </vt:variant>
      <vt:variant>
        <vt:lpwstr/>
      </vt:variant>
      <vt:variant>
        <vt:lpwstr>_Toc390728120</vt:lpwstr>
      </vt:variant>
      <vt:variant>
        <vt:i4>1048624</vt:i4>
      </vt:variant>
      <vt:variant>
        <vt:i4>812</vt:i4>
      </vt:variant>
      <vt:variant>
        <vt:i4>0</vt:i4>
      </vt:variant>
      <vt:variant>
        <vt:i4>5</vt:i4>
      </vt:variant>
      <vt:variant>
        <vt:lpwstr/>
      </vt:variant>
      <vt:variant>
        <vt:lpwstr>_Toc390728119</vt:lpwstr>
      </vt:variant>
      <vt:variant>
        <vt:i4>1048624</vt:i4>
      </vt:variant>
      <vt:variant>
        <vt:i4>806</vt:i4>
      </vt:variant>
      <vt:variant>
        <vt:i4>0</vt:i4>
      </vt:variant>
      <vt:variant>
        <vt:i4>5</vt:i4>
      </vt:variant>
      <vt:variant>
        <vt:lpwstr/>
      </vt:variant>
      <vt:variant>
        <vt:lpwstr>_Toc390728118</vt:lpwstr>
      </vt:variant>
      <vt:variant>
        <vt:i4>1048624</vt:i4>
      </vt:variant>
      <vt:variant>
        <vt:i4>800</vt:i4>
      </vt:variant>
      <vt:variant>
        <vt:i4>0</vt:i4>
      </vt:variant>
      <vt:variant>
        <vt:i4>5</vt:i4>
      </vt:variant>
      <vt:variant>
        <vt:lpwstr/>
      </vt:variant>
      <vt:variant>
        <vt:lpwstr>_Toc390728117</vt:lpwstr>
      </vt:variant>
      <vt:variant>
        <vt:i4>1048624</vt:i4>
      </vt:variant>
      <vt:variant>
        <vt:i4>794</vt:i4>
      </vt:variant>
      <vt:variant>
        <vt:i4>0</vt:i4>
      </vt:variant>
      <vt:variant>
        <vt:i4>5</vt:i4>
      </vt:variant>
      <vt:variant>
        <vt:lpwstr/>
      </vt:variant>
      <vt:variant>
        <vt:lpwstr>_Toc390728116</vt:lpwstr>
      </vt:variant>
      <vt:variant>
        <vt:i4>1048624</vt:i4>
      </vt:variant>
      <vt:variant>
        <vt:i4>788</vt:i4>
      </vt:variant>
      <vt:variant>
        <vt:i4>0</vt:i4>
      </vt:variant>
      <vt:variant>
        <vt:i4>5</vt:i4>
      </vt:variant>
      <vt:variant>
        <vt:lpwstr/>
      </vt:variant>
      <vt:variant>
        <vt:lpwstr>_Toc390728115</vt:lpwstr>
      </vt:variant>
      <vt:variant>
        <vt:i4>1048624</vt:i4>
      </vt:variant>
      <vt:variant>
        <vt:i4>782</vt:i4>
      </vt:variant>
      <vt:variant>
        <vt:i4>0</vt:i4>
      </vt:variant>
      <vt:variant>
        <vt:i4>5</vt:i4>
      </vt:variant>
      <vt:variant>
        <vt:lpwstr/>
      </vt:variant>
      <vt:variant>
        <vt:lpwstr>_Toc390728114</vt:lpwstr>
      </vt:variant>
      <vt:variant>
        <vt:i4>1048624</vt:i4>
      </vt:variant>
      <vt:variant>
        <vt:i4>776</vt:i4>
      </vt:variant>
      <vt:variant>
        <vt:i4>0</vt:i4>
      </vt:variant>
      <vt:variant>
        <vt:i4>5</vt:i4>
      </vt:variant>
      <vt:variant>
        <vt:lpwstr/>
      </vt:variant>
      <vt:variant>
        <vt:lpwstr>_Toc390728113</vt:lpwstr>
      </vt:variant>
      <vt:variant>
        <vt:i4>1048624</vt:i4>
      </vt:variant>
      <vt:variant>
        <vt:i4>770</vt:i4>
      </vt:variant>
      <vt:variant>
        <vt:i4>0</vt:i4>
      </vt:variant>
      <vt:variant>
        <vt:i4>5</vt:i4>
      </vt:variant>
      <vt:variant>
        <vt:lpwstr/>
      </vt:variant>
      <vt:variant>
        <vt:lpwstr>_Toc390728112</vt:lpwstr>
      </vt:variant>
      <vt:variant>
        <vt:i4>1048624</vt:i4>
      </vt:variant>
      <vt:variant>
        <vt:i4>764</vt:i4>
      </vt:variant>
      <vt:variant>
        <vt:i4>0</vt:i4>
      </vt:variant>
      <vt:variant>
        <vt:i4>5</vt:i4>
      </vt:variant>
      <vt:variant>
        <vt:lpwstr/>
      </vt:variant>
      <vt:variant>
        <vt:lpwstr>_Toc390728111</vt:lpwstr>
      </vt:variant>
      <vt:variant>
        <vt:i4>1048624</vt:i4>
      </vt:variant>
      <vt:variant>
        <vt:i4>758</vt:i4>
      </vt:variant>
      <vt:variant>
        <vt:i4>0</vt:i4>
      </vt:variant>
      <vt:variant>
        <vt:i4>5</vt:i4>
      </vt:variant>
      <vt:variant>
        <vt:lpwstr/>
      </vt:variant>
      <vt:variant>
        <vt:lpwstr>_Toc390728110</vt:lpwstr>
      </vt:variant>
      <vt:variant>
        <vt:i4>1114160</vt:i4>
      </vt:variant>
      <vt:variant>
        <vt:i4>752</vt:i4>
      </vt:variant>
      <vt:variant>
        <vt:i4>0</vt:i4>
      </vt:variant>
      <vt:variant>
        <vt:i4>5</vt:i4>
      </vt:variant>
      <vt:variant>
        <vt:lpwstr/>
      </vt:variant>
      <vt:variant>
        <vt:lpwstr>_Toc390728109</vt:lpwstr>
      </vt:variant>
      <vt:variant>
        <vt:i4>1114160</vt:i4>
      </vt:variant>
      <vt:variant>
        <vt:i4>746</vt:i4>
      </vt:variant>
      <vt:variant>
        <vt:i4>0</vt:i4>
      </vt:variant>
      <vt:variant>
        <vt:i4>5</vt:i4>
      </vt:variant>
      <vt:variant>
        <vt:lpwstr/>
      </vt:variant>
      <vt:variant>
        <vt:lpwstr>_Toc390728108</vt:lpwstr>
      </vt:variant>
      <vt:variant>
        <vt:i4>1114160</vt:i4>
      </vt:variant>
      <vt:variant>
        <vt:i4>740</vt:i4>
      </vt:variant>
      <vt:variant>
        <vt:i4>0</vt:i4>
      </vt:variant>
      <vt:variant>
        <vt:i4>5</vt:i4>
      </vt:variant>
      <vt:variant>
        <vt:lpwstr/>
      </vt:variant>
      <vt:variant>
        <vt:lpwstr>_Toc390728105</vt:lpwstr>
      </vt:variant>
      <vt:variant>
        <vt:i4>1114160</vt:i4>
      </vt:variant>
      <vt:variant>
        <vt:i4>734</vt:i4>
      </vt:variant>
      <vt:variant>
        <vt:i4>0</vt:i4>
      </vt:variant>
      <vt:variant>
        <vt:i4>5</vt:i4>
      </vt:variant>
      <vt:variant>
        <vt:lpwstr/>
      </vt:variant>
      <vt:variant>
        <vt:lpwstr>_Toc390728104</vt:lpwstr>
      </vt:variant>
      <vt:variant>
        <vt:i4>1114160</vt:i4>
      </vt:variant>
      <vt:variant>
        <vt:i4>728</vt:i4>
      </vt:variant>
      <vt:variant>
        <vt:i4>0</vt:i4>
      </vt:variant>
      <vt:variant>
        <vt:i4>5</vt:i4>
      </vt:variant>
      <vt:variant>
        <vt:lpwstr/>
      </vt:variant>
      <vt:variant>
        <vt:lpwstr>_Toc390728103</vt:lpwstr>
      </vt:variant>
      <vt:variant>
        <vt:i4>1114160</vt:i4>
      </vt:variant>
      <vt:variant>
        <vt:i4>722</vt:i4>
      </vt:variant>
      <vt:variant>
        <vt:i4>0</vt:i4>
      </vt:variant>
      <vt:variant>
        <vt:i4>5</vt:i4>
      </vt:variant>
      <vt:variant>
        <vt:lpwstr/>
      </vt:variant>
      <vt:variant>
        <vt:lpwstr>_Toc390728102</vt:lpwstr>
      </vt:variant>
      <vt:variant>
        <vt:i4>1114160</vt:i4>
      </vt:variant>
      <vt:variant>
        <vt:i4>716</vt:i4>
      </vt:variant>
      <vt:variant>
        <vt:i4>0</vt:i4>
      </vt:variant>
      <vt:variant>
        <vt:i4>5</vt:i4>
      </vt:variant>
      <vt:variant>
        <vt:lpwstr/>
      </vt:variant>
      <vt:variant>
        <vt:lpwstr>_Toc390728101</vt:lpwstr>
      </vt:variant>
      <vt:variant>
        <vt:i4>1114160</vt:i4>
      </vt:variant>
      <vt:variant>
        <vt:i4>710</vt:i4>
      </vt:variant>
      <vt:variant>
        <vt:i4>0</vt:i4>
      </vt:variant>
      <vt:variant>
        <vt:i4>5</vt:i4>
      </vt:variant>
      <vt:variant>
        <vt:lpwstr/>
      </vt:variant>
      <vt:variant>
        <vt:lpwstr>_Toc390728100</vt:lpwstr>
      </vt:variant>
      <vt:variant>
        <vt:i4>1572913</vt:i4>
      </vt:variant>
      <vt:variant>
        <vt:i4>704</vt:i4>
      </vt:variant>
      <vt:variant>
        <vt:i4>0</vt:i4>
      </vt:variant>
      <vt:variant>
        <vt:i4>5</vt:i4>
      </vt:variant>
      <vt:variant>
        <vt:lpwstr/>
      </vt:variant>
      <vt:variant>
        <vt:lpwstr>_Toc390728099</vt:lpwstr>
      </vt:variant>
      <vt:variant>
        <vt:i4>1572913</vt:i4>
      </vt:variant>
      <vt:variant>
        <vt:i4>698</vt:i4>
      </vt:variant>
      <vt:variant>
        <vt:i4>0</vt:i4>
      </vt:variant>
      <vt:variant>
        <vt:i4>5</vt:i4>
      </vt:variant>
      <vt:variant>
        <vt:lpwstr/>
      </vt:variant>
      <vt:variant>
        <vt:lpwstr>_Toc390728098</vt:lpwstr>
      </vt:variant>
      <vt:variant>
        <vt:i4>1572913</vt:i4>
      </vt:variant>
      <vt:variant>
        <vt:i4>692</vt:i4>
      </vt:variant>
      <vt:variant>
        <vt:i4>0</vt:i4>
      </vt:variant>
      <vt:variant>
        <vt:i4>5</vt:i4>
      </vt:variant>
      <vt:variant>
        <vt:lpwstr/>
      </vt:variant>
      <vt:variant>
        <vt:lpwstr>_Toc390728097</vt:lpwstr>
      </vt:variant>
      <vt:variant>
        <vt:i4>1572913</vt:i4>
      </vt:variant>
      <vt:variant>
        <vt:i4>686</vt:i4>
      </vt:variant>
      <vt:variant>
        <vt:i4>0</vt:i4>
      </vt:variant>
      <vt:variant>
        <vt:i4>5</vt:i4>
      </vt:variant>
      <vt:variant>
        <vt:lpwstr/>
      </vt:variant>
      <vt:variant>
        <vt:lpwstr>_Toc390728096</vt:lpwstr>
      </vt:variant>
      <vt:variant>
        <vt:i4>1572913</vt:i4>
      </vt:variant>
      <vt:variant>
        <vt:i4>680</vt:i4>
      </vt:variant>
      <vt:variant>
        <vt:i4>0</vt:i4>
      </vt:variant>
      <vt:variant>
        <vt:i4>5</vt:i4>
      </vt:variant>
      <vt:variant>
        <vt:lpwstr/>
      </vt:variant>
      <vt:variant>
        <vt:lpwstr>_Toc390728095</vt:lpwstr>
      </vt:variant>
      <vt:variant>
        <vt:i4>1572913</vt:i4>
      </vt:variant>
      <vt:variant>
        <vt:i4>674</vt:i4>
      </vt:variant>
      <vt:variant>
        <vt:i4>0</vt:i4>
      </vt:variant>
      <vt:variant>
        <vt:i4>5</vt:i4>
      </vt:variant>
      <vt:variant>
        <vt:lpwstr/>
      </vt:variant>
      <vt:variant>
        <vt:lpwstr>_Toc390728094</vt:lpwstr>
      </vt:variant>
      <vt:variant>
        <vt:i4>1572913</vt:i4>
      </vt:variant>
      <vt:variant>
        <vt:i4>668</vt:i4>
      </vt:variant>
      <vt:variant>
        <vt:i4>0</vt:i4>
      </vt:variant>
      <vt:variant>
        <vt:i4>5</vt:i4>
      </vt:variant>
      <vt:variant>
        <vt:lpwstr/>
      </vt:variant>
      <vt:variant>
        <vt:lpwstr>_Toc390728093</vt:lpwstr>
      </vt:variant>
      <vt:variant>
        <vt:i4>1572913</vt:i4>
      </vt:variant>
      <vt:variant>
        <vt:i4>662</vt:i4>
      </vt:variant>
      <vt:variant>
        <vt:i4>0</vt:i4>
      </vt:variant>
      <vt:variant>
        <vt:i4>5</vt:i4>
      </vt:variant>
      <vt:variant>
        <vt:lpwstr/>
      </vt:variant>
      <vt:variant>
        <vt:lpwstr>_Toc390728092</vt:lpwstr>
      </vt:variant>
      <vt:variant>
        <vt:i4>1572913</vt:i4>
      </vt:variant>
      <vt:variant>
        <vt:i4>656</vt:i4>
      </vt:variant>
      <vt:variant>
        <vt:i4>0</vt:i4>
      </vt:variant>
      <vt:variant>
        <vt:i4>5</vt:i4>
      </vt:variant>
      <vt:variant>
        <vt:lpwstr/>
      </vt:variant>
      <vt:variant>
        <vt:lpwstr>_Toc390728091</vt:lpwstr>
      </vt:variant>
      <vt:variant>
        <vt:i4>1572913</vt:i4>
      </vt:variant>
      <vt:variant>
        <vt:i4>650</vt:i4>
      </vt:variant>
      <vt:variant>
        <vt:i4>0</vt:i4>
      </vt:variant>
      <vt:variant>
        <vt:i4>5</vt:i4>
      </vt:variant>
      <vt:variant>
        <vt:lpwstr/>
      </vt:variant>
      <vt:variant>
        <vt:lpwstr>_Toc390728090</vt:lpwstr>
      </vt:variant>
      <vt:variant>
        <vt:i4>1638449</vt:i4>
      </vt:variant>
      <vt:variant>
        <vt:i4>644</vt:i4>
      </vt:variant>
      <vt:variant>
        <vt:i4>0</vt:i4>
      </vt:variant>
      <vt:variant>
        <vt:i4>5</vt:i4>
      </vt:variant>
      <vt:variant>
        <vt:lpwstr/>
      </vt:variant>
      <vt:variant>
        <vt:lpwstr>_Toc390728089</vt:lpwstr>
      </vt:variant>
      <vt:variant>
        <vt:i4>1638449</vt:i4>
      </vt:variant>
      <vt:variant>
        <vt:i4>638</vt:i4>
      </vt:variant>
      <vt:variant>
        <vt:i4>0</vt:i4>
      </vt:variant>
      <vt:variant>
        <vt:i4>5</vt:i4>
      </vt:variant>
      <vt:variant>
        <vt:lpwstr/>
      </vt:variant>
      <vt:variant>
        <vt:lpwstr>_Toc390728088</vt:lpwstr>
      </vt:variant>
      <vt:variant>
        <vt:i4>1638449</vt:i4>
      </vt:variant>
      <vt:variant>
        <vt:i4>632</vt:i4>
      </vt:variant>
      <vt:variant>
        <vt:i4>0</vt:i4>
      </vt:variant>
      <vt:variant>
        <vt:i4>5</vt:i4>
      </vt:variant>
      <vt:variant>
        <vt:lpwstr/>
      </vt:variant>
      <vt:variant>
        <vt:lpwstr>_Toc390728087</vt:lpwstr>
      </vt:variant>
      <vt:variant>
        <vt:i4>1638449</vt:i4>
      </vt:variant>
      <vt:variant>
        <vt:i4>626</vt:i4>
      </vt:variant>
      <vt:variant>
        <vt:i4>0</vt:i4>
      </vt:variant>
      <vt:variant>
        <vt:i4>5</vt:i4>
      </vt:variant>
      <vt:variant>
        <vt:lpwstr/>
      </vt:variant>
      <vt:variant>
        <vt:lpwstr>_Toc390728086</vt:lpwstr>
      </vt:variant>
      <vt:variant>
        <vt:i4>1638449</vt:i4>
      </vt:variant>
      <vt:variant>
        <vt:i4>620</vt:i4>
      </vt:variant>
      <vt:variant>
        <vt:i4>0</vt:i4>
      </vt:variant>
      <vt:variant>
        <vt:i4>5</vt:i4>
      </vt:variant>
      <vt:variant>
        <vt:lpwstr/>
      </vt:variant>
      <vt:variant>
        <vt:lpwstr>_Toc390728085</vt:lpwstr>
      </vt:variant>
      <vt:variant>
        <vt:i4>1638449</vt:i4>
      </vt:variant>
      <vt:variant>
        <vt:i4>614</vt:i4>
      </vt:variant>
      <vt:variant>
        <vt:i4>0</vt:i4>
      </vt:variant>
      <vt:variant>
        <vt:i4>5</vt:i4>
      </vt:variant>
      <vt:variant>
        <vt:lpwstr/>
      </vt:variant>
      <vt:variant>
        <vt:lpwstr>_Toc390728084</vt:lpwstr>
      </vt:variant>
      <vt:variant>
        <vt:i4>1638449</vt:i4>
      </vt:variant>
      <vt:variant>
        <vt:i4>608</vt:i4>
      </vt:variant>
      <vt:variant>
        <vt:i4>0</vt:i4>
      </vt:variant>
      <vt:variant>
        <vt:i4>5</vt:i4>
      </vt:variant>
      <vt:variant>
        <vt:lpwstr/>
      </vt:variant>
      <vt:variant>
        <vt:lpwstr>_Toc390728083</vt:lpwstr>
      </vt:variant>
      <vt:variant>
        <vt:i4>1638449</vt:i4>
      </vt:variant>
      <vt:variant>
        <vt:i4>602</vt:i4>
      </vt:variant>
      <vt:variant>
        <vt:i4>0</vt:i4>
      </vt:variant>
      <vt:variant>
        <vt:i4>5</vt:i4>
      </vt:variant>
      <vt:variant>
        <vt:lpwstr/>
      </vt:variant>
      <vt:variant>
        <vt:lpwstr>_Toc390728082</vt:lpwstr>
      </vt:variant>
      <vt:variant>
        <vt:i4>1638449</vt:i4>
      </vt:variant>
      <vt:variant>
        <vt:i4>596</vt:i4>
      </vt:variant>
      <vt:variant>
        <vt:i4>0</vt:i4>
      </vt:variant>
      <vt:variant>
        <vt:i4>5</vt:i4>
      </vt:variant>
      <vt:variant>
        <vt:lpwstr/>
      </vt:variant>
      <vt:variant>
        <vt:lpwstr>_Toc390728081</vt:lpwstr>
      </vt:variant>
      <vt:variant>
        <vt:i4>1638449</vt:i4>
      </vt:variant>
      <vt:variant>
        <vt:i4>590</vt:i4>
      </vt:variant>
      <vt:variant>
        <vt:i4>0</vt:i4>
      </vt:variant>
      <vt:variant>
        <vt:i4>5</vt:i4>
      </vt:variant>
      <vt:variant>
        <vt:lpwstr/>
      </vt:variant>
      <vt:variant>
        <vt:lpwstr>_Toc390728080</vt:lpwstr>
      </vt:variant>
      <vt:variant>
        <vt:i4>1441841</vt:i4>
      </vt:variant>
      <vt:variant>
        <vt:i4>584</vt:i4>
      </vt:variant>
      <vt:variant>
        <vt:i4>0</vt:i4>
      </vt:variant>
      <vt:variant>
        <vt:i4>5</vt:i4>
      </vt:variant>
      <vt:variant>
        <vt:lpwstr/>
      </vt:variant>
      <vt:variant>
        <vt:lpwstr>_Toc390728079</vt:lpwstr>
      </vt:variant>
      <vt:variant>
        <vt:i4>1441841</vt:i4>
      </vt:variant>
      <vt:variant>
        <vt:i4>578</vt:i4>
      </vt:variant>
      <vt:variant>
        <vt:i4>0</vt:i4>
      </vt:variant>
      <vt:variant>
        <vt:i4>5</vt:i4>
      </vt:variant>
      <vt:variant>
        <vt:lpwstr/>
      </vt:variant>
      <vt:variant>
        <vt:lpwstr>_Toc390728078</vt:lpwstr>
      </vt:variant>
      <vt:variant>
        <vt:i4>1441841</vt:i4>
      </vt:variant>
      <vt:variant>
        <vt:i4>572</vt:i4>
      </vt:variant>
      <vt:variant>
        <vt:i4>0</vt:i4>
      </vt:variant>
      <vt:variant>
        <vt:i4>5</vt:i4>
      </vt:variant>
      <vt:variant>
        <vt:lpwstr/>
      </vt:variant>
      <vt:variant>
        <vt:lpwstr>_Toc390728077</vt:lpwstr>
      </vt:variant>
      <vt:variant>
        <vt:i4>1441841</vt:i4>
      </vt:variant>
      <vt:variant>
        <vt:i4>566</vt:i4>
      </vt:variant>
      <vt:variant>
        <vt:i4>0</vt:i4>
      </vt:variant>
      <vt:variant>
        <vt:i4>5</vt:i4>
      </vt:variant>
      <vt:variant>
        <vt:lpwstr/>
      </vt:variant>
      <vt:variant>
        <vt:lpwstr>_Toc390728076</vt:lpwstr>
      </vt:variant>
      <vt:variant>
        <vt:i4>1441841</vt:i4>
      </vt:variant>
      <vt:variant>
        <vt:i4>560</vt:i4>
      </vt:variant>
      <vt:variant>
        <vt:i4>0</vt:i4>
      </vt:variant>
      <vt:variant>
        <vt:i4>5</vt:i4>
      </vt:variant>
      <vt:variant>
        <vt:lpwstr/>
      </vt:variant>
      <vt:variant>
        <vt:lpwstr>_Toc390728075</vt:lpwstr>
      </vt:variant>
      <vt:variant>
        <vt:i4>1441841</vt:i4>
      </vt:variant>
      <vt:variant>
        <vt:i4>554</vt:i4>
      </vt:variant>
      <vt:variant>
        <vt:i4>0</vt:i4>
      </vt:variant>
      <vt:variant>
        <vt:i4>5</vt:i4>
      </vt:variant>
      <vt:variant>
        <vt:lpwstr/>
      </vt:variant>
      <vt:variant>
        <vt:lpwstr>_Toc390728074</vt:lpwstr>
      </vt:variant>
      <vt:variant>
        <vt:i4>1441841</vt:i4>
      </vt:variant>
      <vt:variant>
        <vt:i4>548</vt:i4>
      </vt:variant>
      <vt:variant>
        <vt:i4>0</vt:i4>
      </vt:variant>
      <vt:variant>
        <vt:i4>5</vt:i4>
      </vt:variant>
      <vt:variant>
        <vt:lpwstr/>
      </vt:variant>
      <vt:variant>
        <vt:lpwstr>_Toc390728073</vt:lpwstr>
      </vt:variant>
      <vt:variant>
        <vt:i4>1441841</vt:i4>
      </vt:variant>
      <vt:variant>
        <vt:i4>542</vt:i4>
      </vt:variant>
      <vt:variant>
        <vt:i4>0</vt:i4>
      </vt:variant>
      <vt:variant>
        <vt:i4>5</vt:i4>
      </vt:variant>
      <vt:variant>
        <vt:lpwstr/>
      </vt:variant>
      <vt:variant>
        <vt:lpwstr>_Toc390728072</vt:lpwstr>
      </vt:variant>
      <vt:variant>
        <vt:i4>1441841</vt:i4>
      </vt:variant>
      <vt:variant>
        <vt:i4>536</vt:i4>
      </vt:variant>
      <vt:variant>
        <vt:i4>0</vt:i4>
      </vt:variant>
      <vt:variant>
        <vt:i4>5</vt:i4>
      </vt:variant>
      <vt:variant>
        <vt:lpwstr/>
      </vt:variant>
      <vt:variant>
        <vt:lpwstr>_Toc390728071</vt:lpwstr>
      </vt:variant>
      <vt:variant>
        <vt:i4>1441841</vt:i4>
      </vt:variant>
      <vt:variant>
        <vt:i4>530</vt:i4>
      </vt:variant>
      <vt:variant>
        <vt:i4>0</vt:i4>
      </vt:variant>
      <vt:variant>
        <vt:i4>5</vt:i4>
      </vt:variant>
      <vt:variant>
        <vt:lpwstr/>
      </vt:variant>
      <vt:variant>
        <vt:lpwstr>_Toc390728070</vt:lpwstr>
      </vt:variant>
      <vt:variant>
        <vt:i4>1507377</vt:i4>
      </vt:variant>
      <vt:variant>
        <vt:i4>524</vt:i4>
      </vt:variant>
      <vt:variant>
        <vt:i4>0</vt:i4>
      </vt:variant>
      <vt:variant>
        <vt:i4>5</vt:i4>
      </vt:variant>
      <vt:variant>
        <vt:lpwstr/>
      </vt:variant>
      <vt:variant>
        <vt:lpwstr>_Toc390728069</vt:lpwstr>
      </vt:variant>
      <vt:variant>
        <vt:i4>1507377</vt:i4>
      </vt:variant>
      <vt:variant>
        <vt:i4>518</vt:i4>
      </vt:variant>
      <vt:variant>
        <vt:i4>0</vt:i4>
      </vt:variant>
      <vt:variant>
        <vt:i4>5</vt:i4>
      </vt:variant>
      <vt:variant>
        <vt:lpwstr/>
      </vt:variant>
      <vt:variant>
        <vt:lpwstr>_Toc390728068</vt:lpwstr>
      </vt:variant>
      <vt:variant>
        <vt:i4>1507377</vt:i4>
      </vt:variant>
      <vt:variant>
        <vt:i4>512</vt:i4>
      </vt:variant>
      <vt:variant>
        <vt:i4>0</vt:i4>
      </vt:variant>
      <vt:variant>
        <vt:i4>5</vt:i4>
      </vt:variant>
      <vt:variant>
        <vt:lpwstr/>
      </vt:variant>
      <vt:variant>
        <vt:lpwstr>_Toc390728067</vt:lpwstr>
      </vt:variant>
      <vt:variant>
        <vt:i4>1507377</vt:i4>
      </vt:variant>
      <vt:variant>
        <vt:i4>506</vt:i4>
      </vt:variant>
      <vt:variant>
        <vt:i4>0</vt:i4>
      </vt:variant>
      <vt:variant>
        <vt:i4>5</vt:i4>
      </vt:variant>
      <vt:variant>
        <vt:lpwstr/>
      </vt:variant>
      <vt:variant>
        <vt:lpwstr>_Toc390728066</vt:lpwstr>
      </vt:variant>
      <vt:variant>
        <vt:i4>1507377</vt:i4>
      </vt:variant>
      <vt:variant>
        <vt:i4>500</vt:i4>
      </vt:variant>
      <vt:variant>
        <vt:i4>0</vt:i4>
      </vt:variant>
      <vt:variant>
        <vt:i4>5</vt:i4>
      </vt:variant>
      <vt:variant>
        <vt:lpwstr/>
      </vt:variant>
      <vt:variant>
        <vt:lpwstr>_Toc390728065</vt:lpwstr>
      </vt:variant>
      <vt:variant>
        <vt:i4>1507377</vt:i4>
      </vt:variant>
      <vt:variant>
        <vt:i4>494</vt:i4>
      </vt:variant>
      <vt:variant>
        <vt:i4>0</vt:i4>
      </vt:variant>
      <vt:variant>
        <vt:i4>5</vt:i4>
      </vt:variant>
      <vt:variant>
        <vt:lpwstr/>
      </vt:variant>
      <vt:variant>
        <vt:lpwstr>_Toc390728064</vt:lpwstr>
      </vt:variant>
      <vt:variant>
        <vt:i4>1507377</vt:i4>
      </vt:variant>
      <vt:variant>
        <vt:i4>488</vt:i4>
      </vt:variant>
      <vt:variant>
        <vt:i4>0</vt:i4>
      </vt:variant>
      <vt:variant>
        <vt:i4>5</vt:i4>
      </vt:variant>
      <vt:variant>
        <vt:lpwstr/>
      </vt:variant>
      <vt:variant>
        <vt:lpwstr>_Toc390728063</vt:lpwstr>
      </vt:variant>
      <vt:variant>
        <vt:i4>1507377</vt:i4>
      </vt:variant>
      <vt:variant>
        <vt:i4>482</vt:i4>
      </vt:variant>
      <vt:variant>
        <vt:i4>0</vt:i4>
      </vt:variant>
      <vt:variant>
        <vt:i4>5</vt:i4>
      </vt:variant>
      <vt:variant>
        <vt:lpwstr/>
      </vt:variant>
      <vt:variant>
        <vt:lpwstr>_Toc390728062</vt:lpwstr>
      </vt:variant>
      <vt:variant>
        <vt:i4>1507377</vt:i4>
      </vt:variant>
      <vt:variant>
        <vt:i4>476</vt:i4>
      </vt:variant>
      <vt:variant>
        <vt:i4>0</vt:i4>
      </vt:variant>
      <vt:variant>
        <vt:i4>5</vt:i4>
      </vt:variant>
      <vt:variant>
        <vt:lpwstr/>
      </vt:variant>
      <vt:variant>
        <vt:lpwstr>_Toc390728061</vt:lpwstr>
      </vt:variant>
      <vt:variant>
        <vt:i4>1507377</vt:i4>
      </vt:variant>
      <vt:variant>
        <vt:i4>470</vt:i4>
      </vt:variant>
      <vt:variant>
        <vt:i4>0</vt:i4>
      </vt:variant>
      <vt:variant>
        <vt:i4>5</vt:i4>
      </vt:variant>
      <vt:variant>
        <vt:lpwstr/>
      </vt:variant>
      <vt:variant>
        <vt:lpwstr>_Toc390728060</vt:lpwstr>
      </vt:variant>
      <vt:variant>
        <vt:i4>1310769</vt:i4>
      </vt:variant>
      <vt:variant>
        <vt:i4>464</vt:i4>
      </vt:variant>
      <vt:variant>
        <vt:i4>0</vt:i4>
      </vt:variant>
      <vt:variant>
        <vt:i4>5</vt:i4>
      </vt:variant>
      <vt:variant>
        <vt:lpwstr/>
      </vt:variant>
      <vt:variant>
        <vt:lpwstr>_Toc390728059</vt:lpwstr>
      </vt:variant>
      <vt:variant>
        <vt:i4>1310769</vt:i4>
      </vt:variant>
      <vt:variant>
        <vt:i4>458</vt:i4>
      </vt:variant>
      <vt:variant>
        <vt:i4>0</vt:i4>
      </vt:variant>
      <vt:variant>
        <vt:i4>5</vt:i4>
      </vt:variant>
      <vt:variant>
        <vt:lpwstr/>
      </vt:variant>
      <vt:variant>
        <vt:lpwstr>_Toc390728058</vt:lpwstr>
      </vt:variant>
      <vt:variant>
        <vt:i4>1310769</vt:i4>
      </vt:variant>
      <vt:variant>
        <vt:i4>452</vt:i4>
      </vt:variant>
      <vt:variant>
        <vt:i4>0</vt:i4>
      </vt:variant>
      <vt:variant>
        <vt:i4>5</vt:i4>
      </vt:variant>
      <vt:variant>
        <vt:lpwstr/>
      </vt:variant>
      <vt:variant>
        <vt:lpwstr>_Toc390728057</vt:lpwstr>
      </vt:variant>
      <vt:variant>
        <vt:i4>1310769</vt:i4>
      </vt:variant>
      <vt:variant>
        <vt:i4>446</vt:i4>
      </vt:variant>
      <vt:variant>
        <vt:i4>0</vt:i4>
      </vt:variant>
      <vt:variant>
        <vt:i4>5</vt:i4>
      </vt:variant>
      <vt:variant>
        <vt:lpwstr/>
      </vt:variant>
      <vt:variant>
        <vt:lpwstr>_Toc390728056</vt:lpwstr>
      </vt:variant>
      <vt:variant>
        <vt:i4>1310769</vt:i4>
      </vt:variant>
      <vt:variant>
        <vt:i4>440</vt:i4>
      </vt:variant>
      <vt:variant>
        <vt:i4>0</vt:i4>
      </vt:variant>
      <vt:variant>
        <vt:i4>5</vt:i4>
      </vt:variant>
      <vt:variant>
        <vt:lpwstr/>
      </vt:variant>
      <vt:variant>
        <vt:lpwstr>_Toc390728055</vt:lpwstr>
      </vt:variant>
      <vt:variant>
        <vt:i4>1310769</vt:i4>
      </vt:variant>
      <vt:variant>
        <vt:i4>434</vt:i4>
      </vt:variant>
      <vt:variant>
        <vt:i4>0</vt:i4>
      </vt:variant>
      <vt:variant>
        <vt:i4>5</vt:i4>
      </vt:variant>
      <vt:variant>
        <vt:lpwstr/>
      </vt:variant>
      <vt:variant>
        <vt:lpwstr>_Toc390728054</vt:lpwstr>
      </vt:variant>
      <vt:variant>
        <vt:i4>1310769</vt:i4>
      </vt:variant>
      <vt:variant>
        <vt:i4>428</vt:i4>
      </vt:variant>
      <vt:variant>
        <vt:i4>0</vt:i4>
      </vt:variant>
      <vt:variant>
        <vt:i4>5</vt:i4>
      </vt:variant>
      <vt:variant>
        <vt:lpwstr/>
      </vt:variant>
      <vt:variant>
        <vt:lpwstr>_Toc390728053</vt:lpwstr>
      </vt:variant>
      <vt:variant>
        <vt:i4>1310769</vt:i4>
      </vt:variant>
      <vt:variant>
        <vt:i4>422</vt:i4>
      </vt:variant>
      <vt:variant>
        <vt:i4>0</vt:i4>
      </vt:variant>
      <vt:variant>
        <vt:i4>5</vt:i4>
      </vt:variant>
      <vt:variant>
        <vt:lpwstr/>
      </vt:variant>
      <vt:variant>
        <vt:lpwstr>_Toc390728052</vt:lpwstr>
      </vt:variant>
      <vt:variant>
        <vt:i4>1310769</vt:i4>
      </vt:variant>
      <vt:variant>
        <vt:i4>416</vt:i4>
      </vt:variant>
      <vt:variant>
        <vt:i4>0</vt:i4>
      </vt:variant>
      <vt:variant>
        <vt:i4>5</vt:i4>
      </vt:variant>
      <vt:variant>
        <vt:lpwstr/>
      </vt:variant>
      <vt:variant>
        <vt:lpwstr>_Toc390728051</vt:lpwstr>
      </vt:variant>
      <vt:variant>
        <vt:i4>1310769</vt:i4>
      </vt:variant>
      <vt:variant>
        <vt:i4>410</vt:i4>
      </vt:variant>
      <vt:variant>
        <vt:i4>0</vt:i4>
      </vt:variant>
      <vt:variant>
        <vt:i4>5</vt:i4>
      </vt:variant>
      <vt:variant>
        <vt:lpwstr/>
      </vt:variant>
      <vt:variant>
        <vt:lpwstr>_Toc390728050</vt:lpwstr>
      </vt:variant>
      <vt:variant>
        <vt:i4>1376305</vt:i4>
      </vt:variant>
      <vt:variant>
        <vt:i4>404</vt:i4>
      </vt:variant>
      <vt:variant>
        <vt:i4>0</vt:i4>
      </vt:variant>
      <vt:variant>
        <vt:i4>5</vt:i4>
      </vt:variant>
      <vt:variant>
        <vt:lpwstr/>
      </vt:variant>
      <vt:variant>
        <vt:lpwstr>_Toc390728049</vt:lpwstr>
      </vt:variant>
      <vt:variant>
        <vt:i4>1376305</vt:i4>
      </vt:variant>
      <vt:variant>
        <vt:i4>398</vt:i4>
      </vt:variant>
      <vt:variant>
        <vt:i4>0</vt:i4>
      </vt:variant>
      <vt:variant>
        <vt:i4>5</vt:i4>
      </vt:variant>
      <vt:variant>
        <vt:lpwstr/>
      </vt:variant>
      <vt:variant>
        <vt:lpwstr>_Toc390728048</vt:lpwstr>
      </vt:variant>
      <vt:variant>
        <vt:i4>1376305</vt:i4>
      </vt:variant>
      <vt:variant>
        <vt:i4>392</vt:i4>
      </vt:variant>
      <vt:variant>
        <vt:i4>0</vt:i4>
      </vt:variant>
      <vt:variant>
        <vt:i4>5</vt:i4>
      </vt:variant>
      <vt:variant>
        <vt:lpwstr/>
      </vt:variant>
      <vt:variant>
        <vt:lpwstr>_Toc390728047</vt:lpwstr>
      </vt:variant>
      <vt:variant>
        <vt:i4>1376305</vt:i4>
      </vt:variant>
      <vt:variant>
        <vt:i4>386</vt:i4>
      </vt:variant>
      <vt:variant>
        <vt:i4>0</vt:i4>
      </vt:variant>
      <vt:variant>
        <vt:i4>5</vt:i4>
      </vt:variant>
      <vt:variant>
        <vt:lpwstr/>
      </vt:variant>
      <vt:variant>
        <vt:lpwstr>_Toc390728046</vt:lpwstr>
      </vt:variant>
      <vt:variant>
        <vt:i4>1376305</vt:i4>
      </vt:variant>
      <vt:variant>
        <vt:i4>380</vt:i4>
      </vt:variant>
      <vt:variant>
        <vt:i4>0</vt:i4>
      </vt:variant>
      <vt:variant>
        <vt:i4>5</vt:i4>
      </vt:variant>
      <vt:variant>
        <vt:lpwstr/>
      </vt:variant>
      <vt:variant>
        <vt:lpwstr>_Toc390728045</vt:lpwstr>
      </vt:variant>
      <vt:variant>
        <vt:i4>1376305</vt:i4>
      </vt:variant>
      <vt:variant>
        <vt:i4>374</vt:i4>
      </vt:variant>
      <vt:variant>
        <vt:i4>0</vt:i4>
      </vt:variant>
      <vt:variant>
        <vt:i4>5</vt:i4>
      </vt:variant>
      <vt:variant>
        <vt:lpwstr/>
      </vt:variant>
      <vt:variant>
        <vt:lpwstr>_Toc390728044</vt:lpwstr>
      </vt:variant>
      <vt:variant>
        <vt:i4>1376305</vt:i4>
      </vt:variant>
      <vt:variant>
        <vt:i4>368</vt:i4>
      </vt:variant>
      <vt:variant>
        <vt:i4>0</vt:i4>
      </vt:variant>
      <vt:variant>
        <vt:i4>5</vt:i4>
      </vt:variant>
      <vt:variant>
        <vt:lpwstr/>
      </vt:variant>
      <vt:variant>
        <vt:lpwstr>_Toc390728043</vt:lpwstr>
      </vt:variant>
      <vt:variant>
        <vt:i4>1376305</vt:i4>
      </vt:variant>
      <vt:variant>
        <vt:i4>362</vt:i4>
      </vt:variant>
      <vt:variant>
        <vt:i4>0</vt:i4>
      </vt:variant>
      <vt:variant>
        <vt:i4>5</vt:i4>
      </vt:variant>
      <vt:variant>
        <vt:lpwstr/>
      </vt:variant>
      <vt:variant>
        <vt:lpwstr>_Toc390728042</vt:lpwstr>
      </vt:variant>
      <vt:variant>
        <vt:i4>1376305</vt:i4>
      </vt:variant>
      <vt:variant>
        <vt:i4>356</vt:i4>
      </vt:variant>
      <vt:variant>
        <vt:i4>0</vt:i4>
      </vt:variant>
      <vt:variant>
        <vt:i4>5</vt:i4>
      </vt:variant>
      <vt:variant>
        <vt:lpwstr/>
      </vt:variant>
      <vt:variant>
        <vt:lpwstr>_Toc390728041</vt:lpwstr>
      </vt:variant>
      <vt:variant>
        <vt:i4>1376305</vt:i4>
      </vt:variant>
      <vt:variant>
        <vt:i4>350</vt:i4>
      </vt:variant>
      <vt:variant>
        <vt:i4>0</vt:i4>
      </vt:variant>
      <vt:variant>
        <vt:i4>5</vt:i4>
      </vt:variant>
      <vt:variant>
        <vt:lpwstr/>
      </vt:variant>
      <vt:variant>
        <vt:lpwstr>_Toc390728040</vt:lpwstr>
      </vt:variant>
      <vt:variant>
        <vt:i4>1179697</vt:i4>
      </vt:variant>
      <vt:variant>
        <vt:i4>344</vt:i4>
      </vt:variant>
      <vt:variant>
        <vt:i4>0</vt:i4>
      </vt:variant>
      <vt:variant>
        <vt:i4>5</vt:i4>
      </vt:variant>
      <vt:variant>
        <vt:lpwstr/>
      </vt:variant>
      <vt:variant>
        <vt:lpwstr>_Toc390728039</vt:lpwstr>
      </vt:variant>
      <vt:variant>
        <vt:i4>1179697</vt:i4>
      </vt:variant>
      <vt:variant>
        <vt:i4>338</vt:i4>
      </vt:variant>
      <vt:variant>
        <vt:i4>0</vt:i4>
      </vt:variant>
      <vt:variant>
        <vt:i4>5</vt:i4>
      </vt:variant>
      <vt:variant>
        <vt:lpwstr/>
      </vt:variant>
      <vt:variant>
        <vt:lpwstr>_Toc390728038</vt:lpwstr>
      </vt:variant>
      <vt:variant>
        <vt:i4>1179697</vt:i4>
      </vt:variant>
      <vt:variant>
        <vt:i4>332</vt:i4>
      </vt:variant>
      <vt:variant>
        <vt:i4>0</vt:i4>
      </vt:variant>
      <vt:variant>
        <vt:i4>5</vt:i4>
      </vt:variant>
      <vt:variant>
        <vt:lpwstr/>
      </vt:variant>
      <vt:variant>
        <vt:lpwstr>_Toc390728037</vt:lpwstr>
      </vt:variant>
      <vt:variant>
        <vt:i4>1179697</vt:i4>
      </vt:variant>
      <vt:variant>
        <vt:i4>326</vt:i4>
      </vt:variant>
      <vt:variant>
        <vt:i4>0</vt:i4>
      </vt:variant>
      <vt:variant>
        <vt:i4>5</vt:i4>
      </vt:variant>
      <vt:variant>
        <vt:lpwstr/>
      </vt:variant>
      <vt:variant>
        <vt:lpwstr>_Toc390728036</vt:lpwstr>
      </vt:variant>
      <vt:variant>
        <vt:i4>1179697</vt:i4>
      </vt:variant>
      <vt:variant>
        <vt:i4>320</vt:i4>
      </vt:variant>
      <vt:variant>
        <vt:i4>0</vt:i4>
      </vt:variant>
      <vt:variant>
        <vt:i4>5</vt:i4>
      </vt:variant>
      <vt:variant>
        <vt:lpwstr/>
      </vt:variant>
      <vt:variant>
        <vt:lpwstr>_Toc390728035</vt:lpwstr>
      </vt:variant>
      <vt:variant>
        <vt:i4>1179697</vt:i4>
      </vt:variant>
      <vt:variant>
        <vt:i4>314</vt:i4>
      </vt:variant>
      <vt:variant>
        <vt:i4>0</vt:i4>
      </vt:variant>
      <vt:variant>
        <vt:i4>5</vt:i4>
      </vt:variant>
      <vt:variant>
        <vt:lpwstr/>
      </vt:variant>
      <vt:variant>
        <vt:lpwstr>_Toc390728034</vt:lpwstr>
      </vt:variant>
      <vt:variant>
        <vt:i4>1179697</vt:i4>
      </vt:variant>
      <vt:variant>
        <vt:i4>308</vt:i4>
      </vt:variant>
      <vt:variant>
        <vt:i4>0</vt:i4>
      </vt:variant>
      <vt:variant>
        <vt:i4>5</vt:i4>
      </vt:variant>
      <vt:variant>
        <vt:lpwstr/>
      </vt:variant>
      <vt:variant>
        <vt:lpwstr>_Toc390728033</vt:lpwstr>
      </vt:variant>
      <vt:variant>
        <vt:i4>1179697</vt:i4>
      </vt:variant>
      <vt:variant>
        <vt:i4>302</vt:i4>
      </vt:variant>
      <vt:variant>
        <vt:i4>0</vt:i4>
      </vt:variant>
      <vt:variant>
        <vt:i4>5</vt:i4>
      </vt:variant>
      <vt:variant>
        <vt:lpwstr/>
      </vt:variant>
      <vt:variant>
        <vt:lpwstr>_Toc390728032</vt:lpwstr>
      </vt:variant>
      <vt:variant>
        <vt:i4>1179697</vt:i4>
      </vt:variant>
      <vt:variant>
        <vt:i4>296</vt:i4>
      </vt:variant>
      <vt:variant>
        <vt:i4>0</vt:i4>
      </vt:variant>
      <vt:variant>
        <vt:i4>5</vt:i4>
      </vt:variant>
      <vt:variant>
        <vt:lpwstr/>
      </vt:variant>
      <vt:variant>
        <vt:lpwstr>_Toc390728031</vt:lpwstr>
      </vt:variant>
      <vt:variant>
        <vt:i4>1179697</vt:i4>
      </vt:variant>
      <vt:variant>
        <vt:i4>290</vt:i4>
      </vt:variant>
      <vt:variant>
        <vt:i4>0</vt:i4>
      </vt:variant>
      <vt:variant>
        <vt:i4>5</vt:i4>
      </vt:variant>
      <vt:variant>
        <vt:lpwstr/>
      </vt:variant>
      <vt:variant>
        <vt:lpwstr>_Toc390728030</vt:lpwstr>
      </vt:variant>
      <vt:variant>
        <vt:i4>1245233</vt:i4>
      </vt:variant>
      <vt:variant>
        <vt:i4>284</vt:i4>
      </vt:variant>
      <vt:variant>
        <vt:i4>0</vt:i4>
      </vt:variant>
      <vt:variant>
        <vt:i4>5</vt:i4>
      </vt:variant>
      <vt:variant>
        <vt:lpwstr/>
      </vt:variant>
      <vt:variant>
        <vt:lpwstr>_Toc390728029</vt:lpwstr>
      </vt:variant>
      <vt:variant>
        <vt:i4>1245233</vt:i4>
      </vt:variant>
      <vt:variant>
        <vt:i4>278</vt:i4>
      </vt:variant>
      <vt:variant>
        <vt:i4>0</vt:i4>
      </vt:variant>
      <vt:variant>
        <vt:i4>5</vt:i4>
      </vt:variant>
      <vt:variant>
        <vt:lpwstr/>
      </vt:variant>
      <vt:variant>
        <vt:lpwstr>_Toc390728028</vt:lpwstr>
      </vt:variant>
      <vt:variant>
        <vt:i4>1245233</vt:i4>
      </vt:variant>
      <vt:variant>
        <vt:i4>272</vt:i4>
      </vt:variant>
      <vt:variant>
        <vt:i4>0</vt:i4>
      </vt:variant>
      <vt:variant>
        <vt:i4>5</vt:i4>
      </vt:variant>
      <vt:variant>
        <vt:lpwstr/>
      </vt:variant>
      <vt:variant>
        <vt:lpwstr>_Toc390728027</vt:lpwstr>
      </vt:variant>
      <vt:variant>
        <vt:i4>1245233</vt:i4>
      </vt:variant>
      <vt:variant>
        <vt:i4>266</vt:i4>
      </vt:variant>
      <vt:variant>
        <vt:i4>0</vt:i4>
      </vt:variant>
      <vt:variant>
        <vt:i4>5</vt:i4>
      </vt:variant>
      <vt:variant>
        <vt:lpwstr/>
      </vt:variant>
      <vt:variant>
        <vt:lpwstr>_Toc390728026</vt:lpwstr>
      </vt:variant>
      <vt:variant>
        <vt:i4>1245233</vt:i4>
      </vt:variant>
      <vt:variant>
        <vt:i4>260</vt:i4>
      </vt:variant>
      <vt:variant>
        <vt:i4>0</vt:i4>
      </vt:variant>
      <vt:variant>
        <vt:i4>5</vt:i4>
      </vt:variant>
      <vt:variant>
        <vt:lpwstr/>
      </vt:variant>
      <vt:variant>
        <vt:lpwstr>_Toc390728025</vt:lpwstr>
      </vt:variant>
      <vt:variant>
        <vt:i4>1245233</vt:i4>
      </vt:variant>
      <vt:variant>
        <vt:i4>254</vt:i4>
      </vt:variant>
      <vt:variant>
        <vt:i4>0</vt:i4>
      </vt:variant>
      <vt:variant>
        <vt:i4>5</vt:i4>
      </vt:variant>
      <vt:variant>
        <vt:lpwstr/>
      </vt:variant>
      <vt:variant>
        <vt:lpwstr>_Toc390728024</vt:lpwstr>
      </vt:variant>
      <vt:variant>
        <vt:i4>1245233</vt:i4>
      </vt:variant>
      <vt:variant>
        <vt:i4>248</vt:i4>
      </vt:variant>
      <vt:variant>
        <vt:i4>0</vt:i4>
      </vt:variant>
      <vt:variant>
        <vt:i4>5</vt:i4>
      </vt:variant>
      <vt:variant>
        <vt:lpwstr/>
      </vt:variant>
      <vt:variant>
        <vt:lpwstr>_Toc390728023</vt:lpwstr>
      </vt:variant>
      <vt:variant>
        <vt:i4>1245233</vt:i4>
      </vt:variant>
      <vt:variant>
        <vt:i4>242</vt:i4>
      </vt:variant>
      <vt:variant>
        <vt:i4>0</vt:i4>
      </vt:variant>
      <vt:variant>
        <vt:i4>5</vt:i4>
      </vt:variant>
      <vt:variant>
        <vt:lpwstr/>
      </vt:variant>
      <vt:variant>
        <vt:lpwstr>_Toc390728022</vt:lpwstr>
      </vt:variant>
      <vt:variant>
        <vt:i4>1245233</vt:i4>
      </vt:variant>
      <vt:variant>
        <vt:i4>236</vt:i4>
      </vt:variant>
      <vt:variant>
        <vt:i4>0</vt:i4>
      </vt:variant>
      <vt:variant>
        <vt:i4>5</vt:i4>
      </vt:variant>
      <vt:variant>
        <vt:lpwstr/>
      </vt:variant>
      <vt:variant>
        <vt:lpwstr>_Toc390728021</vt:lpwstr>
      </vt:variant>
      <vt:variant>
        <vt:i4>1245233</vt:i4>
      </vt:variant>
      <vt:variant>
        <vt:i4>230</vt:i4>
      </vt:variant>
      <vt:variant>
        <vt:i4>0</vt:i4>
      </vt:variant>
      <vt:variant>
        <vt:i4>5</vt:i4>
      </vt:variant>
      <vt:variant>
        <vt:lpwstr/>
      </vt:variant>
      <vt:variant>
        <vt:lpwstr>_Toc390728020</vt:lpwstr>
      </vt:variant>
      <vt:variant>
        <vt:i4>1048625</vt:i4>
      </vt:variant>
      <vt:variant>
        <vt:i4>224</vt:i4>
      </vt:variant>
      <vt:variant>
        <vt:i4>0</vt:i4>
      </vt:variant>
      <vt:variant>
        <vt:i4>5</vt:i4>
      </vt:variant>
      <vt:variant>
        <vt:lpwstr/>
      </vt:variant>
      <vt:variant>
        <vt:lpwstr>_Toc390728019</vt:lpwstr>
      </vt:variant>
      <vt:variant>
        <vt:i4>1048625</vt:i4>
      </vt:variant>
      <vt:variant>
        <vt:i4>218</vt:i4>
      </vt:variant>
      <vt:variant>
        <vt:i4>0</vt:i4>
      </vt:variant>
      <vt:variant>
        <vt:i4>5</vt:i4>
      </vt:variant>
      <vt:variant>
        <vt:lpwstr/>
      </vt:variant>
      <vt:variant>
        <vt:lpwstr>_Toc390728018</vt:lpwstr>
      </vt:variant>
      <vt:variant>
        <vt:i4>1048625</vt:i4>
      </vt:variant>
      <vt:variant>
        <vt:i4>212</vt:i4>
      </vt:variant>
      <vt:variant>
        <vt:i4>0</vt:i4>
      </vt:variant>
      <vt:variant>
        <vt:i4>5</vt:i4>
      </vt:variant>
      <vt:variant>
        <vt:lpwstr/>
      </vt:variant>
      <vt:variant>
        <vt:lpwstr>_Toc390728017</vt:lpwstr>
      </vt:variant>
      <vt:variant>
        <vt:i4>1048625</vt:i4>
      </vt:variant>
      <vt:variant>
        <vt:i4>206</vt:i4>
      </vt:variant>
      <vt:variant>
        <vt:i4>0</vt:i4>
      </vt:variant>
      <vt:variant>
        <vt:i4>5</vt:i4>
      </vt:variant>
      <vt:variant>
        <vt:lpwstr/>
      </vt:variant>
      <vt:variant>
        <vt:lpwstr>_Toc390728016</vt:lpwstr>
      </vt:variant>
      <vt:variant>
        <vt:i4>1048625</vt:i4>
      </vt:variant>
      <vt:variant>
        <vt:i4>200</vt:i4>
      </vt:variant>
      <vt:variant>
        <vt:i4>0</vt:i4>
      </vt:variant>
      <vt:variant>
        <vt:i4>5</vt:i4>
      </vt:variant>
      <vt:variant>
        <vt:lpwstr/>
      </vt:variant>
      <vt:variant>
        <vt:lpwstr>_Toc390728015</vt:lpwstr>
      </vt:variant>
      <vt:variant>
        <vt:i4>1048625</vt:i4>
      </vt:variant>
      <vt:variant>
        <vt:i4>194</vt:i4>
      </vt:variant>
      <vt:variant>
        <vt:i4>0</vt:i4>
      </vt:variant>
      <vt:variant>
        <vt:i4>5</vt:i4>
      </vt:variant>
      <vt:variant>
        <vt:lpwstr/>
      </vt:variant>
      <vt:variant>
        <vt:lpwstr>_Toc390728014</vt:lpwstr>
      </vt:variant>
      <vt:variant>
        <vt:i4>1048625</vt:i4>
      </vt:variant>
      <vt:variant>
        <vt:i4>188</vt:i4>
      </vt:variant>
      <vt:variant>
        <vt:i4>0</vt:i4>
      </vt:variant>
      <vt:variant>
        <vt:i4>5</vt:i4>
      </vt:variant>
      <vt:variant>
        <vt:lpwstr/>
      </vt:variant>
      <vt:variant>
        <vt:lpwstr>_Toc390728013</vt:lpwstr>
      </vt:variant>
      <vt:variant>
        <vt:i4>1048625</vt:i4>
      </vt:variant>
      <vt:variant>
        <vt:i4>182</vt:i4>
      </vt:variant>
      <vt:variant>
        <vt:i4>0</vt:i4>
      </vt:variant>
      <vt:variant>
        <vt:i4>5</vt:i4>
      </vt:variant>
      <vt:variant>
        <vt:lpwstr/>
      </vt:variant>
      <vt:variant>
        <vt:lpwstr>_Toc390728012</vt:lpwstr>
      </vt:variant>
      <vt:variant>
        <vt:i4>1048625</vt:i4>
      </vt:variant>
      <vt:variant>
        <vt:i4>176</vt:i4>
      </vt:variant>
      <vt:variant>
        <vt:i4>0</vt:i4>
      </vt:variant>
      <vt:variant>
        <vt:i4>5</vt:i4>
      </vt:variant>
      <vt:variant>
        <vt:lpwstr/>
      </vt:variant>
      <vt:variant>
        <vt:lpwstr>_Toc390728011</vt:lpwstr>
      </vt:variant>
      <vt:variant>
        <vt:i4>1048625</vt:i4>
      </vt:variant>
      <vt:variant>
        <vt:i4>170</vt:i4>
      </vt:variant>
      <vt:variant>
        <vt:i4>0</vt:i4>
      </vt:variant>
      <vt:variant>
        <vt:i4>5</vt:i4>
      </vt:variant>
      <vt:variant>
        <vt:lpwstr/>
      </vt:variant>
      <vt:variant>
        <vt:lpwstr>_Toc390728010</vt:lpwstr>
      </vt:variant>
      <vt:variant>
        <vt:i4>1114161</vt:i4>
      </vt:variant>
      <vt:variant>
        <vt:i4>164</vt:i4>
      </vt:variant>
      <vt:variant>
        <vt:i4>0</vt:i4>
      </vt:variant>
      <vt:variant>
        <vt:i4>5</vt:i4>
      </vt:variant>
      <vt:variant>
        <vt:lpwstr/>
      </vt:variant>
      <vt:variant>
        <vt:lpwstr>_Toc390728009</vt:lpwstr>
      </vt:variant>
      <vt:variant>
        <vt:i4>1114161</vt:i4>
      </vt:variant>
      <vt:variant>
        <vt:i4>158</vt:i4>
      </vt:variant>
      <vt:variant>
        <vt:i4>0</vt:i4>
      </vt:variant>
      <vt:variant>
        <vt:i4>5</vt:i4>
      </vt:variant>
      <vt:variant>
        <vt:lpwstr/>
      </vt:variant>
      <vt:variant>
        <vt:lpwstr>_Toc390728008</vt:lpwstr>
      </vt:variant>
      <vt:variant>
        <vt:i4>1114161</vt:i4>
      </vt:variant>
      <vt:variant>
        <vt:i4>152</vt:i4>
      </vt:variant>
      <vt:variant>
        <vt:i4>0</vt:i4>
      </vt:variant>
      <vt:variant>
        <vt:i4>5</vt:i4>
      </vt:variant>
      <vt:variant>
        <vt:lpwstr/>
      </vt:variant>
      <vt:variant>
        <vt:lpwstr>_Toc390728007</vt:lpwstr>
      </vt:variant>
      <vt:variant>
        <vt:i4>1114161</vt:i4>
      </vt:variant>
      <vt:variant>
        <vt:i4>146</vt:i4>
      </vt:variant>
      <vt:variant>
        <vt:i4>0</vt:i4>
      </vt:variant>
      <vt:variant>
        <vt:i4>5</vt:i4>
      </vt:variant>
      <vt:variant>
        <vt:lpwstr/>
      </vt:variant>
      <vt:variant>
        <vt:lpwstr>_Toc390728006</vt:lpwstr>
      </vt:variant>
      <vt:variant>
        <vt:i4>1114161</vt:i4>
      </vt:variant>
      <vt:variant>
        <vt:i4>140</vt:i4>
      </vt:variant>
      <vt:variant>
        <vt:i4>0</vt:i4>
      </vt:variant>
      <vt:variant>
        <vt:i4>5</vt:i4>
      </vt:variant>
      <vt:variant>
        <vt:lpwstr/>
      </vt:variant>
      <vt:variant>
        <vt:lpwstr>_Toc390728005</vt:lpwstr>
      </vt:variant>
      <vt:variant>
        <vt:i4>1114161</vt:i4>
      </vt:variant>
      <vt:variant>
        <vt:i4>134</vt:i4>
      </vt:variant>
      <vt:variant>
        <vt:i4>0</vt:i4>
      </vt:variant>
      <vt:variant>
        <vt:i4>5</vt:i4>
      </vt:variant>
      <vt:variant>
        <vt:lpwstr/>
      </vt:variant>
      <vt:variant>
        <vt:lpwstr>_Toc390728004</vt:lpwstr>
      </vt:variant>
      <vt:variant>
        <vt:i4>1114161</vt:i4>
      </vt:variant>
      <vt:variant>
        <vt:i4>128</vt:i4>
      </vt:variant>
      <vt:variant>
        <vt:i4>0</vt:i4>
      </vt:variant>
      <vt:variant>
        <vt:i4>5</vt:i4>
      </vt:variant>
      <vt:variant>
        <vt:lpwstr/>
      </vt:variant>
      <vt:variant>
        <vt:lpwstr>_Toc390728003</vt:lpwstr>
      </vt:variant>
      <vt:variant>
        <vt:i4>1114161</vt:i4>
      </vt:variant>
      <vt:variant>
        <vt:i4>122</vt:i4>
      </vt:variant>
      <vt:variant>
        <vt:i4>0</vt:i4>
      </vt:variant>
      <vt:variant>
        <vt:i4>5</vt:i4>
      </vt:variant>
      <vt:variant>
        <vt:lpwstr/>
      </vt:variant>
      <vt:variant>
        <vt:lpwstr>_Toc390728002</vt:lpwstr>
      </vt:variant>
      <vt:variant>
        <vt:i4>1114161</vt:i4>
      </vt:variant>
      <vt:variant>
        <vt:i4>116</vt:i4>
      </vt:variant>
      <vt:variant>
        <vt:i4>0</vt:i4>
      </vt:variant>
      <vt:variant>
        <vt:i4>5</vt:i4>
      </vt:variant>
      <vt:variant>
        <vt:lpwstr/>
      </vt:variant>
      <vt:variant>
        <vt:lpwstr>_Toc390728001</vt:lpwstr>
      </vt:variant>
      <vt:variant>
        <vt:i4>1114161</vt:i4>
      </vt:variant>
      <vt:variant>
        <vt:i4>110</vt:i4>
      </vt:variant>
      <vt:variant>
        <vt:i4>0</vt:i4>
      </vt:variant>
      <vt:variant>
        <vt:i4>5</vt:i4>
      </vt:variant>
      <vt:variant>
        <vt:lpwstr/>
      </vt:variant>
      <vt:variant>
        <vt:lpwstr>_Toc390728000</vt:lpwstr>
      </vt:variant>
      <vt:variant>
        <vt:i4>1507384</vt:i4>
      </vt:variant>
      <vt:variant>
        <vt:i4>104</vt:i4>
      </vt:variant>
      <vt:variant>
        <vt:i4>0</vt:i4>
      </vt:variant>
      <vt:variant>
        <vt:i4>5</vt:i4>
      </vt:variant>
      <vt:variant>
        <vt:lpwstr/>
      </vt:variant>
      <vt:variant>
        <vt:lpwstr>_Toc390727999</vt:lpwstr>
      </vt:variant>
      <vt:variant>
        <vt:i4>1507384</vt:i4>
      </vt:variant>
      <vt:variant>
        <vt:i4>98</vt:i4>
      </vt:variant>
      <vt:variant>
        <vt:i4>0</vt:i4>
      </vt:variant>
      <vt:variant>
        <vt:i4>5</vt:i4>
      </vt:variant>
      <vt:variant>
        <vt:lpwstr/>
      </vt:variant>
      <vt:variant>
        <vt:lpwstr>_Toc390727998</vt:lpwstr>
      </vt:variant>
      <vt:variant>
        <vt:i4>1507384</vt:i4>
      </vt:variant>
      <vt:variant>
        <vt:i4>92</vt:i4>
      </vt:variant>
      <vt:variant>
        <vt:i4>0</vt:i4>
      </vt:variant>
      <vt:variant>
        <vt:i4>5</vt:i4>
      </vt:variant>
      <vt:variant>
        <vt:lpwstr/>
      </vt:variant>
      <vt:variant>
        <vt:lpwstr>_Toc390727997</vt:lpwstr>
      </vt:variant>
      <vt:variant>
        <vt:i4>1507384</vt:i4>
      </vt:variant>
      <vt:variant>
        <vt:i4>86</vt:i4>
      </vt:variant>
      <vt:variant>
        <vt:i4>0</vt:i4>
      </vt:variant>
      <vt:variant>
        <vt:i4>5</vt:i4>
      </vt:variant>
      <vt:variant>
        <vt:lpwstr/>
      </vt:variant>
      <vt:variant>
        <vt:lpwstr>_Toc390727996</vt:lpwstr>
      </vt:variant>
      <vt:variant>
        <vt:i4>1507384</vt:i4>
      </vt:variant>
      <vt:variant>
        <vt:i4>80</vt:i4>
      </vt:variant>
      <vt:variant>
        <vt:i4>0</vt:i4>
      </vt:variant>
      <vt:variant>
        <vt:i4>5</vt:i4>
      </vt:variant>
      <vt:variant>
        <vt:lpwstr/>
      </vt:variant>
      <vt:variant>
        <vt:lpwstr>_Toc390727995</vt:lpwstr>
      </vt:variant>
      <vt:variant>
        <vt:i4>1507384</vt:i4>
      </vt:variant>
      <vt:variant>
        <vt:i4>74</vt:i4>
      </vt:variant>
      <vt:variant>
        <vt:i4>0</vt:i4>
      </vt:variant>
      <vt:variant>
        <vt:i4>5</vt:i4>
      </vt:variant>
      <vt:variant>
        <vt:lpwstr/>
      </vt:variant>
      <vt:variant>
        <vt:lpwstr>_Toc390727994</vt:lpwstr>
      </vt:variant>
      <vt:variant>
        <vt:i4>1507384</vt:i4>
      </vt:variant>
      <vt:variant>
        <vt:i4>68</vt:i4>
      </vt:variant>
      <vt:variant>
        <vt:i4>0</vt:i4>
      </vt:variant>
      <vt:variant>
        <vt:i4>5</vt:i4>
      </vt:variant>
      <vt:variant>
        <vt:lpwstr/>
      </vt:variant>
      <vt:variant>
        <vt:lpwstr>_Toc390727993</vt:lpwstr>
      </vt:variant>
      <vt:variant>
        <vt:i4>1507384</vt:i4>
      </vt:variant>
      <vt:variant>
        <vt:i4>62</vt:i4>
      </vt:variant>
      <vt:variant>
        <vt:i4>0</vt:i4>
      </vt:variant>
      <vt:variant>
        <vt:i4>5</vt:i4>
      </vt:variant>
      <vt:variant>
        <vt:lpwstr/>
      </vt:variant>
      <vt:variant>
        <vt:lpwstr>_Toc390727992</vt:lpwstr>
      </vt:variant>
      <vt:variant>
        <vt:i4>1507384</vt:i4>
      </vt:variant>
      <vt:variant>
        <vt:i4>56</vt:i4>
      </vt:variant>
      <vt:variant>
        <vt:i4>0</vt:i4>
      </vt:variant>
      <vt:variant>
        <vt:i4>5</vt:i4>
      </vt:variant>
      <vt:variant>
        <vt:lpwstr/>
      </vt:variant>
      <vt:variant>
        <vt:lpwstr>_Toc390727991</vt:lpwstr>
      </vt:variant>
      <vt:variant>
        <vt:i4>1507384</vt:i4>
      </vt:variant>
      <vt:variant>
        <vt:i4>50</vt:i4>
      </vt:variant>
      <vt:variant>
        <vt:i4>0</vt:i4>
      </vt:variant>
      <vt:variant>
        <vt:i4>5</vt:i4>
      </vt:variant>
      <vt:variant>
        <vt:lpwstr/>
      </vt:variant>
      <vt:variant>
        <vt:lpwstr>_Toc390727990</vt:lpwstr>
      </vt:variant>
      <vt:variant>
        <vt:i4>1441848</vt:i4>
      </vt:variant>
      <vt:variant>
        <vt:i4>44</vt:i4>
      </vt:variant>
      <vt:variant>
        <vt:i4>0</vt:i4>
      </vt:variant>
      <vt:variant>
        <vt:i4>5</vt:i4>
      </vt:variant>
      <vt:variant>
        <vt:lpwstr/>
      </vt:variant>
      <vt:variant>
        <vt:lpwstr>_Toc390727989</vt:lpwstr>
      </vt:variant>
      <vt:variant>
        <vt:i4>1441848</vt:i4>
      </vt:variant>
      <vt:variant>
        <vt:i4>38</vt:i4>
      </vt:variant>
      <vt:variant>
        <vt:i4>0</vt:i4>
      </vt:variant>
      <vt:variant>
        <vt:i4>5</vt:i4>
      </vt:variant>
      <vt:variant>
        <vt:lpwstr/>
      </vt:variant>
      <vt:variant>
        <vt:lpwstr>_Toc390727988</vt:lpwstr>
      </vt:variant>
      <vt:variant>
        <vt:i4>1441848</vt:i4>
      </vt:variant>
      <vt:variant>
        <vt:i4>32</vt:i4>
      </vt:variant>
      <vt:variant>
        <vt:i4>0</vt:i4>
      </vt:variant>
      <vt:variant>
        <vt:i4>5</vt:i4>
      </vt:variant>
      <vt:variant>
        <vt:lpwstr/>
      </vt:variant>
      <vt:variant>
        <vt:lpwstr>_Toc390727987</vt:lpwstr>
      </vt:variant>
      <vt:variant>
        <vt:i4>1441848</vt:i4>
      </vt:variant>
      <vt:variant>
        <vt:i4>26</vt:i4>
      </vt:variant>
      <vt:variant>
        <vt:i4>0</vt:i4>
      </vt:variant>
      <vt:variant>
        <vt:i4>5</vt:i4>
      </vt:variant>
      <vt:variant>
        <vt:lpwstr/>
      </vt:variant>
      <vt:variant>
        <vt:lpwstr>_Toc390727986</vt:lpwstr>
      </vt:variant>
      <vt:variant>
        <vt:i4>1441848</vt:i4>
      </vt:variant>
      <vt:variant>
        <vt:i4>20</vt:i4>
      </vt:variant>
      <vt:variant>
        <vt:i4>0</vt:i4>
      </vt:variant>
      <vt:variant>
        <vt:i4>5</vt:i4>
      </vt:variant>
      <vt:variant>
        <vt:lpwstr/>
      </vt:variant>
      <vt:variant>
        <vt:lpwstr>_Toc390727985</vt:lpwstr>
      </vt:variant>
      <vt:variant>
        <vt:i4>1441848</vt:i4>
      </vt:variant>
      <vt:variant>
        <vt:i4>14</vt:i4>
      </vt:variant>
      <vt:variant>
        <vt:i4>0</vt:i4>
      </vt:variant>
      <vt:variant>
        <vt:i4>5</vt:i4>
      </vt:variant>
      <vt:variant>
        <vt:lpwstr/>
      </vt:variant>
      <vt:variant>
        <vt:lpwstr>_Toc390727984</vt:lpwstr>
      </vt:variant>
      <vt:variant>
        <vt:i4>1441848</vt:i4>
      </vt:variant>
      <vt:variant>
        <vt:i4>8</vt:i4>
      </vt:variant>
      <vt:variant>
        <vt:i4>0</vt:i4>
      </vt:variant>
      <vt:variant>
        <vt:i4>5</vt:i4>
      </vt:variant>
      <vt:variant>
        <vt:lpwstr/>
      </vt:variant>
      <vt:variant>
        <vt:lpwstr>_Toc390727983</vt:lpwstr>
      </vt:variant>
      <vt:variant>
        <vt:i4>1441848</vt:i4>
      </vt:variant>
      <vt:variant>
        <vt:i4>2</vt:i4>
      </vt:variant>
      <vt:variant>
        <vt:i4>0</vt:i4>
      </vt:variant>
      <vt:variant>
        <vt:i4>5</vt:i4>
      </vt:variant>
      <vt:variant>
        <vt:lpwstr/>
      </vt:variant>
      <vt:variant>
        <vt:lpwstr>_Toc390727982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dc:title>
  <dc:creator>JCT-VC#9 HLS changes</dc:creator>
  <cp:lastModifiedBy>nishida</cp:lastModifiedBy>
  <cp:revision>8</cp:revision>
  <cp:lastPrinted>2014-11-18T04:52:00Z</cp:lastPrinted>
  <dcterms:created xsi:type="dcterms:W3CDTF">2015-01-29T01:53:00Z</dcterms:created>
  <dcterms:modified xsi:type="dcterms:W3CDTF">2015-06-15T13:27:00Z</dcterms:modified>
</cp:coreProperties>
</file>