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367021">
        <w:tc>
          <w:tcPr>
            <w:tcW w:w="6408" w:type="dxa"/>
          </w:tcPr>
          <w:p w:rsidR="006C5D39" w:rsidRPr="00367021" w:rsidRDefault="00762C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3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5" behindDoc="0" locked="0" layoutInCell="1" allowOverlap="1" wp14:anchorId="36F18C4D" wp14:editId="6BA03372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3D0D8B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4" behindDoc="0" locked="0" layoutInCell="1" allowOverlap="1" wp14:anchorId="7BE29592" wp14:editId="3E90F74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367021">
              <w:rPr>
                <w:b/>
                <w:szCs w:val="22"/>
                <w:lang w:val="en-CA"/>
              </w:rPr>
              <w:t xml:space="preserve">Joint </w:t>
            </w:r>
            <w:r w:rsidR="006C5D39" w:rsidRPr="00367021">
              <w:rPr>
                <w:b/>
                <w:szCs w:val="22"/>
                <w:lang w:val="en-CA"/>
              </w:rPr>
              <w:t>Collaborative</w:t>
            </w:r>
            <w:r w:rsidR="00E61DAC" w:rsidRPr="00367021">
              <w:rPr>
                <w:b/>
                <w:szCs w:val="22"/>
                <w:lang w:val="en-CA"/>
              </w:rPr>
              <w:t xml:space="preserve"> Team </w:t>
            </w:r>
            <w:r w:rsidR="006C5D39" w:rsidRPr="00367021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36702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67021">
              <w:rPr>
                <w:b/>
                <w:szCs w:val="22"/>
                <w:lang w:val="en-CA"/>
              </w:rPr>
              <w:t xml:space="preserve">of </w:t>
            </w:r>
            <w:r w:rsidR="007F1F8B" w:rsidRPr="00367021">
              <w:rPr>
                <w:b/>
                <w:szCs w:val="22"/>
                <w:lang w:val="en-CA"/>
              </w:rPr>
              <w:t>ITU-T SG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16 WP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3 and ISO/IEC JTC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1/SC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29/WG</w:t>
            </w:r>
            <w:r w:rsidR="005E1AC6" w:rsidRPr="00367021">
              <w:rPr>
                <w:b/>
                <w:szCs w:val="22"/>
                <w:lang w:val="en-CA"/>
              </w:rPr>
              <w:t> </w:t>
            </w:r>
            <w:r w:rsidR="007F1F8B" w:rsidRPr="00367021">
              <w:rPr>
                <w:b/>
                <w:szCs w:val="22"/>
                <w:lang w:val="en-CA"/>
              </w:rPr>
              <w:t>11</w:t>
            </w:r>
          </w:p>
          <w:p w:rsidR="00E61DAC" w:rsidRPr="00367021" w:rsidRDefault="00AC7441" w:rsidP="00492291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t>20</w:t>
            </w:r>
            <w:r w:rsidRPr="00B648F1">
              <w:t xml:space="preserve">th Meeting: </w:t>
            </w:r>
            <w:r>
              <w:rPr>
                <w:lang w:val="en-CA"/>
              </w:rPr>
              <w:t>Geneva,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CH, 10–18</w:t>
            </w:r>
            <w:r w:rsidRPr="00B648F1">
              <w:rPr>
                <w:lang w:val="en-CA"/>
              </w:rPr>
              <w:t xml:space="preserve"> </w:t>
            </w:r>
            <w:r>
              <w:rPr>
                <w:lang w:val="en-CA"/>
              </w:rPr>
              <w:t>Feb.</w:t>
            </w:r>
            <w:r w:rsidRPr="00B648F1">
              <w:rPr>
                <w:lang w:val="en-CA"/>
              </w:rPr>
              <w:t xml:space="preserve"> 201</w:t>
            </w:r>
            <w:r>
              <w:rPr>
                <w:lang w:val="en-CA"/>
              </w:rPr>
              <w:t>5</w:t>
            </w:r>
          </w:p>
        </w:tc>
        <w:tc>
          <w:tcPr>
            <w:tcW w:w="3168" w:type="dxa"/>
          </w:tcPr>
          <w:p w:rsidR="008A4B4C" w:rsidRPr="00367021" w:rsidRDefault="00E61DAC" w:rsidP="00AC744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367021">
              <w:rPr>
                <w:lang w:val="en-CA"/>
              </w:rPr>
              <w:t>Document</w:t>
            </w:r>
            <w:r w:rsidR="006C5D39" w:rsidRPr="00367021">
              <w:rPr>
                <w:lang w:val="en-CA"/>
              </w:rPr>
              <w:t>: JC</w:t>
            </w:r>
            <w:r w:rsidRPr="00367021">
              <w:rPr>
                <w:lang w:val="en-CA"/>
              </w:rPr>
              <w:t>T</w:t>
            </w:r>
            <w:r w:rsidR="006C5D39" w:rsidRPr="00367021">
              <w:rPr>
                <w:lang w:val="en-CA"/>
              </w:rPr>
              <w:t>VC</w:t>
            </w:r>
            <w:r w:rsidRPr="00367021">
              <w:rPr>
                <w:lang w:val="en-CA"/>
              </w:rPr>
              <w:t>-</w:t>
            </w:r>
            <w:r w:rsidR="00AC7441">
              <w:rPr>
                <w:lang w:val="en-CA"/>
              </w:rPr>
              <w:t>T</w:t>
            </w:r>
            <w:r w:rsidR="0055488A" w:rsidRPr="00CC0818">
              <w:rPr>
                <w:lang w:val="en-CA"/>
              </w:rPr>
              <w:t>0</w:t>
            </w:r>
            <w:r w:rsidR="00AC7441">
              <w:rPr>
                <w:lang w:val="en-CA"/>
              </w:rPr>
              <w:t>141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1057F" w:rsidRDefault="004F5713" w:rsidP="00AC7441">
            <w:pPr>
              <w:spacing w:before="60" w:after="60"/>
              <w:rPr>
                <w:b/>
                <w:szCs w:val="22"/>
              </w:rPr>
            </w:pPr>
            <w:r>
              <w:rPr>
                <w:b/>
                <w:szCs w:val="22"/>
              </w:rPr>
              <w:t>Non-</w:t>
            </w:r>
            <w:r w:rsidR="00C43AA3">
              <w:rPr>
                <w:b/>
                <w:szCs w:val="22"/>
              </w:rPr>
              <w:t>CE</w:t>
            </w:r>
            <w:r w:rsidR="00AC7441">
              <w:rPr>
                <w:b/>
                <w:szCs w:val="22"/>
              </w:rPr>
              <w:t>1</w:t>
            </w:r>
            <w:r w:rsidR="0011057F" w:rsidRPr="0011057F">
              <w:rPr>
                <w:b/>
                <w:szCs w:val="22"/>
              </w:rPr>
              <w:t xml:space="preserve">: </w:t>
            </w:r>
            <w:r w:rsidR="00C43AA3" w:rsidRPr="00C43AA3">
              <w:rPr>
                <w:b/>
                <w:szCs w:val="22"/>
              </w:rPr>
              <w:t>Cross</w:t>
            </w:r>
            <w:r>
              <w:rPr>
                <w:b/>
                <w:szCs w:val="22"/>
              </w:rPr>
              <w:t>-</w:t>
            </w:r>
            <w:r w:rsidR="00C43AA3" w:rsidRPr="00C43AA3">
              <w:rPr>
                <w:b/>
                <w:szCs w:val="22"/>
              </w:rPr>
              <w:t xml:space="preserve">check of </w:t>
            </w:r>
            <w:r>
              <w:rPr>
                <w:b/>
                <w:szCs w:val="22"/>
              </w:rPr>
              <w:t>JCTVC-</w:t>
            </w:r>
            <w:r w:rsidR="00AC7441">
              <w:rPr>
                <w:b/>
                <w:szCs w:val="22"/>
              </w:rPr>
              <w:t>T</w:t>
            </w:r>
            <w:r>
              <w:rPr>
                <w:b/>
                <w:szCs w:val="22"/>
              </w:rPr>
              <w:t>0</w:t>
            </w:r>
            <w:r w:rsidR="00AC7441">
              <w:rPr>
                <w:b/>
                <w:szCs w:val="22"/>
              </w:rPr>
              <w:t>082:</w:t>
            </w:r>
            <w:r w:rsidR="00C43AA3" w:rsidRPr="00C43AA3">
              <w:rPr>
                <w:b/>
                <w:szCs w:val="22"/>
              </w:rPr>
              <w:t xml:space="preserve"> </w:t>
            </w:r>
            <w:r w:rsidR="00AC7441" w:rsidRPr="00AC7441">
              <w:rPr>
                <w:b/>
                <w:szCs w:val="22"/>
              </w:rPr>
              <w:t>Syntax fixes for the palette mode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367021" w:rsidRDefault="00775C51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>Input Document to JCT-VC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367021" w:rsidRDefault="00D235DE" w:rsidP="00775C51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Author(s) or</w:t>
            </w:r>
            <w:r w:rsidRPr="0036702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Default="00775C51" w:rsidP="00C10490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</w:rPr>
              <w:t xml:space="preserve">Yuwen He, </w:t>
            </w:r>
            <w:r w:rsidR="00C5350D">
              <w:rPr>
                <w:szCs w:val="22"/>
              </w:rPr>
              <w:t>Xiaoyu Xiu,</w:t>
            </w:r>
            <w:r w:rsidR="00C5350D" w:rsidRPr="00367021">
              <w:rPr>
                <w:szCs w:val="22"/>
              </w:rPr>
              <w:t xml:space="preserve"> </w:t>
            </w:r>
            <w:r w:rsidR="00A74D0B" w:rsidRPr="00367021">
              <w:rPr>
                <w:szCs w:val="22"/>
              </w:rPr>
              <w:t>Yan Ye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9710 Scranton R</w:t>
            </w:r>
            <w:r w:rsidR="002D56BA">
              <w:rPr>
                <w:szCs w:val="22"/>
              </w:rPr>
              <w:t>d</w:t>
            </w:r>
            <w:r w:rsidRPr="00367021">
              <w:rPr>
                <w:szCs w:val="22"/>
              </w:rPr>
              <w:t>, #250</w:t>
            </w:r>
            <w:r w:rsidR="00E61DAC" w:rsidRPr="00367021">
              <w:rPr>
                <w:szCs w:val="22"/>
                <w:lang w:val="en-CA"/>
              </w:rPr>
              <w:br/>
            </w:r>
            <w:r w:rsidRPr="00367021">
              <w:rPr>
                <w:szCs w:val="22"/>
              </w:rPr>
              <w:t>San Diego, CA 92121</w:t>
            </w:r>
            <w:r w:rsidR="00C1033E">
              <w:rPr>
                <w:szCs w:val="22"/>
              </w:rPr>
              <w:t xml:space="preserve">, </w:t>
            </w:r>
            <w:r w:rsidRPr="00367021">
              <w:rPr>
                <w:szCs w:val="22"/>
                <w:lang w:val="en-CA"/>
              </w:rPr>
              <w:t>USA</w:t>
            </w:r>
          </w:p>
          <w:p w:rsidR="005210B2" w:rsidRDefault="005210B2" w:rsidP="00C10490">
            <w:pPr>
              <w:spacing w:before="60" w:after="60"/>
              <w:rPr>
                <w:szCs w:val="22"/>
                <w:lang w:val="en-CA"/>
              </w:rPr>
            </w:pPr>
          </w:p>
          <w:p w:rsidR="00C1033E" w:rsidRPr="00367021" w:rsidRDefault="00C1033E" w:rsidP="00897AE0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367021" w:rsidRDefault="00E61DAC">
            <w:pPr>
              <w:spacing w:before="60" w:after="60"/>
              <w:rPr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  <w:t>Tel:</w:t>
            </w:r>
            <w:r w:rsidRPr="0036702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5350D" w:rsidRDefault="00E61DAC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367021">
              <w:rPr>
                <w:szCs w:val="22"/>
                <w:lang w:val="en-CA"/>
              </w:rPr>
              <w:br/>
            </w:r>
            <w:r w:rsidR="00775C51" w:rsidRPr="00367021">
              <w:rPr>
                <w:szCs w:val="22"/>
              </w:rPr>
              <w:t>+1-858-210-4819</w:t>
            </w:r>
            <w:r w:rsidRPr="00367021">
              <w:rPr>
                <w:szCs w:val="22"/>
                <w:lang w:val="en-CA"/>
              </w:rPr>
              <w:br/>
            </w:r>
            <w:hyperlink r:id="rId10" w:history="1">
              <w:r w:rsidR="00F27B57" w:rsidRPr="00367021">
                <w:rPr>
                  <w:rStyle w:val="Hyperlink"/>
                  <w:szCs w:val="22"/>
                  <w:lang w:val="en-CA"/>
                </w:rPr>
                <w:t>yuwen.he@interdigital.com</w:t>
              </w:r>
            </w:hyperlink>
          </w:p>
          <w:p w:rsidR="00C5350D" w:rsidRDefault="00C5350D" w:rsidP="00C5350D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rStyle w:val="Hyperlink"/>
                <w:szCs w:val="22"/>
                <w:lang w:val="en-CA"/>
              </w:rPr>
              <w:t>xiaoyu.xiu@interdigital.com</w:t>
            </w:r>
          </w:p>
          <w:p w:rsidR="009B2C58" w:rsidRPr="009B2C58" w:rsidRDefault="00762C1F" w:rsidP="00C5350D">
            <w:pPr>
              <w:spacing w:before="60" w:after="60"/>
              <w:rPr>
                <w:b/>
                <w:color w:val="0000FF"/>
                <w:szCs w:val="22"/>
                <w:u w:val="single"/>
                <w:lang w:val="en-CA"/>
              </w:rPr>
            </w:pPr>
            <w:hyperlink r:id="rId11" w:history="1">
              <w:r w:rsidR="00EC42FA" w:rsidRPr="003948CB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36C99">
              <w:t xml:space="preserve"> </w:t>
            </w:r>
          </w:p>
        </w:tc>
      </w:tr>
      <w:tr w:rsidR="00E61DAC" w:rsidRPr="00367021">
        <w:tc>
          <w:tcPr>
            <w:tcW w:w="1458" w:type="dxa"/>
          </w:tcPr>
          <w:p w:rsidR="00E61DAC" w:rsidRPr="0036702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36702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Default="00775C51" w:rsidP="00FF69BE">
            <w:pPr>
              <w:spacing w:before="60" w:after="60"/>
              <w:rPr>
                <w:szCs w:val="22"/>
              </w:rPr>
            </w:pPr>
            <w:r w:rsidRPr="00367021">
              <w:rPr>
                <w:szCs w:val="22"/>
              </w:rPr>
              <w:t xml:space="preserve">InterDigital Communications, </w:t>
            </w:r>
            <w:r w:rsidR="00FF69BE">
              <w:rPr>
                <w:szCs w:val="22"/>
              </w:rPr>
              <w:t>Inc.</w:t>
            </w:r>
          </w:p>
          <w:p w:rsidR="00B83368" w:rsidRPr="00367021" w:rsidRDefault="00B83368" w:rsidP="00FF69BE">
            <w:pPr>
              <w:spacing w:before="60" w:after="60"/>
              <w:rPr>
                <w:szCs w:val="22"/>
                <w:lang w:val="en-CA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25E47" w:rsidRDefault="0011057F" w:rsidP="00725E47">
      <w:pPr>
        <w:tabs>
          <w:tab w:val="left" w:pos="6480"/>
        </w:tabs>
        <w:jc w:val="both"/>
        <w:rPr>
          <w:rFonts w:eastAsia="Malgun Gothic"/>
          <w:kern w:val="2"/>
        </w:rPr>
      </w:pPr>
      <w:r>
        <w:rPr>
          <w:lang w:val="en-CA"/>
        </w:rPr>
        <w:t xml:space="preserve">This documents reports the crosscheck results for </w:t>
      </w:r>
      <w:r w:rsidR="00913D0B">
        <w:rPr>
          <w:lang w:val="en-CA"/>
        </w:rPr>
        <w:t>Non-</w:t>
      </w:r>
      <w:r>
        <w:rPr>
          <w:lang w:val="en-CA"/>
        </w:rPr>
        <w:t>CE</w:t>
      </w:r>
      <w:r w:rsidR="00AC7441">
        <w:rPr>
          <w:lang w:val="en-CA"/>
        </w:rPr>
        <w:t>1</w:t>
      </w:r>
      <w:r>
        <w:rPr>
          <w:lang w:val="en-CA"/>
        </w:rPr>
        <w:t xml:space="preserve"> </w:t>
      </w:r>
      <w:r w:rsidR="00913D0B">
        <w:rPr>
          <w:lang w:val="en-CA"/>
        </w:rPr>
        <w:t>proposal JCTVC-</w:t>
      </w:r>
      <w:r w:rsidR="00AC7441">
        <w:rPr>
          <w:lang w:val="en-CA"/>
        </w:rPr>
        <w:t>T</w:t>
      </w:r>
      <w:r w:rsidR="00913D0B">
        <w:rPr>
          <w:lang w:val="en-CA"/>
        </w:rPr>
        <w:t>0</w:t>
      </w:r>
      <w:r w:rsidR="00AC7441">
        <w:rPr>
          <w:lang w:val="en-CA"/>
        </w:rPr>
        <w:t>082</w:t>
      </w:r>
      <w:r>
        <w:rPr>
          <w:lang w:val="en-CA"/>
        </w:rPr>
        <w:t xml:space="preserve"> on </w:t>
      </w:r>
      <w:r w:rsidR="00913D0B">
        <w:t>syntax fixes for palette mode</w:t>
      </w:r>
      <w:r>
        <w:rPr>
          <w:lang w:val="en-CA"/>
        </w:rPr>
        <w:t>. The source code provided by the proponents was verified to be consistent with the description in JCTVC-</w:t>
      </w:r>
      <w:r w:rsidR="005F6773">
        <w:rPr>
          <w:lang w:val="en-CA"/>
        </w:rPr>
        <w:t>T</w:t>
      </w:r>
      <w:r w:rsidR="00913D0B">
        <w:rPr>
          <w:lang w:val="en-CA"/>
        </w:rPr>
        <w:t>0</w:t>
      </w:r>
      <w:r w:rsidR="005F6773">
        <w:rPr>
          <w:lang w:val="en-CA"/>
        </w:rPr>
        <w:t>082</w:t>
      </w:r>
      <w:r>
        <w:rPr>
          <w:lang w:val="en-CA"/>
        </w:rPr>
        <w:t xml:space="preserve">. The rate-distortion performance was evaluated </w:t>
      </w:r>
      <w:r w:rsidR="00913D0B">
        <w:rPr>
          <w:lang w:val="en-CA"/>
        </w:rPr>
        <w:t>with</w:t>
      </w:r>
      <w:r>
        <w:rPr>
          <w:lang w:val="en-CA"/>
        </w:rPr>
        <w:t xml:space="preserve"> CE</w:t>
      </w:r>
      <w:r w:rsidR="005F6773">
        <w:rPr>
          <w:lang w:val="en-CA"/>
        </w:rPr>
        <w:t>-1</w:t>
      </w:r>
      <w:r>
        <w:rPr>
          <w:lang w:val="en-CA"/>
        </w:rPr>
        <w:t xml:space="preserve"> test conditions JCTVC-</w:t>
      </w:r>
      <w:r w:rsidR="005F6773">
        <w:rPr>
          <w:lang w:val="en-CA"/>
        </w:rPr>
        <w:t>S</w:t>
      </w:r>
      <w:r>
        <w:rPr>
          <w:lang w:val="en-CA"/>
        </w:rPr>
        <w:t>11</w:t>
      </w:r>
      <w:r w:rsidR="00C5350D">
        <w:rPr>
          <w:lang w:val="en-CA"/>
        </w:rPr>
        <w:t>0</w:t>
      </w:r>
      <w:r w:rsidR="005F6773">
        <w:rPr>
          <w:lang w:val="en-CA"/>
        </w:rPr>
        <w:t>1</w:t>
      </w:r>
      <w:r>
        <w:rPr>
          <w:lang w:val="en-CA"/>
        </w:rPr>
        <w:t xml:space="preserve"> and matches the one provided in JCTVC-</w:t>
      </w:r>
      <w:r w:rsidR="005F6773">
        <w:rPr>
          <w:lang w:val="en-CA"/>
        </w:rPr>
        <w:t>T</w:t>
      </w:r>
      <w:r w:rsidR="006039E1">
        <w:rPr>
          <w:lang w:val="en-CA"/>
        </w:rPr>
        <w:t>0</w:t>
      </w:r>
      <w:r w:rsidR="00913D0B">
        <w:rPr>
          <w:lang w:val="en-CA"/>
        </w:rPr>
        <w:t>0</w:t>
      </w:r>
      <w:r w:rsidR="005F6773">
        <w:rPr>
          <w:lang w:val="en-CA"/>
        </w:rPr>
        <w:t>82</w:t>
      </w:r>
      <w:r>
        <w:rPr>
          <w:lang w:val="en-CA"/>
        </w:rPr>
        <w:t xml:space="preserve">. </w:t>
      </w:r>
    </w:p>
    <w:p w:rsidR="00F35982" w:rsidRPr="005B217D" w:rsidRDefault="00F35982" w:rsidP="00DB314A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725E47" w:rsidRDefault="0011057F" w:rsidP="00725E47">
      <w:pPr>
        <w:jc w:val="both"/>
        <w:rPr>
          <w:lang w:eastAsia="zh-TW"/>
        </w:rPr>
      </w:pPr>
      <w:r>
        <w:rPr>
          <w:szCs w:val="22"/>
          <w:lang w:val="en-CA"/>
        </w:rPr>
        <w:t>JCTVC-</w:t>
      </w:r>
      <w:del w:id="0" w:author="He, Yuwen" w:date="2015-02-07T15:50:00Z">
        <w:r w:rsidR="00C5350D" w:rsidDel="00605D47">
          <w:rPr>
            <w:szCs w:val="22"/>
            <w:lang w:val="en-CA"/>
          </w:rPr>
          <w:delText>S</w:delText>
        </w:r>
        <w:r w:rsidDel="00605D47">
          <w:rPr>
            <w:szCs w:val="22"/>
            <w:lang w:val="en-CA"/>
          </w:rPr>
          <w:delText>0</w:delText>
        </w:r>
        <w:r w:rsidR="00913D0B" w:rsidDel="00605D47">
          <w:rPr>
            <w:szCs w:val="22"/>
            <w:lang w:val="en-CA"/>
          </w:rPr>
          <w:delText>110</w:delText>
        </w:r>
        <w:r w:rsidDel="00605D47">
          <w:rPr>
            <w:szCs w:val="22"/>
            <w:lang w:val="en-CA"/>
          </w:rPr>
          <w:delText xml:space="preserve"> </w:delText>
        </w:r>
      </w:del>
      <w:ins w:id="1" w:author="He, Yuwen" w:date="2015-02-07T15:50:00Z">
        <w:r w:rsidR="00605D47">
          <w:rPr>
            <w:szCs w:val="22"/>
            <w:lang w:val="en-CA"/>
          </w:rPr>
          <w:t>T0082</w:t>
        </w:r>
        <w:bookmarkStart w:id="2" w:name="_GoBack"/>
        <w:bookmarkEnd w:id="2"/>
        <w:r w:rsidR="00605D47">
          <w:rPr>
            <w:szCs w:val="22"/>
            <w:lang w:val="en-CA"/>
          </w:rPr>
          <w:t xml:space="preserve"> </w:t>
        </w:r>
      </w:ins>
      <w:r w:rsidR="00C43AA3">
        <w:rPr>
          <w:szCs w:val="22"/>
          <w:lang w:val="en-CA"/>
        </w:rPr>
        <w:fldChar w:fldCharType="begin"/>
      </w:r>
      <w:r w:rsidR="00C43AA3">
        <w:rPr>
          <w:szCs w:val="22"/>
          <w:lang w:val="en-CA"/>
        </w:rPr>
        <w:instrText xml:space="preserve"> REF _Ref391049742 \n \h </w:instrText>
      </w:r>
      <w:r w:rsidR="00C43AA3">
        <w:rPr>
          <w:szCs w:val="22"/>
          <w:lang w:val="en-CA"/>
        </w:rPr>
      </w:r>
      <w:r w:rsidR="00C43AA3">
        <w:rPr>
          <w:szCs w:val="22"/>
          <w:lang w:val="en-CA"/>
        </w:rPr>
        <w:fldChar w:fldCharType="separate"/>
      </w:r>
      <w:r w:rsidR="00C43AA3">
        <w:rPr>
          <w:szCs w:val="22"/>
          <w:lang w:val="en-CA"/>
        </w:rPr>
        <w:t>[2]</w:t>
      </w:r>
      <w:r w:rsidR="00C43AA3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 </w:t>
      </w:r>
      <w:r w:rsidR="00E572E7">
        <w:rPr>
          <w:szCs w:val="22"/>
          <w:lang w:val="en-CA"/>
        </w:rPr>
        <w:t xml:space="preserve">proposed </w:t>
      </w:r>
      <w:r w:rsidR="005F6773">
        <w:rPr>
          <w:szCs w:val="22"/>
          <w:lang w:val="en-CA"/>
        </w:rPr>
        <w:t xml:space="preserve">to add a condition for </w:t>
      </w:r>
      <w:r w:rsidR="005F6773" w:rsidRPr="00D454F0">
        <w:rPr>
          <w:lang w:val="en-GB" w:eastAsia="ko-KR"/>
        </w:rPr>
        <w:t>palette_sharing_flag</w:t>
      </w:r>
      <w:r w:rsidR="005F6773">
        <w:rPr>
          <w:lang w:val="en-GB" w:eastAsia="ko-KR"/>
        </w:rPr>
        <w:t xml:space="preserve"> signalling in the palette coding</w:t>
      </w:r>
      <w:r w:rsidR="007C64E7">
        <w:rPr>
          <w:szCs w:val="22"/>
          <w:lang w:val="en-CA"/>
        </w:rPr>
        <w:t>.</w:t>
      </w:r>
      <w:r w:rsidR="005F6773">
        <w:rPr>
          <w:szCs w:val="22"/>
          <w:lang w:val="en-CA"/>
        </w:rPr>
        <w:t xml:space="preserve"> If the palette table predictor list is empty, then </w:t>
      </w:r>
      <w:r w:rsidR="005F6773" w:rsidRPr="00D454F0">
        <w:rPr>
          <w:lang w:val="en-GB" w:eastAsia="ko-KR"/>
        </w:rPr>
        <w:t>palette_sharing_flag</w:t>
      </w:r>
      <w:r w:rsidR="005F6773">
        <w:rPr>
          <w:lang w:val="en-GB" w:eastAsia="ko-KR"/>
        </w:rPr>
        <w:t xml:space="preserve"> will not be signalled and inferred as 0.</w:t>
      </w:r>
      <w:r w:rsidR="007C64E7">
        <w:rPr>
          <w:szCs w:val="22"/>
          <w:lang w:val="en-CA"/>
        </w:rPr>
        <w:t xml:space="preserve"> </w:t>
      </w:r>
    </w:p>
    <w:p w:rsidR="00F35982" w:rsidRPr="006D1415" w:rsidRDefault="00A832F5" w:rsidP="00F35982">
      <w:pPr>
        <w:pStyle w:val="Heading1"/>
        <w:tabs>
          <w:tab w:val="clear" w:pos="360"/>
          <w:tab w:val="clear" w:pos="720"/>
          <w:tab w:val="clear" w:pos="1080"/>
          <w:tab w:val="clear" w:pos="1440"/>
        </w:tabs>
        <w:ind w:left="432" w:hanging="432"/>
      </w:pPr>
      <w:bookmarkStart w:id="3" w:name="_Toc341951811"/>
      <w:r>
        <w:t>Simulation results</w:t>
      </w:r>
      <w:r w:rsidR="00F35982" w:rsidRPr="006D1415">
        <w:t xml:space="preserve"> </w:t>
      </w:r>
      <w:bookmarkEnd w:id="3"/>
    </w:p>
    <w:p w:rsidR="00725E47" w:rsidRDefault="005B1D37" w:rsidP="00725E47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120"/>
        <w:jc w:val="both"/>
        <w:textAlignment w:val="auto"/>
        <w:rPr>
          <w:rFonts w:eastAsia="Malgun Gothic"/>
          <w:kern w:val="2"/>
        </w:rPr>
      </w:pPr>
      <w:r>
        <w:rPr>
          <w:szCs w:val="22"/>
          <w:lang w:val="en-CA"/>
        </w:rPr>
        <w:t xml:space="preserve">The performance of </w:t>
      </w:r>
      <w:r w:rsidR="00913D0B">
        <w:rPr>
          <w:szCs w:val="22"/>
          <w:lang w:val="en-CA"/>
        </w:rPr>
        <w:t xml:space="preserve">the modified </w:t>
      </w:r>
      <w:r w:rsidR="005F6773">
        <w:rPr>
          <w:szCs w:val="22"/>
          <w:lang w:val="en-CA"/>
        </w:rPr>
        <w:t xml:space="preserve">signalling of </w:t>
      </w:r>
      <w:r w:rsidR="005F6773" w:rsidRPr="00D454F0">
        <w:rPr>
          <w:lang w:val="en-GB" w:eastAsia="ko-KR"/>
        </w:rPr>
        <w:t>palette_sharing_flag</w:t>
      </w:r>
      <w:r w:rsidR="00913D0B">
        <w:rPr>
          <w:szCs w:val="22"/>
          <w:lang w:val="en-CA"/>
        </w:rPr>
        <w:t xml:space="preserve"> described </w:t>
      </w:r>
      <w:r w:rsidR="005F6773">
        <w:rPr>
          <w:szCs w:val="22"/>
          <w:lang w:val="en-CA"/>
        </w:rPr>
        <w:t xml:space="preserve">as the first fix method </w:t>
      </w:r>
      <w:r w:rsidR="00913D0B">
        <w:rPr>
          <w:szCs w:val="22"/>
          <w:lang w:val="en-CA"/>
        </w:rPr>
        <w:t>in JCTVC-</w:t>
      </w:r>
      <w:r w:rsidR="005F6773">
        <w:rPr>
          <w:szCs w:val="22"/>
          <w:lang w:val="en-CA"/>
        </w:rPr>
        <w:t>T</w:t>
      </w:r>
      <w:r w:rsidR="00913D0B">
        <w:rPr>
          <w:szCs w:val="22"/>
          <w:lang w:val="en-CA"/>
        </w:rPr>
        <w:t>0</w:t>
      </w:r>
      <w:r w:rsidR="005F6773">
        <w:rPr>
          <w:szCs w:val="22"/>
          <w:lang w:val="en-CA"/>
        </w:rPr>
        <w:t>082</w:t>
      </w:r>
      <w:r w:rsidR="00913D0B">
        <w:rPr>
          <w:szCs w:val="22"/>
          <w:lang w:val="en-CA"/>
        </w:rPr>
        <w:t xml:space="preserve"> </w:t>
      </w:r>
      <w:r w:rsidR="00C43AA3">
        <w:rPr>
          <w:lang w:val="en-CA"/>
        </w:rPr>
        <w:t xml:space="preserve">is </w:t>
      </w:r>
      <w:r w:rsidR="006039E1">
        <w:rPr>
          <w:lang w:val="en-CA"/>
        </w:rPr>
        <w:t>cross-checked</w:t>
      </w:r>
      <w:r w:rsidR="00C43AA3">
        <w:rPr>
          <w:lang w:val="en-CA"/>
        </w:rPr>
        <w:t xml:space="preserve"> according to CE</w:t>
      </w:r>
      <w:r w:rsidR="005F6773">
        <w:rPr>
          <w:lang w:val="en-CA"/>
        </w:rPr>
        <w:t>-1</w:t>
      </w:r>
      <w:r>
        <w:rPr>
          <w:lang w:val="en-CA"/>
        </w:rPr>
        <w:t xml:space="preserve"> test conditions </w:t>
      </w:r>
      <w:r>
        <w:rPr>
          <w:lang w:val="en-CA"/>
        </w:rPr>
        <w:fldChar w:fldCharType="begin"/>
      </w:r>
      <w:r>
        <w:rPr>
          <w:lang w:val="en-CA"/>
        </w:rPr>
        <w:instrText xml:space="preserve"> REF _Ref211137291 \n \h </w:instrText>
      </w:r>
      <w:r>
        <w:rPr>
          <w:lang w:val="en-CA"/>
        </w:rPr>
      </w:r>
      <w:r>
        <w:rPr>
          <w:lang w:val="en-CA"/>
        </w:rPr>
        <w:fldChar w:fldCharType="separate"/>
      </w:r>
      <w:r w:rsidR="00C43AA3">
        <w:rPr>
          <w:lang w:val="en-CA"/>
        </w:rPr>
        <w:t>[1]</w:t>
      </w:r>
      <w:r>
        <w:rPr>
          <w:lang w:val="en-CA"/>
        </w:rPr>
        <w:fldChar w:fldCharType="end"/>
      </w:r>
      <w:r>
        <w:rPr>
          <w:lang w:val="en-CA"/>
        </w:rPr>
        <w:t xml:space="preserve"> and is summarized below. </w:t>
      </w:r>
      <w:r w:rsidR="00226CF2">
        <w:rPr>
          <w:lang w:val="en-CA"/>
        </w:rPr>
        <w:t xml:space="preserve">The 420 lossy and lossless coding are not affected because palette coding is not available. </w:t>
      </w:r>
      <w:r>
        <w:rPr>
          <w:lang w:val="en-CA"/>
        </w:rPr>
        <w:t>The detailed results can be found in the attached excel datasheets.</w:t>
      </w:r>
      <w:r w:rsidR="00226CF2">
        <w:rPr>
          <w:lang w:val="en-CA"/>
        </w:rPr>
        <w:t xml:space="preserve"> </w:t>
      </w:r>
    </w:p>
    <w:p w:rsidR="005E02BF" w:rsidRDefault="005E02BF" w:rsidP="00E47763">
      <w:pPr>
        <w:tabs>
          <w:tab w:val="clear" w:pos="360"/>
          <w:tab w:val="clear" w:pos="720"/>
          <w:tab w:val="clear" w:pos="1080"/>
          <w:tab w:val="clear" w:pos="1440"/>
        </w:tabs>
        <w:overflowPunct/>
        <w:spacing w:before="0"/>
        <w:jc w:val="both"/>
        <w:textAlignment w:val="auto"/>
      </w:pPr>
    </w:p>
    <w:p w:rsidR="00032A2C" w:rsidRDefault="00032A2C" w:rsidP="00032A2C">
      <w:pPr>
        <w:pStyle w:val="Caption"/>
        <w:jc w:val="center"/>
      </w:pPr>
      <w:bookmarkStart w:id="4" w:name="_Ref368998184"/>
      <w:bookmarkStart w:id="5" w:name="_Ref361310567"/>
      <w:r w:rsidRPr="00FA1324">
        <w:t xml:space="preserve">Table </w:t>
      </w:r>
      <w:r w:rsidR="00A56CA4" w:rsidRPr="00FA1324">
        <w:fldChar w:fldCharType="begin"/>
      </w:r>
      <w:r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1</w:t>
      </w:r>
      <w:r w:rsidR="00A56CA4" w:rsidRPr="00FA1324">
        <w:fldChar w:fldCharType="end"/>
      </w:r>
      <w:bookmarkEnd w:id="4"/>
      <w:r w:rsidRPr="00FA1324">
        <w:t xml:space="preserve">. Average BD rate reduction for </w:t>
      </w:r>
      <w:r w:rsidR="005F6773">
        <w:t xml:space="preserve">444 </w:t>
      </w:r>
      <w:r w:rsidR="00513744">
        <w:t>los</w:t>
      </w:r>
      <w:r w:rsidR="00913D0B">
        <w:t>sy</w:t>
      </w:r>
      <w:r w:rsidR="00513744">
        <w:t xml:space="preserve"> coding </w:t>
      </w:r>
      <w:r w:rsidRPr="00FA1324">
        <w:t xml:space="preserve">compared with </w:t>
      </w:r>
      <w:r w:rsidR="005F6773">
        <w:t>SCM-3.0</w:t>
      </w:r>
      <w:r w:rsidR="00513744">
        <w:t xml:space="preserve"> </w:t>
      </w:r>
      <w:r w:rsidR="00226CF2">
        <w:t>anchor</w:t>
      </w:r>
    </w:p>
    <w:tbl>
      <w:tblPr>
        <w:tblW w:w="7470" w:type="dxa"/>
        <w:tblInd w:w="108" w:type="dxa"/>
        <w:tblLook w:val="04A0" w:firstRow="1" w:lastRow="0" w:firstColumn="1" w:lastColumn="0" w:noHBand="0" w:noVBand="1"/>
      </w:tblPr>
      <w:tblGrid>
        <w:gridCol w:w="4020"/>
        <w:gridCol w:w="1200"/>
        <w:gridCol w:w="1080"/>
        <w:gridCol w:w="1170"/>
      </w:tblGrid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szCs w:val="24"/>
                <w:lang w:eastAsia="zh-CN"/>
              </w:rPr>
            </w:pPr>
          </w:p>
        </w:tc>
        <w:tc>
          <w:tcPr>
            <w:tcW w:w="345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All Intra 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5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93%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92%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345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5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345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-0.2%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0.3%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0.4%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0.2%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5F6773" w:rsidRPr="005F6773" w:rsidTr="005F6773">
        <w:trPr>
          <w:trHeight w:val="24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4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F6773" w:rsidRPr="005F6773" w:rsidRDefault="005F6773" w:rsidP="005F677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5F6773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</w:tbl>
    <w:p w:rsidR="00032A2C" w:rsidRDefault="00032A2C" w:rsidP="00560DCB">
      <w:pPr>
        <w:pStyle w:val="Caption"/>
        <w:jc w:val="center"/>
      </w:pPr>
    </w:p>
    <w:p w:rsidR="00CD623F" w:rsidRDefault="004E0C98" w:rsidP="00560DCB">
      <w:pPr>
        <w:pStyle w:val="Caption"/>
        <w:jc w:val="center"/>
      </w:pPr>
      <w:bookmarkStart w:id="6" w:name="_Ref369001934"/>
      <w:bookmarkStart w:id="7" w:name="_Ref375145019"/>
      <w:r w:rsidRPr="00FA1324">
        <w:t xml:space="preserve">Table </w:t>
      </w:r>
      <w:r w:rsidR="00A56CA4" w:rsidRPr="00FA1324">
        <w:fldChar w:fldCharType="begin"/>
      </w:r>
      <w:r w:rsidR="00EA2D55" w:rsidRPr="00FA1324">
        <w:instrText xml:space="preserve"> SEQ Table \* ARABIC </w:instrText>
      </w:r>
      <w:r w:rsidR="00A56CA4" w:rsidRPr="00FA1324">
        <w:fldChar w:fldCharType="separate"/>
      </w:r>
      <w:r w:rsidR="001F3719">
        <w:rPr>
          <w:noProof/>
        </w:rPr>
        <w:t>2</w:t>
      </w:r>
      <w:r w:rsidR="00A56CA4" w:rsidRPr="00FA1324">
        <w:fldChar w:fldCharType="end"/>
      </w:r>
      <w:bookmarkEnd w:id="5"/>
      <w:bookmarkEnd w:id="6"/>
      <w:r w:rsidR="00560DCB" w:rsidRPr="00FA1324">
        <w:t xml:space="preserve">. </w:t>
      </w:r>
      <w:r w:rsidR="00000874" w:rsidRPr="00FA1324">
        <w:t xml:space="preserve">Average BD rate reduction for </w:t>
      </w:r>
      <w:r w:rsidR="00226CF2">
        <w:t xml:space="preserve">444 </w:t>
      </w:r>
      <w:r w:rsidR="00513744">
        <w:t>loss</w:t>
      </w:r>
      <w:r w:rsidR="00913D0B">
        <w:t>less</w:t>
      </w:r>
      <w:r w:rsidR="00513744">
        <w:t xml:space="preserve"> coding </w:t>
      </w:r>
      <w:r w:rsidR="008E65DC" w:rsidRPr="00FA1324">
        <w:t xml:space="preserve">compared with </w:t>
      </w:r>
      <w:bookmarkEnd w:id="7"/>
      <w:r w:rsidR="00226CF2">
        <w:t>SCM-3.0 anchor</w:t>
      </w: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3880"/>
        <w:gridCol w:w="1340"/>
        <w:gridCol w:w="1170"/>
        <w:gridCol w:w="1260"/>
        <w:gridCol w:w="1440"/>
      </w:tblGrid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52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All Intra</w:t>
            </w:r>
          </w:p>
        </w:tc>
      </w:tr>
      <w:tr w:rsidR="00226CF2" w:rsidRPr="00226CF2" w:rsidTr="00226CF2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52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94%</w:t>
            </w: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52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226CF2" w:rsidRPr="00226CF2" w:rsidTr="00226CF2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YUV,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521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98%</w:t>
            </w: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eastAsia="Times New Roman"/>
                <w:sz w:val="20"/>
                <w:lang w:eastAsia="zh-CN"/>
              </w:rPr>
            </w:pP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521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226CF2" w:rsidRPr="00226CF2" w:rsidTr="00226CF2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226CF2" w:rsidRPr="00226CF2" w:rsidTr="00226CF2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13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52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96%</w:t>
            </w:r>
          </w:p>
        </w:tc>
      </w:tr>
      <w:tr w:rsidR="00226CF2" w:rsidRPr="00226CF2" w:rsidTr="00226CF2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521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26CF2" w:rsidRPr="00226CF2" w:rsidRDefault="00226CF2" w:rsidP="00226CF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226CF2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97%</w:t>
            </w:r>
          </w:p>
        </w:tc>
      </w:tr>
    </w:tbl>
    <w:p w:rsidR="00226CF2" w:rsidRPr="00226CF2" w:rsidRDefault="00226CF2" w:rsidP="00226CF2"/>
    <w:p w:rsidR="00F35982" w:rsidRPr="00855F5E" w:rsidRDefault="00F35982" w:rsidP="00F35982">
      <w:pPr>
        <w:pStyle w:val="Heading1"/>
        <w:numPr>
          <w:ilvl w:val="0"/>
          <w:numId w:val="0"/>
        </w:numPr>
        <w:jc w:val="both"/>
      </w:pPr>
      <w:bookmarkStart w:id="8" w:name="_Toc258950902"/>
      <w:bookmarkStart w:id="9" w:name="_Toc341951835"/>
      <w:r w:rsidRPr="00855F5E">
        <w:rPr>
          <w:rFonts w:hint="eastAsia"/>
        </w:rPr>
        <w:t>References</w:t>
      </w:r>
      <w:bookmarkEnd w:id="8"/>
      <w:bookmarkEnd w:id="9"/>
    </w:p>
    <w:p w:rsidR="00C43AA3" w:rsidRPr="00C5350D" w:rsidRDefault="005F6773" w:rsidP="00C43AA3">
      <w:pPr>
        <w:pStyle w:val="SPIEreferencelisting"/>
        <w:numPr>
          <w:ilvl w:val="0"/>
          <w:numId w:val="20"/>
        </w:numPr>
        <w:rPr>
          <w:sz w:val="22"/>
        </w:rPr>
      </w:pPr>
      <w:bookmarkStart w:id="10" w:name="_Ref211137291"/>
      <w:bookmarkStart w:id="11" w:name="_Ref352522379"/>
      <w:bookmarkStart w:id="12" w:name="_Ref305686033"/>
      <w:bookmarkStart w:id="13" w:name="_Ref295304050"/>
      <w:bookmarkStart w:id="14" w:name="_Ref352504500"/>
      <w:bookmarkStart w:id="15" w:name="_Ref341953128"/>
      <w:bookmarkStart w:id="16" w:name="_Ref361224128"/>
      <w:bookmarkStart w:id="17" w:name="_Ref376853597"/>
      <w:bookmarkStart w:id="18" w:name="_Ref391027170"/>
      <w:r w:rsidRPr="005F6773">
        <w:rPr>
          <w:sz w:val="22"/>
        </w:rPr>
        <w:t>P. Lai, P. Onno, R. Cohen, V. Seregin, X. Xiu, Z. Ma</w:t>
      </w:r>
      <w:r w:rsidR="003E7AE5">
        <w:rPr>
          <w:sz w:val="22"/>
        </w:rPr>
        <w:t>, “</w:t>
      </w:r>
      <w:r w:rsidRPr="005F6773">
        <w:rPr>
          <w:sz w:val="22"/>
        </w:rPr>
        <w:t>Description of Core Experiment 1 (CE1): Improvements of palette mode</w:t>
      </w:r>
      <w:r>
        <w:rPr>
          <w:sz w:val="22"/>
        </w:rPr>
        <w:t>”, JCTVC-S</w:t>
      </w:r>
      <w:r w:rsidR="003E7AE5">
        <w:rPr>
          <w:sz w:val="22"/>
        </w:rPr>
        <w:t>110</w:t>
      </w:r>
      <w:r>
        <w:rPr>
          <w:sz w:val="22"/>
        </w:rPr>
        <w:t>1</w:t>
      </w:r>
      <w:r w:rsidR="003E7AE5">
        <w:rPr>
          <w:sz w:val="22"/>
        </w:rPr>
        <w:t xml:space="preserve">, </w:t>
      </w:r>
      <w:r>
        <w:rPr>
          <w:sz w:val="22"/>
        </w:rPr>
        <w:t>Oct</w:t>
      </w:r>
      <w:r w:rsidR="003E7AE5">
        <w:rPr>
          <w:sz w:val="22"/>
        </w:rPr>
        <w:t xml:space="preserve">. 2014, </w:t>
      </w:r>
      <w:r>
        <w:rPr>
          <w:sz w:val="22"/>
        </w:rPr>
        <w:t>FR</w:t>
      </w:r>
      <w:r w:rsidR="003E7AE5" w:rsidRPr="00882FEA">
        <w:rPr>
          <w:sz w:val="22"/>
        </w:rPr>
        <w:t>.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322929" w:rsidRPr="005F6773" w:rsidRDefault="005F6773" w:rsidP="005F6773">
      <w:pPr>
        <w:pStyle w:val="SPIEreferencelisting"/>
        <w:numPr>
          <w:ilvl w:val="0"/>
          <w:numId w:val="20"/>
        </w:numPr>
        <w:rPr>
          <w:sz w:val="22"/>
        </w:rPr>
      </w:pPr>
      <w:bookmarkStart w:id="19" w:name="_Ref391049742"/>
      <w:r w:rsidRPr="005F6773">
        <w:rPr>
          <w:sz w:val="22"/>
        </w:rPr>
        <w:t xml:space="preserve">Y.-J. Chang, C.-L. Lin, C.-C. </w:t>
      </w:r>
      <w:r>
        <w:rPr>
          <w:sz w:val="22"/>
        </w:rPr>
        <w:t>Lin, J.-S. Tu, C.-H. Hung</w:t>
      </w:r>
      <w:r w:rsidR="00191885" w:rsidRPr="005F6773">
        <w:rPr>
          <w:sz w:val="22"/>
        </w:rPr>
        <w:t>,</w:t>
      </w:r>
      <w:r w:rsidR="006F3FCA" w:rsidRPr="005F6773">
        <w:rPr>
          <w:sz w:val="22"/>
        </w:rPr>
        <w:t xml:space="preserve"> </w:t>
      </w:r>
      <w:r w:rsidR="00882FEA" w:rsidRPr="005F6773">
        <w:rPr>
          <w:sz w:val="22"/>
        </w:rPr>
        <w:t>“</w:t>
      </w:r>
      <w:r w:rsidRPr="005F6773">
        <w:rPr>
          <w:sz w:val="22"/>
        </w:rPr>
        <w:t>CE1-related: Syntax fixes for the palette mode</w:t>
      </w:r>
      <w:r w:rsidR="006F3FCA" w:rsidRPr="005F6773">
        <w:rPr>
          <w:sz w:val="22"/>
        </w:rPr>
        <w:t>”</w:t>
      </w:r>
      <w:r w:rsidR="00882FEA" w:rsidRPr="005F6773">
        <w:rPr>
          <w:sz w:val="22"/>
        </w:rPr>
        <w:t>, JCTVC-</w:t>
      </w:r>
      <w:r>
        <w:rPr>
          <w:sz w:val="22"/>
        </w:rPr>
        <w:t>T</w:t>
      </w:r>
      <w:r w:rsidR="006F3FCA" w:rsidRPr="005F6773">
        <w:rPr>
          <w:sz w:val="22"/>
        </w:rPr>
        <w:t>0</w:t>
      </w:r>
      <w:r>
        <w:rPr>
          <w:sz w:val="22"/>
        </w:rPr>
        <w:t>082</w:t>
      </w:r>
      <w:r w:rsidR="00882FEA" w:rsidRPr="005F6773">
        <w:rPr>
          <w:sz w:val="22"/>
        </w:rPr>
        <w:t xml:space="preserve">, </w:t>
      </w:r>
      <w:r>
        <w:rPr>
          <w:sz w:val="22"/>
        </w:rPr>
        <w:t>Feb</w:t>
      </w:r>
      <w:r w:rsidR="00882FEA" w:rsidRPr="005F6773">
        <w:rPr>
          <w:sz w:val="22"/>
        </w:rPr>
        <w:t>. 201</w:t>
      </w:r>
      <w:r>
        <w:rPr>
          <w:sz w:val="22"/>
        </w:rPr>
        <w:t>5</w:t>
      </w:r>
      <w:r w:rsidR="00882FEA" w:rsidRPr="005F6773">
        <w:rPr>
          <w:sz w:val="22"/>
        </w:rPr>
        <w:t>.</w:t>
      </w:r>
      <w:bookmarkEnd w:id="18"/>
      <w:bookmarkEnd w:id="19"/>
    </w:p>
    <w:sectPr w:rsidR="00322929" w:rsidRPr="005F6773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2C1F" w:rsidRDefault="00762C1F">
      <w:r>
        <w:separator/>
      </w:r>
    </w:p>
  </w:endnote>
  <w:endnote w:type="continuationSeparator" w:id="0">
    <w:p w:rsidR="00762C1F" w:rsidRDefault="00762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41" w:rsidRDefault="00AC7441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605D47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05D47">
      <w:rPr>
        <w:rStyle w:val="PageNumber"/>
        <w:noProof/>
      </w:rPr>
      <w:t>2015-02-07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2C1F" w:rsidRDefault="00762C1F">
      <w:r>
        <w:separator/>
      </w:r>
    </w:p>
  </w:footnote>
  <w:footnote w:type="continuationSeparator" w:id="0">
    <w:p w:rsidR="00762C1F" w:rsidRDefault="00762C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951D0"/>
    <w:multiLevelType w:val="hybridMultilevel"/>
    <w:tmpl w:val="B20CF058"/>
    <w:lvl w:ilvl="0" w:tplc="0A5E22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9F13764"/>
    <w:multiLevelType w:val="hybridMultilevel"/>
    <w:tmpl w:val="C11E1BCC"/>
    <w:lvl w:ilvl="0" w:tplc="0AE078EE">
      <w:start w:val="1"/>
      <w:numFmt w:val="decimal"/>
      <w:pStyle w:val="References"/>
      <w:lvlText w:val="[%1]"/>
      <w:lvlJc w:val="left"/>
      <w:pPr>
        <w:tabs>
          <w:tab w:val="num" w:pos="504"/>
        </w:tabs>
        <w:ind w:left="504" w:hanging="504"/>
      </w:pPr>
      <w:rPr>
        <w:rFonts w:hint="default"/>
        <w:vanish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6855187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7B569E5"/>
    <w:multiLevelType w:val="hybridMultilevel"/>
    <w:tmpl w:val="AF2CCE62"/>
    <w:lvl w:ilvl="0" w:tplc="3C226E3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87D22E9"/>
    <w:multiLevelType w:val="hybridMultilevel"/>
    <w:tmpl w:val="EB887878"/>
    <w:lvl w:ilvl="0" w:tplc="E8F0F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6"/>
  </w:num>
  <w:num w:numId="11">
    <w:abstractNumId w:val="3"/>
  </w:num>
  <w:num w:numId="12">
    <w:abstractNumId w:val="4"/>
  </w:num>
  <w:num w:numId="13">
    <w:abstractNumId w:val="14"/>
  </w:num>
  <w:num w:numId="14">
    <w:abstractNumId w:val="9"/>
  </w:num>
  <w:num w:numId="15">
    <w:abstractNumId w:val="16"/>
  </w:num>
  <w:num w:numId="16">
    <w:abstractNumId w:val="4"/>
  </w:num>
  <w:num w:numId="17">
    <w:abstractNumId w:val="2"/>
  </w:num>
  <w:num w:numId="18">
    <w:abstractNumId w:val="5"/>
  </w:num>
  <w:num w:numId="19">
    <w:abstractNumId w:val="8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e, Yuwen">
    <w15:presenceInfo w15:providerId="AD" w15:userId="S-1-5-21-1844237615-1580818891-725345543-235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6C5D39"/>
    <w:rsid w:val="0000025E"/>
    <w:rsid w:val="00000874"/>
    <w:rsid w:val="0000337D"/>
    <w:rsid w:val="000055D1"/>
    <w:rsid w:val="00011A3E"/>
    <w:rsid w:val="00016727"/>
    <w:rsid w:val="000247E3"/>
    <w:rsid w:val="00026B97"/>
    <w:rsid w:val="00026E1D"/>
    <w:rsid w:val="00032A2C"/>
    <w:rsid w:val="000335BA"/>
    <w:rsid w:val="000458BC"/>
    <w:rsid w:val="00045C41"/>
    <w:rsid w:val="00046C03"/>
    <w:rsid w:val="000519EF"/>
    <w:rsid w:val="00052AB6"/>
    <w:rsid w:val="00053807"/>
    <w:rsid w:val="000679C4"/>
    <w:rsid w:val="0007053F"/>
    <w:rsid w:val="00071CF6"/>
    <w:rsid w:val="00072994"/>
    <w:rsid w:val="0007614F"/>
    <w:rsid w:val="00080FC0"/>
    <w:rsid w:val="000912FC"/>
    <w:rsid w:val="000A25E1"/>
    <w:rsid w:val="000A405B"/>
    <w:rsid w:val="000A5317"/>
    <w:rsid w:val="000B1C6B"/>
    <w:rsid w:val="000B4FF9"/>
    <w:rsid w:val="000B761B"/>
    <w:rsid w:val="000C09AC"/>
    <w:rsid w:val="000C32FF"/>
    <w:rsid w:val="000C3E7B"/>
    <w:rsid w:val="000D2FEC"/>
    <w:rsid w:val="000D371B"/>
    <w:rsid w:val="000D6439"/>
    <w:rsid w:val="000E00F3"/>
    <w:rsid w:val="000E2454"/>
    <w:rsid w:val="000F158C"/>
    <w:rsid w:val="000F5834"/>
    <w:rsid w:val="00100CFA"/>
    <w:rsid w:val="00102F3D"/>
    <w:rsid w:val="0011057F"/>
    <w:rsid w:val="00112578"/>
    <w:rsid w:val="001179FF"/>
    <w:rsid w:val="001217A8"/>
    <w:rsid w:val="00123186"/>
    <w:rsid w:val="00123623"/>
    <w:rsid w:val="00124E38"/>
    <w:rsid w:val="0012580B"/>
    <w:rsid w:val="00131B15"/>
    <w:rsid w:val="00131F90"/>
    <w:rsid w:val="0013526E"/>
    <w:rsid w:val="00135AE3"/>
    <w:rsid w:val="00142491"/>
    <w:rsid w:val="00150DB3"/>
    <w:rsid w:val="0016463F"/>
    <w:rsid w:val="00171371"/>
    <w:rsid w:val="001716E7"/>
    <w:rsid w:val="00175A24"/>
    <w:rsid w:val="001801B6"/>
    <w:rsid w:val="00182045"/>
    <w:rsid w:val="00185BEF"/>
    <w:rsid w:val="00187E58"/>
    <w:rsid w:val="00191885"/>
    <w:rsid w:val="00195831"/>
    <w:rsid w:val="00196611"/>
    <w:rsid w:val="001A297E"/>
    <w:rsid w:val="001A368E"/>
    <w:rsid w:val="001A7329"/>
    <w:rsid w:val="001B4441"/>
    <w:rsid w:val="001B4E28"/>
    <w:rsid w:val="001C31E8"/>
    <w:rsid w:val="001C3525"/>
    <w:rsid w:val="001C4B1B"/>
    <w:rsid w:val="001C5396"/>
    <w:rsid w:val="001D1BD2"/>
    <w:rsid w:val="001D4A7D"/>
    <w:rsid w:val="001D72F6"/>
    <w:rsid w:val="001D7D1E"/>
    <w:rsid w:val="001E02BE"/>
    <w:rsid w:val="001E2B98"/>
    <w:rsid w:val="001E3B37"/>
    <w:rsid w:val="001E3C91"/>
    <w:rsid w:val="001E45EE"/>
    <w:rsid w:val="001F23F8"/>
    <w:rsid w:val="001F2594"/>
    <w:rsid w:val="001F3719"/>
    <w:rsid w:val="001F4185"/>
    <w:rsid w:val="001F465B"/>
    <w:rsid w:val="001F53A9"/>
    <w:rsid w:val="001F75C6"/>
    <w:rsid w:val="00200E85"/>
    <w:rsid w:val="00201BFF"/>
    <w:rsid w:val="0020546F"/>
    <w:rsid w:val="002055A6"/>
    <w:rsid w:val="00206460"/>
    <w:rsid w:val="002069B4"/>
    <w:rsid w:val="00215DFC"/>
    <w:rsid w:val="002212DF"/>
    <w:rsid w:val="002227D7"/>
    <w:rsid w:val="00222CD4"/>
    <w:rsid w:val="00223F94"/>
    <w:rsid w:val="002264A6"/>
    <w:rsid w:val="00226CF2"/>
    <w:rsid w:val="00227BA7"/>
    <w:rsid w:val="0023134A"/>
    <w:rsid w:val="00233C1D"/>
    <w:rsid w:val="00235D84"/>
    <w:rsid w:val="00236453"/>
    <w:rsid w:val="002506D3"/>
    <w:rsid w:val="002509E8"/>
    <w:rsid w:val="00250D93"/>
    <w:rsid w:val="00252848"/>
    <w:rsid w:val="00253D8C"/>
    <w:rsid w:val="00263398"/>
    <w:rsid w:val="00266F2F"/>
    <w:rsid w:val="0027361E"/>
    <w:rsid w:val="00275BCF"/>
    <w:rsid w:val="00281C66"/>
    <w:rsid w:val="00292257"/>
    <w:rsid w:val="0029231F"/>
    <w:rsid w:val="0029612F"/>
    <w:rsid w:val="002A54E0"/>
    <w:rsid w:val="002A630C"/>
    <w:rsid w:val="002A7294"/>
    <w:rsid w:val="002B1595"/>
    <w:rsid w:val="002B191D"/>
    <w:rsid w:val="002B1D1D"/>
    <w:rsid w:val="002C1763"/>
    <w:rsid w:val="002C3A5F"/>
    <w:rsid w:val="002D0AF6"/>
    <w:rsid w:val="002D1D7D"/>
    <w:rsid w:val="002D205A"/>
    <w:rsid w:val="002D4BC8"/>
    <w:rsid w:val="002D56BA"/>
    <w:rsid w:val="002D730C"/>
    <w:rsid w:val="002E0CE6"/>
    <w:rsid w:val="002E5D24"/>
    <w:rsid w:val="002E78E3"/>
    <w:rsid w:val="002F164D"/>
    <w:rsid w:val="002F2D31"/>
    <w:rsid w:val="002F3315"/>
    <w:rsid w:val="002F52D3"/>
    <w:rsid w:val="002F7341"/>
    <w:rsid w:val="00300227"/>
    <w:rsid w:val="00305881"/>
    <w:rsid w:val="00306206"/>
    <w:rsid w:val="00312DB4"/>
    <w:rsid w:val="00315B62"/>
    <w:rsid w:val="00317D85"/>
    <w:rsid w:val="00322929"/>
    <w:rsid w:val="00324F5B"/>
    <w:rsid w:val="00327C56"/>
    <w:rsid w:val="003315A1"/>
    <w:rsid w:val="0033251C"/>
    <w:rsid w:val="00336AC9"/>
    <w:rsid w:val="003373EC"/>
    <w:rsid w:val="00342BF4"/>
    <w:rsid w:val="00342FF4"/>
    <w:rsid w:val="00346B4C"/>
    <w:rsid w:val="003517A6"/>
    <w:rsid w:val="00361ECF"/>
    <w:rsid w:val="00361FB2"/>
    <w:rsid w:val="00367021"/>
    <w:rsid w:val="003670C0"/>
    <w:rsid w:val="003706CC"/>
    <w:rsid w:val="00372E55"/>
    <w:rsid w:val="00377710"/>
    <w:rsid w:val="003868CC"/>
    <w:rsid w:val="00387363"/>
    <w:rsid w:val="00392202"/>
    <w:rsid w:val="0039386A"/>
    <w:rsid w:val="003A2D8E"/>
    <w:rsid w:val="003A3AB8"/>
    <w:rsid w:val="003A653F"/>
    <w:rsid w:val="003C20E4"/>
    <w:rsid w:val="003D0C9D"/>
    <w:rsid w:val="003D0D8B"/>
    <w:rsid w:val="003D3F43"/>
    <w:rsid w:val="003E25A0"/>
    <w:rsid w:val="003E6F90"/>
    <w:rsid w:val="003E7AE5"/>
    <w:rsid w:val="003F1093"/>
    <w:rsid w:val="003F26F4"/>
    <w:rsid w:val="003F5608"/>
    <w:rsid w:val="003F5D0F"/>
    <w:rsid w:val="0040272C"/>
    <w:rsid w:val="00414101"/>
    <w:rsid w:val="00414B4C"/>
    <w:rsid w:val="0041600C"/>
    <w:rsid w:val="00423952"/>
    <w:rsid w:val="0042509A"/>
    <w:rsid w:val="00430818"/>
    <w:rsid w:val="00433DDB"/>
    <w:rsid w:val="00436218"/>
    <w:rsid w:val="00437298"/>
    <w:rsid w:val="004372B8"/>
    <w:rsid w:val="00437619"/>
    <w:rsid w:val="0044414B"/>
    <w:rsid w:val="00444756"/>
    <w:rsid w:val="00445F94"/>
    <w:rsid w:val="0045032A"/>
    <w:rsid w:val="00452338"/>
    <w:rsid w:val="004525FB"/>
    <w:rsid w:val="004646DD"/>
    <w:rsid w:val="0046481A"/>
    <w:rsid w:val="00470ACD"/>
    <w:rsid w:val="004715D0"/>
    <w:rsid w:val="00472C31"/>
    <w:rsid w:val="00476D2B"/>
    <w:rsid w:val="00477F54"/>
    <w:rsid w:val="0048059A"/>
    <w:rsid w:val="004823FD"/>
    <w:rsid w:val="004857F0"/>
    <w:rsid w:val="00490060"/>
    <w:rsid w:val="00492291"/>
    <w:rsid w:val="004935C2"/>
    <w:rsid w:val="004961A0"/>
    <w:rsid w:val="00497F78"/>
    <w:rsid w:val="004A2A63"/>
    <w:rsid w:val="004B210C"/>
    <w:rsid w:val="004B6443"/>
    <w:rsid w:val="004C443F"/>
    <w:rsid w:val="004C6686"/>
    <w:rsid w:val="004D08E4"/>
    <w:rsid w:val="004D405F"/>
    <w:rsid w:val="004D5147"/>
    <w:rsid w:val="004D56BD"/>
    <w:rsid w:val="004E0C98"/>
    <w:rsid w:val="004E0DF4"/>
    <w:rsid w:val="004E4F4F"/>
    <w:rsid w:val="004E6789"/>
    <w:rsid w:val="004F124F"/>
    <w:rsid w:val="004F3778"/>
    <w:rsid w:val="004F46C8"/>
    <w:rsid w:val="004F5713"/>
    <w:rsid w:val="004F5D07"/>
    <w:rsid w:val="004F6111"/>
    <w:rsid w:val="004F61E3"/>
    <w:rsid w:val="004F72E7"/>
    <w:rsid w:val="00502E10"/>
    <w:rsid w:val="00503FBE"/>
    <w:rsid w:val="00507139"/>
    <w:rsid w:val="0051015C"/>
    <w:rsid w:val="00513744"/>
    <w:rsid w:val="005167B8"/>
    <w:rsid w:val="00516CF1"/>
    <w:rsid w:val="00520EB4"/>
    <w:rsid w:val="005210B2"/>
    <w:rsid w:val="00522FB8"/>
    <w:rsid w:val="00527374"/>
    <w:rsid w:val="00531AE9"/>
    <w:rsid w:val="0053693A"/>
    <w:rsid w:val="005400C9"/>
    <w:rsid w:val="005401D7"/>
    <w:rsid w:val="00546273"/>
    <w:rsid w:val="00547BE9"/>
    <w:rsid w:val="00550A66"/>
    <w:rsid w:val="00550C35"/>
    <w:rsid w:val="0055488A"/>
    <w:rsid w:val="00560DCB"/>
    <w:rsid w:val="00565058"/>
    <w:rsid w:val="005663B5"/>
    <w:rsid w:val="00567EC7"/>
    <w:rsid w:val="00570013"/>
    <w:rsid w:val="00574DC3"/>
    <w:rsid w:val="00575A5D"/>
    <w:rsid w:val="005801A2"/>
    <w:rsid w:val="0058767B"/>
    <w:rsid w:val="005905E7"/>
    <w:rsid w:val="005952A5"/>
    <w:rsid w:val="005A0863"/>
    <w:rsid w:val="005A33A1"/>
    <w:rsid w:val="005A6194"/>
    <w:rsid w:val="005B0B7B"/>
    <w:rsid w:val="005B1050"/>
    <w:rsid w:val="005B1D37"/>
    <w:rsid w:val="005B217D"/>
    <w:rsid w:val="005B4192"/>
    <w:rsid w:val="005B6351"/>
    <w:rsid w:val="005C0AC2"/>
    <w:rsid w:val="005C174A"/>
    <w:rsid w:val="005C327C"/>
    <w:rsid w:val="005C385F"/>
    <w:rsid w:val="005C5E0C"/>
    <w:rsid w:val="005D23F3"/>
    <w:rsid w:val="005E02BF"/>
    <w:rsid w:val="005E1AC6"/>
    <w:rsid w:val="005F0664"/>
    <w:rsid w:val="005F326F"/>
    <w:rsid w:val="005F6773"/>
    <w:rsid w:val="005F6F1B"/>
    <w:rsid w:val="005F7ADF"/>
    <w:rsid w:val="006008B9"/>
    <w:rsid w:val="00602211"/>
    <w:rsid w:val="006028DB"/>
    <w:rsid w:val="006039E1"/>
    <w:rsid w:val="00605D47"/>
    <w:rsid w:val="006079E0"/>
    <w:rsid w:val="00607BD9"/>
    <w:rsid w:val="006205C0"/>
    <w:rsid w:val="00624028"/>
    <w:rsid w:val="00624B33"/>
    <w:rsid w:val="00630AA2"/>
    <w:rsid w:val="00630E93"/>
    <w:rsid w:val="00633AC8"/>
    <w:rsid w:val="00641F3A"/>
    <w:rsid w:val="00646707"/>
    <w:rsid w:val="00661FD4"/>
    <w:rsid w:val="00662E58"/>
    <w:rsid w:val="00664DCF"/>
    <w:rsid w:val="00667582"/>
    <w:rsid w:val="00677CF9"/>
    <w:rsid w:val="00684FC3"/>
    <w:rsid w:val="006A6122"/>
    <w:rsid w:val="006A6571"/>
    <w:rsid w:val="006B405B"/>
    <w:rsid w:val="006B45E6"/>
    <w:rsid w:val="006B6F1D"/>
    <w:rsid w:val="006C409D"/>
    <w:rsid w:val="006C4EF8"/>
    <w:rsid w:val="006C5D39"/>
    <w:rsid w:val="006D1415"/>
    <w:rsid w:val="006D7333"/>
    <w:rsid w:val="006E2810"/>
    <w:rsid w:val="006E5417"/>
    <w:rsid w:val="006E6ABA"/>
    <w:rsid w:val="006F3FCA"/>
    <w:rsid w:val="00702E3E"/>
    <w:rsid w:val="0070459C"/>
    <w:rsid w:val="00710981"/>
    <w:rsid w:val="00711345"/>
    <w:rsid w:val="00712146"/>
    <w:rsid w:val="00712F60"/>
    <w:rsid w:val="00714FD8"/>
    <w:rsid w:val="00715F82"/>
    <w:rsid w:val="00720E3B"/>
    <w:rsid w:val="00725E47"/>
    <w:rsid w:val="00726C8E"/>
    <w:rsid w:val="00732350"/>
    <w:rsid w:val="00737E2A"/>
    <w:rsid w:val="007419D6"/>
    <w:rsid w:val="00745F6B"/>
    <w:rsid w:val="007506E6"/>
    <w:rsid w:val="00751D68"/>
    <w:rsid w:val="0075585E"/>
    <w:rsid w:val="00762C1F"/>
    <w:rsid w:val="00770571"/>
    <w:rsid w:val="00775C51"/>
    <w:rsid w:val="007768FF"/>
    <w:rsid w:val="007820B3"/>
    <w:rsid w:val="007824D3"/>
    <w:rsid w:val="00783B19"/>
    <w:rsid w:val="0079274A"/>
    <w:rsid w:val="00796EE3"/>
    <w:rsid w:val="007A5AD9"/>
    <w:rsid w:val="007A63E0"/>
    <w:rsid w:val="007A7D29"/>
    <w:rsid w:val="007B4AB8"/>
    <w:rsid w:val="007C3E57"/>
    <w:rsid w:val="007C64E7"/>
    <w:rsid w:val="007C6AE8"/>
    <w:rsid w:val="007D1914"/>
    <w:rsid w:val="007D1F49"/>
    <w:rsid w:val="007D24EA"/>
    <w:rsid w:val="007D2DDA"/>
    <w:rsid w:val="007D3277"/>
    <w:rsid w:val="007D5898"/>
    <w:rsid w:val="007D6B91"/>
    <w:rsid w:val="007E179D"/>
    <w:rsid w:val="007E208D"/>
    <w:rsid w:val="007E2215"/>
    <w:rsid w:val="007E3E9D"/>
    <w:rsid w:val="007E4134"/>
    <w:rsid w:val="007E737B"/>
    <w:rsid w:val="007F1AB4"/>
    <w:rsid w:val="007F1F8B"/>
    <w:rsid w:val="007F67A1"/>
    <w:rsid w:val="00801FDB"/>
    <w:rsid w:val="00806624"/>
    <w:rsid w:val="00807F96"/>
    <w:rsid w:val="00811C05"/>
    <w:rsid w:val="008206C8"/>
    <w:rsid w:val="00821B53"/>
    <w:rsid w:val="0082421D"/>
    <w:rsid w:val="0083497D"/>
    <w:rsid w:val="008367F7"/>
    <w:rsid w:val="00836C99"/>
    <w:rsid w:val="00842038"/>
    <w:rsid w:val="00844A9E"/>
    <w:rsid w:val="00846A78"/>
    <w:rsid w:val="0085652C"/>
    <w:rsid w:val="00856959"/>
    <w:rsid w:val="008607D5"/>
    <w:rsid w:val="0086486C"/>
    <w:rsid w:val="00870E0A"/>
    <w:rsid w:val="00873BB5"/>
    <w:rsid w:val="00874A6C"/>
    <w:rsid w:val="00875AE7"/>
    <w:rsid w:val="00876717"/>
    <w:rsid w:val="00876C65"/>
    <w:rsid w:val="00880E21"/>
    <w:rsid w:val="00881582"/>
    <w:rsid w:val="008827E7"/>
    <w:rsid w:val="00882FEA"/>
    <w:rsid w:val="008842FE"/>
    <w:rsid w:val="008843FE"/>
    <w:rsid w:val="00884DEF"/>
    <w:rsid w:val="0089006E"/>
    <w:rsid w:val="00896CDD"/>
    <w:rsid w:val="00897AE0"/>
    <w:rsid w:val="008A4B4C"/>
    <w:rsid w:val="008A63B6"/>
    <w:rsid w:val="008B009C"/>
    <w:rsid w:val="008B4891"/>
    <w:rsid w:val="008B6462"/>
    <w:rsid w:val="008B6939"/>
    <w:rsid w:val="008C239F"/>
    <w:rsid w:val="008C23AA"/>
    <w:rsid w:val="008C2444"/>
    <w:rsid w:val="008C6C68"/>
    <w:rsid w:val="008C6D06"/>
    <w:rsid w:val="008E480C"/>
    <w:rsid w:val="008E65DC"/>
    <w:rsid w:val="008F309D"/>
    <w:rsid w:val="008F3B87"/>
    <w:rsid w:val="008F6FFB"/>
    <w:rsid w:val="008F75BE"/>
    <w:rsid w:val="008F7796"/>
    <w:rsid w:val="00900089"/>
    <w:rsid w:val="00907757"/>
    <w:rsid w:val="00910BEA"/>
    <w:rsid w:val="0091223E"/>
    <w:rsid w:val="00913D0B"/>
    <w:rsid w:val="009212B0"/>
    <w:rsid w:val="00921534"/>
    <w:rsid w:val="00921BD0"/>
    <w:rsid w:val="009234A5"/>
    <w:rsid w:val="009253BA"/>
    <w:rsid w:val="00926163"/>
    <w:rsid w:val="00930CB3"/>
    <w:rsid w:val="009336F7"/>
    <w:rsid w:val="009374A7"/>
    <w:rsid w:val="009465CE"/>
    <w:rsid w:val="0095627D"/>
    <w:rsid w:val="009614CC"/>
    <w:rsid w:val="009621C8"/>
    <w:rsid w:val="00967C7A"/>
    <w:rsid w:val="009718A6"/>
    <w:rsid w:val="0097269A"/>
    <w:rsid w:val="0097480D"/>
    <w:rsid w:val="0098551D"/>
    <w:rsid w:val="00987C4D"/>
    <w:rsid w:val="009921FC"/>
    <w:rsid w:val="00994B75"/>
    <w:rsid w:val="0099518F"/>
    <w:rsid w:val="009955C5"/>
    <w:rsid w:val="009A4B59"/>
    <w:rsid w:val="009A523D"/>
    <w:rsid w:val="009B1466"/>
    <w:rsid w:val="009B2C58"/>
    <w:rsid w:val="009B2D84"/>
    <w:rsid w:val="009C24B5"/>
    <w:rsid w:val="009E1448"/>
    <w:rsid w:val="009F0748"/>
    <w:rsid w:val="009F496B"/>
    <w:rsid w:val="00A01439"/>
    <w:rsid w:val="00A02E61"/>
    <w:rsid w:val="00A03C31"/>
    <w:rsid w:val="00A05CFF"/>
    <w:rsid w:val="00A1286E"/>
    <w:rsid w:val="00A15E85"/>
    <w:rsid w:val="00A17EE7"/>
    <w:rsid w:val="00A208B0"/>
    <w:rsid w:val="00A2602A"/>
    <w:rsid w:val="00A419EE"/>
    <w:rsid w:val="00A500CF"/>
    <w:rsid w:val="00A53BAD"/>
    <w:rsid w:val="00A53FEE"/>
    <w:rsid w:val="00A557CE"/>
    <w:rsid w:val="00A56B97"/>
    <w:rsid w:val="00A56CA4"/>
    <w:rsid w:val="00A6093D"/>
    <w:rsid w:val="00A72B09"/>
    <w:rsid w:val="00A73E90"/>
    <w:rsid w:val="00A74D0B"/>
    <w:rsid w:val="00A76A6D"/>
    <w:rsid w:val="00A83253"/>
    <w:rsid w:val="00A832F5"/>
    <w:rsid w:val="00A92C8D"/>
    <w:rsid w:val="00A978A9"/>
    <w:rsid w:val="00AA6E84"/>
    <w:rsid w:val="00AC09A4"/>
    <w:rsid w:val="00AC4A60"/>
    <w:rsid w:val="00AC7441"/>
    <w:rsid w:val="00AC774F"/>
    <w:rsid w:val="00AD08D4"/>
    <w:rsid w:val="00AE341B"/>
    <w:rsid w:val="00AE3B38"/>
    <w:rsid w:val="00AF1B7A"/>
    <w:rsid w:val="00AF22F6"/>
    <w:rsid w:val="00AF2592"/>
    <w:rsid w:val="00AF3C98"/>
    <w:rsid w:val="00B020B7"/>
    <w:rsid w:val="00B038B6"/>
    <w:rsid w:val="00B046FF"/>
    <w:rsid w:val="00B07CA7"/>
    <w:rsid w:val="00B1279A"/>
    <w:rsid w:val="00B12B25"/>
    <w:rsid w:val="00B12C12"/>
    <w:rsid w:val="00B13C52"/>
    <w:rsid w:val="00B14379"/>
    <w:rsid w:val="00B2267C"/>
    <w:rsid w:val="00B3042F"/>
    <w:rsid w:val="00B44D52"/>
    <w:rsid w:val="00B5222E"/>
    <w:rsid w:val="00B61C96"/>
    <w:rsid w:val="00B675DC"/>
    <w:rsid w:val="00B67E05"/>
    <w:rsid w:val="00B70A0D"/>
    <w:rsid w:val="00B73A2A"/>
    <w:rsid w:val="00B76CF4"/>
    <w:rsid w:val="00B83368"/>
    <w:rsid w:val="00B834FD"/>
    <w:rsid w:val="00B84470"/>
    <w:rsid w:val="00B857EC"/>
    <w:rsid w:val="00B859C8"/>
    <w:rsid w:val="00B87CE3"/>
    <w:rsid w:val="00B90899"/>
    <w:rsid w:val="00B94B06"/>
    <w:rsid w:val="00B94C28"/>
    <w:rsid w:val="00B965BB"/>
    <w:rsid w:val="00BA0EAD"/>
    <w:rsid w:val="00BB225E"/>
    <w:rsid w:val="00BB38CF"/>
    <w:rsid w:val="00BB3FAB"/>
    <w:rsid w:val="00BB54C3"/>
    <w:rsid w:val="00BC10BA"/>
    <w:rsid w:val="00BC276B"/>
    <w:rsid w:val="00BC5AFD"/>
    <w:rsid w:val="00BD6051"/>
    <w:rsid w:val="00BE6479"/>
    <w:rsid w:val="00BF3FB8"/>
    <w:rsid w:val="00BF42C4"/>
    <w:rsid w:val="00BF5B1F"/>
    <w:rsid w:val="00C04F43"/>
    <w:rsid w:val="00C0609D"/>
    <w:rsid w:val="00C1033E"/>
    <w:rsid w:val="00C10490"/>
    <w:rsid w:val="00C115AB"/>
    <w:rsid w:val="00C1202B"/>
    <w:rsid w:val="00C13DD5"/>
    <w:rsid w:val="00C152F6"/>
    <w:rsid w:val="00C30249"/>
    <w:rsid w:val="00C344FD"/>
    <w:rsid w:val="00C3723B"/>
    <w:rsid w:val="00C40449"/>
    <w:rsid w:val="00C43AA3"/>
    <w:rsid w:val="00C5350D"/>
    <w:rsid w:val="00C5614C"/>
    <w:rsid w:val="00C567F9"/>
    <w:rsid w:val="00C606C9"/>
    <w:rsid w:val="00C80288"/>
    <w:rsid w:val="00C806B8"/>
    <w:rsid w:val="00C80F7F"/>
    <w:rsid w:val="00C84003"/>
    <w:rsid w:val="00C87ADE"/>
    <w:rsid w:val="00C90650"/>
    <w:rsid w:val="00C91E1C"/>
    <w:rsid w:val="00C95B36"/>
    <w:rsid w:val="00C97D78"/>
    <w:rsid w:val="00CA3890"/>
    <w:rsid w:val="00CA6541"/>
    <w:rsid w:val="00CB2B22"/>
    <w:rsid w:val="00CB32A4"/>
    <w:rsid w:val="00CB5345"/>
    <w:rsid w:val="00CC0818"/>
    <w:rsid w:val="00CC2AAE"/>
    <w:rsid w:val="00CC5A42"/>
    <w:rsid w:val="00CD0EAB"/>
    <w:rsid w:val="00CD2E05"/>
    <w:rsid w:val="00CD54F9"/>
    <w:rsid w:val="00CD623F"/>
    <w:rsid w:val="00CE2CD1"/>
    <w:rsid w:val="00CE2FBB"/>
    <w:rsid w:val="00CE3314"/>
    <w:rsid w:val="00CE3CCC"/>
    <w:rsid w:val="00CF193D"/>
    <w:rsid w:val="00CF34DB"/>
    <w:rsid w:val="00CF3B00"/>
    <w:rsid w:val="00CF4012"/>
    <w:rsid w:val="00CF558F"/>
    <w:rsid w:val="00CF6CC8"/>
    <w:rsid w:val="00D01330"/>
    <w:rsid w:val="00D073E2"/>
    <w:rsid w:val="00D115B0"/>
    <w:rsid w:val="00D1561B"/>
    <w:rsid w:val="00D175BD"/>
    <w:rsid w:val="00D17D3E"/>
    <w:rsid w:val="00D21A01"/>
    <w:rsid w:val="00D235DE"/>
    <w:rsid w:val="00D32002"/>
    <w:rsid w:val="00D36324"/>
    <w:rsid w:val="00D42D00"/>
    <w:rsid w:val="00D441CA"/>
    <w:rsid w:val="00D446EC"/>
    <w:rsid w:val="00D44EBD"/>
    <w:rsid w:val="00D47B23"/>
    <w:rsid w:val="00D51BF0"/>
    <w:rsid w:val="00D55942"/>
    <w:rsid w:val="00D56A44"/>
    <w:rsid w:val="00D60DAF"/>
    <w:rsid w:val="00D64AEA"/>
    <w:rsid w:val="00D70E26"/>
    <w:rsid w:val="00D713B6"/>
    <w:rsid w:val="00D71DD8"/>
    <w:rsid w:val="00D7486C"/>
    <w:rsid w:val="00D75A72"/>
    <w:rsid w:val="00D80576"/>
    <w:rsid w:val="00D807BF"/>
    <w:rsid w:val="00D80B2D"/>
    <w:rsid w:val="00D82FCC"/>
    <w:rsid w:val="00D8333E"/>
    <w:rsid w:val="00D87811"/>
    <w:rsid w:val="00D91F23"/>
    <w:rsid w:val="00DA17FC"/>
    <w:rsid w:val="00DA5B68"/>
    <w:rsid w:val="00DA6AF7"/>
    <w:rsid w:val="00DA7887"/>
    <w:rsid w:val="00DB2C26"/>
    <w:rsid w:val="00DB314A"/>
    <w:rsid w:val="00DB3B9B"/>
    <w:rsid w:val="00DB673C"/>
    <w:rsid w:val="00DB7901"/>
    <w:rsid w:val="00DC72C7"/>
    <w:rsid w:val="00DD2BA8"/>
    <w:rsid w:val="00DD559D"/>
    <w:rsid w:val="00DD5C59"/>
    <w:rsid w:val="00DE22FA"/>
    <w:rsid w:val="00DE6556"/>
    <w:rsid w:val="00DE6B43"/>
    <w:rsid w:val="00DF179F"/>
    <w:rsid w:val="00DF1ED3"/>
    <w:rsid w:val="00DF5478"/>
    <w:rsid w:val="00DF67C6"/>
    <w:rsid w:val="00E0547B"/>
    <w:rsid w:val="00E11893"/>
    <w:rsid w:val="00E11923"/>
    <w:rsid w:val="00E23768"/>
    <w:rsid w:val="00E262D4"/>
    <w:rsid w:val="00E34D4E"/>
    <w:rsid w:val="00E36250"/>
    <w:rsid w:val="00E41828"/>
    <w:rsid w:val="00E4524C"/>
    <w:rsid w:val="00E47763"/>
    <w:rsid w:val="00E50183"/>
    <w:rsid w:val="00E504B8"/>
    <w:rsid w:val="00E53C79"/>
    <w:rsid w:val="00E54511"/>
    <w:rsid w:val="00E5721A"/>
    <w:rsid w:val="00E572E7"/>
    <w:rsid w:val="00E575ED"/>
    <w:rsid w:val="00E61DAC"/>
    <w:rsid w:val="00E632B7"/>
    <w:rsid w:val="00E641D0"/>
    <w:rsid w:val="00E6504B"/>
    <w:rsid w:val="00E66A90"/>
    <w:rsid w:val="00E67FDD"/>
    <w:rsid w:val="00E72B80"/>
    <w:rsid w:val="00E75FE3"/>
    <w:rsid w:val="00E77B83"/>
    <w:rsid w:val="00E8651F"/>
    <w:rsid w:val="00E86C4C"/>
    <w:rsid w:val="00E918C0"/>
    <w:rsid w:val="00E94A57"/>
    <w:rsid w:val="00E94B78"/>
    <w:rsid w:val="00E96D3D"/>
    <w:rsid w:val="00EA2D55"/>
    <w:rsid w:val="00EB10C6"/>
    <w:rsid w:val="00EB1BA1"/>
    <w:rsid w:val="00EB6114"/>
    <w:rsid w:val="00EB7AB1"/>
    <w:rsid w:val="00EC15D4"/>
    <w:rsid w:val="00EC18AA"/>
    <w:rsid w:val="00EC42FA"/>
    <w:rsid w:val="00ED0350"/>
    <w:rsid w:val="00ED2F61"/>
    <w:rsid w:val="00ED3E12"/>
    <w:rsid w:val="00EE4BCD"/>
    <w:rsid w:val="00EF48CC"/>
    <w:rsid w:val="00EF5F69"/>
    <w:rsid w:val="00F00E58"/>
    <w:rsid w:val="00F13E3C"/>
    <w:rsid w:val="00F16A67"/>
    <w:rsid w:val="00F16C37"/>
    <w:rsid w:val="00F24A05"/>
    <w:rsid w:val="00F27B57"/>
    <w:rsid w:val="00F31969"/>
    <w:rsid w:val="00F3286B"/>
    <w:rsid w:val="00F35982"/>
    <w:rsid w:val="00F412B6"/>
    <w:rsid w:val="00F47037"/>
    <w:rsid w:val="00F51EE7"/>
    <w:rsid w:val="00F51F5C"/>
    <w:rsid w:val="00F52798"/>
    <w:rsid w:val="00F56547"/>
    <w:rsid w:val="00F570FA"/>
    <w:rsid w:val="00F60A7B"/>
    <w:rsid w:val="00F643B4"/>
    <w:rsid w:val="00F66BE2"/>
    <w:rsid w:val="00F73032"/>
    <w:rsid w:val="00F738EB"/>
    <w:rsid w:val="00F83C5C"/>
    <w:rsid w:val="00F848FC"/>
    <w:rsid w:val="00F85082"/>
    <w:rsid w:val="00F9282A"/>
    <w:rsid w:val="00F93B22"/>
    <w:rsid w:val="00F943D8"/>
    <w:rsid w:val="00F95B23"/>
    <w:rsid w:val="00F96BAD"/>
    <w:rsid w:val="00FA1324"/>
    <w:rsid w:val="00FA3690"/>
    <w:rsid w:val="00FB0742"/>
    <w:rsid w:val="00FB0E84"/>
    <w:rsid w:val="00FC7B65"/>
    <w:rsid w:val="00FD01C2"/>
    <w:rsid w:val="00FD428E"/>
    <w:rsid w:val="00FE187E"/>
    <w:rsid w:val="00FE2F16"/>
    <w:rsid w:val="00FE77F1"/>
    <w:rsid w:val="00FF0CE3"/>
    <w:rsid w:val="00FF69BE"/>
    <w:rsid w:val="00FF759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A643F1D2-693B-413E-A1F1-81515C40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6481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1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6481A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0D371B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0D371B"/>
    <w:rPr>
      <w:b/>
      <w:bCs/>
      <w:lang w:eastAsia="en-US"/>
    </w:rPr>
  </w:style>
  <w:style w:type="paragraph" w:customStyle="1" w:styleId="SPIEreferencelisting">
    <w:name w:val="SPIE reference listing"/>
    <w:basedOn w:val="Normal"/>
    <w:rsid w:val="00F35982"/>
    <w:pPr>
      <w:numPr>
        <w:numId w:val="12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paragraph" w:customStyle="1" w:styleId="tableheading">
    <w:name w:val="table heading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F35982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  <w:textAlignment w:val="auto"/>
    </w:pPr>
    <w:rPr>
      <w:rFonts w:eastAsia="Malgun Gothic"/>
      <w:sz w:val="20"/>
      <w:lang w:val="en-GB"/>
    </w:rPr>
  </w:style>
  <w:style w:type="character" w:customStyle="1" w:styleId="tablesyntaxChar">
    <w:name w:val="table syntax Char"/>
    <w:link w:val="tablesyntax"/>
    <w:locked/>
    <w:rsid w:val="00F35982"/>
    <w:rPr>
      <w:lang w:val="en-GB" w:eastAsia="en-US"/>
    </w:rPr>
  </w:style>
  <w:style w:type="paragraph" w:customStyle="1" w:styleId="tablesyntax">
    <w:name w:val="table syntax"/>
    <w:basedOn w:val="Normal"/>
    <w:link w:val="tablesyntaxChar"/>
    <w:rsid w:val="00F35982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textAlignment w:val="auto"/>
    </w:pPr>
    <w:rPr>
      <w:sz w:val="20"/>
      <w:lang w:val="en-GB"/>
    </w:rPr>
  </w:style>
  <w:style w:type="table" w:styleId="TableGrid">
    <w:name w:val="Table Grid"/>
    <w:basedOn w:val="TableNormal"/>
    <w:uiPriority w:val="59"/>
    <w:rsid w:val="005B0B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B834FD"/>
    <w:rPr>
      <w:sz w:val="16"/>
      <w:szCs w:val="16"/>
    </w:rPr>
  </w:style>
  <w:style w:type="paragraph" w:styleId="CommentText">
    <w:name w:val="annotation text"/>
    <w:basedOn w:val="Normal"/>
    <w:link w:val="CommentTextChar"/>
    <w:rsid w:val="00B834FD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834FD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834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834FD"/>
    <w:rPr>
      <w:b/>
      <w:bCs/>
      <w:lang w:eastAsia="en-US"/>
    </w:rPr>
  </w:style>
  <w:style w:type="paragraph" w:styleId="Revision">
    <w:name w:val="Revision"/>
    <w:hidden/>
    <w:uiPriority w:val="99"/>
    <w:semiHidden/>
    <w:rsid w:val="0042509A"/>
    <w:rPr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6C4EF8"/>
    <w:pPr>
      <w:ind w:left="720"/>
      <w:contextualSpacing/>
    </w:pPr>
  </w:style>
  <w:style w:type="paragraph" w:customStyle="1" w:styleId="References">
    <w:name w:val="References"/>
    <w:basedOn w:val="Normal"/>
    <w:rsid w:val="00322929"/>
    <w:pPr>
      <w:numPr>
        <w:numId w:val="19"/>
      </w:num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3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yuwen.he@interdigital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71C2-9C97-41B1-826E-17F49FCC0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2238</TotalTime>
  <Pages>3</Pages>
  <Words>801</Words>
  <Characters>4570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5361</CharactersWithSpaces>
  <SharedDoc>false</SharedDoc>
  <HLinks>
    <vt:vector size="12" baseType="variant">
      <vt:variant>
        <vt:i4>5373999</vt:i4>
      </vt:variant>
      <vt:variant>
        <vt:i4>3</vt:i4>
      </vt:variant>
      <vt:variant>
        <vt:i4>0</vt:i4>
      </vt:variant>
      <vt:variant>
        <vt:i4>5</vt:i4>
      </vt:variant>
      <vt:variant>
        <vt:lpwstr>mailto:yan.ye@interdigital.com</vt:lpwstr>
      </vt:variant>
      <vt:variant>
        <vt:lpwstr/>
      </vt:variant>
      <vt:variant>
        <vt:i4>3407966</vt:i4>
      </vt:variant>
      <vt:variant>
        <vt:i4>0</vt:i4>
      </vt:variant>
      <vt:variant>
        <vt:i4>0</vt:i4>
      </vt:variant>
      <vt:variant>
        <vt:i4>5</vt:i4>
      </vt:variant>
      <vt:variant>
        <vt:lpwstr>mailto:yuwen.he@interdigital.com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He, Yuwen</cp:lastModifiedBy>
  <cp:revision>45</cp:revision>
  <cp:lastPrinted>2013-04-08T19:19:00Z</cp:lastPrinted>
  <dcterms:created xsi:type="dcterms:W3CDTF">2014-01-07T19:25:00Z</dcterms:created>
  <dcterms:modified xsi:type="dcterms:W3CDTF">2015-02-07T23:50:00Z</dcterms:modified>
</cp:coreProperties>
</file>