
<file path=[Content_Types].xml><?xml version="1.0" encoding="utf-8"?>
<Types xmlns="http://schemas.openxmlformats.org/package/2006/content-types">
  <Default Extension="png" ContentType="image/png"/>
  <Default Extension="xlsm" ContentType="application/vnd.ms-excel.sheet.macroEnabled.12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933640" w:rsidRPr="005B217D" w:rsidTr="00A1723B">
        <w:tc>
          <w:tcPr>
            <w:tcW w:w="6408" w:type="dxa"/>
          </w:tcPr>
          <w:p w:rsidR="00933640" w:rsidRPr="005B217D" w:rsidRDefault="0062538A" w:rsidP="00A1723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en-CA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8890" r="13970" b="12065"/>
                      <wp:wrapNone/>
                      <wp:docPr id="2" name="Group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8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8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1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1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03B3D2" id="Group 80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">
                      <v:line id="Line 81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82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83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84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85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6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87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88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89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90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91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92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93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94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95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96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97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98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99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100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101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102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103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lang w:val="en-CA" w:eastAsia="en-CA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133" name="Pictur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lang w:val="en-CA" w:eastAsia="en-C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132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3640" w:rsidRPr="005B217D">
              <w:rPr>
                <w:b/>
                <w:szCs w:val="22"/>
                <w:lang w:val="en-CA"/>
              </w:rPr>
              <w:t>Joint Collaborative Team on Video Coding (JCT-VC)</w:t>
            </w:r>
          </w:p>
          <w:p w:rsidR="00933640" w:rsidRPr="005B217D" w:rsidRDefault="00933640" w:rsidP="00A1723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933640" w:rsidRPr="005B217D" w:rsidRDefault="009154BA" w:rsidP="00A1723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rFonts w:hint="eastAsia"/>
                <w:lang w:val="en-CA" w:eastAsia="zh-CN"/>
              </w:rPr>
              <w:t>20</w:t>
            </w:r>
            <w:proofErr w:type="spellStart"/>
            <w:r w:rsidRPr="00B648F1">
              <w:t>th</w:t>
            </w:r>
            <w:proofErr w:type="spellEnd"/>
            <w:r w:rsidRPr="00B648F1">
              <w:t xml:space="preserve"> Meeting:</w:t>
            </w:r>
            <w:r>
              <w:rPr>
                <w:rFonts w:hint="eastAsia"/>
                <w:lang w:val="en-CA" w:eastAsia="zh-CN"/>
              </w:rPr>
              <w:t xml:space="preserve"> Geneva, </w:t>
            </w:r>
            <w:r w:rsidRPr="00ED0C7E">
              <w:rPr>
                <w:lang w:val="en-CA" w:eastAsia="zh-CN"/>
              </w:rPr>
              <w:t>Switzerland</w:t>
            </w:r>
            <w:r>
              <w:rPr>
                <w:lang w:val="en-CA"/>
              </w:rPr>
              <w:t xml:space="preserve">, </w:t>
            </w:r>
            <w:r>
              <w:rPr>
                <w:rFonts w:hint="eastAsia"/>
                <w:lang w:val="en-CA" w:eastAsia="zh-CN"/>
              </w:rPr>
              <w:t xml:space="preserve">10 </w:t>
            </w:r>
            <w:r>
              <w:rPr>
                <w:lang w:val="en-CA" w:eastAsia="zh-CN"/>
              </w:rPr>
              <w:t>–</w:t>
            </w:r>
            <w:r>
              <w:rPr>
                <w:rFonts w:hint="eastAsia"/>
                <w:lang w:val="en-CA" w:eastAsia="zh-CN"/>
              </w:rPr>
              <w:t xml:space="preserve"> 18,</w:t>
            </w:r>
            <w:r w:rsidRPr="00B648F1">
              <w:rPr>
                <w:lang w:val="en-CA"/>
              </w:rPr>
              <w:t xml:space="preserve"> </w:t>
            </w:r>
            <w:r>
              <w:rPr>
                <w:rFonts w:hint="eastAsia"/>
                <w:lang w:val="en-CA" w:eastAsia="zh-CN"/>
              </w:rPr>
              <w:t>Feb</w:t>
            </w:r>
            <w:r>
              <w:rPr>
                <w:lang w:val="en-CA"/>
              </w:rPr>
              <w:t>.</w:t>
            </w:r>
            <w:r w:rsidRPr="00B648F1">
              <w:rPr>
                <w:lang w:val="en-CA"/>
              </w:rPr>
              <w:t xml:space="preserve"> 201</w:t>
            </w:r>
            <w:r>
              <w:rPr>
                <w:rFonts w:hint="eastAsia"/>
                <w:lang w:val="en-CA" w:eastAsia="zh-CN"/>
              </w:rPr>
              <w:t>5</w:t>
            </w:r>
          </w:p>
        </w:tc>
        <w:tc>
          <w:tcPr>
            <w:tcW w:w="3168" w:type="dxa"/>
          </w:tcPr>
          <w:p w:rsidR="00933640" w:rsidRPr="005B217D" w:rsidRDefault="00933640" w:rsidP="004910C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Document: JCTVC-</w:t>
            </w:r>
            <w:r w:rsidR="00DE3027" w:rsidRPr="00D770C9">
              <w:rPr>
                <w:rFonts w:hint="eastAsia"/>
                <w:lang w:val="en-CA" w:eastAsia="zh-CN"/>
              </w:rPr>
              <w:t>T</w:t>
            </w:r>
            <w:r w:rsidR="004910CC">
              <w:rPr>
                <w:lang w:val="en-CA" w:eastAsia="zh-CN"/>
              </w:rPr>
              <w:t>0133</w:t>
            </w:r>
            <w:ins w:id="0" w:author="Rajan Joshi" w:date="2015-02-06T18:16:00Z">
              <w:r w:rsidR="00AE41EB">
                <w:rPr>
                  <w:lang w:val="en-CA" w:eastAsia="zh-CN"/>
                </w:rPr>
                <w:t>-v2</w:t>
              </w:r>
            </w:ins>
            <w:bookmarkStart w:id="1" w:name="_GoBack"/>
            <w:bookmarkEnd w:id="1"/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A0253E">
        <w:tc>
          <w:tcPr>
            <w:tcW w:w="1458" w:type="dxa"/>
          </w:tcPr>
          <w:p w:rsidR="00E61DAC" w:rsidRPr="00A0253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0253E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0253E" w:rsidRDefault="00021BE6" w:rsidP="00F10205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 w:eastAsia="zh-CN"/>
              </w:rPr>
              <w:t>Non-CE1</w:t>
            </w:r>
            <w:r w:rsidR="00565D6A">
              <w:rPr>
                <w:b/>
                <w:szCs w:val="22"/>
                <w:lang w:val="en-CA"/>
              </w:rPr>
              <w:t xml:space="preserve">: </w:t>
            </w:r>
            <w:r w:rsidR="00F10205">
              <w:rPr>
                <w:b/>
                <w:szCs w:val="22"/>
                <w:lang w:val="en-CA"/>
              </w:rPr>
              <w:t>Modification of palette run coding</w:t>
            </w:r>
          </w:p>
        </w:tc>
      </w:tr>
      <w:tr w:rsidR="00E61DAC" w:rsidRPr="00A0253E">
        <w:tc>
          <w:tcPr>
            <w:tcW w:w="1458" w:type="dxa"/>
          </w:tcPr>
          <w:p w:rsidR="00E61DAC" w:rsidRPr="00A0253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0253E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0253E" w:rsidRDefault="00E61DAC" w:rsidP="00F30BE1">
            <w:pPr>
              <w:spacing w:before="60" w:after="60"/>
              <w:rPr>
                <w:szCs w:val="22"/>
                <w:lang w:val="en-CA"/>
              </w:rPr>
            </w:pPr>
            <w:r w:rsidRPr="00A0253E">
              <w:rPr>
                <w:szCs w:val="22"/>
                <w:lang w:val="en-CA"/>
              </w:rPr>
              <w:t xml:space="preserve">Input Document to </w:t>
            </w:r>
            <w:r w:rsidR="00AE341B" w:rsidRPr="00A0253E">
              <w:rPr>
                <w:szCs w:val="22"/>
                <w:lang w:val="en-CA"/>
              </w:rPr>
              <w:t>JCT-VC</w:t>
            </w:r>
            <w:r w:rsidRPr="00A0253E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A0253E">
        <w:tc>
          <w:tcPr>
            <w:tcW w:w="1458" w:type="dxa"/>
          </w:tcPr>
          <w:p w:rsidR="00E61DAC" w:rsidRPr="00A0253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0253E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0253E" w:rsidRDefault="00E61DAC" w:rsidP="00F30BE1">
            <w:pPr>
              <w:spacing w:before="60" w:after="60"/>
              <w:rPr>
                <w:szCs w:val="22"/>
                <w:lang w:val="en-CA"/>
              </w:rPr>
            </w:pPr>
            <w:r w:rsidRPr="00A0253E">
              <w:rPr>
                <w:szCs w:val="22"/>
                <w:lang w:val="en-CA"/>
              </w:rPr>
              <w:t>Proposal</w:t>
            </w:r>
          </w:p>
        </w:tc>
      </w:tr>
      <w:tr w:rsidR="00E61DAC" w:rsidRPr="00A0253E">
        <w:tc>
          <w:tcPr>
            <w:tcW w:w="1458" w:type="dxa"/>
          </w:tcPr>
          <w:p w:rsidR="00E61DAC" w:rsidRPr="00A0253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0253E">
              <w:rPr>
                <w:i/>
                <w:szCs w:val="22"/>
                <w:lang w:val="en-CA"/>
              </w:rPr>
              <w:t>Author(s) or</w:t>
            </w:r>
            <w:r w:rsidRPr="00A0253E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C4D87" w:rsidRDefault="00F10205" w:rsidP="00FC257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Marta Karczewicz</w:t>
            </w:r>
          </w:p>
          <w:p w:rsidR="00DE3027" w:rsidRDefault="00F10205" w:rsidP="00FC257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Rajan Joshi</w:t>
            </w:r>
          </w:p>
          <w:p w:rsidR="006F53DA" w:rsidRDefault="00DE3027" w:rsidP="00FC2577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Vadim Seregin</w:t>
            </w:r>
          </w:p>
          <w:p w:rsidR="001F37B8" w:rsidRDefault="00F10205" w:rsidP="00FC2577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Wei Pu</w:t>
            </w:r>
          </w:p>
          <w:p w:rsidR="006F53DA" w:rsidRDefault="00DE3027" w:rsidP="00FC2577">
            <w:pPr>
              <w:spacing w:before="60" w:after="60"/>
              <w:rPr>
                <w:lang w:eastAsia="zh-CN"/>
              </w:rPr>
            </w:pPr>
            <w:r>
              <w:rPr>
                <w:lang w:eastAsia="zh-TW"/>
              </w:rPr>
              <w:t>Feng Zou</w:t>
            </w:r>
            <w:r w:rsidR="006F53DA">
              <w:rPr>
                <w:rFonts w:hint="eastAsia"/>
                <w:lang w:eastAsia="zh-TW"/>
              </w:rPr>
              <w:t xml:space="preserve"> </w:t>
            </w:r>
          </w:p>
          <w:p w:rsidR="005A7D8B" w:rsidRPr="00A0253E" w:rsidRDefault="005A7D8B" w:rsidP="00FC2577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61DAC" w:rsidRPr="00A0253E" w:rsidRDefault="00E61DAC">
            <w:pPr>
              <w:spacing w:before="60" w:after="60"/>
              <w:rPr>
                <w:szCs w:val="22"/>
                <w:lang w:val="en-CA"/>
              </w:rPr>
            </w:pPr>
            <w:r w:rsidRPr="00A0253E">
              <w:rPr>
                <w:szCs w:val="22"/>
                <w:lang w:val="en-CA"/>
              </w:rPr>
              <w:br/>
              <w:t>Tel:</w:t>
            </w:r>
            <w:r w:rsidRPr="00A0253E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E61DAC" w:rsidP="00F30BE1">
            <w:pPr>
              <w:spacing w:before="60" w:after="60"/>
              <w:rPr>
                <w:szCs w:val="22"/>
                <w:lang w:val="en-CA"/>
              </w:rPr>
            </w:pPr>
            <w:r w:rsidRPr="00A0253E">
              <w:rPr>
                <w:szCs w:val="22"/>
                <w:lang w:val="en-CA"/>
              </w:rPr>
              <w:br/>
            </w:r>
            <w:r w:rsidR="00F30BE1" w:rsidRPr="00A0253E">
              <w:rPr>
                <w:szCs w:val="22"/>
                <w:lang w:val="en-CA"/>
              </w:rPr>
              <w:t>+1-</w:t>
            </w:r>
            <w:r w:rsidR="00DE3027">
              <w:rPr>
                <w:szCs w:val="22"/>
                <w:lang w:val="en-CA"/>
              </w:rPr>
              <w:t>858-658-</w:t>
            </w:r>
            <w:r w:rsidR="00F10205">
              <w:rPr>
                <w:szCs w:val="22"/>
                <w:lang w:val="en-CA"/>
              </w:rPr>
              <w:t>5673</w:t>
            </w:r>
            <w:r w:rsidRPr="00A0253E">
              <w:rPr>
                <w:szCs w:val="22"/>
                <w:lang w:val="en-CA"/>
              </w:rPr>
              <w:br/>
            </w:r>
            <w:hyperlink r:id="rId10" w:history="1">
              <w:r w:rsidR="00F10205" w:rsidRPr="006516BC">
                <w:rPr>
                  <w:rStyle w:val="Hyperlink"/>
                  <w:szCs w:val="22"/>
                  <w:lang w:val="en-CA"/>
                </w:rPr>
                <w:t>martak@qti.qualcomm.com</w:t>
              </w:r>
            </w:hyperlink>
          </w:p>
          <w:p w:rsidR="00F30BE1" w:rsidRPr="00A0253E" w:rsidRDefault="00F30BE1" w:rsidP="0046255D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A0253E">
        <w:tc>
          <w:tcPr>
            <w:tcW w:w="1458" w:type="dxa"/>
          </w:tcPr>
          <w:p w:rsidR="00E61DAC" w:rsidRPr="00A0253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0253E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5A7D8B" w:rsidRPr="00A0253E" w:rsidRDefault="005A7D8B">
            <w:pPr>
              <w:spacing w:before="60" w:after="60"/>
              <w:rPr>
                <w:szCs w:val="22"/>
                <w:lang w:val="en-CA" w:eastAsia="zh-CN"/>
              </w:rPr>
            </w:pPr>
            <w:r w:rsidRPr="00632CB0">
              <w:rPr>
                <w:rFonts w:eastAsia="Batang"/>
                <w:lang w:val="en-GB" w:eastAsia="ko-KR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6F53DA" w:rsidRPr="00813CBA" w:rsidRDefault="00F10205" w:rsidP="009154BA">
      <w:pPr>
        <w:jc w:val="both"/>
        <w:rPr>
          <w:lang w:val="en-CA"/>
        </w:rPr>
      </w:pPr>
      <w:r>
        <w:rPr>
          <w:lang w:val="en-CA"/>
        </w:rPr>
        <w:t xml:space="preserve">A modification of palette run coding is proposed. </w:t>
      </w:r>
      <w:r w:rsidR="00FB7044">
        <w:rPr>
          <w:lang w:val="en-CA"/>
        </w:rPr>
        <w:t xml:space="preserve">It extends the technique </w:t>
      </w:r>
      <w:r w:rsidR="004910CC">
        <w:rPr>
          <w:lang w:val="en-CA"/>
        </w:rPr>
        <w:t xml:space="preserve">of run-to-the-end-of-block </w:t>
      </w:r>
      <w:r w:rsidR="00FB7044">
        <w:rPr>
          <w:lang w:val="en-CA"/>
        </w:rPr>
        <w:t>proposed in JCTVC-T</w:t>
      </w:r>
      <w:r w:rsidR="003423E2">
        <w:rPr>
          <w:lang w:val="en-CA"/>
        </w:rPr>
        <w:t>0034</w:t>
      </w:r>
      <w:r w:rsidR="00FB7044">
        <w:rPr>
          <w:lang w:val="en-CA"/>
        </w:rPr>
        <w:t xml:space="preserve">. </w:t>
      </w:r>
      <w:r>
        <w:rPr>
          <w:lang w:val="en-CA"/>
        </w:rPr>
        <w:t>When the run starts at the start of a line, an end-of-line flag is coded</w:t>
      </w:r>
      <w:r w:rsidR="00FB7044">
        <w:rPr>
          <w:lang w:val="en-CA"/>
        </w:rPr>
        <w:t xml:space="preserve"> to indicate whether the run ends at the end of </w:t>
      </w:r>
      <w:r w:rsidR="004910CC">
        <w:rPr>
          <w:lang w:val="en-CA"/>
        </w:rPr>
        <w:t>the same or another</w:t>
      </w:r>
      <w:r w:rsidR="00FB7044">
        <w:rPr>
          <w:lang w:val="en-CA"/>
        </w:rPr>
        <w:t xml:space="preserve"> line. When the flag is one, the number of lines is coded. When the flag is zero or when the run does not start at the start of a line, the run coding technique proposed in JCTVC-T</w:t>
      </w:r>
      <w:r w:rsidR="003423E2">
        <w:rPr>
          <w:lang w:val="en-CA"/>
        </w:rPr>
        <w:t>0034</w:t>
      </w:r>
      <w:r w:rsidR="00FB7044">
        <w:rPr>
          <w:lang w:val="en-CA"/>
        </w:rPr>
        <w:t xml:space="preserve"> is used. </w:t>
      </w:r>
      <w:r w:rsidR="0062538A">
        <w:rPr>
          <w:lang w:val="en-CA"/>
        </w:rPr>
        <w:t xml:space="preserve">It is reported that the method achieves BD-rates in the range of </w:t>
      </w:r>
      <w:r w:rsidR="004910CC">
        <w:rPr>
          <w:lang w:val="en-CA"/>
        </w:rPr>
        <w:t>0.0</w:t>
      </w:r>
      <w:r w:rsidR="0062538A">
        <w:rPr>
          <w:lang w:val="en-CA"/>
        </w:rPr>
        <w:t xml:space="preserve">% to </w:t>
      </w:r>
      <w:r w:rsidR="00560B80">
        <w:rPr>
          <w:lang w:val="en-CA"/>
        </w:rPr>
        <w:t>−</w:t>
      </w:r>
      <w:r w:rsidR="004910CC" w:rsidRPr="004910CC">
        <w:rPr>
          <w:lang w:val="en-CA"/>
        </w:rPr>
        <w:t>0.5</w:t>
      </w:r>
      <w:r w:rsidR="0062538A">
        <w:rPr>
          <w:lang w:val="en-CA"/>
        </w:rPr>
        <w:t xml:space="preserve">% for the Y/G component under </w:t>
      </w:r>
      <w:r w:rsidR="009D0E30">
        <w:rPr>
          <w:lang w:val="en-CA"/>
        </w:rPr>
        <w:t xml:space="preserve">All-Intra </w:t>
      </w:r>
      <w:r w:rsidR="0062538A">
        <w:rPr>
          <w:lang w:val="en-CA"/>
        </w:rPr>
        <w:t xml:space="preserve">lossy </w:t>
      </w:r>
      <w:r w:rsidR="009D0E30">
        <w:rPr>
          <w:lang w:val="en-CA"/>
        </w:rPr>
        <w:t>configuration</w:t>
      </w:r>
      <w:r w:rsidR="0062538A">
        <w:rPr>
          <w:lang w:val="en-CA"/>
        </w:rPr>
        <w:t xml:space="preserve"> compared with SCM3.0 anchor.</w:t>
      </w:r>
      <w:r w:rsidR="00DE3027">
        <w:rPr>
          <w:lang w:val="en-CA"/>
        </w:rPr>
        <w:t xml:space="preserve">  </w:t>
      </w:r>
    </w:p>
    <w:p w:rsidR="00224381" w:rsidRPr="005B217D" w:rsidRDefault="00BD7B1D" w:rsidP="00224381">
      <w:pPr>
        <w:pStyle w:val="Heading1"/>
        <w:rPr>
          <w:lang w:val="en-CA"/>
        </w:rPr>
      </w:pPr>
      <w:r>
        <w:rPr>
          <w:lang w:val="en-CA"/>
        </w:rPr>
        <w:t>Technical description</w:t>
      </w:r>
      <w:r w:rsidRPr="005B217D">
        <w:rPr>
          <w:lang w:val="en-CA"/>
        </w:rPr>
        <w:t xml:space="preserve"> </w:t>
      </w:r>
    </w:p>
    <w:p w:rsidR="00FB7044" w:rsidRDefault="00FB7044" w:rsidP="00FB7044">
      <w:pPr>
        <w:jc w:val="both"/>
        <w:rPr>
          <w:rFonts w:eastAsia="Malgun Gothic"/>
        </w:rPr>
      </w:pPr>
      <w:r>
        <w:rPr>
          <w:lang w:val="en-CA"/>
        </w:rPr>
        <w:t>In JCTVC-T</w:t>
      </w:r>
      <w:r w:rsidR="003423E2">
        <w:rPr>
          <w:lang w:val="en-CA"/>
        </w:rPr>
        <w:t>0034</w:t>
      </w:r>
      <w:r>
        <w:rPr>
          <w:lang w:val="en-CA"/>
        </w:rPr>
        <w:t xml:space="preserve">, a modification of the current palette run coding method is proposed. </w:t>
      </w:r>
      <w:r>
        <w:rPr>
          <w:rFonts w:eastAsia="Malgun Gothic"/>
        </w:rPr>
        <w:t>When the prefix</w:t>
      </w:r>
      <w:r w:rsidR="009D291A">
        <w:rPr>
          <w:rFonts w:eastAsia="Malgun Gothic"/>
        </w:rPr>
        <w:t xml:space="preserve"> for the palette run mode</w:t>
      </w:r>
      <w:r>
        <w:rPr>
          <w:rFonts w:eastAsia="Malgun Gothic"/>
        </w:rPr>
        <w:t xml:space="preserve"> is truncated, an additional flag is coded to indicate whether the run conti</w:t>
      </w:r>
      <w:r w:rsidR="009D291A">
        <w:rPr>
          <w:rFonts w:eastAsia="Malgun Gothic"/>
        </w:rPr>
        <w:t xml:space="preserve">nues </w:t>
      </w:r>
      <w:r w:rsidR="004910CC">
        <w:rPr>
          <w:rFonts w:eastAsia="Malgun Gothic"/>
        </w:rPr>
        <w:t>to</w:t>
      </w:r>
      <w:r w:rsidR="009D291A">
        <w:rPr>
          <w:rFonts w:eastAsia="Malgun Gothic"/>
        </w:rPr>
        <w:t xml:space="preserve"> the </w:t>
      </w:r>
      <w:r w:rsidR="004910CC">
        <w:rPr>
          <w:rFonts w:eastAsia="Malgun Gothic"/>
        </w:rPr>
        <w:t>end</w:t>
      </w:r>
      <w:r w:rsidR="009D291A">
        <w:rPr>
          <w:rFonts w:eastAsia="Malgun Gothic"/>
        </w:rPr>
        <w:t xml:space="preserve"> of the block.</w:t>
      </w:r>
    </w:p>
    <w:p w:rsidR="009D291A" w:rsidRDefault="004910CC" w:rsidP="00FB7044">
      <w:pPr>
        <w:jc w:val="both"/>
        <w:rPr>
          <w:rFonts w:eastAsia="Malgun Gothic"/>
        </w:rPr>
      </w:pPr>
      <w:r>
        <w:rPr>
          <w:rFonts w:eastAsia="Malgun Gothic"/>
        </w:rPr>
        <w:t>Here, w</w:t>
      </w:r>
      <w:r w:rsidR="009D291A">
        <w:rPr>
          <w:rFonts w:eastAsia="Malgun Gothic"/>
        </w:rPr>
        <w:t xml:space="preserve">e propose an extension of this mechanism. It </w:t>
      </w:r>
      <w:r>
        <w:rPr>
          <w:rFonts w:eastAsia="Malgun Gothic"/>
        </w:rPr>
        <w:t>can be described as follows</w:t>
      </w:r>
      <w:r w:rsidR="009D291A">
        <w:rPr>
          <w:rFonts w:eastAsia="Malgun Gothic"/>
        </w:rPr>
        <w:t>:</w:t>
      </w:r>
    </w:p>
    <w:p w:rsidR="009D291A" w:rsidRPr="009D291A" w:rsidRDefault="009D291A" w:rsidP="009D291A">
      <w:pPr>
        <w:jc w:val="both"/>
        <w:rPr>
          <w:rFonts w:eastAsia="Malgun Gothic"/>
        </w:rPr>
      </w:pPr>
    </w:p>
    <w:p w:rsidR="009D291A" w:rsidRPr="003423E2" w:rsidRDefault="009D291A" w:rsidP="009D291A">
      <w:pPr>
        <w:pStyle w:val="ListParagraph"/>
        <w:numPr>
          <w:ilvl w:val="0"/>
          <w:numId w:val="18"/>
        </w:numPr>
        <w:ind w:leftChars="0"/>
        <w:jc w:val="both"/>
        <w:rPr>
          <w:rFonts w:eastAsia="Malgun Gothic"/>
          <w:sz w:val="22"/>
          <w:szCs w:val="22"/>
        </w:rPr>
      </w:pPr>
      <w:r w:rsidRPr="003423E2">
        <w:rPr>
          <w:rFonts w:eastAsia="Malgun Gothic"/>
          <w:sz w:val="22"/>
          <w:szCs w:val="22"/>
        </w:rPr>
        <w:t>When a run starts at the beginning of a line, an '</w:t>
      </w:r>
      <w:proofErr w:type="spellStart"/>
      <w:r w:rsidRPr="003423E2">
        <w:rPr>
          <w:rFonts w:eastAsia="Malgun Gothic"/>
          <w:sz w:val="22"/>
          <w:szCs w:val="22"/>
        </w:rPr>
        <w:t>end_of_line</w:t>
      </w:r>
      <w:proofErr w:type="spellEnd"/>
      <w:r w:rsidRPr="003423E2">
        <w:rPr>
          <w:rFonts w:eastAsia="Malgun Gothic"/>
          <w:sz w:val="22"/>
          <w:szCs w:val="22"/>
        </w:rPr>
        <w:t>' flag is coded to indicate whether the run ends at the end of that or any other line.</w:t>
      </w:r>
    </w:p>
    <w:p w:rsidR="009D291A" w:rsidRPr="003423E2" w:rsidRDefault="009D291A" w:rsidP="009D291A">
      <w:pPr>
        <w:pStyle w:val="ListParagraph"/>
        <w:numPr>
          <w:ilvl w:val="0"/>
          <w:numId w:val="18"/>
        </w:numPr>
        <w:ind w:leftChars="0"/>
        <w:jc w:val="both"/>
        <w:rPr>
          <w:rFonts w:eastAsia="Malgun Gothic"/>
          <w:sz w:val="22"/>
          <w:szCs w:val="22"/>
        </w:rPr>
      </w:pPr>
      <w:r w:rsidRPr="003423E2">
        <w:rPr>
          <w:rFonts w:eastAsia="Malgun Gothic"/>
          <w:sz w:val="22"/>
          <w:szCs w:val="22"/>
        </w:rPr>
        <w:t xml:space="preserve">If the </w:t>
      </w:r>
      <w:proofErr w:type="spellStart"/>
      <w:r w:rsidRPr="003423E2">
        <w:rPr>
          <w:rFonts w:eastAsia="Malgun Gothic"/>
          <w:sz w:val="22"/>
          <w:szCs w:val="22"/>
        </w:rPr>
        <w:t>end_of_line</w:t>
      </w:r>
      <w:proofErr w:type="spellEnd"/>
      <w:r w:rsidRPr="003423E2">
        <w:rPr>
          <w:rFonts w:eastAsia="Malgun Gothic"/>
          <w:sz w:val="22"/>
          <w:szCs w:val="22"/>
        </w:rPr>
        <w:t xml:space="preserve"> flag is one, the number of lines is coded by reusing the code used for </w:t>
      </w:r>
      <w:proofErr w:type="spellStart"/>
      <w:r w:rsidRPr="003423E2">
        <w:rPr>
          <w:rFonts w:eastAsia="Malgun Gothic"/>
          <w:b/>
          <w:sz w:val="22"/>
          <w:szCs w:val="22"/>
        </w:rPr>
        <w:t>coeff_abs_level_remaining</w:t>
      </w:r>
      <w:proofErr w:type="spellEnd"/>
      <w:r w:rsidRPr="003423E2">
        <w:rPr>
          <w:rFonts w:eastAsia="Malgun Gothic"/>
          <w:sz w:val="22"/>
          <w:szCs w:val="22"/>
        </w:rPr>
        <w:t xml:space="preserve"> syntax element. A zero value is interpreted as the run continuing to the end of the block.</w:t>
      </w:r>
    </w:p>
    <w:p w:rsidR="009D291A" w:rsidRPr="003423E2" w:rsidRDefault="009D291A" w:rsidP="009D291A">
      <w:pPr>
        <w:pStyle w:val="ListParagraph"/>
        <w:numPr>
          <w:ilvl w:val="0"/>
          <w:numId w:val="18"/>
        </w:numPr>
        <w:ind w:leftChars="0"/>
        <w:jc w:val="both"/>
        <w:rPr>
          <w:rFonts w:eastAsia="Malgun Gothic"/>
          <w:sz w:val="22"/>
          <w:szCs w:val="22"/>
        </w:rPr>
      </w:pPr>
      <w:r w:rsidRPr="003423E2">
        <w:rPr>
          <w:rFonts w:eastAsia="Malgun Gothic"/>
          <w:sz w:val="22"/>
          <w:szCs w:val="22"/>
        </w:rPr>
        <w:t xml:space="preserve">If the </w:t>
      </w:r>
      <w:proofErr w:type="spellStart"/>
      <w:r w:rsidRPr="003423E2">
        <w:rPr>
          <w:rFonts w:eastAsia="Malgun Gothic"/>
          <w:sz w:val="22"/>
          <w:szCs w:val="22"/>
        </w:rPr>
        <w:t>end_of_line</w:t>
      </w:r>
      <w:proofErr w:type="spellEnd"/>
      <w:r w:rsidRPr="003423E2">
        <w:rPr>
          <w:rFonts w:eastAsia="Malgun Gothic"/>
          <w:sz w:val="22"/>
          <w:szCs w:val="22"/>
        </w:rPr>
        <w:t xml:space="preserve"> flag is zero, the run coding method </w:t>
      </w:r>
      <w:r w:rsidR="003423E2" w:rsidRPr="003423E2">
        <w:rPr>
          <w:rFonts w:eastAsia="Malgun Gothic"/>
          <w:sz w:val="22"/>
          <w:szCs w:val="22"/>
        </w:rPr>
        <w:t xml:space="preserve">proposed in </w:t>
      </w:r>
      <w:r w:rsidR="003423E2" w:rsidRPr="003423E2">
        <w:rPr>
          <w:sz w:val="22"/>
          <w:szCs w:val="22"/>
          <w:lang w:val="en-CA"/>
        </w:rPr>
        <w:t>JCTVC-T0034 is used</w:t>
      </w:r>
      <w:r w:rsidR="003423E2" w:rsidRPr="003423E2">
        <w:rPr>
          <w:rFonts w:eastAsia="Malgun Gothic"/>
          <w:sz w:val="22"/>
          <w:szCs w:val="22"/>
        </w:rPr>
        <w:t xml:space="preserve"> with the variable </w:t>
      </w:r>
      <w:proofErr w:type="spellStart"/>
      <w:r w:rsidR="003423E2" w:rsidRPr="003423E2">
        <w:rPr>
          <w:rFonts w:eastAsia="Malgun Gothic"/>
          <w:sz w:val="22"/>
          <w:szCs w:val="22"/>
        </w:rPr>
        <w:t>bPossibleLastRun</w:t>
      </w:r>
      <w:proofErr w:type="spellEnd"/>
      <w:r w:rsidR="003423E2" w:rsidRPr="003423E2">
        <w:rPr>
          <w:rFonts w:eastAsia="Malgun Gothic"/>
          <w:sz w:val="22"/>
          <w:szCs w:val="22"/>
        </w:rPr>
        <w:t xml:space="preserve"> set to false</w:t>
      </w:r>
      <w:r w:rsidRPr="003423E2">
        <w:rPr>
          <w:rFonts w:eastAsia="Malgun Gothic"/>
          <w:sz w:val="22"/>
          <w:szCs w:val="22"/>
        </w:rPr>
        <w:t>. The run and maximum run values are adjusted to take into account that the run values that cause the run to end at the end of a line are impossible.</w:t>
      </w:r>
    </w:p>
    <w:p w:rsidR="000C70AB" w:rsidRPr="003423E2" w:rsidRDefault="009D291A" w:rsidP="003423E2">
      <w:pPr>
        <w:pStyle w:val="ListParagraph"/>
        <w:numPr>
          <w:ilvl w:val="0"/>
          <w:numId w:val="18"/>
        </w:numPr>
        <w:ind w:leftChars="0"/>
        <w:jc w:val="both"/>
        <w:rPr>
          <w:rFonts w:eastAsia="Malgun Gothic"/>
          <w:sz w:val="22"/>
          <w:szCs w:val="22"/>
        </w:rPr>
      </w:pPr>
      <w:r w:rsidRPr="003423E2">
        <w:rPr>
          <w:rFonts w:eastAsia="Malgun Gothic"/>
          <w:sz w:val="22"/>
          <w:szCs w:val="22"/>
        </w:rPr>
        <w:t>If the run does not start at the beginning of a line, the method proposed in</w:t>
      </w:r>
      <w:r w:rsidR="003423E2" w:rsidRPr="003423E2">
        <w:rPr>
          <w:rFonts w:eastAsia="Malgun Gothic"/>
          <w:sz w:val="22"/>
          <w:szCs w:val="22"/>
        </w:rPr>
        <w:t xml:space="preserve"> </w:t>
      </w:r>
      <w:r w:rsidR="003423E2" w:rsidRPr="003423E2">
        <w:rPr>
          <w:sz w:val="22"/>
          <w:szCs w:val="22"/>
          <w:lang w:val="en-CA"/>
        </w:rPr>
        <w:t>JCTVC-T</w:t>
      </w:r>
      <w:r w:rsidR="003423E2">
        <w:rPr>
          <w:sz w:val="22"/>
          <w:szCs w:val="22"/>
          <w:lang w:val="en-CA"/>
        </w:rPr>
        <w:t>0034</w:t>
      </w:r>
      <w:r w:rsidR="003423E2" w:rsidRPr="003423E2">
        <w:rPr>
          <w:sz w:val="22"/>
          <w:szCs w:val="22"/>
          <w:lang w:val="en-CA"/>
        </w:rPr>
        <w:t xml:space="preserve"> is used</w:t>
      </w:r>
      <w:r w:rsidR="003423E2">
        <w:rPr>
          <w:sz w:val="22"/>
          <w:szCs w:val="22"/>
          <w:lang w:val="en-CA"/>
        </w:rPr>
        <w:t xml:space="preserve"> with </w:t>
      </w:r>
      <w:proofErr w:type="spellStart"/>
      <w:r w:rsidR="003423E2" w:rsidRPr="003423E2">
        <w:rPr>
          <w:rFonts w:eastAsia="Malgun Gothic"/>
          <w:sz w:val="22"/>
          <w:szCs w:val="22"/>
        </w:rPr>
        <w:t>b</w:t>
      </w:r>
      <w:r w:rsidR="003423E2">
        <w:rPr>
          <w:rFonts w:eastAsia="Malgun Gothic"/>
          <w:sz w:val="22"/>
          <w:szCs w:val="22"/>
        </w:rPr>
        <w:t>PossibleLastRun</w:t>
      </w:r>
      <w:proofErr w:type="spellEnd"/>
      <w:r w:rsidR="003423E2">
        <w:rPr>
          <w:rFonts w:eastAsia="Malgun Gothic"/>
          <w:sz w:val="22"/>
          <w:szCs w:val="22"/>
        </w:rPr>
        <w:t xml:space="preserve"> set to true</w:t>
      </w:r>
      <w:r w:rsidR="003423E2" w:rsidRPr="003423E2">
        <w:rPr>
          <w:rFonts w:eastAsia="Malgun Gothic"/>
          <w:sz w:val="22"/>
          <w:szCs w:val="22"/>
        </w:rPr>
        <w:t>.</w:t>
      </w:r>
      <w:r w:rsidRPr="003423E2">
        <w:rPr>
          <w:rFonts w:eastAsia="Malgun Gothic"/>
          <w:sz w:val="22"/>
          <w:szCs w:val="22"/>
        </w:rPr>
        <w:t xml:space="preserve"> </w:t>
      </w:r>
    </w:p>
    <w:p w:rsidR="00E92429" w:rsidRDefault="00BD7B1D" w:rsidP="00FB3E63">
      <w:pPr>
        <w:pStyle w:val="Heading1"/>
        <w:rPr>
          <w:lang w:val="en-CA"/>
        </w:rPr>
      </w:pPr>
      <w:r>
        <w:rPr>
          <w:szCs w:val="22"/>
          <w:lang w:val="en-CA"/>
        </w:rPr>
        <w:t>Simulation results</w:t>
      </w:r>
      <w:r w:rsidR="00906E77">
        <w:rPr>
          <w:lang w:val="en-CA"/>
        </w:rPr>
        <w:t xml:space="preserve"> </w:t>
      </w:r>
    </w:p>
    <w:p w:rsidR="00D34E64" w:rsidRDefault="00482CF4" w:rsidP="00D34E64">
      <w:pPr>
        <w:jc w:val="both"/>
        <w:rPr>
          <w:lang w:val="en-CA"/>
        </w:rPr>
      </w:pPr>
      <w:r>
        <w:rPr>
          <w:lang w:val="en-CA"/>
        </w:rPr>
        <w:t xml:space="preserve">The </w:t>
      </w:r>
      <w:r w:rsidR="00BD7B1D">
        <w:rPr>
          <w:lang w:val="en-CA" w:eastAsia="zh-CN"/>
        </w:rPr>
        <w:t>proposed method is</w:t>
      </w:r>
      <w:r w:rsidR="00095801">
        <w:rPr>
          <w:lang w:val="en-CA"/>
        </w:rPr>
        <w:t xml:space="preserve"> implemented on top of SCM</w:t>
      </w:r>
      <w:r w:rsidR="00095801">
        <w:rPr>
          <w:rFonts w:hint="eastAsia"/>
          <w:lang w:val="en-CA" w:eastAsia="zh-CN"/>
        </w:rPr>
        <w:t>3</w:t>
      </w:r>
      <w:r w:rsidR="00BC603A">
        <w:rPr>
          <w:lang w:val="en-CA"/>
        </w:rPr>
        <w:t>.0</w:t>
      </w:r>
      <w:r w:rsidR="00632F26">
        <w:rPr>
          <w:lang w:val="en-CA"/>
        </w:rPr>
        <w:t xml:space="preserve"> </w:t>
      </w:r>
      <w:r w:rsidR="00BC603A">
        <w:rPr>
          <w:lang w:val="en-CA"/>
        </w:rPr>
        <w:t>and tested using the common test co</w:t>
      </w:r>
      <w:r w:rsidR="00565D6A">
        <w:rPr>
          <w:lang w:val="en-CA"/>
        </w:rPr>
        <w:t>ndition defined in [</w:t>
      </w:r>
      <w:r w:rsidR="0046255D">
        <w:rPr>
          <w:lang w:val="en-CA" w:eastAsia="zh-CN"/>
        </w:rPr>
        <w:t>1</w:t>
      </w:r>
      <w:r w:rsidR="00565D6A">
        <w:rPr>
          <w:lang w:val="en-CA"/>
        </w:rPr>
        <w:t xml:space="preserve">]. </w:t>
      </w:r>
      <w:r w:rsidR="00D34E64">
        <w:rPr>
          <w:lang w:val="en-CA"/>
        </w:rPr>
        <w:t xml:space="preserve">Table </w:t>
      </w:r>
      <w:r w:rsidR="00D34E64">
        <w:rPr>
          <w:rFonts w:hint="eastAsia"/>
          <w:lang w:val="en-CA" w:eastAsia="zh-CN"/>
        </w:rPr>
        <w:t>1</w:t>
      </w:r>
      <w:r w:rsidR="00BC603A">
        <w:rPr>
          <w:lang w:val="en-CA"/>
        </w:rPr>
        <w:t xml:space="preserve"> </w:t>
      </w:r>
      <w:r w:rsidR="00D34E64">
        <w:rPr>
          <w:rFonts w:hint="eastAsia"/>
          <w:lang w:val="en-CA" w:eastAsia="zh-CN"/>
        </w:rPr>
        <w:t>report</w:t>
      </w:r>
      <w:r w:rsidR="0046255D">
        <w:rPr>
          <w:lang w:val="en-CA" w:eastAsia="zh-CN"/>
        </w:rPr>
        <w:t>s</w:t>
      </w:r>
      <w:r w:rsidR="00BC603A">
        <w:rPr>
          <w:lang w:val="en-CA"/>
        </w:rPr>
        <w:t xml:space="preserve"> the </w:t>
      </w:r>
      <w:r w:rsidR="004558B3">
        <w:rPr>
          <w:lang w:val="en-CA"/>
        </w:rPr>
        <w:t>lossy</w:t>
      </w:r>
      <w:r w:rsidR="0083754C">
        <w:rPr>
          <w:lang w:val="en-CA"/>
        </w:rPr>
        <w:t xml:space="preserve"> </w:t>
      </w:r>
      <w:r w:rsidR="00BC603A">
        <w:rPr>
          <w:lang w:val="en-CA"/>
        </w:rPr>
        <w:t xml:space="preserve">coding performance </w:t>
      </w:r>
      <w:r w:rsidR="0046255D">
        <w:rPr>
          <w:lang w:val="en-CA"/>
        </w:rPr>
        <w:t xml:space="preserve">for All-Intra configuration. The anchor is </w:t>
      </w:r>
      <w:r w:rsidR="00B05549">
        <w:rPr>
          <w:lang w:val="en-CA"/>
        </w:rPr>
        <w:t xml:space="preserve">SCM </w:t>
      </w:r>
      <w:r w:rsidR="00B05549">
        <w:rPr>
          <w:rFonts w:hint="eastAsia"/>
          <w:lang w:val="en-CA" w:eastAsia="zh-CN"/>
        </w:rPr>
        <w:t>3</w:t>
      </w:r>
      <w:r w:rsidR="00632F26">
        <w:rPr>
          <w:lang w:val="en-CA"/>
        </w:rPr>
        <w:t>.0</w:t>
      </w:r>
      <w:r w:rsidR="00C0149C">
        <w:rPr>
          <w:rFonts w:hint="eastAsia"/>
          <w:lang w:val="en-CA" w:eastAsia="zh-CN"/>
        </w:rPr>
        <w:t>.</w:t>
      </w:r>
      <w:r w:rsidR="0046255D">
        <w:rPr>
          <w:lang w:val="en-CA" w:eastAsia="zh-CN"/>
        </w:rPr>
        <w:t xml:space="preserve"> </w:t>
      </w:r>
      <w:r w:rsidR="0046255D">
        <w:rPr>
          <w:lang w:val="en-CA"/>
        </w:rPr>
        <w:t>The simulation platform is a mostly homogenous LINUX cluster consisting of Intel(R) XEON CPUs.</w:t>
      </w:r>
      <w:ins w:id="2" w:author="Rajan Joshi" w:date="2015-02-06T18:14:00Z">
        <w:r w:rsidR="00AE41EB">
          <w:rPr>
            <w:lang w:val="en-CA"/>
          </w:rPr>
          <w:t xml:space="preserve"> The BD-rate performance for RA and LD configurations as well as all lossless configurations can be found in the accompanying spreadsheets.</w:t>
        </w:r>
      </w:ins>
    </w:p>
    <w:p w:rsidR="00B0267F" w:rsidRDefault="00AE41EB" w:rsidP="00B0267F">
      <w:pPr>
        <w:keepNext/>
        <w:jc w:val="both"/>
      </w:pPr>
      <w:ins w:id="3" w:author="Rajan Joshi" w:date="2015-02-06T18:14:00Z">
        <w:r w:rsidRPr="00AE41EB">
          <w:lastRenderedPageBreak/>
          <w:drawing>
            <wp:inline distT="0" distB="0" distL="0" distR="0">
              <wp:extent cx="4587875" cy="1837055"/>
              <wp:effectExtent l="0" t="0" r="3175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87875" cy="1837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  <w:del w:id="4" w:author="Rajan Joshi" w:date="2015-02-06T18:11:00Z">
        <w:r w:rsidR="00B0267F" w:rsidDel="001E01BB">
          <w:rPr>
            <w:lang w:val="en-CA"/>
          </w:rPr>
          <w:object w:dxaOrig="7393" w:dyaOrig="28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in;height:112.3pt" o:ole="">
              <v:imagedata r:id="rId12" o:title=""/>
            </v:shape>
            <o:OLEObject Type="Embed" ProgID="Excel.SheetMacroEnabled.12" ShapeID="_x0000_i1025" DrawAspect="Content" ObjectID="_1484751751" r:id="rId13"/>
          </w:object>
        </w:r>
      </w:del>
    </w:p>
    <w:p w:rsidR="0046255D" w:rsidRPr="00AE41EB" w:rsidRDefault="00B0267F" w:rsidP="00F744C7">
      <w:pPr>
        <w:pStyle w:val="Caption"/>
        <w:jc w:val="both"/>
        <w:rPr>
          <w:i w:val="0"/>
          <w:color w:val="auto"/>
          <w:lang w:val="en-CA"/>
          <w:rPrChange w:id="5" w:author="Rajan Joshi" w:date="2015-02-06T18:15:00Z">
            <w:rPr>
              <w:i w:val="0"/>
              <w:lang w:val="en-CA"/>
            </w:rPr>
          </w:rPrChange>
        </w:rPr>
      </w:pPr>
      <w:r w:rsidRPr="00AE41EB">
        <w:rPr>
          <w:i w:val="0"/>
          <w:color w:val="auto"/>
          <w:rPrChange w:id="6" w:author="Rajan Joshi" w:date="2015-02-06T18:15:00Z">
            <w:rPr>
              <w:i w:val="0"/>
            </w:rPr>
          </w:rPrChange>
        </w:rPr>
        <w:t xml:space="preserve">Table </w:t>
      </w:r>
      <w:r w:rsidRPr="00AE41EB">
        <w:rPr>
          <w:i w:val="0"/>
          <w:color w:val="auto"/>
          <w:rPrChange w:id="7" w:author="Rajan Joshi" w:date="2015-02-06T18:15:00Z">
            <w:rPr>
              <w:i w:val="0"/>
            </w:rPr>
          </w:rPrChange>
        </w:rPr>
        <w:fldChar w:fldCharType="begin"/>
      </w:r>
      <w:r w:rsidRPr="00AE41EB">
        <w:rPr>
          <w:i w:val="0"/>
          <w:color w:val="auto"/>
          <w:rPrChange w:id="8" w:author="Rajan Joshi" w:date="2015-02-06T18:15:00Z">
            <w:rPr>
              <w:i w:val="0"/>
            </w:rPr>
          </w:rPrChange>
        </w:rPr>
        <w:instrText xml:space="preserve"> SEQ Table \* ARABIC </w:instrText>
      </w:r>
      <w:r w:rsidRPr="00AE41EB">
        <w:rPr>
          <w:i w:val="0"/>
          <w:color w:val="auto"/>
          <w:rPrChange w:id="9" w:author="Rajan Joshi" w:date="2015-02-06T18:15:00Z">
            <w:rPr>
              <w:i w:val="0"/>
            </w:rPr>
          </w:rPrChange>
        </w:rPr>
        <w:fldChar w:fldCharType="separate"/>
      </w:r>
      <w:r w:rsidRPr="00AE41EB">
        <w:rPr>
          <w:i w:val="0"/>
          <w:noProof/>
          <w:color w:val="auto"/>
          <w:rPrChange w:id="10" w:author="Rajan Joshi" w:date="2015-02-06T18:15:00Z">
            <w:rPr>
              <w:i w:val="0"/>
              <w:noProof/>
            </w:rPr>
          </w:rPrChange>
        </w:rPr>
        <w:t>1</w:t>
      </w:r>
      <w:r w:rsidRPr="00AE41EB">
        <w:rPr>
          <w:i w:val="0"/>
          <w:color w:val="auto"/>
          <w:rPrChange w:id="11" w:author="Rajan Joshi" w:date="2015-02-06T18:15:00Z">
            <w:rPr>
              <w:i w:val="0"/>
            </w:rPr>
          </w:rPrChange>
        </w:rPr>
        <w:fldChar w:fldCharType="end"/>
      </w:r>
      <w:r w:rsidRPr="00AE41EB">
        <w:rPr>
          <w:i w:val="0"/>
          <w:color w:val="auto"/>
          <w:rPrChange w:id="12" w:author="Rajan Joshi" w:date="2015-02-06T18:15:00Z">
            <w:rPr>
              <w:i w:val="0"/>
            </w:rPr>
          </w:rPrChange>
        </w:rPr>
        <w:t>: BD-rate performance of the proposed method vs. SCM 3.0 (All-Intra lossy configuration)</w:t>
      </w:r>
    </w:p>
    <w:p w:rsidR="007A01B6" w:rsidRDefault="009E0ADE" w:rsidP="007A01B6">
      <w:pPr>
        <w:pStyle w:val="Heading1"/>
        <w:ind w:left="360" w:hanging="360"/>
        <w:rPr>
          <w:lang w:val="en-CA"/>
        </w:rPr>
      </w:pPr>
      <w:r>
        <w:rPr>
          <w:lang w:val="en-CA"/>
        </w:rPr>
        <w:t>Conclusion</w:t>
      </w:r>
    </w:p>
    <w:p w:rsidR="00D50381" w:rsidRPr="00D50381" w:rsidRDefault="00D50381" w:rsidP="005A0200">
      <w:pPr>
        <w:jc w:val="both"/>
        <w:rPr>
          <w:lang w:val="en-CA" w:eastAsia="zh-CN"/>
        </w:rPr>
      </w:pPr>
      <w:r>
        <w:rPr>
          <w:lang w:val="en-CA"/>
        </w:rPr>
        <w:t>The proposed</w:t>
      </w:r>
      <w:r w:rsidR="00FB2FCF">
        <w:rPr>
          <w:lang w:val="en-CA"/>
        </w:rPr>
        <w:t xml:space="preserve"> </w:t>
      </w:r>
      <w:r w:rsidR="003423E2">
        <w:rPr>
          <w:lang w:val="en-CA" w:eastAsia="zh-CN"/>
        </w:rPr>
        <w:t xml:space="preserve">method extends the palette run coding method proposed in JCTVC-T0034. </w:t>
      </w:r>
      <w:r w:rsidR="003423E2">
        <w:rPr>
          <w:lang w:val="en-CA"/>
        </w:rPr>
        <w:t xml:space="preserve">When the run starts at the start of a line, an end-of-line flag is coded to indicate whether the run ends at the end of </w:t>
      </w:r>
      <w:r w:rsidR="00B0267F">
        <w:rPr>
          <w:lang w:val="en-CA"/>
        </w:rPr>
        <w:t>that or another line</w:t>
      </w:r>
      <w:r w:rsidR="003423E2">
        <w:rPr>
          <w:lang w:val="en-CA"/>
        </w:rPr>
        <w:t>. When the flag is one, the number of lines is coded. When the flag is zero or when the run does not start at the start of a line, the run coding technique proposed in JCTVC-T0034 is used. The method ac</w:t>
      </w:r>
      <w:r w:rsidR="00B0267F">
        <w:rPr>
          <w:lang w:val="en-CA"/>
        </w:rPr>
        <w:t xml:space="preserve">hieves BD-rates in the range of </w:t>
      </w:r>
      <w:r w:rsidR="004910CC">
        <w:rPr>
          <w:lang w:val="en-CA"/>
        </w:rPr>
        <w:t>0.0% to −</w:t>
      </w:r>
      <w:r w:rsidR="004910CC" w:rsidRPr="004910CC">
        <w:rPr>
          <w:lang w:val="en-CA"/>
        </w:rPr>
        <w:t>0.5</w:t>
      </w:r>
      <w:r w:rsidR="004910CC">
        <w:rPr>
          <w:lang w:val="en-CA"/>
        </w:rPr>
        <w:t xml:space="preserve">% </w:t>
      </w:r>
      <w:r w:rsidR="003423E2">
        <w:rPr>
          <w:lang w:val="en-CA"/>
        </w:rPr>
        <w:t>for the Y/G component under All-Intra lossy configuration compared with SCM3.0 anchor</w:t>
      </w:r>
      <w:r w:rsidR="00560B80">
        <w:rPr>
          <w:lang w:val="en-CA"/>
        </w:rPr>
        <w:t>.</w:t>
      </w:r>
      <w:r w:rsidR="00482CF4">
        <w:rPr>
          <w:rFonts w:hint="eastAsia"/>
          <w:lang w:val="en-CA" w:eastAsia="zh-CN"/>
        </w:rPr>
        <w:t xml:space="preserve"> </w:t>
      </w:r>
    </w:p>
    <w:p w:rsidR="00E92429" w:rsidRDefault="00E92429" w:rsidP="00632F26">
      <w:pPr>
        <w:pStyle w:val="Heading1"/>
        <w:ind w:left="360" w:hanging="360"/>
        <w:rPr>
          <w:lang w:val="en-CA"/>
        </w:rPr>
      </w:pPr>
      <w:r>
        <w:rPr>
          <w:lang w:val="en-CA"/>
        </w:rPr>
        <w:t>References</w:t>
      </w:r>
    </w:p>
    <w:p w:rsidR="00D36F11" w:rsidRPr="009154BA" w:rsidRDefault="00D36F11" w:rsidP="00D36F11">
      <w:pPr>
        <w:numPr>
          <w:ilvl w:val="0"/>
          <w:numId w:val="16"/>
        </w:numPr>
        <w:tabs>
          <w:tab w:val="left" w:pos="567"/>
        </w:tabs>
        <w:contextualSpacing/>
        <w:jc w:val="both"/>
        <w:rPr>
          <w:szCs w:val="22"/>
          <w:lang w:val="en-CA" w:eastAsia="de-DE"/>
        </w:rPr>
      </w:pPr>
      <w:r w:rsidRPr="009154BA">
        <w:rPr>
          <w:szCs w:val="22"/>
          <w:lang w:eastAsia="de-DE"/>
        </w:rPr>
        <w:t>H. Yu, R. Cohen, K. Rapaka, J. Xu (editors)</w:t>
      </w:r>
      <w:r w:rsidRPr="009154BA">
        <w:rPr>
          <w:rFonts w:hint="eastAsia"/>
          <w:szCs w:val="22"/>
          <w:lang w:eastAsia="zh-CN"/>
        </w:rPr>
        <w:t xml:space="preserve">, </w:t>
      </w:r>
      <w:r w:rsidRPr="009154BA">
        <w:rPr>
          <w:szCs w:val="22"/>
          <w:lang w:eastAsia="zh-CN"/>
        </w:rPr>
        <w:t>“Common Test Conditions for Screen Content Coding”</w:t>
      </w:r>
      <w:r w:rsidRPr="009154BA">
        <w:rPr>
          <w:rFonts w:hint="eastAsia"/>
          <w:szCs w:val="22"/>
          <w:lang w:eastAsia="zh-CN"/>
        </w:rPr>
        <w:t xml:space="preserve">, JCTVC-S1015, </w:t>
      </w:r>
      <w:r w:rsidRPr="009154BA">
        <w:rPr>
          <w:szCs w:val="22"/>
          <w:lang w:val="en-CA" w:eastAsia="de-DE"/>
        </w:rPr>
        <w:t>1</w:t>
      </w:r>
      <w:r w:rsidRPr="009154BA">
        <w:rPr>
          <w:rFonts w:hint="eastAsia"/>
          <w:szCs w:val="22"/>
          <w:lang w:val="en-CA" w:eastAsia="zh-CN"/>
        </w:rPr>
        <w:t>9</w:t>
      </w:r>
      <w:r w:rsidRPr="009154BA">
        <w:rPr>
          <w:szCs w:val="22"/>
          <w:lang w:val="en-CA" w:eastAsia="de-DE"/>
        </w:rPr>
        <w:t>th Meeting</w:t>
      </w:r>
      <w:r w:rsidR="00B61CD9">
        <w:rPr>
          <w:rFonts w:hint="eastAsia"/>
          <w:szCs w:val="22"/>
          <w:lang w:val="en-CA" w:eastAsia="zh-CN"/>
        </w:rPr>
        <w:t>: Strasb</w:t>
      </w:r>
      <w:r w:rsidRPr="009154BA">
        <w:rPr>
          <w:rFonts w:hint="eastAsia"/>
          <w:szCs w:val="22"/>
          <w:lang w:val="en-CA" w:eastAsia="zh-CN"/>
        </w:rPr>
        <w:t>ourg, Oct</w:t>
      </w:r>
      <w:r w:rsidRPr="009154BA">
        <w:rPr>
          <w:szCs w:val="22"/>
          <w:lang w:val="en-CA" w:eastAsia="de-DE"/>
        </w:rPr>
        <w:t xml:space="preserve"> 201</w:t>
      </w:r>
      <w:r w:rsidRPr="009154BA">
        <w:rPr>
          <w:rFonts w:hint="eastAsia"/>
          <w:szCs w:val="22"/>
          <w:lang w:val="en-CA" w:eastAsia="zh-CN"/>
        </w:rPr>
        <w:t>4</w:t>
      </w:r>
      <w:r w:rsidRPr="009154BA">
        <w:rPr>
          <w:szCs w:val="22"/>
          <w:lang w:val="en-CA" w:eastAsia="de-DE"/>
        </w:rPr>
        <w:t>.</w:t>
      </w:r>
    </w:p>
    <w:p w:rsidR="005801A2" w:rsidRPr="00AA1CDF" w:rsidRDefault="001F2594" w:rsidP="00FB3E63">
      <w:pPr>
        <w:pStyle w:val="Heading1"/>
        <w:rPr>
          <w:szCs w:val="22"/>
          <w:lang w:val="en-CA" w:eastAsia="de-DE"/>
        </w:rPr>
      </w:pPr>
      <w:r w:rsidRPr="00AA1CDF">
        <w:rPr>
          <w:szCs w:val="22"/>
          <w:lang w:val="en-CA" w:eastAsia="de-DE"/>
        </w:rPr>
        <w:t>Patent rights declaration</w:t>
      </w:r>
      <w:r w:rsidR="00B94B06" w:rsidRPr="00AA1CDF">
        <w:rPr>
          <w:szCs w:val="22"/>
          <w:lang w:val="en-CA" w:eastAsia="de-DE"/>
        </w:rPr>
        <w:t>(s)</w:t>
      </w:r>
    </w:p>
    <w:p w:rsidR="002C528B" w:rsidRDefault="002C528B" w:rsidP="002C528B">
      <w:pPr>
        <w:jc w:val="both"/>
        <w:rPr>
          <w:b/>
          <w:szCs w:val="22"/>
          <w:lang w:val="en-CA"/>
        </w:rPr>
      </w:pPr>
      <w:r>
        <w:rPr>
          <w:b/>
          <w:szCs w:val="22"/>
          <w:lang w:val="en-CA"/>
        </w:rPr>
        <w:t>Qualcomm</w:t>
      </w:r>
      <w:r w:rsidRPr="00AA1CDF">
        <w:rPr>
          <w:b/>
          <w:szCs w:val="22"/>
          <w:lang w:val="en-CA" w:eastAsia="de-DE"/>
        </w:rPr>
        <w:t xml:space="preserve"> </w:t>
      </w:r>
      <w:r>
        <w:rPr>
          <w:b/>
          <w:szCs w:val="22"/>
          <w:lang w:val="en-CA" w:eastAsia="de-DE"/>
        </w:rPr>
        <w:t xml:space="preserve">Incorporated </w:t>
      </w:r>
      <w:r w:rsidRPr="00AA1CDF">
        <w:rPr>
          <w:b/>
          <w:szCs w:val="22"/>
          <w:lang w:val="en-CA" w:eastAsia="de-DE"/>
        </w:rPr>
        <w:t>may have current or pending patent rights relati</w:t>
      </w:r>
      <w:r w:rsidRPr="00AA1CDF">
        <w:rPr>
          <w:b/>
          <w:szCs w:val="22"/>
          <w:lang w:val="en-CA"/>
        </w:rPr>
        <w:t xml:space="preserve">ng to </w:t>
      </w:r>
      <w:r w:rsidRPr="00AA1CDF">
        <w:rPr>
          <w:rFonts w:eastAsia="PMingLiU"/>
          <w:b/>
          <w:szCs w:val="22"/>
          <w:lang w:val="en-CA"/>
        </w:rPr>
        <w:t>the technology described in this contribution</w:t>
      </w:r>
      <w:r w:rsidRPr="00AA1CDF">
        <w:rPr>
          <w:b/>
          <w:szCs w:val="22"/>
          <w:lang w:val="en-CA"/>
        </w:rPr>
        <w:t xml:space="preserve"> </w:t>
      </w:r>
      <w:r w:rsidRPr="005B217D">
        <w:rPr>
          <w:b/>
          <w:szCs w:val="22"/>
          <w:lang w:val="en-CA"/>
        </w:rPr>
        <w:t>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2C528B" w:rsidRPr="005B217D" w:rsidRDefault="002C528B" w:rsidP="0027057C">
      <w:pPr>
        <w:jc w:val="both"/>
        <w:rPr>
          <w:szCs w:val="22"/>
          <w:lang w:val="en-CA"/>
        </w:rPr>
      </w:pPr>
    </w:p>
    <w:sectPr w:rsidR="002C528B" w:rsidRPr="005B217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864" w:rsidRDefault="00625864">
      <w:r>
        <w:separator/>
      </w:r>
    </w:p>
  </w:endnote>
  <w:endnote w:type="continuationSeparator" w:id="0">
    <w:p w:rsidR="00625864" w:rsidRDefault="00625864">
      <w:r>
        <w:continuationSeparator/>
      </w:r>
    </w:p>
  </w:endnote>
  <w:endnote w:type="continuationNotice" w:id="1">
    <w:p w:rsidR="00625864" w:rsidRDefault="00625864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0AB" w:rsidRDefault="000C70AB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E41EB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ins w:id="13" w:author="Rajan Joshi" w:date="2015-02-06T18:13:00Z">
      <w:r w:rsidR="00AE41EB">
        <w:rPr>
          <w:rStyle w:val="PageNumber"/>
          <w:noProof/>
        </w:rPr>
        <w:t>2015-02-06</w:t>
      </w:r>
    </w:ins>
    <w:del w:id="14" w:author="Rajan Joshi" w:date="2015-02-06T18:13:00Z">
      <w:r w:rsidR="00CC0AA9" w:rsidDel="00AE41EB">
        <w:rPr>
          <w:rStyle w:val="PageNumber"/>
          <w:noProof/>
        </w:rPr>
        <w:delText>2015-01-31</w:delText>
      </w:r>
    </w:del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864" w:rsidRDefault="00625864">
      <w:r>
        <w:separator/>
      </w:r>
    </w:p>
  </w:footnote>
  <w:footnote w:type="continuationSeparator" w:id="0">
    <w:p w:rsidR="00625864" w:rsidRDefault="00625864">
      <w:r>
        <w:continuationSeparator/>
      </w:r>
    </w:p>
  </w:footnote>
  <w:footnote w:type="continuationNotice" w:id="1">
    <w:p w:rsidR="00625864" w:rsidRDefault="00625864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C14EB"/>
    <w:multiLevelType w:val="hybridMultilevel"/>
    <w:tmpl w:val="FF2E12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6E1FC2"/>
    <w:multiLevelType w:val="hybridMultilevel"/>
    <w:tmpl w:val="1062DA24"/>
    <w:lvl w:ilvl="0" w:tplc="22EE6BCA">
      <w:start w:val="1"/>
      <w:numFmt w:val="decimal"/>
      <w:lvlText w:val="[%1]"/>
      <w:lvlJc w:val="left"/>
      <w:pPr>
        <w:ind w:left="360" w:hanging="360"/>
      </w:pPr>
      <w:rPr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6FCB039E"/>
    <w:multiLevelType w:val="hybridMultilevel"/>
    <w:tmpl w:val="01D0C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12"/>
  </w:num>
  <w:num w:numId="13">
    <w:abstractNumId w:val="5"/>
  </w:num>
  <w:num w:numId="14">
    <w:abstractNumId w:val="5"/>
  </w:num>
  <w:num w:numId="15">
    <w:abstractNumId w:val="5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jan Joshi">
    <w15:presenceInfo w15:providerId="None" w15:userId="Rajan Josh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1B33"/>
    <w:rsid w:val="0001251A"/>
    <w:rsid w:val="0001405E"/>
    <w:rsid w:val="00021BE6"/>
    <w:rsid w:val="00035C20"/>
    <w:rsid w:val="0004568B"/>
    <w:rsid w:val="000458BC"/>
    <w:rsid w:val="00045C41"/>
    <w:rsid w:val="00046C03"/>
    <w:rsid w:val="0005221C"/>
    <w:rsid w:val="00065039"/>
    <w:rsid w:val="000668EE"/>
    <w:rsid w:val="0007614F"/>
    <w:rsid w:val="00082938"/>
    <w:rsid w:val="00095801"/>
    <w:rsid w:val="000A1468"/>
    <w:rsid w:val="000B1C6B"/>
    <w:rsid w:val="000B4FF9"/>
    <w:rsid w:val="000B63D2"/>
    <w:rsid w:val="000C09AC"/>
    <w:rsid w:val="000C70AB"/>
    <w:rsid w:val="000D4035"/>
    <w:rsid w:val="000E00F3"/>
    <w:rsid w:val="000E5D55"/>
    <w:rsid w:val="000F158C"/>
    <w:rsid w:val="000F55DA"/>
    <w:rsid w:val="00102F3D"/>
    <w:rsid w:val="0011179E"/>
    <w:rsid w:val="00116F66"/>
    <w:rsid w:val="00124E38"/>
    <w:rsid w:val="0012580B"/>
    <w:rsid w:val="00131F90"/>
    <w:rsid w:val="0013526E"/>
    <w:rsid w:val="00146152"/>
    <w:rsid w:val="0015343A"/>
    <w:rsid w:val="001605B8"/>
    <w:rsid w:val="00162F3F"/>
    <w:rsid w:val="00165EC0"/>
    <w:rsid w:val="00166990"/>
    <w:rsid w:val="00171371"/>
    <w:rsid w:val="00175A24"/>
    <w:rsid w:val="0018035F"/>
    <w:rsid w:val="00184164"/>
    <w:rsid w:val="00185370"/>
    <w:rsid w:val="0018547D"/>
    <w:rsid w:val="00187E58"/>
    <w:rsid w:val="00190DBB"/>
    <w:rsid w:val="001939DE"/>
    <w:rsid w:val="001A297E"/>
    <w:rsid w:val="001A368E"/>
    <w:rsid w:val="001A7329"/>
    <w:rsid w:val="001B4E28"/>
    <w:rsid w:val="001C3525"/>
    <w:rsid w:val="001D1BD2"/>
    <w:rsid w:val="001D2854"/>
    <w:rsid w:val="001E01BB"/>
    <w:rsid w:val="001E02BE"/>
    <w:rsid w:val="001E3B37"/>
    <w:rsid w:val="001F2594"/>
    <w:rsid w:val="001F37B8"/>
    <w:rsid w:val="001F646C"/>
    <w:rsid w:val="002055A6"/>
    <w:rsid w:val="00206460"/>
    <w:rsid w:val="002069B4"/>
    <w:rsid w:val="00215DFC"/>
    <w:rsid w:val="002212DF"/>
    <w:rsid w:val="00222CD4"/>
    <w:rsid w:val="002233BD"/>
    <w:rsid w:val="00224381"/>
    <w:rsid w:val="00225016"/>
    <w:rsid w:val="002264A6"/>
    <w:rsid w:val="00226F89"/>
    <w:rsid w:val="00227BA7"/>
    <w:rsid w:val="0023011C"/>
    <w:rsid w:val="002375C1"/>
    <w:rsid w:val="00254F78"/>
    <w:rsid w:val="00263398"/>
    <w:rsid w:val="00265962"/>
    <w:rsid w:val="0027057C"/>
    <w:rsid w:val="002722AA"/>
    <w:rsid w:val="00275BCF"/>
    <w:rsid w:val="002800D4"/>
    <w:rsid w:val="002809D7"/>
    <w:rsid w:val="00291E36"/>
    <w:rsid w:val="00292257"/>
    <w:rsid w:val="002A054C"/>
    <w:rsid w:val="002A1547"/>
    <w:rsid w:val="002A54E0"/>
    <w:rsid w:val="002B1595"/>
    <w:rsid w:val="002B191D"/>
    <w:rsid w:val="002B34C3"/>
    <w:rsid w:val="002B59A4"/>
    <w:rsid w:val="002C1023"/>
    <w:rsid w:val="002C2649"/>
    <w:rsid w:val="002C4F45"/>
    <w:rsid w:val="002C528B"/>
    <w:rsid w:val="002D0AF6"/>
    <w:rsid w:val="002D256E"/>
    <w:rsid w:val="002F164D"/>
    <w:rsid w:val="002F2435"/>
    <w:rsid w:val="00301E00"/>
    <w:rsid w:val="00306206"/>
    <w:rsid w:val="00317D85"/>
    <w:rsid w:val="00327C56"/>
    <w:rsid w:val="003315A1"/>
    <w:rsid w:val="003319CA"/>
    <w:rsid w:val="00334DFA"/>
    <w:rsid w:val="003373EC"/>
    <w:rsid w:val="003423E2"/>
    <w:rsid w:val="00342FF4"/>
    <w:rsid w:val="00346148"/>
    <w:rsid w:val="00357DEF"/>
    <w:rsid w:val="0036065E"/>
    <w:rsid w:val="003669EA"/>
    <w:rsid w:val="003706CC"/>
    <w:rsid w:val="00374ACF"/>
    <w:rsid w:val="00377710"/>
    <w:rsid w:val="00381671"/>
    <w:rsid w:val="00384BF6"/>
    <w:rsid w:val="00390CA0"/>
    <w:rsid w:val="00392352"/>
    <w:rsid w:val="003A2D8E"/>
    <w:rsid w:val="003A3AC1"/>
    <w:rsid w:val="003A77D7"/>
    <w:rsid w:val="003C20E4"/>
    <w:rsid w:val="003E1B79"/>
    <w:rsid w:val="003E6F90"/>
    <w:rsid w:val="003F280A"/>
    <w:rsid w:val="003F5D0F"/>
    <w:rsid w:val="003F7BE6"/>
    <w:rsid w:val="00412442"/>
    <w:rsid w:val="00414101"/>
    <w:rsid w:val="004234F0"/>
    <w:rsid w:val="00433DDB"/>
    <w:rsid w:val="00437619"/>
    <w:rsid w:val="00453FE3"/>
    <w:rsid w:val="004558B3"/>
    <w:rsid w:val="0046003A"/>
    <w:rsid w:val="0046255D"/>
    <w:rsid w:val="00465A1E"/>
    <w:rsid w:val="004679E6"/>
    <w:rsid w:val="0047281D"/>
    <w:rsid w:val="0047344D"/>
    <w:rsid w:val="0047588F"/>
    <w:rsid w:val="00482CF4"/>
    <w:rsid w:val="004910CC"/>
    <w:rsid w:val="00496448"/>
    <w:rsid w:val="004A02AA"/>
    <w:rsid w:val="004A0467"/>
    <w:rsid w:val="004A2A63"/>
    <w:rsid w:val="004A43D1"/>
    <w:rsid w:val="004A5A74"/>
    <w:rsid w:val="004B210C"/>
    <w:rsid w:val="004D405F"/>
    <w:rsid w:val="004E4F4F"/>
    <w:rsid w:val="004E6789"/>
    <w:rsid w:val="004F039E"/>
    <w:rsid w:val="004F61E3"/>
    <w:rsid w:val="0050080E"/>
    <w:rsid w:val="00502E10"/>
    <w:rsid w:val="00503010"/>
    <w:rsid w:val="0051015C"/>
    <w:rsid w:val="00516CF1"/>
    <w:rsid w:val="00516D60"/>
    <w:rsid w:val="00531AE9"/>
    <w:rsid w:val="0054757D"/>
    <w:rsid w:val="00550A66"/>
    <w:rsid w:val="00560B80"/>
    <w:rsid w:val="00565D6A"/>
    <w:rsid w:val="00567EC7"/>
    <w:rsid w:val="00570013"/>
    <w:rsid w:val="005776E3"/>
    <w:rsid w:val="00577F26"/>
    <w:rsid w:val="005801A2"/>
    <w:rsid w:val="005952A5"/>
    <w:rsid w:val="00595A4D"/>
    <w:rsid w:val="005A0200"/>
    <w:rsid w:val="005A322A"/>
    <w:rsid w:val="005A33A1"/>
    <w:rsid w:val="005A3B15"/>
    <w:rsid w:val="005A7D8B"/>
    <w:rsid w:val="005B217D"/>
    <w:rsid w:val="005B2A10"/>
    <w:rsid w:val="005B7C73"/>
    <w:rsid w:val="005C170B"/>
    <w:rsid w:val="005C385F"/>
    <w:rsid w:val="005E1AC6"/>
    <w:rsid w:val="005F0A3A"/>
    <w:rsid w:val="005F6F1B"/>
    <w:rsid w:val="0062189C"/>
    <w:rsid w:val="00624B33"/>
    <w:rsid w:val="00625307"/>
    <w:rsid w:val="0062538A"/>
    <w:rsid w:val="00625864"/>
    <w:rsid w:val="0063041A"/>
    <w:rsid w:val="00630AA2"/>
    <w:rsid w:val="00632CB0"/>
    <w:rsid w:val="00632F26"/>
    <w:rsid w:val="00646707"/>
    <w:rsid w:val="00661963"/>
    <w:rsid w:val="00662E58"/>
    <w:rsid w:val="00664DCF"/>
    <w:rsid w:val="00693A5E"/>
    <w:rsid w:val="006A004A"/>
    <w:rsid w:val="006C5D39"/>
    <w:rsid w:val="006D6D9B"/>
    <w:rsid w:val="006E068D"/>
    <w:rsid w:val="006E2810"/>
    <w:rsid w:val="006E5417"/>
    <w:rsid w:val="006F4C1A"/>
    <w:rsid w:val="006F53DA"/>
    <w:rsid w:val="006F6D9B"/>
    <w:rsid w:val="00712F60"/>
    <w:rsid w:val="00720E3B"/>
    <w:rsid w:val="0074393F"/>
    <w:rsid w:val="00745F6B"/>
    <w:rsid w:val="0075585E"/>
    <w:rsid w:val="00770571"/>
    <w:rsid w:val="007768FF"/>
    <w:rsid w:val="00781A53"/>
    <w:rsid w:val="0078208E"/>
    <w:rsid w:val="007824D3"/>
    <w:rsid w:val="00790767"/>
    <w:rsid w:val="00794779"/>
    <w:rsid w:val="00796EE3"/>
    <w:rsid w:val="007A01B6"/>
    <w:rsid w:val="007A576C"/>
    <w:rsid w:val="007A7D29"/>
    <w:rsid w:val="007B4AB8"/>
    <w:rsid w:val="007E01A3"/>
    <w:rsid w:val="007E4F0B"/>
    <w:rsid w:val="007E58DB"/>
    <w:rsid w:val="007F1F8B"/>
    <w:rsid w:val="007F252F"/>
    <w:rsid w:val="007F4527"/>
    <w:rsid w:val="007F67A1"/>
    <w:rsid w:val="00811C05"/>
    <w:rsid w:val="008137B1"/>
    <w:rsid w:val="00813CBA"/>
    <w:rsid w:val="008206C8"/>
    <w:rsid w:val="008211B4"/>
    <w:rsid w:val="0083754C"/>
    <w:rsid w:val="00837BFF"/>
    <w:rsid w:val="00860579"/>
    <w:rsid w:val="00861D0C"/>
    <w:rsid w:val="0086387C"/>
    <w:rsid w:val="008675C5"/>
    <w:rsid w:val="00874A6C"/>
    <w:rsid w:val="00876C65"/>
    <w:rsid w:val="00897AAA"/>
    <w:rsid w:val="008A4B4C"/>
    <w:rsid w:val="008B027E"/>
    <w:rsid w:val="008B0BF8"/>
    <w:rsid w:val="008C2042"/>
    <w:rsid w:val="008C239F"/>
    <w:rsid w:val="008C6EB4"/>
    <w:rsid w:val="008E480C"/>
    <w:rsid w:val="008F6F4A"/>
    <w:rsid w:val="00906E77"/>
    <w:rsid w:val="00907757"/>
    <w:rsid w:val="009154BA"/>
    <w:rsid w:val="009212B0"/>
    <w:rsid w:val="00921FA1"/>
    <w:rsid w:val="009234A5"/>
    <w:rsid w:val="00933453"/>
    <w:rsid w:val="00933640"/>
    <w:rsid w:val="009336F7"/>
    <w:rsid w:val="0093636C"/>
    <w:rsid w:val="009374A7"/>
    <w:rsid w:val="00942846"/>
    <w:rsid w:val="0095022E"/>
    <w:rsid w:val="00960B91"/>
    <w:rsid w:val="009610C3"/>
    <w:rsid w:val="009638AE"/>
    <w:rsid w:val="00965B45"/>
    <w:rsid w:val="0097331F"/>
    <w:rsid w:val="009806E2"/>
    <w:rsid w:val="0098551D"/>
    <w:rsid w:val="0099518F"/>
    <w:rsid w:val="009A0D3D"/>
    <w:rsid w:val="009A0ECA"/>
    <w:rsid w:val="009A523D"/>
    <w:rsid w:val="009B02A1"/>
    <w:rsid w:val="009C3876"/>
    <w:rsid w:val="009D0E30"/>
    <w:rsid w:val="009D291A"/>
    <w:rsid w:val="009D4ACB"/>
    <w:rsid w:val="009E0ADE"/>
    <w:rsid w:val="009F2BB4"/>
    <w:rsid w:val="009F496B"/>
    <w:rsid w:val="00A01439"/>
    <w:rsid w:val="00A0253E"/>
    <w:rsid w:val="00A02E61"/>
    <w:rsid w:val="00A05CFF"/>
    <w:rsid w:val="00A13F60"/>
    <w:rsid w:val="00A1723B"/>
    <w:rsid w:val="00A26239"/>
    <w:rsid w:val="00A35E88"/>
    <w:rsid w:val="00A44017"/>
    <w:rsid w:val="00A4568C"/>
    <w:rsid w:val="00A52877"/>
    <w:rsid w:val="00A56B97"/>
    <w:rsid w:val="00A6093D"/>
    <w:rsid w:val="00A61CA5"/>
    <w:rsid w:val="00A67625"/>
    <w:rsid w:val="00A67F74"/>
    <w:rsid w:val="00A767DC"/>
    <w:rsid w:val="00A76A6D"/>
    <w:rsid w:val="00A773FF"/>
    <w:rsid w:val="00A81C32"/>
    <w:rsid w:val="00A83253"/>
    <w:rsid w:val="00AA1CDF"/>
    <w:rsid w:val="00AA6C45"/>
    <w:rsid w:val="00AA6E84"/>
    <w:rsid w:val="00AC2526"/>
    <w:rsid w:val="00AC5A4D"/>
    <w:rsid w:val="00AC601E"/>
    <w:rsid w:val="00AD6110"/>
    <w:rsid w:val="00AE102B"/>
    <w:rsid w:val="00AE341B"/>
    <w:rsid w:val="00AE41EB"/>
    <w:rsid w:val="00B0267F"/>
    <w:rsid w:val="00B05549"/>
    <w:rsid w:val="00B07CA7"/>
    <w:rsid w:val="00B11D34"/>
    <w:rsid w:val="00B1279A"/>
    <w:rsid w:val="00B201E8"/>
    <w:rsid w:val="00B23DDC"/>
    <w:rsid w:val="00B37DB9"/>
    <w:rsid w:val="00B4194A"/>
    <w:rsid w:val="00B42323"/>
    <w:rsid w:val="00B5222E"/>
    <w:rsid w:val="00B53179"/>
    <w:rsid w:val="00B61C96"/>
    <w:rsid w:val="00B61CD9"/>
    <w:rsid w:val="00B73A2A"/>
    <w:rsid w:val="00B752E9"/>
    <w:rsid w:val="00B81328"/>
    <w:rsid w:val="00B83EA5"/>
    <w:rsid w:val="00B94B06"/>
    <w:rsid w:val="00B94C28"/>
    <w:rsid w:val="00B95E2E"/>
    <w:rsid w:val="00BA08CB"/>
    <w:rsid w:val="00BB253C"/>
    <w:rsid w:val="00BC10BA"/>
    <w:rsid w:val="00BC4D87"/>
    <w:rsid w:val="00BC5AFD"/>
    <w:rsid w:val="00BC603A"/>
    <w:rsid w:val="00BC6BC4"/>
    <w:rsid w:val="00BD7B1D"/>
    <w:rsid w:val="00C00CED"/>
    <w:rsid w:val="00C0149C"/>
    <w:rsid w:val="00C04F43"/>
    <w:rsid w:val="00C0609D"/>
    <w:rsid w:val="00C115AB"/>
    <w:rsid w:val="00C15D85"/>
    <w:rsid w:val="00C30249"/>
    <w:rsid w:val="00C3591F"/>
    <w:rsid w:val="00C3723B"/>
    <w:rsid w:val="00C419A8"/>
    <w:rsid w:val="00C42466"/>
    <w:rsid w:val="00C4750A"/>
    <w:rsid w:val="00C606C9"/>
    <w:rsid w:val="00C647F1"/>
    <w:rsid w:val="00C723B5"/>
    <w:rsid w:val="00C76B18"/>
    <w:rsid w:val="00C80288"/>
    <w:rsid w:val="00C84003"/>
    <w:rsid w:val="00C86546"/>
    <w:rsid w:val="00C90650"/>
    <w:rsid w:val="00C97122"/>
    <w:rsid w:val="00C97D78"/>
    <w:rsid w:val="00CA1433"/>
    <w:rsid w:val="00CA2307"/>
    <w:rsid w:val="00CA3881"/>
    <w:rsid w:val="00CB3F17"/>
    <w:rsid w:val="00CC0AA9"/>
    <w:rsid w:val="00CC2AAE"/>
    <w:rsid w:val="00CC3E17"/>
    <w:rsid w:val="00CC5A42"/>
    <w:rsid w:val="00CD0EAB"/>
    <w:rsid w:val="00CD0F37"/>
    <w:rsid w:val="00CE5E02"/>
    <w:rsid w:val="00CF34DB"/>
    <w:rsid w:val="00CF4B81"/>
    <w:rsid w:val="00CF558F"/>
    <w:rsid w:val="00D073E2"/>
    <w:rsid w:val="00D13F18"/>
    <w:rsid w:val="00D22BBC"/>
    <w:rsid w:val="00D23600"/>
    <w:rsid w:val="00D34E64"/>
    <w:rsid w:val="00D36F11"/>
    <w:rsid w:val="00D446EC"/>
    <w:rsid w:val="00D47D97"/>
    <w:rsid w:val="00D50381"/>
    <w:rsid w:val="00D51BF0"/>
    <w:rsid w:val="00D55942"/>
    <w:rsid w:val="00D66363"/>
    <w:rsid w:val="00D74686"/>
    <w:rsid w:val="00D770C9"/>
    <w:rsid w:val="00D807BF"/>
    <w:rsid w:val="00D82FCC"/>
    <w:rsid w:val="00D86161"/>
    <w:rsid w:val="00D9319B"/>
    <w:rsid w:val="00D97F82"/>
    <w:rsid w:val="00DA17FC"/>
    <w:rsid w:val="00DA7887"/>
    <w:rsid w:val="00DB2C26"/>
    <w:rsid w:val="00DE3027"/>
    <w:rsid w:val="00DE6B43"/>
    <w:rsid w:val="00DF6CA6"/>
    <w:rsid w:val="00E03ECE"/>
    <w:rsid w:val="00E10BB7"/>
    <w:rsid w:val="00E11923"/>
    <w:rsid w:val="00E126CE"/>
    <w:rsid w:val="00E17A80"/>
    <w:rsid w:val="00E262D4"/>
    <w:rsid w:val="00E36250"/>
    <w:rsid w:val="00E3710B"/>
    <w:rsid w:val="00E40E2C"/>
    <w:rsid w:val="00E46CF3"/>
    <w:rsid w:val="00E52A6D"/>
    <w:rsid w:val="00E54511"/>
    <w:rsid w:val="00E61DAC"/>
    <w:rsid w:val="00E67221"/>
    <w:rsid w:val="00E72B80"/>
    <w:rsid w:val="00E75FE3"/>
    <w:rsid w:val="00E76ADA"/>
    <w:rsid w:val="00E86458"/>
    <w:rsid w:val="00E86C4C"/>
    <w:rsid w:val="00E908B6"/>
    <w:rsid w:val="00E92429"/>
    <w:rsid w:val="00EA33A4"/>
    <w:rsid w:val="00EA5AE0"/>
    <w:rsid w:val="00EB7AB1"/>
    <w:rsid w:val="00EC0AAB"/>
    <w:rsid w:val="00EE7CD8"/>
    <w:rsid w:val="00EF48CC"/>
    <w:rsid w:val="00EF5F62"/>
    <w:rsid w:val="00F10205"/>
    <w:rsid w:val="00F30BE1"/>
    <w:rsid w:val="00F36B76"/>
    <w:rsid w:val="00F72691"/>
    <w:rsid w:val="00F73032"/>
    <w:rsid w:val="00F7419B"/>
    <w:rsid w:val="00F744C7"/>
    <w:rsid w:val="00F848FC"/>
    <w:rsid w:val="00F9282A"/>
    <w:rsid w:val="00F96BAD"/>
    <w:rsid w:val="00FA139D"/>
    <w:rsid w:val="00FA4ACC"/>
    <w:rsid w:val="00FB0E84"/>
    <w:rsid w:val="00FB2FCF"/>
    <w:rsid w:val="00FB3E63"/>
    <w:rsid w:val="00FB4084"/>
    <w:rsid w:val="00FB7044"/>
    <w:rsid w:val="00FC22F0"/>
    <w:rsid w:val="00FC2577"/>
    <w:rsid w:val="00FC71D3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8D17A36-2A51-4177-83C2-98159B256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E908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08B6"/>
    <w:rPr>
      <w:sz w:val="20"/>
      <w:lang w:val="x-none"/>
    </w:rPr>
  </w:style>
  <w:style w:type="character" w:customStyle="1" w:styleId="CommentTextChar">
    <w:name w:val="Comment Text Char"/>
    <w:link w:val="CommentText"/>
    <w:rsid w:val="00E908B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908B6"/>
    <w:rPr>
      <w:b/>
      <w:bCs/>
    </w:rPr>
  </w:style>
  <w:style w:type="character" w:customStyle="1" w:styleId="CommentSubjectChar">
    <w:name w:val="Comment Subject Char"/>
    <w:link w:val="CommentSubject"/>
    <w:rsid w:val="00E908B6"/>
    <w:rPr>
      <w:b/>
      <w:bCs/>
      <w:lang w:eastAsia="en-US"/>
    </w:rPr>
  </w:style>
  <w:style w:type="paragraph" w:styleId="Revision">
    <w:name w:val="Revision"/>
    <w:hidden/>
    <w:uiPriority w:val="99"/>
    <w:semiHidden/>
    <w:rsid w:val="00226F89"/>
    <w:rPr>
      <w:sz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632F2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eastAsia="Times New Roman"/>
      <w:sz w:val="24"/>
      <w:szCs w:val="24"/>
      <w:lang w:eastAsia="zh-TW"/>
    </w:rPr>
  </w:style>
  <w:style w:type="character" w:customStyle="1" w:styleId="Heading1Char">
    <w:name w:val="Heading 1 Char"/>
    <w:link w:val="Heading1"/>
    <w:rsid w:val="00224381"/>
    <w:rPr>
      <w:rFonts w:cs="Arial"/>
      <w:b/>
      <w:bCs/>
      <w:kern w:val="32"/>
      <w:sz w:val="32"/>
      <w:szCs w:val="32"/>
      <w:lang w:eastAsia="en-US"/>
    </w:rPr>
  </w:style>
  <w:style w:type="paragraph" w:styleId="Caption">
    <w:name w:val="caption"/>
    <w:basedOn w:val="Normal"/>
    <w:next w:val="Normal"/>
    <w:unhideWhenUsed/>
    <w:qFormat/>
    <w:rsid w:val="00B0267F"/>
    <w:pPr>
      <w:spacing w:before="0"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3246">
      <w:bodyDiv w:val="1"/>
      <w:marLeft w:val="23"/>
      <w:marRight w:val="2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46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5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087920">
                  <w:marLeft w:val="13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96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7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5888">
      <w:bodyDiv w:val="1"/>
      <w:marLeft w:val="20"/>
      <w:marRight w:val="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0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47985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35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17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3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336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43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18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1701">
      <w:bodyDiv w:val="1"/>
      <w:marLeft w:val="23"/>
      <w:marRight w:val="2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8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60342">
                  <w:marLeft w:val="13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9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package" Target="embeddings/Microsoft_Excel_Macro-Enabled_Worksheet1.xlsm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tak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0C363-F717-4807-80EC-939E026A8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4078</CharactersWithSpaces>
  <SharedDoc>false</SharedDoc>
  <HLinks>
    <vt:vector size="30" baseType="variant">
      <vt:variant>
        <vt:i4>6553602</vt:i4>
      </vt:variant>
      <vt:variant>
        <vt:i4>12</vt:i4>
      </vt:variant>
      <vt:variant>
        <vt:i4>0</vt:i4>
      </vt:variant>
      <vt:variant>
        <vt:i4>5</vt:i4>
      </vt:variant>
      <vt:variant>
        <vt:lpwstr>mailto:fzou@qti.qualcomm.com</vt:lpwstr>
      </vt:variant>
      <vt:variant>
        <vt:lpwstr/>
      </vt:variant>
      <vt:variant>
        <vt:i4>6946841</vt:i4>
      </vt:variant>
      <vt:variant>
        <vt:i4>9</vt:i4>
      </vt:variant>
      <vt:variant>
        <vt:i4>0</vt:i4>
      </vt:variant>
      <vt:variant>
        <vt:i4>5</vt:i4>
      </vt:variant>
      <vt:variant>
        <vt:lpwstr>mailto:shan.liu@mediatek.com</vt:lpwstr>
      </vt:variant>
      <vt:variant>
        <vt:lpwstr/>
      </vt:variant>
      <vt:variant>
        <vt:i4>1900664</vt:i4>
      </vt:variant>
      <vt:variant>
        <vt:i4>6</vt:i4>
      </vt:variant>
      <vt:variant>
        <vt:i4>0</vt:i4>
      </vt:variant>
      <vt:variant>
        <vt:i4>5</vt:i4>
      </vt:variant>
      <vt:variant>
        <vt:lpwstr>mailto:yc.sun@mediatek.com</vt:lpwstr>
      </vt:variant>
      <vt:variant>
        <vt:lpwstr/>
      </vt:variant>
      <vt:variant>
        <vt:i4>3211354</vt:i4>
      </vt:variant>
      <vt:variant>
        <vt:i4>3</vt:i4>
      </vt:variant>
      <vt:variant>
        <vt:i4>0</vt:i4>
      </vt:variant>
      <vt:variant>
        <vt:i4>5</vt:i4>
      </vt:variant>
      <vt:variant>
        <vt:lpwstr>mailto:jungsun.kim@mediatek.com</vt:lpwstr>
      </vt:variant>
      <vt:variant>
        <vt:lpwstr/>
      </vt:variant>
      <vt:variant>
        <vt:i4>6357005</vt:i4>
      </vt:variant>
      <vt:variant>
        <vt:i4>0</vt:i4>
      </vt:variant>
      <vt:variant>
        <vt:i4>0</vt:i4>
      </vt:variant>
      <vt:variant>
        <vt:i4>5</vt:i4>
      </vt:variant>
      <vt:variant>
        <vt:lpwstr>mailto:jing.ye@mediatek.com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Rajan Joshi</cp:lastModifiedBy>
  <cp:revision>4</cp:revision>
  <cp:lastPrinted>2015-01-30T23:02:00Z</cp:lastPrinted>
  <dcterms:created xsi:type="dcterms:W3CDTF">2015-02-07T02:10:00Z</dcterms:created>
  <dcterms:modified xsi:type="dcterms:W3CDTF">2015-02-07T02:16:00Z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-1582573916</vt:i4>
  </property>
  <property fmtid="{D5CDD505-2E9C-101B-9397-08002B2CF9AE}" pid="3" name="_NewReviewCycle">
    <vt:lpwstr/>
  </property>
  <property fmtid="{D5CDD505-2E9C-101B-9397-08002B2CF9AE}" pid="4" name="_EmailSubject">
    <vt:lpwstr>A2 results</vt:lpwstr>
  </property>
  <property fmtid="{D5CDD505-2E9C-101B-9397-08002B2CF9AE}" pid="5" name="_AuthorEmail">
    <vt:lpwstr>Jing.Ye@mediatek.com</vt:lpwstr>
  </property>
  <property fmtid="{D5CDD505-2E9C-101B-9397-08002B2CF9AE}" pid="6" name="_AuthorEmailDisplayName">
    <vt:lpwstr>Jing Ye</vt:lpwstr>
  </property>
  <property fmtid="{D5CDD505-2E9C-101B-9397-08002B2CF9AE}" pid="7" name="_PreviousAdHocReviewCycleID">
    <vt:i4>1228225367</vt:i4>
  </property>
  <property fmtid="{D5CDD505-2E9C-101B-9397-08002B2CF9AE}" pid="8" name="_ReviewingToolsShownOnce">
    <vt:lpwstr/>
  </property>
</Properties>
</file>