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367021" w14:paraId="1142366D" w14:textId="77777777">
        <w:tc>
          <w:tcPr>
            <w:tcW w:w="6408" w:type="dxa"/>
          </w:tcPr>
          <w:p w14:paraId="5C84E065" w14:textId="77777777" w:rsidR="006C5D39" w:rsidRPr="00367021" w:rsidRDefault="00722FC2"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3" behindDoc="0" locked="0" layoutInCell="1" allowOverlap="1" wp14:anchorId="6990DD5A" wp14:editId="7588C72B">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C6056C" id="Group 2" o:spid="_x0000_s1026" style="position:absolute;margin-left:-4.15pt;margin-top:-27.5pt;width:23.3pt;height:24.6pt;z-index:3"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3D0D8B">
              <w:rPr>
                <w:b/>
                <w:noProof/>
                <w:szCs w:val="22"/>
                <w:lang w:eastAsia="zh-CN"/>
              </w:rPr>
              <w:drawing>
                <wp:anchor distT="0" distB="0" distL="114300" distR="114300" simplePos="0" relativeHeight="5" behindDoc="0" locked="0" layoutInCell="1" allowOverlap="1" wp14:anchorId="1B4DB808" wp14:editId="0F99C4AE">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3D0D8B">
              <w:rPr>
                <w:b/>
                <w:noProof/>
                <w:szCs w:val="22"/>
                <w:lang w:eastAsia="zh-CN"/>
              </w:rPr>
              <w:drawing>
                <wp:anchor distT="0" distB="0" distL="114300" distR="114300" simplePos="0" relativeHeight="4" behindDoc="0" locked="0" layoutInCell="1" allowOverlap="1" wp14:anchorId="191AFC6A" wp14:editId="3B5220A3">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E61DAC" w:rsidRPr="00367021">
              <w:rPr>
                <w:b/>
                <w:szCs w:val="22"/>
                <w:lang w:val="en-CA"/>
              </w:rPr>
              <w:t xml:space="preserve">Joint </w:t>
            </w:r>
            <w:r w:rsidR="006C5D39" w:rsidRPr="00367021">
              <w:rPr>
                <w:b/>
                <w:szCs w:val="22"/>
                <w:lang w:val="en-CA"/>
              </w:rPr>
              <w:t>Collaborative</w:t>
            </w:r>
            <w:r w:rsidR="00E61DAC" w:rsidRPr="00367021">
              <w:rPr>
                <w:b/>
                <w:szCs w:val="22"/>
                <w:lang w:val="en-CA"/>
              </w:rPr>
              <w:t xml:space="preserve"> Team </w:t>
            </w:r>
            <w:r w:rsidR="006C5D39" w:rsidRPr="00367021">
              <w:rPr>
                <w:b/>
                <w:szCs w:val="22"/>
                <w:lang w:val="en-CA"/>
              </w:rPr>
              <w:t>on Video Coding (JCT-VC)</w:t>
            </w:r>
          </w:p>
          <w:p w14:paraId="70A172C8" w14:textId="77777777" w:rsidR="00E61DAC" w:rsidRPr="00367021" w:rsidRDefault="00E54511" w:rsidP="00C97D78">
            <w:pPr>
              <w:tabs>
                <w:tab w:val="left" w:pos="7200"/>
              </w:tabs>
              <w:spacing w:before="0"/>
              <w:rPr>
                <w:b/>
                <w:szCs w:val="22"/>
                <w:lang w:val="en-CA"/>
              </w:rPr>
            </w:pPr>
            <w:r w:rsidRPr="00367021">
              <w:rPr>
                <w:b/>
                <w:szCs w:val="22"/>
                <w:lang w:val="en-CA"/>
              </w:rPr>
              <w:t xml:space="preserve">of </w:t>
            </w:r>
            <w:r w:rsidR="007F1F8B" w:rsidRPr="00367021">
              <w:rPr>
                <w:b/>
                <w:szCs w:val="22"/>
                <w:lang w:val="en-CA"/>
              </w:rPr>
              <w:t>ITU-T SG</w:t>
            </w:r>
            <w:r w:rsidR="005E1AC6" w:rsidRPr="00367021">
              <w:rPr>
                <w:b/>
                <w:szCs w:val="22"/>
                <w:lang w:val="en-CA"/>
              </w:rPr>
              <w:t> </w:t>
            </w:r>
            <w:r w:rsidR="007F1F8B" w:rsidRPr="00367021">
              <w:rPr>
                <w:b/>
                <w:szCs w:val="22"/>
                <w:lang w:val="en-CA"/>
              </w:rPr>
              <w:t>16 WP</w:t>
            </w:r>
            <w:r w:rsidR="005E1AC6" w:rsidRPr="00367021">
              <w:rPr>
                <w:b/>
                <w:szCs w:val="22"/>
                <w:lang w:val="en-CA"/>
              </w:rPr>
              <w:t> </w:t>
            </w:r>
            <w:r w:rsidR="007F1F8B" w:rsidRPr="00367021">
              <w:rPr>
                <w:b/>
                <w:szCs w:val="22"/>
                <w:lang w:val="en-CA"/>
              </w:rPr>
              <w:t>3 and ISO/IEC JTC</w:t>
            </w:r>
            <w:r w:rsidR="005E1AC6" w:rsidRPr="00367021">
              <w:rPr>
                <w:b/>
                <w:szCs w:val="22"/>
                <w:lang w:val="en-CA"/>
              </w:rPr>
              <w:t> </w:t>
            </w:r>
            <w:r w:rsidR="007F1F8B" w:rsidRPr="00367021">
              <w:rPr>
                <w:b/>
                <w:szCs w:val="22"/>
                <w:lang w:val="en-CA"/>
              </w:rPr>
              <w:t>1/SC</w:t>
            </w:r>
            <w:r w:rsidR="005E1AC6" w:rsidRPr="00367021">
              <w:rPr>
                <w:b/>
                <w:szCs w:val="22"/>
                <w:lang w:val="en-CA"/>
              </w:rPr>
              <w:t> </w:t>
            </w:r>
            <w:r w:rsidR="007F1F8B" w:rsidRPr="00367021">
              <w:rPr>
                <w:b/>
                <w:szCs w:val="22"/>
                <w:lang w:val="en-CA"/>
              </w:rPr>
              <w:t>29/WG</w:t>
            </w:r>
            <w:r w:rsidR="005E1AC6" w:rsidRPr="00367021">
              <w:rPr>
                <w:b/>
                <w:szCs w:val="22"/>
                <w:lang w:val="en-CA"/>
              </w:rPr>
              <w:t> </w:t>
            </w:r>
            <w:r w:rsidR="007F1F8B" w:rsidRPr="00367021">
              <w:rPr>
                <w:b/>
                <w:szCs w:val="22"/>
                <w:lang w:val="en-CA"/>
              </w:rPr>
              <w:t>11</w:t>
            </w:r>
          </w:p>
          <w:p w14:paraId="7CBD58AA" w14:textId="77777777" w:rsidR="00E61DAC" w:rsidRPr="00367021" w:rsidRDefault="007D1DD6" w:rsidP="00C87BCD">
            <w:pPr>
              <w:tabs>
                <w:tab w:val="left" w:pos="7200"/>
              </w:tabs>
              <w:spacing w:before="0"/>
              <w:rPr>
                <w:b/>
                <w:szCs w:val="22"/>
                <w:lang w:val="en-CA"/>
              </w:rPr>
            </w:pPr>
            <w:r>
              <w:t>20</w:t>
            </w:r>
            <w:r w:rsidRPr="00B648F1">
              <w:t xml:space="preserve">th Meeting: </w:t>
            </w:r>
            <w:r>
              <w:rPr>
                <w:lang w:val="en-CA"/>
              </w:rPr>
              <w:t>Geneva,</w:t>
            </w:r>
            <w:r w:rsidRPr="00B648F1">
              <w:rPr>
                <w:lang w:val="en-CA"/>
              </w:rPr>
              <w:t xml:space="preserve"> </w:t>
            </w:r>
            <w:r>
              <w:rPr>
                <w:lang w:val="en-CA"/>
              </w:rPr>
              <w:t>CH, 10–18</w:t>
            </w:r>
            <w:r w:rsidRPr="00B648F1">
              <w:rPr>
                <w:lang w:val="en-CA"/>
              </w:rPr>
              <w:t xml:space="preserve"> </w:t>
            </w:r>
            <w:r>
              <w:rPr>
                <w:lang w:val="en-CA"/>
              </w:rPr>
              <w:t>Feb.</w:t>
            </w:r>
            <w:r w:rsidRPr="00B648F1">
              <w:rPr>
                <w:lang w:val="en-CA"/>
              </w:rPr>
              <w:t xml:space="preserve"> 201</w:t>
            </w:r>
            <w:r>
              <w:rPr>
                <w:lang w:val="en-CA"/>
              </w:rPr>
              <w:t>5</w:t>
            </w:r>
          </w:p>
        </w:tc>
        <w:tc>
          <w:tcPr>
            <w:tcW w:w="3168" w:type="dxa"/>
          </w:tcPr>
          <w:p w14:paraId="06FF7543" w14:textId="77777777" w:rsidR="008A4B4C" w:rsidRPr="00367021" w:rsidRDefault="00E61DAC" w:rsidP="0060772A">
            <w:pPr>
              <w:tabs>
                <w:tab w:val="left" w:pos="7200"/>
              </w:tabs>
              <w:rPr>
                <w:u w:val="single"/>
                <w:lang w:val="en-CA"/>
              </w:rPr>
            </w:pPr>
            <w:r w:rsidRPr="00367021">
              <w:rPr>
                <w:lang w:val="en-CA"/>
              </w:rPr>
              <w:t>Document</w:t>
            </w:r>
            <w:r w:rsidR="006C5D39" w:rsidRPr="00367021">
              <w:rPr>
                <w:lang w:val="en-CA"/>
              </w:rPr>
              <w:t>: JC</w:t>
            </w:r>
            <w:r w:rsidRPr="00367021">
              <w:rPr>
                <w:lang w:val="en-CA"/>
              </w:rPr>
              <w:t>T</w:t>
            </w:r>
            <w:r w:rsidR="006C5D39" w:rsidRPr="00367021">
              <w:rPr>
                <w:lang w:val="en-CA"/>
              </w:rPr>
              <w:t>VC</w:t>
            </w:r>
            <w:r w:rsidRPr="00367021">
              <w:rPr>
                <w:lang w:val="en-CA"/>
              </w:rPr>
              <w:t>-</w:t>
            </w:r>
            <w:r w:rsidR="00C87BCD">
              <w:rPr>
                <w:lang w:val="en-CA"/>
              </w:rPr>
              <w:t>T</w:t>
            </w:r>
            <w:r w:rsidR="0060772A">
              <w:rPr>
                <w:lang w:val="en-CA"/>
              </w:rPr>
              <w:t>0117</w:t>
            </w:r>
          </w:p>
        </w:tc>
      </w:tr>
    </w:tbl>
    <w:p w14:paraId="342EB815"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367021" w14:paraId="52F17500" w14:textId="77777777">
        <w:tc>
          <w:tcPr>
            <w:tcW w:w="1458" w:type="dxa"/>
          </w:tcPr>
          <w:p w14:paraId="7F58D837" w14:textId="77777777" w:rsidR="00E61DAC" w:rsidRPr="00367021" w:rsidRDefault="00E61DAC">
            <w:pPr>
              <w:spacing w:before="60" w:after="60"/>
              <w:rPr>
                <w:i/>
                <w:szCs w:val="22"/>
                <w:lang w:val="en-CA"/>
              </w:rPr>
            </w:pPr>
            <w:r w:rsidRPr="00367021">
              <w:rPr>
                <w:i/>
                <w:szCs w:val="22"/>
                <w:lang w:val="en-CA"/>
              </w:rPr>
              <w:t>Title:</w:t>
            </w:r>
          </w:p>
        </w:tc>
        <w:tc>
          <w:tcPr>
            <w:tcW w:w="8118" w:type="dxa"/>
            <w:gridSpan w:val="3"/>
          </w:tcPr>
          <w:p w14:paraId="0E6BA6FA" w14:textId="77777777" w:rsidR="00E61DAC" w:rsidRPr="00367021" w:rsidRDefault="00E53506" w:rsidP="003669DC">
            <w:pPr>
              <w:spacing w:before="60" w:after="60"/>
              <w:rPr>
                <w:b/>
                <w:szCs w:val="22"/>
              </w:rPr>
            </w:pPr>
            <w:r>
              <w:rPr>
                <w:b/>
                <w:szCs w:val="22"/>
              </w:rPr>
              <w:t xml:space="preserve">Non-CE2: </w:t>
            </w:r>
            <w:r w:rsidR="003669DC">
              <w:rPr>
                <w:b/>
                <w:szCs w:val="22"/>
              </w:rPr>
              <w:t>improved i</w:t>
            </w:r>
            <w:r>
              <w:rPr>
                <w:b/>
                <w:szCs w:val="22"/>
              </w:rPr>
              <w:t>nter merge</w:t>
            </w:r>
            <w:r w:rsidR="003669DC">
              <w:rPr>
                <w:b/>
                <w:szCs w:val="22"/>
              </w:rPr>
              <w:t xml:space="preserve"> </w:t>
            </w:r>
            <w:r>
              <w:rPr>
                <w:b/>
                <w:szCs w:val="22"/>
              </w:rPr>
              <w:t>for unified IBC and inter framework</w:t>
            </w:r>
          </w:p>
        </w:tc>
      </w:tr>
      <w:tr w:rsidR="00E61DAC" w:rsidRPr="00367021" w14:paraId="40662C2A" w14:textId="77777777">
        <w:tc>
          <w:tcPr>
            <w:tcW w:w="1458" w:type="dxa"/>
          </w:tcPr>
          <w:p w14:paraId="142252F9" w14:textId="77777777" w:rsidR="00E61DAC" w:rsidRPr="00367021" w:rsidRDefault="00E61DAC">
            <w:pPr>
              <w:spacing w:before="60" w:after="60"/>
              <w:rPr>
                <w:i/>
                <w:szCs w:val="22"/>
                <w:lang w:val="en-CA"/>
              </w:rPr>
            </w:pPr>
            <w:r w:rsidRPr="00367021">
              <w:rPr>
                <w:i/>
                <w:szCs w:val="22"/>
                <w:lang w:val="en-CA"/>
              </w:rPr>
              <w:t>Status:</w:t>
            </w:r>
          </w:p>
        </w:tc>
        <w:tc>
          <w:tcPr>
            <w:tcW w:w="8118" w:type="dxa"/>
            <w:gridSpan w:val="3"/>
          </w:tcPr>
          <w:p w14:paraId="03D5E95C" w14:textId="77777777" w:rsidR="00E61DAC" w:rsidRPr="00367021" w:rsidRDefault="00775C51">
            <w:pPr>
              <w:spacing w:before="60" w:after="60"/>
              <w:rPr>
                <w:szCs w:val="22"/>
                <w:lang w:val="en-CA"/>
              </w:rPr>
            </w:pPr>
            <w:r w:rsidRPr="00367021">
              <w:rPr>
                <w:szCs w:val="22"/>
              </w:rPr>
              <w:t>Input Document to JCT-VC</w:t>
            </w:r>
          </w:p>
        </w:tc>
      </w:tr>
      <w:tr w:rsidR="00E61DAC" w:rsidRPr="00367021" w14:paraId="5F1080DF" w14:textId="77777777">
        <w:tc>
          <w:tcPr>
            <w:tcW w:w="1458" w:type="dxa"/>
          </w:tcPr>
          <w:p w14:paraId="2AB91483" w14:textId="77777777" w:rsidR="00E61DAC" w:rsidRPr="00367021" w:rsidRDefault="00E61DAC">
            <w:pPr>
              <w:spacing w:before="60" w:after="60"/>
              <w:rPr>
                <w:i/>
                <w:szCs w:val="22"/>
                <w:lang w:val="en-CA"/>
              </w:rPr>
            </w:pPr>
            <w:r w:rsidRPr="00367021">
              <w:rPr>
                <w:i/>
                <w:szCs w:val="22"/>
                <w:lang w:val="en-CA"/>
              </w:rPr>
              <w:t>Purpose:</w:t>
            </w:r>
          </w:p>
        </w:tc>
        <w:tc>
          <w:tcPr>
            <w:tcW w:w="8118" w:type="dxa"/>
            <w:gridSpan w:val="3"/>
          </w:tcPr>
          <w:p w14:paraId="1954A37C" w14:textId="77777777" w:rsidR="00E61DAC" w:rsidRPr="00367021" w:rsidRDefault="00E61DAC" w:rsidP="00775C51">
            <w:pPr>
              <w:spacing w:before="60" w:after="60"/>
              <w:rPr>
                <w:szCs w:val="22"/>
                <w:lang w:val="en-CA"/>
              </w:rPr>
            </w:pPr>
            <w:r w:rsidRPr="00367021">
              <w:rPr>
                <w:szCs w:val="22"/>
                <w:lang w:val="en-CA"/>
              </w:rPr>
              <w:t>Proposal</w:t>
            </w:r>
          </w:p>
        </w:tc>
      </w:tr>
      <w:tr w:rsidR="00E61DAC" w:rsidRPr="00367021" w14:paraId="5F9A89A9" w14:textId="77777777">
        <w:tc>
          <w:tcPr>
            <w:tcW w:w="1458" w:type="dxa"/>
          </w:tcPr>
          <w:p w14:paraId="172CC707" w14:textId="77777777" w:rsidR="00E61DAC" w:rsidRPr="00367021" w:rsidRDefault="00E61DAC">
            <w:pPr>
              <w:spacing w:before="60" w:after="60"/>
              <w:rPr>
                <w:i/>
                <w:szCs w:val="22"/>
                <w:lang w:val="en-CA"/>
              </w:rPr>
            </w:pPr>
            <w:r w:rsidRPr="00367021">
              <w:rPr>
                <w:i/>
                <w:szCs w:val="22"/>
                <w:lang w:val="en-CA"/>
              </w:rPr>
              <w:t>Author(s) or</w:t>
            </w:r>
            <w:r w:rsidRPr="00367021">
              <w:rPr>
                <w:i/>
                <w:szCs w:val="22"/>
                <w:lang w:val="en-CA"/>
              </w:rPr>
              <w:br/>
              <w:t>Contact(s):</w:t>
            </w:r>
          </w:p>
        </w:tc>
        <w:tc>
          <w:tcPr>
            <w:tcW w:w="4050" w:type="dxa"/>
          </w:tcPr>
          <w:p w14:paraId="2BDC0D1E" w14:textId="77777777" w:rsidR="00E61DAC" w:rsidRDefault="00775C51" w:rsidP="00C10490">
            <w:pPr>
              <w:spacing w:before="60" w:after="60"/>
              <w:rPr>
                <w:szCs w:val="22"/>
                <w:lang w:val="en-CA"/>
              </w:rPr>
            </w:pPr>
            <w:r w:rsidRPr="00367021">
              <w:rPr>
                <w:szCs w:val="22"/>
              </w:rPr>
              <w:t>Yuwen He, Yan Ye</w:t>
            </w:r>
            <w:r w:rsidR="00836C99">
              <w:rPr>
                <w:szCs w:val="22"/>
              </w:rPr>
              <w:t xml:space="preserve">, </w:t>
            </w:r>
            <w:r w:rsidR="00897AE0">
              <w:rPr>
                <w:szCs w:val="22"/>
              </w:rPr>
              <w:t>Xiaoyu</w:t>
            </w:r>
            <w:r w:rsidR="00C10490">
              <w:rPr>
                <w:szCs w:val="22"/>
              </w:rPr>
              <w:t xml:space="preserve"> </w:t>
            </w:r>
            <w:r w:rsidR="00897AE0">
              <w:rPr>
                <w:szCs w:val="22"/>
              </w:rPr>
              <w:t>Xiu</w:t>
            </w:r>
            <w:r w:rsidR="00185BEF" w:rsidRPr="00367021">
              <w:rPr>
                <w:szCs w:val="22"/>
                <w:lang w:val="en-CA"/>
              </w:rPr>
              <w:t xml:space="preserve"> </w:t>
            </w:r>
            <w:r w:rsidR="00E61DAC" w:rsidRPr="00367021">
              <w:rPr>
                <w:szCs w:val="22"/>
                <w:lang w:val="en-CA"/>
              </w:rPr>
              <w:br/>
            </w:r>
            <w:r w:rsidRPr="00367021">
              <w:rPr>
                <w:szCs w:val="22"/>
              </w:rPr>
              <w:t>9710 Scranton R</w:t>
            </w:r>
            <w:r w:rsidR="002D56BA">
              <w:rPr>
                <w:szCs w:val="22"/>
              </w:rPr>
              <w:t>d</w:t>
            </w:r>
            <w:r w:rsidRPr="00367021">
              <w:rPr>
                <w:szCs w:val="22"/>
              </w:rPr>
              <w:t>, #250</w:t>
            </w:r>
            <w:r w:rsidR="00E61DAC" w:rsidRPr="00367021">
              <w:rPr>
                <w:szCs w:val="22"/>
                <w:lang w:val="en-CA"/>
              </w:rPr>
              <w:br/>
            </w:r>
            <w:r w:rsidRPr="00367021">
              <w:rPr>
                <w:szCs w:val="22"/>
              </w:rPr>
              <w:t>San Diego, CA 92121</w:t>
            </w:r>
            <w:r w:rsidR="00C1033E">
              <w:rPr>
                <w:szCs w:val="22"/>
              </w:rPr>
              <w:t xml:space="preserve">, </w:t>
            </w:r>
            <w:r w:rsidRPr="00367021">
              <w:rPr>
                <w:szCs w:val="22"/>
                <w:lang w:val="en-CA"/>
              </w:rPr>
              <w:t>USA</w:t>
            </w:r>
          </w:p>
          <w:p w14:paraId="33F00CDE" w14:textId="77777777" w:rsidR="005210B2" w:rsidRDefault="005210B2" w:rsidP="00C10490">
            <w:pPr>
              <w:spacing w:before="60" w:after="60"/>
              <w:rPr>
                <w:szCs w:val="22"/>
                <w:lang w:val="en-CA"/>
              </w:rPr>
            </w:pPr>
          </w:p>
          <w:p w14:paraId="1B2A79BE" w14:textId="77777777" w:rsidR="00A13BE6" w:rsidRPr="00367021" w:rsidRDefault="00A13BE6" w:rsidP="00897AE0">
            <w:pPr>
              <w:spacing w:before="60" w:after="60"/>
              <w:rPr>
                <w:szCs w:val="22"/>
                <w:lang w:val="en-CA"/>
              </w:rPr>
            </w:pPr>
          </w:p>
        </w:tc>
        <w:tc>
          <w:tcPr>
            <w:tcW w:w="900" w:type="dxa"/>
          </w:tcPr>
          <w:p w14:paraId="478D2060" w14:textId="77777777" w:rsidR="00E61DAC" w:rsidRPr="00367021" w:rsidRDefault="00E61DAC">
            <w:pPr>
              <w:spacing w:before="60" w:after="60"/>
              <w:rPr>
                <w:szCs w:val="22"/>
                <w:lang w:val="en-CA"/>
              </w:rPr>
            </w:pPr>
            <w:r w:rsidRPr="00367021">
              <w:rPr>
                <w:szCs w:val="22"/>
                <w:lang w:val="en-CA"/>
              </w:rPr>
              <w:t>Tel:</w:t>
            </w:r>
            <w:r w:rsidRPr="00367021">
              <w:rPr>
                <w:szCs w:val="22"/>
                <w:lang w:val="en-CA"/>
              </w:rPr>
              <w:br/>
              <w:t>Email:</w:t>
            </w:r>
          </w:p>
        </w:tc>
        <w:tc>
          <w:tcPr>
            <w:tcW w:w="3168" w:type="dxa"/>
          </w:tcPr>
          <w:p w14:paraId="0C1FDF1D" w14:textId="77777777" w:rsidR="009B2C58" w:rsidRDefault="00B66FC9" w:rsidP="00BA297C">
            <w:pPr>
              <w:spacing w:before="60" w:after="60"/>
              <w:rPr>
                <w:rStyle w:val="Hyperlink"/>
                <w:szCs w:val="22"/>
                <w:lang w:val="en-CA"/>
              </w:rPr>
            </w:pPr>
            <w:r w:rsidRPr="00367021">
              <w:rPr>
                <w:szCs w:val="22"/>
              </w:rPr>
              <w:t>+1-858-210-4819</w:t>
            </w:r>
            <w:r w:rsidRPr="00367021">
              <w:rPr>
                <w:szCs w:val="22"/>
                <w:lang w:val="en-CA"/>
              </w:rPr>
              <w:br/>
            </w:r>
            <w:hyperlink r:id="rId10" w:history="1">
              <w:r w:rsidR="00F27B57" w:rsidRPr="00367021">
                <w:rPr>
                  <w:rStyle w:val="Hyperlink"/>
                  <w:szCs w:val="22"/>
                  <w:lang w:val="en-CA"/>
                </w:rPr>
                <w:t>yuwen.he@interdigital.com</w:t>
              </w:r>
            </w:hyperlink>
            <w:r w:rsidR="00F27B57" w:rsidRPr="00367021">
              <w:rPr>
                <w:szCs w:val="22"/>
                <w:lang w:val="en-CA"/>
              </w:rPr>
              <w:t xml:space="preserve"> </w:t>
            </w:r>
            <w:hyperlink r:id="rId11" w:history="1">
              <w:r w:rsidR="00F27B57" w:rsidRPr="00367021">
                <w:rPr>
                  <w:rStyle w:val="Hyperlink"/>
                  <w:szCs w:val="22"/>
                  <w:lang w:val="en-CA"/>
                </w:rPr>
                <w:t>yan.ye@interdigital.com</w:t>
              </w:r>
            </w:hyperlink>
            <w:r w:rsidR="00836C99">
              <w:t xml:space="preserve"> </w:t>
            </w:r>
            <w:hyperlink r:id="rId12" w:history="1">
              <w:r w:rsidR="00897AE0" w:rsidRPr="00030146">
                <w:rPr>
                  <w:rStyle w:val="Hyperlink"/>
                  <w:szCs w:val="22"/>
                  <w:lang w:val="en-CA"/>
                </w:rPr>
                <w:t>xiaoyu.xiu@interdigital.com</w:t>
              </w:r>
            </w:hyperlink>
          </w:p>
          <w:p w14:paraId="3DBF2604" w14:textId="77777777" w:rsidR="00B66FC9" w:rsidRDefault="00B66FC9" w:rsidP="00BA297C">
            <w:pPr>
              <w:spacing w:before="60" w:after="60"/>
              <w:rPr>
                <w:rStyle w:val="Hyperlink"/>
                <w:szCs w:val="22"/>
                <w:lang w:val="en-CA"/>
              </w:rPr>
            </w:pPr>
          </w:p>
          <w:p w14:paraId="6922300E" w14:textId="77777777" w:rsidR="00A43A36" w:rsidRPr="009B2C58" w:rsidRDefault="00A43A36" w:rsidP="00E33222">
            <w:pPr>
              <w:spacing w:before="60" w:after="60"/>
              <w:rPr>
                <w:b/>
                <w:color w:val="0000FF"/>
                <w:szCs w:val="22"/>
                <w:u w:val="single"/>
                <w:lang w:val="en-CA"/>
              </w:rPr>
            </w:pPr>
          </w:p>
        </w:tc>
      </w:tr>
      <w:tr w:rsidR="00E61DAC" w:rsidRPr="00367021" w14:paraId="3A1F5EF5" w14:textId="77777777">
        <w:tc>
          <w:tcPr>
            <w:tcW w:w="1458" w:type="dxa"/>
          </w:tcPr>
          <w:p w14:paraId="46A00CE8" w14:textId="77777777" w:rsidR="00E61DAC" w:rsidRPr="00367021" w:rsidRDefault="00E61DAC">
            <w:pPr>
              <w:spacing w:before="60" w:after="60"/>
              <w:rPr>
                <w:i/>
                <w:szCs w:val="22"/>
                <w:lang w:val="en-CA"/>
              </w:rPr>
            </w:pPr>
            <w:r w:rsidRPr="00367021">
              <w:rPr>
                <w:i/>
                <w:szCs w:val="22"/>
                <w:lang w:val="en-CA"/>
              </w:rPr>
              <w:t>Source:</w:t>
            </w:r>
          </w:p>
        </w:tc>
        <w:tc>
          <w:tcPr>
            <w:tcW w:w="8118" w:type="dxa"/>
            <w:gridSpan w:val="3"/>
          </w:tcPr>
          <w:p w14:paraId="051C0B6F" w14:textId="77777777" w:rsidR="00E61DAC" w:rsidRDefault="00775C51" w:rsidP="00FF69BE">
            <w:pPr>
              <w:spacing w:before="60" w:after="60"/>
              <w:rPr>
                <w:szCs w:val="22"/>
              </w:rPr>
            </w:pPr>
            <w:r w:rsidRPr="00367021">
              <w:rPr>
                <w:szCs w:val="22"/>
              </w:rPr>
              <w:t xml:space="preserve">InterDigital Communications, </w:t>
            </w:r>
            <w:r w:rsidR="00FF69BE">
              <w:rPr>
                <w:szCs w:val="22"/>
              </w:rPr>
              <w:t>Inc.</w:t>
            </w:r>
          </w:p>
          <w:p w14:paraId="1FEF4B10" w14:textId="77777777" w:rsidR="00B83368" w:rsidRPr="00367021" w:rsidRDefault="00B83368" w:rsidP="00FF69BE">
            <w:pPr>
              <w:spacing w:before="60" w:after="60"/>
              <w:rPr>
                <w:szCs w:val="22"/>
                <w:lang w:val="en-CA"/>
              </w:rPr>
            </w:pPr>
          </w:p>
        </w:tc>
      </w:tr>
    </w:tbl>
    <w:p w14:paraId="608AB50B"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4450513F"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5849A717" w14:textId="77777777" w:rsidR="00DB314A" w:rsidRDefault="00E66A90" w:rsidP="00ED2F61">
      <w:pPr>
        <w:tabs>
          <w:tab w:val="left" w:pos="6480"/>
        </w:tabs>
        <w:jc w:val="both"/>
        <w:rPr>
          <w:rFonts w:eastAsia="Malgun Gothic"/>
          <w:kern w:val="2"/>
        </w:rPr>
      </w:pPr>
      <w:r>
        <w:rPr>
          <w:rFonts w:eastAsia="Malgun Gothic"/>
          <w:kern w:val="2"/>
        </w:rPr>
        <w:t xml:space="preserve">This </w:t>
      </w:r>
      <w:r w:rsidR="00A46C77">
        <w:rPr>
          <w:rFonts w:eastAsia="Malgun Gothic"/>
          <w:kern w:val="2"/>
        </w:rPr>
        <w:t xml:space="preserve">contribution proposed </w:t>
      </w:r>
      <w:r w:rsidR="00970EBF">
        <w:rPr>
          <w:rFonts w:eastAsia="Malgun Gothic"/>
          <w:kern w:val="2"/>
        </w:rPr>
        <w:t xml:space="preserve">an improved inter merge </w:t>
      </w:r>
      <w:r w:rsidR="00FE0742">
        <w:rPr>
          <w:rFonts w:eastAsia="Malgun Gothic"/>
          <w:kern w:val="2"/>
        </w:rPr>
        <w:t>for</w:t>
      </w:r>
      <w:r w:rsidR="00A46C77">
        <w:rPr>
          <w:rFonts w:eastAsia="Malgun Gothic"/>
          <w:kern w:val="2"/>
        </w:rPr>
        <w:t xml:space="preserve"> </w:t>
      </w:r>
      <w:r w:rsidR="00970EBF">
        <w:rPr>
          <w:rFonts w:eastAsia="Malgun Gothic"/>
          <w:kern w:val="2"/>
        </w:rPr>
        <w:t xml:space="preserve">the </w:t>
      </w:r>
      <w:r w:rsidR="00FE0742">
        <w:rPr>
          <w:rFonts w:eastAsia="Malgun Gothic"/>
          <w:kern w:val="2"/>
        </w:rPr>
        <w:t>unified IBC and inter framework</w:t>
      </w:r>
      <w:r w:rsidR="00970EBF">
        <w:rPr>
          <w:rFonts w:eastAsia="Malgun Gothic"/>
          <w:kern w:val="2"/>
        </w:rPr>
        <w:t>, which was tested in CE-2 Test-1</w:t>
      </w:r>
      <w:r w:rsidR="00EF17B2">
        <w:rPr>
          <w:rFonts w:eastAsia="Malgun Gothic"/>
          <w:kern w:val="2"/>
        </w:rPr>
        <w:t xml:space="preserve">. </w:t>
      </w:r>
      <w:r w:rsidR="00970EBF">
        <w:rPr>
          <w:rFonts w:eastAsia="Malgun Gothic"/>
          <w:kern w:val="2"/>
        </w:rPr>
        <w:t xml:space="preserve">The inter merge is improved in three aspects: (1) checking MV and BV uniqueness and validation; (2) adding one temporal BV predictor; (3) </w:t>
      </w:r>
      <w:r w:rsidR="00A76E96">
        <w:rPr>
          <w:rFonts w:eastAsia="Malgun Gothic"/>
          <w:kern w:val="2"/>
        </w:rPr>
        <w:t xml:space="preserve">adding </w:t>
      </w:r>
      <w:r w:rsidR="00970EBF">
        <w:rPr>
          <w:rFonts w:eastAsia="Malgun Gothic"/>
          <w:kern w:val="2"/>
        </w:rPr>
        <w:t xml:space="preserve">default BVs. </w:t>
      </w:r>
      <w:r w:rsidR="00731E3A">
        <w:rPr>
          <w:rFonts w:eastAsia="Malgun Gothic"/>
          <w:kern w:val="2"/>
        </w:rPr>
        <w:t xml:space="preserve">Compared to SCM-3.0 anchors, for 444 </w:t>
      </w:r>
      <w:r w:rsidR="00731E3A">
        <w:rPr>
          <w:kern w:val="2"/>
          <w:lang w:eastAsia="zh-CN"/>
        </w:rPr>
        <w:t xml:space="preserve">lossy coding, the proposed scheme reportedly achieves </w:t>
      </w:r>
      <w:r w:rsidR="00731E3A">
        <w:rPr>
          <w:rFonts w:eastAsia="Malgun Gothic"/>
          <w:kern w:val="2"/>
        </w:rPr>
        <w:t xml:space="preserve">average {Y, U, V} BD rate gain of </w:t>
      </w:r>
      <w:r w:rsidR="00731E3A" w:rsidRPr="00350E58">
        <w:rPr>
          <w:rFonts w:eastAsia="Malgun Gothic"/>
          <w:kern w:val="2"/>
        </w:rPr>
        <w:t>{</w:t>
      </w:r>
      <w:r w:rsidR="00731E3A" w:rsidRPr="00350E58">
        <w:t>-</w:t>
      </w:r>
      <w:r w:rsidR="007D1DD6" w:rsidRPr="00350E58">
        <w:t>1.4</w:t>
      </w:r>
      <w:r w:rsidR="00731E3A" w:rsidRPr="00E143B7">
        <w:t>%, -</w:t>
      </w:r>
      <w:r w:rsidR="007D1DD6" w:rsidRPr="00350E58">
        <w:t>2.9</w:t>
      </w:r>
      <w:r w:rsidR="00731E3A" w:rsidRPr="00E143B7">
        <w:t>%, -</w:t>
      </w:r>
      <w:r w:rsidR="007D1DD6" w:rsidRPr="00350E58">
        <w:t>2.8</w:t>
      </w:r>
      <w:r w:rsidR="00731E3A" w:rsidRPr="00E143B7">
        <w:t>%</w:t>
      </w:r>
      <w:r w:rsidR="00731E3A" w:rsidRPr="00E143B7">
        <w:rPr>
          <w:rFonts w:eastAsia="Malgun Gothic"/>
          <w:kern w:val="2"/>
        </w:rPr>
        <w:t>}, {</w:t>
      </w:r>
      <w:r w:rsidR="00731E3A" w:rsidRPr="00E143B7">
        <w:t>-</w:t>
      </w:r>
      <w:r w:rsidR="007D1DD6" w:rsidRPr="00350E58">
        <w:t>3.</w:t>
      </w:r>
      <w:del w:id="0" w:author="He, Yuwen" w:date="2015-02-07T13:51:00Z">
        <w:r w:rsidR="007D1DD6" w:rsidRPr="00350E58" w:rsidDel="006E42FB">
          <w:delText>5</w:delText>
        </w:r>
      </w:del>
      <w:ins w:id="1" w:author="He, Yuwen" w:date="2015-02-07T13:51:00Z">
        <w:r w:rsidR="006E42FB">
          <w:t>4</w:t>
        </w:r>
      </w:ins>
      <w:r w:rsidR="00731E3A" w:rsidRPr="00E143B7">
        <w:t>%, -</w:t>
      </w:r>
      <w:r w:rsidR="007D1DD6" w:rsidRPr="00350E58">
        <w:t>5.3</w:t>
      </w:r>
      <w:r w:rsidR="00731E3A" w:rsidRPr="00E143B7">
        <w:t>%, -</w:t>
      </w:r>
      <w:r w:rsidR="007D1DD6" w:rsidRPr="00350E58">
        <w:t>5.</w:t>
      </w:r>
      <w:del w:id="2" w:author="He, Yuwen" w:date="2015-02-07T13:51:00Z">
        <w:r w:rsidR="007D1DD6" w:rsidRPr="00350E58" w:rsidDel="006E42FB">
          <w:delText>4</w:delText>
        </w:r>
      </w:del>
      <w:ins w:id="3" w:author="He, Yuwen" w:date="2015-02-07T13:51:00Z">
        <w:r w:rsidR="006E42FB">
          <w:t>3</w:t>
        </w:r>
      </w:ins>
      <w:r w:rsidR="00731E3A" w:rsidRPr="00E143B7">
        <w:t>%</w:t>
      </w:r>
      <w:r w:rsidR="00731E3A" w:rsidRPr="00E143B7">
        <w:rPr>
          <w:rFonts w:eastAsia="Malgun Gothic"/>
          <w:kern w:val="2"/>
        </w:rPr>
        <w:t>} and {</w:t>
      </w:r>
      <w:r w:rsidR="00731E3A" w:rsidRPr="00E143B7">
        <w:t>-</w:t>
      </w:r>
      <w:r w:rsidR="007D1DD6" w:rsidRPr="00350E58">
        <w:t>3.</w:t>
      </w:r>
      <w:del w:id="4" w:author="He, Yuwen" w:date="2015-02-07T13:51:00Z">
        <w:r w:rsidR="007D1DD6" w:rsidRPr="00350E58" w:rsidDel="006E42FB">
          <w:delText>7</w:delText>
        </w:r>
      </w:del>
      <w:ins w:id="5" w:author="He, Yuwen" w:date="2015-02-07T13:51:00Z">
        <w:r w:rsidR="006E42FB">
          <w:t>6</w:t>
        </w:r>
      </w:ins>
      <w:r w:rsidR="00731E3A" w:rsidRPr="00E143B7">
        <w:t>%, -</w:t>
      </w:r>
      <w:r w:rsidR="007D1DD6" w:rsidRPr="00350E58">
        <w:t>5.</w:t>
      </w:r>
      <w:del w:id="6" w:author="He, Yuwen" w:date="2015-02-07T13:51:00Z">
        <w:r w:rsidR="007D1DD6" w:rsidRPr="00350E58" w:rsidDel="006E42FB">
          <w:delText>2</w:delText>
        </w:r>
      </w:del>
      <w:ins w:id="7" w:author="He, Yuwen" w:date="2015-02-07T13:51:00Z">
        <w:r w:rsidR="006E42FB">
          <w:t>0</w:t>
        </w:r>
      </w:ins>
      <w:r w:rsidR="00731E3A" w:rsidRPr="00E143B7">
        <w:t>%, -</w:t>
      </w:r>
      <w:r w:rsidR="007D1DD6" w:rsidRPr="00350E58">
        <w:t>5.</w:t>
      </w:r>
      <w:del w:id="8" w:author="He, Yuwen" w:date="2015-02-07T13:51:00Z">
        <w:r w:rsidR="007D1DD6" w:rsidRPr="00350E58" w:rsidDel="006E42FB">
          <w:delText>3</w:delText>
        </w:r>
      </w:del>
      <w:ins w:id="9" w:author="He, Yuwen" w:date="2015-02-07T13:51:00Z">
        <w:r w:rsidR="006E42FB">
          <w:t>1</w:t>
        </w:r>
      </w:ins>
      <w:r w:rsidR="00731E3A" w:rsidRPr="00350E58">
        <w:t>%</w:t>
      </w:r>
      <w:r w:rsidR="00731E3A" w:rsidRPr="00350E58">
        <w:rPr>
          <w:rFonts w:eastAsia="Malgun Gothic"/>
          <w:kern w:val="2"/>
        </w:rPr>
        <w:t>}</w:t>
      </w:r>
      <w:r w:rsidR="00731E3A">
        <w:rPr>
          <w:rFonts w:eastAsia="Malgun Gothic"/>
          <w:kern w:val="2"/>
        </w:rPr>
        <w:t xml:space="preserve"> for the category (RGB/YUV, text &amp; graphics with motion, 1080p&amp;720p) for AI, RA and LD, respectively. And the 444 </w:t>
      </w:r>
      <w:r w:rsidR="00731E3A">
        <w:rPr>
          <w:kern w:val="2"/>
          <w:lang w:eastAsia="zh-CN"/>
        </w:rPr>
        <w:t xml:space="preserve">lossless coding reportedly achieves total </w:t>
      </w:r>
      <w:r w:rsidR="00731E3A">
        <w:rPr>
          <w:rFonts w:eastAsia="Malgun Gothic"/>
          <w:kern w:val="2"/>
        </w:rPr>
        <w:t xml:space="preserve">bit-rate saving </w:t>
      </w:r>
      <w:r w:rsidR="00731E3A" w:rsidRPr="00350E58">
        <w:rPr>
          <w:rFonts w:eastAsia="Malgun Gothic"/>
          <w:kern w:val="2"/>
        </w:rPr>
        <w:t xml:space="preserve">of </w:t>
      </w:r>
      <w:r w:rsidR="007D1DD6" w:rsidRPr="00350E58">
        <w:t>0.5</w:t>
      </w:r>
      <w:r w:rsidR="00731E3A" w:rsidRPr="00350E58">
        <w:t>%, -1.</w:t>
      </w:r>
      <w:del w:id="10" w:author="He, Yuwen" w:date="2015-02-07T13:52:00Z">
        <w:r w:rsidR="00731E3A" w:rsidRPr="00350E58" w:rsidDel="006E42FB">
          <w:delText>3</w:delText>
        </w:r>
      </w:del>
      <w:ins w:id="11" w:author="He, Yuwen" w:date="2015-02-07T13:52:00Z">
        <w:r w:rsidR="006E42FB">
          <w:t>2</w:t>
        </w:r>
      </w:ins>
      <w:r w:rsidR="00731E3A" w:rsidRPr="00350E58">
        <w:t>% and -1.3%</w:t>
      </w:r>
      <w:r w:rsidR="00731E3A">
        <w:rPr>
          <w:rFonts w:eastAsia="Malgun Gothic"/>
          <w:kern w:val="2"/>
        </w:rPr>
        <w:t xml:space="preserve"> for the category (RGB/YUV, text &amp; graphics with motion, 1080p&amp;720p) for AI, RA and LD, respectively. Additionally, n</w:t>
      </w:r>
      <w:r w:rsidR="00BC4B20">
        <w:rPr>
          <w:rFonts w:eastAsia="Malgun Gothic"/>
          <w:kern w:val="2"/>
        </w:rPr>
        <w:t>on-normative encoder</w:t>
      </w:r>
      <w:r w:rsidR="00450648">
        <w:rPr>
          <w:rFonts w:eastAsia="Malgun Gothic"/>
          <w:kern w:val="2"/>
        </w:rPr>
        <w:t>-</w:t>
      </w:r>
      <w:r w:rsidR="00BC4B20">
        <w:rPr>
          <w:rFonts w:eastAsia="Malgun Gothic"/>
          <w:kern w:val="2"/>
        </w:rPr>
        <w:t>only improvements proposed in JCTVC-T0</w:t>
      </w:r>
      <w:r w:rsidR="0060772A">
        <w:rPr>
          <w:rFonts w:eastAsia="Malgun Gothic"/>
          <w:kern w:val="2"/>
        </w:rPr>
        <w:t>116</w:t>
      </w:r>
      <w:r w:rsidR="00A76E96">
        <w:rPr>
          <w:rFonts w:eastAsia="Malgun Gothic"/>
          <w:kern w:val="2"/>
        </w:rPr>
        <w:t xml:space="preserve"> </w:t>
      </w:r>
      <w:r w:rsidR="00BC4B20">
        <w:rPr>
          <w:rFonts w:eastAsia="Malgun Gothic"/>
          <w:kern w:val="2"/>
        </w:rPr>
        <w:t xml:space="preserve">were tested </w:t>
      </w:r>
      <w:r w:rsidR="00A76E96">
        <w:rPr>
          <w:rFonts w:eastAsia="Malgun Gothic"/>
          <w:kern w:val="2"/>
        </w:rPr>
        <w:t xml:space="preserve">together with the </w:t>
      </w:r>
      <w:r w:rsidR="00731E3A">
        <w:rPr>
          <w:rFonts w:eastAsia="Malgun Gothic"/>
          <w:kern w:val="2"/>
        </w:rPr>
        <w:t xml:space="preserve">proposed </w:t>
      </w:r>
      <w:r w:rsidR="00A76E96">
        <w:rPr>
          <w:rFonts w:eastAsia="Malgun Gothic"/>
          <w:kern w:val="2"/>
        </w:rPr>
        <w:t xml:space="preserve">inter merge </w:t>
      </w:r>
      <w:r w:rsidR="00731E3A">
        <w:rPr>
          <w:rFonts w:eastAsia="Malgun Gothic"/>
          <w:kern w:val="2"/>
        </w:rPr>
        <w:t xml:space="preserve">modifications </w:t>
      </w:r>
      <w:r w:rsidR="00A76E96">
        <w:rPr>
          <w:rFonts w:eastAsia="Malgun Gothic"/>
          <w:kern w:val="2"/>
        </w:rPr>
        <w:t xml:space="preserve">in this unified framework. </w:t>
      </w:r>
      <w:r w:rsidR="00CB2B22">
        <w:rPr>
          <w:rFonts w:eastAsia="Malgun Gothic"/>
          <w:kern w:val="2"/>
        </w:rPr>
        <w:t xml:space="preserve">Compared to </w:t>
      </w:r>
      <w:r w:rsidR="001E7F2E">
        <w:rPr>
          <w:rFonts w:eastAsia="Malgun Gothic"/>
          <w:kern w:val="2"/>
        </w:rPr>
        <w:t>SCM-3.0</w:t>
      </w:r>
      <w:r w:rsidR="00CB2B22">
        <w:rPr>
          <w:rFonts w:eastAsia="Malgun Gothic"/>
          <w:kern w:val="2"/>
        </w:rPr>
        <w:t xml:space="preserve"> anchors</w:t>
      </w:r>
      <w:r w:rsidR="008827E7">
        <w:rPr>
          <w:rFonts w:eastAsia="Malgun Gothic"/>
          <w:kern w:val="2"/>
        </w:rPr>
        <w:t xml:space="preserve">, </w:t>
      </w:r>
      <w:r w:rsidR="007A03C5">
        <w:rPr>
          <w:rFonts w:eastAsia="Malgun Gothic"/>
          <w:kern w:val="2"/>
        </w:rPr>
        <w:t xml:space="preserve">for </w:t>
      </w:r>
      <w:r w:rsidR="009759F2">
        <w:rPr>
          <w:rFonts w:eastAsia="Malgun Gothic"/>
          <w:kern w:val="2"/>
        </w:rPr>
        <w:t xml:space="preserve">444 </w:t>
      </w:r>
      <w:r w:rsidR="00CB2B22">
        <w:rPr>
          <w:kern w:val="2"/>
          <w:lang w:eastAsia="zh-CN"/>
        </w:rPr>
        <w:t>lossy coding</w:t>
      </w:r>
      <w:r w:rsidR="007A03C5">
        <w:rPr>
          <w:kern w:val="2"/>
          <w:lang w:eastAsia="zh-CN"/>
        </w:rPr>
        <w:t>,</w:t>
      </w:r>
      <w:r w:rsidR="00CB2B22">
        <w:rPr>
          <w:kern w:val="2"/>
          <w:lang w:eastAsia="zh-CN"/>
        </w:rPr>
        <w:t xml:space="preserve"> the </w:t>
      </w:r>
      <w:r w:rsidR="00DB314A">
        <w:rPr>
          <w:kern w:val="2"/>
          <w:lang w:eastAsia="zh-CN"/>
        </w:rPr>
        <w:t xml:space="preserve">proposed scheme reportedly achieves </w:t>
      </w:r>
      <w:r w:rsidR="007C6AE8">
        <w:rPr>
          <w:rFonts w:eastAsia="Malgun Gothic"/>
          <w:kern w:val="2"/>
        </w:rPr>
        <w:t xml:space="preserve">average </w:t>
      </w:r>
      <w:r w:rsidR="00B834FD">
        <w:rPr>
          <w:rFonts w:eastAsia="Malgun Gothic"/>
          <w:kern w:val="2"/>
        </w:rPr>
        <w:t xml:space="preserve">{Y, U, V} </w:t>
      </w:r>
      <w:r w:rsidR="007C6AE8">
        <w:rPr>
          <w:rFonts w:eastAsia="Malgun Gothic"/>
          <w:kern w:val="2"/>
        </w:rPr>
        <w:t xml:space="preserve">BD </w:t>
      </w:r>
      <w:r w:rsidR="00B834FD">
        <w:rPr>
          <w:rFonts w:eastAsia="Malgun Gothic"/>
          <w:kern w:val="2"/>
        </w:rPr>
        <w:t xml:space="preserve">rate </w:t>
      </w:r>
      <w:r w:rsidR="007C6AE8">
        <w:rPr>
          <w:rFonts w:eastAsia="Malgun Gothic"/>
          <w:kern w:val="2"/>
        </w:rPr>
        <w:t xml:space="preserve">gain </w:t>
      </w:r>
      <w:r w:rsidR="00DB314A">
        <w:rPr>
          <w:rFonts w:eastAsia="Malgun Gothic"/>
          <w:kern w:val="2"/>
        </w:rPr>
        <w:t xml:space="preserve">of </w:t>
      </w:r>
      <w:r w:rsidR="00CB2B22" w:rsidRPr="00FA1324">
        <w:rPr>
          <w:rFonts w:eastAsia="Malgun Gothic"/>
          <w:kern w:val="2"/>
        </w:rPr>
        <w:t>{</w:t>
      </w:r>
      <w:r w:rsidR="00CB2B22" w:rsidRPr="00FA1324">
        <w:t>-</w:t>
      </w:r>
      <w:r w:rsidR="001E7F2E">
        <w:t>2</w:t>
      </w:r>
      <w:r w:rsidR="00327ADE">
        <w:t>.</w:t>
      </w:r>
      <w:r w:rsidR="00A76E96">
        <w:t>9</w:t>
      </w:r>
      <w:r w:rsidR="00CB2B22" w:rsidRPr="00FA1324">
        <w:t>%, -</w:t>
      </w:r>
      <w:r w:rsidR="00A76E96">
        <w:t>4</w:t>
      </w:r>
      <w:r w:rsidR="00327ADE">
        <w:t>.</w:t>
      </w:r>
      <w:r w:rsidR="00A76E96">
        <w:t>3</w:t>
      </w:r>
      <w:r w:rsidR="00CB2B22" w:rsidRPr="00FA1324">
        <w:t>%, -</w:t>
      </w:r>
      <w:r w:rsidR="00A76E96">
        <w:t>4</w:t>
      </w:r>
      <w:r w:rsidR="00327ADE">
        <w:t>.</w:t>
      </w:r>
      <w:r w:rsidR="00A76E96">
        <w:t>2</w:t>
      </w:r>
      <w:r w:rsidR="00CB2B22" w:rsidRPr="00FA1324">
        <w:t>%</w:t>
      </w:r>
      <w:r w:rsidR="00CB2B22" w:rsidRPr="00FA1324">
        <w:rPr>
          <w:rFonts w:eastAsia="Malgun Gothic"/>
          <w:kern w:val="2"/>
        </w:rPr>
        <w:t>},</w:t>
      </w:r>
      <w:r w:rsidR="00CB2B22">
        <w:rPr>
          <w:rFonts w:eastAsia="Malgun Gothic"/>
          <w:kern w:val="2"/>
        </w:rPr>
        <w:t xml:space="preserve"> </w:t>
      </w:r>
      <w:r w:rsidR="00CB2B22" w:rsidRPr="00FA1324">
        <w:rPr>
          <w:rFonts w:eastAsia="Malgun Gothic"/>
          <w:kern w:val="2"/>
        </w:rPr>
        <w:t>{</w:t>
      </w:r>
      <w:r w:rsidR="00CB2B22" w:rsidRPr="00FA1324">
        <w:t>-</w:t>
      </w:r>
      <w:r w:rsidR="00A76E96">
        <w:t>4</w:t>
      </w:r>
      <w:r w:rsidR="00327ADE">
        <w:t>.</w:t>
      </w:r>
      <w:r w:rsidR="00A76E96">
        <w:t>4</w:t>
      </w:r>
      <w:r w:rsidR="00CB2B22" w:rsidRPr="00FA1324">
        <w:t>%, -</w:t>
      </w:r>
      <w:r w:rsidR="00A76E96">
        <w:t>6</w:t>
      </w:r>
      <w:r w:rsidR="00327ADE">
        <w:t>.</w:t>
      </w:r>
      <w:r w:rsidR="00A76E96">
        <w:t>3</w:t>
      </w:r>
      <w:r w:rsidR="00CB2B22" w:rsidRPr="00FA1324">
        <w:t>%, -</w:t>
      </w:r>
      <w:r w:rsidR="00A76E96">
        <w:t>6</w:t>
      </w:r>
      <w:r w:rsidR="00327ADE">
        <w:t>.</w:t>
      </w:r>
      <w:del w:id="12" w:author="He, Yuwen" w:date="2015-02-07T13:53:00Z">
        <w:r w:rsidR="00A76E96" w:rsidDel="006E42FB">
          <w:delText>4</w:delText>
        </w:r>
      </w:del>
      <w:ins w:id="13" w:author="He, Yuwen" w:date="2015-02-07T13:53:00Z">
        <w:r w:rsidR="006E42FB">
          <w:t>3</w:t>
        </w:r>
      </w:ins>
      <w:r w:rsidR="00CB2B22" w:rsidRPr="00FA1324">
        <w:t>%</w:t>
      </w:r>
      <w:r w:rsidR="00CB2B22" w:rsidRPr="00FA1324">
        <w:rPr>
          <w:rFonts w:eastAsia="Malgun Gothic"/>
          <w:kern w:val="2"/>
        </w:rPr>
        <w:t>}</w:t>
      </w:r>
      <w:r w:rsidR="00CB2B22">
        <w:rPr>
          <w:rFonts w:eastAsia="Malgun Gothic"/>
          <w:kern w:val="2"/>
        </w:rPr>
        <w:t xml:space="preserve"> and {</w:t>
      </w:r>
      <w:r w:rsidR="00CB2B22" w:rsidRPr="00FA1324">
        <w:t>-</w:t>
      </w:r>
      <w:r w:rsidR="00A76E96">
        <w:t>4</w:t>
      </w:r>
      <w:r w:rsidR="00327ADE">
        <w:t>.</w:t>
      </w:r>
      <w:del w:id="14" w:author="He, Yuwen" w:date="2015-02-07T13:53:00Z">
        <w:r w:rsidR="00A76E96" w:rsidDel="006E42FB">
          <w:delText>9</w:delText>
        </w:r>
      </w:del>
      <w:ins w:id="15" w:author="He, Yuwen" w:date="2015-02-07T13:53:00Z">
        <w:r w:rsidR="006E42FB">
          <w:t>7</w:t>
        </w:r>
      </w:ins>
      <w:r w:rsidR="00CB2B22" w:rsidRPr="00FA1324">
        <w:t>%, -</w:t>
      </w:r>
      <w:r w:rsidR="00A76E96">
        <w:t>6</w:t>
      </w:r>
      <w:r w:rsidR="00327ADE">
        <w:t>.</w:t>
      </w:r>
      <w:del w:id="16" w:author="He, Yuwen" w:date="2015-02-07T13:53:00Z">
        <w:r w:rsidR="00A76E96" w:rsidDel="006E42FB">
          <w:delText>5</w:delText>
        </w:r>
      </w:del>
      <w:ins w:id="17" w:author="He, Yuwen" w:date="2015-02-07T13:53:00Z">
        <w:r w:rsidR="006E42FB">
          <w:t>3</w:t>
        </w:r>
      </w:ins>
      <w:r w:rsidR="00CB2B22" w:rsidRPr="00FA1324">
        <w:t>%, -</w:t>
      </w:r>
      <w:r w:rsidR="00A76E96">
        <w:t>6</w:t>
      </w:r>
      <w:r w:rsidR="00327ADE">
        <w:t>.</w:t>
      </w:r>
      <w:del w:id="18" w:author="He, Yuwen" w:date="2015-02-07T13:53:00Z">
        <w:r w:rsidR="00A76E96" w:rsidDel="006E42FB">
          <w:delText>4</w:delText>
        </w:r>
      </w:del>
      <w:ins w:id="19" w:author="He, Yuwen" w:date="2015-02-07T13:53:00Z">
        <w:r w:rsidR="006E42FB">
          <w:t>2</w:t>
        </w:r>
      </w:ins>
      <w:r w:rsidR="00CB2B22" w:rsidRPr="00FA1324">
        <w:t>%</w:t>
      </w:r>
      <w:r w:rsidR="00CB2B22">
        <w:rPr>
          <w:rFonts w:eastAsia="Malgun Gothic"/>
          <w:kern w:val="2"/>
        </w:rPr>
        <w:t xml:space="preserve">} for </w:t>
      </w:r>
      <w:r w:rsidR="00327ADE">
        <w:rPr>
          <w:rFonts w:eastAsia="Malgun Gothic"/>
          <w:kern w:val="2"/>
        </w:rPr>
        <w:t xml:space="preserve">the </w:t>
      </w:r>
      <w:r w:rsidR="001C4604">
        <w:rPr>
          <w:rFonts w:eastAsia="Malgun Gothic"/>
          <w:kern w:val="2"/>
        </w:rPr>
        <w:t>category</w:t>
      </w:r>
      <w:r w:rsidR="00327ADE">
        <w:rPr>
          <w:rFonts w:eastAsia="Malgun Gothic"/>
          <w:kern w:val="2"/>
        </w:rPr>
        <w:t xml:space="preserve"> (</w:t>
      </w:r>
      <w:r w:rsidR="00A76E96">
        <w:rPr>
          <w:rFonts w:eastAsia="Malgun Gothic"/>
          <w:kern w:val="2"/>
        </w:rPr>
        <w:t>RGB/</w:t>
      </w:r>
      <w:r w:rsidR="00A43A36">
        <w:rPr>
          <w:rFonts w:eastAsia="Malgun Gothic"/>
          <w:kern w:val="2"/>
        </w:rPr>
        <w:t>YUV</w:t>
      </w:r>
      <w:r w:rsidR="00327ADE">
        <w:rPr>
          <w:rFonts w:eastAsia="Malgun Gothic"/>
          <w:kern w:val="2"/>
        </w:rPr>
        <w:t>, text &amp; graphics with motion, 1080p</w:t>
      </w:r>
      <w:r w:rsidR="001E7F2E">
        <w:rPr>
          <w:rFonts w:eastAsia="Malgun Gothic"/>
          <w:kern w:val="2"/>
        </w:rPr>
        <w:t>&amp;720p</w:t>
      </w:r>
      <w:r w:rsidR="00327ADE">
        <w:rPr>
          <w:rFonts w:eastAsia="Malgun Gothic"/>
          <w:kern w:val="2"/>
        </w:rPr>
        <w:t>)</w:t>
      </w:r>
      <w:r w:rsidR="00CB2B22">
        <w:rPr>
          <w:rFonts w:eastAsia="Malgun Gothic"/>
          <w:kern w:val="2"/>
        </w:rPr>
        <w:t xml:space="preserve"> </w:t>
      </w:r>
      <w:r w:rsidR="00B834FD">
        <w:rPr>
          <w:rFonts w:eastAsia="Malgun Gothic"/>
          <w:kern w:val="2"/>
        </w:rPr>
        <w:t xml:space="preserve">for </w:t>
      </w:r>
      <w:r w:rsidR="005B6351">
        <w:rPr>
          <w:rFonts w:eastAsia="Malgun Gothic"/>
          <w:kern w:val="2"/>
        </w:rPr>
        <w:t>AI</w:t>
      </w:r>
      <w:r w:rsidR="00CB2B22">
        <w:rPr>
          <w:rFonts w:eastAsia="Malgun Gothic"/>
          <w:kern w:val="2"/>
        </w:rPr>
        <w:t>,</w:t>
      </w:r>
      <w:r w:rsidR="005B6351">
        <w:rPr>
          <w:rFonts w:eastAsia="Malgun Gothic"/>
          <w:kern w:val="2"/>
        </w:rPr>
        <w:t xml:space="preserve"> </w:t>
      </w:r>
      <w:r w:rsidR="00B834FD">
        <w:rPr>
          <w:rFonts w:eastAsia="Malgun Gothic"/>
          <w:kern w:val="2"/>
        </w:rPr>
        <w:t>RA</w:t>
      </w:r>
      <w:r w:rsidR="00CB2B22">
        <w:rPr>
          <w:rFonts w:eastAsia="Malgun Gothic"/>
          <w:kern w:val="2"/>
        </w:rPr>
        <w:t xml:space="preserve"> and LD</w:t>
      </w:r>
      <w:r w:rsidR="00B834FD">
        <w:rPr>
          <w:rFonts w:eastAsia="Malgun Gothic"/>
          <w:kern w:val="2"/>
        </w:rPr>
        <w:t>, respectively.</w:t>
      </w:r>
      <w:r w:rsidR="0000337D">
        <w:rPr>
          <w:rFonts w:eastAsia="Malgun Gothic"/>
          <w:kern w:val="2"/>
        </w:rPr>
        <w:t xml:space="preserve"> And the </w:t>
      </w:r>
      <w:r w:rsidR="009759F2">
        <w:rPr>
          <w:rFonts w:eastAsia="Malgun Gothic"/>
          <w:kern w:val="2"/>
        </w:rPr>
        <w:t xml:space="preserve">444 </w:t>
      </w:r>
      <w:r w:rsidR="0000337D">
        <w:rPr>
          <w:kern w:val="2"/>
          <w:lang w:eastAsia="zh-CN"/>
        </w:rPr>
        <w:t xml:space="preserve">lossless coding reportedly achieves total </w:t>
      </w:r>
      <w:r w:rsidR="0000337D">
        <w:rPr>
          <w:rFonts w:eastAsia="Malgun Gothic"/>
          <w:kern w:val="2"/>
        </w:rPr>
        <w:t xml:space="preserve">bit-rate saving of </w:t>
      </w:r>
      <w:r w:rsidR="00A76E96">
        <w:rPr>
          <w:rFonts w:eastAsia="Malgun Gothic"/>
          <w:kern w:val="2"/>
        </w:rPr>
        <w:t>-</w:t>
      </w:r>
      <w:r w:rsidR="00616F7A">
        <w:t>0</w:t>
      </w:r>
      <w:r w:rsidR="00327ADE">
        <w:t>.</w:t>
      </w:r>
      <w:r w:rsidR="00A76E96">
        <w:t>1</w:t>
      </w:r>
      <w:r w:rsidR="0000337D" w:rsidRPr="00FA1324">
        <w:t xml:space="preserve">%, </w:t>
      </w:r>
      <w:r w:rsidR="00A76E96">
        <w:t>-1</w:t>
      </w:r>
      <w:r w:rsidR="00327ADE">
        <w:t>.</w:t>
      </w:r>
      <w:r w:rsidR="00A76E96">
        <w:t>3</w:t>
      </w:r>
      <w:r w:rsidR="0000337D" w:rsidRPr="00FA1324">
        <w:t xml:space="preserve">% </w:t>
      </w:r>
      <w:r w:rsidR="0000337D">
        <w:t xml:space="preserve">and </w:t>
      </w:r>
      <w:r w:rsidR="00A76E96">
        <w:t>-1.3</w:t>
      </w:r>
      <w:r w:rsidR="0000337D" w:rsidRPr="00FA1324">
        <w:t>%</w:t>
      </w:r>
      <w:r w:rsidR="0000337D">
        <w:rPr>
          <w:rFonts w:eastAsia="Malgun Gothic"/>
          <w:kern w:val="2"/>
        </w:rPr>
        <w:t xml:space="preserve"> for </w:t>
      </w:r>
      <w:r w:rsidR="00327ADE">
        <w:rPr>
          <w:rFonts w:eastAsia="Malgun Gothic"/>
          <w:kern w:val="2"/>
        </w:rPr>
        <w:t>the category (RGB</w:t>
      </w:r>
      <w:r w:rsidR="00A43A36">
        <w:rPr>
          <w:rFonts w:eastAsia="Malgun Gothic"/>
          <w:kern w:val="2"/>
        </w:rPr>
        <w:t>/YUV</w:t>
      </w:r>
      <w:r w:rsidR="00327ADE">
        <w:rPr>
          <w:rFonts w:eastAsia="Malgun Gothic"/>
          <w:kern w:val="2"/>
        </w:rPr>
        <w:t>, text &amp; graphics with motion, 1080p</w:t>
      </w:r>
      <w:r w:rsidR="00616F7A">
        <w:rPr>
          <w:rFonts w:eastAsia="Malgun Gothic"/>
          <w:kern w:val="2"/>
        </w:rPr>
        <w:t>&amp;720p</w:t>
      </w:r>
      <w:r w:rsidR="00327ADE">
        <w:rPr>
          <w:rFonts w:eastAsia="Malgun Gothic"/>
          <w:kern w:val="2"/>
        </w:rPr>
        <w:t xml:space="preserve">) </w:t>
      </w:r>
      <w:r w:rsidR="0000337D">
        <w:rPr>
          <w:rFonts w:eastAsia="Malgun Gothic"/>
          <w:kern w:val="2"/>
        </w:rPr>
        <w:t>for AI, RA and LD, respectively.</w:t>
      </w:r>
      <w:r w:rsidR="00B834FD">
        <w:rPr>
          <w:rFonts w:eastAsia="Malgun Gothic"/>
          <w:kern w:val="2"/>
        </w:rPr>
        <w:t xml:space="preserve"> </w:t>
      </w:r>
    </w:p>
    <w:p w14:paraId="1C9C08F4" w14:textId="77777777" w:rsidR="00F35982" w:rsidRPr="005B217D" w:rsidRDefault="00F35982" w:rsidP="00DB314A">
      <w:pPr>
        <w:pStyle w:val="Heading1"/>
        <w:rPr>
          <w:lang w:val="en-CA"/>
        </w:rPr>
      </w:pPr>
      <w:r w:rsidRPr="005B217D">
        <w:rPr>
          <w:lang w:val="en-CA"/>
        </w:rPr>
        <w:t xml:space="preserve">Introduction </w:t>
      </w:r>
    </w:p>
    <w:p w14:paraId="29104C30" w14:textId="77777777" w:rsidR="006C17EA" w:rsidRDefault="00124DDB" w:rsidP="00E102F0">
      <w:pPr>
        <w:jc w:val="both"/>
        <w:rPr>
          <w:kern w:val="2"/>
          <w:lang w:val="en-CA" w:eastAsia="zh-CN"/>
        </w:rPr>
      </w:pPr>
      <w:r>
        <w:rPr>
          <w:kern w:val="2"/>
          <w:lang w:val="en-CA" w:eastAsia="zh-CN"/>
        </w:rPr>
        <w:t xml:space="preserve">In </w:t>
      </w:r>
      <w:r w:rsidR="008D40F6">
        <w:rPr>
          <w:kern w:val="2"/>
          <w:lang w:val="en-CA" w:eastAsia="zh-CN"/>
        </w:rPr>
        <w:t xml:space="preserve">unified IBC and inter framework tested in CE-2 Test-1 </w:t>
      </w:r>
      <w:r w:rsidR="008D40F6">
        <w:rPr>
          <w:kern w:val="2"/>
          <w:lang w:val="en-CA" w:eastAsia="zh-CN"/>
        </w:rPr>
        <w:fldChar w:fldCharType="begin"/>
      </w:r>
      <w:r w:rsidR="008D40F6">
        <w:rPr>
          <w:kern w:val="2"/>
          <w:lang w:val="en-CA" w:eastAsia="zh-CN"/>
        </w:rPr>
        <w:instrText xml:space="preserve"> REF _Ref410140633 \n \h </w:instrText>
      </w:r>
      <w:r w:rsidR="008D40F6">
        <w:rPr>
          <w:kern w:val="2"/>
          <w:lang w:val="en-CA" w:eastAsia="zh-CN"/>
        </w:rPr>
      </w:r>
      <w:r w:rsidR="008D40F6">
        <w:rPr>
          <w:kern w:val="2"/>
          <w:lang w:val="en-CA" w:eastAsia="zh-CN"/>
        </w:rPr>
        <w:fldChar w:fldCharType="separate"/>
      </w:r>
      <w:r w:rsidR="008D40F6">
        <w:rPr>
          <w:kern w:val="2"/>
          <w:lang w:val="en-CA" w:eastAsia="zh-CN"/>
        </w:rPr>
        <w:t>[2]</w:t>
      </w:r>
      <w:r w:rsidR="008D40F6">
        <w:rPr>
          <w:kern w:val="2"/>
          <w:lang w:val="en-CA" w:eastAsia="zh-CN"/>
        </w:rPr>
        <w:fldChar w:fldCharType="end"/>
      </w:r>
      <w:r w:rsidR="008D40F6">
        <w:rPr>
          <w:kern w:val="2"/>
          <w:lang w:val="en-CA" w:eastAsia="zh-CN"/>
        </w:rPr>
        <w:t xml:space="preserve">, IBC is treated as inter mode by adding the current reconstructed picture </w:t>
      </w:r>
      <w:r w:rsidR="002B4FAB">
        <w:rPr>
          <w:kern w:val="2"/>
          <w:lang w:val="en-CA" w:eastAsia="zh-CN"/>
        </w:rPr>
        <w:t>without</w:t>
      </w:r>
      <w:r w:rsidR="008D40F6">
        <w:rPr>
          <w:kern w:val="2"/>
          <w:lang w:val="en-CA" w:eastAsia="zh-CN"/>
        </w:rPr>
        <w:t xml:space="preserve"> deblocking and SAO in the reference picture list. IBC will share the same merge process with traditional inter mode</w:t>
      </w:r>
      <w:r>
        <w:rPr>
          <w:kern w:val="2"/>
          <w:lang w:val="en-CA" w:eastAsia="zh-CN"/>
        </w:rPr>
        <w:t>.</w:t>
      </w:r>
      <w:r w:rsidR="008D40F6">
        <w:rPr>
          <w:kern w:val="2"/>
          <w:lang w:val="en-CA" w:eastAsia="zh-CN"/>
        </w:rPr>
        <w:t xml:space="preserve"> </w:t>
      </w:r>
      <w:r w:rsidR="008D40F6">
        <w:rPr>
          <w:kern w:val="2"/>
          <w:lang w:val="en-CA" w:eastAsia="zh-CN"/>
        </w:rPr>
        <w:fldChar w:fldCharType="begin"/>
      </w:r>
      <w:r w:rsidR="008D40F6">
        <w:rPr>
          <w:kern w:val="2"/>
          <w:lang w:val="en-CA" w:eastAsia="zh-CN"/>
        </w:rPr>
        <w:instrText xml:space="preserve"> REF _Ref410118453 \h </w:instrText>
      </w:r>
      <w:r w:rsidR="008D40F6">
        <w:rPr>
          <w:kern w:val="2"/>
          <w:lang w:val="en-CA" w:eastAsia="zh-CN"/>
        </w:rPr>
      </w:r>
      <w:r w:rsidR="008D40F6">
        <w:rPr>
          <w:kern w:val="2"/>
          <w:lang w:val="en-CA" w:eastAsia="zh-CN"/>
        </w:rPr>
        <w:fldChar w:fldCharType="separate"/>
      </w:r>
      <w:r w:rsidR="008D40F6">
        <w:t xml:space="preserve">Figure </w:t>
      </w:r>
      <w:r w:rsidR="008D40F6">
        <w:rPr>
          <w:noProof/>
        </w:rPr>
        <w:t>1</w:t>
      </w:r>
      <w:r w:rsidR="008D40F6">
        <w:rPr>
          <w:kern w:val="2"/>
          <w:lang w:val="en-CA" w:eastAsia="zh-CN"/>
        </w:rPr>
        <w:fldChar w:fldCharType="end"/>
      </w:r>
      <w:r w:rsidR="008D40F6">
        <w:rPr>
          <w:kern w:val="2"/>
          <w:lang w:val="en-CA" w:eastAsia="zh-CN"/>
        </w:rPr>
        <w:t xml:space="preserve"> shows an example of reference picture lists in this unified framework. Current </w:t>
      </w:r>
      <w:r w:rsidR="00340965">
        <w:rPr>
          <w:kern w:val="2"/>
          <w:lang w:val="en-CA" w:eastAsia="zh-CN"/>
        </w:rPr>
        <w:t xml:space="preserve">partially </w:t>
      </w:r>
      <w:r w:rsidR="008D40F6">
        <w:rPr>
          <w:kern w:val="2"/>
          <w:lang w:val="en-CA" w:eastAsia="zh-CN"/>
        </w:rPr>
        <w:t xml:space="preserve">reconstructed picture </w:t>
      </w:r>
      <w:r w:rsidR="008D40F6">
        <w:t>Pic'(t) is added as a long term reference picture in the reference list-0.</w:t>
      </w:r>
      <w:r w:rsidR="00340965">
        <w:t xml:space="preserve"> This contribution proposed </w:t>
      </w:r>
      <w:r w:rsidR="00731E3A">
        <w:t xml:space="preserve">a number of modifications to the existing </w:t>
      </w:r>
      <w:r w:rsidR="00340965">
        <w:t xml:space="preserve">inter merge </w:t>
      </w:r>
      <w:r w:rsidR="00BC4B20">
        <w:t>process</w:t>
      </w:r>
      <w:r w:rsidR="00731E3A">
        <w:t xml:space="preserve"> in the unified framework</w:t>
      </w:r>
      <w:r w:rsidR="00340965">
        <w:t>.</w:t>
      </w:r>
    </w:p>
    <w:p w14:paraId="71479537" w14:textId="77777777" w:rsidR="00124DDB" w:rsidRDefault="008D40F6" w:rsidP="000353FD">
      <w:pPr>
        <w:jc w:val="center"/>
      </w:pPr>
      <w:r>
        <w:object w:dxaOrig="13587" w:dyaOrig="9823" w14:anchorId="58BAD4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6pt;height:211.95pt" o:ole="">
            <v:imagedata r:id="rId13" o:title=""/>
          </v:shape>
          <o:OLEObject Type="Embed" ProgID="Visio.Drawing.11" ShapeID="_x0000_i1025" DrawAspect="Content" ObjectID="_1484828065" r:id="rId14"/>
        </w:object>
      </w:r>
    </w:p>
    <w:p w14:paraId="62345FA1" w14:textId="77777777" w:rsidR="000353FD" w:rsidRDefault="000353FD" w:rsidP="000353FD">
      <w:pPr>
        <w:pStyle w:val="Caption"/>
        <w:spacing w:before="120"/>
        <w:jc w:val="center"/>
      </w:pPr>
      <w:bookmarkStart w:id="20" w:name="_Ref410118453"/>
      <w:r>
        <w:t xml:space="preserve">Figure </w:t>
      </w:r>
      <w:r w:rsidR="00A83609">
        <w:fldChar w:fldCharType="begin"/>
      </w:r>
      <w:r w:rsidR="00A83609">
        <w:instrText xml:space="preserve"> SEQ Figure \* ARABIC </w:instrText>
      </w:r>
      <w:r w:rsidR="00A83609">
        <w:fldChar w:fldCharType="separate"/>
      </w:r>
      <w:r>
        <w:rPr>
          <w:noProof/>
        </w:rPr>
        <w:t>1</w:t>
      </w:r>
      <w:r w:rsidR="00A83609">
        <w:rPr>
          <w:noProof/>
        </w:rPr>
        <w:fldChar w:fldCharType="end"/>
      </w:r>
      <w:bookmarkEnd w:id="20"/>
      <w:r>
        <w:t xml:space="preserve">. </w:t>
      </w:r>
      <w:r w:rsidR="008D40F6" w:rsidRPr="008D40F6">
        <w:rPr>
          <w:b w:val="0"/>
        </w:rPr>
        <w:t>IBC mode is signaled as inter mode</w:t>
      </w:r>
    </w:p>
    <w:p w14:paraId="0E459F0C" w14:textId="77777777" w:rsidR="008D40F6" w:rsidRDefault="00BC4B20" w:rsidP="008D40F6">
      <w:pPr>
        <w:pStyle w:val="Heading2"/>
      </w:pPr>
      <w:r>
        <w:t xml:space="preserve">Modified </w:t>
      </w:r>
      <w:r w:rsidR="008D40F6">
        <w:t xml:space="preserve">inter merge </w:t>
      </w:r>
    </w:p>
    <w:p w14:paraId="1FF356FE" w14:textId="77777777" w:rsidR="006C17EA" w:rsidRDefault="00340965" w:rsidP="008D40F6">
      <w:pPr>
        <w:jc w:val="both"/>
        <w:rPr>
          <w:kern w:val="2"/>
          <w:lang w:val="en-CA" w:eastAsia="zh-CN"/>
        </w:rPr>
      </w:pPr>
      <w:r>
        <w:rPr>
          <w:kern w:val="2"/>
          <w:lang w:val="en-CA" w:eastAsia="zh-CN"/>
        </w:rPr>
        <w:t>The inter merge</w:t>
      </w:r>
      <w:r w:rsidR="00BC4B20">
        <w:rPr>
          <w:kern w:val="2"/>
          <w:lang w:val="en-CA" w:eastAsia="zh-CN"/>
        </w:rPr>
        <w:t xml:space="preserve"> process</w:t>
      </w:r>
      <w:r>
        <w:rPr>
          <w:kern w:val="2"/>
          <w:lang w:val="en-CA" w:eastAsia="zh-CN"/>
        </w:rPr>
        <w:t xml:space="preserve"> is </w:t>
      </w:r>
      <w:r w:rsidR="00731E3A">
        <w:rPr>
          <w:kern w:val="2"/>
          <w:lang w:val="en-CA" w:eastAsia="zh-CN"/>
        </w:rPr>
        <w:t xml:space="preserve">proposed to be </w:t>
      </w:r>
      <w:r w:rsidR="00BC4B20">
        <w:rPr>
          <w:kern w:val="2"/>
          <w:lang w:val="en-CA" w:eastAsia="zh-CN"/>
        </w:rPr>
        <w:t xml:space="preserve">modified </w:t>
      </w:r>
      <w:r>
        <w:rPr>
          <w:kern w:val="2"/>
          <w:lang w:val="en-CA" w:eastAsia="zh-CN"/>
        </w:rPr>
        <w:t xml:space="preserve">in </w:t>
      </w:r>
      <w:r w:rsidR="001E7D4D">
        <w:rPr>
          <w:kern w:val="2"/>
          <w:lang w:val="en-CA" w:eastAsia="zh-CN"/>
        </w:rPr>
        <w:t xml:space="preserve">the </w:t>
      </w:r>
      <w:r>
        <w:rPr>
          <w:kern w:val="2"/>
          <w:lang w:val="en-CA" w:eastAsia="zh-CN"/>
        </w:rPr>
        <w:t>following ways:</w:t>
      </w:r>
    </w:p>
    <w:p w14:paraId="555D1AA0" w14:textId="77777777" w:rsidR="00340965" w:rsidDel="00B959C4" w:rsidRDefault="00340965" w:rsidP="00340965">
      <w:pPr>
        <w:pStyle w:val="ListParagraph"/>
        <w:numPr>
          <w:ilvl w:val="0"/>
          <w:numId w:val="27"/>
        </w:numPr>
        <w:jc w:val="both"/>
        <w:rPr>
          <w:del w:id="21" w:author="He, Yuwen" w:date="2015-02-05T12:56:00Z"/>
          <w:kern w:val="2"/>
          <w:lang w:val="en-CA" w:eastAsia="zh-CN"/>
        </w:rPr>
      </w:pPr>
      <w:del w:id="22" w:author="He, Yuwen" w:date="2015-02-05T12:56:00Z">
        <w:r w:rsidDel="00B959C4">
          <w:rPr>
            <w:kern w:val="2"/>
            <w:lang w:val="en-CA" w:eastAsia="zh-CN"/>
          </w:rPr>
          <w:delText>Only unique MV/BV merge candidate</w:delText>
        </w:r>
        <w:r w:rsidR="00731E3A" w:rsidDel="00B959C4">
          <w:rPr>
            <w:kern w:val="2"/>
            <w:lang w:val="en-CA" w:eastAsia="zh-CN"/>
          </w:rPr>
          <w:delText>s</w:delText>
        </w:r>
        <w:r w:rsidDel="00B959C4">
          <w:rPr>
            <w:kern w:val="2"/>
            <w:lang w:val="en-CA" w:eastAsia="zh-CN"/>
          </w:rPr>
          <w:delText xml:space="preserve"> </w:delText>
        </w:r>
        <w:r w:rsidR="00731E3A" w:rsidDel="00B959C4">
          <w:rPr>
            <w:kern w:val="2"/>
            <w:lang w:val="en-CA" w:eastAsia="zh-CN"/>
          </w:rPr>
          <w:delText>are</w:delText>
        </w:r>
        <w:r w:rsidDel="00B959C4">
          <w:rPr>
            <w:kern w:val="2"/>
            <w:lang w:val="en-CA" w:eastAsia="zh-CN"/>
          </w:rPr>
          <w:delText xml:space="preserve"> added in the merge candidate list;</w:delText>
        </w:r>
      </w:del>
    </w:p>
    <w:p w14:paraId="6FD3497C" w14:textId="77777777" w:rsidR="00301839" w:rsidRDefault="00340965" w:rsidP="00726498">
      <w:pPr>
        <w:pStyle w:val="ListParagraph"/>
        <w:numPr>
          <w:ilvl w:val="0"/>
          <w:numId w:val="27"/>
        </w:numPr>
        <w:contextualSpacing w:val="0"/>
        <w:jc w:val="both"/>
        <w:rPr>
          <w:kern w:val="2"/>
          <w:lang w:val="en-CA" w:eastAsia="zh-CN"/>
        </w:rPr>
      </w:pPr>
      <w:r>
        <w:rPr>
          <w:kern w:val="2"/>
          <w:lang w:val="en-CA" w:eastAsia="zh-CN"/>
        </w:rPr>
        <w:t>Only valid BV merge candidate</w:t>
      </w:r>
      <w:r w:rsidR="00731E3A">
        <w:rPr>
          <w:kern w:val="2"/>
          <w:lang w:val="en-CA" w:eastAsia="zh-CN"/>
        </w:rPr>
        <w:t>s</w:t>
      </w:r>
      <w:r>
        <w:rPr>
          <w:kern w:val="2"/>
          <w:lang w:val="en-CA" w:eastAsia="zh-CN"/>
        </w:rPr>
        <w:t xml:space="preserve"> </w:t>
      </w:r>
      <w:r w:rsidR="00731E3A">
        <w:rPr>
          <w:kern w:val="2"/>
          <w:lang w:val="en-CA" w:eastAsia="zh-CN"/>
        </w:rPr>
        <w:t>are</w:t>
      </w:r>
      <w:r>
        <w:rPr>
          <w:kern w:val="2"/>
          <w:lang w:val="en-CA" w:eastAsia="zh-CN"/>
        </w:rPr>
        <w:t xml:space="preserve"> added in the merge candidate list</w:t>
      </w:r>
      <w:r w:rsidR="00E143B7">
        <w:rPr>
          <w:kern w:val="2"/>
          <w:lang w:val="en-CA" w:eastAsia="zh-CN"/>
        </w:rPr>
        <w:t>. BVs are considered invalid if any of the following is true:</w:t>
      </w:r>
    </w:p>
    <w:p w14:paraId="17B70054" w14:textId="77777777" w:rsidR="00E143B7" w:rsidRDefault="00301839" w:rsidP="0033200E">
      <w:pPr>
        <w:pStyle w:val="ListParagraph"/>
        <w:numPr>
          <w:ilvl w:val="0"/>
          <w:numId w:val="28"/>
        </w:numPr>
        <w:tabs>
          <w:tab w:val="clear" w:pos="360"/>
        </w:tabs>
        <w:spacing w:before="0"/>
        <w:jc w:val="both"/>
        <w:rPr>
          <w:kern w:val="2"/>
          <w:lang w:val="en-CA" w:eastAsia="zh-CN"/>
        </w:rPr>
      </w:pPr>
      <w:r w:rsidRPr="00350E58">
        <w:rPr>
          <w:kern w:val="2"/>
          <w:lang w:val="en-CA" w:eastAsia="zh-CN"/>
        </w:rPr>
        <w:t xml:space="preserve">If the BV </w:t>
      </w:r>
      <w:r w:rsidR="00E143B7">
        <w:rPr>
          <w:kern w:val="2"/>
          <w:lang w:val="en-CA" w:eastAsia="zh-CN"/>
        </w:rPr>
        <w:t xml:space="preserve">makes reference to any </w:t>
      </w:r>
      <w:r w:rsidRPr="0033200E">
        <w:rPr>
          <w:kern w:val="2"/>
          <w:lang w:val="en-CA" w:eastAsia="zh-CN"/>
        </w:rPr>
        <w:t>unreconstructed</w:t>
      </w:r>
      <w:r w:rsidR="00E143B7">
        <w:rPr>
          <w:kern w:val="2"/>
          <w:lang w:val="en-CA" w:eastAsia="zh-CN"/>
        </w:rPr>
        <w:t xml:space="preserve"> samples or </w:t>
      </w:r>
      <w:r w:rsidR="00CB08E7">
        <w:rPr>
          <w:kern w:val="2"/>
          <w:lang w:val="en-CA" w:eastAsia="zh-CN"/>
        </w:rPr>
        <w:t xml:space="preserve">any </w:t>
      </w:r>
      <w:r w:rsidR="00E143B7">
        <w:rPr>
          <w:kern w:val="2"/>
          <w:lang w:val="en-CA" w:eastAsia="zh-CN"/>
        </w:rPr>
        <w:t>samples within the same CU;</w:t>
      </w:r>
    </w:p>
    <w:p w14:paraId="629447BE" w14:textId="77777777" w:rsidR="00E143B7" w:rsidRDefault="00E143B7" w:rsidP="0033200E">
      <w:pPr>
        <w:pStyle w:val="ListParagraph"/>
        <w:numPr>
          <w:ilvl w:val="0"/>
          <w:numId w:val="28"/>
        </w:numPr>
        <w:tabs>
          <w:tab w:val="clear" w:pos="360"/>
        </w:tabs>
        <w:spacing w:before="0"/>
        <w:jc w:val="both"/>
        <w:rPr>
          <w:kern w:val="2"/>
          <w:lang w:val="en-CA" w:eastAsia="zh-CN"/>
        </w:rPr>
      </w:pPr>
      <w:r>
        <w:rPr>
          <w:kern w:val="2"/>
          <w:lang w:val="en-CA" w:eastAsia="zh-CN"/>
        </w:rPr>
        <w:t>If the BV makes references to</w:t>
      </w:r>
      <w:r w:rsidR="00301839" w:rsidRPr="0033200E">
        <w:rPr>
          <w:kern w:val="2"/>
          <w:lang w:val="en-CA" w:eastAsia="zh-CN"/>
        </w:rPr>
        <w:t xml:space="preserve"> </w:t>
      </w:r>
      <w:r>
        <w:rPr>
          <w:kern w:val="2"/>
          <w:lang w:val="en-CA" w:eastAsia="zh-CN"/>
        </w:rPr>
        <w:t xml:space="preserve">any samples </w:t>
      </w:r>
      <w:r w:rsidR="00301839" w:rsidRPr="0033200E">
        <w:rPr>
          <w:kern w:val="2"/>
          <w:lang w:val="en-CA" w:eastAsia="zh-CN"/>
        </w:rPr>
        <w:t xml:space="preserve">outside </w:t>
      </w:r>
      <w:r>
        <w:rPr>
          <w:kern w:val="2"/>
          <w:lang w:val="en-CA" w:eastAsia="zh-CN"/>
        </w:rPr>
        <w:t xml:space="preserve">of the </w:t>
      </w:r>
      <w:r w:rsidR="00301839" w:rsidRPr="0033200E">
        <w:rPr>
          <w:kern w:val="2"/>
          <w:lang w:val="en-CA" w:eastAsia="zh-CN"/>
        </w:rPr>
        <w:t>picture boundary</w:t>
      </w:r>
      <w:r>
        <w:rPr>
          <w:kern w:val="2"/>
          <w:lang w:val="en-CA" w:eastAsia="zh-CN"/>
        </w:rPr>
        <w:t>;</w:t>
      </w:r>
      <w:r w:rsidR="00301839" w:rsidRPr="0033200E">
        <w:rPr>
          <w:kern w:val="2"/>
          <w:lang w:val="en-CA" w:eastAsia="zh-CN"/>
        </w:rPr>
        <w:t xml:space="preserve"> </w:t>
      </w:r>
    </w:p>
    <w:p w14:paraId="6D912AD3" w14:textId="77777777" w:rsidR="00FD7A7F" w:rsidRPr="0033200E" w:rsidRDefault="00E143B7" w:rsidP="0033200E">
      <w:pPr>
        <w:pStyle w:val="ListParagraph"/>
        <w:numPr>
          <w:ilvl w:val="0"/>
          <w:numId w:val="28"/>
        </w:numPr>
        <w:tabs>
          <w:tab w:val="clear" w:pos="360"/>
        </w:tabs>
        <w:spacing w:before="0"/>
        <w:jc w:val="both"/>
        <w:rPr>
          <w:kern w:val="2"/>
          <w:lang w:val="en-CA" w:eastAsia="zh-CN"/>
        </w:rPr>
      </w:pPr>
      <w:r>
        <w:rPr>
          <w:kern w:val="2"/>
          <w:lang w:val="en-CA" w:eastAsia="zh-CN"/>
        </w:rPr>
        <w:t xml:space="preserve">If the BV makes reference to samples inside a </w:t>
      </w:r>
      <w:r w:rsidR="00301839" w:rsidRPr="0033200E">
        <w:rPr>
          <w:kern w:val="2"/>
          <w:lang w:val="en-CA" w:eastAsia="zh-CN"/>
        </w:rPr>
        <w:t>region which is not allowed for IBC (for parallel decoding implementation consideration).</w:t>
      </w:r>
    </w:p>
    <w:p w14:paraId="7524C295" w14:textId="77777777" w:rsidR="0076326F" w:rsidRPr="0076326F" w:rsidRDefault="0076326F" w:rsidP="0033200E">
      <w:pPr>
        <w:pStyle w:val="ListParagraph"/>
        <w:numPr>
          <w:ilvl w:val="0"/>
          <w:numId w:val="27"/>
        </w:numPr>
        <w:contextualSpacing w:val="0"/>
        <w:jc w:val="both"/>
        <w:rPr>
          <w:kern w:val="2"/>
          <w:lang w:val="en-CA" w:eastAsia="zh-CN"/>
        </w:rPr>
      </w:pPr>
      <w:r>
        <w:rPr>
          <w:kern w:val="2"/>
          <w:lang w:eastAsia="zh-CN"/>
        </w:rPr>
        <w:t xml:space="preserve">One BV from </w:t>
      </w:r>
      <w:r w:rsidR="00E918D5">
        <w:rPr>
          <w:kern w:val="2"/>
          <w:lang w:eastAsia="zh-CN"/>
        </w:rPr>
        <w:t xml:space="preserve">the temporal </w:t>
      </w:r>
      <w:r>
        <w:rPr>
          <w:kern w:val="2"/>
          <w:lang w:eastAsia="zh-CN"/>
        </w:rPr>
        <w:t>collocated blocks in collocated reference picture if it is available</w:t>
      </w:r>
      <w:r w:rsidR="00E918D5">
        <w:rPr>
          <w:kern w:val="2"/>
          <w:lang w:eastAsia="zh-CN"/>
        </w:rPr>
        <w:t>. T</w:t>
      </w:r>
      <w:r w:rsidR="00CB08E7">
        <w:rPr>
          <w:kern w:val="2"/>
          <w:lang w:eastAsia="zh-CN"/>
        </w:rPr>
        <w:t>his is achieved using the existing TMVP process by setting the target reference picture to the current partially reconstructed picture Pic’(t) (i.e., t</w:t>
      </w:r>
      <w:r w:rsidR="00E918D5">
        <w:rPr>
          <w:kern w:val="2"/>
          <w:lang w:eastAsia="zh-CN"/>
        </w:rPr>
        <w:t>he last reference picture of list-0</w:t>
      </w:r>
      <w:r w:rsidR="00CB08E7">
        <w:rPr>
          <w:kern w:val="2"/>
          <w:lang w:eastAsia="zh-CN"/>
        </w:rPr>
        <w:t>)</w:t>
      </w:r>
      <w:r w:rsidR="006A2344">
        <w:rPr>
          <w:kern w:val="2"/>
          <w:lang w:eastAsia="zh-CN"/>
        </w:rPr>
        <w:t>;</w:t>
      </w:r>
    </w:p>
    <w:p w14:paraId="1E49B78E" w14:textId="77777777" w:rsidR="00340965" w:rsidRDefault="0076326F" w:rsidP="00726498">
      <w:pPr>
        <w:pStyle w:val="ListParagraph"/>
        <w:jc w:val="both"/>
        <w:rPr>
          <w:kern w:val="2"/>
          <w:lang w:val="en-CA" w:eastAsia="zh-CN"/>
        </w:rPr>
      </w:pPr>
      <w:r>
        <w:rPr>
          <w:kern w:val="2"/>
          <w:lang w:val="en-CA" w:eastAsia="zh-CN"/>
        </w:rPr>
        <w:t xml:space="preserve">For example, if collocated PU C5 is IBC coded shown in </w:t>
      </w:r>
      <w:r>
        <w:rPr>
          <w:kern w:val="2"/>
          <w:lang w:val="en-CA" w:eastAsia="zh-CN"/>
        </w:rPr>
        <w:fldChar w:fldCharType="begin"/>
      </w:r>
      <w:r>
        <w:rPr>
          <w:kern w:val="2"/>
          <w:lang w:val="en-CA" w:eastAsia="zh-CN"/>
        </w:rPr>
        <w:instrText xml:space="preserve"> REF _Ref410120002 \h </w:instrText>
      </w:r>
      <w:r>
        <w:rPr>
          <w:kern w:val="2"/>
          <w:lang w:val="en-CA" w:eastAsia="zh-CN"/>
        </w:rPr>
      </w:r>
      <w:r>
        <w:rPr>
          <w:kern w:val="2"/>
          <w:lang w:val="en-CA" w:eastAsia="zh-CN"/>
        </w:rPr>
        <w:fldChar w:fldCharType="separate"/>
      </w:r>
      <w:r>
        <w:t xml:space="preserve">Figure </w:t>
      </w:r>
      <w:r>
        <w:rPr>
          <w:noProof/>
        </w:rPr>
        <w:t>2</w:t>
      </w:r>
      <w:r>
        <w:rPr>
          <w:kern w:val="2"/>
          <w:lang w:val="en-CA" w:eastAsia="zh-CN"/>
        </w:rPr>
        <w:fldChar w:fldCharType="end"/>
      </w:r>
      <w:r>
        <w:rPr>
          <w:kern w:val="2"/>
          <w:lang w:val="en-CA" w:eastAsia="zh-CN"/>
        </w:rPr>
        <w:t>, then its BV will be used as merge candidate.</w:t>
      </w:r>
    </w:p>
    <w:p w14:paraId="0D138BF2" w14:textId="77777777" w:rsidR="006A2344" w:rsidRDefault="0076326F" w:rsidP="00726498">
      <w:pPr>
        <w:pStyle w:val="ListParagraph"/>
        <w:numPr>
          <w:ilvl w:val="0"/>
          <w:numId w:val="27"/>
        </w:numPr>
        <w:contextualSpacing w:val="0"/>
        <w:jc w:val="both"/>
        <w:rPr>
          <w:kern w:val="2"/>
          <w:lang w:val="en-CA" w:eastAsia="zh-CN"/>
        </w:rPr>
      </w:pPr>
      <w:r>
        <w:rPr>
          <w:kern w:val="2"/>
          <w:lang w:val="en-CA" w:eastAsia="zh-CN"/>
        </w:rPr>
        <w:t xml:space="preserve">After checking spatial merge candidates, temporal merge candidates, bi-prediction merge candidates, if the list is </w:t>
      </w:r>
      <w:r w:rsidR="006A2344">
        <w:rPr>
          <w:kern w:val="2"/>
          <w:lang w:val="en-CA" w:eastAsia="zh-CN"/>
        </w:rPr>
        <w:t xml:space="preserve">still </w:t>
      </w:r>
      <w:r>
        <w:rPr>
          <w:kern w:val="2"/>
          <w:lang w:val="en-CA" w:eastAsia="zh-CN"/>
        </w:rPr>
        <w:t xml:space="preserve">not full, then </w:t>
      </w:r>
      <w:r w:rsidR="006A2344">
        <w:rPr>
          <w:kern w:val="2"/>
          <w:lang w:val="en-CA" w:eastAsia="zh-CN"/>
        </w:rPr>
        <w:t xml:space="preserve">traditional </w:t>
      </w:r>
      <w:r>
        <w:rPr>
          <w:kern w:val="2"/>
          <w:lang w:val="en-CA" w:eastAsia="zh-CN"/>
        </w:rPr>
        <w:t>default MV</w:t>
      </w:r>
      <w:r w:rsidR="006A2344">
        <w:rPr>
          <w:kern w:val="2"/>
          <w:lang w:val="en-CA" w:eastAsia="zh-CN"/>
        </w:rPr>
        <w:t xml:space="preserve">s </w:t>
      </w:r>
      <w:r>
        <w:rPr>
          <w:kern w:val="2"/>
          <w:lang w:val="en-CA" w:eastAsia="zh-CN"/>
        </w:rPr>
        <w:t xml:space="preserve">and five default BVs are appended in an interleaving order starting from MV </w:t>
      </w:r>
      <w:r w:rsidR="006A2344">
        <w:rPr>
          <w:kern w:val="2"/>
          <w:lang w:val="en-CA" w:eastAsia="zh-CN"/>
        </w:rPr>
        <w:t xml:space="preserve">first </w:t>
      </w:r>
      <w:r>
        <w:rPr>
          <w:kern w:val="2"/>
          <w:lang w:val="en-CA" w:eastAsia="zh-CN"/>
        </w:rPr>
        <w:t>until the list is full. The five default BVs are defined a</w:t>
      </w:r>
      <w:r w:rsidR="006A2344">
        <w:rPr>
          <w:kern w:val="2"/>
          <w:lang w:val="en-CA" w:eastAsia="zh-CN"/>
        </w:rPr>
        <w:t xml:space="preserve">s follows in order: </w:t>
      </w:r>
    </w:p>
    <w:p w14:paraId="41EC6FB9" w14:textId="77777777" w:rsidR="001E7D4D" w:rsidRDefault="006A2344" w:rsidP="006A2344">
      <w:pPr>
        <w:pStyle w:val="ListParagraph"/>
        <w:jc w:val="both"/>
        <w:rPr>
          <w:rFonts w:eastAsia="PMingLiU"/>
          <w:szCs w:val="22"/>
          <w:lang w:eastAsia="zh-TW"/>
        </w:rPr>
      </w:pPr>
      <w:r>
        <w:rPr>
          <w:rFonts w:eastAsia="PMingLiU"/>
          <w:szCs w:val="22"/>
          <w:lang w:eastAsia="zh-TW"/>
        </w:rPr>
        <w:t>(-PUx - PUw, 0), (-PUx – 2*PUw, 0), (</w:t>
      </w:r>
      <w:ins w:id="23" w:author="He, Yuwen" w:date="2015-02-05T12:56:00Z">
        <w:r w:rsidR="00B959C4">
          <w:rPr>
            <w:rFonts w:eastAsia="PMingLiU"/>
            <w:szCs w:val="22"/>
            <w:lang w:eastAsia="zh-TW"/>
          </w:rPr>
          <w:t xml:space="preserve">0, </w:t>
        </w:r>
      </w:ins>
      <w:r>
        <w:rPr>
          <w:rFonts w:eastAsia="PMingLiU"/>
          <w:szCs w:val="22"/>
          <w:lang w:eastAsia="zh-TW"/>
        </w:rPr>
        <w:t>-PUy - PUh</w:t>
      </w:r>
      <w:del w:id="24" w:author="He, Yuwen" w:date="2015-02-05T12:56:00Z">
        <w:r w:rsidDel="00B959C4">
          <w:rPr>
            <w:rFonts w:eastAsia="PMingLiU"/>
            <w:szCs w:val="22"/>
            <w:lang w:eastAsia="zh-TW"/>
          </w:rPr>
          <w:delText>, 0</w:delText>
        </w:r>
      </w:del>
      <w:r>
        <w:rPr>
          <w:rFonts w:eastAsia="PMingLiU"/>
          <w:szCs w:val="22"/>
          <w:lang w:eastAsia="zh-TW"/>
        </w:rPr>
        <w:t>), (</w:t>
      </w:r>
      <w:ins w:id="25" w:author="He, Yuwen" w:date="2015-02-05T12:56:00Z">
        <w:r w:rsidR="00B959C4">
          <w:rPr>
            <w:rFonts w:eastAsia="PMingLiU"/>
            <w:szCs w:val="22"/>
            <w:lang w:eastAsia="zh-TW"/>
          </w:rPr>
          <w:t xml:space="preserve">0, </w:t>
        </w:r>
      </w:ins>
      <w:r>
        <w:rPr>
          <w:rFonts w:eastAsia="PMingLiU"/>
          <w:szCs w:val="22"/>
          <w:lang w:eastAsia="zh-TW"/>
        </w:rPr>
        <w:t>-PUy – 2*PUh</w:t>
      </w:r>
      <w:del w:id="26" w:author="He, Yuwen" w:date="2015-02-05T12:56:00Z">
        <w:r w:rsidDel="00B959C4">
          <w:rPr>
            <w:rFonts w:eastAsia="PMingLiU"/>
            <w:szCs w:val="22"/>
            <w:lang w:eastAsia="zh-TW"/>
          </w:rPr>
          <w:delText>, 0</w:delText>
        </w:r>
      </w:del>
      <w:r>
        <w:rPr>
          <w:rFonts w:eastAsia="PMingLiU"/>
          <w:szCs w:val="22"/>
          <w:lang w:eastAsia="zh-TW"/>
        </w:rPr>
        <w:t xml:space="preserve">), (-PUx - PUw, -PUy - PUh). </w:t>
      </w:r>
    </w:p>
    <w:p w14:paraId="2686D783" w14:textId="77777777" w:rsidR="0076326F" w:rsidRPr="00340965" w:rsidRDefault="001E7D4D" w:rsidP="006A2344">
      <w:pPr>
        <w:pStyle w:val="ListParagraph"/>
        <w:jc w:val="both"/>
        <w:rPr>
          <w:kern w:val="2"/>
          <w:lang w:val="en-CA" w:eastAsia="zh-CN"/>
        </w:rPr>
      </w:pPr>
      <w:r>
        <w:rPr>
          <w:rFonts w:eastAsia="PMingLiU"/>
          <w:szCs w:val="22"/>
          <w:lang w:eastAsia="zh-TW"/>
        </w:rPr>
        <w:t xml:space="preserve">Where </w:t>
      </w:r>
      <w:r w:rsidR="006A2344">
        <w:rPr>
          <w:rFonts w:eastAsia="PMingLiU"/>
          <w:szCs w:val="22"/>
          <w:lang w:eastAsia="zh-TW"/>
        </w:rPr>
        <w:t xml:space="preserve">(PUx, PUy) is the </w:t>
      </w:r>
      <w:r>
        <w:rPr>
          <w:rFonts w:eastAsia="PMingLiU"/>
          <w:szCs w:val="22"/>
          <w:lang w:eastAsia="zh-TW"/>
        </w:rPr>
        <w:t>coordinates of the top left luma sample in</w:t>
      </w:r>
      <w:r w:rsidR="006A2344">
        <w:rPr>
          <w:rFonts w:eastAsia="PMingLiU"/>
          <w:szCs w:val="22"/>
          <w:lang w:eastAsia="zh-TW"/>
        </w:rPr>
        <w:t xml:space="preserve"> the PU relative to</w:t>
      </w:r>
      <w:r>
        <w:rPr>
          <w:rFonts w:eastAsia="PMingLiU"/>
          <w:szCs w:val="22"/>
          <w:lang w:eastAsia="zh-TW"/>
        </w:rPr>
        <w:t xml:space="preserve"> the top left luma sample in</w:t>
      </w:r>
      <w:r w:rsidR="006A2344">
        <w:rPr>
          <w:rFonts w:eastAsia="PMingLiU"/>
          <w:szCs w:val="22"/>
          <w:lang w:eastAsia="zh-TW"/>
        </w:rPr>
        <w:t xml:space="preserve"> the CU, and PUw</w:t>
      </w:r>
      <w:r>
        <w:rPr>
          <w:rFonts w:eastAsia="PMingLiU"/>
          <w:szCs w:val="22"/>
          <w:lang w:eastAsia="zh-TW"/>
        </w:rPr>
        <w:t xml:space="preserve"> and</w:t>
      </w:r>
      <w:r w:rsidR="006A2344">
        <w:rPr>
          <w:rFonts w:eastAsia="PMingLiU"/>
          <w:szCs w:val="22"/>
          <w:lang w:eastAsia="zh-TW"/>
        </w:rPr>
        <w:t xml:space="preserve"> PUh </w:t>
      </w:r>
      <w:r>
        <w:rPr>
          <w:rFonts w:eastAsia="PMingLiU"/>
          <w:szCs w:val="22"/>
          <w:lang w:eastAsia="zh-TW"/>
        </w:rPr>
        <w:t>are</w:t>
      </w:r>
      <w:r w:rsidR="006A2344">
        <w:rPr>
          <w:rFonts w:eastAsia="PMingLiU"/>
          <w:szCs w:val="22"/>
          <w:lang w:eastAsia="zh-TW"/>
        </w:rPr>
        <w:t xml:space="preserve"> the PU </w:t>
      </w:r>
      <w:r>
        <w:rPr>
          <w:rFonts w:eastAsia="PMingLiU"/>
          <w:szCs w:val="22"/>
          <w:lang w:eastAsia="zh-TW"/>
        </w:rPr>
        <w:t>wid</w:t>
      </w:r>
      <w:bookmarkStart w:id="27" w:name="_GoBack"/>
      <w:bookmarkEnd w:id="27"/>
      <w:r>
        <w:rPr>
          <w:rFonts w:eastAsia="PMingLiU"/>
          <w:szCs w:val="22"/>
          <w:lang w:eastAsia="zh-TW"/>
        </w:rPr>
        <w:t>th and PU height, respectively</w:t>
      </w:r>
      <w:r w:rsidR="006A2344">
        <w:rPr>
          <w:rFonts w:eastAsia="PMingLiU"/>
          <w:szCs w:val="22"/>
          <w:lang w:eastAsia="zh-TW"/>
        </w:rPr>
        <w:t>.</w:t>
      </w:r>
    </w:p>
    <w:p w14:paraId="1E06851F" w14:textId="77777777" w:rsidR="006604B5" w:rsidRDefault="00340965" w:rsidP="00FD7A7F">
      <w:pPr>
        <w:jc w:val="center"/>
      </w:pPr>
      <w:r>
        <w:object w:dxaOrig="6249" w:dyaOrig="6047" w14:anchorId="1278D5B4">
          <v:shape id="_x0000_i1026" type="#_x0000_t75" style="width:222.9pt;height:217.15pt" o:ole="">
            <v:imagedata r:id="rId15" o:title=""/>
          </v:shape>
          <o:OLEObject Type="Embed" ProgID="Visio.Drawing.11" ShapeID="_x0000_i1026" DrawAspect="Content" ObjectID="_1484828066" r:id="rId16"/>
        </w:object>
      </w:r>
    </w:p>
    <w:p w14:paraId="7B2DC981" w14:textId="77777777" w:rsidR="00FD7A7F" w:rsidRDefault="00FD7A7F" w:rsidP="00FD7A7F">
      <w:pPr>
        <w:pStyle w:val="Caption"/>
        <w:spacing w:before="120"/>
        <w:jc w:val="center"/>
        <w:rPr>
          <w:b w:val="0"/>
        </w:rPr>
      </w:pPr>
      <w:bookmarkStart w:id="28" w:name="_Ref410120002"/>
      <w:r>
        <w:t xml:space="preserve">Figure </w:t>
      </w:r>
      <w:r w:rsidR="00A83609">
        <w:fldChar w:fldCharType="begin"/>
      </w:r>
      <w:r w:rsidR="00A83609">
        <w:instrText xml:space="preserve"> SEQ Figure \* ARABIC </w:instrText>
      </w:r>
      <w:r w:rsidR="00A83609">
        <w:fldChar w:fldCharType="separate"/>
      </w:r>
      <w:r>
        <w:rPr>
          <w:noProof/>
        </w:rPr>
        <w:t>2</w:t>
      </w:r>
      <w:r w:rsidR="00A83609">
        <w:rPr>
          <w:noProof/>
        </w:rPr>
        <w:fldChar w:fldCharType="end"/>
      </w:r>
      <w:bookmarkEnd w:id="28"/>
      <w:r>
        <w:t>.</w:t>
      </w:r>
      <w:r w:rsidRPr="0076326F">
        <w:rPr>
          <w:b w:val="0"/>
        </w:rPr>
        <w:t xml:space="preserve"> </w:t>
      </w:r>
      <w:r w:rsidR="0076326F">
        <w:rPr>
          <w:b w:val="0"/>
        </w:rPr>
        <w:t>T</w:t>
      </w:r>
      <w:r w:rsidR="0076326F" w:rsidRPr="0076326F">
        <w:rPr>
          <w:b w:val="0"/>
        </w:rPr>
        <w:t xml:space="preserve">he </w:t>
      </w:r>
      <w:r>
        <w:rPr>
          <w:b w:val="0"/>
        </w:rPr>
        <w:t xml:space="preserve">BV from </w:t>
      </w:r>
      <w:r w:rsidR="00340965">
        <w:rPr>
          <w:b w:val="0"/>
        </w:rPr>
        <w:t>collocated block in collocated reference</w:t>
      </w:r>
      <w:r>
        <w:rPr>
          <w:b w:val="0"/>
        </w:rPr>
        <w:t xml:space="preserve"> picture</w:t>
      </w:r>
      <w:r w:rsidR="0076326F">
        <w:rPr>
          <w:b w:val="0"/>
        </w:rPr>
        <w:t xml:space="preserve"> is added as one merge candidate</w:t>
      </w:r>
    </w:p>
    <w:p w14:paraId="26985280" w14:textId="77777777" w:rsidR="008D40F6" w:rsidRDefault="009D0FFD" w:rsidP="008D40F6">
      <w:pPr>
        <w:pStyle w:val="Heading2"/>
      </w:pPr>
      <w:r>
        <w:t>Encoder optimizations</w:t>
      </w:r>
    </w:p>
    <w:p w14:paraId="3CA1BD0F" w14:textId="77777777" w:rsidR="009D0FFD" w:rsidRDefault="009D0FFD" w:rsidP="008D40F6">
      <w:pPr>
        <w:jc w:val="both"/>
        <w:rPr>
          <w:kern w:val="2"/>
          <w:lang w:val="en-CA" w:eastAsia="zh-CN"/>
        </w:rPr>
      </w:pPr>
      <w:r>
        <w:rPr>
          <w:kern w:val="2"/>
          <w:lang w:val="en-CA" w:eastAsia="zh-CN"/>
        </w:rPr>
        <w:t>The encoder</w:t>
      </w:r>
      <w:r w:rsidR="00731E3A">
        <w:rPr>
          <w:kern w:val="2"/>
          <w:lang w:val="en-CA" w:eastAsia="zh-CN"/>
        </w:rPr>
        <w:t>-</w:t>
      </w:r>
      <w:r w:rsidR="00C33FBF">
        <w:rPr>
          <w:kern w:val="2"/>
          <w:lang w:val="en-CA" w:eastAsia="zh-CN"/>
        </w:rPr>
        <w:t>only improvements</w:t>
      </w:r>
      <w:r w:rsidR="00BF5002">
        <w:rPr>
          <w:kern w:val="2"/>
          <w:lang w:val="en-CA" w:eastAsia="zh-CN"/>
        </w:rPr>
        <w:t xml:space="preserve"> </w:t>
      </w:r>
      <w:r>
        <w:rPr>
          <w:kern w:val="2"/>
          <w:lang w:val="en-CA" w:eastAsia="zh-CN"/>
        </w:rPr>
        <w:t xml:space="preserve">proposed in </w:t>
      </w:r>
      <w:r w:rsidR="00C33FBF">
        <w:rPr>
          <w:kern w:val="2"/>
          <w:lang w:val="en-CA" w:eastAsia="zh-CN"/>
        </w:rPr>
        <w:t>JCTVC-T0</w:t>
      </w:r>
      <w:ins w:id="29" w:author="He, Yuwen" w:date="2015-02-05T14:54:00Z">
        <w:r w:rsidR="000719E2">
          <w:rPr>
            <w:kern w:val="2"/>
            <w:lang w:val="en-CA" w:eastAsia="zh-CN"/>
          </w:rPr>
          <w:t>116</w:t>
        </w:r>
      </w:ins>
      <w:del w:id="30" w:author="He, Yuwen" w:date="2015-02-05T14:54:00Z">
        <w:r w:rsidR="00C33FBF" w:rsidDel="000719E2">
          <w:rPr>
            <w:kern w:val="2"/>
            <w:lang w:val="en-CA" w:eastAsia="zh-CN"/>
          </w:rPr>
          <w:delText>xxx</w:delText>
        </w:r>
      </w:del>
      <w:r w:rsidR="00C33FBF">
        <w:rPr>
          <w:kern w:val="2"/>
          <w:lang w:val="en-CA" w:eastAsia="zh-CN"/>
        </w:rPr>
        <w:t xml:space="preserve"> </w:t>
      </w:r>
      <w:r>
        <w:rPr>
          <w:kern w:val="2"/>
          <w:lang w:val="en-CA" w:eastAsia="zh-CN"/>
        </w:rPr>
        <w:fldChar w:fldCharType="begin"/>
      </w:r>
      <w:r>
        <w:rPr>
          <w:kern w:val="2"/>
          <w:lang w:val="en-CA" w:eastAsia="zh-CN"/>
        </w:rPr>
        <w:instrText xml:space="preserve"> REF _Ref410158324 \n \h </w:instrText>
      </w:r>
      <w:r>
        <w:rPr>
          <w:kern w:val="2"/>
          <w:lang w:val="en-CA" w:eastAsia="zh-CN"/>
        </w:rPr>
      </w:r>
      <w:r>
        <w:rPr>
          <w:kern w:val="2"/>
          <w:lang w:val="en-CA" w:eastAsia="zh-CN"/>
        </w:rPr>
        <w:fldChar w:fldCharType="separate"/>
      </w:r>
      <w:r>
        <w:rPr>
          <w:kern w:val="2"/>
          <w:lang w:val="en-CA" w:eastAsia="zh-CN"/>
        </w:rPr>
        <w:t>[3]</w:t>
      </w:r>
      <w:r>
        <w:rPr>
          <w:kern w:val="2"/>
          <w:lang w:val="en-CA" w:eastAsia="zh-CN"/>
        </w:rPr>
        <w:fldChar w:fldCharType="end"/>
      </w:r>
      <w:r>
        <w:rPr>
          <w:kern w:val="2"/>
          <w:lang w:val="en-CA" w:eastAsia="zh-CN"/>
        </w:rPr>
        <w:t xml:space="preserve"> are </w:t>
      </w:r>
      <w:r w:rsidR="00C33FBF">
        <w:rPr>
          <w:kern w:val="2"/>
          <w:lang w:val="en-CA" w:eastAsia="zh-CN"/>
        </w:rPr>
        <w:t xml:space="preserve">tested </w:t>
      </w:r>
      <w:r w:rsidR="00731E3A">
        <w:rPr>
          <w:kern w:val="2"/>
          <w:lang w:val="en-CA" w:eastAsia="zh-CN"/>
        </w:rPr>
        <w:t xml:space="preserve">together </w:t>
      </w:r>
      <w:r w:rsidR="00C33FBF">
        <w:rPr>
          <w:kern w:val="2"/>
          <w:lang w:val="en-CA" w:eastAsia="zh-CN"/>
        </w:rPr>
        <w:t>with the proposed inter merge modification</w:t>
      </w:r>
      <w:r w:rsidR="00731E3A">
        <w:rPr>
          <w:kern w:val="2"/>
          <w:lang w:val="en-CA" w:eastAsia="zh-CN"/>
        </w:rPr>
        <w:t>s</w:t>
      </w:r>
      <w:r>
        <w:rPr>
          <w:kern w:val="2"/>
          <w:lang w:val="en-CA" w:eastAsia="zh-CN"/>
        </w:rPr>
        <w:t>. The additional Nx2N and 2NxN partitions of IBC mode for large CU size (32x32, 16x16) is not incorporated in this framework because it is already included in BV and MV mixed mode checking in CE-2 Test-1. The BV and MV bi-prediction search</w:t>
      </w:r>
      <w:r w:rsidR="00C33FBF">
        <w:rPr>
          <w:kern w:val="2"/>
          <w:lang w:val="en-CA" w:eastAsia="zh-CN"/>
        </w:rPr>
        <w:t>, which is allowed under the unified framework,</w:t>
      </w:r>
      <w:r>
        <w:rPr>
          <w:kern w:val="2"/>
          <w:lang w:val="en-CA" w:eastAsia="zh-CN"/>
        </w:rPr>
        <w:t xml:space="preserve"> </w:t>
      </w:r>
      <w:r w:rsidR="00C33FBF">
        <w:rPr>
          <w:kern w:val="2"/>
          <w:lang w:val="en-CA" w:eastAsia="zh-CN"/>
        </w:rPr>
        <w:t xml:space="preserve">is added </w:t>
      </w:r>
      <w:r>
        <w:rPr>
          <w:kern w:val="2"/>
          <w:lang w:val="en-CA" w:eastAsia="zh-CN"/>
        </w:rPr>
        <w:t>for 2Nx2N partition</w:t>
      </w:r>
      <w:r w:rsidR="00731E3A">
        <w:rPr>
          <w:kern w:val="2"/>
          <w:lang w:val="en-CA" w:eastAsia="zh-CN"/>
        </w:rPr>
        <w:t>s</w:t>
      </w:r>
      <w:r>
        <w:rPr>
          <w:kern w:val="2"/>
          <w:lang w:val="en-CA" w:eastAsia="zh-CN"/>
        </w:rPr>
        <w:t xml:space="preserve"> if CU size is no greater than 32x32. The BV and MV bi-prediction search is </w:t>
      </w:r>
      <w:r w:rsidR="002B4FAB">
        <w:rPr>
          <w:kern w:val="2"/>
          <w:lang w:val="en-CA" w:eastAsia="zh-CN"/>
        </w:rPr>
        <w:t xml:space="preserve">only </w:t>
      </w:r>
      <w:r>
        <w:rPr>
          <w:kern w:val="2"/>
          <w:lang w:val="en-CA" w:eastAsia="zh-CN"/>
        </w:rPr>
        <w:t xml:space="preserve">performed when the MV resolution in the </w:t>
      </w:r>
      <w:r w:rsidR="00C33FBF">
        <w:rPr>
          <w:kern w:val="2"/>
          <w:lang w:val="en-CA" w:eastAsia="zh-CN"/>
        </w:rPr>
        <w:t xml:space="preserve">current </w:t>
      </w:r>
      <w:r>
        <w:rPr>
          <w:kern w:val="2"/>
          <w:lang w:val="en-CA" w:eastAsia="zh-CN"/>
        </w:rPr>
        <w:t xml:space="preserve">slice is </w:t>
      </w:r>
      <w:r w:rsidR="00C33FBF">
        <w:rPr>
          <w:kern w:val="2"/>
          <w:lang w:val="en-CA" w:eastAsia="zh-CN"/>
        </w:rPr>
        <w:t>not integer MV only  (</w:t>
      </w:r>
      <w:r w:rsidR="00731E3A">
        <w:rPr>
          <w:kern w:val="2"/>
          <w:lang w:val="en-CA" w:eastAsia="zh-CN"/>
        </w:rPr>
        <w:t xml:space="preserve">i.e., </w:t>
      </w:r>
      <w:r w:rsidR="00731E3A" w:rsidRPr="00731E3A">
        <w:rPr>
          <w:kern w:val="2"/>
          <w:lang w:val="en-CA" w:eastAsia="zh-CN"/>
        </w:rPr>
        <w:t>use_integer_mv_flag</w:t>
      </w:r>
      <w:r w:rsidR="00731E3A">
        <w:rPr>
          <w:kern w:val="2"/>
          <w:lang w:val="en-CA" w:eastAsia="zh-CN"/>
        </w:rPr>
        <w:t xml:space="preserve"> = 0</w:t>
      </w:r>
      <w:r w:rsidR="00C33FBF">
        <w:rPr>
          <w:kern w:val="2"/>
          <w:lang w:val="en-CA" w:eastAsia="zh-CN"/>
        </w:rPr>
        <w:t>)</w:t>
      </w:r>
      <w:r>
        <w:rPr>
          <w:kern w:val="2"/>
          <w:lang w:val="en-CA" w:eastAsia="zh-CN"/>
        </w:rPr>
        <w:t xml:space="preserve"> in order to </w:t>
      </w:r>
      <w:r w:rsidR="00C33FBF">
        <w:rPr>
          <w:kern w:val="2"/>
          <w:lang w:val="en-CA" w:eastAsia="zh-CN"/>
        </w:rPr>
        <w:t xml:space="preserve">reduce </w:t>
      </w:r>
      <w:r>
        <w:rPr>
          <w:kern w:val="2"/>
          <w:lang w:val="en-CA" w:eastAsia="zh-CN"/>
        </w:rPr>
        <w:t>the encoding complexity.</w:t>
      </w:r>
      <w:r w:rsidR="00036045">
        <w:rPr>
          <w:kern w:val="2"/>
          <w:lang w:val="en-CA" w:eastAsia="zh-CN"/>
        </w:rPr>
        <w:t xml:space="preserve"> </w:t>
      </w:r>
    </w:p>
    <w:p w14:paraId="23DECA02" w14:textId="77777777" w:rsidR="00F35982" w:rsidRPr="006D1415" w:rsidRDefault="00A832F5" w:rsidP="00F35982">
      <w:pPr>
        <w:pStyle w:val="Heading1"/>
        <w:tabs>
          <w:tab w:val="clear" w:pos="360"/>
          <w:tab w:val="clear" w:pos="720"/>
          <w:tab w:val="clear" w:pos="1080"/>
          <w:tab w:val="clear" w:pos="1440"/>
        </w:tabs>
        <w:ind w:left="432" w:hanging="432"/>
      </w:pPr>
      <w:bookmarkStart w:id="31" w:name="_Toc341951811"/>
      <w:r>
        <w:t>Simulation results</w:t>
      </w:r>
      <w:r w:rsidR="00F35982" w:rsidRPr="006D1415">
        <w:t xml:space="preserve"> </w:t>
      </w:r>
      <w:bookmarkEnd w:id="31"/>
    </w:p>
    <w:p w14:paraId="34F8753C" w14:textId="77777777" w:rsidR="00332711" w:rsidRDefault="00F35982" w:rsidP="00E47763">
      <w:pPr>
        <w:tabs>
          <w:tab w:val="clear" w:pos="360"/>
          <w:tab w:val="clear" w:pos="720"/>
          <w:tab w:val="clear" w:pos="1080"/>
          <w:tab w:val="clear" w:pos="1440"/>
        </w:tabs>
        <w:overflowPunct/>
        <w:spacing w:before="0"/>
        <w:jc w:val="both"/>
        <w:textAlignment w:val="auto"/>
      </w:pPr>
      <w:r>
        <w:t xml:space="preserve">The compression performance </w:t>
      </w:r>
      <w:r w:rsidR="00441E94">
        <w:t xml:space="preserve">of the proposed method </w:t>
      </w:r>
      <w:r>
        <w:t xml:space="preserve">is </w:t>
      </w:r>
      <w:r w:rsidR="00CB5345">
        <w:t xml:space="preserve">compared with </w:t>
      </w:r>
      <w:r w:rsidR="00616F7A">
        <w:t>SCM-3.0</w:t>
      </w:r>
      <w:r w:rsidR="002E78E3">
        <w:t xml:space="preserve"> anchors, using </w:t>
      </w:r>
      <w:r w:rsidR="006E6ABA">
        <w:t xml:space="preserve">the </w:t>
      </w:r>
      <w:r w:rsidR="006604B5">
        <w:t>C</w:t>
      </w:r>
      <w:r w:rsidR="00332711">
        <w:t>E-2</w:t>
      </w:r>
      <w:r w:rsidR="006E6ABA">
        <w:t xml:space="preserve"> test conditions</w:t>
      </w:r>
      <w:r w:rsidR="006604B5">
        <w:t xml:space="preserve"> </w:t>
      </w:r>
      <w:r w:rsidR="00332711">
        <w:fldChar w:fldCharType="begin"/>
      </w:r>
      <w:r w:rsidR="00332711">
        <w:instrText xml:space="preserve"> REF _Ref410140633 \n \h </w:instrText>
      </w:r>
      <w:r w:rsidR="00332711">
        <w:fldChar w:fldCharType="separate"/>
      </w:r>
      <w:r w:rsidR="00332711">
        <w:t>[2]</w:t>
      </w:r>
      <w:r w:rsidR="00332711">
        <w:fldChar w:fldCharType="end"/>
      </w:r>
      <w:r>
        <w:t xml:space="preserve">. </w:t>
      </w:r>
      <w:r w:rsidR="00332711">
        <w:t>There are two tests based on CE-2 Test-1 software:</w:t>
      </w:r>
    </w:p>
    <w:p w14:paraId="3AB655B7" w14:textId="77777777" w:rsidR="00332711" w:rsidRDefault="00332711" w:rsidP="00332711">
      <w:pPr>
        <w:tabs>
          <w:tab w:val="clear" w:pos="360"/>
          <w:tab w:val="clear" w:pos="720"/>
          <w:tab w:val="clear" w:pos="1080"/>
          <w:tab w:val="clear" w:pos="1440"/>
        </w:tabs>
        <w:overflowPunct/>
        <w:spacing w:before="0"/>
        <w:ind w:left="450"/>
        <w:jc w:val="both"/>
        <w:textAlignment w:val="auto"/>
      </w:pPr>
      <w:r>
        <w:t xml:space="preserve">Test-A: </w:t>
      </w:r>
      <w:r w:rsidR="00BF5002">
        <w:t xml:space="preserve">modified </w:t>
      </w:r>
      <w:r>
        <w:t>inter merge method</w:t>
      </w:r>
    </w:p>
    <w:p w14:paraId="00031BEF" w14:textId="77777777" w:rsidR="00332711" w:rsidRDefault="00332711" w:rsidP="00332711">
      <w:pPr>
        <w:tabs>
          <w:tab w:val="clear" w:pos="360"/>
          <w:tab w:val="clear" w:pos="720"/>
          <w:tab w:val="clear" w:pos="1080"/>
          <w:tab w:val="clear" w:pos="1440"/>
        </w:tabs>
        <w:overflowPunct/>
        <w:spacing w:before="0"/>
        <w:ind w:left="450"/>
        <w:jc w:val="both"/>
        <w:textAlignment w:val="auto"/>
      </w:pPr>
      <w:r>
        <w:t xml:space="preserve">Test-B: Test-A + encoder </w:t>
      </w:r>
      <w:r w:rsidR="00B005D6">
        <w:t>improvements in JCTVC-T0</w:t>
      </w:r>
      <w:r w:rsidR="0060772A">
        <w:t>116</w:t>
      </w:r>
    </w:p>
    <w:p w14:paraId="12535A1F" w14:textId="77777777" w:rsidR="00D87811" w:rsidRDefault="00785FEE" w:rsidP="00E47763">
      <w:pPr>
        <w:tabs>
          <w:tab w:val="clear" w:pos="360"/>
          <w:tab w:val="clear" w:pos="720"/>
          <w:tab w:val="clear" w:pos="1080"/>
          <w:tab w:val="clear" w:pos="1440"/>
        </w:tabs>
        <w:overflowPunct/>
        <w:spacing w:before="0"/>
        <w:jc w:val="both"/>
        <w:textAlignment w:val="auto"/>
      </w:pPr>
      <w:r>
        <w:t xml:space="preserve">The results of Test-A are reported from </w:t>
      </w:r>
      <w:r w:rsidR="00D47B23">
        <w:fldChar w:fldCharType="begin"/>
      </w:r>
      <w:r w:rsidR="00D47B23">
        <w:instrText xml:space="preserve"> REF _Ref368998184 \h </w:instrText>
      </w:r>
      <w:r w:rsidR="00961945">
        <w:instrText xml:space="preserve"> \* MERGEFORMAT </w:instrText>
      </w:r>
      <w:r w:rsidR="00D47B23">
        <w:fldChar w:fldCharType="separate"/>
      </w:r>
      <w:r w:rsidR="00462D12" w:rsidRPr="00FA1324">
        <w:t xml:space="preserve">Table </w:t>
      </w:r>
      <w:r w:rsidR="00462D12">
        <w:t>1</w:t>
      </w:r>
      <w:r w:rsidR="00D47B23">
        <w:fldChar w:fldCharType="end"/>
      </w:r>
      <w:r w:rsidR="00D47B23">
        <w:t xml:space="preserve"> </w:t>
      </w:r>
      <w:r w:rsidR="003669DC">
        <w:t>to</w:t>
      </w:r>
      <w:r w:rsidR="00D47B23">
        <w:t xml:space="preserve"> </w:t>
      </w:r>
      <w:r w:rsidR="003669DC">
        <w:fldChar w:fldCharType="begin"/>
      </w:r>
      <w:r w:rsidR="003669DC">
        <w:instrText xml:space="preserve"> REF _Ref410126487 \h  \* MERGEFORMAT </w:instrText>
      </w:r>
      <w:r w:rsidR="003669DC">
        <w:fldChar w:fldCharType="separate"/>
      </w:r>
      <w:r w:rsidR="003669DC" w:rsidRPr="00FA1324">
        <w:t xml:space="preserve">Table </w:t>
      </w:r>
      <w:r w:rsidR="003669DC">
        <w:t>4</w:t>
      </w:r>
      <w:r w:rsidR="003669DC">
        <w:fldChar w:fldCharType="end"/>
      </w:r>
      <w:r w:rsidR="00462D12">
        <w:t>.</w:t>
      </w:r>
      <w:r w:rsidR="0043000C">
        <w:t xml:space="preserve"> </w:t>
      </w:r>
      <w:r>
        <w:t xml:space="preserve">The results of Test-B are reported from </w:t>
      </w:r>
      <w:r>
        <w:fldChar w:fldCharType="begin"/>
      </w:r>
      <w:r>
        <w:instrText xml:space="preserve"> REF _Ref410159162 \h </w:instrText>
      </w:r>
      <w:r>
        <w:fldChar w:fldCharType="separate"/>
      </w:r>
      <w:r w:rsidRPr="00FA1324">
        <w:t xml:space="preserve">Table </w:t>
      </w:r>
      <w:r>
        <w:rPr>
          <w:noProof/>
        </w:rPr>
        <w:t>5</w:t>
      </w:r>
      <w:r>
        <w:fldChar w:fldCharType="end"/>
      </w:r>
      <w:r>
        <w:t xml:space="preserve"> to </w:t>
      </w:r>
      <w:r>
        <w:fldChar w:fldCharType="begin"/>
      </w:r>
      <w:r>
        <w:instrText xml:space="preserve"> REF _Ref410159179 \h </w:instrText>
      </w:r>
      <w:r>
        <w:fldChar w:fldCharType="separate"/>
      </w:r>
      <w:r w:rsidRPr="00FA1324">
        <w:t xml:space="preserve">Table </w:t>
      </w:r>
      <w:r>
        <w:rPr>
          <w:noProof/>
        </w:rPr>
        <w:t>8</w:t>
      </w:r>
      <w:r>
        <w:fldChar w:fldCharType="end"/>
      </w:r>
      <w:r w:rsidR="009621C8">
        <w:t>.</w:t>
      </w:r>
      <w:r w:rsidR="00732350">
        <w:t xml:space="preserve"> </w:t>
      </w:r>
      <w:r w:rsidR="00912754">
        <w:t>T</w:t>
      </w:r>
      <w:r w:rsidR="00513744">
        <w:t xml:space="preserve">he accompanying spreadsheets </w:t>
      </w:r>
      <w:r w:rsidR="00912754">
        <w:t xml:space="preserve">are provided </w:t>
      </w:r>
      <w:r w:rsidR="00513744">
        <w:t>for further details.</w:t>
      </w:r>
    </w:p>
    <w:p w14:paraId="22B516E1" w14:textId="77777777" w:rsidR="00F643B4" w:rsidRPr="00961945" w:rsidRDefault="0043000C" w:rsidP="00E47763">
      <w:pPr>
        <w:tabs>
          <w:tab w:val="clear" w:pos="360"/>
          <w:tab w:val="clear" w:pos="720"/>
          <w:tab w:val="clear" w:pos="1080"/>
          <w:tab w:val="clear" w:pos="1440"/>
        </w:tabs>
        <w:overflowPunct/>
        <w:spacing w:before="0"/>
        <w:jc w:val="both"/>
        <w:textAlignment w:val="auto"/>
      </w:pPr>
      <w:r w:rsidRPr="00961945">
        <w:t xml:space="preserve">As shown in </w:t>
      </w:r>
      <w:r w:rsidRPr="00961945">
        <w:fldChar w:fldCharType="begin"/>
      </w:r>
      <w:r w:rsidRPr="00961945">
        <w:instrText xml:space="preserve"> REF _Ref368998184 \h </w:instrText>
      </w:r>
      <w:r w:rsidR="00961945">
        <w:instrText xml:space="preserve"> \* MERGEFORMAT </w:instrText>
      </w:r>
      <w:r w:rsidRPr="00961945">
        <w:fldChar w:fldCharType="separate"/>
      </w:r>
      <w:r w:rsidR="00912754" w:rsidRPr="00FA1324">
        <w:t xml:space="preserve">Table </w:t>
      </w:r>
      <w:r w:rsidR="00912754">
        <w:t>1</w:t>
      </w:r>
      <w:r w:rsidRPr="00961945">
        <w:fldChar w:fldCharType="end"/>
      </w:r>
      <w:r w:rsidR="00912754" w:rsidRPr="00961945">
        <w:t xml:space="preserve"> compared with SCM-3.0 anchors</w:t>
      </w:r>
      <w:r w:rsidRPr="00961945">
        <w:t xml:space="preserve">, for </w:t>
      </w:r>
      <w:r w:rsidR="00961945" w:rsidRPr="00961945">
        <w:t xml:space="preserve">444 </w:t>
      </w:r>
      <w:r w:rsidRPr="00961945">
        <w:t xml:space="preserve">lossy coding, </w:t>
      </w:r>
      <w:r w:rsidR="00912754" w:rsidRPr="00961945">
        <w:t xml:space="preserve">the proposed </w:t>
      </w:r>
      <w:r w:rsidR="00731E3A">
        <w:t xml:space="preserve">modified </w:t>
      </w:r>
      <w:r w:rsidR="00785FEE">
        <w:t>inter merge</w:t>
      </w:r>
      <w:r w:rsidRPr="00961945">
        <w:t xml:space="preserve"> achieves average {Y, U, V} BD rate gain of {</w:t>
      </w:r>
      <w:r w:rsidRPr="00FA1324">
        <w:t>-</w:t>
      </w:r>
      <w:r w:rsidR="00785FEE">
        <w:t>1</w:t>
      </w:r>
      <w:r w:rsidRPr="00FA1324">
        <w:t>.</w:t>
      </w:r>
      <w:r w:rsidR="00785FEE">
        <w:t>6</w:t>
      </w:r>
      <w:r w:rsidRPr="00FA1324">
        <w:t>%, -</w:t>
      </w:r>
      <w:r w:rsidR="00785FEE">
        <w:t>3</w:t>
      </w:r>
      <w:r w:rsidRPr="00FA1324">
        <w:t>.</w:t>
      </w:r>
      <w:r w:rsidR="00912754">
        <w:t>0</w:t>
      </w:r>
      <w:r w:rsidRPr="00FA1324">
        <w:t>%, -</w:t>
      </w:r>
      <w:r w:rsidR="00785FEE">
        <w:t>3</w:t>
      </w:r>
      <w:r w:rsidRPr="00FA1324">
        <w:t>.</w:t>
      </w:r>
      <w:del w:id="32" w:author="He, Yuwen" w:date="2015-02-07T13:54:00Z">
        <w:r w:rsidR="00785FEE" w:rsidDel="006E42FB">
          <w:delText>0</w:delText>
        </w:r>
      </w:del>
      <w:ins w:id="33" w:author="He, Yuwen" w:date="2015-02-07T13:54:00Z">
        <w:r w:rsidR="006E42FB">
          <w:t>1</w:t>
        </w:r>
      </w:ins>
      <w:r w:rsidRPr="00FA1324">
        <w:t>%</w:t>
      </w:r>
      <w:r w:rsidRPr="00961945">
        <w:t>}, {</w:t>
      </w:r>
      <w:r w:rsidRPr="00FA1324">
        <w:t>-</w:t>
      </w:r>
      <w:r w:rsidR="00785FEE">
        <w:t>3</w:t>
      </w:r>
      <w:r w:rsidRPr="00FA1324">
        <w:t>.</w:t>
      </w:r>
      <w:del w:id="34" w:author="He, Yuwen" w:date="2015-02-07T13:54:00Z">
        <w:r w:rsidR="00785FEE" w:rsidDel="006E42FB">
          <w:delText>7</w:delText>
        </w:r>
      </w:del>
      <w:ins w:id="35" w:author="He, Yuwen" w:date="2015-02-07T13:54:00Z">
        <w:r w:rsidR="006E42FB">
          <w:t>6</w:t>
        </w:r>
      </w:ins>
      <w:r w:rsidRPr="00FA1324">
        <w:t>%, -</w:t>
      </w:r>
      <w:r w:rsidR="00785FEE">
        <w:t>5</w:t>
      </w:r>
      <w:r w:rsidRPr="00FA1324">
        <w:t>.</w:t>
      </w:r>
      <w:del w:id="36" w:author="He, Yuwen" w:date="2015-02-07T13:55:00Z">
        <w:r w:rsidR="00785FEE" w:rsidDel="006E42FB">
          <w:delText>4</w:delText>
        </w:r>
      </w:del>
      <w:ins w:id="37" w:author="He, Yuwen" w:date="2015-02-07T13:55:00Z">
        <w:r w:rsidR="006E42FB">
          <w:t>3</w:t>
        </w:r>
      </w:ins>
      <w:r w:rsidRPr="00FA1324">
        <w:t>%, -</w:t>
      </w:r>
      <w:r w:rsidR="00785FEE">
        <w:t>5</w:t>
      </w:r>
      <w:r w:rsidRPr="00FA1324">
        <w:t>.</w:t>
      </w:r>
      <w:del w:id="38" w:author="He, Yuwen" w:date="2015-02-07T13:55:00Z">
        <w:r w:rsidR="00785FEE" w:rsidDel="006E42FB">
          <w:delText>6</w:delText>
        </w:r>
      </w:del>
      <w:ins w:id="39" w:author="He, Yuwen" w:date="2015-02-07T13:55:00Z">
        <w:r w:rsidR="006E42FB">
          <w:t>4</w:t>
        </w:r>
      </w:ins>
      <w:r w:rsidRPr="00FA1324">
        <w:t>%</w:t>
      </w:r>
      <w:r w:rsidRPr="00961945">
        <w:t>} and {</w:t>
      </w:r>
      <w:r w:rsidRPr="00FA1324">
        <w:t>-</w:t>
      </w:r>
      <w:r w:rsidR="00785FEE">
        <w:t>3</w:t>
      </w:r>
      <w:r w:rsidRPr="00FA1324">
        <w:t>.</w:t>
      </w:r>
      <w:del w:id="40" w:author="He, Yuwen" w:date="2015-02-07T13:55:00Z">
        <w:r w:rsidR="00785FEE" w:rsidDel="006E42FB">
          <w:delText>9</w:delText>
        </w:r>
      </w:del>
      <w:ins w:id="41" w:author="He, Yuwen" w:date="2015-02-07T13:55:00Z">
        <w:r w:rsidR="006E42FB">
          <w:t>8</w:t>
        </w:r>
      </w:ins>
      <w:r w:rsidRPr="00FA1324">
        <w:t>%, -</w:t>
      </w:r>
      <w:r w:rsidR="00785FEE">
        <w:t>5</w:t>
      </w:r>
      <w:r w:rsidRPr="00FA1324">
        <w:t>.</w:t>
      </w:r>
      <w:del w:id="42" w:author="He, Yuwen" w:date="2015-02-07T13:55:00Z">
        <w:r w:rsidR="00785FEE" w:rsidDel="006E42FB">
          <w:delText>3</w:delText>
        </w:r>
      </w:del>
      <w:ins w:id="43" w:author="He, Yuwen" w:date="2015-02-07T13:55:00Z">
        <w:r w:rsidR="006E42FB">
          <w:t>1</w:t>
        </w:r>
      </w:ins>
      <w:r w:rsidRPr="00FA1324">
        <w:t>%, -</w:t>
      </w:r>
      <w:r w:rsidR="00785FEE">
        <w:t>5</w:t>
      </w:r>
      <w:r w:rsidRPr="00FA1324">
        <w:t>.</w:t>
      </w:r>
      <w:del w:id="44" w:author="He, Yuwen" w:date="2015-02-07T13:55:00Z">
        <w:r w:rsidR="00785FEE" w:rsidDel="006E42FB">
          <w:delText>7</w:delText>
        </w:r>
      </w:del>
      <w:ins w:id="45" w:author="He, Yuwen" w:date="2015-02-07T13:55:00Z">
        <w:r w:rsidR="006E42FB">
          <w:t>4</w:t>
        </w:r>
      </w:ins>
      <w:r w:rsidRPr="00FA1324">
        <w:t>%</w:t>
      </w:r>
      <w:r w:rsidRPr="00961945">
        <w:t>} for the category (</w:t>
      </w:r>
      <w:r w:rsidR="00912754" w:rsidRPr="00961945">
        <w:t>YUV</w:t>
      </w:r>
      <w:r w:rsidRPr="00961945">
        <w:t>, text &amp; graphics with motion, 1080p</w:t>
      </w:r>
      <w:r w:rsidR="00961945" w:rsidRPr="00961945">
        <w:t>&amp;720p</w:t>
      </w:r>
      <w:r w:rsidRPr="00961945">
        <w:t>)</w:t>
      </w:r>
      <w:r w:rsidR="00912754" w:rsidRPr="00961945">
        <w:t xml:space="preserve"> for AI, RA and LD</w:t>
      </w:r>
      <w:r w:rsidRPr="00961945">
        <w:t xml:space="preserve">, respectively. </w:t>
      </w:r>
      <w:r w:rsidR="00D87811" w:rsidRPr="00961945">
        <w:t>As shown in</w:t>
      </w:r>
      <w:r w:rsidR="00E41828" w:rsidRPr="00961945">
        <w:t xml:space="preserve"> </w:t>
      </w:r>
      <w:r w:rsidR="00912754" w:rsidRPr="00961945">
        <w:fldChar w:fldCharType="begin"/>
      </w:r>
      <w:r w:rsidR="00912754" w:rsidRPr="00961945">
        <w:instrText xml:space="preserve"> REF _Ref410126403 \h </w:instrText>
      </w:r>
      <w:r w:rsidR="00961945">
        <w:instrText xml:space="preserve"> \* MERGEFORMAT </w:instrText>
      </w:r>
      <w:r w:rsidR="00912754" w:rsidRPr="00961945">
        <w:fldChar w:fldCharType="separate"/>
      </w:r>
      <w:r w:rsidR="00912754" w:rsidRPr="00FA1324">
        <w:t xml:space="preserve">Table </w:t>
      </w:r>
      <w:r w:rsidR="00912754">
        <w:t>2</w:t>
      </w:r>
      <w:r w:rsidR="00912754" w:rsidRPr="00961945">
        <w:fldChar w:fldCharType="end"/>
      </w:r>
      <w:r w:rsidR="00711345" w:rsidRPr="00961945">
        <w:t xml:space="preserve">, compared with </w:t>
      </w:r>
      <w:r w:rsidR="00912754" w:rsidRPr="00961945">
        <w:t>SCM-3.0</w:t>
      </w:r>
      <w:r w:rsidR="00711345" w:rsidRPr="00961945">
        <w:t xml:space="preserve"> anchors, </w:t>
      </w:r>
      <w:r w:rsidR="00441E94" w:rsidRPr="00961945">
        <w:t xml:space="preserve">for </w:t>
      </w:r>
      <w:r w:rsidR="00961945" w:rsidRPr="00961945">
        <w:t xml:space="preserve">420 </w:t>
      </w:r>
      <w:r w:rsidR="00441E94" w:rsidRPr="00961945">
        <w:t>loss</w:t>
      </w:r>
      <w:r w:rsidR="00912754" w:rsidRPr="00961945">
        <w:t>y</w:t>
      </w:r>
      <w:r w:rsidR="00441E94" w:rsidRPr="00961945">
        <w:t xml:space="preserve"> coding, </w:t>
      </w:r>
      <w:r w:rsidR="00912754" w:rsidRPr="00961945">
        <w:t xml:space="preserve">the proposed IBC search </w:t>
      </w:r>
      <w:r w:rsidR="00D87811" w:rsidRPr="00961945">
        <w:t xml:space="preserve">achieves </w:t>
      </w:r>
      <w:r w:rsidR="00912754" w:rsidRPr="00961945">
        <w:t xml:space="preserve">average {Y, U, V} BD rate gain </w:t>
      </w:r>
      <w:r w:rsidR="00D87811" w:rsidRPr="00961945">
        <w:t xml:space="preserve">of </w:t>
      </w:r>
      <w:r w:rsidR="00912754" w:rsidRPr="00961945">
        <w:t>{</w:t>
      </w:r>
      <w:r w:rsidR="00912754" w:rsidRPr="00FA1324">
        <w:t>-</w:t>
      </w:r>
      <w:r w:rsidR="00912754">
        <w:t>2</w:t>
      </w:r>
      <w:r w:rsidR="00912754" w:rsidRPr="00FA1324">
        <w:t>.</w:t>
      </w:r>
      <w:del w:id="46" w:author="He, Yuwen" w:date="2015-02-07T13:55:00Z">
        <w:r w:rsidR="009979F2" w:rsidDel="006E42FB">
          <w:delText>9</w:delText>
        </w:r>
      </w:del>
      <w:ins w:id="47" w:author="He, Yuwen" w:date="2015-02-07T13:55:00Z">
        <w:r w:rsidR="006E42FB">
          <w:t>8</w:t>
        </w:r>
      </w:ins>
      <w:r w:rsidR="00912754" w:rsidRPr="00FA1324">
        <w:t>%, -</w:t>
      </w:r>
      <w:r w:rsidR="009979F2">
        <w:t>3</w:t>
      </w:r>
      <w:r w:rsidR="00912754" w:rsidRPr="00FA1324">
        <w:t>.</w:t>
      </w:r>
      <w:r w:rsidR="009979F2">
        <w:t>2</w:t>
      </w:r>
      <w:r w:rsidR="00912754" w:rsidRPr="00FA1324">
        <w:t>%, -</w:t>
      </w:r>
      <w:r w:rsidR="009979F2">
        <w:t>3</w:t>
      </w:r>
      <w:r w:rsidR="00912754" w:rsidRPr="00FA1324">
        <w:t>.</w:t>
      </w:r>
      <w:del w:id="48" w:author="He, Yuwen" w:date="2015-02-07T13:55:00Z">
        <w:r w:rsidR="009979F2" w:rsidDel="006E42FB">
          <w:delText>4</w:delText>
        </w:r>
      </w:del>
      <w:ins w:id="49" w:author="He, Yuwen" w:date="2015-02-07T13:55:00Z">
        <w:r w:rsidR="006E42FB">
          <w:t>2</w:t>
        </w:r>
      </w:ins>
      <w:r w:rsidR="00912754" w:rsidRPr="00FA1324">
        <w:t>%</w:t>
      </w:r>
      <w:r w:rsidR="00912754" w:rsidRPr="00961945">
        <w:t>}, {</w:t>
      </w:r>
      <w:r w:rsidR="00912754" w:rsidRPr="00FA1324">
        <w:t>-</w:t>
      </w:r>
      <w:r w:rsidR="009979F2">
        <w:t>2</w:t>
      </w:r>
      <w:r w:rsidR="00912754" w:rsidRPr="00FA1324">
        <w:t>.</w:t>
      </w:r>
      <w:r w:rsidR="009979F2">
        <w:t>9</w:t>
      </w:r>
      <w:r w:rsidR="00912754" w:rsidRPr="00FA1324">
        <w:t>%, -</w:t>
      </w:r>
      <w:r w:rsidR="009979F2">
        <w:t>4</w:t>
      </w:r>
      <w:r w:rsidR="00912754" w:rsidRPr="00FA1324">
        <w:t>.</w:t>
      </w:r>
      <w:del w:id="50" w:author="He, Yuwen" w:date="2015-02-07T13:55:00Z">
        <w:r w:rsidR="009979F2" w:rsidDel="006E42FB">
          <w:delText>0</w:delText>
        </w:r>
      </w:del>
      <w:ins w:id="51" w:author="He, Yuwen" w:date="2015-02-07T13:55:00Z">
        <w:r w:rsidR="006E42FB">
          <w:t>1</w:t>
        </w:r>
      </w:ins>
      <w:r w:rsidR="00912754" w:rsidRPr="00FA1324">
        <w:t>%, -</w:t>
      </w:r>
      <w:del w:id="52" w:author="He, Yuwen" w:date="2015-02-07T13:55:00Z">
        <w:r w:rsidR="009979F2" w:rsidDel="006E42FB">
          <w:delText>4</w:delText>
        </w:r>
      </w:del>
      <w:ins w:id="53" w:author="He, Yuwen" w:date="2015-02-07T13:55:00Z">
        <w:r w:rsidR="006E42FB">
          <w:t>3</w:t>
        </w:r>
      </w:ins>
      <w:r w:rsidR="00912754" w:rsidRPr="00FA1324">
        <w:t>.</w:t>
      </w:r>
      <w:del w:id="54" w:author="He, Yuwen" w:date="2015-02-07T13:55:00Z">
        <w:r w:rsidR="009979F2" w:rsidDel="006E42FB">
          <w:delText>2</w:delText>
        </w:r>
      </w:del>
      <w:ins w:id="55" w:author="He, Yuwen" w:date="2015-02-07T13:55:00Z">
        <w:r w:rsidR="006E42FB">
          <w:t>9</w:t>
        </w:r>
      </w:ins>
      <w:r w:rsidR="00912754" w:rsidRPr="00FA1324">
        <w:t>%</w:t>
      </w:r>
      <w:r w:rsidR="00912754" w:rsidRPr="00961945">
        <w:t>} and {</w:t>
      </w:r>
      <w:r w:rsidR="00912754" w:rsidRPr="00FA1324">
        <w:t>-</w:t>
      </w:r>
      <w:r w:rsidR="009979F2">
        <w:t>2</w:t>
      </w:r>
      <w:r w:rsidR="00912754" w:rsidRPr="00FA1324">
        <w:t>.</w:t>
      </w:r>
      <w:del w:id="56" w:author="He, Yuwen" w:date="2015-02-07T13:55:00Z">
        <w:r w:rsidR="009979F2" w:rsidDel="006E42FB">
          <w:delText>5</w:delText>
        </w:r>
      </w:del>
      <w:ins w:id="57" w:author="He, Yuwen" w:date="2015-02-07T13:55:00Z">
        <w:r w:rsidR="006E42FB">
          <w:t>4</w:t>
        </w:r>
      </w:ins>
      <w:r w:rsidR="00912754" w:rsidRPr="00FA1324">
        <w:t>%, -</w:t>
      </w:r>
      <w:r w:rsidR="009979F2">
        <w:t>3</w:t>
      </w:r>
      <w:r w:rsidR="00912754" w:rsidRPr="00FA1324">
        <w:t>.</w:t>
      </w:r>
      <w:del w:id="58" w:author="He, Yuwen" w:date="2015-02-07T13:55:00Z">
        <w:r w:rsidR="009979F2" w:rsidDel="006E42FB">
          <w:delText>7</w:delText>
        </w:r>
      </w:del>
      <w:ins w:id="59" w:author="He, Yuwen" w:date="2015-02-07T13:55:00Z">
        <w:r w:rsidR="006E42FB">
          <w:t>5</w:t>
        </w:r>
      </w:ins>
      <w:r w:rsidR="00912754" w:rsidRPr="00FA1324">
        <w:t>%, -</w:t>
      </w:r>
      <w:del w:id="60" w:author="He, Yuwen" w:date="2015-02-07T13:55:00Z">
        <w:r w:rsidR="009979F2" w:rsidDel="006E42FB">
          <w:delText>4</w:delText>
        </w:r>
      </w:del>
      <w:ins w:id="61" w:author="He, Yuwen" w:date="2015-02-07T13:55:00Z">
        <w:r w:rsidR="006E42FB">
          <w:t>3</w:t>
        </w:r>
      </w:ins>
      <w:r w:rsidR="00912754" w:rsidRPr="00FA1324">
        <w:t>.</w:t>
      </w:r>
      <w:del w:id="62" w:author="He, Yuwen" w:date="2015-02-07T13:55:00Z">
        <w:r w:rsidR="00912754" w:rsidDel="006E42FB">
          <w:delText>6</w:delText>
        </w:r>
      </w:del>
      <w:ins w:id="63" w:author="He, Yuwen" w:date="2015-02-07T13:55:00Z">
        <w:r w:rsidR="006E42FB">
          <w:t>7</w:t>
        </w:r>
      </w:ins>
      <w:r w:rsidR="00912754" w:rsidRPr="00FA1324">
        <w:t>%</w:t>
      </w:r>
      <w:r w:rsidR="00912754" w:rsidRPr="00961945">
        <w:t xml:space="preserve">} for the category (Text &amp; graphics with motion, 720p) for AI, RA and LD, respectively. </w:t>
      </w:r>
    </w:p>
    <w:p w14:paraId="183B7F35" w14:textId="77777777" w:rsidR="00961945" w:rsidRPr="00961945" w:rsidRDefault="00961945" w:rsidP="00E47763">
      <w:pPr>
        <w:tabs>
          <w:tab w:val="clear" w:pos="360"/>
          <w:tab w:val="clear" w:pos="720"/>
          <w:tab w:val="clear" w:pos="1080"/>
          <w:tab w:val="clear" w:pos="1440"/>
        </w:tabs>
        <w:overflowPunct/>
        <w:spacing w:before="0"/>
        <w:jc w:val="both"/>
        <w:textAlignment w:val="auto"/>
      </w:pPr>
      <w:r w:rsidRPr="00961945">
        <w:t xml:space="preserve">As shown in </w:t>
      </w:r>
      <w:r w:rsidR="009979F2">
        <w:fldChar w:fldCharType="begin"/>
      </w:r>
      <w:r w:rsidR="009979F2">
        <w:instrText xml:space="preserve"> REF _Ref410159162 \h </w:instrText>
      </w:r>
      <w:r w:rsidR="009979F2">
        <w:fldChar w:fldCharType="separate"/>
      </w:r>
      <w:r w:rsidR="009979F2" w:rsidRPr="00FA1324">
        <w:t xml:space="preserve">Table </w:t>
      </w:r>
      <w:r w:rsidR="009979F2">
        <w:rPr>
          <w:noProof/>
        </w:rPr>
        <w:t>5</w:t>
      </w:r>
      <w:r w:rsidR="009979F2">
        <w:fldChar w:fldCharType="end"/>
      </w:r>
      <w:r w:rsidRPr="00961945">
        <w:t xml:space="preserve">, compared with SCM-3.0 anchors, for 444 </w:t>
      </w:r>
      <w:r w:rsidR="00731E3A">
        <w:t>lossy</w:t>
      </w:r>
      <w:r w:rsidR="00731E3A" w:rsidRPr="00961945">
        <w:t xml:space="preserve"> </w:t>
      </w:r>
      <w:r w:rsidRPr="00961945">
        <w:t xml:space="preserve">coding, the </w:t>
      </w:r>
      <w:r w:rsidR="009979F2">
        <w:t xml:space="preserve">proposed </w:t>
      </w:r>
      <w:r w:rsidR="00726498">
        <w:t xml:space="preserve">modified </w:t>
      </w:r>
      <w:r w:rsidR="009979F2">
        <w:t xml:space="preserve">inter merge </w:t>
      </w:r>
      <w:r w:rsidR="00CB08E7">
        <w:t>together with</w:t>
      </w:r>
      <w:r w:rsidR="009979F2">
        <w:t xml:space="preserve"> encoder optimizations </w:t>
      </w:r>
      <w:r w:rsidR="00CB08E7">
        <w:t>in JCTVC-T</w:t>
      </w:r>
      <w:r w:rsidR="0060772A">
        <w:t>0116</w:t>
      </w:r>
      <w:r w:rsidR="00CB08E7">
        <w:t xml:space="preserve"> </w:t>
      </w:r>
      <w:r w:rsidRPr="00961945">
        <w:t xml:space="preserve">achieves </w:t>
      </w:r>
      <w:r w:rsidR="009979F2" w:rsidRPr="00961945">
        <w:t>average {Y, U, V} BD rate gain of {</w:t>
      </w:r>
      <w:r w:rsidR="009979F2" w:rsidRPr="00FA1324">
        <w:t>-</w:t>
      </w:r>
      <w:r w:rsidR="009979F2">
        <w:t>3</w:t>
      </w:r>
      <w:r w:rsidR="009979F2" w:rsidRPr="00FA1324">
        <w:t>.</w:t>
      </w:r>
      <w:del w:id="64" w:author="He, Yuwen" w:date="2015-02-07T13:57:00Z">
        <w:r w:rsidR="009979F2" w:rsidDel="006E42FB">
          <w:delText>0</w:delText>
        </w:r>
      </w:del>
      <w:ins w:id="65" w:author="He, Yuwen" w:date="2015-02-07T13:57:00Z">
        <w:r w:rsidR="006E42FB">
          <w:t>1</w:t>
        </w:r>
      </w:ins>
      <w:r w:rsidR="009979F2" w:rsidRPr="00FA1324">
        <w:t>%, -</w:t>
      </w:r>
      <w:r w:rsidR="009979F2">
        <w:t>4</w:t>
      </w:r>
      <w:r w:rsidR="009979F2" w:rsidRPr="00FA1324">
        <w:t>.</w:t>
      </w:r>
      <w:r w:rsidR="009979F2">
        <w:t>3</w:t>
      </w:r>
      <w:r w:rsidR="009979F2" w:rsidRPr="00FA1324">
        <w:t>%, -</w:t>
      </w:r>
      <w:r w:rsidR="009979F2">
        <w:t>4</w:t>
      </w:r>
      <w:r w:rsidR="009979F2" w:rsidRPr="00FA1324">
        <w:t>.</w:t>
      </w:r>
      <w:r w:rsidR="009979F2">
        <w:t>3</w:t>
      </w:r>
      <w:r w:rsidR="009979F2" w:rsidRPr="00FA1324">
        <w:t>%</w:t>
      </w:r>
      <w:r w:rsidR="009979F2" w:rsidRPr="00961945">
        <w:t>}, {</w:t>
      </w:r>
      <w:r w:rsidR="009979F2" w:rsidRPr="00FA1324">
        <w:t>-</w:t>
      </w:r>
      <w:r w:rsidR="009979F2">
        <w:t>4</w:t>
      </w:r>
      <w:r w:rsidR="009979F2" w:rsidRPr="00FA1324">
        <w:t>.</w:t>
      </w:r>
      <w:r w:rsidR="009979F2">
        <w:t>5</w:t>
      </w:r>
      <w:r w:rsidR="009979F2" w:rsidRPr="00FA1324">
        <w:t>%, -</w:t>
      </w:r>
      <w:r w:rsidR="009979F2">
        <w:t>6</w:t>
      </w:r>
      <w:r w:rsidR="009979F2" w:rsidRPr="00FA1324">
        <w:t>.</w:t>
      </w:r>
      <w:r w:rsidR="009979F2">
        <w:t>3</w:t>
      </w:r>
      <w:r w:rsidR="009979F2" w:rsidRPr="00FA1324">
        <w:t>%, -</w:t>
      </w:r>
      <w:r w:rsidR="009979F2">
        <w:t>6</w:t>
      </w:r>
      <w:r w:rsidR="009979F2" w:rsidRPr="00FA1324">
        <w:t>.</w:t>
      </w:r>
      <w:del w:id="66" w:author="He, Yuwen" w:date="2015-02-07T13:57:00Z">
        <w:r w:rsidR="009979F2" w:rsidDel="006E42FB">
          <w:delText>6</w:delText>
        </w:r>
      </w:del>
      <w:ins w:id="67" w:author="He, Yuwen" w:date="2015-02-07T13:57:00Z">
        <w:r w:rsidR="006E42FB">
          <w:t>5</w:t>
        </w:r>
      </w:ins>
      <w:r w:rsidR="009979F2" w:rsidRPr="00FA1324">
        <w:t>%</w:t>
      </w:r>
      <w:r w:rsidR="009979F2" w:rsidRPr="00961945">
        <w:t>} and {</w:t>
      </w:r>
      <w:r w:rsidR="009979F2" w:rsidRPr="00FA1324">
        <w:t>-</w:t>
      </w:r>
      <w:del w:id="68" w:author="He, Yuwen" w:date="2015-02-07T13:57:00Z">
        <w:r w:rsidR="009979F2" w:rsidDel="006E42FB">
          <w:delText>5</w:delText>
        </w:r>
        <w:r w:rsidR="009979F2" w:rsidRPr="00FA1324" w:rsidDel="006E42FB">
          <w:delText>.</w:delText>
        </w:r>
        <w:r w:rsidR="009979F2" w:rsidDel="006E42FB">
          <w:delText>1</w:delText>
        </w:r>
      </w:del>
      <w:ins w:id="69" w:author="He, Yuwen" w:date="2015-02-07T13:57:00Z">
        <w:r w:rsidR="006E42FB">
          <w:t>4.9</w:t>
        </w:r>
      </w:ins>
      <w:r w:rsidR="009979F2" w:rsidRPr="00FA1324">
        <w:t>%, -</w:t>
      </w:r>
      <w:r w:rsidR="009979F2">
        <w:t>6</w:t>
      </w:r>
      <w:r w:rsidR="009979F2" w:rsidRPr="00FA1324">
        <w:t>.</w:t>
      </w:r>
      <w:del w:id="70" w:author="He, Yuwen" w:date="2015-02-07T13:57:00Z">
        <w:r w:rsidR="009979F2" w:rsidDel="006E42FB">
          <w:delText>6</w:delText>
        </w:r>
      </w:del>
      <w:ins w:id="71" w:author="He, Yuwen" w:date="2015-02-07T13:57:00Z">
        <w:r w:rsidR="006E42FB">
          <w:t>3</w:t>
        </w:r>
      </w:ins>
      <w:r w:rsidR="009979F2" w:rsidRPr="00FA1324">
        <w:t>%, -</w:t>
      </w:r>
      <w:r w:rsidR="009979F2">
        <w:t>6</w:t>
      </w:r>
      <w:r w:rsidR="009979F2" w:rsidRPr="00FA1324">
        <w:t>.</w:t>
      </w:r>
      <w:del w:id="72" w:author="He, Yuwen" w:date="2015-02-07T13:57:00Z">
        <w:r w:rsidR="009979F2" w:rsidDel="006E42FB">
          <w:delText>6</w:delText>
        </w:r>
      </w:del>
      <w:ins w:id="73" w:author="He, Yuwen" w:date="2015-02-07T13:57:00Z">
        <w:r w:rsidR="006E42FB">
          <w:t>3</w:t>
        </w:r>
      </w:ins>
      <w:r w:rsidR="009979F2" w:rsidRPr="00FA1324">
        <w:t>%</w:t>
      </w:r>
      <w:r w:rsidR="009979F2" w:rsidRPr="00961945">
        <w:t xml:space="preserve">} for the category (YUV, text &amp; graphics with motion, 1080p&amp;720p) for AI, RA and LD, respectively. As shown in </w:t>
      </w:r>
      <w:r w:rsidR="009979F2">
        <w:fldChar w:fldCharType="begin"/>
      </w:r>
      <w:r w:rsidR="009979F2">
        <w:instrText xml:space="preserve"> REF _Ref410160533 \h </w:instrText>
      </w:r>
      <w:r w:rsidR="009979F2">
        <w:fldChar w:fldCharType="separate"/>
      </w:r>
      <w:r w:rsidR="009979F2" w:rsidRPr="00FA1324">
        <w:t xml:space="preserve">Table </w:t>
      </w:r>
      <w:r w:rsidR="009979F2">
        <w:rPr>
          <w:noProof/>
        </w:rPr>
        <w:t>6</w:t>
      </w:r>
      <w:r w:rsidR="009979F2">
        <w:fldChar w:fldCharType="end"/>
      </w:r>
      <w:r w:rsidR="009979F2" w:rsidRPr="00961945">
        <w:t>, compared with SCM-3.0 anchors, for 420 lossy coding, the proposed IBC search achieves average {Y, U, V} BD rate gain of {</w:t>
      </w:r>
      <w:r w:rsidR="009979F2" w:rsidRPr="00FA1324">
        <w:t>-</w:t>
      </w:r>
      <w:r w:rsidR="009979F2">
        <w:t>4</w:t>
      </w:r>
      <w:r w:rsidR="009979F2" w:rsidRPr="00FA1324">
        <w:t>.</w:t>
      </w:r>
      <w:del w:id="74" w:author="He, Yuwen" w:date="2015-02-07T13:57:00Z">
        <w:r w:rsidR="009979F2" w:rsidDel="006E42FB">
          <w:delText>7</w:delText>
        </w:r>
      </w:del>
      <w:ins w:id="75" w:author="He, Yuwen" w:date="2015-02-07T13:57:00Z">
        <w:r w:rsidR="006E42FB">
          <w:t>6</w:t>
        </w:r>
      </w:ins>
      <w:r w:rsidR="009979F2" w:rsidRPr="00FA1324">
        <w:t>%, -</w:t>
      </w:r>
      <w:r w:rsidR="009979F2">
        <w:t>5</w:t>
      </w:r>
      <w:r w:rsidR="009979F2" w:rsidRPr="00FA1324">
        <w:t>.</w:t>
      </w:r>
      <w:del w:id="76" w:author="He, Yuwen" w:date="2015-02-07T13:57:00Z">
        <w:r w:rsidR="009979F2" w:rsidDel="006E42FB">
          <w:delText>1</w:delText>
        </w:r>
      </w:del>
      <w:ins w:id="77" w:author="He, Yuwen" w:date="2015-02-07T13:57:00Z">
        <w:r w:rsidR="006E42FB">
          <w:t>0</w:t>
        </w:r>
      </w:ins>
      <w:r w:rsidR="009979F2" w:rsidRPr="00FA1324">
        <w:t>%, -</w:t>
      </w:r>
      <w:r w:rsidR="009979F2">
        <w:t>5</w:t>
      </w:r>
      <w:r w:rsidR="009979F2" w:rsidRPr="00FA1324">
        <w:t>.</w:t>
      </w:r>
      <w:del w:id="78" w:author="He, Yuwen" w:date="2015-02-07T13:57:00Z">
        <w:r w:rsidR="009979F2" w:rsidDel="006E42FB">
          <w:delText>2</w:delText>
        </w:r>
      </w:del>
      <w:ins w:id="79" w:author="He, Yuwen" w:date="2015-02-07T13:57:00Z">
        <w:r w:rsidR="006E42FB">
          <w:t>1</w:t>
        </w:r>
      </w:ins>
      <w:r w:rsidR="009979F2" w:rsidRPr="00FA1324">
        <w:t>%</w:t>
      </w:r>
      <w:r w:rsidR="009979F2" w:rsidRPr="00961945">
        <w:t>}, {</w:t>
      </w:r>
      <w:r w:rsidR="009979F2" w:rsidRPr="00FA1324">
        <w:t>-</w:t>
      </w:r>
      <w:r w:rsidR="009979F2">
        <w:t>3</w:t>
      </w:r>
      <w:r w:rsidR="009979F2" w:rsidRPr="00FA1324">
        <w:t>.</w:t>
      </w:r>
      <w:del w:id="80" w:author="He, Yuwen" w:date="2015-02-07T13:57:00Z">
        <w:r w:rsidR="009979F2" w:rsidDel="006E42FB">
          <w:delText>8</w:delText>
        </w:r>
      </w:del>
      <w:ins w:id="81" w:author="He, Yuwen" w:date="2015-02-07T13:57:00Z">
        <w:r w:rsidR="006E42FB">
          <w:t>6</w:t>
        </w:r>
      </w:ins>
      <w:r w:rsidR="009979F2" w:rsidRPr="00FA1324">
        <w:t>%, -</w:t>
      </w:r>
      <w:r w:rsidR="009979F2">
        <w:t>4</w:t>
      </w:r>
      <w:r w:rsidR="009979F2" w:rsidRPr="00FA1324">
        <w:t>.</w:t>
      </w:r>
      <w:del w:id="82" w:author="He, Yuwen" w:date="2015-02-07T13:57:00Z">
        <w:r w:rsidR="009979F2" w:rsidDel="006E42FB">
          <w:delText>8</w:delText>
        </w:r>
      </w:del>
      <w:ins w:id="83" w:author="He, Yuwen" w:date="2015-02-07T13:57:00Z">
        <w:r w:rsidR="006E42FB">
          <w:t>7</w:t>
        </w:r>
      </w:ins>
      <w:r w:rsidR="009979F2" w:rsidRPr="00FA1324">
        <w:t>%, -</w:t>
      </w:r>
      <w:r w:rsidR="009979F2">
        <w:t>4</w:t>
      </w:r>
      <w:r w:rsidR="009979F2" w:rsidRPr="00FA1324">
        <w:t>.</w:t>
      </w:r>
      <w:r w:rsidR="009979F2">
        <w:t>9</w:t>
      </w:r>
      <w:r w:rsidR="009979F2" w:rsidRPr="00FA1324">
        <w:t>%</w:t>
      </w:r>
      <w:r w:rsidR="009979F2" w:rsidRPr="00961945">
        <w:t>} and {</w:t>
      </w:r>
      <w:r w:rsidR="009979F2" w:rsidRPr="00FA1324">
        <w:t>-</w:t>
      </w:r>
      <w:r w:rsidR="009979F2">
        <w:t>3</w:t>
      </w:r>
      <w:r w:rsidR="009979F2" w:rsidRPr="00FA1324">
        <w:t>.</w:t>
      </w:r>
      <w:del w:id="84" w:author="He, Yuwen" w:date="2015-02-07T13:58:00Z">
        <w:r w:rsidR="009979F2" w:rsidDel="006E42FB">
          <w:delText>4</w:delText>
        </w:r>
      </w:del>
      <w:ins w:id="85" w:author="He, Yuwen" w:date="2015-02-07T13:58:00Z">
        <w:r w:rsidR="006E42FB">
          <w:t>3</w:t>
        </w:r>
      </w:ins>
      <w:r w:rsidR="009979F2" w:rsidRPr="00FA1324">
        <w:t>%, -</w:t>
      </w:r>
      <w:r w:rsidR="009979F2">
        <w:t>3</w:t>
      </w:r>
      <w:r w:rsidR="009979F2" w:rsidRPr="00FA1324">
        <w:t>.</w:t>
      </w:r>
      <w:del w:id="86" w:author="He, Yuwen" w:date="2015-02-07T13:58:00Z">
        <w:r w:rsidR="009979F2" w:rsidDel="006E42FB">
          <w:delText>7</w:delText>
        </w:r>
      </w:del>
      <w:ins w:id="87" w:author="He, Yuwen" w:date="2015-02-07T13:58:00Z">
        <w:r w:rsidR="006E42FB">
          <w:t>6</w:t>
        </w:r>
      </w:ins>
      <w:r w:rsidR="009979F2" w:rsidRPr="00FA1324">
        <w:t>%, -</w:t>
      </w:r>
      <w:del w:id="88" w:author="He, Yuwen" w:date="2015-02-07T13:58:00Z">
        <w:r w:rsidR="009979F2" w:rsidDel="006E42FB">
          <w:delText>4</w:delText>
        </w:r>
        <w:r w:rsidR="009979F2" w:rsidRPr="00FA1324" w:rsidDel="006E42FB">
          <w:delText>.</w:delText>
        </w:r>
        <w:r w:rsidR="009979F2" w:rsidDel="006E42FB">
          <w:delText>8</w:delText>
        </w:r>
      </w:del>
      <w:ins w:id="89" w:author="He, Yuwen" w:date="2015-02-07T13:58:00Z">
        <w:r w:rsidR="006E42FB">
          <w:t>5.5</w:t>
        </w:r>
      </w:ins>
      <w:r w:rsidR="009979F2" w:rsidRPr="00FA1324">
        <w:t>%</w:t>
      </w:r>
      <w:r w:rsidR="009979F2" w:rsidRPr="00961945">
        <w:t>} for the category (Text &amp; graphics with motion, 720p) for AI, RA and LD, respectively.</w:t>
      </w:r>
    </w:p>
    <w:p w14:paraId="3D8BDEB2" w14:textId="77777777" w:rsidR="00C5133F" w:rsidRDefault="00C5133F" w:rsidP="00E47763">
      <w:pPr>
        <w:tabs>
          <w:tab w:val="clear" w:pos="360"/>
          <w:tab w:val="clear" w:pos="720"/>
          <w:tab w:val="clear" w:pos="1080"/>
          <w:tab w:val="clear" w:pos="1440"/>
        </w:tabs>
        <w:overflowPunct/>
        <w:spacing w:before="0"/>
        <w:jc w:val="both"/>
        <w:textAlignment w:val="auto"/>
        <w:rPr>
          <w:kern w:val="2"/>
          <w:lang w:eastAsia="zh-CN"/>
        </w:rPr>
      </w:pPr>
    </w:p>
    <w:p w14:paraId="39EB2AF8" w14:textId="77777777" w:rsidR="005E02BF" w:rsidRDefault="00036045" w:rsidP="00E47763">
      <w:pPr>
        <w:tabs>
          <w:tab w:val="clear" w:pos="360"/>
          <w:tab w:val="clear" w:pos="720"/>
          <w:tab w:val="clear" w:pos="1080"/>
          <w:tab w:val="clear" w:pos="1440"/>
        </w:tabs>
        <w:overflowPunct/>
        <w:spacing w:before="0"/>
        <w:jc w:val="both"/>
        <w:textAlignment w:val="auto"/>
        <w:rPr>
          <w:kern w:val="2"/>
          <w:lang w:eastAsia="zh-CN"/>
        </w:rPr>
      </w:pPr>
      <w:r>
        <w:rPr>
          <w:kern w:val="2"/>
          <w:lang w:eastAsia="zh-CN"/>
        </w:rPr>
        <w:fldChar w:fldCharType="begin"/>
      </w:r>
      <w:r>
        <w:rPr>
          <w:kern w:val="2"/>
          <w:lang w:eastAsia="zh-CN"/>
        </w:rPr>
        <w:instrText xml:space="preserve"> REF _Ref410161310 \h </w:instrText>
      </w:r>
      <w:r>
        <w:rPr>
          <w:kern w:val="2"/>
          <w:lang w:eastAsia="zh-CN"/>
        </w:rPr>
      </w:r>
      <w:r>
        <w:rPr>
          <w:kern w:val="2"/>
          <w:lang w:eastAsia="zh-CN"/>
        </w:rPr>
        <w:fldChar w:fldCharType="separate"/>
      </w:r>
      <w:r w:rsidRPr="00FA1324">
        <w:t xml:space="preserve">Table </w:t>
      </w:r>
      <w:r>
        <w:rPr>
          <w:noProof/>
        </w:rPr>
        <w:t>9</w:t>
      </w:r>
      <w:r>
        <w:rPr>
          <w:kern w:val="2"/>
          <w:lang w:eastAsia="zh-CN"/>
        </w:rPr>
        <w:fldChar w:fldCharType="end"/>
      </w:r>
      <w:r>
        <w:rPr>
          <w:kern w:val="2"/>
          <w:lang w:eastAsia="zh-CN"/>
        </w:rPr>
        <w:t xml:space="preserve"> and </w:t>
      </w:r>
      <w:r>
        <w:rPr>
          <w:kern w:val="2"/>
          <w:lang w:eastAsia="zh-CN"/>
        </w:rPr>
        <w:fldChar w:fldCharType="begin"/>
      </w:r>
      <w:r>
        <w:rPr>
          <w:kern w:val="2"/>
          <w:lang w:eastAsia="zh-CN"/>
        </w:rPr>
        <w:instrText xml:space="preserve"> REF _Ref410161329 \h </w:instrText>
      </w:r>
      <w:r>
        <w:rPr>
          <w:kern w:val="2"/>
          <w:lang w:eastAsia="zh-CN"/>
        </w:rPr>
      </w:r>
      <w:r>
        <w:rPr>
          <w:kern w:val="2"/>
          <w:lang w:eastAsia="zh-CN"/>
        </w:rPr>
        <w:fldChar w:fldCharType="separate"/>
      </w:r>
      <w:r w:rsidRPr="00FA1324">
        <w:t xml:space="preserve">Table </w:t>
      </w:r>
      <w:r>
        <w:rPr>
          <w:noProof/>
        </w:rPr>
        <w:t>10</w:t>
      </w:r>
      <w:r>
        <w:rPr>
          <w:kern w:val="2"/>
          <w:lang w:eastAsia="zh-CN"/>
        </w:rPr>
        <w:fldChar w:fldCharType="end"/>
      </w:r>
      <w:r>
        <w:rPr>
          <w:kern w:val="2"/>
          <w:lang w:eastAsia="zh-CN"/>
        </w:rPr>
        <w:t xml:space="preserve"> report the </w:t>
      </w:r>
      <w:r w:rsidR="00567471">
        <w:rPr>
          <w:kern w:val="2"/>
          <w:lang w:eastAsia="zh-CN"/>
        </w:rPr>
        <w:t xml:space="preserve">444 lossy </w:t>
      </w:r>
      <w:r>
        <w:rPr>
          <w:kern w:val="2"/>
          <w:lang w:eastAsia="zh-CN"/>
        </w:rPr>
        <w:t>results for Test-A and Test-B compared to CE-2 Test-1, respectively.</w:t>
      </w:r>
      <w:r w:rsidR="00C5133F">
        <w:rPr>
          <w:kern w:val="2"/>
          <w:lang w:eastAsia="zh-CN"/>
        </w:rPr>
        <w:t xml:space="preserve"> </w:t>
      </w:r>
      <w:r>
        <w:rPr>
          <w:kern w:val="2"/>
          <w:lang w:eastAsia="zh-CN"/>
        </w:rPr>
        <w:t xml:space="preserve">Test-A </w:t>
      </w:r>
      <w:r w:rsidRPr="00961945">
        <w:t xml:space="preserve">achieves average Y BD rate gain of </w:t>
      </w:r>
      <w:r>
        <w:t>-0.9%, -1.</w:t>
      </w:r>
      <w:del w:id="90" w:author="He, Yuwen" w:date="2015-02-07T13:58:00Z">
        <w:r w:rsidDel="006E42FB">
          <w:delText>4</w:delText>
        </w:r>
      </w:del>
      <w:ins w:id="91" w:author="He, Yuwen" w:date="2015-02-07T13:58:00Z">
        <w:r w:rsidR="006E42FB">
          <w:t>3</w:t>
        </w:r>
      </w:ins>
      <w:r>
        <w:t>% and -1.</w:t>
      </w:r>
      <w:del w:id="92" w:author="He, Yuwen" w:date="2015-02-07T13:58:00Z">
        <w:r w:rsidDel="006E42FB">
          <w:delText>5</w:delText>
        </w:r>
      </w:del>
      <w:ins w:id="93" w:author="He, Yuwen" w:date="2015-02-07T13:58:00Z">
        <w:r w:rsidR="006E42FB">
          <w:t>4</w:t>
        </w:r>
      </w:ins>
      <w:r>
        <w:t xml:space="preserve">% </w:t>
      </w:r>
      <w:r w:rsidRPr="00961945">
        <w:t>for the category (YUV, text &amp; graphics with motion, 1080p&amp;720p) for AI, RA and LD, respectively.</w:t>
      </w:r>
      <w:r>
        <w:rPr>
          <w:kern w:val="2"/>
          <w:lang w:eastAsia="zh-CN"/>
        </w:rPr>
        <w:t xml:space="preserve"> Test-B </w:t>
      </w:r>
      <w:r w:rsidRPr="00961945">
        <w:t xml:space="preserve">achieves </w:t>
      </w:r>
      <w:r w:rsidRPr="00961945">
        <w:lastRenderedPageBreak/>
        <w:t xml:space="preserve">average Y BD rate gain of </w:t>
      </w:r>
      <w:r>
        <w:t>-2.3%, -2.2% and -2.</w:t>
      </w:r>
      <w:del w:id="94" w:author="He, Yuwen" w:date="2015-02-07T13:59:00Z">
        <w:r w:rsidDel="006E42FB">
          <w:delText>7</w:delText>
        </w:r>
      </w:del>
      <w:ins w:id="95" w:author="He, Yuwen" w:date="2015-02-07T13:59:00Z">
        <w:r w:rsidR="006E42FB">
          <w:t>5</w:t>
        </w:r>
      </w:ins>
      <w:r>
        <w:t xml:space="preserve">% </w:t>
      </w:r>
      <w:r w:rsidRPr="00961945">
        <w:t>for the category (YUV, text &amp; graphics with motion, 1080p&amp;720p) for AI, RA and LD, respectively.</w:t>
      </w:r>
      <w:r w:rsidR="00C5133F">
        <w:rPr>
          <w:kern w:val="2"/>
          <w:lang w:eastAsia="zh-CN"/>
        </w:rPr>
        <w:t xml:space="preserve"> </w:t>
      </w:r>
      <w:r>
        <w:rPr>
          <w:kern w:val="2"/>
          <w:lang w:eastAsia="zh-CN"/>
        </w:rPr>
        <w:t>The encoding complexity of Test-B is also lower compared to CE-2 Test-1 with encoder optimization.</w:t>
      </w:r>
    </w:p>
    <w:p w14:paraId="0DDC353A" w14:textId="77777777" w:rsidR="00C5133F" w:rsidRPr="00912754" w:rsidRDefault="00C5133F" w:rsidP="00E47763">
      <w:pPr>
        <w:tabs>
          <w:tab w:val="clear" w:pos="360"/>
          <w:tab w:val="clear" w:pos="720"/>
          <w:tab w:val="clear" w:pos="1080"/>
          <w:tab w:val="clear" w:pos="1440"/>
        </w:tabs>
        <w:overflowPunct/>
        <w:spacing w:before="0"/>
        <w:jc w:val="both"/>
        <w:textAlignment w:val="auto"/>
        <w:rPr>
          <w:kern w:val="2"/>
          <w:lang w:eastAsia="zh-CN"/>
        </w:rPr>
      </w:pPr>
    </w:p>
    <w:p w14:paraId="53F2B056" w14:textId="77777777" w:rsidR="00032A2C" w:rsidRDefault="00032A2C" w:rsidP="00032A2C">
      <w:pPr>
        <w:pStyle w:val="Caption"/>
        <w:jc w:val="center"/>
      </w:pPr>
      <w:bookmarkStart w:id="96" w:name="_Ref368998184"/>
      <w:bookmarkStart w:id="97" w:name="_Ref361310567"/>
      <w:commentRangeStart w:id="98"/>
      <w:r w:rsidRPr="00FA1324">
        <w:t xml:space="preserve">Table </w:t>
      </w:r>
      <w:r w:rsidR="00A56CA4" w:rsidRPr="00FA1324">
        <w:fldChar w:fldCharType="begin"/>
      </w:r>
      <w:r w:rsidRPr="00FA1324">
        <w:instrText xml:space="preserve"> SEQ Table \* ARABIC </w:instrText>
      </w:r>
      <w:r w:rsidR="00A56CA4" w:rsidRPr="00FA1324">
        <w:fldChar w:fldCharType="separate"/>
      </w:r>
      <w:r w:rsidR="00E53506">
        <w:rPr>
          <w:noProof/>
        </w:rPr>
        <w:t>1</w:t>
      </w:r>
      <w:r w:rsidR="00A56CA4" w:rsidRPr="00FA1324">
        <w:fldChar w:fldCharType="end"/>
      </w:r>
      <w:bookmarkEnd w:id="96"/>
      <w:r w:rsidRPr="00FA1324">
        <w:t xml:space="preserve">. Average BD rate reduction for </w:t>
      </w:r>
      <w:r w:rsidR="00E53506">
        <w:t xml:space="preserve">Test-A </w:t>
      </w:r>
      <w:r w:rsidR="00C74194">
        <w:t>444 loss</w:t>
      </w:r>
      <w:r w:rsidR="0043000C">
        <w:t>y</w:t>
      </w:r>
      <w:r w:rsidR="00513744">
        <w:t xml:space="preserve"> coding </w:t>
      </w:r>
      <w:r w:rsidRPr="00FA1324">
        <w:t xml:space="preserve">compared with </w:t>
      </w:r>
      <w:r w:rsidR="00C74194">
        <w:t>SCM-3.0</w:t>
      </w:r>
      <w:r w:rsidRPr="00FA1324">
        <w:t xml:space="preserve"> anchors</w:t>
      </w:r>
      <w:commentRangeEnd w:id="98"/>
      <w:r w:rsidR="00330E09">
        <w:rPr>
          <w:rStyle w:val="CommentReference"/>
          <w:b w:val="0"/>
          <w:bCs w:val="0"/>
        </w:rPr>
        <w:commentReference w:id="98"/>
      </w:r>
    </w:p>
    <w:tbl>
      <w:tblPr>
        <w:tblW w:w="10328" w:type="dxa"/>
        <w:jc w:val="center"/>
        <w:tblLook w:val="04A0" w:firstRow="1" w:lastRow="0" w:firstColumn="1" w:lastColumn="0" w:noHBand="0" w:noVBand="1"/>
      </w:tblPr>
      <w:tblGrid>
        <w:gridCol w:w="3738"/>
        <w:gridCol w:w="740"/>
        <w:gridCol w:w="720"/>
        <w:gridCol w:w="810"/>
        <w:gridCol w:w="720"/>
        <w:gridCol w:w="720"/>
        <w:gridCol w:w="720"/>
        <w:gridCol w:w="720"/>
        <w:gridCol w:w="720"/>
        <w:gridCol w:w="720"/>
      </w:tblGrid>
      <w:tr w:rsidR="00D87BB6" w:rsidRPr="00D87BB6" w14:paraId="113FAA25" w14:textId="77777777" w:rsidTr="00D87BB6">
        <w:trPr>
          <w:trHeight w:val="300"/>
          <w:jc w:val="center"/>
        </w:trPr>
        <w:tc>
          <w:tcPr>
            <w:tcW w:w="3738" w:type="dxa"/>
            <w:tcBorders>
              <w:top w:val="nil"/>
              <w:left w:val="nil"/>
              <w:bottom w:val="nil"/>
              <w:right w:val="nil"/>
            </w:tcBorders>
            <w:shd w:val="clear" w:color="auto" w:fill="auto"/>
            <w:noWrap/>
            <w:vAlign w:val="bottom"/>
            <w:hideMark/>
          </w:tcPr>
          <w:p w14:paraId="2063AAE9"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eastAsia="Times New Roman"/>
                <w:sz w:val="16"/>
                <w:szCs w:val="16"/>
                <w:lang w:eastAsia="zh-CN"/>
              </w:rPr>
            </w:pPr>
            <w:r w:rsidRPr="00D87BB6">
              <w:rPr>
                <w:rFonts w:eastAsia="Times New Roman"/>
                <w:sz w:val="16"/>
                <w:szCs w:val="16"/>
                <w:lang w:eastAsia="zh-CN"/>
              </w:rPr>
              <w:t>`</w:t>
            </w:r>
          </w:p>
        </w:tc>
        <w:tc>
          <w:tcPr>
            <w:tcW w:w="227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2AA0740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D87BB6">
              <w:rPr>
                <w:rFonts w:ascii="Arial" w:eastAsia="Times New Roman" w:hAnsi="Arial" w:cs="Arial"/>
                <w:b/>
                <w:bCs/>
                <w:color w:val="000000"/>
                <w:sz w:val="16"/>
                <w:szCs w:val="16"/>
                <w:lang w:eastAsia="zh-CN"/>
              </w:rPr>
              <w:t xml:space="preserve">All Intra </w:t>
            </w:r>
          </w:p>
        </w:tc>
        <w:tc>
          <w:tcPr>
            <w:tcW w:w="2160" w:type="dxa"/>
            <w:gridSpan w:val="3"/>
            <w:tcBorders>
              <w:top w:val="single" w:sz="8" w:space="0" w:color="auto"/>
              <w:left w:val="nil"/>
              <w:bottom w:val="nil"/>
              <w:right w:val="single" w:sz="8" w:space="0" w:color="000000"/>
            </w:tcBorders>
            <w:shd w:val="clear" w:color="auto" w:fill="auto"/>
            <w:noWrap/>
            <w:vAlign w:val="bottom"/>
            <w:hideMark/>
          </w:tcPr>
          <w:p w14:paraId="6890F48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D87BB6">
              <w:rPr>
                <w:rFonts w:ascii="Arial" w:eastAsia="Times New Roman" w:hAnsi="Arial" w:cs="Arial"/>
                <w:b/>
                <w:bCs/>
                <w:color w:val="000000"/>
                <w:sz w:val="16"/>
                <w:szCs w:val="16"/>
                <w:lang w:eastAsia="zh-CN"/>
              </w:rPr>
              <w:t xml:space="preserve">Random Access </w:t>
            </w:r>
          </w:p>
        </w:tc>
        <w:tc>
          <w:tcPr>
            <w:tcW w:w="2160" w:type="dxa"/>
            <w:gridSpan w:val="3"/>
            <w:tcBorders>
              <w:top w:val="single" w:sz="8" w:space="0" w:color="auto"/>
              <w:left w:val="nil"/>
              <w:bottom w:val="nil"/>
              <w:right w:val="single" w:sz="8" w:space="0" w:color="000000"/>
            </w:tcBorders>
            <w:shd w:val="clear" w:color="auto" w:fill="auto"/>
            <w:noWrap/>
            <w:vAlign w:val="bottom"/>
            <w:hideMark/>
          </w:tcPr>
          <w:p w14:paraId="1C01EF22"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D87BB6">
              <w:rPr>
                <w:rFonts w:ascii="Arial" w:eastAsia="Times New Roman" w:hAnsi="Arial" w:cs="Arial"/>
                <w:b/>
                <w:bCs/>
                <w:color w:val="000000"/>
                <w:sz w:val="16"/>
                <w:szCs w:val="16"/>
                <w:lang w:eastAsia="zh-CN"/>
              </w:rPr>
              <w:t xml:space="preserve">Low delay B </w:t>
            </w:r>
          </w:p>
        </w:tc>
      </w:tr>
      <w:tr w:rsidR="00D87BB6" w:rsidRPr="00D87BB6" w14:paraId="6AA1FAE6" w14:textId="77777777" w:rsidTr="00D87BB6">
        <w:trPr>
          <w:trHeight w:val="315"/>
          <w:jc w:val="center"/>
        </w:trPr>
        <w:tc>
          <w:tcPr>
            <w:tcW w:w="3738" w:type="dxa"/>
            <w:tcBorders>
              <w:top w:val="nil"/>
              <w:left w:val="nil"/>
              <w:bottom w:val="nil"/>
              <w:right w:val="nil"/>
            </w:tcBorders>
            <w:shd w:val="clear" w:color="auto" w:fill="auto"/>
            <w:noWrap/>
            <w:vAlign w:val="bottom"/>
            <w:hideMark/>
          </w:tcPr>
          <w:p w14:paraId="526F092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p>
        </w:tc>
        <w:tc>
          <w:tcPr>
            <w:tcW w:w="740" w:type="dxa"/>
            <w:tcBorders>
              <w:top w:val="nil"/>
              <w:left w:val="single" w:sz="8" w:space="0" w:color="auto"/>
              <w:bottom w:val="nil"/>
              <w:right w:val="nil"/>
            </w:tcBorders>
            <w:shd w:val="clear" w:color="auto" w:fill="auto"/>
            <w:noWrap/>
            <w:vAlign w:val="bottom"/>
            <w:hideMark/>
          </w:tcPr>
          <w:p w14:paraId="08BF3AD2"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G/Y</w:t>
            </w:r>
          </w:p>
        </w:tc>
        <w:tc>
          <w:tcPr>
            <w:tcW w:w="720" w:type="dxa"/>
            <w:tcBorders>
              <w:top w:val="nil"/>
              <w:left w:val="nil"/>
              <w:bottom w:val="nil"/>
              <w:right w:val="nil"/>
            </w:tcBorders>
            <w:shd w:val="clear" w:color="auto" w:fill="auto"/>
            <w:noWrap/>
            <w:vAlign w:val="bottom"/>
            <w:hideMark/>
          </w:tcPr>
          <w:p w14:paraId="2B40445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B/U</w:t>
            </w:r>
          </w:p>
        </w:tc>
        <w:tc>
          <w:tcPr>
            <w:tcW w:w="810" w:type="dxa"/>
            <w:tcBorders>
              <w:top w:val="nil"/>
              <w:left w:val="nil"/>
              <w:bottom w:val="nil"/>
              <w:right w:val="single" w:sz="8" w:space="0" w:color="auto"/>
            </w:tcBorders>
            <w:shd w:val="clear" w:color="auto" w:fill="auto"/>
            <w:noWrap/>
            <w:vAlign w:val="bottom"/>
            <w:hideMark/>
          </w:tcPr>
          <w:p w14:paraId="5B8B4E7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R/V</w:t>
            </w:r>
          </w:p>
        </w:tc>
        <w:tc>
          <w:tcPr>
            <w:tcW w:w="720" w:type="dxa"/>
            <w:tcBorders>
              <w:top w:val="nil"/>
              <w:left w:val="nil"/>
              <w:bottom w:val="nil"/>
              <w:right w:val="nil"/>
            </w:tcBorders>
            <w:shd w:val="clear" w:color="auto" w:fill="auto"/>
            <w:noWrap/>
            <w:vAlign w:val="bottom"/>
            <w:hideMark/>
          </w:tcPr>
          <w:p w14:paraId="0A4F262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G/Y</w:t>
            </w:r>
          </w:p>
        </w:tc>
        <w:tc>
          <w:tcPr>
            <w:tcW w:w="720" w:type="dxa"/>
            <w:tcBorders>
              <w:top w:val="nil"/>
              <w:left w:val="nil"/>
              <w:bottom w:val="nil"/>
              <w:right w:val="nil"/>
            </w:tcBorders>
            <w:shd w:val="clear" w:color="auto" w:fill="auto"/>
            <w:noWrap/>
            <w:vAlign w:val="bottom"/>
            <w:hideMark/>
          </w:tcPr>
          <w:p w14:paraId="1977224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B/U</w:t>
            </w:r>
          </w:p>
        </w:tc>
        <w:tc>
          <w:tcPr>
            <w:tcW w:w="720" w:type="dxa"/>
            <w:tcBorders>
              <w:top w:val="nil"/>
              <w:left w:val="nil"/>
              <w:bottom w:val="nil"/>
              <w:right w:val="single" w:sz="8" w:space="0" w:color="auto"/>
            </w:tcBorders>
            <w:shd w:val="clear" w:color="auto" w:fill="auto"/>
            <w:noWrap/>
            <w:vAlign w:val="bottom"/>
            <w:hideMark/>
          </w:tcPr>
          <w:p w14:paraId="0A6AA030"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R/V</w:t>
            </w:r>
          </w:p>
        </w:tc>
        <w:tc>
          <w:tcPr>
            <w:tcW w:w="720" w:type="dxa"/>
            <w:tcBorders>
              <w:top w:val="nil"/>
              <w:left w:val="nil"/>
              <w:bottom w:val="nil"/>
              <w:right w:val="nil"/>
            </w:tcBorders>
            <w:shd w:val="clear" w:color="auto" w:fill="auto"/>
            <w:noWrap/>
            <w:vAlign w:val="bottom"/>
            <w:hideMark/>
          </w:tcPr>
          <w:p w14:paraId="3790133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G/Y</w:t>
            </w:r>
          </w:p>
        </w:tc>
        <w:tc>
          <w:tcPr>
            <w:tcW w:w="720" w:type="dxa"/>
            <w:tcBorders>
              <w:top w:val="nil"/>
              <w:left w:val="nil"/>
              <w:bottom w:val="nil"/>
              <w:right w:val="nil"/>
            </w:tcBorders>
            <w:shd w:val="clear" w:color="auto" w:fill="auto"/>
            <w:noWrap/>
            <w:vAlign w:val="bottom"/>
            <w:hideMark/>
          </w:tcPr>
          <w:p w14:paraId="2D3E5DF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B/U</w:t>
            </w:r>
          </w:p>
        </w:tc>
        <w:tc>
          <w:tcPr>
            <w:tcW w:w="720" w:type="dxa"/>
            <w:tcBorders>
              <w:top w:val="nil"/>
              <w:left w:val="nil"/>
              <w:bottom w:val="nil"/>
              <w:right w:val="single" w:sz="8" w:space="0" w:color="auto"/>
            </w:tcBorders>
            <w:shd w:val="clear" w:color="auto" w:fill="auto"/>
            <w:noWrap/>
            <w:vAlign w:val="bottom"/>
            <w:hideMark/>
          </w:tcPr>
          <w:p w14:paraId="4CA82BB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R/V</w:t>
            </w:r>
          </w:p>
        </w:tc>
      </w:tr>
      <w:tr w:rsidR="00D87BB6" w:rsidRPr="00D87BB6" w14:paraId="61ED29BA" w14:textId="77777777" w:rsidTr="00D87BB6">
        <w:trPr>
          <w:trHeight w:val="300"/>
          <w:jc w:val="center"/>
        </w:trPr>
        <w:tc>
          <w:tcPr>
            <w:tcW w:w="3738" w:type="dxa"/>
            <w:tcBorders>
              <w:top w:val="single" w:sz="8" w:space="0" w:color="auto"/>
              <w:left w:val="single" w:sz="8" w:space="0" w:color="auto"/>
              <w:bottom w:val="nil"/>
              <w:right w:val="single" w:sz="8" w:space="0" w:color="auto"/>
            </w:tcBorders>
            <w:shd w:val="clear" w:color="auto" w:fill="auto"/>
            <w:noWrap/>
            <w:vAlign w:val="bottom"/>
            <w:hideMark/>
          </w:tcPr>
          <w:p w14:paraId="63232737"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RGB, text &amp; graphics with motion, 1080p &amp; 720p</w:t>
            </w:r>
          </w:p>
        </w:tc>
        <w:tc>
          <w:tcPr>
            <w:tcW w:w="740" w:type="dxa"/>
            <w:tcBorders>
              <w:top w:val="single" w:sz="8" w:space="0" w:color="auto"/>
              <w:left w:val="nil"/>
              <w:bottom w:val="nil"/>
              <w:right w:val="nil"/>
            </w:tcBorders>
            <w:shd w:val="clear" w:color="auto" w:fill="auto"/>
            <w:noWrap/>
            <w:vAlign w:val="bottom"/>
            <w:hideMark/>
          </w:tcPr>
          <w:p w14:paraId="56A444C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-1.2%</w:t>
            </w:r>
          </w:p>
        </w:tc>
        <w:tc>
          <w:tcPr>
            <w:tcW w:w="720" w:type="dxa"/>
            <w:tcBorders>
              <w:top w:val="single" w:sz="8" w:space="0" w:color="auto"/>
              <w:left w:val="nil"/>
              <w:bottom w:val="nil"/>
              <w:right w:val="nil"/>
            </w:tcBorders>
            <w:shd w:val="clear" w:color="auto" w:fill="auto"/>
            <w:noWrap/>
            <w:vAlign w:val="bottom"/>
            <w:hideMark/>
          </w:tcPr>
          <w:p w14:paraId="76EF009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-2.7%</w:t>
            </w:r>
          </w:p>
        </w:tc>
        <w:tc>
          <w:tcPr>
            <w:tcW w:w="810" w:type="dxa"/>
            <w:tcBorders>
              <w:top w:val="single" w:sz="8" w:space="0" w:color="auto"/>
              <w:left w:val="nil"/>
              <w:bottom w:val="nil"/>
              <w:right w:val="single" w:sz="8" w:space="0" w:color="auto"/>
            </w:tcBorders>
            <w:shd w:val="clear" w:color="auto" w:fill="auto"/>
            <w:noWrap/>
            <w:vAlign w:val="bottom"/>
            <w:hideMark/>
          </w:tcPr>
          <w:p w14:paraId="49F6CEE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-2.6%</w:t>
            </w:r>
          </w:p>
        </w:tc>
        <w:tc>
          <w:tcPr>
            <w:tcW w:w="720" w:type="dxa"/>
            <w:tcBorders>
              <w:top w:val="single" w:sz="8" w:space="0" w:color="auto"/>
              <w:left w:val="single" w:sz="8" w:space="0" w:color="auto"/>
              <w:bottom w:val="nil"/>
              <w:right w:val="nil"/>
            </w:tcBorders>
            <w:shd w:val="clear" w:color="000000" w:fill="CCFFCC"/>
            <w:noWrap/>
            <w:vAlign w:val="bottom"/>
            <w:hideMark/>
          </w:tcPr>
          <w:p w14:paraId="1C6CBF0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-3.2%</w:t>
            </w:r>
          </w:p>
        </w:tc>
        <w:tc>
          <w:tcPr>
            <w:tcW w:w="720" w:type="dxa"/>
            <w:tcBorders>
              <w:top w:val="single" w:sz="8" w:space="0" w:color="auto"/>
              <w:left w:val="nil"/>
              <w:bottom w:val="nil"/>
              <w:right w:val="nil"/>
            </w:tcBorders>
            <w:shd w:val="clear" w:color="000000" w:fill="CCFFCC"/>
            <w:noWrap/>
            <w:vAlign w:val="bottom"/>
            <w:hideMark/>
          </w:tcPr>
          <w:p w14:paraId="12EA199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-5.2%</w:t>
            </w:r>
          </w:p>
        </w:tc>
        <w:tc>
          <w:tcPr>
            <w:tcW w:w="720" w:type="dxa"/>
            <w:tcBorders>
              <w:top w:val="single" w:sz="8" w:space="0" w:color="auto"/>
              <w:left w:val="nil"/>
              <w:bottom w:val="nil"/>
              <w:right w:val="single" w:sz="8" w:space="0" w:color="auto"/>
            </w:tcBorders>
            <w:shd w:val="clear" w:color="000000" w:fill="CCFFCC"/>
            <w:noWrap/>
            <w:vAlign w:val="bottom"/>
            <w:hideMark/>
          </w:tcPr>
          <w:p w14:paraId="39E53EE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-5.1%</w:t>
            </w:r>
          </w:p>
        </w:tc>
        <w:tc>
          <w:tcPr>
            <w:tcW w:w="720" w:type="dxa"/>
            <w:tcBorders>
              <w:top w:val="single" w:sz="8" w:space="0" w:color="auto"/>
              <w:left w:val="single" w:sz="8" w:space="0" w:color="auto"/>
              <w:bottom w:val="nil"/>
              <w:right w:val="nil"/>
            </w:tcBorders>
            <w:shd w:val="clear" w:color="000000" w:fill="CCFFCC"/>
            <w:noWrap/>
            <w:vAlign w:val="bottom"/>
            <w:hideMark/>
          </w:tcPr>
          <w:p w14:paraId="2AAA02F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-3.4%</w:t>
            </w:r>
          </w:p>
        </w:tc>
        <w:tc>
          <w:tcPr>
            <w:tcW w:w="720" w:type="dxa"/>
            <w:tcBorders>
              <w:top w:val="single" w:sz="8" w:space="0" w:color="auto"/>
              <w:left w:val="nil"/>
              <w:bottom w:val="nil"/>
              <w:right w:val="nil"/>
            </w:tcBorders>
            <w:shd w:val="clear" w:color="000000" w:fill="CCFFCC"/>
            <w:noWrap/>
            <w:vAlign w:val="bottom"/>
            <w:hideMark/>
          </w:tcPr>
          <w:p w14:paraId="5740DE00"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-4.9%</w:t>
            </w:r>
          </w:p>
        </w:tc>
        <w:tc>
          <w:tcPr>
            <w:tcW w:w="720" w:type="dxa"/>
            <w:tcBorders>
              <w:top w:val="single" w:sz="8" w:space="0" w:color="auto"/>
              <w:left w:val="nil"/>
              <w:bottom w:val="nil"/>
              <w:right w:val="single" w:sz="8" w:space="0" w:color="auto"/>
            </w:tcBorders>
            <w:shd w:val="clear" w:color="000000" w:fill="CCFFCC"/>
            <w:noWrap/>
            <w:vAlign w:val="bottom"/>
            <w:hideMark/>
          </w:tcPr>
          <w:p w14:paraId="6E91942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-4.8%</w:t>
            </w:r>
          </w:p>
        </w:tc>
      </w:tr>
      <w:tr w:rsidR="00D87BB6" w:rsidRPr="00D87BB6" w14:paraId="2028342E" w14:textId="77777777" w:rsidTr="00D87BB6">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14:paraId="6266C020"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RGB, mixed content, 1440p &amp; 1080p</w:t>
            </w:r>
          </w:p>
        </w:tc>
        <w:tc>
          <w:tcPr>
            <w:tcW w:w="740" w:type="dxa"/>
            <w:tcBorders>
              <w:top w:val="nil"/>
              <w:left w:val="nil"/>
              <w:bottom w:val="nil"/>
              <w:right w:val="nil"/>
            </w:tcBorders>
            <w:shd w:val="clear" w:color="auto" w:fill="auto"/>
            <w:noWrap/>
            <w:vAlign w:val="bottom"/>
            <w:hideMark/>
          </w:tcPr>
          <w:p w14:paraId="1AE5799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-0.7%</w:t>
            </w:r>
          </w:p>
        </w:tc>
        <w:tc>
          <w:tcPr>
            <w:tcW w:w="720" w:type="dxa"/>
            <w:tcBorders>
              <w:top w:val="nil"/>
              <w:left w:val="nil"/>
              <w:bottom w:val="nil"/>
              <w:right w:val="nil"/>
            </w:tcBorders>
            <w:shd w:val="clear" w:color="auto" w:fill="auto"/>
            <w:noWrap/>
            <w:vAlign w:val="bottom"/>
            <w:hideMark/>
          </w:tcPr>
          <w:p w14:paraId="7077951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-1.5%</w:t>
            </w:r>
          </w:p>
        </w:tc>
        <w:tc>
          <w:tcPr>
            <w:tcW w:w="810" w:type="dxa"/>
            <w:tcBorders>
              <w:top w:val="nil"/>
              <w:left w:val="nil"/>
              <w:bottom w:val="nil"/>
              <w:right w:val="single" w:sz="8" w:space="0" w:color="auto"/>
            </w:tcBorders>
            <w:shd w:val="clear" w:color="auto" w:fill="auto"/>
            <w:noWrap/>
            <w:vAlign w:val="bottom"/>
            <w:hideMark/>
          </w:tcPr>
          <w:p w14:paraId="36A056E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-1.6%</w:t>
            </w:r>
          </w:p>
        </w:tc>
        <w:tc>
          <w:tcPr>
            <w:tcW w:w="720" w:type="dxa"/>
            <w:tcBorders>
              <w:top w:val="nil"/>
              <w:left w:val="nil"/>
              <w:bottom w:val="nil"/>
              <w:right w:val="nil"/>
            </w:tcBorders>
            <w:shd w:val="clear" w:color="auto" w:fill="auto"/>
            <w:noWrap/>
            <w:vAlign w:val="bottom"/>
            <w:hideMark/>
          </w:tcPr>
          <w:p w14:paraId="4032759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-1.2%</w:t>
            </w:r>
          </w:p>
        </w:tc>
        <w:tc>
          <w:tcPr>
            <w:tcW w:w="720" w:type="dxa"/>
            <w:tcBorders>
              <w:top w:val="nil"/>
              <w:left w:val="nil"/>
              <w:bottom w:val="nil"/>
              <w:right w:val="nil"/>
            </w:tcBorders>
            <w:shd w:val="clear" w:color="auto" w:fill="auto"/>
            <w:noWrap/>
            <w:vAlign w:val="bottom"/>
            <w:hideMark/>
          </w:tcPr>
          <w:p w14:paraId="6AD713D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-2.7%</w:t>
            </w:r>
          </w:p>
        </w:tc>
        <w:tc>
          <w:tcPr>
            <w:tcW w:w="720" w:type="dxa"/>
            <w:tcBorders>
              <w:top w:val="nil"/>
              <w:left w:val="nil"/>
              <w:bottom w:val="nil"/>
              <w:right w:val="single" w:sz="8" w:space="0" w:color="auto"/>
            </w:tcBorders>
            <w:shd w:val="clear" w:color="auto" w:fill="auto"/>
            <w:noWrap/>
            <w:vAlign w:val="bottom"/>
            <w:hideMark/>
          </w:tcPr>
          <w:p w14:paraId="582169C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-2.9%</w:t>
            </w:r>
          </w:p>
        </w:tc>
        <w:tc>
          <w:tcPr>
            <w:tcW w:w="720" w:type="dxa"/>
            <w:tcBorders>
              <w:top w:val="nil"/>
              <w:left w:val="nil"/>
              <w:bottom w:val="nil"/>
              <w:right w:val="nil"/>
            </w:tcBorders>
            <w:shd w:val="clear" w:color="auto" w:fill="auto"/>
            <w:noWrap/>
            <w:vAlign w:val="bottom"/>
            <w:hideMark/>
          </w:tcPr>
          <w:p w14:paraId="14E42AE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-1.6%</w:t>
            </w:r>
          </w:p>
        </w:tc>
        <w:tc>
          <w:tcPr>
            <w:tcW w:w="720" w:type="dxa"/>
            <w:tcBorders>
              <w:top w:val="nil"/>
              <w:left w:val="nil"/>
              <w:bottom w:val="nil"/>
              <w:right w:val="nil"/>
            </w:tcBorders>
            <w:shd w:val="clear" w:color="000000" w:fill="CCFFCC"/>
            <w:noWrap/>
            <w:vAlign w:val="bottom"/>
            <w:hideMark/>
          </w:tcPr>
          <w:p w14:paraId="104E7C1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-3.1%</w:t>
            </w:r>
          </w:p>
        </w:tc>
        <w:tc>
          <w:tcPr>
            <w:tcW w:w="720" w:type="dxa"/>
            <w:tcBorders>
              <w:top w:val="nil"/>
              <w:left w:val="nil"/>
              <w:bottom w:val="nil"/>
              <w:right w:val="single" w:sz="8" w:space="0" w:color="auto"/>
            </w:tcBorders>
            <w:shd w:val="clear" w:color="000000" w:fill="CCFFCC"/>
            <w:noWrap/>
            <w:vAlign w:val="bottom"/>
            <w:hideMark/>
          </w:tcPr>
          <w:p w14:paraId="2DFB639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-3.2%</w:t>
            </w:r>
          </w:p>
        </w:tc>
      </w:tr>
      <w:tr w:rsidR="00D87BB6" w:rsidRPr="00D87BB6" w14:paraId="45D94E9A" w14:textId="77777777" w:rsidTr="00D87BB6">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14:paraId="41669583"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RGB, Animation, 720p</w:t>
            </w:r>
          </w:p>
        </w:tc>
        <w:tc>
          <w:tcPr>
            <w:tcW w:w="740" w:type="dxa"/>
            <w:tcBorders>
              <w:top w:val="nil"/>
              <w:left w:val="nil"/>
              <w:bottom w:val="nil"/>
              <w:right w:val="nil"/>
            </w:tcBorders>
            <w:shd w:val="clear" w:color="auto" w:fill="auto"/>
            <w:noWrap/>
            <w:vAlign w:val="bottom"/>
            <w:hideMark/>
          </w:tcPr>
          <w:p w14:paraId="1782A36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09C34D9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0.0%</w:t>
            </w:r>
          </w:p>
        </w:tc>
        <w:tc>
          <w:tcPr>
            <w:tcW w:w="810" w:type="dxa"/>
            <w:tcBorders>
              <w:top w:val="nil"/>
              <w:left w:val="nil"/>
              <w:bottom w:val="nil"/>
              <w:right w:val="single" w:sz="8" w:space="0" w:color="auto"/>
            </w:tcBorders>
            <w:shd w:val="clear" w:color="auto" w:fill="auto"/>
            <w:noWrap/>
            <w:vAlign w:val="bottom"/>
            <w:hideMark/>
          </w:tcPr>
          <w:p w14:paraId="24850D1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1F535C9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5C1483D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0.0%</w:t>
            </w:r>
          </w:p>
        </w:tc>
        <w:tc>
          <w:tcPr>
            <w:tcW w:w="720" w:type="dxa"/>
            <w:tcBorders>
              <w:top w:val="nil"/>
              <w:left w:val="nil"/>
              <w:bottom w:val="nil"/>
              <w:right w:val="single" w:sz="8" w:space="0" w:color="auto"/>
            </w:tcBorders>
            <w:shd w:val="clear" w:color="auto" w:fill="auto"/>
            <w:noWrap/>
            <w:vAlign w:val="bottom"/>
            <w:hideMark/>
          </w:tcPr>
          <w:p w14:paraId="1A11DD2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-0.1%</w:t>
            </w:r>
          </w:p>
        </w:tc>
        <w:tc>
          <w:tcPr>
            <w:tcW w:w="720" w:type="dxa"/>
            <w:tcBorders>
              <w:top w:val="nil"/>
              <w:left w:val="nil"/>
              <w:bottom w:val="nil"/>
              <w:right w:val="nil"/>
            </w:tcBorders>
            <w:shd w:val="clear" w:color="auto" w:fill="auto"/>
            <w:noWrap/>
            <w:vAlign w:val="bottom"/>
            <w:hideMark/>
          </w:tcPr>
          <w:p w14:paraId="3A5D7D5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2F9EC64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0.0%</w:t>
            </w:r>
          </w:p>
        </w:tc>
        <w:tc>
          <w:tcPr>
            <w:tcW w:w="720" w:type="dxa"/>
            <w:tcBorders>
              <w:top w:val="nil"/>
              <w:left w:val="nil"/>
              <w:bottom w:val="nil"/>
              <w:right w:val="single" w:sz="8" w:space="0" w:color="auto"/>
            </w:tcBorders>
            <w:shd w:val="clear" w:color="auto" w:fill="auto"/>
            <w:noWrap/>
            <w:vAlign w:val="bottom"/>
            <w:hideMark/>
          </w:tcPr>
          <w:p w14:paraId="792970C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-0.2%</w:t>
            </w:r>
          </w:p>
        </w:tc>
      </w:tr>
      <w:tr w:rsidR="00D87BB6" w:rsidRPr="00D87BB6" w14:paraId="446CC9F4" w14:textId="77777777" w:rsidTr="00D87BB6">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14:paraId="3CA9339A"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RGB, camera captured, 1080p</w:t>
            </w:r>
          </w:p>
        </w:tc>
        <w:tc>
          <w:tcPr>
            <w:tcW w:w="740" w:type="dxa"/>
            <w:tcBorders>
              <w:top w:val="nil"/>
              <w:left w:val="nil"/>
              <w:bottom w:val="nil"/>
              <w:right w:val="nil"/>
            </w:tcBorders>
            <w:shd w:val="clear" w:color="auto" w:fill="auto"/>
            <w:noWrap/>
            <w:vAlign w:val="bottom"/>
            <w:hideMark/>
          </w:tcPr>
          <w:p w14:paraId="422D63A0"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6253D24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0.0%</w:t>
            </w:r>
          </w:p>
        </w:tc>
        <w:tc>
          <w:tcPr>
            <w:tcW w:w="810" w:type="dxa"/>
            <w:tcBorders>
              <w:top w:val="nil"/>
              <w:left w:val="nil"/>
              <w:bottom w:val="nil"/>
              <w:right w:val="single" w:sz="8" w:space="0" w:color="auto"/>
            </w:tcBorders>
            <w:shd w:val="clear" w:color="auto" w:fill="auto"/>
            <w:noWrap/>
            <w:vAlign w:val="bottom"/>
            <w:hideMark/>
          </w:tcPr>
          <w:p w14:paraId="44B7EAB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5EB4CD1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-0.2%</w:t>
            </w:r>
          </w:p>
        </w:tc>
        <w:tc>
          <w:tcPr>
            <w:tcW w:w="720" w:type="dxa"/>
            <w:tcBorders>
              <w:top w:val="nil"/>
              <w:left w:val="nil"/>
              <w:bottom w:val="nil"/>
              <w:right w:val="nil"/>
            </w:tcBorders>
            <w:shd w:val="clear" w:color="auto" w:fill="auto"/>
            <w:noWrap/>
            <w:vAlign w:val="bottom"/>
            <w:hideMark/>
          </w:tcPr>
          <w:p w14:paraId="592CDE4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-0.1%</w:t>
            </w:r>
          </w:p>
        </w:tc>
        <w:tc>
          <w:tcPr>
            <w:tcW w:w="720" w:type="dxa"/>
            <w:tcBorders>
              <w:top w:val="nil"/>
              <w:left w:val="nil"/>
              <w:bottom w:val="nil"/>
              <w:right w:val="single" w:sz="8" w:space="0" w:color="auto"/>
            </w:tcBorders>
            <w:shd w:val="clear" w:color="auto" w:fill="auto"/>
            <w:noWrap/>
            <w:vAlign w:val="bottom"/>
            <w:hideMark/>
          </w:tcPr>
          <w:p w14:paraId="2958D58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-0.1%</w:t>
            </w:r>
          </w:p>
        </w:tc>
        <w:tc>
          <w:tcPr>
            <w:tcW w:w="720" w:type="dxa"/>
            <w:tcBorders>
              <w:top w:val="nil"/>
              <w:left w:val="nil"/>
              <w:bottom w:val="nil"/>
              <w:right w:val="nil"/>
            </w:tcBorders>
            <w:shd w:val="clear" w:color="auto" w:fill="auto"/>
            <w:noWrap/>
            <w:vAlign w:val="bottom"/>
            <w:hideMark/>
          </w:tcPr>
          <w:p w14:paraId="5003DC8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0.1%</w:t>
            </w:r>
          </w:p>
        </w:tc>
        <w:tc>
          <w:tcPr>
            <w:tcW w:w="720" w:type="dxa"/>
            <w:tcBorders>
              <w:top w:val="nil"/>
              <w:left w:val="nil"/>
              <w:bottom w:val="nil"/>
              <w:right w:val="nil"/>
            </w:tcBorders>
            <w:shd w:val="clear" w:color="auto" w:fill="auto"/>
            <w:noWrap/>
            <w:vAlign w:val="bottom"/>
            <w:hideMark/>
          </w:tcPr>
          <w:p w14:paraId="3F2F198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0.0%</w:t>
            </w:r>
          </w:p>
        </w:tc>
        <w:tc>
          <w:tcPr>
            <w:tcW w:w="720" w:type="dxa"/>
            <w:tcBorders>
              <w:top w:val="nil"/>
              <w:left w:val="nil"/>
              <w:bottom w:val="nil"/>
              <w:right w:val="single" w:sz="8" w:space="0" w:color="auto"/>
            </w:tcBorders>
            <w:shd w:val="clear" w:color="auto" w:fill="auto"/>
            <w:noWrap/>
            <w:vAlign w:val="bottom"/>
            <w:hideMark/>
          </w:tcPr>
          <w:p w14:paraId="0CF23F2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0.0%</w:t>
            </w:r>
          </w:p>
        </w:tc>
      </w:tr>
      <w:tr w:rsidR="00D87BB6" w:rsidRPr="00D87BB6" w14:paraId="0BFF298C" w14:textId="77777777" w:rsidTr="00D87BB6">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14:paraId="1C8C5DE0"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YUV, text &amp; graphics with motion, 1080p &amp; 720p</w:t>
            </w:r>
          </w:p>
        </w:tc>
        <w:tc>
          <w:tcPr>
            <w:tcW w:w="740" w:type="dxa"/>
            <w:tcBorders>
              <w:top w:val="nil"/>
              <w:left w:val="nil"/>
              <w:bottom w:val="nil"/>
              <w:right w:val="nil"/>
            </w:tcBorders>
            <w:shd w:val="clear" w:color="auto" w:fill="auto"/>
            <w:noWrap/>
            <w:vAlign w:val="bottom"/>
            <w:hideMark/>
          </w:tcPr>
          <w:p w14:paraId="4FFA11B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-1.6%</w:t>
            </w:r>
          </w:p>
        </w:tc>
        <w:tc>
          <w:tcPr>
            <w:tcW w:w="720" w:type="dxa"/>
            <w:tcBorders>
              <w:top w:val="nil"/>
              <w:left w:val="nil"/>
              <w:bottom w:val="nil"/>
              <w:right w:val="nil"/>
            </w:tcBorders>
            <w:shd w:val="clear" w:color="000000" w:fill="CCFFCC"/>
            <w:noWrap/>
            <w:vAlign w:val="bottom"/>
            <w:hideMark/>
          </w:tcPr>
          <w:p w14:paraId="4787AF2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-3.0%</w:t>
            </w:r>
          </w:p>
        </w:tc>
        <w:tc>
          <w:tcPr>
            <w:tcW w:w="810" w:type="dxa"/>
            <w:tcBorders>
              <w:top w:val="nil"/>
              <w:left w:val="nil"/>
              <w:bottom w:val="nil"/>
              <w:right w:val="single" w:sz="8" w:space="0" w:color="auto"/>
            </w:tcBorders>
            <w:shd w:val="clear" w:color="000000" w:fill="CCFFCC"/>
            <w:noWrap/>
            <w:vAlign w:val="bottom"/>
            <w:hideMark/>
          </w:tcPr>
          <w:p w14:paraId="3B56E15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-3.1%</w:t>
            </w:r>
          </w:p>
        </w:tc>
        <w:tc>
          <w:tcPr>
            <w:tcW w:w="720" w:type="dxa"/>
            <w:tcBorders>
              <w:top w:val="nil"/>
              <w:left w:val="single" w:sz="8" w:space="0" w:color="auto"/>
              <w:bottom w:val="nil"/>
              <w:right w:val="nil"/>
            </w:tcBorders>
            <w:shd w:val="clear" w:color="000000" w:fill="CCFFCC"/>
            <w:noWrap/>
            <w:vAlign w:val="bottom"/>
            <w:hideMark/>
          </w:tcPr>
          <w:p w14:paraId="0F101B6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-3.6%</w:t>
            </w:r>
          </w:p>
        </w:tc>
        <w:tc>
          <w:tcPr>
            <w:tcW w:w="720" w:type="dxa"/>
            <w:tcBorders>
              <w:top w:val="nil"/>
              <w:left w:val="nil"/>
              <w:bottom w:val="nil"/>
              <w:right w:val="nil"/>
            </w:tcBorders>
            <w:shd w:val="clear" w:color="000000" w:fill="CCFFCC"/>
            <w:noWrap/>
            <w:vAlign w:val="bottom"/>
            <w:hideMark/>
          </w:tcPr>
          <w:p w14:paraId="77F812D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-5.3%</w:t>
            </w:r>
          </w:p>
        </w:tc>
        <w:tc>
          <w:tcPr>
            <w:tcW w:w="720" w:type="dxa"/>
            <w:tcBorders>
              <w:top w:val="nil"/>
              <w:left w:val="nil"/>
              <w:bottom w:val="nil"/>
              <w:right w:val="single" w:sz="8" w:space="0" w:color="auto"/>
            </w:tcBorders>
            <w:shd w:val="clear" w:color="000000" w:fill="CCFFCC"/>
            <w:noWrap/>
            <w:vAlign w:val="bottom"/>
            <w:hideMark/>
          </w:tcPr>
          <w:p w14:paraId="02F876F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-5.4%</w:t>
            </w:r>
          </w:p>
        </w:tc>
        <w:tc>
          <w:tcPr>
            <w:tcW w:w="720" w:type="dxa"/>
            <w:tcBorders>
              <w:top w:val="nil"/>
              <w:left w:val="single" w:sz="8" w:space="0" w:color="auto"/>
              <w:bottom w:val="nil"/>
              <w:right w:val="nil"/>
            </w:tcBorders>
            <w:shd w:val="clear" w:color="000000" w:fill="CCFFCC"/>
            <w:noWrap/>
            <w:vAlign w:val="bottom"/>
            <w:hideMark/>
          </w:tcPr>
          <w:p w14:paraId="10F88AB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-3.8%</w:t>
            </w:r>
          </w:p>
        </w:tc>
        <w:tc>
          <w:tcPr>
            <w:tcW w:w="720" w:type="dxa"/>
            <w:tcBorders>
              <w:top w:val="nil"/>
              <w:left w:val="nil"/>
              <w:bottom w:val="nil"/>
              <w:right w:val="nil"/>
            </w:tcBorders>
            <w:shd w:val="clear" w:color="000000" w:fill="CCFFCC"/>
            <w:noWrap/>
            <w:vAlign w:val="bottom"/>
            <w:hideMark/>
          </w:tcPr>
          <w:p w14:paraId="29EE760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-5.1%</w:t>
            </w:r>
          </w:p>
        </w:tc>
        <w:tc>
          <w:tcPr>
            <w:tcW w:w="720" w:type="dxa"/>
            <w:tcBorders>
              <w:top w:val="nil"/>
              <w:left w:val="nil"/>
              <w:bottom w:val="nil"/>
              <w:right w:val="single" w:sz="8" w:space="0" w:color="auto"/>
            </w:tcBorders>
            <w:shd w:val="clear" w:color="000000" w:fill="CCFFCC"/>
            <w:noWrap/>
            <w:vAlign w:val="bottom"/>
            <w:hideMark/>
          </w:tcPr>
          <w:p w14:paraId="3C3302C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-5.4%</w:t>
            </w:r>
          </w:p>
        </w:tc>
      </w:tr>
      <w:tr w:rsidR="00D87BB6" w:rsidRPr="00D87BB6" w14:paraId="57542784" w14:textId="77777777" w:rsidTr="00D87BB6">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14:paraId="56E9A6BE"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YUV, mixed content, 1440p &amp; 1080p</w:t>
            </w:r>
          </w:p>
        </w:tc>
        <w:tc>
          <w:tcPr>
            <w:tcW w:w="740" w:type="dxa"/>
            <w:tcBorders>
              <w:top w:val="nil"/>
              <w:left w:val="nil"/>
              <w:bottom w:val="nil"/>
              <w:right w:val="nil"/>
            </w:tcBorders>
            <w:shd w:val="clear" w:color="auto" w:fill="auto"/>
            <w:noWrap/>
            <w:vAlign w:val="bottom"/>
            <w:hideMark/>
          </w:tcPr>
          <w:p w14:paraId="5CAE9A6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-1.1%</w:t>
            </w:r>
          </w:p>
        </w:tc>
        <w:tc>
          <w:tcPr>
            <w:tcW w:w="720" w:type="dxa"/>
            <w:tcBorders>
              <w:top w:val="nil"/>
              <w:left w:val="nil"/>
              <w:bottom w:val="nil"/>
              <w:right w:val="nil"/>
            </w:tcBorders>
            <w:shd w:val="clear" w:color="auto" w:fill="auto"/>
            <w:noWrap/>
            <w:vAlign w:val="bottom"/>
            <w:hideMark/>
          </w:tcPr>
          <w:p w14:paraId="3166DB1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-2.1%</w:t>
            </w:r>
          </w:p>
        </w:tc>
        <w:tc>
          <w:tcPr>
            <w:tcW w:w="810" w:type="dxa"/>
            <w:tcBorders>
              <w:top w:val="nil"/>
              <w:left w:val="nil"/>
              <w:bottom w:val="nil"/>
              <w:right w:val="single" w:sz="8" w:space="0" w:color="auto"/>
            </w:tcBorders>
            <w:shd w:val="clear" w:color="auto" w:fill="auto"/>
            <w:noWrap/>
            <w:vAlign w:val="bottom"/>
            <w:hideMark/>
          </w:tcPr>
          <w:p w14:paraId="51EF70C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-2.2%</w:t>
            </w:r>
          </w:p>
        </w:tc>
        <w:tc>
          <w:tcPr>
            <w:tcW w:w="720" w:type="dxa"/>
            <w:tcBorders>
              <w:top w:val="nil"/>
              <w:left w:val="nil"/>
              <w:bottom w:val="nil"/>
              <w:right w:val="nil"/>
            </w:tcBorders>
            <w:shd w:val="clear" w:color="auto" w:fill="auto"/>
            <w:noWrap/>
            <w:vAlign w:val="bottom"/>
            <w:hideMark/>
          </w:tcPr>
          <w:p w14:paraId="69C7167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-1.6%</w:t>
            </w:r>
          </w:p>
        </w:tc>
        <w:tc>
          <w:tcPr>
            <w:tcW w:w="720" w:type="dxa"/>
            <w:tcBorders>
              <w:top w:val="nil"/>
              <w:left w:val="nil"/>
              <w:bottom w:val="nil"/>
              <w:right w:val="nil"/>
            </w:tcBorders>
            <w:shd w:val="clear" w:color="000000" w:fill="CCFFCC"/>
            <w:noWrap/>
            <w:vAlign w:val="bottom"/>
            <w:hideMark/>
          </w:tcPr>
          <w:p w14:paraId="15B6346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-3.5%</w:t>
            </w:r>
          </w:p>
        </w:tc>
        <w:tc>
          <w:tcPr>
            <w:tcW w:w="720" w:type="dxa"/>
            <w:tcBorders>
              <w:top w:val="nil"/>
              <w:left w:val="nil"/>
              <w:bottom w:val="nil"/>
              <w:right w:val="single" w:sz="8" w:space="0" w:color="auto"/>
            </w:tcBorders>
            <w:shd w:val="clear" w:color="000000" w:fill="CCFFCC"/>
            <w:noWrap/>
            <w:vAlign w:val="bottom"/>
            <w:hideMark/>
          </w:tcPr>
          <w:p w14:paraId="0A04B3A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-3.6%</w:t>
            </w:r>
          </w:p>
        </w:tc>
        <w:tc>
          <w:tcPr>
            <w:tcW w:w="720" w:type="dxa"/>
            <w:tcBorders>
              <w:top w:val="nil"/>
              <w:left w:val="nil"/>
              <w:bottom w:val="nil"/>
              <w:right w:val="nil"/>
            </w:tcBorders>
            <w:shd w:val="clear" w:color="auto" w:fill="auto"/>
            <w:noWrap/>
            <w:vAlign w:val="bottom"/>
            <w:hideMark/>
          </w:tcPr>
          <w:p w14:paraId="716CC08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-2.1%</w:t>
            </w:r>
          </w:p>
        </w:tc>
        <w:tc>
          <w:tcPr>
            <w:tcW w:w="720" w:type="dxa"/>
            <w:tcBorders>
              <w:top w:val="nil"/>
              <w:left w:val="nil"/>
              <w:bottom w:val="nil"/>
              <w:right w:val="nil"/>
            </w:tcBorders>
            <w:shd w:val="clear" w:color="000000" w:fill="CCFFCC"/>
            <w:noWrap/>
            <w:vAlign w:val="bottom"/>
            <w:hideMark/>
          </w:tcPr>
          <w:p w14:paraId="74237B2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-4.7%</w:t>
            </w:r>
          </w:p>
        </w:tc>
        <w:tc>
          <w:tcPr>
            <w:tcW w:w="720" w:type="dxa"/>
            <w:tcBorders>
              <w:top w:val="nil"/>
              <w:left w:val="nil"/>
              <w:bottom w:val="nil"/>
              <w:right w:val="single" w:sz="8" w:space="0" w:color="auto"/>
            </w:tcBorders>
            <w:shd w:val="clear" w:color="000000" w:fill="CCFFCC"/>
            <w:noWrap/>
            <w:vAlign w:val="bottom"/>
            <w:hideMark/>
          </w:tcPr>
          <w:p w14:paraId="103834F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-5.1%</w:t>
            </w:r>
          </w:p>
        </w:tc>
      </w:tr>
      <w:tr w:rsidR="00D87BB6" w:rsidRPr="00D87BB6" w14:paraId="262AD184" w14:textId="77777777" w:rsidTr="00D87BB6">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14:paraId="527CD99B"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YUV, Animation, 720p</w:t>
            </w:r>
          </w:p>
        </w:tc>
        <w:tc>
          <w:tcPr>
            <w:tcW w:w="740" w:type="dxa"/>
            <w:tcBorders>
              <w:top w:val="nil"/>
              <w:left w:val="nil"/>
              <w:bottom w:val="nil"/>
              <w:right w:val="nil"/>
            </w:tcBorders>
            <w:shd w:val="clear" w:color="auto" w:fill="auto"/>
            <w:noWrap/>
            <w:vAlign w:val="bottom"/>
            <w:hideMark/>
          </w:tcPr>
          <w:p w14:paraId="1AB4E34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-0.1%</w:t>
            </w:r>
          </w:p>
        </w:tc>
        <w:tc>
          <w:tcPr>
            <w:tcW w:w="720" w:type="dxa"/>
            <w:tcBorders>
              <w:top w:val="nil"/>
              <w:left w:val="nil"/>
              <w:bottom w:val="nil"/>
              <w:right w:val="nil"/>
            </w:tcBorders>
            <w:shd w:val="clear" w:color="auto" w:fill="auto"/>
            <w:noWrap/>
            <w:vAlign w:val="bottom"/>
            <w:hideMark/>
          </w:tcPr>
          <w:p w14:paraId="2880F29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-0.3%</w:t>
            </w:r>
          </w:p>
        </w:tc>
        <w:tc>
          <w:tcPr>
            <w:tcW w:w="810" w:type="dxa"/>
            <w:tcBorders>
              <w:top w:val="nil"/>
              <w:left w:val="nil"/>
              <w:bottom w:val="nil"/>
              <w:right w:val="single" w:sz="8" w:space="0" w:color="auto"/>
            </w:tcBorders>
            <w:shd w:val="clear" w:color="auto" w:fill="auto"/>
            <w:noWrap/>
            <w:vAlign w:val="bottom"/>
            <w:hideMark/>
          </w:tcPr>
          <w:p w14:paraId="75E6663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-0.4%</w:t>
            </w:r>
          </w:p>
        </w:tc>
        <w:tc>
          <w:tcPr>
            <w:tcW w:w="720" w:type="dxa"/>
            <w:tcBorders>
              <w:top w:val="nil"/>
              <w:left w:val="nil"/>
              <w:bottom w:val="nil"/>
              <w:right w:val="nil"/>
            </w:tcBorders>
            <w:shd w:val="clear" w:color="auto" w:fill="auto"/>
            <w:noWrap/>
            <w:vAlign w:val="bottom"/>
            <w:hideMark/>
          </w:tcPr>
          <w:p w14:paraId="22ED098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-0.2%</w:t>
            </w:r>
          </w:p>
        </w:tc>
        <w:tc>
          <w:tcPr>
            <w:tcW w:w="720" w:type="dxa"/>
            <w:tcBorders>
              <w:top w:val="nil"/>
              <w:left w:val="nil"/>
              <w:bottom w:val="nil"/>
              <w:right w:val="nil"/>
            </w:tcBorders>
            <w:shd w:val="clear" w:color="auto" w:fill="auto"/>
            <w:noWrap/>
            <w:vAlign w:val="bottom"/>
            <w:hideMark/>
          </w:tcPr>
          <w:p w14:paraId="7A93521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-0.8%</w:t>
            </w:r>
          </w:p>
        </w:tc>
        <w:tc>
          <w:tcPr>
            <w:tcW w:w="720" w:type="dxa"/>
            <w:tcBorders>
              <w:top w:val="nil"/>
              <w:left w:val="nil"/>
              <w:bottom w:val="nil"/>
              <w:right w:val="single" w:sz="8" w:space="0" w:color="auto"/>
            </w:tcBorders>
            <w:shd w:val="clear" w:color="auto" w:fill="auto"/>
            <w:noWrap/>
            <w:vAlign w:val="bottom"/>
            <w:hideMark/>
          </w:tcPr>
          <w:p w14:paraId="00C1123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-0.3%</w:t>
            </w:r>
          </w:p>
        </w:tc>
        <w:tc>
          <w:tcPr>
            <w:tcW w:w="720" w:type="dxa"/>
            <w:tcBorders>
              <w:top w:val="nil"/>
              <w:left w:val="nil"/>
              <w:bottom w:val="nil"/>
              <w:right w:val="nil"/>
            </w:tcBorders>
            <w:shd w:val="clear" w:color="auto" w:fill="auto"/>
            <w:noWrap/>
            <w:vAlign w:val="bottom"/>
            <w:hideMark/>
          </w:tcPr>
          <w:p w14:paraId="09E4F4D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-0.1%</w:t>
            </w:r>
          </w:p>
        </w:tc>
        <w:tc>
          <w:tcPr>
            <w:tcW w:w="720" w:type="dxa"/>
            <w:tcBorders>
              <w:top w:val="nil"/>
              <w:left w:val="nil"/>
              <w:bottom w:val="nil"/>
              <w:right w:val="nil"/>
            </w:tcBorders>
            <w:shd w:val="clear" w:color="auto" w:fill="auto"/>
            <w:noWrap/>
            <w:vAlign w:val="bottom"/>
            <w:hideMark/>
          </w:tcPr>
          <w:p w14:paraId="2F91B7A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-0.1%</w:t>
            </w:r>
          </w:p>
        </w:tc>
        <w:tc>
          <w:tcPr>
            <w:tcW w:w="720" w:type="dxa"/>
            <w:tcBorders>
              <w:top w:val="nil"/>
              <w:left w:val="nil"/>
              <w:bottom w:val="nil"/>
              <w:right w:val="single" w:sz="8" w:space="0" w:color="auto"/>
            </w:tcBorders>
            <w:shd w:val="clear" w:color="auto" w:fill="auto"/>
            <w:noWrap/>
            <w:vAlign w:val="bottom"/>
            <w:hideMark/>
          </w:tcPr>
          <w:p w14:paraId="043FFF1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-0.1%</w:t>
            </w:r>
          </w:p>
        </w:tc>
      </w:tr>
      <w:tr w:rsidR="00D87BB6" w:rsidRPr="00D87BB6" w14:paraId="213F5BA5" w14:textId="77777777" w:rsidTr="00D87BB6">
        <w:trPr>
          <w:trHeight w:val="315"/>
          <w:jc w:val="center"/>
        </w:trPr>
        <w:tc>
          <w:tcPr>
            <w:tcW w:w="3738" w:type="dxa"/>
            <w:tcBorders>
              <w:top w:val="nil"/>
              <w:left w:val="single" w:sz="8" w:space="0" w:color="auto"/>
              <w:bottom w:val="single" w:sz="8" w:space="0" w:color="auto"/>
              <w:right w:val="single" w:sz="8" w:space="0" w:color="auto"/>
            </w:tcBorders>
            <w:shd w:val="clear" w:color="auto" w:fill="auto"/>
            <w:noWrap/>
            <w:vAlign w:val="bottom"/>
            <w:hideMark/>
          </w:tcPr>
          <w:p w14:paraId="53B48C35"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YUV, camera captured, 1080p</w:t>
            </w:r>
          </w:p>
        </w:tc>
        <w:tc>
          <w:tcPr>
            <w:tcW w:w="740" w:type="dxa"/>
            <w:tcBorders>
              <w:top w:val="nil"/>
              <w:left w:val="nil"/>
              <w:bottom w:val="single" w:sz="8" w:space="0" w:color="auto"/>
              <w:right w:val="nil"/>
            </w:tcBorders>
            <w:shd w:val="clear" w:color="auto" w:fill="auto"/>
            <w:noWrap/>
            <w:vAlign w:val="bottom"/>
            <w:hideMark/>
          </w:tcPr>
          <w:p w14:paraId="5073A7E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0.0%</w:t>
            </w:r>
          </w:p>
        </w:tc>
        <w:tc>
          <w:tcPr>
            <w:tcW w:w="720" w:type="dxa"/>
            <w:tcBorders>
              <w:top w:val="nil"/>
              <w:left w:val="nil"/>
              <w:bottom w:val="single" w:sz="8" w:space="0" w:color="auto"/>
              <w:right w:val="nil"/>
            </w:tcBorders>
            <w:shd w:val="clear" w:color="auto" w:fill="auto"/>
            <w:noWrap/>
            <w:vAlign w:val="bottom"/>
            <w:hideMark/>
          </w:tcPr>
          <w:p w14:paraId="7FFC43F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-0.1%</w:t>
            </w:r>
          </w:p>
        </w:tc>
        <w:tc>
          <w:tcPr>
            <w:tcW w:w="810" w:type="dxa"/>
            <w:tcBorders>
              <w:top w:val="nil"/>
              <w:left w:val="nil"/>
              <w:bottom w:val="single" w:sz="8" w:space="0" w:color="auto"/>
              <w:right w:val="single" w:sz="8" w:space="0" w:color="auto"/>
            </w:tcBorders>
            <w:shd w:val="clear" w:color="auto" w:fill="auto"/>
            <w:noWrap/>
            <w:vAlign w:val="bottom"/>
            <w:hideMark/>
          </w:tcPr>
          <w:p w14:paraId="0BC95EA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-0.1%</w:t>
            </w:r>
          </w:p>
        </w:tc>
        <w:tc>
          <w:tcPr>
            <w:tcW w:w="720" w:type="dxa"/>
            <w:tcBorders>
              <w:top w:val="nil"/>
              <w:left w:val="nil"/>
              <w:bottom w:val="single" w:sz="8" w:space="0" w:color="auto"/>
              <w:right w:val="nil"/>
            </w:tcBorders>
            <w:shd w:val="clear" w:color="auto" w:fill="auto"/>
            <w:noWrap/>
            <w:vAlign w:val="bottom"/>
            <w:hideMark/>
          </w:tcPr>
          <w:p w14:paraId="4740545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-0.2%</w:t>
            </w:r>
          </w:p>
        </w:tc>
        <w:tc>
          <w:tcPr>
            <w:tcW w:w="720" w:type="dxa"/>
            <w:tcBorders>
              <w:top w:val="nil"/>
              <w:left w:val="nil"/>
              <w:bottom w:val="single" w:sz="8" w:space="0" w:color="auto"/>
              <w:right w:val="nil"/>
            </w:tcBorders>
            <w:shd w:val="clear" w:color="auto" w:fill="auto"/>
            <w:noWrap/>
            <w:vAlign w:val="bottom"/>
            <w:hideMark/>
          </w:tcPr>
          <w:p w14:paraId="09EFEE70"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-0.2%</w:t>
            </w:r>
          </w:p>
        </w:tc>
        <w:tc>
          <w:tcPr>
            <w:tcW w:w="720" w:type="dxa"/>
            <w:tcBorders>
              <w:top w:val="nil"/>
              <w:left w:val="nil"/>
              <w:bottom w:val="single" w:sz="8" w:space="0" w:color="auto"/>
              <w:right w:val="single" w:sz="8" w:space="0" w:color="auto"/>
            </w:tcBorders>
            <w:shd w:val="clear" w:color="auto" w:fill="auto"/>
            <w:noWrap/>
            <w:vAlign w:val="bottom"/>
            <w:hideMark/>
          </w:tcPr>
          <w:p w14:paraId="549B02F2"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-0.3%</w:t>
            </w:r>
          </w:p>
        </w:tc>
        <w:tc>
          <w:tcPr>
            <w:tcW w:w="720" w:type="dxa"/>
            <w:tcBorders>
              <w:top w:val="nil"/>
              <w:left w:val="nil"/>
              <w:bottom w:val="single" w:sz="8" w:space="0" w:color="auto"/>
              <w:right w:val="nil"/>
            </w:tcBorders>
            <w:shd w:val="clear" w:color="auto" w:fill="auto"/>
            <w:noWrap/>
            <w:vAlign w:val="bottom"/>
            <w:hideMark/>
          </w:tcPr>
          <w:p w14:paraId="59CCE9F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0.0%</w:t>
            </w:r>
          </w:p>
        </w:tc>
        <w:tc>
          <w:tcPr>
            <w:tcW w:w="720" w:type="dxa"/>
            <w:tcBorders>
              <w:top w:val="nil"/>
              <w:left w:val="nil"/>
              <w:bottom w:val="single" w:sz="8" w:space="0" w:color="auto"/>
              <w:right w:val="nil"/>
            </w:tcBorders>
            <w:shd w:val="clear" w:color="auto" w:fill="auto"/>
            <w:noWrap/>
            <w:vAlign w:val="bottom"/>
            <w:hideMark/>
          </w:tcPr>
          <w:p w14:paraId="2538595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0.1%</w:t>
            </w:r>
          </w:p>
        </w:tc>
        <w:tc>
          <w:tcPr>
            <w:tcW w:w="720" w:type="dxa"/>
            <w:tcBorders>
              <w:top w:val="nil"/>
              <w:left w:val="nil"/>
              <w:bottom w:val="single" w:sz="8" w:space="0" w:color="auto"/>
              <w:right w:val="single" w:sz="8" w:space="0" w:color="auto"/>
            </w:tcBorders>
            <w:shd w:val="clear" w:color="auto" w:fill="auto"/>
            <w:noWrap/>
            <w:vAlign w:val="bottom"/>
            <w:hideMark/>
          </w:tcPr>
          <w:p w14:paraId="7DC8F3D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0.1%</w:t>
            </w:r>
          </w:p>
        </w:tc>
      </w:tr>
      <w:tr w:rsidR="00D87BB6" w:rsidRPr="00D87BB6" w14:paraId="45D1450B" w14:textId="77777777" w:rsidTr="00D87BB6">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14:paraId="16AB8902"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Enc Time[%]</w:t>
            </w:r>
          </w:p>
        </w:tc>
        <w:tc>
          <w:tcPr>
            <w:tcW w:w="2270" w:type="dxa"/>
            <w:gridSpan w:val="3"/>
            <w:tcBorders>
              <w:top w:val="single" w:sz="8" w:space="0" w:color="auto"/>
              <w:left w:val="nil"/>
              <w:bottom w:val="nil"/>
              <w:right w:val="single" w:sz="8" w:space="0" w:color="000000"/>
            </w:tcBorders>
            <w:shd w:val="clear" w:color="auto" w:fill="auto"/>
            <w:noWrap/>
            <w:vAlign w:val="bottom"/>
            <w:hideMark/>
          </w:tcPr>
          <w:p w14:paraId="4DB3D0D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107%</w:t>
            </w:r>
          </w:p>
        </w:tc>
        <w:tc>
          <w:tcPr>
            <w:tcW w:w="2160" w:type="dxa"/>
            <w:gridSpan w:val="3"/>
            <w:tcBorders>
              <w:top w:val="single" w:sz="8" w:space="0" w:color="auto"/>
              <w:left w:val="nil"/>
              <w:bottom w:val="nil"/>
              <w:right w:val="single" w:sz="8" w:space="0" w:color="000000"/>
            </w:tcBorders>
            <w:shd w:val="clear" w:color="auto" w:fill="auto"/>
            <w:noWrap/>
            <w:vAlign w:val="bottom"/>
            <w:hideMark/>
          </w:tcPr>
          <w:p w14:paraId="065EB98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100%</w:t>
            </w:r>
          </w:p>
        </w:tc>
        <w:tc>
          <w:tcPr>
            <w:tcW w:w="2160" w:type="dxa"/>
            <w:gridSpan w:val="3"/>
            <w:tcBorders>
              <w:top w:val="nil"/>
              <w:left w:val="nil"/>
              <w:bottom w:val="nil"/>
              <w:right w:val="single" w:sz="8" w:space="0" w:color="000000"/>
            </w:tcBorders>
            <w:shd w:val="clear" w:color="auto" w:fill="auto"/>
            <w:noWrap/>
            <w:vAlign w:val="bottom"/>
            <w:hideMark/>
          </w:tcPr>
          <w:p w14:paraId="7AFFE3C0"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100%</w:t>
            </w:r>
          </w:p>
        </w:tc>
      </w:tr>
      <w:tr w:rsidR="00D87BB6" w:rsidRPr="00D87BB6" w14:paraId="1C71A42A" w14:textId="77777777" w:rsidTr="00D87BB6">
        <w:trPr>
          <w:trHeight w:val="315"/>
          <w:jc w:val="center"/>
        </w:trPr>
        <w:tc>
          <w:tcPr>
            <w:tcW w:w="3738" w:type="dxa"/>
            <w:tcBorders>
              <w:top w:val="nil"/>
              <w:left w:val="single" w:sz="8" w:space="0" w:color="auto"/>
              <w:bottom w:val="single" w:sz="8" w:space="0" w:color="auto"/>
              <w:right w:val="single" w:sz="8" w:space="0" w:color="auto"/>
            </w:tcBorders>
            <w:shd w:val="clear" w:color="auto" w:fill="auto"/>
            <w:noWrap/>
            <w:vAlign w:val="bottom"/>
            <w:hideMark/>
          </w:tcPr>
          <w:p w14:paraId="0852A06D"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Dec Time[%]</w:t>
            </w:r>
          </w:p>
        </w:tc>
        <w:tc>
          <w:tcPr>
            <w:tcW w:w="2270" w:type="dxa"/>
            <w:gridSpan w:val="3"/>
            <w:tcBorders>
              <w:top w:val="nil"/>
              <w:left w:val="nil"/>
              <w:bottom w:val="single" w:sz="8" w:space="0" w:color="auto"/>
              <w:right w:val="single" w:sz="8" w:space="0" w:color="000000"/>
            </w:tcBorders>
            <w:shd w:val="clear" w:color="auto" w:fill="auto"/>
            <w:noWrap/>
            <w:vAlign w:val="bottom"/>
            <w:hideMark/>
          </w:tcPr>
          <w:p w14:paraId="64E1188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95%</w:t>
            </w:r>
          </w:p>
        </w:tc>
        <w:tc>
          <w:tcPr>
            <w:tcW w:w="2160" w:type="dxa"/>
            <w:gridSpan w:val="3"/>
            <w:tcBorders>
              <w:top w:val="nil"/>
              <w:left w:val="nil"/>
              <w:bottom w:val="single" w:sz="8" w:space="0" w:color="auto"/>
              <w:right w:val="single" w:sz="8" w:space="0" w:color="000000"/>
            </w:tcBorders>
            <w:shd w:val="clear" w:color="auto" w:fill="auto"/>
            <w:noWrap/>
            <w:vAlign w:val="bottom"/>
            <w:hideMark/>
          </w:tcPr>
          <w:p w14:paraId="2A764C2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95%</w:t>
            </w:r>
          </w:p>
        </w:tc>
        <w:tc>
          <w:tcPr>
            <w:tcW w:w="2160" w:type="dxa"/>
            <w:gridSpan w:val="3"/>
            <w:tcBorders>
              <w:top w:val="nil"/>
              <w:left w:val="nil"/>
              <w:bottom w:val="single" w:sz="8" w:space="0" w:color="auto"/>
              <w:right w:val="single" w:sz="8" w:space="0" w:color="000000"/>
            </w:tcBorders>
            <w:shd w:val="clear" w:color="auto" w:fill="auto"/>
            <w:noWrap/>
            <w:vAlign w:val="bottom"/>
            <w:hideMark/>
          </w:tcPr>
          <w:p w14:paraId="175469F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97%</w:t>
            </w:r>
          </w:p>
        </w:tc>
      </w:tr>
    </w:tbl>
    <w:p w14:paraId="4EB38FA9" w14:textId="77777777" w:rsidR="00205A35" w:rsidRDefault="00205A35" w:rsidP="00F56426"/>
    <w:p w14:paraId="599B2D45" w14:textId="77777777" w:rsidR="00C74194" w:rsidRDefault="00C74194" w:rsidP="00C74194">
      <w:pPr>
        <w:pStyle w:val="Caption"/>
        <w:jc w:val="center"/>
      </w:pPr>
      <w:bookmarkStart w:id="99" w:name="_Ref410126403"/>
      <w:commentRangeStart w:id="100"/>
      <w:r w:rsidRPr="00FA1324">
        <w:t xml:space="preserve">Table </w:t>
      </w:r>
      <w:r w:rsidR="00A83609">
        <w:fldChar w:fldCharType="begin"/>
      </w:r>
      <w:r w:rsidR="00A83609">
        <w:instrText xml:space="preserve"> SEQ Table \* ARABIC </w:instrText>
      </w:r>
      <w:r w:rsidR="00A83609">
        <w:fldChar w:fldCharType="separate"/>
      </w:r>
      <w:r w:rsidR="00E53506">
        <w:rPr>
          <w:noProof/>
        </w:rPr>
        <w:t>2</w:t>
      </w:r>
      <w:r w:rsidR="00A83609">
        <w:rPr>
          <w:noProof/>
        </w:rPr>
        <w:fldChar w:fldCharType="end"/>
      </w:r>
      <w:bookmarkEnd w:id="99"/>
      <w:r w:rsidRPr="00FA1324">
        <w:t xml:space="preserve">. Average BD rate reduction for </w:t>
      </w:r>
      <w:r w:rsidR="00E53506">
        <w:t xml:space="preserve">Test-A </w:t>
      </w:r>
      <w:r>
        <w:t xml:space="preserve">420 lossy coding </w:t>
      </w:r>
      <w:r w:rsidRPr="00FA1324">
        <w:t xml:space="preserve">compared with </w:t>
      </w:r>
      <w:r>
        <w:t>SCM-3.0</w:t>
      </w:r>
      <w:r w:rsidRPr="00FA1324">
        <w:t xml:space="preserve"> anchors</w:t>
      </w:r>
      <w:commentRangeEnd w:id="100"/>
      <w:r w:rsidR="00330E09">
        <w:rPr>
          <w:rStyle w:val="CommentReference"/>
          <w:b w:val="0"/>
          <w:bCs w:val="0"/>
        </w:rPr>
        <w:commentReference w:id="100"/>
      </w:r>
    </w:p>
    <w:tbl>
      <w:tblPr>
        <w:tblW w:w="9720" w:type="dxa"/>
        <w:tblInd w:w="108" w:type="dxa"/>
        <w:tblLook w:val="04A0" w:firstRow="1" w:lastRow="0" w:firstColumn="1" w:lastColumn="0" w:noHBand="0" w:noVBand="1"/>
      </w:tblPr>
      <w:tblGrid>
        <w:gridCol w:w="3028"/>
        <w:gridCol w:w="752"/>
        <w:gridCol w:w="720"/>
        <w:gridCol w:w="810"/>
        <w:gridCol w:w="720"/>
        <w:gridCol w:w="720"/>
        <w:gridCol w:w="810"/>
        <w:gridCol w:w="720"/>
        <w:gridCol w:w="720"/>
        <w:gridCol w:w="720"/>
      </w:tblGrid>
      <w:tr w:rsidR="00D87BB6" w:rsidRPr="00D87BB6" w14:paraId="17EE5646" w14:textId="77777777" w:rsidTr="00D87BB6">
        <w:trPr>
          <w:trHeight w:val="300"/>
        </w:trPr>
        <w:tc>
          <w:tcPr>
            <w:tcW w:w="3028" w:type="dxa"/>
            <w:tcBorders>
              <w:top w:val="nil"/>
              <w:left w:val="nil"/>
              <w:bottom w:val="nil"/>
              <w:right w:val="nil"/>
            </w:tcBorders>
            <w:shd w:val="clear" w:color="auto" w:fill="auto"/>
            <w:noWrap/>
            <w:vAlign w:val="bottom"/>
            <w:hideMark/>
          </w:tcPr>
          <w:p w14:paraId="312498F8"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16"/>
                <w:szCs w:val="16"/>
                <w:lang w:eastAsia="zh-CN"/>
              </w:rPr>
            </w:pPr>
          </w:p>
        </w:tc>
        <w:tc>
          <w:tcPr>
            <w:tcW w:w="2282"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640D20F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D87BB6">
              <w:rPr>
                <w:rFonts w:ascii="Arial" w:eastAsia="Times New Roman" w:hAnsi="Arial" w:cs="Arial"/>
                <w:b/>
                <w:bCs/>
                <w:color w:val="000000"/>
                <w:sz w:val="16"/>
                <w:szCs w:val="16"/>
                <w:lang w:eastAsia="zh-CN"/>
              </w:rPr>
              <w:t xml:space="preserve">All Intra </w:t>
            </w:r>
          </w:p>
        </w:tc>
        <w:tc>
          <w:tcPr>
            <w:tcW w:w="2250" w:type="dxa"/>
            <w:gridSpan w:val="3"/>
            <w:tcBorders>
              <w:top w:val="single" w:sz="8" w:space="0" w:color="auto"/>
              <w:left w:val="nil"/>
              <w:bottom w:val="nil"/>
              <w:right w:val="single" w:sz="8" w:space="0" w:color="000000"/>
            </w:tcBorders>
            <w:shd w:val="clear" w:color="auto" w:fill="auto"/>
            <w:noWrap/>
            <w:vAlign w:val="bottom"/>
            <w:hideMark/>
          </w:tcPr>
          <w:p w14:paraId="66B6400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D87BB6">
              <w:rPr>
                <w:rFonts w:ascii="Arial" w:eastAsia="Times New Roman" w:hAnsi="Arial" w:cs="Arial"/>
                <w:b/>
                <w:bCs/>
                <w:color w:val="000000"/>
                <w:sz w:val="16"/>
                <w:szCs w:val="16"/>
                <w:lang w:eastAsia="zh-CN"/>
              </w:rPr>
              <w:t xml:space="preserve">Random Access </w:t>
            </w:r>
          </w:p>
        </w:tc>
        <w:tc>
          <w:tcPr>
            <w:tcW w:w="2160" w:type="dxa"/>
            <w:gridSpan w:val="3"/>
            <w:tcBorders>
              <w:top w:val="single" w:sz="8" w:space="0" w:color="auto"/>
              <w:left w:val="nil"/>
              <w:bottom w:val="nil"/>
              <w:right w:val="single" w:sz="8" w:space="0" w:color="000000"/>
            </w:tcBorders>
            <w:shd w:val="clear" w:color="auto" w:fill="auto"/>
            <w:noWrap/>
            <w:vAlign w:val="bottom"/>
            <w:hideMark/>
          </w:tcPr>
          <w:p w14:paraId="78C425E2"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D87BB6">
              <w:rPr>
                <w:rFonts w:ascii="Arial" w:eastAsia="Times New Roman" w:hAnsi="Arial" w:cs="Arial"/>
                <w:b/>
                <w:bCs/>
                <w:color w:val="000000"/>
                <w:sz w:val="16"/>
                <w:szCs w:val="16"/>
                <w:lang w:eastAsia="zh-CN"/>
              </w:rPr>
              <w:t xml:space="preserve">Low delay B </w:t>
            </w:r>
          </w:p>
        </w:tc>
      </w:tr>
      <w:tr w:rsidR="00D87BB6" w:rsidRPr="00D87BB6" w14:paraId="3496DE00" w14:textId="77777777" w:rsidTr="00D87BB6">
        <w:trPr>
          <w:trHeight w:val="315"/>
        </w:trPr>
        <w:tc>
          <w:tcPr>
            <w:tcW w:w="3028" w:type="dxa"/>
            <w:tcBorders>
              <w:top w:val="nil"/>
              <w:left w:val="nil"/>
              <w:bottom w:val="nil"/>
              <w:right w:val="nil"/>
            </w:tcBorders>
            <w:shd w:val="clear" w:color="auto" w:fill="auto"/>
            <w:noWrap/>
            <w:vAlign w:val="bottom"/>
            <w:hideMark/>
          </w:tcPr>
          <w:p w14:paraId="2D7088F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p>
        </w:tc>
        <w:tc>
          <w:tcPr>
            <w:tcW w:w="752" w:type="dxa"/>
            <w:tcBorders>
              <w:top w:val="nil"/>
              <w:left w:val="single" w:sz="8" w:space="0" w:color="auto"/>
              <w:bottom w:val="nil"/>
              <w:right w:val="nil"/>
            </w:tcBorders>
            <w:shd w:val="clear" w:color="auto" w:fill="auto"/>
            <w:noWrap/>
            <w:vAlign w:val="bottom"/>
            <w:hideMark/>
          </w:tcPr>
          <w:p w14:paraId="5143DEF2"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G/Y</w:t>
            </w:r>
          </w:p>
        </w:tc>
        <w:tc>
          <w:tcPr>
            <w:tcW w:w="720" w:type="dxa"/>
            <w:tcBorders>
              <w:top w:val="nil"/>
              <w:left w:val="nil"/>
              <w:bottom w:val="nil"/>
              <w:right w:val="nil"/>
            </w:tcBorders>
            <w:shd w:val="clear" w:color="auto" w:fill="auto"/>
            <w:noWrap/>
            <w:vAlign w:val="bottom"/>
            <w:hideMark/>
          </w:tcPr>
          <w:p w14:paraId="33CCDAF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B/U</w:t>
            </w:r>
          </w:p>
        </w:tc>
        <w:tc>
          <w:tcPr>
            <w:tcW w:w="810" w:type="dxa"/>
            <w:tcBorders>
              <w:top w:val="nil"/>
              <w:left w:val="nil"/>
              <w:bottom w:val="nil"/>
              <w:right w:val="single" w:sz="8" w:space="0" w:color="auto"/>
            </w:tcBorders>
            <w:shd w:val="clear" w:color="auto" w:fill="auto"/>
            <w:noWrap/>
            <w:vAlign w:val="bottom"/>
            <w:hideMark/>
          </w:tcPr>
          <w:p w14:paraId="54F9ACB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R/V</w:t>
            </w:r>
          </w:p>
        </w:tc>
        <w:tc>
          <w:tcPr>
            <w:tcW w:w="720" w:type="dxa"/>
            <w:tcBorders>
              <w:top w:val="nil"/>
              <w:left w:val="nil"/>
              <w:bottom w:val="nil"/>
              <w:right w:val="nil"/>
            </w:tcBorders>
            <w:shd w:val="clear" w:color="auto" w:fill="auto"/>
            <w:noWrap/>
            <w:vAlign w:val="bottom"/>
            <w:hideMark/>
          </w:tcPr>
          <w:p w14:paraId="0962F68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G/Y</w:t>
            </w:r>
          </w:p>
        </w:tc>
        <w:tc>
          <w:tcPr>
            <w:tcW w:w="720" w:type="dxa"/>
            <w:tcBorders>
              <w:top w:val="nil"/>
              <w:left w:val="nil"/>
              <w:bottom w:val="nil"/>
              <w:right w:val="nil"/>
            </w:tcBorders>
            <w:shd w:val="clear" w:color="auto" w:fill="auto"/>
            <w:noWrap/>
            <w:vAlign w:val="bottom"/>
            <w:hideMark/>
          </w:tcPr>
          <w:p w14:paraId="3497F53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B/U</w:t>
            </w:r>
          </w:p>
        </w:tc>
        <w:tc>
          <w:tcPr>
            <w:tcW w:w="810" w:type="dxa"/>
            <w:tcBorders>
              <w:top w:val="nil"/>
              <w:left w:val="nil"/>
              <w:bottom w:val="nil"/>
              <w:right w:val="single" w:sz="8" w:space="0" w:color="auto"/>
            </w:tcBorders>
            <w:shd w:val="clear" w:color="auto" w:fill="auto"/>
            <w:noWrap/>
            <w:vAlign w:val="bottom"/>
            <w:hideMark/>
          </w:tcPr>
          <w:p w14:paraId="44A792A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R/V</w:t>
            </w:r>
          </w:p>
        </w:tc>
        <w:tc>
          <w:tcPr>
            <w:tcW w:w="720" w:type="dxa"/>
            <w:tcBorders>
              <w:top w:val="nil"/>
              <w:left w:val="nil"/>
              <w:bottom w:val="nil"/>
              <w:right w:val="nil"/>
            </w:tcBorders>
            <w:shd w:val="clear" w:color="auto" w:fill="auto"/>
            <w:noWrap/>
            <w:vAlign w:val="bottom"/>
            <w:hideMark/>
          </w:tcPr>
          <w:p w14:paraId="6BB1EFA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G/Y</w:t>
            </w:r>
          </w:p>
        </w:tc>
        <w:tc>
          <w:tcPr>
            <w:tcW w:w="720" w:type="dxa"/>
            <w:tcBorders>
              <w:top w:val="nil"/>
              <w:left w:val="nil"/>
              <w:bottom w:val="nil"/>
              <w:right w:val="nil"/>
            </w:tcBorders>
            <w:shd w:val="clear" w:color="auto" w:fill="auto"/>
            <w:noWrap/>
            <w:vAlign w:val="bottom"/>
            <w:hideMark/>
          </w:tcPr>
          <w:p w14:paraId="2444A5F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B/U</w:t>
            </w:r>
          </w:p>
        </w:tc>
        <w:tc>
          <w:tcPr>
            <w:tcW w:w="720" w:type="dxa"/>
            <w:tcBorders>
              <w:top w:val="nil"/>
              <w:left w:val="nil"/>
              <w:bottom w:val="nil"/>
              <w:right w:val="single" w:sz="8" w:space="0" w:color="auto"/>
            </w:tcBorders>
            <w:shd w:val="clear" w:color="auto" w:fill="auto"/>
            <w:noWrap/>
            <w:vAlign w:val="bottom"/>
            <w:hideMark/>
          </w:tcPr>
          <w:p w14:paraId="78A0317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R/V</w:t>
            </w:r>
          </w:p>
        </w:tc>
      </w:tr>
      <w:tr w:rsidR="00D87BB6" w:rsidRPr="00D87BB6" w14:paraId="3ACE93A3" w14:textId="77777777" w:rsidTr="00D87BB6">
        <w:trPr>
          <w:trHeight w:val="300"/>
        </w:trPr>
        <w:tc>
          <w:tcPr>
            <w:tcW w:w="3028" w:type="dxa"/>
            <w:tcBorders>
              <w:top w:val="single" w:sz="8" w:space="0" w:color="auto"/>
              <w:left w:val="single" w:sz="8" w:space="0" w:color="auto"/>
              <w:bottom w:val="nil"/>
              <w:right w:val="single" w:sz="8" w:space="0" w:color="auto"/>
            </w:tcBorders>
            <w:shd w:val="clear" w:color="auto" w:fill="auto"/>
            <w:noWrap/>
            <w:vAlign w:val="bottom"/>
            <w:hideMark/>
          </w:tcPr>
          <w:p w14:paraId="1ACF8756"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Text &amp; graphics with motion, 720p</w:t>
            </w:r>
          </w:p>
        </w:tc>
        <w:tc>
          <w:tcPr>
            <w:tcW w:w="752" w:type="dxa"/>
            <w:tcBorders>
              <w:top w:val="single" w:sz="8" w:space="0" w:color="auto"/>
              <w:left w:val="nil"/>
              <w:bottom w:val="nil"/>
              <w:right w:val="nil"/>
            </w:tcBorders>
            <w:shd w:val="clear" w:color="auto" w:fill="auto"/>
            <w:noWrap/>
            <w:vAlign w:val="bottom"/>
            <w:hideMark/>
          </w:tcPr>
          <w:p w14:paraId="26879FD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-2.8%</w:t>
            </w:r>
          </w:p>
        </w:tc>
        <w:tc>
          <w:tcPr>
            <w:tcW w:w="720" w:type="dxa"/>
            <w:tcBorders>
              <w:top w:val="single" w:sz="8" w:space="0" w:color="auto"/>
              <w:left w:val="nil"/>
              <w:bottom w:val="nil"/>
              <w:right w:val="nil"/>
            </w:tcBorders>
            <w:shd w:val="clear" w:color="000000" w:fill="CCFFCC"/>
            <w:noWrap/>
            <w:vAlign w:val="bottom"/>
            <w:hideMark/>
          </w:tcPr>
          <w:p w14:paraId="3C0C04C0"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-3.2%</w:t>
            </w:r>
          </w:p>
        </w:tc>
        <w:tc>
          <w:tcPr>
            <w:tcW w:w="810" w:type="dxa"/>
            <w:tcBorders>
              <w:top w:val="single" w:sz="8" w:space="0" w:color="auto"/>
              <w:left w:val="nil"/>
              <w:bottom w:val="nil"/>
              <w:right w:val="single" w:sz="8" w:space="0" w:color="auto"/>
            </w:tcBorders>
            <w:shd w:val="clear" w:color="000000" w:fill="CCFFCC"/>
            <w:noWrap/>
            <w:vAlign w:val="bottom"/>
            <w:hideMark/>
          </w:tcPr>
          <w:p w14:paraId="341F071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-3.2%</w:t>
            </w:r>
          </w:p>
        </w:tc>
        <w:tc>
          <w:tcPr>
            <w:tcW w:w="720" w:type="dxa"/>
            <w:tcBorders>
              <w:top w:val="single" w:sz="8" w:space="0" w:color="auto"/>
              <w:left w:val="nil"/>
              <w:bottom w:val="nil"/>
              <w:right w:val="nil"/>
            </w:tcBorders>
            <w:shd w:val="clear" w:color="auto" w:fill="auto"/>
            <w:noWrap/>
            <w:vAlign w:val="bottom"/>
            <w:hideMark/>
          </w:tcPr>
          <w:p w14:paraId="255F4F20"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-2.9%</w:t>
            </w:r>
          </w:p>
        </w:tc>
        <w:tc>
          <w:tcPr>
            <w:tcW w:w="720" w:type="dxa"/>
            <w:tcBorders>
              <w:top w:val="single" w:sz="8" w:space="0" w:color="auto"/>
              <w:left w:val="nil"/>
              <w:bottom w:val="nil"/>
              <w:right w:val="nil"/>
            </w:tcBorders>
            <w:shd w:val="clear" w:color="000000" w:fill="CCFFCC"/>
            <w:noWrap/>
            <w:vAlign w:val="bottom"/>
            <w:hideMark/>
          </w:tcPr>
          <w:p w14:paraId="546B55B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-4.1%</w:t>
            </w:r>
          </w:p>
        </w:tc>
        <w:tc>
          <w:tcPr>
            <w:tcW w:w="810" w:type="dxa"/>
            <w:tcBorders>
              <w:top w:val="single" w:sz="8" w:space="0" w:color="auto"/>
              <w:left w:val="nil"/>
              <w:bottom w:val="nil"/>
              <w:right w:val="single" w:sz="8" w:space="0" w:color="auto"/>
            </w:tcBorders>
            <w:shd w:val="clear" w:color="000000" w:fill="CCFFCC"/>
            <w:noWrap/>
            <w:vAlign w:val="bottom"/>
            <w:hideMark/>
          </w:tcPr>
          <w:p w14:paraId="34C343B0"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-3.9%</w:t>
            </w:r>
          </w:p>
        </w:tc>
        <w:tc>
          <w:tcPr>
            <w:tcW w:w="720" w:type="dxa"/>
            <w:tcBorders>
              <w:top w:val="single" w:sz="8" w:space="0" w:color="auto"/>
              <w:left w:val="nil"/>
              <w:bottom w:val="nil"/>
              <w:right w:val="nil"/>
            </w:tcBorders>
            <w:shd w:val="clear" w:color="auto" w:fill="auto"/>
            <w:noWrap/>
            <w:vAlign w:val="bottom"/>
            <w:hideMark/>
          </w:tcPr>
          <w:p w14:paraId="42088F5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-2.4%</w:t>
            </w:r>
          </w:p>
        </w:tc>
        <w:tc>
          <w:tcPr>
            <w:tcW w:w="720" w:type="dxa"/>
            <w:tcBorders>
              <w:top w:val="single" w:sz="8" w:space="0" w:color="auto"/>
              <w:left w:val="nil"/>
              <w:bottom w:val="nil"/>
              <w:right w:val="nil"/>
            </w:tcBorders>
            <w:shd w:val="clear" w:color="000000" w:fill="CCFFCC"/>
            <w:noWrap/>
            <w:vAlign w:val="bottom"/>
            <w:hideMark/>
          </w:tcPr>
          <w:p w14:paraId="5D70566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-3.5%</w:t>
            </w:r>
          </w:p>
        </w:tc>
        <w:tc>
          <w:tcPr>
            <w:tcW w:w="720" w:type="dxa"/>
            <w:tcBorders>
              <w:top w:val="single" w:sz="8" w:space="0" w:color="auto"/>
              <w:left w:val="nil"/>
              <w:bottom w:val="nil"/>
              <w:right w:val="single" w:sz="8" w:space="0" w:color="auto"/>
            </w:tcBorders>
            <w:shd w:val="clear" w:color="000000" w:fill="CCFFCC"/>
            <w:noWrap/>
            <w:vAlign w:val="bottom"/>
            <w:hideMark/>
          </w:tcPr>
          <w:p w14:paraId="39B0483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-3.7%</w:t>
            </w:r>
          </w:p>
        </w:tc>
      </w:tr>
      <w:tr w:rsidR="00D87BB6" w:rsidRPr="00D87BB6" w14:paraId="62E0B019" w14:textId="77777777" w:rsidTr="00D87BB6">
        <w:trPr>
          <w:trHeight w:val="300"/>
        </w:trPr>
        <w:tc>
          <w:tcPr>
            <w:tcW w:w="3028" w:type="dxa"/>
            <w:tcBorders>
              <w:top w:val="nil"/>
              <w:left w:val="single" w:sz="8" w:space="0" w:color="auto"/>
              <w:bottom w:val="nil"/>
              <w:right w:val="single" w:sz="8" w:space="0" w:color="auto"/>
            </w:tcBorders>
            <w:shd w:val="clear" w:color="auto" w:fill="auto"/>
            <w:noWrap/>
            <w:vAlign w:val="bottom"/>
            <w:hideMark/>
          </w:tcPr>
          <w:p w14:paraId="22029627"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Mixed content, 480p</w:t>
            </w:r>
          </w:p>
        </w:tc>
        <w:tc>
          <w:tcPr>
            <w:tcW w:w="752" w:type="dxa"/>
            <w:tcBorders>
              <w:top w:val="nil"/>
              <w:left w:val="nil"/>
              <w:bottom w:val="nil"/>
              <w:right w:val="nil"/>
            </w:tcBorders>
            <w:shd w:val="clear" w:color="auto" w:fill="auto"/>
            <w:noWrap/>
            <w:vAlign w:val="bottom"/>
            <w:hideMark/>
          </w:tcPr>
          <w:p w14:paraId="58472A0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-1.3%</w:t>
            </w:r>
          </w:p>
        </w:tc>
        <w:tc>
          <w:tcPr>
            <w:tcW w:w="720" w:type="dxa"/>
            <w:tcBorders>
              <w:top w:val="nil"/>
              <w:left w:val="nil"/>
              <w:bottom w:val="nil"/>
              <w:right w:val="nil"/>
            </w:tcBorders>
            <w:shd w:val="clear" w:color="auto" w:fill="auto"/>
            <w:noWrap/>
            <w:vAlign w:val="bottom"/>
            <w:hideMark/>
          </w:tcPr>
          <w:p w14:paraId="3D2398B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-1.3%</w:t>
            </w:r>
          </w:p>
        </w:tc>
        <w:tc>
          <w:tcPr>
            <w:tcW w:w="810" w:type="dxa"/>
            <w:tcBorders>
              <w:top w:val="nil"/>
              <w:left w:val="nil"/>
              <w:bottom w:val="nil"/>
              <w:right w:val="single" w:sz="8" w:space="0" w:color="auto"/>
            </w:tcBorders>
            <w:shd w:val="clear" w:color="auto" w:fill="auto"/>
            <w:noWrap/>
            <w:vAlign w:val="bottom"/>
            <w:hideMark/>
          </w:tcPr>
          <w:p w14:paraId="19A7A132"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-1.5%</w:t>
            </w:r>
          </w:p>
        </w:tc>
        <w:tc>
          <w:tcPr>
            <w:tcW w:w="720" w:type="dxa"/>
            <w:tcBorders>
              <w:top w:val="nil"/>
              <w:left w:val="nil"/>
              <w:bottom w:val="nil"/>
              <w:right w:val="nil"/>
            </w:tcBorders>
            <w:shd w:val="clear" w:color="auto" w:fill="auto"/>
            <w:noWrap/>
            <w:vAlign w:val="bottom"/>
            <w:hideMark/>
          </w:tcPr>
          <w:p w14:paraId="4EDFAB6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-0.7%</w:t>
            </w:r>
          </w:p>
        </w:tc>
        <w:tc>
          <w:tcPr>
            <w:tcW w:w="720" w:type="dxa"/>
            <w:tcBorders>
              <w:top w:val="nil"/>
              <w:left w:val="nil"/>
              <w:bottom w:val="nil"/>
              <w:right w:val="nil"/>
            </w:tcBorders>
            <w:shd w:val="clear" w:color="auto" w:fill="auto"/>
            <w:noWrap/>
            <w:vAlign w:val="bottom"/>
            <w:hideMark/>
          </w:tcPr>
          <w:p w14:paraId="75C000C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-1.5%</w:t>
            </w:r>
          </w:p>
        </w:tc>
        <w:tc>
          <w:tcPr>
            <w:tcW w:w="810" w:type="dxa"/>
            <w:tcBorders>
              <w:top w:val="nil"/>
              <w:left w:val="nil"/>
              <w:bottom w:val="nil"/>
              <w:right w:val="single" w:sz="8" w:space="0" w:color="auto"/>
            </w:tcBorders>
            <w:shd w:val="clear" w:color="auto" w:fill="auto"/>
            <w:noWrap/>
            <w:vAlign w:val="bottom"/>
            <w:hideMark/>
          </w:tcPr>
          <w:p w14:paraId="61EBF65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-1.5%</w:t>
            </w:r>
          </w:p>
        </w:tc>
        <w:tc>
          <w:tcPr>
            <w:tcW w:w="720" w:type="dxa"/>
            <w:tcBorders>
              <w:top w:val="nil"/>
              <w:left w:val="nil"/>
              <w:bottom w:val="nil"/>
              <w:right w:val="nil"/>
            </w:tcBorders>
            <w:shd w:val="clear" w:color="auto" w:fill="auto"/>
            <w:noWrap/>
            <w:vAlign w:val="bottom"/>
            <w:hideMark/>
          </w:tcPr>
          <w:p w14:paraId="34564C3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0.2%</w:t>
            </w:r>
          </w:p>
        </w:tc>
        <w:tc>
          <w:tcPr>
            <w:tcW w:w="720" w:type="dxa"/>
            <w:tcBorders>
              <w:top w:val="nil"/>
              <w:left w:val="nil"/>
              <w:bottom w:val="nil"/>
              <w:right w:val="nil"/>
            </w:tcBorders>
            <w:shd w:val="clear" w:color="auto" w:fill="auto"/>
            <w:noWrap/>
            <w:vAlign w:val="bottom"/>
            <w:hideMark/>
          </w:tcPr>
          <w:p w14:paraId="6DB7717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0.1%</w:t>
            </w:r>
          </w:p>
        </w:tc>
        <w:tc>
          <w:tcPr>
            <w:tcW w:w="720" w:type="dxa"/>
            <w:tcBorders>
              <w:top w:val="nil"/>
              <w:left w:val="nil"/>
              <w:bottom w:val="nil"/>
              <w:right w:val="single" w:sz="8" w:space="0" w:color="auto"/>
            </w:tcBorders>
            <w:shd w:val="clear" w:color="auto" w:fill="auto"/>
            <w:noWrap/>
            <w:vAlign w:val="bottom"/>
            <w:hideMark/>
          </w:tcPr>
          <w:p w14:paraId="3188A9A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-0.9%</w:t>
            </w:r>
          </w:p>
        </w:tc>
      </w:tr>
      <w:tr w:rsidR="00D87BB6" w:rsidRPr="00D87BB6" w14:paraId="7BEB8590" w14:textId="77777777" w:rsidTr="00D87BB6">
        <w:trPr>
          <w:trHeight w:val="315"/>
        </w:trPr>
        <w:tc>
          <w:tcPr>
            <w:tcW w:w="3028" w:type="dxa"/>
            <w:tcBorders>
              <w:top w:val="nil"/>
              <w:left w:val="single" w:sz="8" w:space="0" w:color="auto"/>
              <w:bottom w:val="single" w:sz="8" w:space="0" w:color="auto"/>
              <w:right w:val="single" w:sz="8" w:space="0" w:color="auto"/>
            </w:tcBorders>
            <w:shd w:val="clear" w:color="auto" w:fill="auto"/>
            <w:noWrap/>
            <w:vAlign w:val="bottom"/>
            <w:hideMark/>
          </w:tcPr>
          <w:p w14:paraId="60D09FC6"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Animation, 768p</w:t>
            </w:r>
          </w:p>
        </w:tc>
        <w:tc>
          <w:tcPr>
            <w:tcW w:w="752" w:type="dxa"/>
            <w:tcBorders>
              <w:top w:val="nil"/>
              <w:left w:val="nil"/>
              <w:bottom w:val="single" w:sz="8" w:space="0" w:color="auto"/>
              <w:right w:val="nil"/>
            </w:tcBorders>
            <w:shd w:val="clear" w:color="auto" w:fill="auto"/>
            <w:noWrap/>
            <w:vAlign w:val="bottom"/>
            <w:hideMark/>
          </w:tcPr>
          <w:p w14:paraId="3E8E4FF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-1.1%</w:t>
            </w:r>
          </w:p>
        </w:tc>
        <w:tc>
          <w:tcPr>
            <w:tcW w:w="720" w:type="dxa"/>
            <w:tcBorders>
              <w:top w:val="nil"/>
              <w:left w:val="nil"/>
              <w:bottom w:val="single" w:sz="8" w:space="0" w:color="auto"/>
              <w:right w:val="nil"/>
            </w:tcBorders>
            <w:shd w:val="clear" w:color="auto" w:fill="auto"/>
            <w:noWrap/>
            <w:vAlign w:val="bottom"/>
            <w:hideMark/>
          </w:tcPr>
          <w:p w14:paraId="749E72D2"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-1.9%</w:t>
            </w:r>
          </w:p>
        </w:tc>
        <w:tc>
          <w:tcPr>
            <w:tcW w:w="810" w:type="dxa"/>
            <w:tcBorders>
              <w:top w:val="nil"/>
              <w:left w:val="nil"/>
              <w:bottom w:val="single" w:sz="8" w:space="0" w:color="auto"/>
              <w:right w:val="single" w:sz="8" w:space="0" w:color="auto"/>
            </w:tcBorders>
            <w:shd w:val="clear" w:color="auto" w:fill="auto"/>
            <w:noWrap/>
            <w:vAlign w:val="bottom"/>
            <w:hideMark/>
          </w:tcPr>
          <w:p w14:paraId="7DA7D60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-2.3%</w:t>
            </w:r>
          </w:p>
        </w:tc>
        <w:tc>
          <w:tcPr>
            <w:tcW w:w="720" w:type="dxa"/>
            <w:tcBorders>
              <w:top w:val="nil"/>
              <w:left w:val="nil"/>
              <w:bottom w:val="single" w:sz="8" w:space="0" w:color="auto"/>
              <w:right w:val="nil"/>
            </w:tcBorders>
            <w:shd w:val="clear" w:color="auto" w:fill="auto"/>
            <w:noWrap/>
            <w:vAlign w:val="bottom"/>
            <w:hideMark/>
          </w:tcPr>
          <w:p w14:paraId="2ACBA2F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-1.1%</w:t>
            </w:r>
          </w:p>
        </w:tc>
        <w:tc>
          <w:tcPr>
            <w:tcW w:w="720" w:type="dxa"/>
            <w:tcBorders>
              <w:top w:val="nil"/>
              <w:left w:val="nil"/>
              <w:bottom w:val="single" w:sz="8" w:space="0" w:color="auto"/>
              <w:right w:val="nil"/>
            </w:tcBorders>
            <w:shd w:val="clear" w:color="auto" w:fill="auto"/>
            <w:noWrap/>
            <w:vAlign w:val="bottom"/>
            <w:hideMark/>
          </w:tcPr>
          <w:p w14:paraId="61389DE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-3.0%</w:t>
            </w:r>
          </w:p>
        </w:tc>
        <w:tc>
          <w:tcPr>
            <w:tcW w:w="810" w:type="dxa"/>
            <w:tcBorders>
              <w:top w:val="nil"/>
              <w:left w:val="nil"/>
              <w:bottom w:val="single" w:sz="8" w:space="0" w:color="auto"/>
              <w:right w:val="single" w:sz="8" w:space="0" w:color="auto"/>
            </w:tcBorders>
            <w:shd w:val="clear" w:color="auto" w:fill="auto"/>
            <w:noWrap/>
            <w:vAlign w:val="bottom"/>
            <w:hideMark/>
          </w:tcPr>
          <w:p w14:paraId="540E602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-2.7%</w:t>
            </w:r>
          </w:p>
        </w:tc>
        <w:tc>
          <w:tcPr>
            <w:tcW w:w="720" w:type="dxa"/>
            <w:tcBorders>
              <w:top w:val="nil"/>
              <w:left w:val="nil"/>
              <w:bottom w:val="single" w:sz="8" w:space="0" w:color="auto"/>
              <w:right w:val="nil"/>
            </w:tcBorders>
            <w:shd w:val="clear" w:color="auto" w:fill="auto"/>
            <w:noWrap/>
            <w:vAlign w:val="bottom"/>
            <w:hideMark/>
          </w:tcPr>
          <w:p w14:paraId="468BFC6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-0.5%</w:t>
            </w:r>
          </w:p>
        </w:tc>
        <w:tc>
          <w:tcPr>
            <w:tcW w:w="720" w:type="dxa"/>
            <w:tcBorders>
              <w:top w:val="nil"/>
              <w:left w:val="nil"/>
              <w:bottom w:val="single" w:sz="8" w:space="0" w:color="auto"/>
              <w:right w:val="nil"/>
            </w:tcBorders>
            <w:shd w:val="clear" w:color="auto" w:fill="auto"/>
            <w:noWrap/>
            <w:vAlign w:val="bottom"/>
            <w:hideMark/>
          </w:tcPr>
          <w:p w14:paraId="035EF0C2"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-1.0%</w:t>
            </w:r>
          </w:p>
        </w:tc>
        <w:tc>
          <w:tcPr>
            <w:tcW w:w="720" w:type="dxa"/>
            <w:tcBorders>
              <w:top w:val="nil"/>
              <w:left w:val="nil"/>
              <w:bottom w:val="single" w:sz="8" w:space="0" w:color="auto"/>
              <w:right w:val="single" w:sz="8" w:space="0" w:color="auto"/>
            </w:tcBorders>
            <w:shd w:val="clear" w:color="auto" w:fill="auto"/>
            <w:noWrap/>
            <w:vAlign w:val="bottom"/>
            <w:hideMark/>
          </w:tcPr>
          <w:p w14:paraId="6C47072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-2.6%</w:t>
            </w:r>
          </w:p>
        </w:tc>
      </w:tr>
      <w:tr w:rsidR="00D87BB6" w:rsidRPr="00D87BB6" w14:paraId="4B6506C1" w14:textId="77777777" w:rsidTr="00D87BB6">
        <w:trPr>
          <w:trHeight w:val="315"/>
        </w:trPr>
        <w:tc>
          <w:tcPr>
            <w:tcW w:w="3028" w:type="dxa"/>
            <w:tcBorders>
              <w:top w:val="nil"/>
              <w:left w:val="single" w:sz="8" w:space="0" w:color="auto"/>
              <w:bottom w:val="nil"/>
              <w:right w:val="single" w:sz="8" w:space="0" w:color="auto"/>
            </w:tcBorders>
            <w:shd w:val="clear" w:color="auto" w:fill="auto"/>
            <w:noWrap/>
            <w:vAlign w:val="bottom"/>
            <w:hideMark/>
          </w:tcPr>
          <w:p w14:paraId="156FF04F"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Average of all sequences</w:t>
            </w:r>
          </w:p>
        </w:tc>
        <w:tc>
          <w:tcPr>
            <w:tcW w:w="752" w:type="dxa"/>
            <w:tcBorders>
              <w:top w:val="nil"/>
              <w:left w:val="nil"/>
              <w:bottom w:val="nil"/>
              <w:right w:val="nil"/>
            </w:tcBorders>
            <w:shd w:val="clear" w:color="auto" w:fill="auto"/>
            <w:noWrap/>
            <w:vAlign w:val="bottom"/>
            <w:hideMark/>
          </w:tcPr>
          <w:p w14:paraId="0262B81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-2.0%</w:t>
            </w:r>
          </w:p>
        </w:tc>
        <w:tc>
          <w:tcPr>
            <w:tcW w:w="720" w:type="dxa"/>
            <w:tcBorders>
              <w:top w:val="nil"/>
              <w:left w:val="nil"/>
              <w:bottom w:val="nil"/>
              <w:right w:val="nil"/>
            </w:tcBorders>
            <w:shd w:val="clear" w:color="auto" w:fill="auto"/>
            <w:noWrap/>
            <w:vAlign w:val="bottom"/>
            <w:hideMark/>
          </w:tcPr>
          <w:p w14:paraId="203CA5A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-2.4%</w:t>
            </w:r>
          </w:p>
        </w:tc>
        <w:tc>
          <w:tcPr>
            <w:tcW w:w="810" w:type="dxa"/>
            <w:tcBorders>
              <w:top w:val="nil"/>
              <w:left w:val="nil"/>
              <w:bottom w:val="nil"/>
              <w:right w:val="single" w:sz="8" w:space="0" w:color="auto"/>
            </w:tcBorders>
            <w:shd w:val="clear" w:color="auto" w:fill="auto"/>
            <w:noWrap/>
            <w:vAlign w:val="bottom"/>
            <w:hideMark/>
          </w:tcPr>
          <w:p w14:paraId="51AB5E4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-2.6%</w:t>
            </w:r>
          </w:p>
        </w:tc>
        <w:tc>
          <w:tcPr>
            <w:tcW w:w="720" w:type="dxa"/>
            <w:tcBorders>
              <w:top w:val="nil"/>
              <w:left w:val="nil"/>
              <w:bottom w:val="nil"/>
              <w:right w:val="nil"/>
            </w:tcBorders>
            <w:shd w:val="clear" w:color="auto" w:fill="auto"/>
            <w:noWrap/>
            <w:vAlign w:val="bottom"/>
            <w:hideMark/>
          </w:tcPr>
          <w:p w14:paraId="364C57C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-1.9%</w:t>
            </w:r>
          </w:p>
        </w:tc>
        <w:tc>
          <w:tcPr>
            <w:tcW w:w="720" w:type="dxa"/>
            <w:tcBorders>
              <w:top w:val="single" w:sz="8" w:space="0" w:color="auto"/>
              <w:left w:val="nil"/>
              <w:bottom w:val="nil"/>
              <w:right w:val="nil"/>
            </w:tcBorders>
            <w:shd w:val="clear" w:color="000000" w:fill="CCFFCC"/>
            <w:noWrap/>
            <w:vAlign w:val="bottom"/>
            <w:hideMark/>
          </w:tcPr>
          <w:p w14:paraId="29D1526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D87BB6">
              <w:rPr>
                <w:rFonts w:ascii="Arial" w:eastAsia="Times New Roman" w:hAnsi="Arial" w:cs="Arial"/>
                <w:sz w:val="16"/>
                <w:szCs w:val="16"/>
                <w:lang w:eastAsia="zh-CN"/>
              </w:rPr>
              <w:t>-3.1%</w:t>
            </w:r>
          </w:p>
        </w:tc>
        <w:tc>
          <w:tcPr>
            <w:tcW w:w="810" w:type="dxa"/>
            <w:tcBorders>
              <w:top w:val="nil"/>
              <w:left w:val="nil"/>
              <w:bottom w:val="nil"/>
              <w:right w:val="single" w:sz="8" w:space="0" w:color="auto"/>
            </w:tcBorders>
            <w:shd w:val="clear" w:color="auto" w:fill="auto"/>
            <w:noWrap/>
            <w:vAlign w:val="bottom"/>
            <w:hideMark/>
          </w:tcPr>
          <w:p w14:paraId="5E5307B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-3.0%</w:t>
            </w:r>
          </w:p>
        </w:tc>
        <w:tc>
          <w:tcPr>
            <w:tcW w:w="720" w:type="dxa"/>
            <w:tcBorders>
              <w:top w:val="nil"/>
              <w:left w:val="nil"/>
              <w:bottom w:val="single" w:sz="8" w:space="0" w:color="auto"/>
              <w:right w:val="nil"/>
            </w:tcBorders>
            <w:shd w:val="clear" w:color="auto" w:fill="auto"/>
            <w:noWrap/>
            <w:vAlign w:val="bottom"/>
            <w:hideMark/>
          </w:tcPr>
          <w:p w14:paraId="325BF09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-1.3%</w:t>
            </w:r>
          </w:p>
        </w:tc>
        <w:tc>
          <w:tcPr>
            <w:tcW w:w="720" w:type="dxa"/>
            <w:tcBorders>
              <w:top w:val="nil"/>
              <w:left w:val="nil"/>
              <w:bottom w:val="single" w:sz="8" w:space="0" w:color="auto"/>
              <w:right w:val="nil"/>
            </w:tcBorders>
            <w:shd w:val="clear" w:color="auto" w:fill="auto"/>
            <w:noWrap/>
            <w:vAlign w:val="bottom"/>
            <w:hideMark/>
          </w:tcPr>
          <w:p w14:paraId="0C28B28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-2.0%</w:t>
            </w:r>
          </w:p>
        </w:tc>
        <w:tc>
          <w:tcPr>
            <w:tcW w:w="720" w:type="dxa"/>
            <w:tcBorders>
              <w:top w:val="nil"/>
              <w:left w:val="nil"/>
              <w:bottom w:val="single" w:sz="8" w:space="0" w:color="auto"/>
              <w:right w:val="single" w:sz="8" w:space="0" w:color="auto"/>
            </w:tcBorders>
            <w:shd w:val="clear" w:color="auto" w:fill="auto"/>
            <w:noWrap/>
            <w:vAlign w:val="bottom"/>
            <w:hideMark/>
          </w:tcPr>
          <w:p w14:paraId="1055ECA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-2.7%</w:t>
            </w:r>
          </w:p>
        </w:tc>
      </w:tr>
      <w:tr w:rsidR="00D87BB6" w:rsidRPr="00D87BB6" w14:paraId="63843473" w14:textId="77777777" w:rsidTr="00D87BB6">
        <w:trPr>
          <w:trHeight w:val="300"/>
        </w:trPr>
        <w:tc>
          <w:tcPr>
            <w:tcW w:w="3028" w:type="dxa"/>
            <w:tcBorders>
              <w:top w:val="single" w:sz="8" w:space="0" w:color="auto"/>
              <w:left w:val="single" w:sz="8" w:space="0" w:color="auto"/>
              <w:bottom w:val="nil"/>
              <w:right w:val="single" w:sz="8" w:space="0" w:color="auto"/>
            </w:tcBorders>
            <w:shd w:val="clear" w:color="auto" w:fill="auto"/>
            <w:noWrap/>
            <w:vAlign w:val="bottom"/>
            <w:hideMark/>
          </w:tcPr>
          <w:p w14:paraId="7DC10183"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Enc Time[%]</w:t>
            </w:r>
          </w:p>
        </w:tc>
        <w:tc>
          <w:tcPr>
            <w:tcW w:w="2282" w:type="dxa"/>
            <w:gridSpan w:val="3"/>
            <w:tcBorders>
              <w:top w:val="single" w:sz="8" w:space="0" w:color="auto"/>
              <w:left w:val="nil"/>
              <w:bottom w:val="nil"/>
              <w:right w:val="single" w:sz="8" w:space="0" w:color="000000"/>
            </w:tcBorders>
            <w:shd w:val="clear" w:color="auto" w:fill="auto"/>
            <w:noWrap/>
            <w:vAlign w:val="bottom"/>
            <w:hideMark/>
          </w:tcPr>
          <w:p w14:paraId="7063F1E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92%</w:t>
            </w:r>
          </w:p>
        </w:tc>
        <w:tc>
          <w:tcPr>
            <w:tcW w:w="2250" w:type="dxa"/>
            <w:gridSpan w:val="3"/>
            <w:tcBorders>
              <w:top w:val="single" w:sz="8" w:space="0" w:color="auto"/>
              <w:left w:val="nil"/>
              <w:bottom w:val="nil"/>
              <w:right w:val="single" w:sz="8" w:space="0" w:color="000000"/>
            </w:tcBorders>
            <w:shd w:val="clear" w:color="auto" w:fill="auto"/>
            <w:noWrap/>
            <w:vAlign w:val="bottom"/>
            <w:hideMark/>
          </w:tcPr>
          <w:p w14:paraId="454419B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100%</w:t>
            </w:r>
          </w:p>
        </w:tc>
        <w:tc>
          <w:tcPr>
            <w:tcW w:w="2160" w:type="dxa"/>
            <w:gridSpan w:val="3"/>
            <w:tcBorders>
              <w:top w:val="nil"/>
              <w:left w:val="nil"/>
              <w:bottom w:val="nil"/>
              <w:right w:val="single" w:sz="8" w:space="0" w:color="000000"/>
            </w:tcBorders>
            <w:shd w:val="clear" w:color="auto" w:fill="auto"/>
            <w:noWrap/>
            <w:vAlign w:val="bottom"/>
            <w:hideMark/>
          </w:tcPr>
          <w:p w14:paraId="609C340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99%</w:t>
            </w:r>
          </w:p>
        </w:tc>
      </w:tr>
      <w:tr w:rsidR="00D87BB6" w:rsidRPr="00D87BB6" w14:paraId="0D3931D1" w14:textId="77777777" w:rsidTr="00D87BB6">
        <w:trPr>
          <w:trHeight w:val="315"/>
        </w:trPr>
        <w:tc>
          <w:tcPr>
            <w:tcW w:w="3028" w:type="dxa"/>
            <w:tcBorders>
              <w:top w:val="nil"/>
              <w:left w:val="single" w:sz="8" w:space="0" w:color="auto"/>
              <w:bottom w:val="single" w:sz="8" w:space="0" w:color="auto"/>
              <w:right w:val="single" w:sz="8" w:space="0" w:color="auto"/>
            </w:tcBorders>
            <w:shd w:val="clear" w:color="auto" w:fill="auto"/>
            <w:noWrap/>
            <w:vAlign w:val="bottom"/>
            <w:hideMark/>
          </w:tcPr>
          <w:p w14:paraId="61DD060D"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Dec Time[%]</w:t>
            </w:r>
          </w:p>
        </w:tc>
        <w:tc>
          <w:tcPr>
            <w:tcW w:w="2282" w:type="dxa"/>
            <w:gridSpan w:val="3"/>
            <w:tcBorders>
              <w:top w:val="nil"/>
              <w:left w:val="nil"/>
              <w:bottom w:val="single" w:sz="8" w:space="0" w:color="auto"/>
              <w:right w:val="single" w:sz="8" w:space="0" w:color="000000"/>
            </w:tcBorders>
            <w:shd w:val="clear" w:color="auto" w:fill="auto"/>
            <w:noWrap/>
            <w:vAlign w:val="bottom"/>
            <w:hideMark/>
          </w:tcPr>
          <w:p w14:paraId="773E1E9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98%</w:t>
            </w:r>
          </w:p>
        </w:tc>
        <w:tc>
          <w:tcPr>
            <w:tcW w:w="2250" w:type="dxa"/>
            <w:gridSpan w:val="3"/>
            <w:tcBorders>
              <w:top w:val="nil"/>
              <w:left w:val="nil"/>
              <w:bottom w:val="single" w:sz="8" w:space="0" w:color="auto"/>
              <w:right w:val="single" w:sz="8" w:space="0" w:color="000000"/>
            </w:tcBorders>
            <w:shd w:val="clear" w:color="auto" w:fill="auto"/>
            <w:noWrap/>
            <w:vAlign w:val="bottom"/>
            <w:hideMark/>
          </w:tcPr>
          <w:p w14:paraId="2528D9C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94%</w:t>
            </w:r>
          </w:p>
        </w:tc>
        <w:tc>
          <w:tcPr>
            <w:tcW w:w="2160" w:type="dxa"/>
            <w:gridSpan w:val="3"/>
            <w:tcBorders>
              <w:top w:val="nil"/>
              <w:left w:val="nil"/>
              <w:bottom w:val="single" w:sz="8" w:space="0" w:color="auto"/>
              <w:right w:val="single" w:sz="8" w:space="0" w:color="000000"/>
            </w:tcBorders>
            <w:shd w:val="clear" w:color="auto" w:fill="auto"/>
            <w:noWrap/>
            <w:vAlign w:val="bottom"/>
            <w:hideMark/>
          </w:tcPr>
          <w:p w14:paraId="2B378D6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D87BB6">
              <w:rPr>
                <w:rFonts w:ascii="Arial" w:eastAsia="Times New Roman" w:hAnsi="Arial" w:cs="Arial"/>
                <w:color w:val="000000"/>
                <w:sz w:val="16"/>
                <w:szCs w:val="16"/>
                <w:lang w:eastAsia="zh-CN"/>
              </w:rPr>
              <w:t>96%</w:t>
            </w:r>
          </w:p>
        </w:tc>
      </w:tr>
    </w:tbl>
    <w:p w14:paraId="6638E0A3" w14:textId="77777777" w:rsidR="00916892" w:rsidRPr="00D93FF7" w:rsidRDefault="00916892" w:rsidP="00D93FF7"/>
    <w:p w14:paraId="2F0EB285" w14:textId="77777777" w:rsidR="00CD623F" w:rsidRDefault="004E0C98" w:rsidP="00560DCB">
      <w:pPr>
        <w:pStyle w:val="Caption"/>
        <w:jc w:val="center"/>
      </w:pPr>
      <w:bookmarkStart w:id="101" w:name="_Ref369001934"/>
      <w:bookmarkStart w:id="102" w:name="_Ref375145019"/>
      <w:commentRangeStart w:id="103"/>
      <w:r w:rsidRPr="00FA1324">
        <w:t xml:space="preserve">Table </w:t>
      </w:r>
      <w:r w:rsidR="00A56CA4" w:rsidRPr="00FA1324">
        <w:fldChar w:fldCharType="begin"/>
      </w:r>
      <w:r w:rsidR="00EA2D55" w:rsidRPr="00FA1324">
        <w:instrText xml:space="preserve"> SEQ Table \* ARABIC </w:instrText>
      </w:r>
      <w:r w:rsidR="00A56CA4" w:rsidRPr="00FA1324">
        <w:fldChar w:fldCharType="separate"/>
      </w:r>
      <w:r w:rsidR="00E53506">
        <w:rPr>
          <w:noProof/>
        </w:rPr>
        <w:t>3</w:t>
      </w:r>
      <w:r w:rsidR="00A56CA4" w:rsidRPr="00FA1324">
        <w:fldChar w:fldCharType="end"/>
      </w:r>
      <w:bookmarkEnd w:id="97"/>
      <w:bookmarkEnd w:id="101"/>
      <w:r w:rsidR="00560DCB" w:rsidRPr="00FA1324">
        <w:t xml:space="preserve">. </w:t>
      </w:r>
      <w:r w:rsidR="00000874" w:rsidRPr="00FA1324">
        <w:t xml:space="preserve">Average BD rate reduction for </w:t>
      </w:r>
      <w:r w:rsidR="00E53506">
        <w:t xml:space="preserve">Test-A </w:t>
      </w:r>
      <w:r w:rsidR="00C74194">
        <w:t xml:space="preserve">444 </w:t>
      </w:r>
      <w:r w:rsidR="0043000C">
        <w:t xml:space="preserve">lossless </w:t>
      </w:r>
      <w:r w:rsidR="00513744">
        <w:t xml:space="preserve">coding </w:t>
      </w:r>
      <w:r w:rsidR="008E65DC" w:rsidRPr="00FA1324">
        <w:t xml:space="preserve">compared with </w:t>
      </w:r>
      <w:r w:rsidR="00C74194">
        <w:t>SCM-3.0</w:t>
      </w:r>
      <w:r w:rsidR="00513744">
        <w:t xml:space="preserve"> </w:t>
      </w:r>
      <w:r w:rsidR="00AC774F" w:rsidRPr="00FA1324">
        <w:t>anchors</w:t>
      </w:r>
      <w:bookmarkEnd w:id="102"/>
      <w:commentRangeEnd w:id="103"/>
      <w:r w:rsidR="00330E09">
        <w:rPr>
          <w:rStyle w:val="CommentReference"/>
          <w:b w:val="0"/>
          <w:bCs w:val="0"/>
        </w:rPr>
        <w:commentReference w:id="103"/>
      </w:r>
    </w:p>
    <w:tbl>
      <w:tblPr>
        <w:tblW w:w="11404" w:type="dxa"/>
        <w:jc w:val="center"/>
        <w:tblLook w:val="04A0" w:firstRow="1" w:lastRow="0" w:firstColumn="1" w:lastColumn="0" w:noHBand="0" w:noVBand="1"/>
      </w:tblPr>
      <w:tblGrid>
        <w:gridCol w:w="3298"/>
        <w:gridCol w:w="676"/>
        <w:gridCol w:w="676"/>
        <w:gridCol w:w="676"/>
        <w:gridCol w:w="676"/>
        <w:gridCol w:w="676"/>
        <w:gridCol w:w="676"/>
        <w:gridCol w:w="676"/>
        <w:gridCol w:w="676"/>
        <w:gridCol w:w="676"/>
        <w:gridCol w:w="687"/>
        <w:gridCol w:w="676"/>
        <w:gridCol w:w="676"/>
      </w:tblGrid>
      <w:tr w:rsidR="00D87BB6" w:rsidRPr="00D87BB6" w14:paraId="0F3FC186" w14:textId="77777777" w:rsidTr="00D87BB6">
        <w:trPr>
          <w:trHeight w:val="315"/>
          <w:jc w:val="center"/>
        </w:trPr>
        <w:tc>
          <w:tcPr>
            <w:tcW w:w="3298" w:type="dxa"/>
            <w:tcBorders>
              <w:top w:val="nil"/>
              <w:left w:val="nil"/>
              <w:bottom w:val="nil"/>
              <w:right w:val="single" w:sz="8" w:space="0" w:color="auto"/>
            </w:tcBorders>
            <w:shd w:val="clear" w:color="auto" w:fill="auto"/>
            <w:noWrap/>
            <w:vAlign w:val="bottom"/>
            <w:hideMark/>
          </w:tcPr>
          <w:p w14:paraId="61E361F8"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 </w:t>
            </w:r>
          </w:p>
        </w:tc>
        <w:tc>
          <w:tcPr>
            <w:tcW w:w="2704" w:type="dxa"/>
            <w:gridSpan w:val="4"/>
            <w:tcBorders>
              <w:top w:val="single" w:sz="8" w:space="0" w:color="auto"/>
              <w:left w:val="nil"/>
              <w:bottom w:val="nil"/>
              <w:right w:val="single" w:sz="8" w:space="0" w:color="000000"/>
            </w:tcBorders>
            <w:shd w:val="clear" w:color="000000" w:fill="808080"/>
            <w:noWrap/>
            <w:vAlign w:val="bottom"/>
            <w:hideMark/>
          </w:tcPr>
          <w:p w14:paraId="6B32562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D87BB6">
              <w:rPr>
                <w:rFonts w:ascii="Arial" w:eastAsia="Times New Roman" w:hAnsi="Arial" w:cs="Arial"/>
                <w:b/>
                <w:bCs/>
                <w:color w:val="FFFFFF"/>
                <w:sz w:val="14"/>
                <w:szCs w:val="14"/>
                <w:lang w:eastAsia="zh-CN"/>
              </w:rPr>
              <w:t>All Intra</w:t>
            </w:r>
          </w:p>
        </w:tc>
        <w:tc>
          <w:tcPr>
            <w:tcW w:w="2704" w:type="dxa"/>
            <w:gridSpan w:val="4"/>
            <w:tcBorders>
              <w:top w:val="single" w:sz="8" w:space="0" w:color="auto"/>
              <w:left w:val="nil"/>
              <w:bottom w:val="nil"/>
              <w:right w:val="single" w:sz="8" w:space="0" w:color="000000"/>
            </w:tcBorders>
            <w:shd w:val="clear" w:color="000000" w:fill="808080"/>
            <w:noWrap/>
            <w:vAlign w:val="bottom"/>
            <w:hideMark/>
          </w:tcPr>
          <w:p w14:paraId="051F5DE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D87BB6">
              <w:rPr>
                <w:rFonts w:ascii="Arial" w:eastAsia="Times New Roman" w:hAnsi="Arial" w:cs="Arial"/>
                <w:b/>
                <w:bCs/>
                <w:color w:val="FFFFFF"/>
                <w:sz w:val="14"/>
                <w:szCs w:val="14"/>
                <w:lang w:eastAsia="zh-CN"/>
              </w:rPr>
              <w:t>Random Access</w:t>
            </w:r>
          </w:p>
        </w:tc>
        <w:tc>
          <w:tcPr>
            <w:tcW w:w="2698" w:type="dxa"/>
            <w:gridSpan w:val="4"/>
            <w:tcBorders>
              <w:top w:val="single" w:sz="8" w:space="0" w:color="auto"/>
              <w:left w:val="nil"/>
              <w:bottom w:val="nil"/>
              <w:right w:val="single" w:sz="8" w:space="0" w:color="000000"/>
            </w:tcBorders>
            <w:shd w:val="clear" w:color="000000" w:fill="808080"/>
            <w:noWrap/>
            <w:vAlign w:val="bottom"/>
            <w:hideMark/>
          </w:tcPr>
          <w:p w14:paraId="1F620AA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D87BB6">
              <w:rPr>
                <w:rFonts w:ascii="Arial" w:eastAsia="Times New Roman" w:hAnsi="Arial" w:cs="Arial"/>
                <w:b/>
                <w:bCs/>
                <w:color w:val="FFFFFF"/>
                <w:sz w:val="14"/>
                <w:szCs w:val="14"/>
                <w:lang w:eastAsia="zh-CN"/>
              </w:rPr>
              <w:t>Low Delay B</w:t>
            </w:r>
          </w:p>
        </w:tc>
      </w:tr>
      <w:tr w:rsidR="00D87BB6" w:rsidRPr="00D87BB6" w14:paraId="09C7C01B" w14:textId="77777777" w:rsidTr="00D87BB6">
        <w:trPr>
          <w:trHeight w:val="465"/>
          <w:jc w:val="center"/>
        </w:trPr>
        <w:tc>
          <w:tcPr>
            <w:tcW w:w="3298" w:type="dxa"/>
            <w:tcBorders>
              <w:top w:val="nil"/>
              <w:left w:val="nil"/>
              <w:bottom w:val="nil"/>
              <w:right w:val="single" w:sz="8" w:space="0" w:color="auto"/>
            </w:tcBorders>
            <w:shd w:val="clear" w:color="auto" w:fill="auto"/>
            <w:noWrap/>
            <w:vAlign w:val="bottom"/>
            <w:hideMark/>
          </w:tcPr>
          <w:p w14:paraId="1BEFFA23"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 </w:t>
            </w:r>
          </w:p>
        </w:tc>
        <w:tc>
          <w:tcPr>
            <w:tcW w:w="676" w:type="dxa"/>
            <w:vMerge w:val="restart"/>
            <w:tcBorders>
              <w:top w:val="single" w:sz="8" w:space="0" w:color="auto"/>
              <w:left w:val="nil"/>
              <w:bottom w:val="nil"/>
              <w:right w:val="single" w:sz="4" w:space="0" w:color="auto"/>
            </w:tcBorders>
            <w:shd w:val="clear" w:color="auto" w:fill="auto"/>
            <w:vAlign w:val="bottom"/>
            <w:hideMark/>
          </w:tcPr>
          <w:p w14:paraId="605BDCF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(Total)</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3F39D2A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(Avg.)</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2853AE2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w:t>
            </w:r>
            <w:r w:rsidRPr="00D87BB6">
              <w:rPr>
                <w:rFonts w:ascii="Arial" w:eastAsia="Times New Roman" w:hAnsi="Arial" w:cs="Arial"/>
                <w:color w:val="000000"/>
                <w:sz w:val="14"/>
                <w:szCs w:val="14"/>
                <w:lang w:eastAsia="zh-CN"/>
              </w:rPr>
              <w:br/>
              <w:t>(Min)</w:t>
            </w:r>
          </w:p>
        </w:tc>
        <w:tc>
          <w:tcPr>
            <w:tcW w:w="676"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14:paraId="2D4D0BA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(Max)</w:t>
            </w:r>
          </w:p>
        </w:tc>
        <w:tc>
          <w:tcPr>
            <w:tcW w:w="676" w:type="dxa"/>
            <w:vMerge w:val="restart"/>
            <w:tcBorders>
              <w:top w:val="single" w:sz="8" w:space="0" w:color="auto"/>
              <w:left w:val="nil"/>
              <w:bottom w:val="nil"/>
              <w:right w:val="single" w:sz="4" w:space="0" w:color="auto"/>
            </w:tcBorders>
            <w:shd w:val="clear" w:color="auto" w:fill="auto"/>
            <w:vAlign w:val="bottom"/>
            <w:hideMark/>
          </w:tcPr>
          <w:p w14:paraId="7FC5A8D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(Total)</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5CEB146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(Avg.)</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417A743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w:t>
            </w:r>
            <w:r w:rsidRPr="00D87BB6">
              <w:rPr>
                <w:rFonts w:ascii="Arial" w:eastAsia="Times New Roman" w:hAnsi="Arial" w:cs="Arial"/>
                <w:color w:val="000000"/>
                <w:sz w:val="14"/>
                <w:szCs w:val="14"/>
                <w:lang w:eastAsia="zh-CN"/>
              </w:rPr>
              <w:br/>
              <w:t>(Min)</w:t>
            </w:r>
          </w:p>
        </w:tc>
        <w:tc>
          <w:tcPr>
            <w:tcW w:w="676"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14:paraId="11C9D9D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(Max)</w:t>
            </w:r>
          </w:p>
        </w:tc>
        <w:tc>
          <w:tcPr>
            <w:tcW w:w="676" w:type="dxa"/>
            <w:vMerge w:val="restart"/>
            <w:tcBorders>
              <w:top w:val="single" w:sz="8" w:space="0" w:color="auto"/>
              <w:left w:val="nil"/>
              <w:bottom w:val="nil"/>
              <w:right w:val="single" w:sz="4" w:space="0" w:color="auto"/>
            </w:tcBorders>
            <w:shd w:val="clear" w:color="auto" w:fill="auto"/>
            <w:vAlign w:val="bottom"/>
            <w:hideMark/>
          </w:tcPr>
          <w:p w14:paraId="07B7083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(Total)</w:t>
            </w:r>
          </w:p>
        </w:tc>
        <w:tc>
          <w:tcPr>
            <w:tcW w:w="687"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13C2EA2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(Avg</w:t>
            </w:r>
            <w:r>
              <w:rPr>
                <w:rFonts w:ascii="Arial" w:eastAsia="Times New Roman" w:hAnsi="Arial" w:cs="Arial"/>
                <w:color w:val="000000"/>
                <w:sz w:val="14"/>
                <w:szCs w:val="14"/>
                <w:lang w:eastAsia="zh-CN"/>
              </w:rPr>
              <w:t>.</w:t>
            </w:r>
            <w:r w:rsidRPr="00D87BB6">
              <w:rPr>
                <w:rFonts w:ascii="Arial" w:eastAsia="Times New Roman" w:hAnsi="Arial" w:cs="Arial"/>
                <w:color w:val="000000"/>
                <w:sz w:val="14"/>
                <w:szCs w:val="14"/>
                <w:lang w:eastAsia="zh-CN"/>
              </w:rPr>
              <w:t>)</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379E325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w:t>
            </w:r>
            <w:r w:rsidRPr="00D87BB6">
              <w:rPr>
                <w:rFonts w:ascii="Arial" w:eastAsia="Times New Roman" w:hAnsi="Arial" w:cs="Arial"/>
                <w:color w:val="000000"/>
                <w:sz w:val="14"/>
                <w:szCs w:val="14"/>
                <w:lang w:eastAsia="zh-CN"/>
              </w:rPr>
              <w:br/>
              <w:t>(Min)</w:t>
            </w:r>
          </w:p>
        </w:tc>
        <w:tc>
          <w:tcPr>
            <w:tcW w:w="659"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14:paraId="4AFDE85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(Max)</w:t>
            </w:r>
          </w:p>
        </w:tc>
      </w:tr>
      <w:tr w:rsidR="00D87BB6" w:rsidRPr="00D87BB6" w14:paraId="678708AE" w14:textId="77777777" w:rsidTr="00D87BB6">
        <w:trPr>
          <w:trHeight w:val="315"/>
          <w:jc w:val="center"/>
        </w:trPr>
        <w:tc>
          <w:tcPr>
            <w:tcW w:w="3298" w:type="dxa"/>
            <w:tcBorders>
              <w:top w:val="nil"/>
              <w:left w:val="nil"/>
              <w:bottom w:val="single" w:sz="8" w:space="0" w:color="auto"/>
              <w:right w:val="single" w:sz="8" w:space="0" w:color="auto"/>
            </w:tcBorders>
            <w:shd w:val="clear" w:color="auto" w:fill="auto"/>
            <w:noWrap/>
            <w:vAlign w:val="bottom"/>
            <w:hideMark/>
          </w:tcPr>
          <w:p w14:paraId="4F218581"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 </w:t>
            </w:r>
          </w:p>
        </w:tc>
        <w:tc>
          <w:tcPr>
            <w:tcW w:w="676" w:type="dxa"/>
            <w:vMerge/>
            <w:tcBorders>
              <w:top w:val="single" w:sz="8" w:space="0" w:color="auto"/>
              <w:left w:val="nil"/>
              <w:bottom w:val="nil"/>
              <w:right w:val="single" w:sz="4" w:space="0" w:color="auto"/>
            </w:tcBorders>
            <w:vAlign w:val="center"/>
            <w:hideMark/>
          </w:tcPr>
          <w:p w14:paraId="540B7A75"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14:paraId="5765B71D"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14:paraId="742EC0DA"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8" w:space="0" w:color="auto"/>
            </w:tcBorders>
            <w:vAlign w:val="center"/>
            <w:hideMark/>
          </w:tcPr>
          <w:p w14:paraId="40A96BEC"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nil"/>
              <w:bottom w:val="nil"/>
              <w:right w:val="single" w:sz="4" w:space="0" w:color="auto"/>
            </w:tcBorders>
            <w:vAlign w:val="center"/>
            <w:hideMark/>
          </w:tcPr>
          <w:p w14:paraId="3E9E18F9"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14:paraId="5230D2EF"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14:paraId="361909CB"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8" w:space="0" w:color="auto"/>
            </w:tcBorders>
            <w:vAlign w:val="center"/>
            <w:hideMark/>
          </w:tcPr>
          <w:p w14:paraId="79998AF5"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nil"/>
              <w:bottom w:val="nil"/>
              <w:right w:val="single" w:sz="4" w:space="0" w:color="auto"/>
            </w:tcBorders>
            <w:vAlign w:val="center"/>
            <w:hideMark/>
          </w:tcPr>
          <w:p w14:paraId="1274CD85"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87" w:type="dxa"/>
            <w:vMerge/>
            <w:tcBorders>
              <w:top w:val="single" w:sz="8" w:space="0" w:color="auto"/>
              <w:left w:val="single" w:sz="4" w:space="0" w:color="auto"/>
              <w:bottom w:val="single" w:sz="4" w:space="0" w:color="auto"/>
              <w:right w:val="single" w:sz="4" w:space="0" w:color="auto"/>
            </w:tcBorders>
            <w:vAlign w:val="center"/>
            <w:hideMark/>
          </w:tcPr>
          <w:p w14:paraId="25FD2C2D"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14:paraId="7C949169"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59" w:type="dxa"/>
            <w:vMerge/>
            <w:tcBorders>
              <w:top w:val="single" w:sz="8" w:space="0" w:color="auto"/>
              <w:left w:val="single" w:sz="4" w:space="0" w:color="auto"/>
              <w:bottom w:val="single" w:sz="4" w:space="0" w:color="auto"/>
              <w:right w:val="single" w:sz="8" w:space="0" w:color="auto"/>
            </w:tcBorders>
            <w:vAlign w:val="center"/>
            <w:hideMark/>
          </w:tcPr>
          <w:p w14:paraId="6A9B6BE4"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r>
      <w:tr w:rsidR="00D87BB6" w:rsidRPr="00D87BB6" w14:paraId="6234C320" w14:textId="77777777" w:rsidTr="00D87BB6">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14:paraId="4264E8E8"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RGB, text &amp; graphics with motion, 1080p &amp; 720p</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14:paraId="3447E320"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0.2%</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14:paraId="44E10A1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14:paraId="084D929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-1.8%</w:t>
            </w:r>
          </w:p>
        </w:tc>
        <w:tc>
          <w:tcPr>
            <w:tcW w:w="676" w:type="dxa"/>
            <w:tcBorders>
              <w:top w:val="single" w:sz="8" w:space="0" w:color="auto"/>
              <w:left w:val="nil"/>
              <w:bottom w:val="single" w:sz="4" w:space="0" w:color="auto"/>
              <w:right w:val="single" w:sz="8" w:space="0" w:color="auto"/>
            </w:tcBorders>
            <w:shd w:val="clear" w:color="auto" w:fill="auto"/>
            <w:noWrap/>
            <w:vAlign w:val="bottom"/>
            <w:hideMark/>
          </w:tcPr>
          <w:p w14:paraId="22FD6A1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1.7%</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14:paraId="6EDC003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-1.4%</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14:paraId="09024F7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-1.4%</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14:paraId="38AEAB3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-3.0%</w:t>
            </w:r>
          </w:p>
        </w:tc>
        <w:tc>
          <w:tcPr>
            <w:tcW w:w="676" w:type="dxa"/>
            <w:tcBorders>
              <w:top w:val="single" w:sz="8" w:space="0" w:color="auto"/>
              <w:left w:val="nil"/>
              <w:bottom w:val="single" w:sz="4" w:space="0" w:color="auto"/>
              <w:right w:val="single" w:sz="8" w:space="0" w:color="auto"/>
            </w:tcBorders>
            <w:shd w:val="clear" w:color="auto" w:fill="auto"/>
            <w:noWrap/>
            <w:vAlign w:val="bottom"/>
            <w:hideMark/>
          </w:tcPr>
          <w:p w14:paraId="1FEC59C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14:paraId="493C91C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-1.5%</w:t>
            </w:r>
          </w:p>
        </w:tc>
        <w:tc>
          <w:tcPr>
            <w:tcW w:w="687" w:type="dxa"/>
            <w:tcBorders>
              <w:top w:val="single" w:sz="8" w:space="0" w:color="auto"/>
              <w:left w:val="nil"/>
              <w:bottom w:val="single" w:sz="4" w:space="0" w:color="auto"/>
              <w:right w:val="single" w:sz="4" w:space="0" w:color="auto"/>
            </w:tcBorders>
            <w:shd w:val="clear" w:color="auto" w:fill="auto"/>
            <w:noWrap/>
            <w:vAlign w:val="bottom"/>
            <w:hideMark/>
          </w:tcPr>
          <w:p w14:paraId="33B1C73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-1.6%</w:t>
            </w:r>
          </w:p>
        </w:tc>
        <w:tc>
          <w:tcPr>
            <w:tcW w:w="676" w:type="dxa"/>
            <w:tcBorders>
              <w:top w:val="single" w:sz="8" w:space="0" w:color="auto"/>
              <w:left w:val="single" w:sz="4" w:space="0" w:color="auto"/>
              <w:bottom w:val="single" w:sz="4" w:space="0" w:color="auto"/>
              <w:right w:val="single" w:sz="4" w:space="0" w:color="auto"/>
            </w:tcBorders>
            <w:shd w:val="clear" w:color="000000" w:fill="FFC7CE"/>
            <w:noWrap/>
            <w:vAlign w:val="bottom"/>
            <w:hideMark/>
          </w:tcPr>
          <w:p w14:paraId="4633E10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4"/>
                <w:lang w:eastAsia="zh-CN"/>
              </w:rPr>
            </w:pPr>
            <w:r w:rsidRPr="00D87BB6">
              <w:rPr>
                <w:rFonts w:ascii="Arial" w:eastAsia="Times New Roman" w:hAnsi="Arial" w:cs="Arial"/>
                <w:sz w:val="14"/>
                <w:szCs w:val="14"/>
                <w:lang w:eastAsia="zh-CN"/>
              </w:rPr>
              <w:t>-4.9%</w:t>
            </w:r>
          </w:p>
        </w:tc>
        <w:tc>
          <w:tcPr>
            <w:tcW w:w="659" w:type="dxa"/>
            <w:tcBorders>
              <w:top w:val="single" w:sz="8" w:space="0" w:color="auto"/>
              <w:left w:val="nil"/>
              <w:bottom w:val="single" w:sz="4" w:space="0" w:color="auto"/>
              <w:right w:val="single" w:sz="8" w:space="0" w:color="auto"/>
            </w:tcBorders>
            <w:shd w:val="clear" w:color="auto" w:fill="auto"/>
            <w:noWrap/>
            <w:vAlign w:val="bottom"/>
            <w:hideMark/>
          </w:tcPr>
          <w:p w14:paraId="4F4D43F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r>
      <w:tr w:rsidR="00D87BB6" w:rsidRPr="00D87BB6" w14:paraId="033C45C4" w14:textId="77777777" w:rsidTr="00D87BB6">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14:paraId="1D2E9A83"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RGB, mixed content, 1440p &amp; 1080p</w:t>
            </w:r>
          </w:p>
        </w:tc>
        <w:tc>
          <w:tcPr>
            <w:tcW w:w="676" w:type="dxa"/>
            <w:tcBorders>
              <w:top w:val="nil"/>
              <w:left w:val="nil"/>
              <w:bottom w:val="single" w:sz="4" w:space="0" w:color="auto"/>
              <w:right w:val="single" w:sz="4" w:space="0" w:color="auto"/>
            </w:tcBorders>
            <w:shd w:val="clear" w:color="auto" w:fill="auto"/>
            <w:noWrap/>
            <w:vAlign w:val="bottom"/>
            <w:hideMark/>
          </w:tcPr>
          <w:p w14:paraId="1FEA5F0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676" w:type="dxa"/>
            <w:tcBorders>
              <w:top w:val="nil"/>
              <w:left w:val="nil"/>
              <w:bottom w:val="single" w:sz="4" w:space="0" w:color="auto"/>
              <w:right w:val="single" w:sz="4" w:space="0" w:color="auto"/>
            </w:tcBorders>
            <w:shd w:val="clear" w:color="auto" w:fill="auto"/>
            <w:noWrap/>
            <w:vAlign w:val="bottom"/>
            <w:hideMark/>
          </w:tcPr>
          <w:p w14:paraId="7D4CFF7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676" w:type="dxa"/>
            <w:tcBorders>
              <w:top w:val="nil"/>
              <w:left w:val="nil"/>
              <w:bottom w:val="single" w:sz="4" w:space="0" w:color="auto"/>
              <w:right w:val="single" w:sz="4" w:space="0" w:color="auto"/>
            </w:tcBorders>
            <w:shd w:val="clear" w:color="auto" w:fill="auto"/>
            <w:noWrap/>
            <w:vAlign w:val="bottom"/>
            <w:hideMark/>
          </w:tcPr>
          <w:p w14:paraId="0DF1433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-0.2%</w:t>
            </w:r>
          </w:p>
        </w:tc>
        <w:tc>
          <w:tcPr>
            <w:tcW w:w="676" w:type="dxa"/>
            <w:tcBorders>
              <w:top w:val="nil"/>
              <w:left w:val="nil"/>
              <w:bottom w:val="single" w:sz="4" w:space="0" w:color="auto"/>
              <w:right w:val="single" w:sz="8" w:space="0" w:color="auto"/>
            </w:tcBorders>
            <w:shd w:val="clear" w:color="auto" w:fill="auto"/>
            <w:noWrap/>
            <w:vAlign w:val="bottom"/>
            <w:hideMark/>
          </w:tcPr>
          <w:p w14:paraId="7BAD27E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0.3%</w:t>
            </w:r>
          </w:p>
        </w:tc>
        <w:tc>
          <w:tcPr>
            <w:tcW w:w="676" w:type="dxa"/>
            <w:tcBorders>
              <w:top w:val="nil"/>
              <w:left w:val="nil"/>
              <w:bottom w:val="single" w:sz="4" w:space="0" w:color="auto"/>
              <w:right w:val="single" w:sz="4" w:space="0" w:color="auto"/>
            </w:tcBorders>
            <w:shd w:val="clear" w:color="auto" w:fill="auto"/>
            <w:noWrap/>
            <w:vAlign w:val="bottom"/>
            <w:hideMark/>
          </w:tcPr>
          <w:p w14:paraId="3CE0408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-0.2%</w:t>
            </w:r>
          </w:p>
        </w:tc>
        <w:tc>
          <w:tcPr>
            <w:tcW w:w="676" w:type="dxa"/>
            <w:tcBorders>
              <w:top w:val="nil"/>
              <w:left w:val="nil"/>
              <w:bottom w:val="single" w:sz="4" w:space="0" w:color="auto"/>
              <w:right w:val="single" w:sz="4" w:space="0" w:color="auto"/>
            </w:tcBorders>
            <w:shd w:val="clear" w:color="auto" w:fill="auto"/>
            <w:noWrap/>
            <w:vAlign w:val="bottom"/>
            <w:hideMark/>
          </w:tcPr>
          <w:p w14:paraId="021847B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-0.2%</w:t>
            </w:r>
          </w:p>
        </w:tc>
        <w:tc>
          <w:tcPr>
            <w:tcW w:w="676" w:type="dxa"/>
            <w:tcBorders>
              <w:top w:val="nil"/>
              <w:left w:val="nil"/>
              <w:bottom w:val="single" w:sz="4" w:space="0" w:color="auto"/>
              <w:right w:val="single" w:sz="4" w:space="0" w:color="auto"/>
            </w:tcBorders>
            <w:shd w:val="clear" w:color="auto" w:fill="auto"/>
            <w:noWrap/>
            <w:vAlign w:val="bottom"/>
            <w:hideMark/>
          </w:tcPr>
          <w:p w14:paraId="78834A8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-0.4%</w:t>
            </w:r>
          </w:p>
        </w:tc>
        <w:tc>
          <w:tcPr>
            <w:tcW w:w="676" w:type="dxa"/>
            <w:tcBorders>
              <w:top w:val="nil"/>
              <w:left w:val="nil"/>
              <w:bottom w:val="single" w:sz="4" w:space="0" w:color="auto"/>
              <w:right w:val="single" w:sz="8" w:space="0" w:color="auto"/>
            </w:tcBorders>
            <w:shd w:val="clear" w:color="auto" w:fill="auto"/>
            <w:noWrap/>
            <w:vAlign w:val="bottom"/>
            <w:hideMark/>
          </w:tcPr>
          <w:p w14:paraId="5FCF3F90"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2CC6675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-0.2%</w:t>
            </w:r>
          </w:p>
        </w:tc>
        <w:tc>
          <w:tcPr>
            <w:tcW w:w="687" w:type="dxa"/>
            <w:tcBorders>
              <w:top w:val="nil"/>
              <w:left w:val="nil"/>
              <w:bottom w:val="single" w:sz="4" w:space="0" w:color="auto"/>
              <w:right w:val="single" w:sz="4" w:space="0" w:color="auto"/>
            </w:tcBorders>
            <w:shd w:val="clear" w:color="auto" w:fill="auto"/>
            <w:noWrap/>
            <w:vAlign w:val="bottom"/>
            <w:hideMark/>
          </w:tcPr>
          <w:p w14:paraId="5276F08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-0.2%</w:t>
            </w:r>
          </w:p>
        </w:tc>
        <w:tc>
          <w:tcPr>
            <w:tcW w:w="676" w:type="dxa"/>
            <w:tcBorders>
              <w:top w:val="nil"/>
              <w:left w:val="nil"/>
              <w:bottom w:val="single" w:sz="4" w:space="0" w:color="auto"/>
              <w:right w:val="single" w:sz="4" w:space="0" w:color="auto"/>
            </w:tcBorders>
            <w:shd w:val="clear" w:color="auto" w:fill="auto"/>
            <w:noWrap/>
            <w:vAlign w:val="bottom"/>
            <w:hideMark/>
          </w:tcPr>
          <w:p w14:paraId="37F77F22"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-0.4%</w:t>
            </w:r>
          </w:p>
        </w:tc>
        <w:tc>
          <w:tcPr>
            <w:tcW w:w="659" w:type="dxa"/>
            <w:tcBorders>
              <w:top w:val="nil"/>
              <w:left w:val="nil"/>
              <w:bottom w:val="single" w:sz="4" w:space="0" w:color="auto"/>
              <w:right w:val="single" w:sz="8" w:space="0" w:color="auto"/>
            </w:tcBorders>
            <w:shd w:val="clear" w:color="auto" w:fill="auto"/>
            <w:noWrap/>
            <w:vAlign w:val="bottom"/>
            <w:hideMark/>
          </w:tcPr>
          <w:p w14:paraId="2CD50562"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r>
      <w:tr w:rsidR="00D87BB6" w:rsidRPr="00D87BB6" w14:paraId="37CFFF8B" w14:textId="77777777" w:rsidTr="00D87BB6">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14:paraId="3A4D166B"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RGB, Animation, 720p</w:t>
            </w:r>
          </w:p>
        </w:tc>
        <w:tc>
          <w:tcPr>
            <w:tcW w:w="676" w:type="dxa"/>
            <w:tcBorders>
              <w:top w:val="nil"/>
              <w:left w:val="nil"/>
              <w:bottom w:val="single" w:sz="4" w:space="0" w:color="auto"/>
              <w:right w:val="single" w:sz="4" w:space="0" w:color="auto"/>
            </w:tcBorders>
            <w:shd w:val="clear" w:color="auto" w:fill="auto"/>
            <w:noWrap/>
            <w:vAlign w:val="bottom"/>
            <w:hideMark/>
          </w:tcPr>
          <w:p w14:paraId="3A61D2C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55DFE6D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09A7E26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14:paraId="08A585E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510DB0E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15484F2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12127992"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14:paraId="69CE920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34C60FE2"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87" w:type="dxa"/>
            <w:tcBorders>
              <w:top w:val="nil"/>
              <w:left w:val="nil"/>
              <w:bottom w:val="single" w:sz="4" w:space="0" w:color="auto"/>
              <w:right w:val="single" w:sz="4" w:space="0" w:color="auto"/>
            </w:tcBorders>
            <w:shd w:val="clear" w:color="auto" w:fill="auto"/>
            <w:noWrap/>
            <w:vAlign w:val="bottom"/>
            <w:hideMark/>
          </w:tcPr>
          <w:p w14:paraId="2D5C210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426CC24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59" w:type="dxa"/>
            <w:tcBorders>
              <w:top w:val="nil"/>
              <w:left w:val="nil"/>
              <w:bottom w:val="single" w:sz="4" w:space="0" w:color="auto"/>
              <w:right w:val="single" w:sz="8" w:space="0" w:color="auto"/>
            </w:tcBorders>
            <w:shd w:val="clear" w:color="auto" w:fill="auto"/>
            <w:noWrap/>
            <w:vAlign w:val="bottom"/>
            <w:hideMark/>
          </w:tcPr>
          <w:p w14:paraId="6166978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r>
      <w:tr w:rsidR="00D87BB6" w:rsidRPr="00D87BB6" w14:paraId="70E9FAF4" w14:textId="77777777" w:rsidTr="00D87BB6">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14:paraId="418B47BF"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RGB, camera captured, 1080p</w:t>
            </w:r>
          </w:p>
        </w:tc>
        <w:tc>
          <w:tcPr>
            <w:tcW w:w="676" w:type="dxa"/>
            <w:tcBorders>
              <w:top w:val="nil"/>
              <w:left w:val="nil"/>
              <w:bottom w:val="single" w:sz="4" w:space="0" w:color="auto"/>
              <w:right w:val="single" w:sz="4" w:space="0" w:color="auto"/>
            </w:tcBorders>
            <w:shd w:val="clear" w:color="auto" w:fill="auto"/>
            <w:noWrap/>
            <w:vAlign w:val="bottom"/>
            <w:hideMark/>
          </w:tcPr>
          <w:p w14:paraId="174C327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6138F56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612AE85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14:paraId="461FA0A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4663F59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03D1C5E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21A0ED4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14:paraId="35BC956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1EBBDED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87" w:type="dxa"/>
            <w:tcBorders>
              <w:top w:val="nil"/>
              <w:left w:val="nil"/>
              <w:bottom w:val="single" w:sz="4" w:space="0" w:color="auto"/>
              <w:right w:val="single" w:sz="4" w:space="0" w:color="auto"/>
            </w:tcBorders>
            <w:shd w:val="clear" w:color="auto" w:fill="auto"/>
            <w:noWrap/>
            <w:vAlign w:val="bottom"/>
            <w:hideMark/>
          </w:tcPr>
          <w:p w14:paraId="285FC85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7D94EE2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59" w:type="dxa"/>
            <w:tcBorders>
              <w:top w:val="nil"/>
              <w:left w:val="nil"/>
              <w:bottom w:val="single" w:sz="4" w:space="0" w:color="auto"/>
              <w:right w:val="single" w:sz="8" w:space="0" w:color="auto"/>
            </w:tcBorders>
            <w:shd w:val="clear" w:color="auto" w:fill="auto"/>
            <w:noWrap/>
            <w:vAlign w:val="bottom"/>
            <w:hideMark/>
          </w:tcPr>
          <w:p w14:paraId="5581D58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r>
      <w:tr w:rsidR="00D87BB6" w:rsidRPr="00D87BB6" w14:paraId="1E245E1B" w14:textId="77777777" w:rsidTr="00D87BB6">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14:paraId="5B4D4B17"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YUV, text &amp; graphics with motion, 1080p &amp; 720p</w:t>
            </w:r>
          </w:p>
        </w:tc>
        <w:tc>
          <w:tcPr>
            <w:tcW w:w="676" w:type="dxa"/>
            <w:tcBorders>
              <w:top w:val="nil"/>
              <w:left w:val="nil"/>
              <w:bottom w:val="single" w:sz="4" w:space="0" w:color="auto"/>
              <w:right w:val="single" w:sz="4" w:space="0" w:color="auto"/>
            </w:tcBorders>
            <w:shd w:val="clear" w:color="auto" w:fill="auto"/>
            <w:noWrap/>
            <w:vAlign w:val="bottom"/>
            <w:hideMark/>
          </w:tcPr>
          <w:p w14:paraId="3F46934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0.9%</w:t>
            </w:r>
          </w:p>
        </w:tc>
        <w:tc>
          <w:tcPr>
            <w:tcW w:w="676" w:type="dxa"/>
            <w:tcBorders>
              <w:top w:val="nil"/>
              <w:left w:val="nil"/>
              <w:bottom w:val="single" w:sz="4" w:space="0" w:color="auto"/>
              <w:right w:val="single" w:sz="4" w:space="0" w:color="auto"/>
            </w:tcBorders>
            <w:shd w:val="clear" w:color="auto" w:fill="auto"/>
            <w:noWrap/>
            <w:vAlign w:val="bottom"/>
            <w:hideMark/>
          </w:tcPr>
          <w:p w14:paraId="118D40D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0.8%</w:t>
            </w:r>
          </w:p>
        </w:tc>
        <w:tc>
          <w:tcPr>
            <w:tcW w:w="676" w:type="dxa"/>
            <w:tcBorders>
              <w:top w:val="nil"/>
              <w:left w:val="nil"/>
              <w:bottom w:val="single" w:sz="4" w:space="0" w:color="auto"/>
              <w:right w:val="single" w:sz="4" w:space="0" w:color="auto"/>
            </w:tcBorders>
            <w:shd w:val="clear" w:color="auto" w:fill="auto"/>
            <w:noWrap/>
            <w:vAlign w:val="bottom"/>
            <w:hideMark/>
          </w:tcPr>
          <w:p w14:paraId="72FE6D52"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-0.6%</w:t>
            </w:r>
          </w:p>
        </w:tc>
        <w:tc>
          <w:tcPr>
            <w:tcW w:w="676" w:type="dxa"/>
            <w:tcBorders>
              <w:top w:val="nil"/>
              <w:left w:val="nil"/>
              <w:bottom w:val="single" w:sz="4" w:space="0" w:color="auto"/>
              <w:right w:val="single" w:sz="8" w:space="0" w:color="auto"/>
            </w:tcBorders>
            <w:shd w:val="clear" w:color="auto" w:fill="auto"/>
            <w:noWrap/>
            <w:vAlign w:val="bottom"/>
            <w:hideMark/>
          </w:tcPr>
          <w:p w14:paraId="25B4D97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2.6%</w:t>
            </w:r>
          </w:p>
        </w:tc>
        <w:tc>
          <w:tcPr>
            <w:tcW w:w="676" w:type="dxa"/>
            <w:tcBorders>
              <w:top w:val="nil"/>
              <w:left w:val="nil"/>
              <w:bottom w:val="single" w:sz="4" w:space="0" w:color="auto"/>
              <w:right w:val="single" w:sz="4" w:space="0" w:color="auto"/>
            </w:tcBorders>
            <w:shd w:val="clear" w:color="auto" w:fill="auto"/>
            <w:noWrap/>
            <w:vAlign w:val="bottom"/>
            <w:hideMark/>
          </w:tcPr>
          <w:p w14:paraId="2607EC5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-1.0%</w:t>
            </w:r>
          </w:p>
        </w:tc>
        <w:tc>
          <w:tcPr>
            <w:tcW w:w="676" w:type="dxa"/>
            <w:tcBorders>
              <w:top w:val="nil"/>
              <w:left w:val="nil"/>
              <w:bottom w:val="single" w:sz="4" w:space="0" w:color="auto"/>
              <w:right w:val="single" w:sz="4" w:space="0" w:color="auto"/>
            </w:tcBorders>
            <w:shd w:val="clear" w:color="auto" w:fill="auto"/>
            <w:noWrap/>
            <w:vAlign w:val="bottom"/>
            <w:hideMark/>
          </w:tcPr>
          <w:p w14:paraId="1903C43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-0.9%</w:t>
            </w:r>
          </w:p>
        </w:tc>
        <w:tc>
          <w:tcPr>
            <w:tcW w:w="676" w:type="dxa"/>
            <w:tcBorders>
              <w:top w:val="nil"/>
              <w:left w:val="nil"/>
              <w:bottom w:val="single" w:sz="4" w:space="0" w:color="auto"/>
              <w:right w:val="single" w:sz="4" w:space="0" w:color="auto"/>
            </w:tcBorders>
            <w:shd w:val="clear" w:color="auto" w:fill="auto"/>
            <w:noWrap/>
            <w:vAlign w:val="bottom"/>
            <w:hideMark/>
          </w:tcPr>
          <w:p w14:paraId="408A50C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-2.6%</w:t>
            </w:r>
          </w:p>
        </w:tc>
        <w:tc>
          <w:tcPr>
            <w:tcW w:w="676" w:type="dxa"/>
            <w:tcBorders>
              <w:top w:val="nil"/>
              <w:left w:val="nil"/>
              <w:bottom w:val="single" w:sz="4" w:space="0" w:color="auto"/>
              <w:right w:val="single" w:sz="8" w:space="0" w:color="auto"/>
            </w:tcBorders>
            <w:shd w:val="clear" w:color="auto" w:fill="auto"/>
            <w:noWrap/>
            <w:vAlign w:val="bottom"/>
            <w:hideMark/>
          </w:tcPr>
          <w:p w14:paraId="154AFA3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0.2%</w:t>
            </w:r>
          </w:p>
        </w:tc>
        <w:tc>
          <w:tcPr>
            <w:tcW w:w="676" w:type="dxa"/>
            <w:tcBorders>
              <w:top w:val="nil"/>
              <w:left w:val="nil"/>
              <w:bottom w:val="single" w:sz="4" w:space="0" w:color="auto"/>
              <w:right w:val="single" w:sz="4" w:space="0" w:color="auto"/>
            </w:tcBorders>
            <w:shd w:val="clear" w:color="auto" w:fill="auto"/>
            <w:noWrap/>
            <w:vAlign w:val="bottom"/>
            <w:hideMark/>
          </w:tcPr>
          <w:p w14:paraId="786D710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-1.1%</w:t>
            </w:r>
          </w:p>
        </w:tc>
        <w:tc>
          <w:tcPr>
            <w:tcW w:w="687" w:type="dxa"/>
            <w:tcBorders>
              <w:top w:val="nil"/>
              <w:left w:val="nil"/>
              <w:bottom w:val="single" w:sz="4" w:space="0" w:color="auto"/>
              <w:right w:val="single" w:sz="4" w:space="0" w:color="auto"/>
            </w:tcBorders>
            <w:shd w:val="clear" w:color="auto" w:fill="auto"/>
            <w:noWrap/>
            <w:vAlign w:val="bottom"/>
            <w:hideMark/>
          </w:tcPr>
          <w:p w14:paraId="19963F70"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-1.2%</w:t>
            </w:r>
          </w:p>
        </w:tc>
        <w:tc>
          <w:tcPr>
            <w:tcW w:w="676"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14:paraId="340C652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4"/>
                <w:lang w:eastAsia="zh-CN"/>
              </w:rPr>
            </w:pPr>
            <w:r w:rsidRPr="00D87BB6">
              <w:rPr>
                <w:rFonts w:ascii="Arial" w:eastAsia="Times New Roman" w:hAnsi="Arial" w:cs="Arial"/>
                <w:sz w:val="14"/>
                <w:szCs w:val="14"/>
                <w:lang w:eastAsia="zh-CN"/>
              </w:rPr>
              <w:t>-4.6%</w:t>
            </w:r>
          </w:p>
        </w:tc>
        <w:tc>
          <w:tcPr>
            <w:tcW w:w="659" w:type="dxa"/>
            <w:tcBorders>
              <w:top w:val="nil"/>
              <w:left w:val="nil"/>
              <w:bottom w:val="single" w:sz="4" w:space="0" w:color="auto"/>
              <w:right w:val="single" w:sz="8" w:space="0" w:color="auto"/>
            </w:tcBorders>
            <w:shd w:val="clear" w:color="auto" w:fill="auto"/>
            <w:noWrap/>
            <w:vAlign w:val="bottom"/>
            <w:hideMark/>
          </w:tcPr>
          <w:p w14:paraId="5A91959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r>
      <w:tr w:rsidR="00D87BB6" w:rsidRPr="00D87BB6" w14:paraId="72C4FD51" w14:textId="77777777" w:rsidTr="00D87BB6">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14:paraId="743AF7A4"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YUV, mixed content, 1440p &amp; 1080p</w:t>
            </w:r>
          </w:p>
        </w:tc>
        <w:tc>
          <w:tcPr>
            <w:tcW w:w="676" w:type="dxa"/>
            <w:tcBorders>
              <w:top w:val="nil"/>
              <w:left w:val="nil"/>
              <w:bottom w:val="single" w:sz="4" w:space="0" w:color="auto"/>
              <w:right w:val="single" w:sz="4" w:space="0" w:color="auto"/>
            </w:tcBorders>
            <w:shd w:val="clear" w:color="auto" w:fill="auto"/>
            <w:noWrap/>
            <w:vAlign w:val="bottom"/>
            <w:hideMark/>
          </w:tcPr>
          <w:p w14:paraId="153B3382"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0.2%</w:t>
            </w:r>
          </w:p>
        </w:tc>
        <w:tc>
          <w:tcPr>
            <w:tcW w:w="676" w:type="dxa"/>
            <w:tcBorders>
              <w:top w:val="nil"/>
              <w:left w:val="nil"/>
              <w:bottom w:val="single" w:sz="4" w:space="0" w:color="auto"/>
              <w:right w:val="single" w:sz="4" w:space="0" w:color="auto"/>
            </w:tcBorders>
            <w:shd w:val="clear" w:color="auto" w:fill="auto"/>
            <w:noWrap/>
            <w:vAlign w:val="bottom"/>
            <w:hideMark/>
          </w:tcPr>
          <w:p w14:paraId="1B33CF7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0.2%</w:t>
            </w:r>
          </w:p>
        </w:tc>
        <w:tc>
          <w:tcPr>
            <w:tcW w:w="676" w:type="dxa"/>
            <w:tcBorders>
              <w:top w:val="nil"/>
              <w:left w:val="nil"/>
              <w:bottom w:val="single" w:sz="4" w:space="0" w:color="auto"/>
              <w:right w:val="single" w:sz="4" w:space="0" w:color="auto"/>
            </w:tcBorders>
            <w:shd w:val="clear" w:color="auto" w:fill="auto"/>
            <w:noWrap/>
            <w:vAlign w:val="bottom"/>
            <w:hideMark/>
          </w:tcPr>
          <w:p w14:paraId="2DAB5F9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-0.2%</w:t>
            </w:r>
          </w:p>
        </w:tc>
        <w:tc>
          <w:tcPr>
            <w:tcW w:w="676" w:type="dxa"/>
            <w:tcBorders>
              <w:top w:val="nil"/>
              <w:left w:val="nil"/>
              <w:bottom w:val="single" w:sz="4" w:space="0" w:color="auto"/>
              <w:right w:val="single" w:sz="8" w:space="0" w:color="auto"/>
            </w:tcBorders>
            <w:shd w:val="clear" w:color="auto" w:fill="auto"/>
            <w:noWrap/>
            <w:vAlign w:val="bottom"/>
            <w:hideMark/>
          </w:tcPr>
          <w:p w14:paraId="227E659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0.6%</w:t>
            </w:r>
          </w:p>
        </w:tc>
        <w:tc>
          <w:tcPr>
            <w:tcW w:w="676" w:type="dxa"/>
            <w:tcBorders>
              <w:top w:val="nil"/>
              <w:left w:val="nil"/>
              <w:bottom w:val="single" w:sz="4" w:space="0" w:color="auto"/>
              <w:right w:val="single" w:sz="4" w:space="0" w:color="auto"/>
            </w:tcBorders>
            <w:shd w:val="clear" w:color="auto" w:fill="auto"/>
            <w:noWrap/>
            <w:vAlign w:val="bottom"/>
            <w:hideMark/>
          </w:tcPr>
          <w:p w14:paraId="660C2DD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676" w:type="dxa"/>
            <w:tcBorders>
              <w:top w:val="nil"/>
              <w:left w:val="nil"/>
              <w:bottom w:val="single" w:sz="4" w:space="0" w:color="auto"/>
              <w:right w:val="single" w:sz="4" w:space="0" w:color="auto"/>
            </w:tcBorders>
            <w:shd w:val="clear" w:color="auto" w:fill="auto"/>
            <w:noWrap/>
            <w:vAlign w:val="bottom"/>
            <w:hideMark/>
          </w:tcPr>
          <w:p w14:paraId="7C48799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-0.2%</w:t>
            </w:r>
          </w:p>
        </w:tc>
        <w:tc>
          <w:tcPr>
            <w:tcW w:w="676" w:type="dxa"/>
            <w:tcBorders>
              <w:top w:val="nil"/>
              <w:left w:val="nil"/>
              <w:bottom w:val="single" w:sz="4" w:space="0" w:color="auto"/>
              <w:right w:val="single" w:sz="4" w:space="0" w:color="auto"/>
            </w:tcBorders>
            <w:shd w:val="clear" w:color="auto" w:fill="auto"/>
            <w:noWrap/>
            <w:vAlign w:val="bottom"/>
            <w:hideMark/>
          </w:tcPr>
          <w:p w14:paraId="036D447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-0.4%</w:t>
            </w:r>
          </w:p>
        </w:tc>
        <w:tc>
          <w:tcPr>
            <w:tcW w:w="676" w:type="dxa"/>
            <w:tcBorders>
              <w:top w:val="nil"/>
              <w:left w:val="nil"/>
              <w:bottom w:val="single" w:sz="4" w:space="0" w:color="auto"/>
              <w:right w:val="single" w:sz="8" w:space="0" w:color="auto"/>
            </w:tcBorders>
            <w:shd w:val="clear" w:color="auto" w:fill="auto"/>
            <w:noWrap/>
            <w:vAlign w:val="bottom"/>
            <w:hideMark/>
          </w:tcPr>
          <w:p w14:paraId="11E83C1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1556BE7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687" w:type="dxa"/>
            <w:tcBorders>
              <w:top w:val="nil"/>
              <w:left w:val="nil"/>
              <w:bottom w:val="single" w:sz="4" w:space="0" w:color="auto"/>
              <w:right w:val="single" w:sz="4" w:space="0" w:color="auto"/>
            </w:tcBorders>
            <w:shd w:val="clear" w:color="auto" w:fill="auto"/>
            <w:noWrap/>
            <w:vAlign w:val="bottom"/>
            <w:hideMark/>
          </w:tcPr>
          <w:p w14:paraId="3BD588D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-0.2%</w:t>
            </w:r>
          </w:p>
        </w:tc>
        <w:tc>
          <w:tcPr>
            <w:tcW w:w="676" w:type="dxa"/>
            <w:tcBorders>
              <w:top w:val="nil"/>
              <w:left w:val="nil"/>
              <w:bottom w:val="single" w:sz="4" w:space="0" w:color="auto"/>
              <w:right w:val="single" w:sz="4" w:space="0" w:color="auto"/>
            </w:tcBorders>
            <w:shd w:val="clear" w:color="auto" w:fill="auto"/>
            <w:noWrap/>
            <w:vAlign w:val="bottom"/>
            <w:hideMark/>
          </w:tcPr>
          <w:p w14:paraId="09F0518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-0.3%</w:t>
            </w:r>
          </w:p>
        </w:tc>
        <w:tc>
          <w:tcPr>
            <w:tcW w:w="659" w:type="dxa"/>
            <w:tcBorders>
              <w:top w:val="nil"/>
              <w:left w:val="nil"/>
              <w:bottom w:val="single" w:sz="4" w:space="0" w:color="auto"/>
              <w:right w:val="single" w:sz="8" w:space="0" w:color="auto"/>
            </w:tcBorders>
            <w:shd w:val="clear" w:color="auto" w:fill="auto"/>
            <w:noWrap/>
            <w:vAlign w:val="bottom"/>
            <w:hideMark/>
          </w:tcPr>
          <w:p w14:paraId="6373F68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r>
      <w:tr w:rsidR="00D87BB6" w:rsidRPr="00D87BB6" w14:paraId="2A8CF33A" w14:textId="77777777" w:rsidTr="00D87BB6">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14:paraId="0A3704B0"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YUV, Animation, 720p</w:t>
            </w:r>
          </w:p>
        </w:tc>
        <w:tc>
          <w:tcPr>
            <w:tcW w:w="676" w:type="dxa"/>
            <w:tcBorders>
              <w:top w:val="nil"/>
              <w:left w:val="nil"/>
              <w:bottom w:val="single" w:sz="4" w:space="0" w:color="auto"/>
              <w:right w:val="single" w:sz="4" w:space="0" w:color="auto"/>
            </w:tcBorders>
            <w:shd w:val="clear" w:color="auto" w:fill="auto"/>
            <w:noWrap/>
            <w:vAlign w:val="bottom"/>
            <w:hideMark/>
          </w:tcPr>
          <w:p w14:paraId="7BBB9BF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675A5BB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107E772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14:paraId="5EAD883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4250055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12E9C68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2D710BE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14:paraId="64E3140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768452B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87" w:type="dxa"/>
            <w:tcBorders>
              <w:top w:val="nil"/>
              <w:left w:val="nil"/>
              <w:bottom w:val="single" w:sz="4" w:space="0" w:color="auto"/>
              <w:right w:val="single" w:sz="4" w:space="0" w:color="auto"/>
            </w:tcBorders>
            <w:shd w:val="clear" w:color="auto" w:fill="auto"/>
            <w:noWrap/>
            <w:vAlign w:val="bottom"/>
            <w:hideMark/>
          </w:tcPr>
          <w:p w14:paraId="4D653DB2"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3FFCB6F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59" w:type="dxa"/>
            <w:tcBorders>
              <w:top w:val="nil"/>
              <w:left w:val="nil"/>
              <w:bottom w:val="single" w:sz="4" w:space="0" w:color="auto"/>
              <w:right w:val="single" w:sz="8" w:space="0" w:color="auto"/>
            </w:tcBorders>
            <w:shd w:val="clear" w:color="auto" w:fill="auto"/>
            <w:noWrap/>
            <w:vAlign w:val="bottom"/>
            <w:hideMark/>
          </w:tcPr>
          <w:p w14:paraId="5D052C9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r>
      <w:tr w:rsidR="00D87BB6" w:rsidRPr="00D87BB6" w14:paraId="7773768B" w14:textId="77777777" w:rsidTr="00D87BB6">
        <w:trPr>
          <w:trHeight w:val="315"/>
          <w:jc w:val="center"/>
        </w:trPr>
        <w:tc>
          <w:tcPr>
            <w:tcW w:w="3298" w:type="dxa"/>
            <w:tcBorders>
              <w:top w:val="nil"/>
              <w:left w:val="single" w:sz="8" w:space="0" w:color="auto"/>
              <w:bottom w:val="nil"/>
              <w:right w:val="single" w:sz="8" w:space="0" w:color="auto"/>
            </w:tcBorders>
            <w:shd w:val="clear" w:color="auto" w:fill="auto"/>
            <w:noWrap/>
            <w:vAlign w:val="bottom"/>
            <w:hideMark/>
          </w:tcPr>
          <w:p w14:paraId="7C5BC565"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YUV, camera captured, 1080p</w:t>
            </w:r>
          </w:p>
        </w:tc>
        <w:tc>
          <w:tcPr>
            <w:tcW w:w="676" w:type="dxa"/>
            <w:tcBorders>
              <w:top w:val="nil"/>
              <w:left w:val="nil"/>
              <w:bottom w:val="single" w:sz="8" w:space="0" w:color="auto"/>
              <w:right w:val="single" w:sz="4" w:space="0" w:color="auto"/>
            </w:tcBorders>
            <w:shd w:val="clear" w:color="auto" w:fill="auto"/>
            <w:noWrap/>
            <w:vAlign w:val="bottom"/>
            <w:hideMark/>
          </w:tcPr>
          <w:p w14:paraId="67B09EE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4" w:space="0" w:color="auto"/>
            </w:tcBorders>
            <w:shd w:val="clear" w:color="auto" w:fill="auto"/>
            <w:noWrap/>
            <w:vAlign w:val="bottom"/>
            <w:hideMark/>
          </w:tcPr>
          <w:p w14:paraId="7DCD4E2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4" w:space="0" w:color="auto"/>
            </w:tcBorders>
            <w:shd w:val="clear" w:color="auto" w:fill="auto"/>
            <w:noWrap/>
            <w:vAlign w:val="bottom"/>
            <w:hideMark/>
          </w:tcPr>
          <w:p w14:paraId="483BEB2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8" w:space="0" w:color="auto"/>
            </w:tcBorders>
            <w:shd w:val="clear" w:color="auto" w:fill="auto"/>
            <w:noWrap/>
            <w:vAlign w:val="bottom"/>
            <w:hideMark/>
          </w:tcPr>
          <w:p w14:paraId="3DB9585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4" w:space="0" w:color="auto"/>
            </w:tcBorders>
            <w:shd w:val="clear" w:color="auto" w:fill="auto"/>
            <w:noWrap/>
            <w:vAlign w:val="bottom"/>
            <w:hideMark/>
          </w:tcPr>
          <w:p w14:paraId="0A7ED04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4" w:space="0" w:color="auto"/>
            </w:tcBorders>
            <w:shd w:val="clear" w:color="auto" w:fill="auto"/>
            <w:noWrap/>
            <w:vAlign w:val="bottom"/>
            <w:hideMark/>
          </w:tcPr>
          <w:p w14:paraId="3E09295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4" w:space="0" w:color="auto"/>
            </w:tcBorders>
            <w:shd w:val="clear" w:color="auto" w:fill="auto"/>
            <w:noWrap/>
            <w:vAlign w:val="bottom"/>
            <w:hideMark/>
          </w:tcPr>
          <w:p w14:paraId="008461A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8" w:space="0" w:color="auto"/>
            </w:tcBorders>
            <w:shd w:val="clear" w:color="auto" w:fill="auto"/>
            <w:noWrap/>
            <w:vAlign w:val="bottom"/>
            <w:hideMark/>
          </w:tcPr>
          <w:p w14:paraId="71A3E69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4" w:space="0" w:color="auto"/>
            </w:tcBorders>
            <w:shd w:val="clear" w:color="auto" w:fill="auto"/>
            <w:noWrap/>
            <w:vAlign w:val="bottom"/>
            <w:hideMark/>
          </w:tcPr>
          <w:p w14:paraId="37D2FAC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87" w:type="dxa"/>
            <w:tcBorders>
              <w:top w:val="nil"/>
              <w:left w:val="nil"/>
              <w:bottom w:val="single" w:sz="8" w:space="0" w:color="auto"/>
              <w:right w:val="single" w:sz="4" w:space="0" w:color="auto"/>
            </w:tcBorders>
            <w:shd w:val="clear" w:color="auto" w:fill="auto"/>
            <w:noWrap/>
            <w:vAlign w:val="bottom"/>
            <w:hideMark/>
          </w:tcPr>
          <w:p w14:paraId="33EBF00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4" w:space="0" w:color="auto"/>
            </w:tcBorders>
            <w:shd w:val="clear" w:color="auto" w:fill="auto"/>
            <w:noWrap/>
            <w:vAlign w:val="bottom"/>
            <w:hideMark/>
          </w:tcPr>
          <w:p w14:paraId="7D63EB72"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59" w:type="dxa"/>
            <w:tcBorders>
              <w:top w:val="nil"/>
              <w:left w:val="nil"/>
              <w:bottom w:val="single" w:sz="8" w:space="0" w:color="auto"/>
              <w:right w:val="single" w:sz="8" w:space="0" w:color="auto"/>
            </w:tcBorders>
            <w:shd w:val="clear" w:color="auto" w:fill="auto"/>
            <w:noWrap/>
            <w:vAlign w:val="bottom"/>
            <w:hideMark/>
          </w:tcPr>
          <w:p w14:paraId="7D4C6960"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r>
      <w:tr w:rsidR="00D87BB6" w:rsidRPr="00D87BB6" w14:paraId="394B9F10" w14:textId="77777777" w:rsidTr="00D87BB6">
        <w:trPr>
          <w:trHeight w:val="300"/>
          <w:jc w:val="center"/>
        </w:trPr>
        <w:tc>
          <w:tcPr>
            <w:tcW w:w="3298"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23979747"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Enc Time[%]</w:t>
            </w:r>
          </w:p>
        </w:tc>
        <w:tc>
          <w:tcPr>
            <w:tcW w:w="2704" w:type="dxa"/>
            <w:gridSpan w:val="4"/>
            <w:tcBorders>
              <w:top w:val="nil"/>
              <w:left w:val="nil"/>
              <w:bottom w:val="single" w:sz="4" w:space="0" w:color="auto"/>
              <w:right w:val="single" w:sz="8" w:space="0" w:color="000000"/>
            </w:tcBorders>
            <w:shd w:val="clear" w:color="auto" w:fill="auto"/>
            <w:noWrap/>
            <w:vAlign w:val="bottom"/>
            <w:hideMark/>
          </w:tcPr>
          <w:p w14:paraId="09933E1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98%</w:t>
            </w:r>
          </w:p>
        </w:tc>
        <w:tc>
          <w:tcPr>
            <w:tcW w:w="2704" w:type="dxa"/>
            <w:gridSpan w:val="4"/>
            <w:tcBorders>
              <w:top w:val="single" w:sz="8" w:space="0" w:color="auto"/>
              <w:left w:val="nil"/>
              <w:bottom w:val="single" w:sz="4" w:space="0" w:color="auto"/>
              <w:right w:val="single" w:sz="8" w:space="0" w:color="000000"/>
            </w:tcBorders>
            <w:shd w:val="clear" w:color="auto" w:fill="auto"/>
            <w:noWrap/>
            <w:vAlign w:val="bottom"/>
            <w:hideMark/>
          </w:tcPr>
          <w:p w14:paraId="70C27E4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96%</w:t>
            </w:r>
          </w:p>
        </w:tc>
        <w:tc>
          <w:tcPr>
            <w:tcW w:w="2698" w:type="dxa"/>
            <w:gridSpan w:val="4"/>
            <w:tcBorders>
              <w:top w:val="nil"/>
              <w:left w:val="nil"/>
              <w:bottom w:val="single" w:sz="4" w:space="0" w:color="auto"/>
              <w:right w:val="single" w:sz="8" w:space="0" w:color="000000"/>
            </w:tcBorders>
            <w:shd w:val="clear" w:color="auto" w:fill="auto"/>
            <w:noWrap/>
            <w:vAlign w:val="bottom"/>
            <w:hideMark/>
          </w:tcPr>
          <w:p w14:paraId="707450C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97%</w:t>
            </w:r>
          </w:p>
        </w:tc>
      </w:tr>
      <w:tr w:rsidR="00D87BB6" w:rsidRPr="00D87BB6" w14:paraId="53618826" w14:textId="77777777" w:rsidTr="00D87BB6">
        <w:trPr>
          <w:trHeight w:val="315"/>
          <w:jc w:val="center"/>
        </w:trPr>
        <w:tc>
          <w:tcPr>
            <w:tcW w:w="3298" w:type="dxa"/>
            <w:tcBorders>
              <w:top w:val="nil"/>
              <w:left w:val="single" w:sz="8" w:space="0" w:color="auto"/>
              <w:bottom w:val="single" w:sz="8" w:space="0" w:color="auto"/>
              <w:right w:val="single" w:sz="8" w:space="0" w:color="auto"/>
            </w:tcBorders>
            <w:shd w:val="clear" w:color="auto" w:fill="auto"/>
            <w:noWrap/>
            <w:vAlign w:val="bottom"/>
            <w:hideMark/>
          </w:tcPr>
          <w:p w14:paraId="2521E847"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Dec Time[%]</w:t>
            </w:r>
          </w:p>
        </w:tc>
        <w:tc>
          <w:tcPr>
            <w:tcW w:w="2704"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20D8BFD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96%</w:t>
            </w:r>
          </w:p>
        </w:tc>
        <w:tc>
          <w:tcPr>
            <w:tcW w:w="2704"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3645537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102%</w:t>
            </w:r>
          </w:p>
        </w:tc>
        <w:tc>
          <w:tcPr>
            <w:tcW w:w="2698"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1CA0797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101%</w:t>
            </w:r>
          </w:p>
        </w:tc>
      </w:tr>
    </w:tbl>
    <w:p w14:paraId="5FB10E8B" w14:textId="77777777" w:rsidR="00205A35" w:rsidRDefault="00205A35" w:rsidP="00F56426"/>
    <w:p w14:paraId="2687C430" w14:textId="77777777" w:rsidR="00C74194" w:rsidRDefault="00C74194" w:rsidP="00C74194">
      <w:pPr>
        <w:pStyle w:val="Caption"/>
        <w:jc w:val="center"/>
      </w:pPr>
      <w:bookmarkStart w:id="104" w:name="_Ref410126487"/>
      <w:commentRangeStart w:id="105"/>
      <w:r w:rsidRPr="00FA1324">
        <w:t xml:space="preserve">Table </w:t>
      </w:r>
      <w:r w:rsidR="00A83609">
        <w:fldChar w:fldCharType="begin"/>
      </w:r>
      <w:r w:rsidR="00A83609">
        <w:instrText xml:space="preserve"> SEQ Table \* ARABIC </w:instrText>
      </w:r>
      <w:r w:rsidR="00A83609">
        <w:fldChar w:fldCharType="separate"/>
      </w:r>
      <w:r w:rsidR="00E53506">
        <w:rPr>
          <w:noProof/>
        </w:rPr>
        <w:t>4</w:t>
      </w:r>
      <w:r w:rsidR="00A83609">
        <w:rPr>
          <w:noProof/>
        </w:rPr>
        <w:fldChar w:fldCharType="end"/>
      </w:r>
      <w:bookmarkEnd w:id="104"/>
      <w:r w:rsidRPr="00FA1324">
        <w:t xml:space="preserve">. Average BD rate reduction for </w:t>
      </w:r>
      <w:r w:rsidR="00E53506">
        <w:t xml:space="preserve">Test-A </w:t>
      </w:r>
      <w:r>
        <w:t xml:space="preserve">420 lossless coding </w:t>
      </w:r>
      <w:r w:rsidRPr="00FA1324">
        <w:t xml:space="preserve">compared with </w:t>
      </w:r>
      <w:r>
        <w:t xml:space="preserve">SCM-3.0 </w:t>
      </w:r>
      <w:r w:rsidRPr="00FA1324">
        <w:t>anchors</w:t>
      </w:r>
      <w:commentRangeEnd w:id="105"/>
      <w:r w:rsidR="00330E09">
        <w:rPr>
          <w:rStyle w:val="CommentReference"/>
          <w:b w:val="0"/>
          <w:bCs w:val="0"/>
        </w:rPr>
        <w:commentReference w:id="105"/>
      </w:r>
    </w:p>
    <w:tbl>
      <w:tblPr>
        <w:tblW w:w="11118" w:type="dxa"/>
        <w:jc w:val="center"/>
        <w:tblLook w:val="04A0" w:firstRow="1" w:lastRow="0" w:firstColumn="1" w:lastColumn="0" w:noHBand="0" w:noVBand="1"/>
      </w:tblPr>
      <w:tblGrid>
        <w:gridCol w:w="2403"/>
        <w:gridCol w:w="927"/>
        <w:gridCol w:w="831"/>
        <w:gridCol w:w="699"/>
        <w:gridCol w:w="720"/>
        <w:gridCol w:w="676"/>
        <w:gridCol w:w="676"/>
        <w:gridCol w:w="676"/>
        <w:gridCol w:w="762"/>
        <w:gridCol w:w="720"/>
        <w:gridCol w:w="676"/>
        <w:gridCol w:w="676"/>
        <w:gridCol w:w="676"/>
      </w:tblGrid>
      <w:tr w:rsidR="00D87BB6" w:rsidRPr="00D87BB6" w14:paraId="74E35AE2" w14:textId="77777777" w:rsidTr="00D87BB6">
        <w:trPr>
          <w:trHeight w:val="315"/>
          <w:jc w:val="center"/>
        </w:trPr>
        <w:tc>
          <w:tcPr>
            <w:tcW w:w="2403" w:type="dxa"/>
            <w:tcBorders>
              <w:top w:val="nil"/>
              <w:left w:val="nil"/>
              <w:bottom w:val="nil"/>
              <w:right w:val="single" w:sz="8" w:space="0" w:color="auto"/>
            </w:tcBorders>
            <w:shd w:val="clear" w:color="auto" w:fill="auto"/>
            <w:noWrap/>
            <w:vAlign w:val="bottom"/>
            <w:hideMark/>
          </w:tcPr>
          <w:p w14:paraId="417E292C"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 </w:t>
            </w:r>
          </w:p>
        </w:tc>
        <w:tc>
          <w:tcPr>
            <w:tcW w:w="3177" w:type="dxa"/>
            <w:gridSpan w:val="4"/>
            <w:tcBorders>
              <w:top w:val="single" w:sz="8" w:space="0" w:color="auto"/>
              <w:left w:val="nil"/>
              <w:bottom w:val="nil"/>
              <w:right w:val="single" w:sz="8" w:space="0" w:color="000000"/>
            </w:tcBorders>
            <w:shd w:val="clear" w:color="000000" w:fill="808080"/>
            <w:noWrap/>
            <w:vAlign w:val="bottom"/>
            <w:hideMark/>
          </w:tcPr>
          <w:p w14:paraId="1FFE5E9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D87BB6">
              <w:rPr>
                <w:rFonts w:ascii="Arial" w:eastAsia="Times New Roman" w:hAnsi="Arial" w:cs="Arial"/>
                <w:b/>
                <w:bCs/>
                <w:color w:val="FFFFFF"/>
                <w:sz w:val="14"/>
                <w:szCs w:val="14"/>
                <w:lang w:eastAsia="zh-CN"/>
              </w:rPr>
              <w:t>All Intra</w:t>
            </w:r>
          </w:p>
        </w:tc>
        <w:tc>
          <w:tcPr>
            <w:tcW w:w="2790" w:type="dxa"/>
            <w:gridSpan w:val="4"/>
            <w:tcBorders>
              <w:top w:val="single" w:sz="8" w:space="0" w:color="auto"/>
              <w:left w:val="nil"/>
              <w:bottom w:val="nil"/>
              <w:right w:val="single" w:sz="8" w:space="0" w:color="000000"/>
            </w:tcBorders>
            <w:shd w:val="clear" w:color="000000" w:fill="808080"/>
            <w:noWrap/>
            <w:vAlign w:val="bottom"/>
            <w:hideMark/>
          </w:tcPr>
          <w:p w14:paraId="7C80A0D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D87BB6">
              <w:rPr>
                <w:rFonts w:ascii="Arial" w:eastAsia="Times New Roman" w:hAnsi="Arial" w:cs="Arial"/>
                <w:b/>
                <w:bCs/>
                <w:color w:val="FFFFFF"/>
                <w:sz w:val="14"/>
                <w:szCs w:val="14"/>
                <w:lang w:eastAsia="zh-CN"/>
              </w:rPr>
              <w:t>Random Access</w:t>
            </w:r>
          </w:p>
        </w:tc>
        <w:tc>
          <w:tcPr>
            <w:tcW w:w="2748" w:type="dxa"/>
            <w:gridSpan w:val="4"/>
            <w:tcBorders>
              <w:top w:val="single" w:sz="8" w:space="0" w:color="auto"/>
              <w:left w:val="nil"/>
              <w:bottom w:val="nil"/>
              <w:right w:val="single" w:sz="8" w:space="0" w:color="000000"/>
            </w:tcBorders>
            <w:shd w:val="clear" w:color="000000" w:fill="808080"/>
            <w:noWrap/>
            <w:vAlign w:val="bottom"/>
            <w:hideMark/>
          </w:tcPr>
          <w:p w14:paraId="6DA8842B"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D87BB6">
              <w:rPr>
                <w:rFonts w:ascii="Arial" w:eastAsia="Times New Roman" w:hAnsi="Arial" w:cs="Arial"/>
                <w:b/>
                <w:bCs/>
                <w:color w:val="FFFFFF"/>
                <w:sz w:val="14"/>
                <w:szCs w:val="14"/>
                <w:lang w:eastAsia="zh-CN"/>
              </w:rPr>
              <w:t>Low Delay B</w:t>
            </w:r>
          </w:p>
        </w:tc>
      </w:tr>
      <w:tr w:rsidR="00D87BB6" w:rsidRPr="00D87BB6" w14:paraId="05158583" w14:textId="77777777" w:rsidTr="00D87BB6">
        <w:trPr>
          <w:trHeight w:val="450"/>
          <w:jc w:val="center"/>
        </w:trPr>
        <w:tc>
          <w:tcPr>
            <w:tcW w:w="2403" w:type="dxa"/>
            <w:tcBorders>
              <w:top w:val="nil"/>
              <w:left w:val="nil"/>
              <w:bottom w:val="nil"/>
              <w:right w:val="single" w:sz="8" w:space="0" w:color="auto"/>
            </w:tcBorders>
            <w:shd w:val="clear" w:color="auto" w:fill="auto"/>
            <w:noWrap/>
            <w:vAlign w:val="bottom"/>
            <w:hideMark/>
          </w:tcPr>
          <w:p w14:paraId="51227448"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lastRenderedPageBreak/>
              <w:t> </w:t>
            </w:r>
          </w:p>
        </w:tc>
        <w:tc>
          <w:tcPr>
            <w:tcW w:w="927" w:type="dxa"/>
            <w:vMerge w:val="restart"/>
            <w:tcBorders>
              <w:top w:val="single" w:sz="8" w:space="0" w:color="auto"/>
              <w:left w:val="nil"/>
              <w:bottom w:val="nil"/>
              <w:right w:val="single" w:sz="4" w:space="0" w:color="auto"/>
            </w:tcBorders>
            <w:shd w:val="clear" w:color="auto" w:fill="auto"/>
            <w:vAlign w:val="bottom"/>
            <w:hideMark/>
          </w:tcPr>
          <w:p w14:paraId="31D3C27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(Total)</w:t>
            </w:r>
          </w:p>
        </w:tc>
        <w:tc>
          <w:tcPr>
            <w:tcW w:w="831"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23D79CE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(Avg</w:t>
            </w:r>
            <w:r>
              <w:rPr>
                <w:rFonts w:ascii="Arial" w:eastAsia="Times New Roman" w:hAnsi="Arial" w:cs="Arial"/>
                <w:color w:val="000000"/>
                <w:sz w:val="14"/>
                <w:szCs w:val="14"/>
                <w:lang w:eastAsia="zh-CN"/>
              </w:rPr>
              <w:t>.</w:t>
            </w:r>
            <w:r w:rsidRPr="00D87BB6">
              <w:rPr>
                <w:rFonts w:ascii="Arial" w:eastAsia="Times New Roman" w:hAnsi="Arial" w:cs="Arial"/>
                <w:color w:val="000000"/>
                <w:sz w:val="14"/>
                <w:szCs w:val="14"/>
                <w:lang w:eastAsia="zh-CN"/>
              </w:rPr>
              <w:t>)</w:t>
            </w:r>
          </w:p>
        </w:tc>
        <w:tc>
          <w:tcPr>
            <w:tcW w:w="699"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21AA3B2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w:t>
            </w:r>
            <w:r w:rsidRPr="00D87BB6">
              <w:rPr>
                <w:rFonts w:ascii="Arial" w:eastAsia="Times New Roman" w:hAnsi="Arial" w:cs="Arial"/>
                <w:color w:val="000000"/>
                <w:sz w:val="14"/>
                <w:szCs w:val="14"/>
                <w:lang w:eastAsia="zh-CN"/>
              </w:rPr>
              <w:br/>
              <w:t>(Min)</w:t>
            </w:r>
          </w:p>
        </w:tc>
        <w:tc>
          <w:tcPr>
            <w:tcW w:w="7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14:paraId="1AAD2C9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(Max)</w:t>
            </w:r>
          </w:p>
        </w:tc>
        <w:tc>
          <w:tcPr>
            <w:tcW w:w="676" w:type="dxa"/>
            <w:vMerge w:val="restart"/>
            <w:tcBorders>
              <w:top w:val="single" w:sz="8" w:space="0" w:color="auto"/>
              <w:left w:val="nil"/>
              <w:bottom w:val="nil"/>
              <w:right w:val="single" w:sz="4" w:space="0" w:color="auto"/>
            </w:tcBorders>
            <w:shd w:val="clear" w:color="auto" w:fill="auto"/>
            <w:vAlign w:val="bottom"/>
            <w:hideMark/>
          </w:tcPr>
          <w:p w14:paraId="0093ED9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(Total)</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460E090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(Avg</w:t>
            </w:r>
            <w:r>
              <w:rPr>
                <w:rFonts w:ascii="Arial" w:eastAsia="Times New Roman" w:hAnsi="Arial" w:cs="Arial"/>
                <w:color w:val="000000"/>
                <w:sz w:val="14"/>
                <w:szCs w:val="14"/>
                <w:lang w:eastAsia="zh-CN"/>
              </w:rPr>
              <w:t>.</w:t>
            </w:r>
            <w:r w:rsidRPr="00D87BB6">
              <w:rPr>
                <w:rFonts w:ascii="Arial" w:eastAsia="Times New Roman" w:hAnsi="Arial" w:cs="Arial"/>
                <w:color w:val="000000"/>
                <w:sz w:val="14"/>
                <w:szCs w:val="14"/>
                <w:lang w:eastAsia="zh-CN"/>
              </w:rPr>
              <w:t>)</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237C34B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w:t>
            </w:r>
            <w:r w:rsidRPr="00D87BB6">
              <w:rPr>
                <w:rFonts w:ascii="Arial" w:eastAsia="Times New Roman" w:hAnsi="Arial" w:cs="Arial"/>
                <w:color w:val="000000"/>
                <w:sz w:val="14"/>
                <w:szCs w:val="14"/>
                <w:lang w:eastAsia="zh-CN"/>
              </w:rPr>
              <w:br/>
              <w:t>(Min)</w:t>
            </w:r>
          </w:p>
        </w:tc>
        <w:tc>
          <w:tcPr>
            <w:tcW w:w="762"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14:paraId="6EFF557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(Max)</w:t>
            </w:r>
          </w:p>
        </w:tc>
        <w:tc>
          <w:tcPr>
            <w:tcW w:w="720" w:type="dxa"/>
            <w:vMerge w:val="restart"/>
            <w:tcBorders>
              <w:top w:val="single" w:sz="8" w:space="0" w:color="auto"/>
              <w:left w:val="nil"/>
              <w:bottom w:val="nil"/>
              <w:right w:val="single" w:sz="4" w:space="0" w:color="auto"/>
            </w:tcBorders>
            <w:shd w:val="clear" w:color="auto" w:fill="auto"/>
            <w:vAlign w:val="bottom"/>
            <w:hideMark/>
          </w:tcPr>
          <w:p w14:paraId="547F12F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(Total)</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2A07926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(Avg</w:t>
            </w:r>
            <w:r>
              <w:rPr>
                <w:rFonts w:ascii="Arial" w:eastAsia="Times New Roman" w:hAnsi="Arial" w:cs="Arial"/>
                <w:color w:val="000000"/>
                <w:sz w:val="14"/>
                <w:szCs w:val="14"/>
                <w:lang w:eastAsia="zh-CN"/>
              </w:rPr>
              <w:t>.</w:t>
            </w:r>
            <w:r w:rsidRPr="00D87BB6">
              <w:rPr>
                <w:rFonts w:ascii="Arial" w:eastAsia="Times New Roman" w:hAnsi="Arial" w:cs="Arial"/>
                <w:color w:val="000000"/>
                <w:sz w:val="14"/>
                <w:szCs w:val="14"/>
                <w:lang w:eastAsia="zh-CN"/>
              </w:rPr>
              <w:t>)</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7F8953B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w:t>
            </w:r>
            <w:r w:rsidRPr="00D87BB6">
              <w:rPr>
                <w:rFonts w:ascii="Arial" w:eastAsia="Times New Roman" w:hAnsi="Arial" w:cs="Arial"/>
                <w:color w:val="000000"/>
                <w:sz w:val="14"/>
                <w:szCs w:val="14"/>
                <w:lang w:eastAsia="zh-CN"/>
              </w:rPr>
              <w:br/>
              <w:t>(Min)</w:t>
            </w:r>
          </w:p>
        </w:tc>
        <w:tc>
          <w:tcPr>
            <w:tcW w:w="676"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14:paraId="525E41F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Bit-rate change (Max)</w:t>
            </w:r>
          </w:p>
        </w:tc>
      </w:tr>
      <w:tr w:rsidR="00D87BB6" w:rsidRPr="00D87BB6" w14:paraId="761F8430" w14:textId="77777777" w:rsidTr="00D87BB6">
        <w:trPr>
          <w:trHeight w:val="315"/>
          <w:jc w:val="center"/>
        </w:trPr>
        <w:tc>
          <w:tcPr>
            <w:tcW w:w="2403" w:type="dxa"/>
            <w:tcBorders>
              <w:top w:val="nil"/>
              <w:left w:val="nil"/>
              <w:bottom w:val="nil"/>
              <w:right w:val="single" w:sz="8" w:space="0" w:color="auto"/>
            </w:tcBorders>
            <w:shd w:val="clear" w:color="auto" w:fill="auto"/>
            <w:noWrap/>
            <w:vAlign w:val="bottom"/>
            <w:hideMark/>
          </w:tcPr>
          <w:p w14:paraId="25AFB1D5"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 </w:t>
            </w:r>
          </w:p>
        </w:tc>
        <w:tc>
          <w:tcPr>
            <w:tcW w:w="927" w:type="dxa"/>
            <w:vMerge/>
            <w:tcBorders>
              <w:top w:val="single" w:sz="8" w:space="0" w:color="auto"/>
              <w:left w:val="nil"/>
              <w:bottom w:val="nil"/>
              <w:right w:val="single" w:sz="4" w:space="0" w:color="auto"/>
            </w:tcBorders>
            <w:vAlign w:val="center"/>
            <w:hideMark/>
          </w:tcPr>
          <w:p w14:paraId="6045F78B"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831" w:type="dxa"/>
            <w:vMerge/>
            <w:tcBorders>
              <w:top w:val="single" w:sz="8" w:space="0" w:color="auto"/>
              <w:left w:val="single" w:sz="4" w:space="0" w:color="auto"/>
              <w:bottom w:val="single" w:sz="4" w:space="0" w:color="auto"/>
              <w:right w:val="single" w:sz="4" w:space="0" w:color="auto"/>
            </w:tcBorders>
            <w:vAlign w:val="center"/>
            <w:hideMark/>
          </w:tcPr>
          <w:p w14:paraId="77366E0D"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99" w:type="dxa"/>
            <w:vMerge/>
            <w:tcBorders>
              <w:top w:val="single" w:sz="8" w:space="0" w:color="auto"/>
              <w:left w:val="single" w:sz="4" w:space="0" w:color="auto"/>
              <w:bottom w:val="single" w:sz="4" w:space="0" w:color="auto"/>
              <w:right w:val="single" w:sz="4" w:space="0" w:color="auto"/>
            </w:tcBorders>
            <w:vAlign w:val="center"/>
            <w:hideMark/>
          </w:tcPr>
          <w:p w14:paraId="7E28F1C3"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20" w:type="dxa"/>
            <w:vMerge/>
            <w:tcBorders>
              <w:top w:val="single" w:sz="8" w:space="0" w:color="auto"/>
              <w:left w:val="single" w:sz="4" w:space="0" w:color="auto"/>
              <w:bottom w:val="single" w:sz="4" w:space="0" w:color="auto"/>
              <w:right w:val="single" w:sz="8" w:space="0" w:color="auto"/>
            </w:tcBorders>
            <w:vAlign w:val="center"/>
            <w:hideMark/>
          </w:tcPr>
          <w:p w14:paraId="03CFCE97"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nil"/>
              <w:bottom w:val="nil"/>
              <w:right w:val="single" w:sz="4" w:space="0" w:color="auto"/>
            </w:tcBorders>
            <w:vAlign w:val="center"/>
            <w:hideMark/>
          </w:tcPr>
          <w:p w14:paraId="56351700"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14:paraId="4DC031EB"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14:paraId="6147D2D2"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62" w:type="dxa"/>
            <w:vMerge/>
            <w:tcBorders>
              <w:top w:val="single" w:sz="8" w:space="0" w:color="auto"/>
              <w:left w:val="single" w:sz="4" w:space="0" w:color="auto"/>
              <w:bottom w:val="single" w:sz="4" w:space="0" w:color="auto"/>
              <w:right w:val="single" w:sz="8" w:space="0" w:color="auto"/>
            </w:tcBorders>
            <w:vAlign w:val="center"/>
            <w:hideMark/>
          </w:tcPr>
          <w:p w14:paraId="1B6FA2F3"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20" w:type="dxa"/>
            <w:vMerge/>
            <w:tcBorders>
              <w:top w:val="single" w:sz="8" w:space="0" w:color="auto"/>
              <w:left w:val="nil"/>
              <w:bottom w:val="nil"/>
              <w:right w:val="single" w:sz="4" w:space="0" w:color="auto"/>
            </w:tcBorders>
            <w:vAlign w:val="center"/>
            <w:hideMark/>
          </w:tcPr>
          <w:p w14:paraId="24CB03E5"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14:paraId="1B6123D6"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14:paraId="78A892B1"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8" w:space="0" w:color="auto"/>
            </w:tcBorders>
            <w:vAlign w:val="center"/>
            <w:hideMark/>
          </w:tcPr>
          <w:p w14:paraId="76109B37"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r>
      <w:tr w:rsidR="00D87BB6" w:rsidRPr="00D87BB6" w14:paraId="612F3F7D" w14:textId="77777777" w:rsidTr="00D87BB6">
        <w:trPr>
          <w:trHeight w:val="300"/>
          <w:jc w:val="center"/>
        </w:trPr>
        <w:tc>
          <w:tcPr>
            <w:tcW w:w="2403" w:type="dxa"/>
            <w:tcBorders>
              <w:top w:val="single" w:sz="8" w:space="0" w:color="auto"/>
              <w:left w:val="single" w:sz="8" w:space="0" w:color="auto"/>
              <w:bottom w:val="nil"/>
              <w:right w:val="single" w:sz="8" w:space="0" w:color="auto"/>
            </w:tcBorders>
            <w:shd w:val="clear" w:color="auto" w:fill="auto"/>
            <w:noWrap/>
            <w:vAlign w:val="bottom"/>
            <w:hideMark/>
          </w:tcPr>
          <w:p w14:paraId="321F2557"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Text &amp; graphics with motion, 720p</w:t>
            </w:r>
          </w:p>
        </w:tc>
        <w:tc>
          <w:tcPr>
            <w:tcW w:w="927" w:type="dxa"/>
            <w:tcBorders>
              <w:top w:val="single" w:sz="8" w:space="0" w:color="auto"/>
              <w:left w:val="nil"/>
              <w:bottom w:val="single" w:sz="4" w:space="0" w:color="auto"/>
              <w:right w:val="single" w:sz="4" w:space="0" w:color="auto"/>
            </w:tcBorders>
            <w:shd w:val="clear" w:color="auto" w:fill="auto"/>
            <w:noWrap/>
            <w:vAlign w:val="bottom"/>
            <w:hideMark/>
          </w:tcPr>
          <w:p w14:paraId="6FE856D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-0.7%</w:t>
            </w:r>
          </w:p>
        </w:tc>
        <w:tc>
          <w:tcPr>
            <w:tcW w:w="831" w:type="dxa"/>
            <w:tcBorders>
              <w:top w:val="single" w:sz="8" w:space="0" w:color="auto"/>
              <w:left w:val="nil"/>
              <w:bottom w:val="single" w:sz="4" w:space="0" w:color="auto"/>
              <w:right w:val="single" w:sz="4" w:space="0" w:color="auto"/>
            </w:tcBorders>
            <w:shd w:val="clear" w:color="auto" w:fill="auto"/>
            <w:noWrap/>
            <w:vAlign w:val="bottom"/>
            <w:hideMark/>
          </w:tcPr>
          <w:p w14:paraId="3F5866F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-0.7%</w:t>
            </w:r>
          </w:p>
        </w:tc>
        <w:tc>
          <w:tcPr>
            <w:tcW w:w="699" w:type="dxa"/>
            <w:tcBorders>
              <w:top w:val="single" w:sz="8" w:space="0" w:color="auto"/>
              <w:left w:val="nil"/>
              <w:bottom w:val="single" w:sz="4" w:space="0" w:color="auto"/>
              <w:right w:val="single" w:sz="4" w:space="0" w:color="auto"/>
            </w:tcBorders>
            <w:shd w:val="clear" w:color="auto" w:fill="auto"/>
            <w:noWrap/>
            <w:vAlign w:val="bottom"/>
            <w:hideMark/>
          </w:tcPr>
          <w:p w14:paraId="3D72410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-0.8%</w:t>
            </w:r>
          </w:p>
        </w:tc>
        <w:tc>
          <w:tcPr>
            <w:tcW w:w="720" w:type="dxa"/>
            <w:tcBorders>
              <w:top w:val="single" w:sz="8" w:space="0" w:color="auto"/>
              <w:left w:val="nil"/>
              <w:bottom w:val="single" w:sz="4" w:space="0" w:color="auto"/>
              <w:right w:val="single" w:sz="8" w:space="0" w:color="auto"/>
            </w:tcBorders>
            <w:shd w:val="clear" w:color="auto" w:fill="auto"/>
            <w:noWrap/>
            <w:vAlign w:val="bottom"/>
            <w:hideMark/>
          </w:tcPr>
          <w:p w14:paraId="6335B80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-0.5%</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14:paraId="1EE2DD5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-1.2%</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14:paraId="0052D7F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-2.2%</w:t>
            </w:r>
          </w:p>
        </w:tc>
        <w:tc>
          <w:tcPr>
            <w:tcW w:w="676" w:type="dxa"/>
            <w:tcBorders>
              <w:top w:val="single" w:sz="8" w:space="0" w:color="auto"/>
              <w:left w:val="single" w:sz="4" w:space="0" w:color="auto"/>
              <w:bottom w:val="single" w:sz="4" w:space="0" w:color="auto"/>
              <w:right w:val="single" w:sz="4" w:space="0" w:color="auto"/>
            </w:tcBorders>
            <w:shd w:val="clear" w:color="000000" w:fill="FFC7CE"/>
            <w:noWrap/>
            <w:vAlign w:val="bottom"/>
            <w:hideMark/>
          </w:tcPr>
          <w:p w14:paraId="05339B10"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4"/>
                <w:lang w:eastAsia="zh-CN"/>
              </w:rPr>
            </w:pPr>
            <w:r w:rsidRPr="00D87BB6">
              <w:rPr>
                <w:rFonts w:ascii="Arial" w:eastAsia="Times New Roman" w:hAnsi="Arial" w:cs="Arial"/>
                <w:sz w:val="14"/>
                <w:szCs w:val="14"/>
                <w:lang w:eastAsia="zh-CN"/>
              </w:rPr>
              <w:t>-4.0%</w:t>
            </w:r>
          </w:p>
        </w:tc>
        <w:tc>
          <w:tcPr>
            <w:tcW w:w="762" w:type="dxa"/>
            <w:tcBorders>
              <w:top w:val="single" w:sz="8" w:space="0" w:color="auto"/>
              <w:left w:val="nil"/>
              <w:bottom w:val="single" w:sz="4" w:space="0" w:color="auto"/>
              <w:right w:val="single" w:sz="8" w:space="0" w:color="auto"/>
            </w:tcBorders>
            <w:shd w:val="clear" w:color="auto" w:fill="auto"/>
            <w:noWrap/>
            <w:vAlign w:val="bottom"/>
            <w:hideMark/>
          </w:tcPr>
          <w:p w14:paraId="27D06C1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-0.4%</w:t>
            </w:r>
          </w:p>
        </w:tc>
        <w:tc>
          <w:tcPr>
            <w:tcW w:w="720" w:type="dxa"/>
            <w:tcBorders>
              <w:top w:val="single" w:sz="8" w:space="0" w:color="auto"/>
              <w:left w:val="nil"/>
              <w:bottom w:val="single" w:sz="4" w:space="0" w:color="auto"/>
              <w:right w:val="single" w:sz="4" w:space="0" w:color="auto"/>
            </w:tcBorders>
            <w:shd w:val="clear" w:color="auto" w:fill="auto"/>
            <w:noWrap/>
            <w:vAlign w:val="bottom"/>
            <w:hideMark/>
          </w:tcPr>
          <w:p w14:paraId="01D0585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-0.4%</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14:paraId="30D9869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-0.8%</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14:paraId="240D188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-1.4%</w:t>
            </w:r>
          </w:p>
        </w:tc>
        <w:tc>
          <w:tcPr>
            <w:tcW w:w="676" w:type="dxa"/>
            <w:tcBorders>
              <w:top w:val="single" w:sz="8" w:space="0" w:color="auto"/>
              <w:left w:val="nil"/>
              <w:bottom w:val="single" w:sz="4" w:space="0" w:color="auto"/>
              <w:right w:val="single" w:sz="8" w:space="0" w:color="auto"/>
            </w:tcBorders>
            <w:shd w:val="clear" w:color="auto" w:fill="auto"/>
            <w:noWrap/>
            <w:vAlign w:val="bottom"/>
            <w:hideMark/>
          </w:tcPr>
          <w:p w14:paraId="2573A93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-0.2%</w:t>
            </w:r>
          </w:p>
        </w:tc>
      </w:tr>
      <w:tr w:rsidR="00D87BB6" w:rsidRPr="00D87BB6" w14:paraId="65076F73" w14:textId="77777777" w:rsidTr="00D87BB6">
        <w:trPr>
          <w:trHeight w:val="300"/>
          <w:jc w:val="center"/>
        </w:trPr>
        <w:tc>
          <w:tcPr>
            <w:tcW w:w="2403" w:type="dxa"/>
            <w:tcBorders>
              <w:top w:val="nil"/>
              <w:left w:val="single" w:sz="8" w:space="0" w:color="auto"/>
              <w:bottom w:val="nil"/>
              <w:right w:val="single" w:sz="8" w:space="0" w:color="auto"/>
            </w:tcBorders>
            <w:shd w:val="clear" w:color="auto" w:fill="auto"/>
            <w:noWrap/>
            <w:vAlign w:val="bottom"/>
            <w:hideMark/>
          </w:tcPr>
          <w:p w14:paraId="6CA38FD0"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Mixed content, 480p</w:t>
            </w:r>
          </w:p>
        </w:tc>
        <w:tc>
          <w:tcPr>
            <w:tcW w:w="927" w:type="dxa"/>
            <w:tcBorders>
              <w:top w:val="nil"/>
              <w:left w:val="nil"/>
              <w:bottom w:val="single" w:sz="4" w:space="0" w:color="auto"/>
              <w:right w:val="single" w:sz="4" w:space="0" w:color="auto"/>
            </w:tcBorders>
            <w:shd w:val="clear" w:color="auto" w:fill="auto"/>
            <w:noWrap/>
            <w:vAlign w:val="bottom"/>
            <w:hideMark/>
          </w:tcPr>
          <w:p w14:paraId="59D1083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831" w:type="dxa"/>
            <w:tcBorders>
              <w:top w:val="nil"/>
              <w:left w:val="nil"/>
              <w:bottom w:val="single" w:sz="4" w:space="0" w:color="auto"/>
              <w:right w:val="single" w:sz="4" w:space="0" w:color="auto"/>
            </w:tcBorders>
            <w:shd w:val="clear" w:color="auto" w:fill="auto"/>
            <w:noWrap/>
            <w:vAlign w:val="bottom"/>
            <w:hideMark/>
          </w:tcPr>
          <w:p w14:paraId="4334DDF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699" w:type="dxa"/>
            <w:tcBorders>
              <w:top w:val="nil"/>
              <w:left w:val="nil"/>
              <w:bottom w:val="single" w:sz="4" w:space="0" w:color="auto"/>
              <w:right w:val="single" w:sz="4" w:space="0" w:color="auto"/>
            </w:tcBorders>
            <w:shd w:val="clear" w:color="auto" w:fill="auto"/>
            <w:noWrap/>
            <w:vAlign w:val="bottom"/>
            <w:hideMark/>
          </w:tcPr>
          <w:p w14:paraId="5E33A76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720" w:type="dxa"/>
            <w:tcBorders>
              <w:top w:val="nil"/>
              <w:left w:val="nil"/>
              <w:bottom w:val="single" w:sz="4" w:space="0" w:color="auto"/>
              <w:right w:val="single" w:sz="8" w:space="0" w:color="auto"/>
            </w:tcBorders>
            <w:shd w:val="clear" w:color="auto" w:fill="auto"/>
            <w:noWrap/>
            <w:vAlign w:val="bottom"/>
            <w:hideMark/>
          </w:tcPr>
          <w:p w14:paraId="7EAA7C2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676" w:type="dxa"/>
            <w:tcBorders>
              <w:top w:val="nil"/>
              <w:left w:val="nil"/>
              <w:bottom w:val="single" w:sz="4" w:space="0" w:color="auto"/>
              <w:right w:val="single" w:sz="4" w:space="0" w:color="auto"/>
            </w:tcBorders>
            <w:shd w:val="clear" w:color="auto" w:fill="auto"/>
            <w:noWrap/>
            <w:vAlign w:val="bottom"/>
            <w:hideMark/>
          </w:tcPr>
          <w:p w14:paraId="6D6AAF0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30CA645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5F78E0C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762" w:type="dxa"/>
            <w:tcBorders>
              <w:top w:val="nil"/>
              <w:left w:val="nil"/>
              <w:bottom w:val="single" w:sz="4" w:space="0" w:color="auto"/>
              <w:right w:val="single" w:sz="8" w:space="0" w:color="auto"/>
            </w:tcBorders>
            <w:shd w:val="clear" w:color="auto" w:fill="auto"/>
            <w:noWrap/>
            <w:vAlign w:val="bottom"/>
            <w:hideMark/>
          </w:tcPr>
          <w:p w14:paraId="3B543DC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720" w:type="dxa"/>
            <w:tcBorders>
              <w:top w:val="nil"/>
              <w:left w:val="nil"/>
              <w:bottom w:val="single" w:sz="4" w:space="0" w:color="auto"/>
              <w:right w:val="single" w:sz="4" w:space="0" w:color="auto"/>
            </w:tcBorders>
            <w:shd w:val="clear" w:color="auto" w:fill="auto"/>
            <w:noWrap/>
            <w:vAlign w:val="bottom"/>
            <w:hideMark/>
          </w:tcPr>
          <w:p w14:paraId="29D41048"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47816B1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4AF5BEB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14:paraId="50A1AA1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r>
      <w:tr w:rsidR="00D87BB6" w:rsidRPr="00D87BB6" w14:paraId="2D0146E0" w14:textId="77777777" w:rsidTr="00D87BB6">
        <w:trPr>
          <w:trHeight w:val="315"/>
          <w:jc w:val="center"/>
        </w:trPr>
        <w:tc>
          <w:tcPr>
            <w:tcW w:w="2403" w:type="dxa"/>
            <w:tcBorders>
              <w:top w:val="nil"/>
              <w:left w:val="single" w:sz="8" w:space="0" w:color="auto"/>
              <w:bottom w:val="nil"/>
              <w:right w:val="single" w:sz="8" w:space="0" w:color="auto"/>
            </w:tcBorders>
            <w:shd w:val="clear" w:color="auto" w:fill="auto"/>
            <w:noWrap/>
            <w:vAlign w:val="bottom"/>
            <w:hideMark/>
          </w:tcPr>
          <w:p w14:paraId="694B7DF8"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Animation, 768p</w:t>
            </w:r>
          </w:p>
        </w:tc>
        <w:tc>
          <w:tcPr>
            <w:tcW w:w="927" w:type="dxa"/>
            <w:tcBorders>
              <w:top w:val="nil"/>
              <w:left w:val="nil"/>
              <w:bottom w:val="nil"/>
              <w:right w:val="single" w:sz="4" w:space="0" w:color="auto"/>
            </w:tcBorders>
            <w:shd w:val="clear" w:color="auto" w:fill="auto"/>
            <w:noWrap/>
            <w:vAlign w:val="bottom"/>
            <w:hideMark/>
          </w:tcPr>
          <w:p w14:paraId="102C8237"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831" w:type="dxa"/>
            <w:tcBorders>
              <w:top w:val="nil"/>
              <w:left w:val="nil"/>
              <w:bottom w:val="nil"/>
              <w:right w:val="single" w:sz="4" w:space="0" w:color="auto"/>
            </w:tcBorders>
            <w:shd w:val="clear" w:color="auto" w:fill="auto"/>
            <w:noWrap/>
            <w:vAlign w:val="bottom"/>
            <w:hideMark/>
          </w:tcPr>
          <w:p w14:paraId="168C39C5"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699" w:type="dxa"/>
            <w:tcBorders>
              <w:top w:val="nil"/>
              <w:left w:val="nil"/>
              <w:bottom w:val="nil"/>
              <w:right w:val="single" w:sz="4" w:space="0" w:color="auto"/>
            </w:tcBorders>
            <w:shd w:val="clear" w:color="auto" w:fill="auto"/>
            <w:noWrap/>
            <w:vAlign w:val="bottom"/>
            <w:hideMark/>
          </w:tcPr>
          <w:p w14:paraId="1C91007A"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720" w:type="dxa"/>
            <w:tcBorders>
              <w:top w:val="nil"/>
              <w:left w:val="nil"/>
              <w:bottom w:val="nil"/>
              <w:right w:val="single" w:sz="8" w:space="0" w:color="auto"/>
            </w:tcBorders>
            <w:shd w:val="clear" w:color="auto" w:fill="auto"/>
            <w:noWrap/>
            <w:vAlign w:val="bottom"/>
            <w:hideMark/>
          </w:tcPr>
          <w:p w14:paraId="01CC0DD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676" w:type="dxa"/>
            <w:tcBorders>
              <w:top w:val="nil"/>
              <w:left w:val="nil"/>
              <w:bottom w:val="single" w:sz="8" w:space="0" w:color="auto"/>
              <w:right w:val="single" w:sz="4" w:space="0" w:color="auto"/>
            </w:tcBorders>
            <w:shd w:val="clear" w:color="auto" w:fill="auto"/>
            <w:noWrap/>
            <w:vAlign w:val="bottom"/>
            <w:hideMark/>
          </w:tcPr>
          <w:p w14:paraId="0C3C539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676" w:type="dxa"/>
            <w:tcBorders>
              <w:top w:val="nil"/>
              <w:left w:val="nil"/>
              <w:bottom w:val="single" w:sz="8" w:space="0" w:color="auto"/>
              <w:right w:val="single" w:sz="4" w:space="0" w:color="auto"/>
            </w:tcBorders>
            <w:shd w:val="clear" w:color="auto" w:fill="auto"/>
            <w:noWrap/>
            <w:vAlign w:val="bottom"/>
            <w:hideMark/>
          </w:tcPr>
          <w:p w14:paraId="01608BB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676" w:type="dxa"/>
            <w:tcBorders>
              <w:top w:val="nil"/>
              <w:left w:val="nil"/>
              <w:bottom w:val="single" w:sz="8" w:space="0" w:color="auto"/>
              <w:right w:val="single" w:sz="4" w:space="0" w:color="auto"/>
            </w:tcBorders>
            <w:shd w:val="clear" w:color="auto" w:fill="auto"/>
            <w:noWrap/>
            <w:vAlign w:val="bottom"/>
            <w:hideMark/>
          </w:tcPr>
          <w:p w14:paraId="6FDC1E7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762" w:type="dxa"/>
            <w:tcBorders>
              <w:top w:val="nil"/>
              <w:left w:val="nil"/>
              <w:bottom w:val="single" w:sz="8" w:space="0" w:color="auto"/>
              <w:right w:val="single" w:sz="8" w:space="0" w:color="auto"/>
            </w:tcBorders>
            <w:shd w:val="clear" w:color="auto" w:fill="auto"/>
            <w:noWrap/>
            <w:vAlign w:val="bottom"/>
            <w:hideMark/>
          </w:tcPr>
          <w:p w14:paraId="6A88D07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720" w:type="dxa"/>
            <w:tcBorders>
              <w:top w:val="nil"/>
              <w:left w:val="nil"/>
              <w:bottom w:val="single" w:sz="8" w:space="0" w:color="auto"/>
              <w:right w:val="single" w:sz="4" w:space="0" w:color="auto"/>
            </w:tcBorders>
            <w:shd w:val="clear" w:color="auto" w:fill="auto"/>
            <w:noWrap/>
            <w:vAlign w:val="bottom"/>
            <w:hideMark/>
          </w:tcPr>
          <w:p w14:paraId="1DB31810"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676" w:type="dxa"/>
            <w:tcBorders>
              <w:top w:val="nil"/>
              <w:left w:val="nil"/>
              <w:bottom w:val="single" w:sz="8" w:space="0" w:color="auto"/>
              <w:right w:val="single" w:sz="4" w:space="0" w:color="auto"/>
            </w:tcBorders>
            <w:shd w:val="clear" w:color="auto" w:fill="auto"/>
            <w:noWrap/>
            <w:vAlign w:val="bottom"/>
            <w:hideMark/>
          </w:tcPr>
          <w:p w14:paraId="7AAEF0A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676" w:type="dxa"/>
            <w:tcBorders>
              <w:top w:val="nil"/>
              <w:left w:val="nil"/>
              <w:bottom w:val="single" w:sz="8" w:space="0" w:color="auto"/>
              <w:right w:val="single" w:sz="4" w:space="0" w:color="auto"/>
            </w:tcBorders>
            <w:shd w:val="clear" w:color="auto" w:fill="auto"/>
            <w:noWrap/>
            <w:vAlign w:val="bottom"/>
            <w:hideMark/>
          </w:tcPr>
          <w:p w14:paraId="24543F5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676" w:type="dxa"/>
            <w:tcBorders>
              <w:top w:val="nil"/>
              <w:left w:val="nil"/>
              <w:bottom w:val="single" w:sz="8" w:space="0" w:color="auto"/>
              <w:right w:val="single" w:sz="8" w:space="0" w:color="auto"/>
            </w:tcBorders>
            <w:shd w:val="clear" w:color="auto" w:fill="auto"/>
            <w:noWrap/>
            <w:vAlign w:val="bottom"/>
            <w:hideMark/>
          </w:tcPr>
          <w:p w14:paraId="4F0FD23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r>
      <w:tr w:rsidR="00D87BB6" w:rsidRPr="00D87BB6" w14:paraId="538BDD89" w14:textId="77777777" w:rsidTr="00D87BB6">
        <w:trPr>
          <w:trHeight w:val="315"/>
          <w:jc w:val="center"/>
        </w:trPr>
        <w:tc>
          <w:tcPr>
            <w:tcW w:w="240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508DB9D"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Average of all sequences</w:t>
            </w:r>
          </w:p>
        </w:tc>
        <w:tc>
          <w:tcPr>
            <w:tcW w:w="927" w:type="dxa"/>
            <w:tcBorders>
              <w:top w:val="single" w:sz="8" w:space="0" w:color="auto"/>
              <w:left w:val="nil"/>
              <w:bottom w:val="single" w:sz="8" w:space="0" w:color="auto"/>
              <w:right w:val="single" w:sz="4" w:space="0" w:color="auto"/>
            </w:tcBorders>
            <w:shd w:val="clear" w:color="auto" w:fill="auto"/>
            <w:noWrap/>
            <w:vAlign w:val="bottom"/>
            <w:hideMark/>
          </w:tcPr>
          <w:p w14:paraId="5FDDE083"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-0.2%</w:t>
            </w:r>
          </w:p>
        </w:tc>
        <w:tc>
          <w:tcPr>
            <w:tcW w:w="831" w:type="dxa"/>
            <w:tcBorders>
              <w:top w:val="single" w:sz="8" w:space="0" w:color="auto"/>
              <w:left w:val="nil"/>
              <w:bottom w:val="single" w:sz="8" w:space="0" w:color="auto"/>
              <w:right w:val="single" w:sz="4" w:space="0" w:color="auto"/>
            </w:tcBorders>
            <w:shd w:val="clear" w:color="auto" w:fill="auto"/>
            <w:noWrap/>
            <w:vAlign w:val="bottom"/>
            <w:hideMark/>
          </w:tcPr>
          <w:p w14:paraId="5DFAF08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-0.3%</w:t>
            </w:r>
          </w:p>
        </w:tc>
        <w:tc>
          <w:tcPr>
            <w:tcW w:w="699" w:type="dxa"/>
            <w:tcBorders>
              <w:top w:val="single" w:sz="8" w:space="0" w:color="auto"/>
              <w:left w:val="nil"/>
              <w:bottom w:val="single" w:sz="8" w:space="0" w:color="auto"/>
              <w:right w:val="single" w:sz="4" w:space="0" w:color="auto"/>
            </w:tcBorders>
            <w:shd w:val="clear" w:color="auto" w:fill="auto"/>
            <w:noWrap/>
            <w:vAlign w:val="bottom"/>
            <w:hideMark/>
          </w:tcPr>
          <w:p w14:paraId="7EEB782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-0.8%</w:t>
            </w:r>
          </w:p>
        </w:tc>
        <w:tc>
          <w:tcPr>
            <w:tcW w:w="720" w:type="dxa"/>
            <w:tcBorders>
              <w:top w:val="single" w:sz="8" w:space="0" w:color="auto"/>
              <w:left w:val="nil"/>
              <w:bottom w:val="single" w:sz="8" w:space="0" w:color="auto"/>
              <w:right w:val="single" w:sz="8" w:space="0" w:color="auto"/>
            </w:tcBorders>
            <w:shd w:val="clear" w:color="auto" w:fill="auto"/>
            <w:noWrap/>
            <w:vAlign w:val="bottom"/>
            <w:hideMark/>
          </w:tcPr>
          <w:p w14:paraId="2A6DB16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676" w:type="dxa"/>
            <w:tcBorders>
              <w:top w:val="single" w:sz="4" w:space="0" w:color="auto"/>
              <w:left w:val="nil"/>
              <w:bottom w:val="single" w:sz="8" w:space="0" w:color="auto"/>
              <w:right w:val="single" w:sz="4" w:space="0" w:color="auto"/>
            </w:tcBorders>
            <w:shd w:val="clear" w:color="auto" w:fill="auto"/>
            <w:noWrap/>
            <w:vAlign w:val="bottom"/>
            <w:hideMark/>
          </w:tcPr>
          <w:p w14:paraId="4D3BCE01"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676" w:type="dxa"/>
            <w:tcBorders>
              <w:top w:val="single" w:sz="4" w:space="0" w:color="auto"/>
              <w:left w:val="nil"/>
              <w:bottom w:val="single" w:sz="8" w:space="0" w:color="auto"/>
              <w:right w:val="single" w:sz="4" w:space="0" w:color="auto"/>
            </w:tcBorders>
            <w:shd w:val="clear" w:color="auto" w:fill="auto"/>
            <w:noWrap/>
            <w:vAlign w:val="bottom"/>
            <w:hideMark/>
          </w:tcPr>
          <w:p w14:paraId="0A5AD36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-1.1%</w:t>
            </w:r>
          </w:p>
        </w:tc>
        <w:tc>
          <w:tcPr>
            <w:tcW w:w="676" w:type="dxa"/>
            <w:tcBorders>
              <w:top w:val="single" w:sz="4" w:space="0" w:color="auto"/>
              <w:left w:val="single" w:sz="4" w:space="0" w:color="auto"/>
              <w:bottom w:val="single" w:sz="8" w:space="0" w:color="auto"/>
              <w:right w:val="single" w:sz="4" w:space="0" w:color="auto"/>
            </w:tcBorders>
            <w:shd w:val="clear" w:color="000000" w:fill="FFC7CE"/>
            <w:noWrap/>
            <w:vAlign w:val="bottom"/>
            <w:hideMark/>
          </w:tcPr>
          <w:p w14:paraId="596DFF5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4"/>
                <w:lang w:eastAsia="zh-CN"/>
              </w:rPr>
            </w:pPr>
            <w:r w:rsidRPr="00D87BB6">
              <w:rPr>
                <w:rFonts w:ascii="Arial" w:eastAsia="Times New Roman" w:hAnsi="Arial" w:cs="Arial"/>
                <w:sz w:val="14"/>
                <w:szCs w:val="14"/>
                <w:lang w:eastAsia="zh-CN"/>
              </w:rPr>
              <w:t>-4.0%</w:t>
            </w:r>
          </w:p>
        </w:tc>
        <w:tc>
          <w:tcPr>
            <w:tcW w:w="762" w:type="dxa"/>
            <w:tcBorders>
              <w:top w:val="single" w:sz="4" w:space="0" w:color="auto"/>
              <w:left w:val="nil"/>
              <w:bottom w:val="single" w:sz="8" w:space="0" w:color="auto"/>
              <w:right w:val="single" w:sz="8" w:space="0" w:color="auto"/>
            </w:tcBorders>
            <w:shd w:val="clear" w:color="auto" w:fill="auto"/>
            <w:noWrap/>
            <w:vAlign w:val="bottom"/>
            <w:hideMark/>
          </w:tcPr>
          <w:p w14:paraId="6BE9D1BF"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c>
          <w:tcPr>
            <w:tcW w:w="720" w:type="dxa"/>
            <w:tcBorders>
              <w:top w:val="single" w:sz="4" w:space="0" w:color="auto"/>
              <w:left w:val="nil"/>
              <w:bottom w:val="single" w:sz="8" w:space="0" w:color="auto"/>
              <w:right w:val="single" w:sz="4" w:space="0" w:color="auto"/>
            </w:tcBorders>
            <w:shd w:val="clear" w:color="auto" w:fill="auto"/>
            <w:noWrap/>
            <w:vAlign w:val="bottom"/>
            <w:hideMark/>
          </w:tcPr>
          <w:p w14:paraId="0420731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-0.1%</w:t>
            </w:r>
          </w:p>
        </w:tc>
        <w:tc>
          <w:tcPr>
            <w:tcW w:w="676" w:type="dxa"/>
            <w:tcBorders>
              <w:top w:val="single" w:sz="4" w:space="0" w:color="auto"/>
              <w:left w:val="nil"/>
              <w:bottom w:val="single" w:sz="8" w:space="0" w:color="auto"/>
              <w:right w:val="single" w:sz="4" w:space="0" w:color="auto"/>
            </w:tcBorders>
            <w:shd w:val="clear" w:color="auto" w:fill="auto"/>
            <w:noWrap/>
            <w:vAlign w:val="bottom"/>
            <w:hideMark/>
          </w:tcPr>
          <w:p w14:paraId="6BECFA92"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-0.4%</w:t>
            </w:r>
          </w:p>
        </w:tc>
        <w:tc>
          <w:tcPr>
            <w:tcW w:w="676" w:type="dxa"/>
            <w:tcBorders>
              <w:top w:val="single" w:sz="4" w:space="0" w:color="auto"/>
              <w:left w:val="nil"/>
              <w:bottom w:val="single" w:sz="8" w:space="0" w:color="auto"/>
              <w:right w:val="single" w:sz="4" w:space="0" w:color="auto"/>
            </w:tcBorders>
            <w:shd w:val="clear" w:color="auto" w:fill="auto"/>
            <w:noWrap/>
            <w:vAlign w:val="bottom"/>
            <w:hideMark/>
          </w:tcPr>
          <w:p w14:paraId="7D55A77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-1.4%</w:t>
            </w:r>
          </w:p>
        </w:tc>
        <w:tc>
          <w:tcPr>
            <w:tcW w:w="676" w:type="dxa"/>
            <w:tcBorders>
              <w:top w:val="single" w:sz="4" w:space="0" w:color="auto"/>
              <w:left w:val="nil"/>
              <w:bottom w:val="single" w:sz="8" w:space="0" w:color="auto"/>
              <w:right w:val="single" w:sz="8" w:space="0" w:color="auto"/>
            </w:tcBorders>
            <w:shd w:val="clear" w:color="auto" w:fill="auto"/>
            <w:noWrap/>
            <w:vAlign w:val="bottom"/>
            <w:hideMark/>
          </w:tcPr>
          <w:p w14:paraId="5A06D7A6"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0.0%</w:t>
            </w:r>
          </w:p>
        </w:tc>
      </w:tr>
      <w:tr w:rsidR="00D87BB6" w:rsidRPr="00D87BB6" w14:paraId="573AB9C7" w14:textId="77777777" w:rsidTr="00D87BB6">
        <w:trPr>
          <w:trHeight w:val="300"/>
          <w:jc w:val="center"/>
        </w:trPr>
        <w:tc>
          <w:tcPr>
            <w:tcW w:w="2403" w:type="dxa"/>
            <w:tcBorders>
              <w:top w:val="nil"/>
              <w:left w:val="single" w:sz="8" w:space="0" w:color="auto"/>
              <w:bottom w:val="single" w:sz="4" w:space="0" w:color="auto"/>
              <w:right w:val="single" w:sz="8" w:space="0" w:color="auto"/>
            </w:tcBorders>
            <w:shd w:val="clear" w:color="auto" w:fill="auto"/>
            <w:noWrap/>
            <w:vAlign w:val="bottom"/>
            <w:hideMark/>
          </w:tcPr>
          <w:p w14:paraId="37BEAFA1"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Enc Time[%]</w:t>
            </w:r>
          </w:p>
        </w:tc>
        <w:tc>
          <w:tcPr>
            <w:tcW w:w="3177" w:type="dxa"/>
            <w:gridSpan w:val="4"/>
            <w:tcBorders>
              <w:top w:val="nil"/>
              <w:left w:val="nil"/>
              <w:bottom w:val="single" w:sz="4" w:space="0" w:color="auto"/>
              <w:right w:val="single" w:sz="8" w:space="0" w:color="000000"/>
            </w:tcBorders>
            <w:shd w:val="clear" w:color="auto" w:fill="auto"/>
            <w:noWrap/>
            <w:vAlign w:val="bottom"/>
            <w:hideMark/>
          </w:tcPr>
          <w:p w14:paraId="29648BA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74%</w:t>
            </w:r>
          </w:p>
        </w:tc>
        <w:tc>
          <w:tcPr>
            <w:tcW w:w="2790" w:type="dxa"/>
            <w:gridSpan w:val="4"/>
            <w:tcBorders>
              <w:top w:val="single" w:sz="8" w:space="0" w:color="auto"/>
              <w:left w:val="nil"/>
              <w:bottom w:val="single" w:sz="4" w:space="0" w:color="auto"/>
              <w:right w:val="single" w:sz="8" w:space="0" w:color="000000"/>
            </w:tcBorders>
            <w:shd w:val="clear" w:color="auto" w:fill="auto"/>
            <w:noWrap/>
            <w:vAlign w:val="bottom"/>
            <w:hideMark/>
          </w:tcPr>
          <w:p w14:paraId="114F6409"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94%</w:t>
            </w:r>
          </w:p>
        </w:tc>
        <w:tc>
          <w:tcPr>
            <w:tcW w:w="2748" w:type="dxa"/>
            <w:gridSpan w:val="4"/>
            <w:tcBorders>
              <w:top w:val="nil"/>
              <w:left w:val="nil"/>
              <w:bottom w:val="single" w:sz="4" w:space="0" w:color="auto"/>
              <w:right w:val="single" w:sz="8" w:space="0" w:color="000000"/>
            </w:tcBorders>
            <w:shd w:val="clear" w:color="auto" w:fill="auto"/>
            <w:noWrap/>
            <w:vAlign w:val="bottom"/>
            <w:hideMark/>
          </w:tcPr>
          <w:p w14:paraId="2DBD6E3C"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95%</w:t>
            </w:r>
          </w:p>
        </w:tc>
      </w:tr>
      <w:tr w:rsidR="00D87BB6" w:rsidRPr="00D87BB6" w14:paraId="07313F00" w14:textId="77777777" w:rsidTr="00D87BB6">
        <w:trPr>
          <w:trHeight w:val="315"/>
          <w:jc w:val="center"/>
        </w:trPr>
        <w:tc>
          <w:tcPr>
            <w:tcW w:w="2403" w:type="dxa"/>
            <w:tcBorders>
              <w:top w:val="nil"/>
              <w:left w:val="single" w:sz="8" w:space="0" w:color="auto"/>
              <w:bottom w:val="single" w:sz="8" w:space="0" w:color="auto"/>
              <w:right w:val="single" w:sz="8" w:space="0" w:color="auto"/>
            </w:tcBorders>
            <w:shd w:val="clear" w:color="auto" w:fill="auto"/>
            <w:noWrap/>
            <w:vAlign w:val="bottom"/>
            <w:hideMark/>
          </w:tcPr>
          <w:p w14:paraId="02F5FA29" w14:textId="77777777" w:rsidR="00D87BB6" w:rsidRPr="00D87BB6" w:rsidRDefault="00D87BB6" w:rsidP="00D87BB6">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Dec Time[%]</w:t>
            </w:r>
          </w:p>
        </w:tc>
        <w:tc>
          <w:tcPr>
            <w:tcW w:w="3177"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318ABBD4"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96%</w:t>
            </w:r>
          </w:p>
        </w:tc>
        <w:tc>
          <w:tcPr>
            <w:tcW w:w="279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3254920E"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97%</w:t>
            </w:r>
          </w:p>
        </w:tc>
        <w:tc>
          <w:tcPr>
            <w:tcW w:w="2748"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7173EBFD" w14:textId="77777777" w:rsidR="00D87BB6" w:rsidRPr="00D87BB6" w:rsidRDefault="00D87BB6" w:rsidP="00D87BB6">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D87BB6">
              <w:rPr>
                <w:rFonts w:ascii="Arial" w:eastAsia="Times New Roman" w:hAnsi="Arial" w:cs="Arial"/>
                <w:color w:val="000000"/>
                <w:sz w:val="14"/>
                <w:szCs w:val="14"/>
                <w:lang w:eastAsia="zh-CN"/>
              </w:rPr>
              <w:t>99%</w:t>
            </w:r>
          </w:p>
        </w:tc>
      </w:tr>
    </w:tbl>
    <w:p w14:paraId="074AA0AB" w14:textId="77777777" w:rsidR="00E53506" w:rsidRPr="00E53506" w:rsidRDefault="00E53506" w:rsidP="00E53506"/>
    <w:p w14:paraId="55028667" w14:textId="77777777" w:rsidR="00E53506" w:rsidRDefault="00E53506" w:rsidP="00E53506">
      <w:pPr>
        <w:pStyle w:val="Caption"/>
        <w:jc w:val="center"/>
      </w:pPr>
      <w:bookmarkStart w:id="106" w:name="_Ref410159162"/>
      <w:commentRangeStart w:id="107"/>
      <w:r w:rsidRPr="00FA1324">
        <w:t xml:space="preserve">Table </w:t>
      </w:r>
      <w:r w:rsidR="00A83609">
        <w:fldChar w:fldCharType="begin"/>
      </w:r>
      <w:r w:rsidR="00A83609">
        <w:instrText xml:space="preserve"> SEQ Table \* ARABIC </w:instrText>
      </w:r>
      <w:r w:rsidR="00A83609">
        <w:fldChar w:fldCharType="separate"/>
      </w:r>
      <w:r>
        <w:rPr>
          <w:noProof/>
        </w:rPr>
        <w:t>5</w:t>
      </w:r>
      <w:r w:rsidR="00A83609">
        <w:rPr>
          <w:noProof/>
        </w:rPr>
        <w:fldChar w:fldCharType="end"/>
      </w:r>
      <w:bookmarkEnd w:id="106"/>
      <w:r w:rsidRPr="00FA1324">
        <w:t xml:space="preserve">. Average BD rate reduction for </w:t>
      </w:r>
      <w:r>
        <w:t xml:space="preserve">Test-B 444 lossy coding </w:t>
      </w:r>
      <w:r w:rsidRPr="00FA1324">
        <w:t xml:space="preserve">compared with </w:t>
      </w:r>
      <w:r>
        <w:t>SCM-3.0</w:t>
      </w:r>
      <w:r w:rsidRPr="00FA1324">
        <w:t xml:space="preserve"> anchors</w:t>
      </w:r>
      <w:commentRangeEnd w:id="107"/>
      <w:r w:rsidR="00330E09">
        <w:rPr>
          <w:rStyle w:val="CommentReference"/>
          <w:b w:val="0"/>
          <w:bCs w:val="0"/>
        </w:rPr>
        <w:commentReference w:id="107"/>
      </w:r>
    </w:p>
    <w:tbl>
      <w:tblPr>
        <w:tblW w:w="10350" w:type="dxa"/>
        <w:jc w:val="center"/>
        <w:tblLook w:val="04A0" w:firstRow="1" w:lastRow="0" w:firstColumn="1" w:lastColumn="0" w:noHBand="0" w:noVBand="1"/>
      </w:tblPr>
      <w:tblGrid>
        <w:gridCol w:w="3738"/>
        <w:gridCol w:w="672"/>
        <w:gridCol w:w="720"/>
        <w:gridCol w:w="720"/>
        <w:gridCol w:w="720"/>
        <w:gridCol w:w="720"/>
        <w:gridCol w:w="720"/>
        <w:gridCol w:w="810"/>
        <w:gridCol w:w="720"/>
        <w:gridCol w:w="810"/>
      </w:tblGrid>
      <w:tr w:rsidR="00B26C0A" w:rsidRPr="00B26C0A" w14:paraId="44C6EF2A" w14:textId="77777777" w:rsidTr="00B26C0A">
        <w:trPr>
          <w:trHeight w:val="300"/>
          <w:jc w:val="center"/>
        </w:trPr>
        <w:tc>
          <w:tcPr>
            <w:tcW w:w="3738" w:type="dxa"/>
            <w:tcBorders>
              <w:top w:val="nil"/>
              <w:left w:val="nil"/>
              <w:bottom w:val="nil"/>
              <w:right w:val="nil"/>
            </w:tcBorders>
            <w:shd w:val="clear" w:color="auto" w:fill="auto"/>
            <w:noWrap/>
            <w:vAlign w:val="bottom"/>
            <w:hideMark/>
          </w:tcPr>
          <w:p w14:paraId="5CEB05CB"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16"/>
                <w:szCs w:val="16"/>
                <w:lang w:eastAsia="zh-CN"/>
              </w:rPr>
            </w:pPr>
          </w:p>
        </w:tc>
        <w:tc>
          <w:tcPr>
            <w:tcW w:w="2112"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3F4A178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B26C0A">
              <w:rPr>
                <w:rFonts w:ascii="Arial" w:eastAsia="Times New Roman" w:hAnsi="Arial" w:cs="Arial"/>
                <w:b/>
                <w:bCs/>
                <w:color w:val="000000"/>
                <w:sz w:val="16"/>
                <w:szCs w:val="16"/>
                <w:lang w:eastAsia="zh-CN"/>
              </w:rPr>
              <w:t xml:space="preserve">All Intra </w:t>
            </w:r>
          </w:p>
        </w:tc>
        <w:tc>
          <w:tcPr>
            <w:tcW w:w="2160" w:type="dxa"/>
            <w:gridSpan w:val="3"/>
            <w:tcBorders>
              <w:top w:val="single" w:sz="8" w:space="0" w:color="auto"/>
              <w:left w:val="nil"/>
              <w:bottom w:val="nil"/>
              <w:right w:val="single" w:sz="8" w:space="0" w:color="000000"/>
            </w:tcBorders>
            <w:shd w:val="clear" w:color="auto" w:fill="auto"/>
            <w:noWrap/>
            <w:vAlign w:val="bottom"/>
            <w:hideMark/>
          </w:tcPr>
          <w:p w14:paraId="1876A87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B26C0A">
              <w:rPr>
                <w:rFonts w:ascii="Arial" w:eastAsia="Times New Roman" w:hAnsi="Arial" w:cs="Arial"/>
                <w:b/>
                <w:bCs/>
                <w:color w:val="000000"/>
                <w:sz w:val="16"/>
                <w:szCs w:val="16"/>
                <w:lang w:eastAsia="zh-CN"/>
              </w:rPr>
              <w:t xml:space="preserve">Random Access </w:t>
            </w:r>
          </w:p>
        </w:tc>
        <w:tc>
          <w:tcPr>
            <w:tcW w:w="2340" w:type="dxa"/>
            <w:gridSpan w:val="3"/>
            <w:tcBorders>
              <w:top w:val="single" w:sz="8" w:space="0" w:color="auto"/>
              <w:left w:val="nil"/>
              <w:bottom w:val="nil"/>
              <w:right w:val="single" w:sz="8" w:space="0" w:color="000000"/>
            </w:tcBorders>
            <w:shd w:val="clear" w:color="auto" w:fill="auto"/>
            <w:noWrap/>
            <w:vAlign w:val="bottom"/>
            <w:hideMark/>
          </w:tcPr>
          <w:p w14:paraId="1B2A673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B26C0A">
              <w:rPr>
                <w:rFonts w:ascii="Arial" w:eastAsia="Times New Roman" w:hAnsi="Arial" w:cs="Arial"/>
                <w:b/>
                <w:bCs/>
                <w:color w:val="000000"/>
                <w:sz w:val="16"/>
                <w:szCs w:val="16"/>
                <w:lang w:eastAsia="zh-CN"/>
              </w:rPr>
              <w:t xml:space="preserve">Low delay B </w:t>
            </w:r>
          </w:p>
        </w:tc>
      </w:tr>
      <w:tr w:rsidR="00B26C0A" w:rsidRPr="00B26C0A" w14:paraId="0DFB33B1" w14:textId="77777777" w:rsidTr="00B26C0A">
        <w:trPr>
          <w:trHeight w:val="315"/>
          <w:jc w:val="center"/>
        </w:trPr>
        <w:tc>
          <w:tcPr>
            <w:tcW w:w="3738" w:type="dxa"/>
            <w:tcBorders>
              <w:top w:val="nil"/>
              <w:left w:val="nil"/>
              <w:bottom w:val="nil"/>
              <w:right w:val="nil"/>
            </w:tcBorders>
            <w:shd w:val="clear" w:color="auto" w:fill="auto"/>
            <w:noWrap/>
            <w:vAlign w:val="bottom"/>
            <w:hideMark/>
          </w:tcPr>
          <w:p w14:paraId="1ED208F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p>
        </w:tc>
        <w:tc>
          <w:tcPr>
            <w:tcW w:w="672" w:type="dxa"/>
            <w:tcBorders>
              <w:top w:val="nil"/>
              <w:left w:val="single" w:sz="8" w:space="0" w:color="auto"/>
              <w:bottom w:val="nil"/>
              <w:right w:val="nil"/>
            </w:tcBorders>
            <w:shd w:val="clear" w:color="auto" w:fill="auto"/>
            <w:noWrap/>
            <w:vAlign w:val="bottom"/>
            <w:hideMark/>
          </w:tcPr>
          <w:p w14:paraId="7AAE6BA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G/Y</w:t>
            </w:r>
          </w:p>
        </w:tc>
        <w:tc>
          <w:tcPr>
            <w:tcW w:w="720" w:type="dxa"/>
            <w:tcBorders>
              <w:top w:val="nil"/>
              <w:left w:val="nil"/>
              <w:bottom w:val="nil"/>
              <w:right w:val="nil"/>
            </w:tcBorders>
            <w:shd w:val="clear" w:color="auto" w:fill="auto"/>
            <w:noWrap/>
            <w:vAlign w:val="bottom"/>
            <w:hideMark/>
          </w:tcPr>
          <w:p w14:paraId="1064DEE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B/U</w:t>
            </w:r>
          </w:p>
        </w:tc>
        <w:tc>
          <w:tcPr>
            <w:tcW w:w="720" w:type="dxa"/>
            <w:tcBorders>
              <w:top w:val="nil"/>
              <w:left w:val="nil"/>
              <w:bottom w:val="nil"/>
              <w:right w:val="single" w:sz="8" w:space="0" w:color="auto"/>
            </w:tcBorders>
            <w:shd w:val="clear" w:color="auto" w:fill="auto"/>
            <w:noWrap/>
            <w:vAlign w:val="bottom"/>
            <w:hideMark/>
          </w:tcPr>
          <w:p w14:paraId="08C819D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R/V</w:t>
            </w:r>
          </w:p>
        </w:tc>
        <w:tc>
          <w:tcPr>
            <w:tcW w:w="720" w:type="dxa"/>
            <w:tcBorders>
              <w:top w:val="nil"/>
              <w:left w:val="nil"/>
              <w:bottom w:val="nil"/>
              <w:right w:val="nil"/>
            </w:tcBorders>
            <w:shd w:val="clear" w:color="auto" w:fill="auto"/>
            <w:noWrap/>
            <w:vAlign w:val="bottom"/>
            <w:hideMark/>
          </w:tcPr>
          <w:p w14:paraId="7F94F3D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G/Y</w:t>
            </w:r>
          </w:p>
        </w:tc>
        <w:tc>
          <w:tcPr>
            <w:tcW w:w="720" w:type="dxa"/>
            <w:tcBorders>
              <w:top w:val="nil"/>
              <w:left w:val="nil"/>
              <w:bottom w:val="nil"/>
              <w:right w:val="nil"/>
            </w:tcBorders>
            <w:shd w:val="clear" w:color="auto" w:fill="auto"/>
            <w:noWrap/>
            <w:vAlign w:val="bottom"/>
            <w:hideMark/>
          </w:tcPr>
          <w:p w14:paraId="105CA1E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B/U</w:t>
            </w:r>
          </w:p>
        </w:tc>
        <w:tc>
          <w:tcPr>
            <w:tcW w:w="720" w:type="dxa"/>
            <w:tcBorders>
              <w:top w:val="nil"/>
              <w:left w:val="nil"/>
              <w:bottom w:val="nil"/>
              <w:right w:val="single" w:sz="8" w:space="0" w:color="auto"/>
            </w:tcBorders>
            <w:shd w:val="clear" w:color="auto" w:fill="auto"/>
            <w:noWrap/>
            <w:vAlign w:val="bottom"/>
            <w:hideMark/>
          </w:tcPr>
          <w:p w14:paraId="4CBB15E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R/V</w:t>
            </w:r>
          </w:p>
        </w:tc>
        <w:tc>
          <w:tcPr>
            <w:tcW w:w="810" w:type="dxa"/>
            <w:tcBorders>
              <w:top w:val="nil"/>
              <w:left w:val="nil"/>
              <w:bottom w:val="nil"/>
              <w:right w:val="nil"/>
            </w:tcBorders>
            <w:shd w:val="clear" w:color="auto" w:fill="auto"/>
            <w:noWrap/>
            <w:vAlign w:val="bottom"/>
            <w:hideMark/>
          </w:tcPr>
          <w:p w14:paraId="4044C8C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G/Y</w:t>
            </w:r>
          </w:p>
        </w:tc>
        <w:tc>
          <w:tcPr>
            <w:tcW w:w="720" w:type="dxa"/>
            <w:tcBorders>
              <w:top w:val="nil"/>
              <w:left w:val="nil"/>
              <w:bottom w:val="nil"/>
              <w:right w:val="nil"/>
            </w:tcBorders>
            <w:shd w:val="clear" w:color="auto" w:fill="auto"/>
            <w:noWrap/>
            <w:vAlign w:val="bottom"/>
            <w:hideMark/>
          </w:tcPr>
          <w:p w14:paraId="29D6CC5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B/U</w:t>
            </w:r>
          </w:p>
        </w:tc>
        <w:tc>
          <w:tcPr>
            <w:tcW w:w="810" w:type="dxa"/>
            <w:tcBorders>
              <w:top w:val="nil"/>
              <w:left w:val="nil"/>
              <w:bottom w:val="nil"/>
              <w:right w:val="single" w:sz="8" w:space="0" w:color="auto"/>
            </w:tcBorders>
            <w:shd w:val="clear" w:color="auto" w:fill="auto"/>
            <w:noWrap/>
            <w:vAlign w:val="bottom"/>
            <w:hideMark/>
          </w:tcPr>
          <w:p w14:paraId="306AD85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R/V</w:t>
            </w:r>
          </w:p>
        </w:tc>
      </w:tr>
      <w:tr w:rsidR="00B26C0A" w:rsidRPr="00B26C0A" w14:paraId="53C133EA" w14:textId="77777777" w:rsidTr="00B26C0A">
        <w:trPr>
          <w:trHeight w:val="300"/>
          <w:jc w:val="center"/>
        </w:trPr>
        <w:tc>
          <w:tcPr>
            <w:tcW w:w="3738" w:type="dxa"/>
            <w:tcBorders>
              <w:top w:val="single" w:sz="8" w:space="0" w:color="auto"/>
              <w:left w:val="single" w:sz="8" w:space="0" w:color="auto"/>
              <w:bottom w:val="nil"/>
              <w:right w:val="single" w:sz="8" w:space="0" w:color="auto"/>
            </w:tcBorders>
            <w:shd w:val="clear" w:color="auto" w:fill="auto"/>
            <w:noWrap/>
            <w:vAlign w:val="bottom"/>
            <w:hideMark/>
          </w:tcPr>
          <w:p w14:paraId="78FAC0D9"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RGB, text &amp; graphics with motion, 1080p &amp; 720p</w:t>
            </w:r>
          </w:p>
        </w:tc>
        <w:tc>
          <w:tcPr>
            <w:tcW w:w="672" w:type="dxa"/>
            <w:tcBorders>
              <w:top w:val="single" w:sz="8" w:space="0" w:color="auto"/>
              <w:left w:val="nil"/>
              <w:bottom w:val="nil"/>
              <w:right w:val="nil"/>
            </w:tcBorders>
            <w:shd w:val="clear" w:color="auto" w:fill="auto"/>
            <w:noWrap/>
            <w:vAlign w:val="bottom"/>
            <w:hideMark/>
          </w:tcPr>
          <w:p w14:paraId="46C543D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-2.8%</w:t>
            </w:r>
          </w:p>
        </w:tc>
        <w:tc>
          <w:tcPr>
            <w:tcW w:w="720" w:type="dxa"/>
            <w:tcBorders>
              <w:top w:val="single" w:sz="8" w:space="0" w:color="auto"/>
              <w:left w:val="nil"/>
              <w:bottom w:val="nil"/>
              <w:right w:val="nil"/>
            </w:tcBorders>
            <w:shd w:val="clear" w:color="000000" w:fill="CCFFCC"/>
            <w:noWrap/>
            <w:vAlign w:val="bottom"/>
            <w:hideMark/>
          </w:tcPr>
          <w:p w14:paraId="18C83E1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-4.3%</w:t>
            </w:r>
          </w:p>
        </w:tc>
        <w:tc>
          <w:tcPr>
            <w:tcW w:w="720" w:type="dxa"/>
            <w:tcBorders>
              <w:top w:val="single" w:sz="8" w:space="0" w:color="auto"/>
              <w:left w:val="nil"/>
              <w:bottom w:val="nil"/>
              <w:right w:val="single" w:sz="8" w:space="0" w:color="auto"/>
            </w:tcBorders>
            <w:shd w:val="clear" w:color="000000" w:fill="CCFFCC"/>
            <w:noWrap/>
            <w:vAlign w:val="bottom"/>
            <w:hideMark/>
          </w:tcPr>
          <w:p w14:paraId="5502A78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-4.0%</w:t>
            </w:r>
          </w:p>
        </w:tc>
        <w:tc>
          <w:tcPr>
            <w:tcW w:w="720" w:type="dxa"/>
            <w:tcBorders>
              <w:top w:val="single" w:sz="8" w:space="0" w:color="auto"/>
              <w:left w:val="single" w:sz="8" w:space="0" w:color="auto"/>
              <w:bottom w:val="nil"/>
              <w:right w:val="nil"/>
            </w:tcBorders>
            <w:shd w:val="clear" w:color="000000" w:fill="CCFFCC"/>
            <w:noWrap/>
            <w:vAlign w:val="bottom"/>
            <w:hideMark/>
          </w:tcPr>
          <w:p w14:paraId="61E3036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-4.3%</w:t>
            </w:r>
          </w:p>
        </w:tc>
        <w:tc>
          <w:tcPr>
            <w:tcW w:w="720" w:type="dxa"/>
            <w:tcBorders>
              <w:top w:val="single" w:sz="8" w:space="0" w:color="auto"/>
              <w:left w:val="nil"/>
              <w:bottom w:val="nil"/>
              <w:right w:val="nil"/>
            </w:tcBorders>
            <w:shd w:val="clear" w:color="000000" w:fill="CCFFCC"/>
            <w:noWrap/>
            <w:vAlign w:val="bottom"/>
            <w:hideMark/>
          </w:tcPr>
          <w:p w14:paraId="5D07245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-6.3%</w:t>
            </w:r>
          </w:p>
        </w:tc>
        <w:tc>
          <w:tcPr>
            <w:tcW w:w="720" w:type="dxa"/>
            <w:tcBorders>
              <w:top w:val="single" w:sz="8" w:space="0" w:color="auto"/>
              <w:left w:val="nil"/>
              <w:bottom w:val="nil"/>
              <w:right w:val="single" w:sz="8" w:space="0" w:color="auto"/>
            </w:tcBorders>
            <w:shd w:val="clear" w:color="000000" w:fill="CCFFCC"/>
            <w:noWrap/>
            <w:vAlign w:val="bottom"/>
            <w:hideMark/>
          </w:tcPr>
          <w:p w14:paraId="760A233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-6.1%</w:t>
            </w:r>
          </w:p>
        </w:tc>
        <w:tc>
          <w:tcPr>
            <w:tcW w:w="810" w:type="dxa"/>
            <w:tcBorders>
              <w:top w:val="single" w:sz="8" w:space="0" w:color="auto"/>
              <w:left w:val="single" w:sz="8" w:space="0" w:color="auto"/>
              <w:bottom w:val="nil"/>
              <w:right w:val="nil"/>
            </w:tcBorders>
            <w:shd w:val="clear" w:color="000000" w:fill="CCFFCC"/>
            <w:noWrap/>
            <w:vAlign w:val="bottom"/>
            <w:hideMark/>
          </w:tcPr>
          <w:p w14:paraId="7DF5568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-4.5%</w:t>
            </w:r>
          </w:p>
        </w:tc>
        <w:tc>
          <w:tcPr>
            <w:tcW w:w="720" w:type="dxa"/>
            <w:tcBorders>
              <w:top w:val="single" w:sz="8" w:space="0" w:color="auto"/>
              <w:left w:val="nil"/>
              <w:bottom w:val="nil"/>
              <w:right w:val="nil"/>
            </w:tcBorders>
            <w:shd w:val="clear" w:color="000000" w:fill="CCFFCC"/>
            <w:noWrap/>
            <w:vAlign w:val="bottom"/>
            <w:hideMark/>
          </w:tcPr>
          <w:p w14:paraId="48068FA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-6.2%</w:t>
            </w:r>
          </w:p>
        </w:tc>
        <w:tc>
          <w:tcPr>
            <w:tcW w:w="810" w:type="dxa"/>
            <w:tcBorders>
              <w:top w:val="single" w:sz="8" w:space="0" w:color="auto"/>
              <w:left w:val="nil"/>
              <w:bottom w:val="nil"/>
              <w:right w:val="single" w:sz="8" w:space="0" w:color="auto"/>
            </w:tcBorders>
            <w:shd w:val="clear" w:color="000000" w:fill="CCFFCC"/>
            <w:noWrap/>
            <w:vAlign w:val="bottom"/>
            <w:hideMark/>
          </w:tcPr>
          <w:p w14:paraId="3EC2D70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-6.1%</w:t>
            </w:r>
          </w:p>
        </w:tc>
      </w:tr>
      <w:tr w:rsidR="00B26C0A" w:rsidRPr="00B26C0A" w14:paraId="65246975" w14:textId="77777777" w:rsidTr="00B26C0A">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14:paraId="35F16D34"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RGB, mixed content, 1440p &amp; 1080p</w:t>
            </w:r>
          </w:p>
        </w:tc>
        <w:tc>
          <w:tcPr>
            <w:tcW w:w="672" w:type="dxa"/>
            <w:tcBorders>
              <w:top w:val="nil"/>
              <w:left w:val="nil"/>
              <w:bottom w:val="nil"/>
              <w:right w:val="nil"/>
            </w:tcBorders>
            <w:shd w:val="clear" w:color="auto" w:fill="auto"/>
            <w:noWrap/>
            <w:vAlign w:val="bottom"/>
            <w:hideMark/>
          </w:tcPr>
          <w:p w14:paraId="09F72B8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-1.5%</w:t>
            </w:r>
          </w:p>
        </w:tc>
        <w:tc>
          <w:tcPr>
            <w:tcW w:w="720" w:type="dxa"/>
            <w:tcBorders>
              <w:top w:val="nil"/>
              <w:left w:val="nil"/>
              <w:bottom w:val="nil"/>
              <w:right w:val="nil"/>
            </w:tcBorders>
            <w:shd w:val="clear" w:color="auto" w:fill="auto"/>
            <w:noWrap/>
            <w:vAlign w:val="bottom"/>
            <w:hideMark/>
          </w:tcPr>
          <w:p w14:paraId="6A4D800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-2.3%</w:t>
            </w:r>
          </w:p>
        </w:tc>
        <w:tc>
          <w:tcPr>
            <w:tcW w:w="720" w:type="dxa"/>
            <w:tcBorders>
              <w:top w:val="nil"/>
              <w:left w:val="nil"/>
              <w:bottom w:val="nil"/>
              <w:right w:val="single" w:sz="8" w:space="0" w:color="auto"/>
            </w:tcBorders>
            <w:shd w:val="clear" w:color="auto" w:fill="auto"/>
            <w:noWrap/>
            <w:vAlign w:val="bottom"/>
            <w:hideMark/>
          </w:tcPr>
          <w:p w14:paraId="3A35904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-2.4%</w:t>
            </w:r>
          </w:p>
        </w:tc>
        <w:tc>
          <w:tcPr>
            <w:tcW w:w="720" w:type="dxa"/>
            <w:tcBorders>
              <w:top w:val="nil"/>
              <w:left w:val="nil"/>
              <w:bottom w:val="nil"/>
              <w:right w:val="nil"/>
            </w:tcBorders>
            <w:shd w:val="clear" w:color="auto" w:fill="auto"/>
            <w:noWrap/>
            <w:vAlign w:val="bottom"/>
            <w:hideMark/>
          </w:tcPr>
          <w:p w14:paraId="33EC66F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-1.4%</w:t>
            </w:r>
          </w:p>
        </w:tc>
        <w:tc>
          <w:tcPr>
            <w:tcW w:w="720" w:type="dxa"/>
            <w:tcBorders>
              <w:top w:val="nil"/>
              <w:left w:val="nil"/>
              <w:bottom w:val="nil"/>
              <w:right w:val="nil"/>
            </w:tcBorders>
            <w:shd w:val="clear" w:color="000000" w:fill="CCFFCC"/>
            <w:noWrap/>
            <w:vAlign w:val="bottom"/>
            <w:hideMark/>
          </w:tcPr>
          <w:p w14:paraId="0F3782B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-3.1%</w:t>
            </w:r>
          </w:p>
        </w:tc>
        <w:tc>
          <w:tcPr>
            <w:tcW w:w="720" w:type="dxa"/>
            <w:tcBorders>
              <w:top w:val="nil"/>
              <w:left w:val="nil"/>
              <w:bottom w:val="nil"/>
              <w:right w:val="single" w:sz="8" w:space="0" w:color="auto"/>
            </w:tcBorders>
            <w:shd w:val="clear" w:color="000000" w:fill="CCFFCC"/>
            <w:noWrap/>
            <w:vAlign w:val="bottom"/>
            <w:hideMark/>
          </w:tcPr>
          <w:p w14:paraId="5F9DECD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-3.2%</w:t>
            </w:r>
          </w:p>
        </w:tc>
        <w:tc>
          <w:tcPr>
            <w:tcW w:w="810" w:type="dxa"/>
            <w:tcBorders>
              <w:top w:val="nil"/>
              <w:left w:val="nil"/>
              <w:bottom w:val="nil"/>
              <w:right w:val="nil"/>
            </w:tcBorders>
            <w:shd w:val="clear" w:color="auto" w:fill="auto"/>
            <w:noWrap/>
            <w:vAlign w:val="bottom"/>
            <w:hideMark/>
          </w:tcPr>
          <w:p w14:paraId="489499F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-2.1%</w:t>
            </w:r>
          </w:p>
        </w:tc>
        <w:tc>
          <w:tcPr>
            <w:tcW w:w="720" w:type="dxa"/>
            <w:tcBorders>
              <w:top w:val="nil"/>
              <w:left w:val="nil"/>
              <w:bottom w:val="nil"/>
              <w:right w:val="nil"/>
            </w:tcBorders>
            <w:shd w:val="clear" w:color="000000" w:fill="CCFFCC"/>
            <w:noWrap/>
            <w:vAlign w:val="bottom"/>
            <w:hideMark/>
          </w:tcPr>
          <w:p w14:paraId="07E3CE6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-3.6%</w:t>
            </w:r>
          </w:p>
        </w:tc>
        <w:tc>
          <w:tcPr>
            <w:tcW w:w="810" w:type="dxa"/>
            <w:tcBorders>
              <w:top w:val="nil"/>
              <w:left w:val="nil"/>
              <w:bottom w:val="nil"/>
              <w:right w:val="single" w:sz="8" w:space="0" w:color="auto"/>
            </w:tcBorders>
            <w:shd w:val="clear" w:color="000000" w:fill="CCFFCC"/>
            <w:noWrap/>
            <w:vAlign w:val="bottom"/>
            <w:hideMark/>
          </w:tcPr>
          <w:p w14:paraId="49733E2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-3.8%</w:t>
            </w:r>
          </w:p>
        </w:tc>
      </w:tr>
      <w:tr w:rsidR="00B26C0A" w:rsidRPr="00B26C0A" w14:paraId="32FD970A" w14:textId="77777777" w:rsidTr="00B26C0A">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14:paraId="40EEA10B"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RGB, Animation, 720p</w:t>
            </w:r>
          </w:p>
        </w:tc>
        <w:tc>
          <w:tcPr>
            <w:tcW w:w="672" w:type="dxa"/>
            <w:tcBorders>
              <w:top w:val="nil"/>
              <w:left w:val="nil"/>
              <w:bottom w:val="nil"/>
              <w:right w:val="nil"/>
            </w:tcBorders>
            <w:shd w:val="clear" w:color="auto" w:fill="auto"/>
            <w:noWrap/>
            <w:vAlign w:val="bottom"/>
            <w:hideMark/>
          </w:tcPr>
          <w:p w14:paraId="1DA5004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nil"/>
              <w:right w:val="nil"/>
            </w:tcBorders>
            <w:shd w:val="clear" w:color="auto" w:fill="auto"/>
            <w:noWrap/>
            <w:vAlign w:val="bottom"/>
            <w:hideMark/>
          </w:tcPr>
          <w:p w14:paraId="5E08A97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nil"/>
              <w:right w:val="single" w:sz="8" w:space="0" w:color="auto"/>
            </w:tcBorders>
            <w:shd w:val="clear" w:color="auto" w:fill="auto"/>
            <w:noWrap/>
            <w:vAlign w:val="bottom"/>
            <w:hideMark/>
          </w:tcPr>
          <w:p w14:paraId="0D5A15D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nil"/>
              <w:right w:val="nil"/>
            </w:tcBorders>
            <w:shd w:val="clear" w:color="auto" w:fill="auto"/>
            <w:noWrap/>
            <w:vAlign w:val="bottom"/>
            <w:hideMark/>
          </w:tcPr>
          <w:p w14:paraId="5405C51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nil"/>
              <w:right w:val="nil"/>
            </w:tcBorders>
            <w:shd w:val="clear" w:color="auto" w:fill="auto"/>
            <w:noWrap/>
            <w:vAlign w:val="bottom"/>
            <w:hideMark/>
          </w:tcPr>
          <w:p w14:paraId="7C67866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nil"/>
              <w:right w:val="single" w:sz="8" w:space="0" w:color="auto"/>
            </w:tcBorders>
            <w:shd w:val="clear" w:color="auto" w:fill="auto"/>
            <w:noWrap/>
            <w:vAlign w:val="bottom"/>
            <w:hideMark/>
          </w:tcPr>
          <w:p w14:paraId="2A9B34D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-0.2%</w:t>
            </w:r>
          </w:p>
        </w:tc>
        <w:tc>
          <w:tcPr>
            <w:tcW w:w="810" w:type="dxa"/>
            <w:tcBorders>
              <w:top w:val="nil"/>
              <w:left w:val="nil"/>
              <w:bottom w:val="nil"/>
              <w:right w:val="nil"/>
            </w:tcBorders>
            <w:shd w:val="clear" w:color="auto" w:fill="auto"/>
            <w:noWrap/>
            <w:vAlign w:val="bottom"/>
            <w:hideMark/>
          </w:tcPr>
          <w:p w14:paraId="1F46204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nil"/>
              <w:right w:val="nil"/>
            </w:tcBorders>
            <w:shd w:val="clear" w:color="auto" w:fill="auto"/>
            <w:noWrap/>
            <w:vAlign w:val="bottom"/>
            <w:hideMark/>
          </w:tcPr>
          <w:p w14:paraId="6050076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-0.3%</w:t>
            </w:r>
          </w:p>
        </w:tc>
        <w:tc>
          <w:tcPr>
            <w:tcW w:w="810" w:type="dxa"/>
            <w:tcBorders>
              <w:top w:val="nil"/>
              <w:left w:val="nil"/>
              <w:bottom w:val="nil"/>
              <w:right w:val="single" w:sz="8" w:space="0" w:color="auto"/>
            </w:tcBorders>
            <w:shd w:val="clear" w:color="auto" w:fill="auto"/>
            <w:noWrap/>
            <w:vAlign w:val="bottom"/>
            <w:hideMark/>
          </w:tcPr>
          <w:p w14:paraId="7939A1B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-0.4%</w:t>
            </w:r>
          </w:p>
        </w:tc>
      </w:tr>
      <w:tr w:rsidR="00B26C0A" w:rsidRPr="00B26C0A" w14:paraId="409BD707" w14:textId="77777777" w:rsidTr="00B26C0A">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14:paraId="45981EE4"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RGB, camera captured, 1080p</w:t>
            </w:r>
          </w:p>
        </w:tc>
        <w:tc>
          <w:tcPr>
            <w:tcW w:w="672" w:type="dxa"/>
            <w:tcBorders>
              <w:top w:val="nil"/>
              <w:left w:val="nil"/>
              <w:bottom w:val="nil"/>
              <w:right w:val="nil"/>
            </w:tcBorders>
            <w:shd w:val="clear" w:color="auto" w:fill="auto"/>
            <w:noWrap/>
            <w:vAlign w:val="bottom"/>
            <w:hideMark/>
          </w:tcPr>
          <w:p w14:paraId="77E5FCD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4D22F45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single" w:sz="8" w:space="0" w:color="auto"/>
            </w:tcBorders>
            <w:shd w:val="clear" w:color="auto" w:fill="auto"/>
            <w:noWrap/>
            <w:vAlign w:val="bottom"/>
            <w:hideMark/>
          </w:tcPr>
          <w:p w14:paraId="51058FA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5D646A1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-0.2%</w:t>
            </w:r>
          </w:p>
        </w:tc>
        <w:tc>
          <w:tcPr>
            <w:tcW w:w="720" w:type="dxa"/>
            <w:tcBorders>
              <w:top w:val="nil"/>
              <w:left w:val="nil"/>
              <w:bottom w:val="nil"/>
              <w:right w:val="nil"/>
            </w:tcBorders>
            <w:shd w:val="clear" w:color="auto" w:fill="auto"/>
            <w:noWrap/>
            <w:vAlign w:val="bottom"/>
            <w:hideMark/>
          </w:tcPr>
          <w:p w14:paraId="704689D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-0.2%</w:t>
            </w:r>
          </w:p>
        </w:tc>
        <w:tc>
          <w:tcPr>
            <w:tcW w:w="720" w:type="dxa"/>
            <w:tcBorders>
              <w:top w:val="nil"/>
              <w:left w:val="nil"/>
              <w:bottom w:val="nil"/>
              <w:right w:val="single" w:sz="8" w:space="0" w:color="auto"/>
            </w:tcBorders>
            <w:shd w:val="clear" w:color="auto" w:fill="auto"/>
            <w:noWrap/>
            <w:vAlign w:val="bottom"/>
            <w:hideMark/>
          </w:tcPr>
          <w:p w14:paraId="5D239BC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-0.3%</w:t>
            </w:r>
          </w:p>
        </w:tc>
        <w:tc>
          <w:tcPr>
            <w:tcW w:w="810" w:type="dxa"/>
            <w:tcBorders>
              <w:top w:val="nil"/>
              <w:left w:val="nil"/>
              <w:bottom w:val="nil"/>
              <w:right w:val="nil"/>
            </w:tcBorders>
            <w:shd w:val="clear" w:color="auto" w:fill="auto"/>
            <w:noWrap/>
            <w:vAlign w:val="bottom"/>
            <w:hideMark/>
          </w:tcPr>
          <w:p w14:paraId="3A1C1FF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6404596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810" w:type="dxa"/>
            <w:tcBorders>
              <w:top w:val="nil"/>
              <w:left w:val="nil"/>
              <w:bottom w:val="nil"/>
              <w:right w:val="single" w:sz="8" w:space="0" w:color="auto"/>
            </w:tcBorders>
            <w:shd w:val="clear" w:color="auto" w:fill="auto"/>
            <w:noWrap/>
            <w:vAlign w:val="bottom"/>
            <w:hideMark/>
          </w:tcPr>
          <w:p w14:paraId="15E656C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r>
      <w:tr w:rsidR="00B26C0A" w:rsidRPr="00B26C0A" w14:paraId="0424C8AA" w14:textId="77777777" w:rsidTr="00B26C0A">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14:paraId="3594ED01"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YUV, text &amp; graphics with motion, 1080p &amp; 720p</w:t>
            </w:r>
          </w:p>
        </w:tc>
        <w:tc>
          <w:tcPr>
            <w:tcW w:w="672" w:type="dxa"/>
            <w:tcBorders>
              <w:top w:val="nil"/>
              <w:left w:val="single" w:sz="8" w:space="0" w:color="auto"/>
              <w:bottom w:val="nil"/>
              <w:right w:val="nil"/>
            </w:tcBorders>
            <w:shd w:val="clear" w:color="000000" w:fill="CCFFCC"/>
            <w:noWrap/>
            <w:vAlign w:val="bottom"/>
            <w:hideMark/>
          </w:tcPr>
          <w:p w14:paraId="2D55017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-3.1%</w:t>
            </w:r>
          </w:p>
        </w:tc>
        <w:tc>
          <w:tcPr>
            <w:tcW w:w="720" w:type="dxa"/>
            <w:tcBorders>
              <w:top w:val="nil"/>
              <w:left w:val="nil"/>
              <w:bottom w:val="nil"/>
              <w:right w:val="nil"/>
            </w:tcBorders>
            <w:shd w:val="clear" w:color="000000" w:fill="CCFFCC"/>
            <w:noWrap/>
            <w:vAlign w:val="bottom"/>
            <w:hideMark/>
          </w:tcPr>
          <w:p w14:paraId="31257A8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-4.3%</w:t>
            </w:r>
          </w:p>
        </w:tc>
        <w:tc>
          <w:tcPr>
            <w:tcW w:w="720" w:type="dxa"/>
            <w:tcBorders>
              <w:top w:val="nil"/>
              <w:left w:val="nil"/>
              <w:bottom w:val="nil"/>
              <w:right w:val="single" w:sz="8" w:space="0" w:color="auto"/>
            </w:tcBorders>
            <w:shd w:val="clear" w:color="000000" w:fill="CCFFCC"/>
            <w:noWrap/>
            <w:vAlign w:val="bottom"/>
            <w:hideMark/>
          </w:tcPr>
          <w:p w14:paraId="05DB9B5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-4.3%</w:t>
            </w:r>
          </w:p>
        </w:tc>
        <w:tc>
          <w:tcPr>
            <w:tcW w:w="720" w:type="dxa"/>
            <w:tcBorders>
              <w:top w:val="nil"/>
              <w:left w:val="single" w:sz="8" w:space="0" w:color="auto"/>
              <w:bottom w:val="nil"/>
              <w:right w:val="nil"/>
            </w:tcBorders>
            <w:shd w:val="clear" w:color="000000" w:fill="CCFFCC"/>
            <w:noWrap/>
            <w:vAlign w:val="bottom"/>
            <w:hideMark/>
          </w:tcPr>
          <w:p w14:paraId="54E4095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-4.5%</w:t>
            </w:r>
          </w:p>
        </w:tc>
        <w:tc>
          <w:tcPr>
            <w:tcW w:w="720" w:type="dxa"/>
            <w:tcBorders>
              <w:top w:val="nil"/>
              <w:left w:val="nil"/>
              <w:bottom w:val="nil"/>
              <w:right w:val="nil"/>
            </w:tcBorders>
            <w:shd w:val="clear" w:color="000000" w:fill="CCFFCC"/>
            <w:noWrap/>
            <w:vAlign w:val="bottom"/>
            <w:hideMark/>
          </w:tcPr>
          <w:p w14:paraId="4B471E2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-6.3%</w:t>
            </w:r>
          </w:p>
        </w:tc>
        <w:tc>
          <w:tcPr>
            <w:tcW w:w="720" w:type="dxa"/>
            <w:tcBorders>
              <w:top w:val="nil"/>
              <w:left w:val="nil"/>
              <w:bottom w:val="nil"/>
              <w:right w:val="single" w:sz="8" w:space="0" w:color="auto"/>
            </w:tcBorders>
            <w:shd w:val="clear" w:color="000000" w:fill="CCFFCC"/>
            <w:noWrap/>
            <w:vAlign w:val="bottom"/>
            <w:hideMark/>
          </w:tcPr>
          <w:p w14:paraId="025DA0C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-6.5%</w:t>
            </w:r>
          </w:p>
        </w:tc>
        <w:tc>
          <w:tcPr>
            <w:tcW w:w="810" w:type="dxa"/>
            <w:tcBorders>
              <w:top w:val="nil"/>
              <w:left w:val="single" w:sz="8" w:space="0" w:color="auto"/>
              <w:bottom w:val="nil"/>
              <w:right w:val="nil"/>
            </w:tcBorders>
            <w:shd w:val="clear" w:color="000000" w:fill="CCFFCC"/>
            <w:noWrap/>
            <w:vAlign w:val="bottom"/>
            <w:hideMark/>
          </w:tcPr>
          <w:p w14:paraId="5CEECD5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-4.9%</w:t>
            </w:r>
          </w:p>
        </w:tc>
        <w:tc>
          <w:tcPr>
            <w:tcW w:w="720" w:type="dxa"/>
            <w:tcBorders>
              <w:top w:val="nil"/>
              <w:left w:val="nil"/>
              <w:bottom w:val="nil"/>
              <w:right w:val="nil"/>
            </w:tcBorders>
            <w:shd w:val="clear" w:color="000000" w:fill="CCFFCC"/>
            <w:noWrap/>
            <w:vAlign w:val="bottom"/>
            <w:hideMark/>
          </w:tcPr>
          <w:p w14:paraId="50492A0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-6.3%</w:t>
            </w:r>
          </w:p>
        </w:tc>
        <w:tc>
          <w:tcPr>
            <w:tcW w:w="810" w:type="dxa"/>
            <w:tcBorders>
              <w:top w:val="nil"/>
              <w:left w:val="nil"/>
              <w:bottom w:val="nil"/>
              <w:right w:val="single" w:sz="8" w:space="0" w:color="auto"/>
            </w:tcBorders>
            <w:shd w:val="clear" w:color="000000" w:fill="CCFFCC"/>
            <w:noWrap/>
            <w:vAlign w:val="bottom"/>
            <w:hideMark/>
          </w:tcPr>
          <w:p w14:paraId="21DF073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-6.3%</w:t>
            </w:r>
          </w:p>
        </w:tc>
      </w:tr>
      <w:tr w:rsidR="00B26C0A" w:rsidRPr="00B26C0A" w14:paraId="19C67AED" w14:textId="77777777" w:rsidTr="00B26C0A">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14:paraId="1232C2A8"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YUV, mixed content, 1440p &amp; 1080p</w:t>
            </w:r>
          </w:p>
        </w:tc>
        <w:tc>
          <w:tcPr>
            <w:tcW w:w="672" w:type="dxa"/>
            <w:tcBorders>
              <w:top w:val="nil"/>
              <w:left w:val="nil"/>
              <w:bottom w:val="nil"/>
              <w:right w:val="nil"/>
            </w:tcBorders>
            <w:shd w:val="clear" w:color="auto" w:fill="auto"/>
            <w:noWrap/>
            <w:vAlign w:val="bottom"/>
            <w:hideMark/>
          </w:tcPr>
          <w:p w14:paraId="4062508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-1.9%</w:t>
            </w:r>
          </w:p>
        </w:tc>
        <w:tc>
          <w:tcPr>
            <w:tcW w:w="720" w:type="dxa"/>
            <w:tcBorders>
              <w:top w:val="nil"/>
              <w:left w:val="nil"/>
              <w:bottom w:val="nil"/>
              <w:right w:val="nil"/>
            </w:tcBorders>
            <w:shd w:val="clear" w:color="auto" w:fill="auto"/>
            <w:noWrap/>
            <w:vAlign w:val="bottom"/>
            <w:hideMark/>
          </w:tcPr>
          <w:p w14:paraId="16B8B01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-2.8%</w:t>
            </w:r>
          </w:p>
        </w:tc>
        <w:tc>
          <w:tcPr>
            <w:tcW w:w="720" w:type="dxa"/>
            <w:tcBorders>
              <w:top w:val="nil"/>
              <w:left w:val="nil"/>
              <w:bottom w:val="nil"/>
              <w:right w:val="single" w:sz="8" w:space="0" w:color="auto"/>
            </w:tcBorders>
            <w:shd w:val="clear" w:color="auto" w:fill="auto"/>
            <w:noWrap/>
            <w:vAlign w:val="bottom"/>
            <w:hideMark/>
          </w:tcPr>
          <w:p w14:paraId="4648937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-3.0%</w:t>
            </w:r>
          </w:p>
        </w:tc>
        <w:tc>
          <w:tcPr>
            <w:tcW w:w="720" w:type="dxa"/>
            <w:tcBorders>
              <w:top w:val="nil"/>
              <w:left w:val="nil"/>
              <w:bottom w:val="nil"/>
              <w:right w:val="nil"/>
            </w:tcBorders>
            <w:shd w:val="clear" w:color="auto" w:fill="auto"/>
            <w:noWrap/>
            <w:vAlign w:val="bottom"/>
            <w:hideMark/>
          </w:tcPr>
          <w:p w14:paraId="694EE52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-2.0%</w:t>
            </w:r>
          </w:p>
        </w:tc>
        <w:tc>
          <w:tcPr>
            <w:tcW w:w="720" w:type="dxa"/>
            <w:tcBorders>
              <w:top w:val="nil"/>
              <w:left w:val="nil"/>
              <w:bottom w:val="nil"/>
              <w:right w:val="nil"/>
            </w:tcBorders>
            <w:shd w:val="clear" w:color="000000" w:fill="CCFFCC"/>
            <w:noWrap/>
            <w:vAlign w:val="bottom"/>
            <w:hideMark/>
          </w:tcPr>
          <w:p w14:paraId="12BA9CC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-3.8%</w:t>
            </w:r>
          </w:p>
        </w:tc>
        <w:tc>
          <w:tcPr>
            <w:tcW w:w="720" w:type="dxa"/>
            <w:tcBorders>
              <w:top w:val="nil"/>
              <w:left w:val="nil"/>
              <w:bottom w:val="nil"/>
              <w:right w:val="single" w:sz="8" w:space="0" w:color="auto"/>
            </w:tcBorders>
            <w:shd w:val="clear" w:color="000000" w:fill="CCFFCC"/>
            <w:noWrap/>
            <w:vAlign w:val="bottom"/>
            <w:hideMark/>
          </w:tcPr>
          <w:p w14:paraId="1C1C74C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-4.1%</w:t>
            </w:r>
          </w:p>
        </w:tc>
        <w:tc>
          <w:tcPr>
            <w:tcW w:w="810" w:type="dxa"/>
            <w:tcBorders>
              <w:top w:val="nil"/>
              <w:left w:val="nil"/>
              <w:bottom w:val="nil"/>
              <w:right w:val="nil"/>
            </w:tcBorders>
            <w:shd w:val="clear" w:color="auto" w:fill="auto"/>
            <w:noWrap/>
            <w:vAlign w:val="bottom"/>
            <w:hideMark/>
          </w:tcPr>
          <w:p w14:paraId="0AB9AA6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-2.5%</w:t>
            </w:r>
          </w:p>
        </w:tc>
        <w:tc>
          <w:tcPr>
            <w:tcW w:w="720" w:type="dxa"/>
            <w:tcBorders>
              <w:top w:val="nil"/>
              <w:left w:val="nil"/>
              <w:bottom w:val="nil"/>
              <w:right w:val="nil"/>
            </w:tcBorders>
            <w:shd w:val="clear" w:color="000000" w:fill="CCFFCC"/>
            <w:noWrap/>
            <w:vAlign w:val="bottom"/>
            <w:hideMark/>
          </w:tcPr>
          <w:p w14:paraId="0FCAE14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-4.9%</w:t>
            </w:r>
          </w:p>
        </w:tc>
        <w:tc>
          <w:tcPr>
            <w:tcW w:w="810" w:type="dxa"/>
            <w:tcBorders>
              <w:top w:val="nil"/>
              <w:left w:val="nil"/>
              <w:bottom w:val="nil"/>
              <w:right w:val="single" w:sz="8" w:space="0" w:color="auto"/>
            </w:tcBorders>
            <w:shd w:val="clear" w:color="000000" w:fill="CCFFCC"/>
            <w:noWrap/>
            <w:vAlign w:val="bottom"/>
            <w:hideMark/>
          </w:tcPr>
          <w:p w14:paraId="7531FD1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-5.4%</w:t>
            </w:r>
          </w:p>
        </w:tc>
      </w:tr>
      <w:tr w:rsidR="00B26C0A" w:rsidRPr="00B26C0A" w14:paraId="39837E7E" w14:textId="77777777" w:rsidTr="00B26C0A">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14:paraId="6E66926A"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YUV, Animation, 720p</w:t>
            </w:r>
          </w:p>
        </w:tc>
        <w:tc>
          <w:tcPr>
            <w:tcW w:w="672" w:type="dxa"/>
            <w:tcBorders>
              <w:top w:val="nil"/>
              <w:left w:val="nil"/>
              <w:bottom w:val="nil"/>
              <w:right w:val="nil"/>
            </w:tcBorders>
            <w:shd w:val="clear" w:color="auto" w:fill="auto"/>
            <w:noWrap/>
            <w:vAlign w:val="bottom"/>
            <w:hideMark/>
          </w:tcPr>
          <w:p w14:paraId="700BCED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-0.3%</w:t>
            </w:r>
          </w:p>
        </w:tc>
        <w:tc>
          <w:tcPr>
            <w:tcW w:w="720" w:type="dxa"/>
            <w:tcBorders>
              <w:top w:val="nil"/>
              <w:left w:val="nil"/>
              <w:bottom w:val="nil"/>
              <w:right w:val="nil"/>
            </w:tcBorders>
            <w:shd w:val="clear" w:color="auto" w:fill="auto"/>
            <w:noWrap/>
            <w:vAlign w:val="bottom"/>
            <w:hideMark/>
          </w:tcPr>
          <w:p w14:paraId="1009E76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-0.6%</w:t>
            </w:r>
          </w:p>
        </w:tc>
        <w:tc>
          <w:tcPr>
            <w:tcW w:w="720" w:type="dxa"/>
            <w:tcBorders>
              <w:top w:val="nil"/>
              <w:left w:val="nil"/>
              <w:bottom w:val="nil"/>
              <w:right w:val="single" w:sz="8" w:space="0" w:color="auto"/>
            </w:tcBorders>
            <w:shd w:val="clear" w:color="auto" w:fill="auto"/>
            <w:noWrap/>
            <w:vAlign w:val="bottom"/>
            <w:hideMark/>
          </w:tcPr>
          <w:p w14:paraId="66FEBB7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-0.6%</w:t>
            </w:r>
          </w:p>
        </w:tc>
        <w:tc>
          <w:tcPr>
            <w:tcW w:w="720" w:type="dxa"/>
            <w:tcBorders>
              <w:top w:val="nil"/>
              <w:left w:val="nil"/>
              <w:bottom w:val="nil"/>
              <w:right w:val="nil"/>
            </w:tcBorders>
            <w:shd w:val="clear" w:color="auto" w:fill="auto"/>
            <w:noWrap/>
            <w:vAlign w:val="bottom"/>
            <w:hideMark/>
          </w:tcPr>
          <w:p w14:paraId="556AEA1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-0.3%</w:t>
            </w:r>
          </w:p>
        </w:tc>
        <w:tc>
          <w:tcPr>
            <w:tcW w:w="720" w:type="dxa"/>
            <w:tcBorders>
              <w:top w:val="nil"/>
              <w:left w:val="nil"/>
              <w:bottom w:val="nil"/>
              <w:right w:val="nil"/>
            </w:tcBorders>
            <w:shd w:val="clear" w:color="auto" w:fill="auto"/>
            <w:noWrap/>
            <w:vAlign w:val="bottom"/>
            <w:hideMark/>
          </w:tcPr>
          <w:p w14:paraId="01A486F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-1.0%</w:t>
            </w:r>
          </w:p>
        </w:tc>
        <w:tc>
          <w:tcPr>
            <w:tcW w:w="720" w:type="dxa"/>
            <w:tcBorders>
              <w:top w:val="nil"/>
              <w:left w:val="nil"/>
              <w:bottom w:val="nil"/>
              <w:right w:val="single" w:sz="8" w:space="0" w:color="auto"/>
            </w:tcBorders>
            <w:shd w:val="clear" w:color="auto" w:fill="auto"/>
            <w:noWrap/>
            <w:vAlign w:val="bottom"/>
            <w:hideMark/>
          </w:tcPr>
          <w:p w14:paraId="1FD9CA0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-0.7%</w:t>
            </w:r>
          </w:p>
        </w:tc>
        <w:tc>
          <w:tcPr>
            <w:tcW w:w="810" w:type="dxa"/>
            <w:tcBorders>
              <w:top w:val="nil"/>
              <w:left w:val="nil"/>
              <w:bottom w:val="nil"/>
              <w:right w:val="nil"/>
            </w:tcBorders>
            <w:shd w:val="clear" w:color="auto" w:fill="auto"/>
            <w:noWrap/>
            <w:vAlign w:val="bottom"/>
            <w:hideMark/>
          </w:tcPr>
          <w:p w14:paraId="01285FC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-0.2%</w:t>
            </w:r>
          </w:p>
        </w:tc>
        <w:tc>
          <w:tcPr>
            <w:tcW w:w="720" w:type="dxa"/>
            <w:tcBorders>
              <w:top w:val="nil"/>
              <w:left w:val="nil"/>
              <w:bottom w:val="nil"/>
              <w:right w:val="nil"/>
            </w:tcBorders>
            <w:shd w:val="clear" w:color="auto" w:fill="auto"/>
            <w:noWrap/>
            <w:vAlign w:val="bottom"/>
            <w:hideMark/>
          </w:tcPr>
          <w:p w14:paraId="04EE8C6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-0.6%</w:t>
            </w:r>
          </w:p>
        </w:tc>
        <w:tc>
          <w:tcPr>
            <w:tcW w:w="810" w:type="dxa"/>
            <w:tcBorders>
              <w:top w:val="nil"/>
              <w:left w:val="nil"/>
              <w:bottom w:val="nil"/>
              <w:right w:val="single" w:sz="8" w:space="0" w:color="auto"/>
            </w:tcBorders>
            <w:shd w:val="clear" w:color="auto" w:fill="auto"/>
            <w:noWrap/>
            <w:vAlign w:val="bottom"/>
            <w:hideMark/>
          </w:tcPr>
          <w:p w14:paraId="4E8E05D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-0.2%</w:t>
            </w:r>
          </w:p>
        </w:tc>
      </w:tr>
      <w:tr w:rsidR="00B26C0A" w:rsidRPr="00B26C0A" w14:paraId="1FF16B35" w14:textId="77777777" w:rsidTr="00B26C0A">
        <w:trPr>
          <w:trHeight w:val="315"/>
          <w:jc w:val="center"/>
        </w:trPr>
        <w:tc>
          <w:tcPr>
            <w:tcW w:w="3738" w:type="dxa"/>
            <w:tcBorders>
              <w:top w:val="nil"/>
              <w:left w:val="single" w:sz="8" w:space="0" w:color="auto"/>
              <w:bottom w:val="single" w:sz="8" w:space="0" w:color="auto"/>
              <w:right w:val="single" w:sz="8" w:space="0" w:color="auto"/>
            </w:tcBorders>
            <w:shd w:val="clear" w:color="auto" w:fill="auto"/>
            <w:noWrap/>
            <w:vAlign w:val="bottom"/>
            <w:hideMark/>
          </w:tcPr>
          <w:p w14:paraId="0498751A"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YUV, camera captured, 1080p</w:t>
            </w:r>
          </w:p>
        </w:tc>
        <w:tc>
          <w:tcPr>
            <w:tcW w:w="672" w:type="dxa"/>
            <w:tcBorders>
              <w:top w:val="nil"/>
              <w:left w:val="nil"/>
              <w:bottom w:val="single" w:sz="8" w:space="0" w:color="auto"/>
              <w:right w:val="nil"/>
            </w:tcBorders>
            <w:shd w:val="clear" w:color="auto" w:fill="auto"/>
            <w:noWrap/>
            <w:vAlign w:val="bottom"/>
            <w:hideMark/>
          </w:tcPr>
          <w:p w14:paraId="67D12B4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single" w:sz="8" w:space="0" w:color="auto"/>
              <w:right w:val="nil"/>
            </w:tcBorders>
            <w:shd w:val="clear" w:color="auto" w:fill="auto"/>
            <w:noWrap/>
            <w:vAlign w:val="bottom"/>
            <w:hideMark/>
          </w:tcPr>
          <w:p w14:paraId="5E77266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single" w:sz="8" w:space="0" w:color="auto"/>
              <w:right w:val="single" w:sz="8" w:space="0" w:color="auto"/>
            </w:tcBorders>
            <w:shd w:val="clear" w:color="auto" w:fill="auto"/>
            <w:noWrap/>
            <w:vAlign w:val="bottom"/>
            <w:hideMark/>
          </w:tcPr>
          <w:p w14:paraId="1C0919C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single" w:sz="8" w:space="0" w:color="auto"/>
              <w:right w:val="nil"/>
            </w:tcBorders>
            <w:shd w:val="clear" w:color="auto" w:fill="auto"/>
            <w:noWrap/>
            <w:vAlign w:val="bottom"/>
            <w:hideMark/>
          </w:tcPr>
          <w:p w14:paraId="242FCC4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-0.2%</w:t>
            </w:r>
          </w:p>
        </w:tc>
        <w:tc>
          <w:tcPr>
            <w:tcW w:w="720" w:type="dxa"/>
            <w:tcBorders>
              <w:top w:val="nil"/>
              <w:left w:val="nil"/>
              <w:bottom w:val="single" w:sz="8" w:space="0" w:color="auto"/>
              <w:right w:val="nil"/>
            </w:tcBorders>
            <w:shd w:val="clear" w:color="auto" w:fill="auto"/>
            <w:noWrap/>
            <w:vAlign w:val="bottom"/>
            <w:hideMark/>
          </w:tcPr>
          <w:p w14:paraId="58BB99F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-0.2%</w:t>
            </w:r>
          </w:p>
        </w:tc>
        <w:tc>
          <w:tcPr>
            <w:tcW w:w="720" w:type="dxa"/>
            <w:tcBorders>
              <w:top w:val="nil"/>
              <w:left w:val="nil"/>
              <w:bottom w:val="single" w:sz="8" w:space="0" w:color="auto"/>
              <w:right w:val="single" w:sz="8" w:space="0" w:color="auto"/>
            </w:tcBorders>
            <w:shd w:val="clear" w:color="auto" w:fill="auto"/>
            <w:noWrap/>
            <w:vAlign w:val="bottom"/>
            <w:hideMark/>
          </w:tcPr>
          <w:p w14:paraId="300EE6C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-0.5%</w:t>
            </w:r>
          </w:p>
        </w:tc>
        <w:tc>
          <w:tcPr>
            <w:tcW w:w="810" w:type="dxa"/>
            <w:tcBorders>
              <w:top w:val="nil"/>
              <w:left w:val="nil"/>
              <w:bottom w:val="single" w:sz="8" w:space="0" w:color="auto"/>
              <w:right w:val="nil"/>
            </w:tcBorders>
            <w:shd w:val="clear" w:color="auto" w:fill="auto"/>
            <w:noWrap/>
            <w:vAlign w:val="bottom"/>
            <w:hideMark/>
          </w:tcPr>
          <w:p w14:paraId="46B8742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single" w:sz="8" w:space="0" w:color="auto"/>
              <w:right w:val="nil"/>
            </w:tcBorders>
            <w:shd w:val="clear" w:color="auto" w:fill="auto"/>
            <w:noWrap/>
            <w:vAlign w:val="bottom"/>
            <w:hideMark/>
          </w:tcPr>
          <w:p w14:paraId="2D4BD7E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810" w:type="dxa"/>
            <w:tcBorders>
              <w:top w:val="nil"/>
              <w:left w:val="nil"/>
              <w:bottom w:val="single" w:sz="8" w:space="0" w:color="auto"/>
              <w:right w:val="single" w:sz="8" w:space="0" w:color="auto"/>
            </w:tcBorders>
            <w:shd w:val="clear" w:color="auto" w:fill="auto"/>
            <w:noWrap/>
            <w:vAlign w:val="bottom"/>
            <w:hideMark/>
          </w:tcPr>
          <w:p w14:paraId="51A772F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r>
      <w:tr w:rsidR="00B26C0A" w:rsidRPr="00B26C0A" w14:paraId="55A4CB53" w14:textId="77777777" w:rsidTr="00B26C0A">
        <w:trPr>
          <w:trHeight w:val="300"/>
          <w:jc w:val="center"/>
        </w:trPr>
        <w:tc>
          <w:tcPr>
            <w:tcW w:w="3738" w:type="dxa"/>
            <w:tcBorders>
              <w:top w:val="nil"/>
              <w:left w:val="single" w:sz="8" w:space="0" w:color="auto"/>
              <w:bottom w:val="nil"/>
              <w:right w:val="single" w:sz="8" w:space="0" w:color="auto"/>
            </w:tcBorders>
            <w:shd w:val="clear" w:color="auto" w:fill="auto"/>
            <w:noWrap/>
            <w:vAlign w:val="bottom"/>
            <w:hideMark/>
          </w:tcPr>
          <w:p w14:paraId="0BAA9A10"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Enc Time[%]</w:t>
            </w:r>
          </w:p>
        </w:tc>
        <w:tc>
          <w:tcPr>
            <w:tcW w:w="2112" w:type="dxa"/>
            <w:gridSpan w:val="3"/>
            <w:tcBorders>
              <w:top w:val="single" w:sz="8" w:space="0" w:color="auto"/>
              <w:left w:val="nil"/>
              <w:bottom w:val="nil"/>
              <w:right w:val="single" w:sz="8" w:space="0" w:color="000000"/>
            </w:tcBorders>
            <w:shd w:val="clear" w:color="auto" w:fill="auto"/>
            <w:noWrap/>
            <w:vAlign w:val="bottom"/>
            <w:hideMark/>
          </w:tcPr>
          <w:p w14:paraId="2AE5081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105%</w:t>
            </w:r>
          </w:p>
        </w:tc>
        <w:tc>
          <w:tcPr>
            <w:tcW w:w="2160" w:type="dxa"/>
            <w:gridSpan w:val="3"/>
            <w:tcBorders>
              <w:top w:val="single" w:sz="8" w:space="0" w:color="auto"/>
              <w:left w:val="nil"/>
              <w:bottom w:val="nil"/>
              <w:right w:val="single" w:sz="8" w:space="0" w:color="000000"/>
            </w:tcBorders>
            <w:shd w:val="clear" w:color="auto" w:fill="auto"/>
            <w:noWrap/>
            <w:vAlign w:val="bottom"/>
            <w:hideMark/>
          </w:tcPr>
          <w:p w14:paraId="2F734D1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99%</w:t>
            </w:r>
          </w:p>
        </w:tc>
        <w:tc>
          <w:tcPr>
            <w:tcW w:w="2340" w:type="dxa"/>
            <w:gridSpan w:val="3"/>
            <w:tcBorders>
              <w:top w:val="nil"/>
              <w:left w:val="nil"/>
              <w:bottom w:val="nil"/>
              <w:right w:val="single" w:sz="8" w:space="0" w:color="000000"/>
            </w:tcBorders>
            <w:shd w:val="clear" w:color="auto" w:fill="auto"/>
            <w:noWrap/>
            <w:vAlign w:val="bottom"/>
            <w:hideMark/>
          </w:tcPr>
          <w:p w14:paraId="756242A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99%</w:t>
            </w:r>
          </w:p>
        </w:tc>
      </w:tr>
      <w:tr w:rsidR="00B26C0A" w:rsidRPr="00B26C0A" w14:paraId="7B5D8C06" w14:textId="77777777" w:rsidTr="00B26C0A">
        <w:trPr>
          <w:trHeight w:val="315"/>
          <w:jc w:val="center"/>
        </w:trPr>
        <w:tc>
          <w:tcPr>
            <w:tcW w:w="3738" w:type="dxa"/>
            <w:tcBorders>
              <w:top w:val="nil"/>
              <w:left w:val="single" w:sz="8" w:space="0" w:color="auto"/>
              <w:bottom w:val="single" w:sz="8" w:space="0" w:color="auto"/>
              <w:right w:val="single" w:sz="8" w:space="0" w:color="auto"/>
            </w:tcBorders>
            <w:shd w:val="clear" w:color="auto" w:fill="auto"/>
            <w:noWrap/>
            <w:vAlign w:val="bottom"/>
            <w:hideMark/>
          </w:tcPr>
          <w:p w14:paraId="2E191F52"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Dec Time[%]</w:t>
            </w:r>
          </w:p>
        </w:tc>
        <w:tc>
          <w:tcPr>
            <w:tcW w:w="2112" w:type="dxa"/>
            <w:gridSpan w:val="3"/>
            <w:tcBorders>
              <w:top w:val="nil"/>
              <w:left w:val="nil"/>
              <w:bottom w:val="single" w:sz="8" w:space="0" w:color="auto"/>
              <w:right w:val="single" w:sz="8" w:space="0" w:color="000000"/>
            </w:tcBorders>
            <w:shd w:val="clear" w:color="auto" w:fill="auto"/>
            <w:noWrap/>
            <w:vAlign w:val="bottom"/>
            <w:hideMark/>
          </w:tcPr>
          <w:p w14:paraId="14D3636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94%</w:t>
            </w:r>
          </w:p>
        </w:tc>
        <w:tc>
          <w:tcPr>
            <w:tcW w:w="2160" w:type="dxa"/>
            <w:gridSpan w:val="3"/>
            <w:tcBorders>
              <w:top w:val="nil"/>
              <w:left w:val="nil"/>
              <w:bottom w:val="single" w:sz="8" w:space="0" w:color="auto"/>
              <w:right w:val="single" w:sz="8" w:space="0" w:color="000000"/>
            </w:tcBorders>
            <w:shd w:val="clear" w:color="auto" w:fill="auto"/>
            <w:noWrap/>
            <w:vAlign w:val="bottom"/>
            <w:hideMark/>
          </w:tcPr>
          <w:p w14:paraId="0C9965B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91%</w:t>
            </w:r>
          </w:p>
        </w:tc>
        <w:tc>
          <w:tcPr>
            <w:tcW w:w="2340" w:type="dxa"/>
            <w:gridSpan w:val="3"/>
            <w:tcBorders>
              <w:top w:val="nil"/>
              <w:left w:val="nil"/>
              <w:bottom w:val="single" w:sz="8" w:space="0" w:color="auto"/>
              <w:right w:val="single" w:sz="8" w:space="0" w:color="000000"/>
            </w:tcBorders>
            <w:shd w:val="clear" w:color="auto" w:fill="auto"/>
            <w:noWrap/>
            <w:vAlign w:val="bottom"/>
            <w:hideMark/>
          </w:tcPr>
          <w:p w14:paraId="73E034F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97%</w:t>
            </w:r>
          </w:p>
        </w:tc>
      </w:tr>
    </w:tbl>
    <w:p w14:paraId="4ED1B259" w14:textId="77777777" w:rsidR="00E53506" w:rsidRDefault="00E53506" w:rsidP="00E53506"/>
    <w:p w14:paraId="5DB3D706" w14:textId="77777777" w:rsidR="00E53506" w:rsidRDefault="00E53506" w:rsidP="00E53506">
      <w:pPr>
        <w:pStyle w:val="Caption"/>
        <w:jc w:val="center"/>
      </w:pPr>
      <w:bookmarkStart w:id="108" w:name="_Ref410160533"/>
      <w:commentRangeStart w:id="109"/>
      <w:r w:rsidRPr="00FA1324">
        <w:t xml:space="preserve">Table </w:t>
      </w:r>
      <w:r w:rsidR="00A83609">
        <w:fldChar w:fldCharType="begin"/>
      </w:r>
      <w:r w:rsidR="00A83609">
        <w:instrText xml:space="preserve"> SEQ Table \* ARABIC </w:instrText>
      </w:r>
      <w:r w:rsidR="00A83609">
        <w:fldChar w:fldCharType="separate"/>
      </w:r>
      <w:r>
        <w:rPr>
          <w:noProof/>
        </w:rPr>
        <w:t>6</w:t>
      </w:r>
      <w:r w:rsidR="00A83609">
        <w:rPr>
          <w:noProof/>
        </w:rPr>
        <w:fldChar w:fldCharType="end"/>
      </w:r>
      <w:bookmarkEnd w:id="108"/>
      <w:r w:rsidRPr="00FA1324">
        <w:t xml:space="preserve">. Average BD rate reduction for </w:t>
      </w:r>
      <w:r>
        <w:t xml:space="preserve">Test-B 420 lossy coding </w:t>
      </w:r>
      <w:r w:rsidRPr="00FA1324">
        <w:t xml:space="preserve">compared with </w:t>
      </w:r>
      <w:r>
        <w:t>SCM-3.0</w:t>
      </w:r>
      <w:r w:rsidRPr="00FA1324">
        <w:t xml:space="preserve"> anchors</w:t>
      </w:r>
      <w:commentRangeEnd w:id="109"/>
      <w:r w:rsidR="00330E09">
        <w:rPr>
          <w:rStyle w:val="CommentReference"/>
          <w:b w:val="0"/>
          <w:bCs w:val="0"/>
        </w:rPr>
        <w:commentReference w:id="109"/>
      </w:r>
    </w:p>
    <w:tbl>
      <w:tblPr>
        <w:tblW w:w="9360" w:type="dxa"/>
        <w:tblInd w:w="108" w:type="dxa"/>
        <w:tblLook w:val="04A0" w:firstRow="1" w:lastRow="0" w:firstColumn="1" w:lastColumn="0" w:noHBand="0" w:noVBand="1"/>
      </w:tblPr>
      <w:tblGrid>
        <w:gridCol w:w="2716"/>
        <w:gridCol w:w="794"/>
        <w:gridCol w:w="720"/>
        <w:gridCol w:w="720"/>
        <w:gridCol w:w="720"/>
        <w:gridCol w:w="720"/>
        <w:gridCol w:w="720"/>
        <w:gridCol w:w="720"/>
        <w:gridCol w:w="720"/>
        <w:gridCol w:w="810"/>
      </w:tblGrid>
      <w:tr w:rsidR="00B26C0A" w:rsidRPr="00B26C0A" w14:paraId="463645AB" w14:textId="77777777" w:rsidTr="00B26C0A">
        <w:trPr>
          <w:trHeight w:val="300"/>
        </w:trPr>
        <w:tc>
          <w:tcPr>
            <w:tcW w:w="2716" w:type="dxa"/>
            <w:tcBorders>
              <w:top w:val="nil"/>
              <w:left w:val="nil"/>
              <w:bottom w:val="nil"/>
              <w:right w:val="nil"/>
            </w:tcBorders>
            <w:shd w:val="clear" w:color="auto" w:fill="auto"/>
            <w:noWrap/>
            <w:vAlign w:val="bottom"/>
            <w:hideMark/>
          </w:tcPr>
          <w:p w14:paraId="574CE116"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16"/>
                <w:szCs w:val="16"/>
                <w:lang w:eastAsia="zh-CN"/>
              </w:rPr>
            </w:pPr>
          </w:p>
        </w:tc>
        <w:tc>
          <w:tcPr>
            <w:tcW w:w="2234"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3B63F60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B26C0A">
              <w:rPr>
                <w:rFonts w:ascii="Arial" w:eastAsia="Times New Roman" w:hAnsi="Arial" w:cs="Arial"/>
                <w:b/>
                <w:bCs/>
                <w:color w:val="000000"/>
                <w:sz w:val="16"/>
                <w:szCs w:val="16"/>
                <w:lang w:eastAsia="zh-CN"/>
              </w:rPr>
              <w:t xml:space="preserve">All Intra </w:t>
            </w:r>
          </w:p>
        </w:tc>
        <w:tc>
          <w:tcPr>
            <w:tcW w:w="2160" w:type="dxa"/>
            <w:gridSpan w:val="3"/>
            <w:tcBorders>
              <w:top w:val="single" w:sz="8" w:space="0" w:color="auto"/>
              <w:left w:val="nil"/>
              <w:bottom w:val="nil"/>
              <w:right w:val="single" w:sz="8" w:space="0" w:color="000000"/>
            </w:tcBorders>
            <w:shd w:val="clear" w:color="auto" w:fill="auto"/>
            <w:noWrap/>
            <w:vAlign w:val="bottom"/>
            <w:hideMark/>
          </w:tcPr>
          <w:p w14:paraId="04E1B5F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B26C0A">
              <w:rPr>
                <w:rFonts w:ascii="Arial" w:eastAsia="Times New Roman" w:hAnsi="Arial" w:cs="Arial"/>
                <w:b/>
                <w:bCs/>
                <w:color w:val="000000"/>
                <w:sz w:val="16"/>
                <w:szCs w:val="16"/>
                <w:lang w:eastAsia="zh-CN"/>
              </w:rPr>
              <w:t xml:space="preserve">Random Access </w:t>
            </w:r>
          </w:p>
        </w:tc>
        <w:tc>
          <w:tcPr>
            <w:tcW w:w="2250" w:type="dxa"/>
            <w:gridSpan w:val="3"/>
            <w:tcBorders>
              <w:top w:val="single" w:sz="8" w:space="0" w:color="auto"/>
              <w:left w:val="nil"/>
              <w:bottom w:val="nil"/>
              <w:right w:val="single" w:sz="8" w:space="0" w:color="000000"/>
            </w:tcBorders>
            <w:shd w:val="clear" w:color="auto" w:fill="auto"/>
            <w:noWrap/>
            <w:vAlign w:val="bottom"/>
            <w:hideMark/>
          </w:tcPr>
          <w:p w14:paraId="620DCB1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B26C0A">
              <w:rPr>
                <w:rFonts w:ascii="Arial" w:eastAsia="Times New Roman" w:hAnsi="Arial" w:cs="Arial"/>
                <w:b/>
                <w:bCs/>
                <w:color w:val="000000"/>
                <w:sz w:val="16"/>
                <w:szCs w:val="16"/>
                <w:lang w:eastAsia="zh-CN"/>
              </w:rPr>
              <w:t xml:space="preserve">Low delay B </w:t>
            </w:r>
          </w:p>
        </w:tc>
      </w:tr>
      <w:tr w:rsidR="00B26C0A" w:rsidRPr="00B26C0A" w14:paraId="758A7026" w14:textId="77777777" w:rsidTr="00B26C0A">
        <w:trPr>
          <w:trHeight w:val="315"/>
        </w:trPr>
        <w:tc>
          <w:tcPr>
            <w:tcW w:w="2716" w:type="dxa"/>
            <w:tcBorders>
              <w:top w:val="nil"/>
              <w:left w:val="nil"/>
              <w:bottom w:val="nil"/>
              <w:right w:val="nil"/>
            </w:tcBorders>
            <w:shd w:val="clear" w:color="auto" w:fill="auto"/>
            <w:noWrap/>
            <w:vAlign w:val="bottom"/>
            <w:hideMark/>
          </w:tcPr>
          <w:p w14:paraId="2B1B900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p>
        </w:tc>
        <w:tc>
          <w:tcPr>
            <w:tcW w:w="794" w:type="dxa"/>
            <w:tcBorders>
              <w:top w:val="nil"/>
              <w:left w:val="single" w:sz="8" w:space="0" w:color="auto"/>
              <w:bottom w:val="nil"/>
              <w:right w:val="nil"/>
            </w:tcBorders>
            <w:shd w:val="clear" w:color="auto" w:fill="auto"/>
            <w:noWrap/>
            <w:vAlign w:val="bottom"/>
            <w:hideMark/>
          </w:tcPr>
          <w:p w14:paraId="5B72483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G/Y</w:t>
            </w:r>
          </w:p>
        </w:tc>
        <w:tc>
          <w:tcPr>
            <w:tcW w:w="720" w:type="dxa"/>
            <w:tcBorders>
              <w:top w:val="nil"/>
              <w:left w:val="nil"/>
              <w:bottom w:val="nil"/>
              <w:right w:val="nil"/>
            </w:tcBorders>
            <w:shd w:val="clear" w:color="auto" w:fill="auto"/>
            <w:noWrap/>
            <w:vAlign w:val="bottom"/>
            <w:hideMark/>
          </w:tcPr>
          <w:p w14:paraId="4A4A669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B/U</w:t>
            </w:r>
          </w:p>
        </w:tc>
        <w:tc>
          <w:tcPr>
            <w:tcW w:w="720" w:type="dxa"/>
            <w:tcBorders>
              <w:top w:val="nil"/>
              <w:left w:val="nil"/>
              <w:bottom w:val="nil"/>
              <w:right w:val="single" w:sz="8" w:space="0" w:color="auto"/>
            </w:tcBorders>
            <w:shd w:val="clear" w:color="auto" w:fill="auto"/>
            <w:noWrap/>
            <w:vAlign w:val="bottom"/>
            <w:hideMark/>
          </w:tcPr>
          <w:p w14:paraId="234E703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R/V</w:t>
            </w:r>
          </w:p>
        </w:tc>
        <w:tc>
          <w:tcPr>
            <w:tcW w:w="720" w:type="dxa"/>
            <w:tcBorders>
              <w:top w:val="nil"/>
              <w:left w:val="nil"/>
              <w:bottom w:val="nil"/>
              <w:right w:val="nil"/>
            </w:tcBorders>
            <w:shd w:val="clear" w:color="auto" w:fill="auto"/>
            <w:noWrap/>
            <w:vAlign w:val="bottom"/>
            <w:hideMark/>
          </w:tcPr>
          <w:p w14:paraId="1332F0A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G/Y</w:t>
            </w:r>
          </w:p>
        </w:tc>
        <w:tc>
          <w:tcPr>
            <w:tcW w:w="720" w:type="dxa"/>
            <w:tcBorders>
              <w:top w:val="nil"/>
              <w:left w:val="nil"/>
              <w:bottom w:val="nil"/>
              <w:right w:val="nil"/>
            </w:tcBorders>
            <w:shd w:val="clear" w:color="auto" w:fill="auto"/>
            <w:noWrap/>
            <w:vAlign w:val="bottom"/>
            <w:hideMark/>
          </w:tcPr>
          <w:p w14:paraId="2446086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B/U</w:t>
            </w:r>
          </w:p>
        </w:tc>
        <w:tc>
          <w:tcPr>
            <w:tcW w:w="720" w:type="dxa"/>
            <w:tcBorders>
              <w:top w:val="nil"/>
              <w:left w:val="nil"/>
              <w:bottom w:val="nil"/>
              <w:right w:val="single" w:sz="8" w:space="0" w:color="auto"/>
            </w:tcBorders>
            <w:shd w:val="clear" w:color="auto" w:fill="auto"/>
            <w:noWrap/>
            <w:vAlign w:val="bottom"/>
            <w:hideMark/>
          </w:tcPr>
          <w:p w14:paraId="2DBC84C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R/V</w:t>
            </w:r>
          </w:p>
        </w:tc>
        <w:tc>
          <w:tcPr>
            <w:tcW w:w="720" w:type="dxa"/>
            <w:tcBorders>
              <w:top w:val="nil"/>
              <w:left w:val="nil"/>
              <w:bottom w:val="nil"/>
              <w:right w:val="nil"/>
            </w:tcBorders>
            <w:shd w:val="clear" w:color="auto" w:fill="auto"/>
            <w:noWrap/>
            <w:vAlign w:val="bottom"/>
            <w:hideMark/>
          </w:tcPr>
          <w:p w14:paraId="343E6C5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G/Y</w:t>
            </w:r>
          </w:p>
        </w:tc>
        <w:tc>
          <w:tcPr>
            <w:tcW w:w="720" w:type="dxa"/>
            <w:tcBorders>
              <w:top w:val="nil"/>
              <w:left w:val="nil"/>
              <w:bottom w:val="nil"/>
              <w:right w:val="nil"/>
            </w:tcBorders>
            <w:shd w:val="clear" w:color="auto" w:fill="auto"/>
            <w:noWrap/>
            <w:vAlign w:val="bottom"/>
            <w:hideMark/>
          </w:tcPr>
          <w:p w14:paraId="59CFC36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B/U</w:t>
            </w:r>
          </w:p>
        </w:tc>
        <w:tc>
          <w:tcPr>
            <w:tcW w:w="810" w:type="dxa"/>
            <w:tcBorders>
              <w:top w:val="nil"/>
              <w:left w:val="nil"/>
              <w:bottom w:val="nil"/>
              <w:right w:val="single" w:sz="8" w:space="0" w:color="auto"/>
            </w:tcBorders>
            <w:shd w:val="clear" w:color="auto" w:fill="auto"/>
            <w:noWrap/>
            <w:vAlign w:val="bottom"/>
            <w:hideMark/>
          </w:tcPr>
          <w:p w14:paraId="12878F2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R/V</w:t>
            </w:r>
          </w:p>
        </w:tc>
      </w:tr>
      <w:tr w:rsidR="00B26C0A" w:rsidRPr="00B26C0A" w14:paraId="5F66F3DC" w14:textId="77777777" w:rsidTr="00B26C0A">
        <w:trPr>
          <w:trHeight w:val="300"/>
        </w:trPr>
        <w:tc>
          <w:tcPr>
            <w:tcW w:w="2716" w:type="dxa"/>
            <w:tcBorders>
              <w:top w:val="single" w:sz="8" w:space="0" w:color="auto"/>
              <w:left w:val="single" w:sz="8" w:space="0" w:color="auto"/>
              <w:bottom w:val="nil"/>
              <w:right w:val="single" w:sz="8" w:space="0" w:color="auto"/>
            </w:tcBorders>
            <w:shd w:val="clear" w:color="auto" w:fill="auto"/>
            <w:noWrap/>
            <w:vAlign w:val="bottom"/>
            <w:hideMark/>
          </w:tcPr>
          <w:p w14:paraId="5AFD647A"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Text &amp; graphics with motion, 720p</w:t>
            </w:r>
          </w:p>
        </w:tc>
        <w:tc>
          <w:tcPr>
            <w:tcW w:w="794" w:type="dxa"/>
            <w:tcBorders>
              <w:top w:val="single" w:sz="8" w:space="0" w:color="auto"/>
              <w:left w:val="single" w:sz="8" w:space="0" w:color="auto"/>
              <w:bottom w:val="nil"/>
              <w:right w:val="nil"/>
            </w:tcBorders>
            <w:shd w:val="clear" w:color="000000" w:fill="CCFFCC"/>
            <w:noWrap/>
            <w:vAlign w:val="bottom"/>
            <w:hideMark/>
          </w:tcPr>
          <w:p w14:paraId="4604942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-4.6%</w:t>
            </w:r>
          </w:p>
        </w:tc>
        <w:tc>
          <w:tcPr>
            <w:tcW w:w="720" w:type="dxa"/>
            <w:tcBorders>
              <w:top w:val="single" w:sz="8" w:space="0" w:color="auto"/>
              <w:left w:val="nil"/>
              <w:bottom w:val="nil"/>
              <w:right w:val="nil"/>
            </w:tcBorders>
            <w:shd w:val="clear" w:color="000000" w:fill="CCFFCC"/>
            <w:noWrap/>
            <w:vAlign w:val="bottom"/>
            <w:hideMark/>
          </w:tcPr>
          <w:p w14:paraId="38B3A0D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-5.0%</w:t>
            </w:r>
          </w:p>
        </w:tc>
        <w:tc>
          <w:tcPr>
            <w:tcW w:w="720" w:type="dxa"/>
            <w:tcBorders>
              <w:top w:val="single" w:sz="8" w:space="0" w:color="auto"/>
              <w:left w:val="nil"/>
              <w:bottom w:val="nil"/>
              <w:right w:val="single" w:sz="8" w:space="0" w:color="auto"/>
            </w:tcBorders>
            <w:shd w:val="clear" w:color="000000" w:fill="CCFFCC"/>
            <w:noWrap/>
            <w:vAlign w:val="bottom"/>
            <w:hideMark/>
          </w:tcPr>
          <w:p w14:paraId="5E2E0C5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-5.1%</w:t>
            </w:r>
          </w:p>
        </w:tc>
        <w:tc>
          <w:tcPr>
            <w:tcW w:w="720" w:type="dxa"/>
            <w:tcBorders>
              <w:top w:val="single" w:sz="8" w:space="0" w:color="auto"/>
              <w:left w:val="single" w:sz="8" w:space="0" w:color="auto"/>
              <w:bottom w:val="nil"/>
              <w:right w:val="nil"/>
            </w:tcBorders>
            <w:shd w:val="clear" w:color="000000" w:fill="CCFFCC"/>
            <w:noWrap/>
            <w:vAlign w:val="bottom"/>
            <w:hideMark/>
          </w:tcPr>
          <w:p w14:paraId="279BE38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-3.6%</w:t>
            </w:r>
          </w:p>
        </w:tc>
        <w:tc>
          <w:tcPr>
            <w:tcW w:w="720" w:type="dxa"/>
            <w:tcBorders>
              <w:top w:val="single" w:sz="8" w:space="0" w:color="auto"/>
              <w:left w:val="nil"/>
              <w:bottom w:val="nil"/>
              <w:right w:val="nil"/>
            </w:tcBorders>
            <w:shd w:val="clear" w:color="000000" w:fill="CCFFCC"/>
            <w:noWrap/>
            <w:vAlign w:val="bottom"/>
            <w:hideMark/>
          </w:tcPr>
          <w:p w14:paraId="2273C8C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-4.7%</w:t>
            </w:r>
          </w:p>
        </w:tc>
        <w:tc>
          <w:tcPr>
            <w:tcW w:w="720" w:type="dxa"/>
            <w:tcBorders>
              <w:top w:val="single" w:sz="8" w:space="0" w:color="auto"/>
              <w:left w:val="nil"/>
              <w:bottom w:val="nil"/>
              <w:right w:val="single" w:sz="8" w:space="0" w:color="auto"/>
            </w:tcBorders>
            <w:shd w:val="clear" w:color="000000" w:fill="CCFFCC"/>
            <w:noWrap/>
            <w:vAlign w:val="bottom"/>
            <w:hideMark/>
          </w:tcPr>
          <w:p w14:paraId="4EE9FF8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-4.9%</w:t>
            </w:r>
          </w:p>
        </w:tc>
        <w:tc>
          <w:tcPr>
            <w:tcW w:w="720" w:type="dxa"/>
            <w:tcBorders>
              <w:top w:val="single" w:sz="8" w:space="0" w:color="auto"/>
              <w:left w:val="single" w:sz="8" w:space="0" w:color="auto"/>
              <w:bottom w:val="nil"/>
              <w:right w:val="nil"/>
            </w:tcBorders>
            <w:shd w:val="clear" w:color="000000" w:fill="CCFFCC"/>
            <w:noWrap/>
            <w:vAlign w:val="bottom"/>
            <w:hideMark/>
          </w:tcPr>
          <w:p w14:paraId="01FD200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-3.3%</w:t>
            </w:r>
          </w:p>
        </w:tc>
        <w:tc>
          <w:tcPr>
            <w:tcW w:w="720" w:type="dxa"/>
            <w:tcBorders>
              <w:top w:val="single" w:sz="8" w:space="0" w:color="auto"/>
              <w:left w:val="nil"/>
              <w:bottom w:val="nil"/>
              <w:right w:val="nil"/>
            </w:tcBorders>
            <w:shd w:val="clear" w:color="000000" w:fill="CCFFCC"/>
            <w:noWrap/>
            <w:vAlign w:val="bottom"/>
            <w:hideMark/>
          </w:tcPr>
          <w:p w14:paraId="66C2B70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-3.6%</w:t>
            </w:r>
          </w:p>
        </w:tc>
        <w:tc>
          <w:tcPr>
            <w:tcW w:w="810" w:type="dxa"/>
            <w:tcBorders>
              <w:top w:val="single" w:sz="8" w:space="0" w:color="auto"/>
              <w:left w:val="nil"/>
              <w:bottom w:val="nil"/>
              <w:right w:val="single" w:sz="8" w:space="0" w:color="auto"/>
            </w:tcBorders>
            <w:shd w:val="clear" w:color="000000" w:fill="CCFFCC"/>
            <w:noWrap/>
            <w:vAlign w:val="bottom"/>
            <w:hideMark/>
          </w:tcPr>
          <w:p w14:paraId="56F3BB5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-5.5%</w:t>
            </w:r>
          </w:p>
        </w:tc>
      </w:tr>
      <w:tr w:rsidR="00B26C0A" w:rsidRPr="00B26C0A" w14:paraId="20F82EE6" w14:textId="77777777" w:rsidTr="00B26C0A">
        <w:trPr>
          <w:trHeight w:val="300"/>
        </w:trPr>
        <w:tc>
          <w:tcPr>
            <w:tcW w:w="2716" w:type="dxa"/>
            <w:tcBorders>
              <w:top w:val="nil"/>
              <w:left w:val="single" w:sz="8" w:space="0" w:color="auto"/>
              <w:bottom w:val="nil"/>
              <w:right w:val="single" w:sz="8" w:space="0" w:color="auto"/>
            </w:tcBorders>
            <w:shd w:val="clear" w:color="auto" w:fill="auto"/>
            <w:noWrap/>
            <w:vAlign w:val="bottom"/>
            <w:hideMark/>
          </w:tcPr>
          <w:p w14:paraId="0BA63769"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Mixed content, 480p</w:t>
            </w:r>
          </w:p>
        </w:tc>
        <w:tc>
          <w:tcPr>
            <w:tcW w:w="794" w:type="dxa"/>
            <w:tcBorders>
              <w:top w:val="nil"/>
              <w:left w:val="nil"/>
              <w:bottom w:val="nil"/>
              <w:right w:val="nil"/>
            </w:tcBorders>
            <w:shd w:val="clear" w:color="auto" w:fill="auto"/>
            <w:noWrap/>
            <w:vAlign w:val="bottom"/>
            <w:hideMark/>
          </w:tcPr>
          <w:p w14:paraId="02A86D9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-1.6%</w:t>
            </w:r>
          </w:p>
        </w:tc>
        <w:tc>
          <w:tcPr>
            <w:tcW w:w="720" w:type="dxa"/>
            <w:tcBorders>
              <w:top w:val="nil"/>
              <w:left w:val="nil"/>
              <w:bottom w:val="nil"/>
              <w:right w:val="nil"/>
            </w:tcBorders>
            <w:shd w:val="clear" w:color="auto" w:fill="auto"/>
            <w:noWrap/>
            <w:vAlign w:val="bottom"/>
            <w:hideMark/>
          </w:tcPr>
          <w:p w14:paraId="1282224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-1.7%</w:t>
            </w:r>
          </w:p>
        </w:tc>
        <w:tc>
          <w:tcPr>
            <w:tcW w:w="720" w:type="dxa"/>
            <w:tcBorders>
              <w:top w:val="nil"/>
              <w:left w:val="nil"/>
              <w:bottom w:val="nil"/>
              <w:right w:val="single" w:sz="8" w:space="0" w:color="auto"/>
            </w:tcBorders>
            <w:shd w:val="clear" w:color="auto" w:fill="auto"/>
            <w:noWrap/>
            <w:vAlign w:val="bottom"/>
            <w:hideMark/>
          </w:tcPr>
          <w:p w14:paraId="2569325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-2.0%</w:t>
            </w:r>
          </w:p>
        </w:tc>
        <w:tc>
          <w:tcPr>
            <w:tcW w:w="720" w:type="dxa"/>
            <w:tcBorders>
              <w:top w:val="nil"/>
              <w:left w:val="nil"/>
              <w:bottom w:val="nil"/>
              <w:right w:val="nil"/>
            </w:tcBorders>
            <w:shd w:val="clear" w:color="auto" w:fill="auto"/>
            <w:noWrap/>
            <w:vAlign w:val="bottom"/>
            <w:hideMark/>
          </w:tcPr>
          <w:p w14:paraId="4FBD27D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-0.9%</w:t>
            </w:r>
          </w:p>
        </w:tc>
        <w:tc>
          <w:tcPr>
            <w:tcW w:w="720" w:type="dxa"/>
            <w:tcBorders>
              <w:top w:val="nil"/>
              <w:left w:val="nil"/>
              <w:bottom w:val="nil"/>
              <w:right w:val="nil"/>
            </w:tcBorders>
            <w:shd w:val="clear" w:color="auto" w:fill="auto"/>
            <w:noWrap/>
            <w:vAlign w:val="bottom"/>
            <w:hideMark/>
          </w:tcPr>
          <w:p w14:paraId="26AD729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-1.6%</w:t>
            </w:r>
          </w:p>
        </w:tc>
        <w:tc>
          <w:tcPr>
            <w:tcW w:w="720" w:type="dxa"/>
            <w:tcBorders>
              <w:top w:val="nil"/>
              <w:left w:val="nil"/>
              <w:bottom w:val="nil"/>
              <w:right w:val="single" w:sz="8" w:space="0" w:color="auto"/>
            </w:tcBorders>
            <w:shd w:val="clear" w:color="auto" w:fill="auto"/>
            <w:noWrap/>
            <w:vAlign w:val="bottom"/>
            <w:hideMark/>
          </w:tcPr>
          <w:p w14:paraId="6710DEE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-1.9%</w:t>
            </w:r>
          </w:p>
        </w:tc>
        <w:tc>
          <w:tcPr>
            <w:tcW w:w="720" w:type="dxa"/>
            <w:tcBorders>
              <w:top w:val="nil"/>
              <w:left w:val="nil"/>
              <w:bottom w:val="nil"/>
              <w:right w:val="nil"/>
            </w:tcBorders>
            <w:shd w:val="clear" w:color="auto" w:fill="auto"/>
            <w:noWrap/>
            <w:vAlign w:val="bottom"/>
            <w:hideMark/>
          </w:tcPr>
          <w:p w14:paraId="0D43D63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7E7D48A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-0.5%</w:t>
            </w:r>
          </w:p>
        </w:tc>
        <w:tc>
          <w:tcPr>
            <w:tcW w:w="810" w:type="dxa"/>
            <w:tcBorders>
              <w:top w:val="nil"/>
              <w:left w:val="nil"/>
              <w:bottom w:val="nil"/>
              <w:right w:val="single" w:sz="8" w:space="0" w:color="auto"/>
            </w:tcBorders>
            <w:shd w:val="clear" w:color="auto" w:fill="auto"/>
            <w:noWrap/>
            <w:vAlign w:val="bottom"/>
            <w:hideMark/>
          </w:tcPr>
          <w:p w14:paraId="27591E9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-0.4%</w:t>
            </w:r>
          </w:p>
        </w:tc>
      </w:tr>
      <w:tr w:rsidR="00B26C0A" w:rsidRPr="00B26C0A" w14:paraId="02689EED" w14:textId="77777777" w:rsidTr="00B26C0A">
        <w:trPr>
          <w:trHeight w:val="315"/>
        </w:trPr>
        <w:tc>
          <w:tcPr>
            <w:tcW w:w="2716" w:type="dxa"/>
            <w:tcBorders>
              <w:top w:val="nil"/>
              <w:left w:val="single" w:sz="8" w:space="0" w:color="auto"/>
              <w:bottom w:val="single" w:sz="8" w:space="0" w:color="auto"/>
              <w:right w:val="single" w:sz="8" w:space="0" w:color="auto"/>
            </w:tcBorders>
            <w:shd w:val="clear" w:color="auto" w:fill="auto"/>
            <w:noWrap/>
            <w:vAlign w:val="bottom"/>
            <w:hideMark/>
          </w:tcPr>
          <w:p w14:paraId="6C2BFA6E"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Animation, 768p</w:t>
            </w:r>
          </w:p>
        </w:tc>
        <w:tc>
          <w:tcPr>
            <w:tcW w:w="794" w:type="dxa"/>
            <w:tcBorders>
              <w:top w:val="nil"/>
              <w:left w:val="nil"/>
              <w:bottom w:val="single" w:sz="8" w:space="0" w:color="auto"/>
              <w:right w:val="nil"/>
            </w:tcBorders>
            <w:shd w:val="clear" w:color="auto" w:fill="auto"/>
            <w:noWrap/>
            <w:vAlign w:val="bottom"/>
            <w:hideMark/>
          </w:tcPr>
          <w:p w14:paraId="6E3335B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-1.4%</w:t>
            </w:r>
          </w:p>
        </w:tc>
        <w:tc>
          <w:tcPr>
            <w:tcW w:w="720" w:type="dxa"/>
            <w:tcBorders>
              <w:top w:val="nil"/>
              <w:left w:val="nil"/>
              <w:bottom w:val="single" w:sz="8" w:space="0" w:color="auto"/>
              <w:right w:val="nil"/>
            </w:tcBorders>
            <w:shd w:val="clear" w:color="auto" w:fill="auto"/>
            <w:noWrap/>
            <w:vAlign w:val="bottom"/>
            <w:hideMark/>
          </w:tcPr>
          <w:p w14:paraId="3DA15D2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-2.2%</w:t>
            </w:r>
          </w:p>
        </w:tc>
        <w:tc>
          <w:tcPr>
            <w:tcW w:w="720" w:type="dxa"/>
            <w:tcBorders>
              <w:top w:val="nil"/>
              <w:left w:val="nil"/>
              <w:bottom w:val="single" w:sz="8" w:space="0" w:color="auto"/>
              <w:right w:val="single" w:sz="8" w:space="0" w:color="auto"/>
            </w:tcBorders>
            <w:shd w:val="clear" w:color="auto" w:fill="auto"/>
            <w:noWrap/>
            <w:vAlign w:val="bottom"/>
            <w:hideMark/>
          </w:tcPr>
          <w:p w14:paraId="727FF57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-2.5%</w:t>
            </w:r>
          </w:p>
        </w:tc>
        <w:tc>
          <w:tcPr>
            <w:tcW w:w="720" w:type="dxa"/>
            <w:tcBorders>
              <w:top w:val="nil"/>
              <w:left w:val="nil"/>
              <w:bottom w:val="single" w:sz="8" w:space="0" w:color="auto"/>
              <w:right w:val="nil"/>
            </w:tcBorders>
            <w:shd w:val="clear" w:color="auto" w:fill="auto"/>
            <w:noWrap/>
            <w:vAlign w:val="bottom"/>
            <w:hideMark/>
          </w:tcPr>
          <w:p w14:paraId="31F7BA1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-1.2%</w:t>
            </w:r>
          </w:p>
        </w:tc>
        <w:tc>
          <w:tcPr>
            <w:tcW w:w="720" w:type="dxa"/>
            <w:tcBorders>
              <w:top w:val="nil"/>
              <w:left w:val="nil"/>
              <w:bottom w:val="single" w:sz="8" w:space="0" w:color="auto"/>
              <w:right w:val="nil"/>
            </w:tcBorders>
            <w:shd w:val="clear" w:color="000000" w:fill="CCFFCC"/>
            <w:noWrap/>
            <w:vAlign w:val="bottom"/>
            <w:hideMark/>
          </w:tcPr>
          <w:p w14:paraId="07AA7CC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-3.2%</w:t>
            </w:r>
          </w:p>
        </w:tc>
        <w:tc>
          <w:tcPr>
            <w:tcW w:w="720" w:type="dxa"/>
            <w:tcBorders>
              <w:top w:val="nil"/>
              <w:left w:val="nil"/>
              <w:bottom w:val="single" w:sz="8" w:space="0" w:color="auto"/>
              <w:right w:val="single" w:sz="8" w:space="0" w:color="auto"/>
            </w:tcBorders>
            <w:shd w:val="clear" w:color="auto" w:fill="auto"/>
            <w:noWrap/>
            <w:vAlign w:val="bottom"/>
            <w:hideMark/>
          </w:tcPr>
          <w:p w14:paraId="32821DF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-3.0%</w:t>
            </w:r>
          </w:p>
        </w:tc>
        <w:tc>
          <w:tcPr>
            <w:tcW w:w="720" w:type="dxa"/>
            <w:tcBorders>
              <w:top w:val="nil"/>
              <w:left w:val="nil"/>
              <w:bottom w:val="single" w:sz="8" w:space="0" w:color="auto"/>
              <w:right w:val="nil"/>
            </w:tcBorders>
            <w:shd w:val="clear" w:color="auto" w:fill="auto"/>
            <w:noWrap/>
            <w:vAlign w:val="bottom"/>
            <w:hideMark/>
          </w:tcPr>
          <w:p w14:paraId="44C4324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-0.7%</w:t>
            </w:r>
          </w:p>
        </w:tc>
        <w:tc>
          <w:tcPr>
            <w:tcW w:w="720" w:type="dxa"/>
            <w:tcBorders>
              <w:top w:val="nil"/>
              <w:left w:val="nil"/>
              <w:bottom w:val="single" w:sz="8" w:space="0" w:color="auto"/>
              <w:right w:val="nil"/>
            </w:tcBorders>
            <w:shd w:val="clear" w:color="auto" w:fill="auto"/>
            <w:noWrap/>
            <w:vAlign w:val="bottom"/>
            <w:hideMark/>
          </w:tcPr>
          <w:p w14:paraId="35C95AF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-1.6%</w:t>
            </w:r>
          </w:p>
        </w:tc>
        <w:tc>
          <w:tcPr>
            <w:tcW w:w="810" w:type="dxa"/>
            <w:tcBorders>
              <w:top w:val="nil"/>
              <w:left w:val="nil"/>
              <w:bottom w:val="single" w:sz="8" w:space="0" w:color="auto"/>
              <w:right w:val="single" w:sz="8" w:space="0" w:color="auto"/>
            </w:tcBorders>
            <w:shd w:val="clear" w:color="auto" w:fill="auto"/>
            <w:noWrap/>
            <w:vAlign w:val="bottom"/>
            <w:hideMark/>
          </w:tcPr>
          <w:p w14:paraId="08B427D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-2.8%</w:t>
            </w:r>
          </w:p>
        </w:tc>
      </w:tr>
      <w:tr w:rsidR="00B26C0A" w:rsidRPr="00B26C0A" w14:paraId="2ACF1965" w14:textId="77777777" w:rsidTr="00B26C0A">
        <w:trPr>
          <w:trHeight w:val="315"/>
        </w:trPr>
        <w:tc>
          <w:tcPr>
            <w:tcW w:w="2716" w:type="dxa"/>
            <w:tcBorders>
              <w:top w:val="nil"/>
              <w:left w:val="single" w:sz="8" w:space="0" w:color="auto"/>
              <w:bottom w:val="nil"/>
              <w:right w:val="single" w:sz="8" w:space="0" w:color="auto"/>
            </w:tcBorders>
            <w:shd w:val="clear" w:color="auto" w:fill="auto"/>
            <w:noWrap/>
            <w:vAlign w:val="bottom"/>
            <w:hideMark/>
          </w:tcPr>
          <w:p w14:paraId="02A59257"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Average of all sequences</w:t>
            </w:r>
          </w:p>
        </w:tc>
        <w:tc>
          <w:tcPr>
            <w:tcW w:w="794" w:type="dxa"/>
            <w:tcBorders>
              <w:top w:val="single" w:sz="8" w:space="0" w:color="auto"/>
              <w:left w:val="single" w:sz="8" w:space="0" w:color="auto"/>
              <w:bottom w:val="nil"/>
              <w:right w:val="nil"/>
            </w:tcBorders>
            <w:shd w:val="clear" w:color="000000" w:fill="CCFFCC"/>
            <w:noWrap/>
            <w:vAlign w:val="bottom"/>
            <w:hideMark/>
          </w:tcPr>
          <w:p w14:paraId="24EBB57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-3.1%</w:t>
            </w:r>
          </w:p>
        </w:tc>
        <w:tc>
          <w:tcPr>
            <w:tcW w:w="720" w:type="dxa"/>
            <w:tcBorders>
              <w:top w:val="single" w:sz="8" w:space="0" w:color="auto"/>
              <w:left w:val="nil"/>
              <w:bottom w:val="nil"/>
              <w:right w:val="nil"/>
            </w:tcBorders>
            <w:shd w:val="clear" w:color="000000" w:fill="CCFFCC"/>
            <w:noWrap/>
            <w:vAlign w:val="bottom"/>
            <w:hideMark/>
          </w:tcPr>
          <w:p w14:paraId="019DD7B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-3.5%</w:t>
            </w:r>
          </w:p>
        </w:tc>
        <w:tc>
          <w:tcPr>
            <w:tcW w:w="720" w:type="dxa"/>
            <w:tcBorders>
              <w:top w:val="single" w:sz="8" w:space="0" w:color="auto"/>
              <w:left w:val="nil"/>
              <w:bottom w:val="nil"/>
              <w:right w:val="single" w:sz="8" w:space="0" w:color="auto"/>
            </w:tcBorders>
            <w:shd w:val="clear" w:color="000000" w:fill="CCFFCC"/>
            <w:noWrap/>
            <w:vAlign w:val="bottom"/>
            <w:hideMark/>
          </w:tcPr>
          <w:p w14:paraId="1F68735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-3.7%</w:t>
            </w:r>
          </w:p>
        </w:tc>
        <w:tc>
          <w:tcPr>
            <w:tcW w:w="720" w:type="dxa"/>
            <w:tcBorders>
              <w:top w:val="nil"/>
              <w:left w:val="nil"/>
              <w:bottom w:val="nil"/>
              <w:right w:val="nil"/>
            </w:tcBorders>
            <w:shd w:val="clear" w:color="auto" w:fill="auto"/>
            <w:noWrap/>
            <w:vAlign w:val="bottom"/>
            <w:hideMark/>
          </w:tcPr>
          <w:p w14:paraId="051DF33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-2.3%</w:t>
            </w:r>
          </w:p>
        </w:tc>
        <w:tc>
          <w:tcPr>
            <w:tcW w:w="720" w:type="dxa"/>
            <w:tcBorders>
              <w:top w:val="single" w:sz="8" w:space="0" w:color="auto"/>
              <w:left w:val="nil"/>
              <w:bottom w:val="nil"/>
              <w:right w:val="nil"/>
            </w:tcBorders>
            <w:shd w:val="clear" w:color="000000" w:fill="CCFFCC"/>
            <w:noWrap/>
            <w:vAlign w:val="bottom"/>
            <w:hideMark/>
          </w:tcPr>
          <w:p w14:paraId="6907D70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-3.6%</w:t>
            </w:r>
          </w:p>
        </w:tc>
        <w:tc>
          <w:tcPr>
            <w:tcW w:w="720" w:type="dxa"/>
            <w:tcBorders>
              <w:top w:val="single" w:sz="8" w:space="0" w:color="auto"/>
              <w:left w:val="nil"/>
              <w:bottom w:val="nil"/>
              <w:right w:val="single" w:sz="8" w:space="0" w:color="auto"/>
            </w:tcBorders>
            <w:shd w:val="clear" w:color="000000" w:fill="CCFFCC"/>
            <w:noWrap/>
            <w:vAlign w:val="bottom"/>
            <w:hideMark/>
          </w:tcPr>
          <w:p w14:paraId="6CD06A5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-3.7%</w:t>
            </w:r>
          </w:p>
        </w:tc>
        <w:tc>
          <w:tcPr>
            <w:tcW w:w="720" w:type="dxa"/>
            <w:tcBorders>
              <w:top w:val="nil"/>
              <w:left w:val="nil"/>
              <w:bottom w:val="single" w:sz="8" w:space="0" w:color="auto"/>
              <w:right w:val="nil"/>
            </w:tcBorders>
            <w:shd w:val="clear" w:color="auto" w:fill="auto"/>
            <w:noWrap/>
            <w:vAlign w:val="bottom"/>
            <w:hideMark/>
          </w:tcPr>
          <w:p w14:paraId="128D52E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-1.8%</w:t>
            </w:r>
          </w:p>
        </w:tc>
        <w:tc>
          <w:tcPr>
            <w:tcW w:w="720" w:type="dxa"/>
            <w:tcBorders>
              <w:top w:val="nil"/>
              <w:left w:val="nil"/>
              <w:bottom w:val="single" w:sz="8" w:space="0" w:color="auto"/>
              <w:right w:val="nil"/>
            </w:tcBorders>
            <w:shd w:val="clear" w:color="auto" w:fill="auto"/>
            <w:noWrap/>
            <w:vAlign w:val="bottom"/>
            <w:hideMark/>
          </w:tcPr>
          <w:p w14:paraId="52B1DE4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-2.3%</w:t>
            </w:r>
          </w:p>
        </w:tc>
        <w:tc>
          <w:tcPr>
            <w:tcW w:w="810" w:type="dxa"/>
            <w:tcBorders>
              <w:top w:val="single" w:sz="8" w:space="0" w:color="auto"/>
              <w:left w:val="nil"/>
              <w:bottom w:val="single" w:sz="8" w:space="0" w:color="auto"/>
              <w:right w:val="single" w:sz="8" w:space="0" w:color="auto"/>
            </w:tcBorders>
            <w:shd w:val="clear" w:color="000000" w:fill="CCFFCC"/>
            <w:noWrap/>
            <w:vAlign w:val="bottom"/>
            <w:hideMark/>
          </w:tcPr>
          <w:p w14:paraId="0CA82CE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zh-CN"/>
              </w:rPr>
            </w:pPr>
            <w:r w:rsidRPr="00B26C0A">
              <w:rPr>
                <w:rFonts w:ascii="Arial" w:eastAsia="Times New Roman" w:hAnsi="Arial" w:cs="Arial"/>
                <w:sz w:val="16"/>
                <w:szCs w:val="16"/>
                <w:lang w:eastAsia="zh-CN"/>
              </w:rPr>
              <w:t>-3.6%</w:t>
            </w:r>
          </w:p>
        </w:tc>
      </w:tr>
      <w:tr w:rsidR="00B26C0A" w:rsidRPr="00B26C0A" w14:paraId="36896671" w14:textId="77777777" w:rsidTr="00B26C0A">
        <w:trPr>
          <w:trHeight w:val="300"/>
        </w:trPr>
        <w:tc>
          <w:tcPr>
            <w:tcW w:w="2716" w:type="dxa"/>
            <w:tcBorders>
              <w:top w:val="single" w:sz="8" w:space="0" w:color="auto"/>
              <w:left w:val="single" w:sz="8" w:space="0" w:color="auto"/>
              <w:bottom w:val="nil"/>
              <w:right w:val="single" w:sz="8" w:space="0" w:color="auto"/>
            </w:tcBorders>
            <w:shd w:val="clear" w:color="auto" w:fill="auto"/>
            <w:noWrap/>
            <w:vAlign w:val="bottom"/>
            <w:hideMark/>
          </w:tcPr>
          <w:p w14:paraId="660E071D"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Enc Time[%]</w:t>
            </w:r>
          </w:p>
        </w:tc>
        <w:tc>
          <w:tcPr>
            <w:tcW w:w="2234" w:type="dxa"/>
            <w:gridSpan w:val="3"/>
            <w:tcBorders>
              <w:top w:val="single" w:sz="8" w:space="0" w:color="auto"/>
              <w:left w:val="nil"/>
              <w:bottom w:val="nil"/>
              <w:right w:val="single" w:sz="8" w:space="0" w:color="000000"/>
            </w:tcBorders>
            <w:shd w:val="clear" w:color="auto" w:fill="auto"/>
            <w:noWrap/>
            <w:vAlign w:val="bottom"/>
            <w:hideMark/>
          </w:tcPr>
          <w:p w14:paraId="4333D20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91%</w:t>
            </w:r>
          </w:p>
        </w:tc>
        <w:tc>
          <w:tcPr>
            <w:tcW w:w="2160" w:type="dxa"/>
            <w:gridSpan w:val="3"/>
            <w:tcBorders>
              <w:top w:val="single" w:sz="8" w:space="0" w:color="auto"/>
              <w:left w:val="nil"/>
              <w:bottom w:val="nil"/>
              <w:right w:val="single" w:sz="8" w:space="0" w:color="000000"/>
            </w:tcBorders>
            <w:shd w:val="clear" w:color="auto" w:fill="auto"/>
            <w:noWrap/>
            <w:vAlign w:val="bottom"/>
            <w:hideMark/>
          </w:tcPr>
          <w:p w14:paraId="360E39D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96%</w:t>
            </w:r>
          </w:p>
        </w:tc>
        <w:tc>
          <w:tcPr>
            <w:tcW w:w="2250" w:type="dxa"/>
            <w:gridSpan w:val="3"/>
            <w:tcBorders>
              <w:top w:val="nil"/>
              <w:left w:val="nil"/>
              <w:bottom w:val="nil"/>
              <w:right w:val="single" w:sz="8" w:space="0" w:color="000000"/>
            </w:tcBorders>
            <w:shd w:val="clear" w:color="auto" w:fill="auto"/>
            <w:noWrap/>
            <w:vAlign w:val="bottom"/>
            <w:hideMark/>
          </w:tcPr>
          <w:p w14:paraId="5ACE471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96%</w:t>
            </w:r>
          </w:p>
        </w:tc>
      </w:tr>
      <w:tr w:rsidR="00B26C0A" w:rsidRPr="00B26C0A" w14:paraId="13E59E01" w14:textId="77777777" w:rsidTr="00B26C0A">
        <w:trPr>
          <w:trHeight w:val="315"/>
        </w:trPr>
        <w:tc>
          <w:tcPr>
            <w:tcW w:w="2716" w:type="dxa"/>
            <w:tcBorders>
              <w:top w:val="nil"/>
              <w:left w:val="single" w:sz="8" w:space="0" w:color="auto"/>
              <w:bottom w:val="single" w:sz="8" w:space="0" w:color="auto"/>
              <w:right w:val="single" w:sz="8" w:space="0" w:color="auto"/>
            </w:tcBorders>
            <w:shd w:val="clear" w:color="auto" w:fill="auto"/>
            <w:noWrap/>
            <w:vAlign w:val="bottom"/>
            <w:hideMark/>
          </w:tcPr>
          <w:p w14:paraId="502BBBEA"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Dec Time[%]</w:t>
            </w:r>
          </w:p>
        </w:tc>
        <w:tc>
          <w:tcPr>
            <w:tcW w:w="2234" w:type="dxa"/>
            <w:gridSpan w:val="3"/>
            <w:tcBorders>
              <w:top w:val="nil"/>
              <w:left w:val="nil"/>
              <w:bottom w:val="single" w:sz="8" w:space="0" w:color="auto"/>
              <w:right w:val="single" w:sz="8" w:space="0" w:color="000000"/>
            </w:tcBorders>
            <w:shd w:val="clear" w:color="auto" w:fill="auto"/>
            <w:noWrap/>
            <w:vAlign w:val="bottom"/>
            <w:hideMark/>
          </w:tcPr>
          <w:p w14:paraId="38D4E90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98%</w:t>
            </w:r>
          </w:p>
        </w:tc>
        <w:tc>
          <w:tcPr>
            <w:tcW w:w="2160" w:type="dxa"/>
            <w:gridSpan w:val="3"/>
            <w:tcBorders>
              <w:top w:val="nil"/>
              <w:left w:val="nil"/>
              <w:bottom w:val="single" w:sz="8" w:space="0" w:color="auto"/>
              <w:right w:val="single" w:sz="8" w:space="0" w:color="000000"/>
            </w:tcBorders>
            <w:shd w:val="clear" w:color="auto" w:fill="auto"/>
            <w:noWrap/>
            <w:vAlign w:val="bottom"/>
            <w:hideMark/>
          </w:tcPr>
          <w:p w14:paraId="5AFDB14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92%</w:t>
            </w:r>
          </w:p>
        </w:tc>
        <w:tc>
          <w:tcPr>
            <w:tcW w:w="2250" w:type="dxa"/>
            <w:gridSpan w:val="3"/>
            <w:tcBorders>
              <w:top w:val="nil"/>
              <w:left w:val="nil"/>
              <w:bottom w:val="single" w:sz="8" w:space="0" w:color="auto"/>
              <w:right w:val="single" w:sz="8" w:space="0" w:color="000000"/>
            </w:tcBorders>
            <w:shd w:val="clear" w:color="auto" w:fill="auto"/>
            <w:noWrap/>
            <w:vAlign w:val="bottom"/>
            <w:hideMark/>
          </w:tcPr>
          <w:p w14:paraId="5185C50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93%</w:t>
            </w:r>
          </w:p>
        </w:tc>
      </w:tr>
    </w:tbl>
    <w:p w14:paraId="6AEB3FC3" w14:textId="77777777" w:rsidR="00E53506" w:rsidRPr="00D93FF7" w:rsidRDefault="00E53506" w:rsidP="00E53506"/>
    <w:p w14:paraId="5DFA0CE8" w14:textId="77777777" w:rsidR="00E53506" w:rsidRDefault="00E53506" w:rsidP="00E53506">
      <w:pPr>
        <w:pStyle w:val="Caption"/>
        <w:jc w:val="center"/>
      </w:pPr>
      <w:commentRangeStart w:id="110"/>
      <w:r w:rsidRPr="00FA1324">
        <w:t xml:space="preserve">Table </w:t>
      </w:r>
      <w:r w:rsidR="00A83609">
        <w:fldChar w:fldCharType="begin"/>
      </w:r>
      <w:r w:rsidR="00A83609">
        <w:instrText xml:space="preserve"> SEQ Table \* ARABIC </w:instrText>
      </w:r>
      <w:r w:rsidR="00A83609">
        <w:fldChar w:fldCharType="separate"/>
      </w:r>
      <w:r>
        <w:rPr>
          <w:noProof/>
        </w:rPr>
        <w:t>7</w:t>
      </w:r>
      <w:r w:rsidR="00A83609">
        <w:rPr>
          <w:noProof/>
        </w:rPr>
        <w:fldChar w:fldCharType="end"/>
      </w:r>
      <w:r w:rsidRPr="00FA1324">
        <w:t xml:space="preserve">. Average BD rate reduction for </w:t>
      </w:r>
      <w:r>
        <w:t xml:space="preserve">Test-B 444 lossless coding </w:t>
      </w:r>
      <w:r w:rsidRPr="00FA1324">
        <w:t xml:space="preserve">compared with </w:t>
      </w:r>
      <w:r>
        <w:t xml:space="preserve">SCM-3.0 </w:t>
      </w:r>
      <w:r w:rsidRPr="00FA1324">
        <w:t>anchors</w:t>
      </w:r>
      <w:commentRangeEnd w:id="110"/>
      <w:r w:rsidR="00330E09">
        <w:rPr>
          <w:rStyle w:val="CommentReference"/>
          <w:b w:val="0"/>
          <w:bCs w:val="0"/>
        </w:rPr>
        <w:commentReference w:id="110"/>
      </w:r>
    </w:p>
    <w:tbl>
      <w:tblPr>
        <w:tblW w:w="11702" w:type="dxa"/>
        <w:jc w:val="center"/>
        <w:tblLook w:val="04A0" w:firstRow="1" w:lastRow="0" w:firstColumn="1" w:lastColumn="0" w:noHBand="0" w:noVBand="1"/>
      </w:tblPr>
      <w:tblGrid>
        <w:gridCol w:w="3298"/>
        <w:gridCol w:w="676"/>
        <w:gridCol w:w="831"/>
        <w:gridCol w:w="685"/>
        <w:gridCol w:w="720"/>
        <w:gridCol w:w="676"/>
        <w:gridCol w:w="676"/>
        <w:gridCol w:w="676"/>
        <w:gridCol w:w="676"/>
        <w:gridCol w:w="716"/>
        <w:gridCol w:w="720"/>
        <w:gridCol w:w="676"/>
        <w:gridCol w:w="676"/>
      </w:tblGrid>
      <w:tr w:rsidR="00B26C0A" w:rsidRPr="00B26C0A" w14:paraId="4AEA0B75" w14:textId="77777777" w:rsidTr="00B26C0A">
        <w:trPr>
          <w:trHeight w:val="315"/>
          <w:jc w:val="center"/>
        </w:trPr>
        <w:tc>
          <w:tcPr>
            <w:tcW w:w="3298" w:type="dxa"/>
            <w:tcBorders>
              <w:top w:val="nil"/>
              <w:left w:val="nil"/>
              <w:bottom w:val="nil"/>
              <w:right w:val="single" w:sz="8" w:space="0" w:color="auto"/>
            </w:tcBorders>
            <w:shd w:val="clear" w:color="auto" w:fill="auto"/>
            <w:noWrap/>
            <w:vAlign w:val="bottom"/>
            <w:hideMark/>
          </w:tcPr>
          <w:p w14:paraId="5CCDFDDE"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 </w:t>
            </w:r>
          </w:p>
        </w:tc>
        <w:tc>
          <w:tcPr>
            <w:tcW w:w="2912" w:type="dxa"/>
            <w:gridSpan w:val="4"/>
            <w:tcBorders>
              <w:top w:val="single" w:sz="8" w:space="0" w:color="auto"/>
              <w:left w:val="nil"/>
              <w:bottom w:val="nil"/>
              <w:right w:val="single" w:sz="8" w:space="0" w:color="000000"/>
            </w:tcBorders>
            <w:shd w:val="clear" w:color="000000" w:fill="808080"/>
            <w:noWrap/>
            <w:vAlign w:val="bottom"/>
            <w:hideMark/>
          </w:tcPr>
          <w:p w14:paraId="6591027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B26C0A">
              <w:rPr>
                <w:rFonts w:ascii="Arial" w:eastAsia="Times New Roman" w:hAnsi="Arial" w:cs="Arial"/>
                <w:b/>
                <w:bCs/>
                <w:color w:val="FFFFFF"/>
                <w:sz w:val="14"/>
                <w:szCs w:val="14"/>
                <w:lang w:eastAsia="zh-CN"/>
              </w:rPr>
              <w:t>All Intra</w:t>
            </w:r>
          </w:p>
        </w:tc>
        <w:tc>
          <w:tcPr>
            <w:tcW w:w="2704" w:type="dxa"/>
            <w:gridSpan w:val="4"/>
            <w:tcBorders>
              <w:top w:val="single" w:sz="8" w:space="0" w:color="auto"/>
              <w:left w:val="nil"/>
              <w:bottom w:val="nil"/>
              <w:right w:val="single" w:sz="8" w:space="0" w:color="000000"/>
            </w:tcBorders>
            <w:shd w:val="clear" w:color="000000" w:fill="808080"/>
            <w:noWrap/>
            <w:vAlign w:val="bottom"/>
            <w:hideMark/>
          </w:tcPr>
          <w:p w14:paraId="071880C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B26C0A">
              <w:rPr>
                <w:rFonts w:ascii="Arial" w:eastAsia="Times New Roman" w:hAnsi="Arial" w:cs="Arial"/>
                <w:b/>
                <w:bCs/>
                <w:color w:val="FFFFFF"/>
                <w:sz w:val="14"/>
                <w:szCs w:val="14"/>
                <w:lang w:eastAsia="zh-CN"/>
              </w:rPr>
              <w:t>Random Access</w:t>
            </w:r>
          </w:p>
        </w:tc>
        <w:tc>
          <w:tcPr>
            <w:tcW w:w="2788" w:type="dxa"/>
            <w:gridSpan w:val="4"/>
            <w:tcBorders>
              <w:top w:val="single" w:sz="8" w:space="0" w:color="auto"/>
              <w:left w:val="nil"/>
              <w:bottom w:val="nil"/>
              <w:right w:val="single" w:sz="8" w:space="0" w:color="000000"/>
            </w:tcBorders>
            <w:shd w:val="clear" w:color="000000" w:fill="808080"/>
            <w:noWrap/>
            <w:vAlign w:val="bottom"/>
            <w:hideMark/>
          </w:tcPr>
          <w:p w14:paraId="5210005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B26C0A">
              <w:rPr>
                <w:rFonts w:ascii="Arial" w:eastAsia="Times New Roman" w:hAnsi="Arial" w:cs="Arial"/>
                <w:b/>
                <w:bCs/>
                <w:color w:val="FFFFFF"/>
                <w:sz w:val="14"/>
                <w:szCs w:val="14"/>
                <w:lang w:eastAsia="zh-CN"/>
              </w:rPr>
              <w:t>Low Delay B</w:t>
            </w:r>
          </w:p>
        </w:tc>
      </w:tr>
      <w:tr w:rsidR="00B26C0A" w:rsidRPr="00B26C0A" w14:paraId="180C83B6" w14:textId="77777777" w:rsidTr="00B26C0A">
        <w:trPr>
          <w:trHeight w:val="178"/>
          <w:jc w:val="center"/>
        </w:trPr>
        <w:tc>
          <w:tcPr>
            <w:tcW w:w="3298" w:type="dxa"/>
            <w:tcBorders>
              <w:top w:val="nil"/>
              <w:left w:val="nil"/>
              <w:bottom w:val="nil"/>
              <w:right w:val="single" w:sz="8" w:space="0" w:color="auto"/>
            </w:tcBorders>
            <w:shd w:val="clear" w:color="auto" w:fill="auto"/>
            <w:noWrap/>
            <w:vAlign w:val="bottom"/>
            <w:hideMark/>
          </w:tcPr>
          <w:p w14:paraId="0FC65907"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 </w:t>
            </w:r>
          </w:p>
        </w:tc>
        <w:tc>
          <w:tcPr>
            <w:tcW w:w="676" w:type="dxa"/>
            <w:vMerge w:val="restart"/>
            <w:tcBorders>
              <w:top w:val="single" w:sz="8" w:space="0" w:color="auto"/>
              <w:left w:val="nil"/>
              <w:bottom w:val="nil"/>
              <w:right w:val="single" w:sz="4" w:space="0" w:color="auto"/>
            </w:tcBorders>
            <w:shd w:val="clear" w:color="auto" w:fill="auto"/>
            <w:vAlign w:val="bottom"/>
            <w:hideMark/>
          </w:tcPr>
          <w:p w14:paraId="47522CF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(Total)</w:t>
            </w:r>
          </w:p>
        </w:tc>
        <w:tc>
          <w:tcPr>
            <w:tcW w:w="831"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3695091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(Av</w:t>
            </w:r>
            <w:r>
              <w:rPr>
                <w:rFonts w:ascii="Arial" w:eastAsia="Times New Roman" w:hAnsi="Arial" w:cs="Arial"/>
                <w:color w:val="000000"/>
                <w:sz w:val="14"/>
                <w:szCs w:val="14"/>
                <w:lang w:eastAsia="zh-CN"/>
              </w:rPr>
              <w:t>g.</w:t>
            </w:r>
            <w:r w:rsidRPr="00B26C0A">
              <w:rPr>
                <w:rFonts w:ascii="Arial" w:eastAsia="Times New Roman" w:hAnsi="Arial" w:cs="Arial"/>
                <w:color w:val="000000"/>
                <w:sz w:val="14"/>
                <w:szCs w:val="14"/>
                <w:lang w:eastAsia="zh-CN"/>
              </w:rPr>
              <w:t>)</w:t>
            </w:r>
          </w:p>
        </w:tc>
        <w:tc>
          <w:tcPr>
            <w:tcW w:w="685"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0E8B1BD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w:t>
            </w:r>
            <w:r w:rsidRPr="00B26C0A">
              <w:rPr>
                <w:rFonts w:ascii="Arial" w:eastAsia="Times New Roman" w:hAnsi="Arial" w:cs="Arial"/>
                <w:color w:val="000000"/>
                <w:sz w:val="14"/>
                <w:szCs w:val="14"/>
                <w:lang w:eastAsia="zh-CN"/>
              </w:rPr>
              <w:br/>
              <w:t>(Min)</w:t>
            </w:r>
          </w:p>
        </w:tc>
        <w:tc>
          <w:tcPr>
            <w:tcW w:w="7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14:paraId="09B6CD9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(Max)</w:t>
            </w:r>
          </w:p>
        </w:tc>
        <w:tc>
          <w:tcPr>
            <w:tcW w:w="676" w:type="dxa"/>
            <w:vMerge w:val="restart"/>
            <w:tcBorders>
              <w:top w:val="single" w:sz="8" w:space="0" w:color="auto"/>
              <w:left w:val="nil"/>
              <w:bottom w:val="nil"/>
              <w:right w:val="single" w:sz="4" w:space="0" w:color="auto"/>
            </w:tcBorders>
            <w:shd w:val="clear" w:color="auto" w:fill="auto"/>
            <w:vAlign w:val="bottom"/>
            <w:hideMark/>
          </w:tcPr>
          <w:p w14:paraId="44F9B0D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(Total)</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3A02B8B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(Av</w:t>
            </w:r>
            <w:r>
              <w:rPr>
                <w:rFonts w:ascii="Arial" w:eastAsia="Times New Roman" w:hAnsi="Arial" w:cs="Arial"/>
                <w:color w:val="000000"/>
                <w:sz w:val="14"/>
                <w:szCs w:val="14"/>
                <w:lang w:eastAsia="zh-CN"/>
              </w:rPr>
              <w:t>g.</w:t>
            </w:r>
            <w:r w:rsidRPr="00B26C0A">
              <w:rPr>
                <w:rFonts w:ascii="Arial" w:eastAsia="Times New Roman" w:hAnsi="Arial" w:cs="Arial"/>
                <w:color w:val="000000"/>
                <w:sz w:val="14"/>
                <w:szCs w:val="14"/>
                <w:lang w:eastAsia="zh-CN"/>
              </w:rPr>
              <w:t>)</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1574572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w:t>
            </w:r>
            <w:r w:rsidRPr="00B26C0A">
              <w:rPr>
                <w:rFonts w:ascii="Arial" w:eastAsia="Times New Roman" w:hAnsi="Arial" w:cs="Arial"/>
                <w:color w:val="000000"/>
                <w:sz w:val="14"/>
                <w:szCs w:val="14"/>
                <w:lang w:eastAsia="zh-CN"/>
              </w:rPr>
              <w:br/>
              <w:t>(Min)</w:t>
            </w:r>
          </w:p>
        </w:tc>
        <w:tc>
          <w:tcPr>
            <w:tcW w:w="676"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14:paraId="2B40993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(Max)</w:t>
            </w:r>
          </w:p>
        </w:tc>
        <w:tc>
          <w:tcPr>
            <w:tcW w:w="716" w:type="dxa"/>
            <w:vMerge w:val="restart"/>
            <w:tcBorders>
              <w:top w:val="single" w:sz="8" w:space="0" w:color="auto"/>
              <w:left w:val="nil"/>
              <w:bottom w:val="nil"/>
              <w:right w:val="single" w:sz="4" w:space="0" w:color="auto"/>
            </w:tcBorders>
            <w:shd w:val="clear" w:color="auto" w:fill="auto"/>
            <w:vAlign w:val="bottom"/>
            <w:hideMark/>
          </w:tcPr>
          <w:p w14:paraId="684273D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(Total)</w:t>
            </w:r>
          </w:p>
        </w:tc>
        <w:tc>
          <w:tcPr>
            <w:tcW w:w="72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5864283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(Av</w:t>
            </w:r>
            <w:r>
              <w:rPr>
                <w:rFonts w:ascii="Arial" w:eastAsia="Times New Roman" w:hAnsi="Arial" w:cs="Arial"/>
                <w:color w:val="000000"/>
                <w:sz w:val="14"/>
                <w:szCs w:val="14"/>
                <w:lang w:eastAsia="zh-CN"/>
              </w:rPr>
              <w:t>g.</w:t>
            </w:r>
            <w:r w:rsidRPr="00B26C0A">
              <w:rPr>
                <w:rFonts w:ascii="Arial" w:eastAsia="Times New Roman" w:hAnsi="Arial" w:cs="Arial"/>
                <w:color w:val="000000"/>
                <w:sz w:val="14"/>
                <w:szCs w:val="14"/>
                <w:lang w:eastAsia="zh-CN"/>
              </w:rPr>
              <w:t>)</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1568EAD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w:t>
            </w:r>
            <w:r w:rsidRPr="00B26C0A">
              <w:rPr>
                <w:rFonts w:ascii="Arial" w:eastAsia="Times New Roman" w:hAnsi="Arial" w:cs="Arial"/>
                <w:color w:val="000000"/>
                <w:sz w:val="14"/>
                <w:szCs w:val="14"/>
                <w:lang w:eastAsia="zh-CN"/>
              </w:rPr>
              <w:br/>
              <w:t>(Min)</w:t>
            </w:r>
          </w:p>
        </w:tc>
        <w:tc>
          <w:tcPr>
            <w:tcW w:w="676"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14:paraId="7506919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(Max)</w:t>
            </w:r>
          </w:p>
        </w:tc>
      </w:tr>
      <w:tr w:rsidR="00B26C0A" w:rsidRPr="00B26C0A" w14:paraId="6A873AE6" w14:textId="77777777" w:rsidTr="00B26C0A">
        <w:trPr>
          <w:trHeight w:val="315"/>
          <w:jc w:val="center"/>
        </w:trPr>
        <w:tc>
          <w:tcPr>
            <w:tcW w:w="3298" w:type="dxa"/>
            <w:tcBorders>
              <w:top w:val="nil"/>
              <w:left w:val="nil"/>
              <w:bottom w:val="single" w:sz="8" w:space="0" w:color="auto"/>
              <w:right w:val="single" w:sz="8" w:space="0" w:color="auto"/>
            </w:tcBorders>
            <w:shd w:val="clear" w:color="auto" w:fill="auto"/>
            <w:noWrap/>
            <w:vAlign w:val="bottom"/>
            <w:hideMark/>
          </w:tcPr>
          <w:p w14:paraId="33258A9A"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 </w:t>
            </w:r>
          </w:p>
        </w:tc>
        <w:tc>
          <w:tcPr>
            <w:tcW w:w="676" w:type="dxa"/>
            <w:vMerge/>
            <w:tcBorders>
              <w:top w:val="single" w:sz="8" w:space="0" w:color="auto"/>
              <w:left w:val="nil"/>
              <w:bottom w:val="nil"/>
              <w:right w:val="single" w:sz="4" w:space="0" w:color="auto"/>
            </w:tcBorders>
            <w:vAlign w:val="center"/>
            <w:hideMark/>
          </w:tcPr>
          <w:p w14:paraId="4242F33D"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831" w:type="dxa"/>
            <w:vMerge/>
            <w:tcBorders>
              <w:top w:val="single" w:sz="8" w:space="0" w:color="auto"/>
              <w:left w:val="single" w:sz="4" w:space="0" w:color="auto"/>
              <w:bottom w:val="single" w:sz="4" w:space="0" w:color="auto"/>
              <w:right w:val="single" w:sz="4" w:space="0" w:color="auto"/>
            </w:tcBorders>
            <w:vAlign w:val="center"/>
            <w:hideMark/>
          </w:tcPr>
          <w:p w14:paraId="1D7A34F8"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85" w:type="dxa"/>
            <w:vMerge/>
            <w:tcBorders>
              <w:top w:val="single" w:sz="8" w:space="0" w:color="auto"/>
              <w:left w:val="single" w:sz="4" w:space="0" w:color="auto"/>
              <w:bottom w:val="single" w:sz="4" w:space="0" w:color="auto"/>
              <w:right w:val="single" w:sz="4" w:space="0" w:color="auto"/>
            </w:tcBorders>
            <w:vAlign w:val="center"/>
            <w:hideMark/>
          </w:tcPr>
          <w:p w14:paraId="744EBE58"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20" w:type="dxa"/>
            <w:vMerge/>
            <w:tcBorders>
              <w:top w:val="single" w:sz="8" w:space="0" w:color="auto"/>
              <w:left w:val="single" w:sz="4" w:space="0" w:color="auto"/>
              <w:bottom w:val="single" w:sz="4" w:space="0" w:color="auto"/>
              <w:right w:val="single" w:sz="8" w:space="0" w:color="auto"/>
            </w:tcBorders>
            <w:vAlign w:val="center"/>
            <w:hideMark/>
          </w:tcPr>
          <w:p w14:paraId="0BE93547"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nil"/>
              <w:bottom w:val="nil"/>
              <w:right w:val="single" w:sz="4" w:space="0" w:color="auto"/>
            </w:tcBorders>
            <w:vAlign w:val="center"/>
            <w:hideMark/>
          </w:tcPr>
          <w:p w14:paraId="0CAD8949"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14:paraId="78787A9A"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14:paraId="410451EB"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8" w:space="0" w:color="auto"/>
            </w:tcBorders>
            <w:vAlign w:val="center"/>
            <w:hideMark/>
          </w:tcPr>
          <w:p w14:paraId="5DC77478"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16" w:type="dxa"/>
            <w:vMerge/>
            <w:tcBorders>
              <w:top w:val="single" w:sz="8" w:space="0" w:color="auto"/>
              <w:left w:val="nil"/>
              <w:bottom w:val="nil"/>
              <w:right w:val="single" w:sz="4" w:space="0" w:color="auto"/>
            </w:tcBorders>
            <w:vAlign w:val="center"/>
            <w:hideMark/>
          </w:tcPr>
          <w:p w14:paraId="47CC001A"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20" w:type="dxa"/>
            <w:vMerge/>
            <w:tcBorders>
              <w:top w:val="single" w:sz="8" w:space="0" w:color="auto"/>
              <w:left w:val="single" w:sz="4" w:space="0" w:color="auto"/>
              <w:bottom w:val="single" w:sz="4" w:space="0" w:color="auto"/>
              <w:right w:val="single" w:sz="4" w:space="0" w:color="auto"/>
            </w:tcBorders>
            <w:vAlign w:val="center"/>
            <w:hideMark/>
          </w:tcPr>
          <w:p w14:paraId="782CBD7C"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14:paraId="676E284B"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8" w:space="0" w:color="auto"/>
            </w:tcBorders>
            <w:vAlign w:val="center"/>
            <w:hideMark/>
          </w:tcPr>
          <w:p w14:paraId="080CB4F8"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r>
      <w:tr w:rsidR="00B26C0A" w:rsidRPr="00B26C0A" w14:paraId="2EF63740" w14:textId="77777777" w:rsidTr="00B26C0A">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14:paraId="60EB7B38"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RGB, text &amp; graphics with motion, 1080p &amp; 720p</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14:paraId="44E3023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-0.5%</w:t>
            </w:r>
          </w:p>
        </w:tc>
        <w:tc>
          <w:tcPr>
            <w:tcW w:w="831" w:type="dxa"/>
            <w:tcBorders>
              <w:top w:val="single" w:sz="8" w:space="0" w:color="auto"/>
              <w:left w:val="nil"/>
              <w:bottom w:val="single" w:sz="4" w:space="0" w:color="auto"/>
              <w:right w:val="single" w:sz="4" w:space="0" w:color="auto"/>
            </w:tcBorders>
            <w:shd w:val="clear" w:color="auto" w:fill="auto"/>
            <w:noWrap/>
            <w:vAlign w:val="bottom"/>
            <w:hideMark/>
          </w:tcPr>
          <w:p w14:paraId="53D9B16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-0.8%</w:t>
            </w:r>
          </w:p>
        </w:tc>
        <w:tc>
          <w:tcPr>
            <w:tcW w:w="685" w:type="dxa"/>
            <w:tcBorders>
              <w:top w:val="single" w:sz="8" w:space="0" w:color="auto"/>
              <w:left w:val="nil"/>
              <w:bottom w:val="single" w:sz="4" w:space="0" w:color="auto"/>
              <w:right w:val="single" w:sz="4" w:space="0" w:color="auto"/>
            </w:tcBorders>
            <w:shd w:val="clear" w:color="auto" w:fill="auto"/>
            <w:noWrap/>
            <w:vAlign w:val="bottom"/>
            <w:hideMark/>
          </w:tcPr>
          <w:p w14:paraId="6177B50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-2.7%</w:t>
            </w:r>
          </w:p>
        </w:tc>
        <w:tc>
          <w:tcPr>
            <w:tcW w:w="720" w:type="dxa"/>
            <w:tcBorders>
              <w:top w:val="single" w:sz="8" w:space="0" w:color="auto"/>
              <w:left w:val="nil"/>
              <w:bottom w:val="single" w:sz="4" w:space="0" w:color="auto"/>
              <w:right w:val="single" w:sz="8" w:space="0" w:color="auto"/>
            </w:tcBorders>
            <w:shd w:val="clear" w:color="auto" w:fill="auto"/>
            <w:noWrap/>
            <w:vAlign w:val="bottom"/>
            <w:hideMark/>
          </w:tcPr>
          <w:p w14:paraId="48699E7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0.2%</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14:paraId="16F241C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-1.5%</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14:paraId="66D17E3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-1.7%</w:t>
            </w:r>
          </w:p>
        </w:tc>
        <w:tc>
          <w:tcPr>
            <w:tcW w:w="676" w:type="dxa"/>
            <w:tcBorders>
              <w:top w:val="single" w:sz="8" w:space="0" w:color="auto"/>
              <w:left w:val="single" w:sz="4" w:space="0" w:color="auto"/>
              <w:bottom w:val="single" w:sz="4" w:space="0" w:color="auto"/>
              <w:right w:val="single" w:sz="4" w:space="0" w:color="auto"/>
            </w:tcBorders>
            <w:shd w:val="clear" w:color="000000" w:fill="FFC7CE"/>
            <w:noWrap/>
            <w:vAlign w:val="bottom"/>
            <w:hideMark/>
          </w:tcPr>
          <w:p w14:paraId="0DE44D3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4"/>
                <w:lang w:eastAsia="zh-CN"/>
              </w:rPr>
            </w:pPr>
            <w:r w:rsidRPr="00B26C0A">
              <w:rPr>
                <w:rFonts w:ascii="Arial" w:eastAsia="Times New Roman" w:hAnsi="Arial" w:cs="Arial"/>
                <w:sz w:val="14"/>
                <w:szCs w:val="14"/>
                <w:lang w:eastAsia="zh-CN"/>
              </w:rPr>
              <w:t>-3.7%</w:t>
            </w:r>
          </w:p>
        </w:tc>
        <w:tc>
          <w:tcPr>
            <w:tcW w:w="676" w:type="dxa"/>
            <w:tcBorders>
              <w:top w:val="single" w:sz="8" w:space="0" w:color="auto"/>
              <w:left w:val="nil"/>
              <w:bottom w:val="single" w:sz="4" w:space="0" w:color="auto"/>
              <w:right w:val="single" w:sz="8" w:space="0" w:color="auto"/>
            </w:tcBorders>
            <w:shd w:val="clear" w:color="auto" w:fill="auto"/>
            <w:noWrap/>
            <w:vAlign w:val="bottom"/>
            <w:hideMark/>
          </w:tcPr>
          <w:p w14:paraId="0A73F2A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-0.3%</w:t>
            </w:r>
          </w:p>
        </w:tc>
        <w:tc>
          <w:tcPr>
            <w:tcW w:w="716" w:type="dxa"/>
            <w:tcBorders>
              <w:top w:val="single" w:sz="8" w:space="0" w:color="auto"/>
              <w:left w:val="nil"/>
              <w:bottom w:val="single" w:sz="4" w:space="0" w:color="auto"/>
              <w:right w:val="single" w:sz="4" w:space="0" w:color="auto"/>
            </w:tcBorders>
            <w:shd w:val="clear" w:color="auto" w:fill="auto"/>
            <w:noWrap/>
            <w:vAlign w:val="bottom"/>
            <w:hideMark/>
          </w:tcPr>
          <w:p w14:paraId="1D30D42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-1.5%</w:t>
            </w:r>
          </w:p>
        </w:tc>
        <w:tc>
          <w:tcPr>
            <w:tcW w:w="720" w:type="dxa"/>
            <w:tcBorders>
              <w:top w:val="single" w:sz="8" w:space="0" w:color="auto"/>
              <w:left w:val="nil"/>
              <w:bottom w:val="single" w:sz="4" w:space="0" w:color="auto"/>
              <w:right w:val="single" w:sz="4" w:space="0" w:color="auto"/>
            </w:tcBorders>
            <w:shd w:val="clear" w:color="auto" w:fill="auto"/>
            <w:noWrap/>
            <w:vAlign w:val="bottom"/>
            <w:hideMark/>
          </w:tcPr>
          <w:p w14:paraId="75487E3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-1.9%</w:t>
            </w:r>
          </w:p>
        </w:tc>
        <w:tc>
          <w:tcPr>
            <w:tcW w:w="676" w:type="dxa"/>
            <w:tcBorders>
              <w:top w:val="single" w:sz="8" w:space="0" w:color="auto"/>
              <w:left w:val="single" w:sz="4" w:space="0" w:color="auto"/>
              <w:bottom w:val="single" w:sz="4" w:space="0" w:color="auto"/>
              <w:right w:val="single" w:sz="4" w:space="0" w:color="auto"/>
            </w:tcBorders>
            <w:shd w:val="clear" w:color="000000" w:fill="FFC7CE"/>
            <w:noWrap/>
            <w:vAlign w:val="bottom"/>
            <w:hideMark/>
          </w:tcPr>
          <w:p w14:paraId="791EE2D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4"/>
                <w:lang w:eastAsia="zh-CN"/>
              </w:rPr>
            </w:pPr>
            <w:r w:rsidRPr="00B26C0A">
              <w:rPr>
                <w:rFonts w:ascii="Arial" w:eastAsia="Times New Roman" w:hAnsi="Arial" w:cs="Arial"/>
                <w:sz w:val="14"/>
                <w:szCs w:val="14"/>
                <w:lang w:eastAsia="zh-CN"/>
              </w:rPr>
              <w:t>-6.1%</w:t>
            </w:r>
          </w:p>
        </w:tc>
        <w:tc>
          <w:tcPr>
            <w:tcW w:w="676" w:type="dxa"/>
            <w:tcBorders>
              <w:top w:val="single" w:sz="8" w:space="0" w:color="auto"/>
              <w:left w:val="nil"/>
              <w:bottom w:val="single" w:sz="4" w:space="0" w:color="auto"/>
              <w:right w:val="single" w:sz="8" w:space="0" w:color="auto"/>
            </w:tcBorders>
            <w:shd w:val="clear" w:color="auto" w:fill="auto"/>
            <w:noWrap/>
            <w:vAlign w:val="bottom"/>
            <w:hideMark/>
          </w:tcPr>
          <w:p w14:paraId="30F12A7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-0.2%</w:t>
            </w:r>
          </w:p>
        </w:tc>
      </w:tr>
      <w:tr w:rsidR="00B26C0A" w:rsidRPr="00B26C0A" w14:paraId="31ADB3DA" w14:textId="77777777" w:rsidTr="00B26C0A">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14:paraId="36B251F1"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RGB, mixed content, 1440p &amp; 1080p</w:t>
            </w:r>
          </w:p>
        </w:tc>
        <w:tc>
          <w:tcPr>
            <w:tcW w:w="676" w:type="dxa"/>
            <w:tcBorders>
              <w:top w:val="nil"/>
              <w:left w:val="nil"/>
              <w:bottom w:val="single" w:sz="4" w:space="0" w:color="auto"/>
              <w:right w:val="single" w:sz="4" w:space="0" w:color="auto"/>
            </w:tcBorders>
            <w:shd w:val="clear" w:color="auto" w:fill="auto"/>
            <w:noWrap/>
            <w:vAlign w:val="bottom"/>
            <w:hideMark/>
          </w:tcPr>
          <w:p w14:paraId="71FE4D2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c>
          <w:tcPr>
            <w:tcW w:w="831" w:type="dxa"/>
            <w:tcBorders>
              <w:top w:val="nil"/>
              <w:left w:val="nil"/>
              <w:bottom w:val="single" w:sz="4" w:space="0" w:color="auto"/>
              <w:right w:val="single" w:sz="4" w:space="0" w:color="auto"/>
            </w:tcBorders>
            <w:shd w:val="clear" w:color="auto" w:fill="auto"/>
            <w:noWrap/>
            <w:vAlign w:val="bottom"/>
            <w:hideMark/>
          </w:tcPr>
          <w:p w14:paraId="43E30A1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c>
          <w:tcPr>
            <w:tcW w:w="685" w:type="dxa"/>
            <w:tcBorders>
              <w:top w:val="nil"/>
              <w:left w:val="nil"/>
              <w:bottom w:val="single" w:sz="4" w:space="0" w:color="auto"/>
              <w:right w:val="single" w:sz="4" w:space="0" w:color="auto"/>
            </w:tcBorders>
            <w:shd w:val="clear" w:color="auto" w:fill="auto"/>
            <w:noWrap/>
            <w:vAlign w:val="bottom"/>
            <w:hideMark/>
          </w:tcPr>
          <w:p w14:paraId="7806F94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-0.3%</w:t>
            </w:r>
          </w:p>
        </w:tc>
        <w:tc>
          <w:tcPr>
            <w:tcW w:w="720" w:type="dxa"/>
            <w:tcBorders>
              <w:top w:val="nil"/>
              <w:left w:val="nil"/>
              <w:bottom w:val="single" w:sz="4" w:space="0" w:color="auto"/>
              <w:right w:val="single" w:sz="8" w:space="0" w:color="auto"/>
            </w:tcBorders>
            <w:shd w:val="clear" w:color="auto" w:fill="auto"/>
            <w:noWrap/>
            <w:vAlign w:val="bottom"/>
            <w:hideMark/>
          </w:tcPr>
          <w:p w14:paraId="3E9632B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c>
          <w:tcPr>
            <w:tcW w:w="676" w:type="dxa"/>
            <w:tcBorders>
              <w:top w:val="nil"/>
              <w:left w:val="nil"/>
              <w:bottom w:val="single" w:sz="4" w:space="0" w:color="auto"/>
              <w:right w:val="single" w:sz="4" w:space="0" w:color="auto"/>
            </w:tcBorders>
            <w:shd w:val="clear" w:color="auto" w:fill="auto"/>
            <w:noWrap/>
            <w:vAlign w:val="bottom"/>
            <w:hideMark/>
          </w:tcPr>
          <w:p w14:paraId="2323B41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-0.2%</w:t>
            </w:r>
          </w:p>
        </w:tc>
        <w:tc>
          <w:tcPr>
            <w:tcW w:w="676" w:type="dxa"/>
            <w:tcBorders>
              <w:top w:val="nil"/>
              <w:left w:val="nil"/>
              <w:bottom w:val="single" w:sz="4" w:space="0" w:color="auto"/>
              <w:right w:val="single" w:sz="4" w:space="0" w:color="auto"/>
            </w:tcBorders>
            <w:shd w:val="clear" w:color="auto" w:fill="auto"/>
            <w:noWrap/>
            <w:vAlign w:val="bottom"/>
            <w:hideMark/>
          </w:tcPr>
          <w:p w14:paraId="2BC1105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-0.2%</w:t>
            </w:r>
          </w:p>
        </w:tc>
        <w:tc>
          <w:tcPr>
            <w:tcW w:w="676" w:type="dxa"/>
            <w:tcBorders>
              <w:top w:val="nil"/>
              <w:left w:val="nil"/>
              <w:bottom w:val="single" w:sz="4" w:space="0" w:color="auto"/>
              <w:right w:val="single" w:sz="4" w:space="0" w:color="auto"/>
            </w:tcBorders>
            <w:shd w:val="clear" w:color="auto" w:fill="auto"/>
            <w:noWrap/>
            <w:vAlign w:val="bottom"/>
            <w:hideMark/>
          </w:tcPr>
          <w:p w14:paraId="289C39E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-0.5%</w:t>
            </w:r>
          </w:p>
        </w:tc>
        <w:tc>
          <w:tcPr>
            <w:tcW w:w="676" w:type="dxa"/>
            <w:tcBorders>
              <w:top w:val="nil"/>
              <w:left w:val="nil"/>
              <w:bottom w:val="single" w:sz="4" w:space="0" w:color="auto"/>
              <w:right w:val="single" w:sz="8" w:space="0" w:color="auto"/>
            </w:tcBorders>
            <w:shd w:val="clear" w:color="auto" w:fill="auto"/>
            <w:noWrap/>
            <w:vAlign w:val="bottom"/>
            <w:hideMark/>
          </w:tcPr>
          <w:p w14:paraId="0C667FD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16" w:type="dxa"/>
            <w:tcBorders>
              <w:top w:val="nil"/>
              <w:left w:val="nil"/>
              <w:bottom w:val="single" w:sz="4" w:space="0" w:color="auto"/>
              <w:right w:val="single" w:sz="4" w:space="0" w:color="auto"/>
            </w:tcBorders>
            <w:shd w:val="clear" w:color="auto" w:fill="auto"/>
            <w:noWrap/>
            <w:vAlign w:val="bottom"/>
            <w:hideMark/>
          </w:tcPr>
          <w:p w14:paraId="5343B0B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-0.2%</w:t>
            </w:r>
          </w:p>
        </w:tc>
        <w:tc>
          <w:tcPr>
            <w:tcW w:w="720" w:type="dxa"/>
            <w:tcBorders>
              <w:top w:val="nil"/>
              <w:left w:val="nil"/>
              <w:bottom w:val="single" w:sz="4" w:space="0" w:color="auto"/>
              <w:right w:val="single" w:sz="4" w:space="0" w:color="auto"/>
            </w:tcBorders>
            <w:shd w:val="clear" w:color="auto" w:fill="auto"/>
            <w:noWrap/>
            <w:vAlign w:val="bottom"/>
            <w:hideMark/>
          </w:tcPr>
          <w:p w14:paraId="66DFA3F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-0.2%</w:t>
            </w:r>
          </w:p>
        </w:tc>
        <w:tc>
          <w:tcPr>
            <w:tcW w:w="676" w:type="dxa"/>
            <w:tcBorders>
              <w:top w:val="nil"/>
              <w:left w:val="nil"/>
              <w:bottom w:val="single" w:sz="4" w:space="0" w:color="auto"/>
              <w:right w:val="single" w:sz="4" w:space="0" w:color="auto"/>
            </w:tcBorders>
            <w:shd w:val="clear" w:color="auto" w:fill="auto"/>
            <w:noWrap/>
            <w:vAlign w:val="bottom"/>
            <w:hideMark/>
          </w:tcPr>
          <w:p w14:paraId="2CA11C4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-0.4%</w:t>
            </w:r>
          </w:p>
        </w:tc>
        <w:tc>
          <w:tcPr>
            <w:tcW w:w="676" w:type="dxa"/>
            <w:tcBorders>
              <w:top w:val="nil"/>
              <w:left w:val="nil"/>
              <w:bottom w:val="single" w:sz="4" w:space="0" w:color="auto"/>
              <w:right w:val="single" w:sz="8" w:space="0" w:color="auto"/>
            </w:tcBorders>
            <w:shd w:val="clear" w:color="auto" w:fill="auto"/>
            <w:noWrap/>
            <w:vAlign w:val="bottom"/>
            <w:hideMark/>
          </w:tcPr>
          <w:p w14:paraId="3BC5E34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r>
      <w:tr w:rsidR="00B26C0A" w:rsidRPr="00B26C0A" w14:paraId="443F70EA" w14:textId="77777777" w:rsidTr="00B26C0A">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14:paraId="6FD9727B"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RGB, Animation, 720p</w:t>
            </w:r>
          </w:p>
        </w:tc>
        <w:tc>
          <w:tcPr>
            <w:tcW w:w="676" w:type="dxa"/>
            <w:tcBorders>
              <w:top w:val="nil"/>
              <w:left w:val="nil"/>
              <w:bottom w:val="single" w:sz="4" w:space="0" w:color="auto"/>
              <w:right w:val="single" w:sz="4" w:space="0" w:color="auto"/>
            </w:tcBorders>
            <w:shd w:val="clear" w:color="auto" w:fill="auto"/>
            <w:noWrap/>
            <w:vAlign w:val="bottom"/>
            <w:hideMark/>
          </w:tcPr>
          <w:p w14:paraId="0409D30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831" w:type="dxa"/>
            <w:tcBorders>
              <w:top w:val="nil"/>
              <w:left w:val="nil"/>
              <w:bottom w:val="single" w:sz="4" w:space="0" w:color="auto"/>
              <w:right w:val="single" w:sz="4" w:space="0" w:color="auto"/>
            </w:tcBorders>
            <w:shd w:val="clear" w:color="auto" w:fill="auto"/>
            <w:noWrap/>
            <w:vAlign w:val="bottom"/>
            <w:hideMark/>
          </w:tcPr>
          <w:p w14:paraId="07F2184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85" w:type="dxa"/>
            <w:tcBorders>
              <w:top w:val="nil"/>
              <w:left w:val="nil"/>
              <w:bottom w:val="single" w:sz="4" w:space="0" w:color="auto"/>
              <w:right w:val="single" w:sz="4" w:space="0" w:color="auto"/>
            </w:tcBorders>
            <w:shd w:val="clear" w:color="auto" w:fill="auto"/>
            <w:noWrap/>
            <w:vAlign w:val="bottom"/>
            <w:hideMark/>
          </w:tcPr>
          <w:p w14:paraId="6D9B0A8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20" w:type="dxa"/>
            <w:tcBorders>
              <w:top w:val="nil"/>
              <w:left w:val="nil"/>
              <w:bottom w:val="single" w:sz="4" w:space="0" w:color="auto"/>
              <w:right w:val="single" w:sz="8" w:space="0" w:color="auto"/>
            </w:tcBorders>
            <w:shd w:val="clear" w:color="auto" w:fill="auto"/>
            <w:noWrap/>
            <w:vAlign w:val="bottom"/>
            <w:hideMark/>
          </w:tcPr>
          <w:p w14:paraId="6FEECA1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36CC668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5A85C7C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594DA70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14:paraId="130DCF4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16" w:type="dxa"/>
            <w:tcBorders>
              <w:top w:val="nil"/>
              <w:left w:val="nil"/>
              <w:bottom w:val="single" w:sz="4" w:space="0" w:color="auto"/>
              <w:right w:val="single" w:sz="4" w:space="0" w:color="auto"/>
            </w:tcBorders>
            <w:shd w:val="clear" w:color="auto" w:fill="auto"/>
            <w:noWrap/>
            <w:vAlign w:val="bottom"/>
            <w:hideMark/>
          </w:tcPr>
          <w:p w14:paraId="13D5837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20" w:type="dxa"/>
            <w:tcBorders>
              <w:top w:val="nil"/>
              <w:left w:val="nil"/>
              <w:bottom w:val="single" w:sz="4" w:space="0" w:color="auto"/>
              <w:right w:val="single" w:sz="4" w:space="0" w:color="auto"/>
            </w:tcBorders>
            <w:shd w:val="clear" w:color="auto" w:fill="auto"/>
            <w:noWrap/>
            <w:vAlign w:val="bottom"/>
            <w:hideMark/>
          </w:tcPr>
          <w:p w14:paraId="0120B68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5F0669F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14:paraId="141D548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r>
      <w:tr w:rsidR="00B26C0A" w:rsidRPr="00B26C0A" w14:paraId="649B47EC" w14:textId="77777777" w:rsidTr="00B26C0A">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14:paraId="50DBA69C"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RGB, camera captured, 1080p</w:t>
            </w:r>
          </w:p>
        </w:tc>
        <w:tc>
          <w:tcPr>
            <w:tcW w:w="676" w:type="dxa"/>
            <w:tcBorders>
              <w:top w:val="nil"/>
              <w:left w:val="nil"/>
              <w:bottom w:val="single" w:sz="4" w:space="0" w:color="auto"/>
              <w:right w:val="single" w:sz="4" w:space="0" w:color="auto"/>
            </w:tcBorders>
            <w:shd w:val="clear" w:color="auto" w:fill="auto"/>
            <w:noWrap/>
            <w:vAlign w:val="bottom"/>
            <w:hideMark/>
          </w:tcPr>
          <w:p w14:paraId="1593943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831" w:type="dxa"/>
            <w:tcBorders>
              <w:top w:val="nil"/>
              <w:left w:val="nil"/>
              <w:bottom w:val="single" w:sz="4" w:space="0" w:color="auto"/>
              <w:right w:val="single" w:sz="4" w:space="0" w:color="auto"/>
            </w:tcBorders>
            <w:shd w:val="clear" w:color="auto" w:fill="auto"/>
            <w:noWrap/>
            <w:vAlign w:val="bottom"/>
            <w:hideMark/>
          </w:tcPr>
          <w:p w14:paraId="59A9471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85" w:type="dxa"/>
            <w:tcBorders>
              <w:top w:val="nil"/>
              <w:left w:val="nil"/>
              <w:bottom w:val="single" w:sz="4" w:space="0" w:color="auto"/>
              <w:right w:val="single" w:sz="4" w:space="0" w:color="auto"/>
            </w:tcBorders>
            <w:shd w:val="clear" w:color="auto" w:fill="auto"/>
            <w:noWrap/>
            <w:vAlign w:val="bottom"/>
            <w:hideMark/>
          </w:tcPr>
          <w:p w14:paraId="4E18F9A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20" w:type="dxa"/>
            <w:tcBorders>
              <w:top w:val="nil"/>
              <w:left w:val="nil"/>
              <w:bottom w:val="single" w:sz="4" w:space="0" w:color="auto"/>
              <w:right w:val="single" w:sz="8" w:space="0" w:color="auto"/>
            </w:tcBorders>
            <w:shd w:val="clear" w:color="auto" w:fill="auto"/>
            <w:noWrap/>
            <w:vAlign w:val="bottom"/>
            <w:hideMark/>
          </w:tcPr>
          <w:p w14:paraId="2F2F1DC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3D96B43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598C4FA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76D9E52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14:paraId="20382D2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16" w:type="dxa"/>
            <w:tcBorders>
              <w:top w:val="nil"/>
              <w:left w:val="nil"/>
              <w:bottom w:val="single" w:sz="4" w:space="0" w:color="auto"/>
              <w:right w:val="single" w:sz="4" w:space="0" w:color="auto"/>
            </w:tcBorders>
            <w:shd w:val="clear" w:color="auto" w:fill="auto"/>
            <w:noWrap/>
            <w:vAlign w:val="bottom"/>
            <w:hideMark/>
          </w:tcPr>
          <w:p w14:paraId="26292F4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20" w:type="dxa"/>
            <w:tcBorders>
              <w:top w:val="nil"/>
              <w:left w:val="nil"/>
              <w:bottom w:val="single" w:sz="4" w:space="0" w:color="auto"/>
              <w:right w:val="single" w:sz="4" w:space="0" w:color="auto"/>
            </w:tcBorders>
            <w:shd w:val="clear" w:color="auto" w:fill="auto"/>
            <w:noWrap/>
            <w:vAlign w:val="bottom"/>
            <w:hideMark/>
          </w:tcPr>
          <w:p w14:paraId="15075EC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56CCDE8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14:paraId="0C81A4C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r>
      <w:tr w:rsidR="00B26C0A" w:rsidRPr="00B26C0A" w14:paraId="335CF4BA" w14:textId="77777777" w:rsidTr="00B26C0A">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14:paraId="34231C93"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YUV, text &amp; graphics with motion, 1080p &amp; 720p</w:t>
            </w:r>
          </w:p>
        </w:tc>
        <w:tc>
          <w:tcPr>
            <w:tcW w:w="676" w:type="dxa"/>
            <w:tcBorders>
              <w:top w:val="nil"/>
              <w:left w:val="nil"/>
              <w:bottom w:val="single" w:sz="4" w:space="0" w:color="auto"/>
              <w:right w:val="single" w:sz="4" w:space="0" w:color="auto"/>
            </w:tcBorders>
            <w:shd w:val="clear" w:color="auto" w:fill="auto"/>
            <w:noWrap/>
            <w:vAlign w:val="bottom"/>
            <w:hideMark/>
          </w:tcPr>
          <w:p w14:paraId="420C063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0.2%</w:t>
            </w:r>
          </w:p>
        </w:tc>
        <w:tc>
          <w:tcPr>
            <w:tcW w:w="831" w:type="dxa"/>
            <w:tcBorders>
              <w:top w:val="nil"/>
              <w:left w:val="nil"/>
              <w:bottom w:val="single" w:sz="4" w:space="0" w:color="auto"/>
              <w:right w:val="single" w:sz="4" w:space="0" w:color="auto"/>
            </w:tcBorders>
            <w:shd w:val="clear" w:color="auto" w:fill="auto"/>
            <w:noWrap/>
            <w:vAlign w:val="bottom"/>
            <w:hideMark/>
          </w:tcPr>
          <w:p w14:paraId="6256A15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c>
          <w:tcPr>
            <w:tcW w:w="685" w:type="dxa"/>
            <w:tcBorders>
              <w:top w:val="nil"/>
              <w:left w:val="nil"/>
              <w:bottom w:val="single" w:sz="4" w:space="0" w:color="auto"/>
              <w:right w:val="single" w:sz="4" w:space="0" w:color="auto"/>
            </w:tcBorders>
            <w:shd w:val="clear" w:color="auto" w:fill="auto"/>
            <w:noWrap/>
            <w:vAlign w:val="bottom"/>
            <w:hideMark/>
          </w:tcPr>
          <w:p w14:paraId="3078D6D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-1.0%</w:t>
            </w:r>
          </w:p>
        </w:tc>
        <w:tc>
          <w:tcPr>
            <w:tcW w:w="720" w:type="dxa"/>
            <w:tcBorders>
              <w:top w:val="nil"/>
              <w:left w:val="nil"/>
              <w:bottom w:val="single" w:sz="4" w:space="0" w:color="auto"/>
              <w:right w:val="single" w:sz="8" w:space="0" w:color="auto"/>
            </w:tcBorders>
            <w:shd w:val="clear" w:color="auto" w:fill="auto"/>
            <w:noWrap/>
            <w:vAlign w:val="bottom"/>
            <w:hideMark/>
          </w:tcPr>
          <w:p w14:paraId="26D67AC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1.7%</w:t>
            </w:r>
          </w:p>
        </w:tc>
        <w:tc>
          <w:tcPr>
            <w:tcW w:w="676" w:type="dxa"/>
            <w:tcBorders>
              <w:top w:val="nil"/>
              <w:left w:val="nil"/>
              <w:bottom w:val="single" w:sz="4" w:space="0" w:color="auto"/>
              <w:right w:val="single" w:sz="4" w:space="0" w:color="auto"/>
            </w:tcBorders>
            <w:shd w:val="clear" w:color="auto" w:fill="auto"/>
            <w:noWrap/>
            <w:vAlign w:val="bottom"/>
            <w:hideMark/>
          </w:tcPr>
          <w:p w14:paraId="0D2FFBA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-1.1%</w:t>
            </w:r>
          </w:p>
        </w:tc>
        <w:tc>
          <w:tcPr>
            <w:tcW w:w="676" w:type="dxa"/>
            <w:tcBorders>
              <w:top w:val="nil"/>
              <w:left w:val="nil"/>
              <w:bottom w:val="single" w:sz="4" w:space="0" w:color="auto"/>
              <w:right w:val="single" w:sz="4" w:space="0" w:color="auto"/>
            </w:tcBorders>
            <w:shd w:val="clear" w:color="auto" w:fill="auto"/>
            <w:noWrap/>
            <w:vAlign w:val="bottom"/>
            <w:hideMark/>
          </w:tcPr>
          <w:p w14:paraId="04D52E3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-1.1%</w:t>
            </w:r>
          </w:p>
        </w:tc>
        <w:tc>
          <w:tcPr>
            <w:tcW w:w="676"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14:paraId="015A24C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4"/>
                <w:lang w:eastAsia="zh-CN"/>
              </w:rPr>
            </w:pPr>
            <w:r w:rsidRPr="00B26C0A">
              <w:rPr>
                <w:rFonts w:ascii="Arial" w:eastAsia="Times New Roman" w:hAnsi="Arial" w:cs="Arial"/>
                <w:sz w:val="14"/>
                <w:szCs w:val="14"/>
                <w:lang w:eastAsia="zh-CN"/>
              </w:rPr>
              <w:t>-3.2%</w:t>
            </w:r>
          </w:p>
        </w:tc>
        <w:tc>
          <w:tcPr>
            <w:tcW w:w="676" w:type="dxa"/>
            <w:tcBorders>
              <w:top w:val="nil"/>
              <w:left w:val="nil"/>
              <w:bottom w:val="single" w:sz="4" w:space="0" w:color="auto"/>
              <w:right w:val="single" w:sz="8" w:space="0" w:color="auto"/>
            </w:tcBorders>
            <w:shd w:val="clear" w:color="auto" w:fill="auto"/>
            <w:noWrap/>
            <w:vAlign w:val="bottom"/>
            <w:hideMark/>
          </w:tcPr>
          <w:p w14:paraId="7A41E6B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16" w:type="dxa"/>
            <w:tcBorders>
              <w:top w:val="nil"/>
              <w:left w:val="nil"/>
              <w:bottom w:val="single" w:sz="4" w:space="0" w:color="auto"/>
              <w:right w:val="single" w:sz="4" w:space="0" w:color="auto"/>
            </w:tcBorders>
            <w:shd w:val="clear" w:color="auto" w:fill="auto"/>
            <w:noWrap/>
            <w:vAlign w:val="bottom"/>
            <w:hideMark/>
          </w:tcPr>
          <w:p w14:paraId="4D3D076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-1.0%</w:t>
            </w:r>
          </w:p>
        </w:tc>
        <w:tc>
          <w:tcPr>
            <w:tcW w:w="720" w:type="dxa"/>
            <w:tcBorders>
              <w:top w:val="nil"/>
              <w:left w:val="nil"/>
              <w:bottom w:val="single" w:sz="4" w:space="0" w:color="auto"/>
              <w:right w:val="single" w:sz="4" w:space="0" w:color="auto"/>
            </w:tcBorders>
            <w:shd w:val="clear" w:color="auto" w:fill="auto"/>
            <w:noWrap/>
            <w:vAlign w:val="bottom"/>
            <w:hideMark/>
          </w:tcPr>
          <w:p w14:paraId="395292E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-1.4%</w:t>
            </w:r>
          </w:p>
        </w:tc>
        <w:tc>
          <w:tcPr>
            <w:tcW w:w="676"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14:paraId="2FD970A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4"/>
                <w:lang w:eastAsia="zh-CN"/>
              </w:rPr>
            </w:pPr>
            <w:r w:rsidRPr="00B26C0A">
              <w:rPr>
                <w:rFonts w:ascii="Arial" w:eastAsia="Times New Roman" w:hAnsi="Arial" w:cs="Arial"/>
                <w:sz w:val="14"/>
                <w:szCs w:val="14"/>
                <w:lang w:eastAsia="zh-CN"/>
              </w:rPr>
              <w:t>-5.7%</w:t>
            </w:r>
          </w:p>
        </w:tc>
        <w:tc>
          <w:tcPr>
            <w:tcW w:w="676" w:type="dxa"/>
            <w:tcBorders>
              <w:top w:val="nil"/>
              <w:left w:val="nil"/>
              <w:bottom w:val="single" w:sz="4" w:space="0" w:color="auto"/>
              <w:right w:val="single" w:sz="8" w:space="0" w:color="auto"/>
            </w:tcBorders>
            <w:shd w:val="clear" w:color="auto" w:fill="auto"/>
            <w:noWrap/>
            <w:vAlign w:val="bottom"/>
            <w:hideMark/>
          </w:tcPr>
          <w:p w14:paraId="43C3388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r>
      <w:tr w:rsidR="00B26C0A" w:rsidRPr="00B26C0A" w14:paraId="1B868A08" w14:textId="77777777" w:rsidTr="00B26C0A">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14:paraId="1025614F"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YUV, mixed content, 1440p &amp; 1080p</w:t>
            </w:r>
          </w:p>
        </w:tc>
        <w:tc>
          <w:tcPr>
            <w:tcW w:w="676" w:type="dxa"/>
            <w:tcBorders>
              <w:top w:val="nil"/>
              <w:left w:val="nil"/>
              <w:bottom w:val="single" w:sz="4" w:space="0" w:color="auto"/>
              <w:right w:val="single" w:sz="4" w:space="0" w:color="auto"/>
            </w:tcBorders>
            <w:shd w:val="clear" w:color="auto" w:fill="auto"/>
            <w:noWrap/>
            <w:vAlign w:val="bottom"/>
            <w:hideMark/>
          </w:tcPr>
          <w:p w14:paraId="0512D01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831" w:type="dxa"/>
            <w:tcBorders>
              <w:top w:val="nil"/>
              <w:left w:val="nil"/>
              <w:bottom w:val="single" w:sz="4" w:space="0" w:color="auto"/>
              <w:right w:val="single" w:sz="4" w:space="0" w:color="auto"/>
            </w:tcBorders>
            <w:shd w:val="clear" w:color="auto" w:fill="auto"/>
            <w:noWrap/>
            <w:vAlign w:val="bottom"/>
            <w:hideMark/>
          </w:tcPr>
          <w:p w14:paraId="3DC5EBA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85" w:type="dxa"/>
            <w:tcBorders>
              <w:top w:val="nil"/>
              <w:left w:val="nil"/>
              <w:bottom w:val="single" w:sz="4" w:space="0" w:color="auto"/>
              <w:right w:val="single" w:sz="4" w:space="0" w:color="auto"/>
            </w:tcBorders>
            <w:shd w:val="clear" w:color="auto" w:fill="auto"/>
            <w:noWrap/>
            <w:vAlign w:val="bottom"/>
            <w:hideMark/>
          </w:tcPr>
          <w:p w14:paraId="6CED613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-0.4%</w:t>
            </w:r>
          </w:p>
        </w:tc>
        <w:tc>
          <w:tcPr>
            <w:tcW w:w="720" w:type="dxa"/>
            <w:tcBorders>
              <w:top w:val="nil"/>
              <w:left w:val="nil"/>
              <w:bottom w:val="single" w:sz="4" w:space="0" w:color="auto"/>
              <w:right w:val="single" w:sz="8" w:space="0" w:color="auto"/>
            </w:tcBorders>
            <w:shd w:val="clear" w:color="auto" w:fill="auto"/>
            <w:noWrap/>
            <w:vAlign w:val="bottom"/>
            <w:hideMark/>
          </w:tcPr>
          <w:p w14:paraId="69B68F9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0.3%</w:t>
            </w:r>
          </w:p>
        </w:tc>
        <w:tc>
          <w:tcPr>
            <w:tcW w:w="676" w:type="dxa"/>
            <w:tcBorders>
              <w:top w:val="nil"/>
              <w:left w:val="nil"/>
              <w:bottom w:val="single" w:sz="4" w:space="0" w:color="auto"/>
              <w:right w:val="single" w:sz="4" w:space="0" w:color="auto"/>
            </w:tcBorders>
            <w:shd w:val="clear" w:color="auto" w:fill="auto"/>
            <w:noWrap/>
            <w:vAlign w:val="bottom"/>
            <w:hideMark/>
          </w:tcPr>
          <w:p w14:paraId="1BB0226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-0.2%</w:t>
            </w:r>
          </w:p>
        </w:tc>
        <w:tc>
          <w:tcPr>
            <w:tcW w:w="676" w:type="dxa"/>
            <w:tcBorders>
              <w:top w:val="nil"/>
              <w:left w:val="nil"/>
              <w:bottom w:val="single" w:sz="4" w:space="0" w:color="auto"/>
              <w:right w:val="single" w:sz="4" w:space="0" w:color="auto"/>
            </w:tcBorders>
            <w:shd w:val="clear" w:color="auto" w:fill="auto"/>
            <w:noWrap/>
            <w:vAlign w:val="bottom"/>
            <w:hideMark/>
          </w:tcPr>
          <w:p w14:paraId="4F255F6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-0.2%</w:t>
            </w:r>
          </w:p>
        </w:tc>
        <w:tc>
          <w:tcPr>
            <w:tcW w:w="676" w:type="dxa"/>
            <w:tcBorders>
              <w:top w:val="nil"/>
              <w:left w:val="nil"/>
              <w:bottom w:val="single" w:sz="4" w:space="0" w:color="auto"/>
              <w:right w:val="single" w:sz="4" w:space="0" w:color="auto"/>
            </w:tcBorders>
            <w:shd w:val="clear" w:color="auto" w:fill="auto"/>
            <w:noWrap/>
            <w:vAlign w:val="bottom"/>
            <w:hideMark/>
          </w:tcPr>
          <w:p w14:paraId="67C9C7E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-0.4%</w:t>
            </w:r>
          </w:p>
        </w:tc>
        <w:tc>
          <w:tcPr>
            <w:tcW w:w="676" w:type="dxa"/>
            <w:tcBorders>
              <w:top w:val="nil"/>
              <w:left w:val="nil"/>
              <w:bottom w:val="single" w:sz="4" w:space="0" w:color="auto"/>
              <w:right w:val="single" w:sz="8" w:space="0" w:color="auto"/>
            </w:tcBorders>
            <w:shd w:val="clear" w:color="auto" w:fill="auto"/>
            <w:noWrap/>
            <w:vAlign w:val="bottom"/>
            <w:hideMark/>
          </w:tcPr>
          <w:p w14:paraId="4307192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16" w:type="dxa"/>
            <w:tcBorders>
              <w:top w:val="nil"/>
              <w:left w:val="nil"/>
              <w:bottom w:val="single" w:sz="4" w:space="0" w:color="auto"/>
              <w:right w:val="single" w:sz="4" w:space="0" w:color="auto"/>
            </w:tcBorders>
            <w:shd w:val="clear" w:color="auto" w:fill="auto"/>
            <w:noWrap/>
            <w:vAlign w:val="bottom"/>
            <w:hideMark/>
          </w:tcPr>
          <w:p w14:paraId="025CA90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-0.2%</w:t>
            </w:r>
          </w:p>
        </w:tc>
        <w:tc>
          <w:tcPr>
            <w:tcW w:w="720" w:type="dxa"/>
            <w:tcBorders>
              <w:top w:val="nil"/>
              <w:left w:val="nil"/>
              <w:bottom w:val="single" w:sz="4" w:space="0" w:color="auto"/>
              <w:right w:val="single" w:sz="4" w:space="0" w:color="auto"/>
            </w:tcBorders>
            <w:shd w:val="clear" w:color="auto" w:fill="auto"/>
            <w:noWrap/>
            <w:vAlign w:val="bottom"/>
            <w:hideMark/>
          </w:tcPr>
          <w:p w14:paraId="37CD9D2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-0.2%</w:t>
            </w:r>
          </w:p>
        </w:tc>
        <w:tc>
          <w:tcPr>
            <w:tcW w:w="676" w:type="dxa"/>
            <w:tcBorders>
              <w:top w:val="nil"/>
              <w:left w:val="nil"/>
              <w:bottom w:val="single" w:sz="4" w:space="0" w:color="auto"/>
              <w:right w:val="single" w:sz="4" w:space="0" w:color="auto"/>
            </w:tcBorders>
            <w:shd w:val="clear" w:color="auto" w:fill="auto"/>
            <w:noWrap/>
            <w:vAlign w:val="bottom"/>
            <w:hideMark/>
          </w:tcPr>
          <w:p w14:paraId="6611D32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-0.4%</w:t>
            </w:r>
          </w:p>
        </w:tc>
        <w:tc>
          <w:tcPr>
            <w:tcW w:w="676" w:type="dxa"/>
            <w:tcBorders>
              <w:top w:val="nil"/>
              <w:left w:val="nil"/>
              <w:bottom w:val="single" w:sz="4" w:space="0" w:color="auto"/>
              <w:right w:val="single" w:sz="8" w:space="0" w:color="auto"/>
            </w:tcBorders>
            <w:shd w:val="clear" w:color="auto" w:fill="auto"/>
            <w:noWrap/>
            <w:vAlign w:val="bottom"/>
            <w:hideMark/>
          </w:tcPr>
          <w:p w14:paraId="54DF748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r>
      <w:tr w:rsidR="00B26C0A" w:rsidRPr="00B26C0A" w14:paraId="67B7B13E" w14:textId="77777777" w:rsidTr="00B26C0A">
        <w:trPr>
          <w:trHeight w:val="300"/>
          <w:jc w:val="center"/>
        </w:trPr>
        <w:tc>
          <w:tcPr>
            <w:tcW w:w="3298" w:type="dxa"/>
            <w:tcBorders>
              <w:top w:val="nil"/>
              <w:left w:val="single" w:sz="8" w:space="0" w:color="auto"/>
              <w:bottom w:val="nil"/>
              <w:right w:val="single" w:sz="8" w:space="0" w:color="auto"/>
            </w:tcBorders>
            <w:shd w:val="clear" w:color="auto" w:fill="auto"/>
            <w:noWrap/>
            <w:vAlign w:val="bottom"/>
            <w:hideMark/>
          </w:tcPr>
          <w:p w14:paraId="136A1BB7"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YUV, Animation, 720p</w:t>
            </w:r>
          </w:p>
        </w:tc>
        <w:tc>
          <w:tcPr>
            <w:tcW w:w="676" w:type="dxa"/>
            <w:tcBorders>
              <w:top w:val="nil"/>
              <w:left w:val="nil"/>
              <w:bottom w:val="single" w:sz="4" w:space="0" w:color="auto"/>
              <w:right w:val="single" w:sz="4" w:space="0" w:color="auto"/>
            </w:tcBorders>
            <w:shd w:val="clear" w:color="auto" w:fill="auto"/>
            <w:noWrap/>
            <w:vAlign w:val="bottom"/>
            <w:hideMark/>
          </w:tcPr>
          <w:p w14:paraId="68B607E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831" w:type="dxa"/>
            <w:tcBorders>
              <w:top w:val="nil"/>
              <w:left w:val="nil"/>
              <w:bottom w:val="single" w:sz="4" w:space="0" w:color="auto"/>
              <w:right w:val="single" w:sz="4" w:space="0" w:color="auto"/>
            </w:tcBorders>
            <w:shd w:val="clear" w:color="auto" w:fill="auto"/>
            <w:noWrap/>
            <w:vAlign w:val="bottom"/>
            <w:hideMark/>
          </w:tcPr>
          <w:p w14:paraId="2A5A339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85" w:type="dxa"/>
            <w:tcBorders>
              <w:top w:val="nil"/>
              <w:left w:val="nil"/>
              <w:bottom w:val="single" w:sz="4" w:space="0" w:color="auto"/>
              <w:right w:val="single" w:sz="4" w:space="0" w:color="auto"/>
            </w:tcBorders>
            <w:shd w:val="clear" w:color="auto" w:fill="auto"/>
            <w:noWrap/>
            <w:vAlign w:val="bottom"/>
            <w:hideMark/>
          </w:tcPr>
          <w:p w14:paraId="617AC9D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20" w:type="dxa"/>
            <w:tcBorders>
              <w:top w:val="nil"/>
              <w:left w:val="nil"/>
              <w:bottom w:val="single" w:sz="4" w:space="0" w:color="auto"/>
              <w:right w:val="single" w:sz="8" w:space="0" w:color="auto"/>
            </w:tcBorders>
            <w:shd w:val="clear" w:color="auto" w:fill="auto"/>
            <w:noWrap/>
            <w:vAlign w:val="bottom"/>
            <w:hideMark/>
          </w:tcPr>
          <w:p w14:paraId="3E9DA1E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40591D9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35D121A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3305619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14:paraId="707E51E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16" w:type="dxa"/>
            <w:tcBorders>
              <w:top w:val="nil"/>
              <w:left w:val="nil"/>
              <w:bottom w:val="single" w:sz="4" w:space="0" w:color="auto"/>
              <w:right w:val="single" w:sz="4" w:space="0" w:color="auto"/>
            </w:tcBorders>
            <w:shd w:val="clear" w:color="auto" w:fill="auto"/>
            <w:noWrap/>
            <w:vAlign w:val="bottom"/>
            <w:hideMark/>
          </w:tcPr>
          <w:p w14:paraId="3918AF2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20" w:type="dxa"/>
            <w:tcBorders>
              <w:top w:val="nil"/>
              <w:left w:val="nil"/>
              <w:bottom w:val="single" w:sz="4" w:space="0" w:color="auto"/>
              <w:right w:val="single" w:sz="4" w:space="0" w:color="auto"/>
            </w:tcBorders>
            <w:shd w:val="clear" w:color="auto" w:fill="auto"/>
            <w:noWrap/>
            <w:vAlign w:val="bottom"/>
            <w:hideMark/>
          </w:tcPr>
          <w:p w14:paraId="0305749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0357A36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8" w:space="0" w:color="auto"/>
            </w:tcBorders>
            <w:shd w:val="clear" w:color="auto" w:fill="auto"/>
            <w:noWrap/>
            <w:vAlign w:val="bottom"/>
            <w:hideMark/>
          </w:tcPr>
          <w:p w14:paraId="5423426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r>
      <w:tr w:rsidR="00B26C0A" w:rsidRPr="00B26C0A" w14:paraId="6AD869B9" w14:textId="77777777" w:rsidTr="00B26C0A">
        <w:trPr>
          <w:trHeight w:val="315"/>
          <w:jc w:val="center"/>
        </w:trPr>
        <w:tc>
          <w:tcPr>
            <w:tcW w:w="3298" w:type="dxa"/>
            <w:tcBorders>
              <w:top w:val="nil"/>
              <w:left w:val="single" w:sz="8" w:space="0" w:color="auto"/>
              <w:bottom w:val="nil"/>
              <w:right w:val="single" w:sz="8" w:space="0" w:color="auto"/>
            </w:tcBorders>
            <w:shd w:val="clear" w:color="auto" w:fill="auto"/>
            <w:noWrap/>
            <w:vAlign w:val="bottom"/>
            <w:hideMark/>
          </w:tcPr>
          <w:p w14:paraId="0D1772CA"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lastRenderedPageBreak/>
              <w:t>YUV, camera captured, 1080p</w:t>
            </w:r>
          </w:p>
        </w:tc>
        <w:tc>
          <w:tcPr>
            <w:tcW w:w="676" w:type="dxa"/>
            <w:tcBorders>
              <w:top w:val="nil"/>
              <w:left w:val="nil"/>
              <w:bottom w:val="single" w:sz="8" w:space="0" w:color="auto"/>
              <w:right w:val="single" w:sz="4" w:space="0" w:color="auto"/>
            </w:tcBorders>
            <w:shd w:val="clear" w:color="auto" w:fill="auto"/>
            <w:noWrap/>
            <w:vAlign w:val="bottom"/>
            <w:hideMark/>
          </w:tcPr>
          <w:p w14:paraId="579B6C0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831" w:type="dxa"/>
            <w:tcBorders>
              <w:top w:val="nil"/>
              <w:left w:val="nil"/>
              <w:bottom w:val="single" w:sz="8" w:space="0" w:color="auto"/>
              <w:right w:val="single" w:sz="4" w:space="0" w:color="auto"/>
            </w:tcBorders>
            <w:shd w:val="clear" w:color="auto" w:fill="auto"/>
            <w:noWrap/>
            <w:vAlign w:val="bottom"/>
            <w:hideMark/>
          </w:tcPr>
          <w:p w14:paraId="008B13D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85" w:type="dxa"/>
            <w:tcBorders>
              <w:top w:val="nil"/>
              <w:left w:val="nil"/>
              <w:bottom w:val="single" w:sz="8" w:space="0" w:color="auto"/>
              <w:right w:val="single" w:sz="4" w:space="0" w:color="auto"/>
            </w:tcBorders>
            <w:shd w:val="clear" w:color="auto" w:fill="auto"/>
            <w:noWrap/>
            <w:vAlign w:val="bottom"/>
            <w:hideMark/>
          </w:tcPr>
          <w:p w14:paraId="72840E4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20" w:type="dxa"/>
            <w:tcBorders>
              <w:top w:val="nil"/>
              <w:left w:val="nil"/>
              <w:bottom w:val="single" w:sz="8" w:space="0" w:color="auto"/>
              <w:right w:val="single" w:sz="8" w:space="0" w:color="auto"/>
            </w:tcBorders>
            <w:shd w:val="clear" w:color="auto" w:fill="auto"/>
            <w:noWrap/>
            <w:vAlign w:val="bottom"/>
            <w:hideMark/>
          </w:tcPr>
          <w:p w14:paraId="4F2442A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4" w:space="0" w:color="auto"/>
            </w:tcBorders>
            <w:shd w:val="clear" w:color="auto" w:fill="auto"/>
            <w:noWrap/>
            <w:vAlign w:val="bottom"/>
            <w:hideMark/>
          </w:tcPr>
          <w:p w14:paraId="3D1D36D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4" w:space="0" w:color="auto"/>
            </w:tcBorders>
            <w:shd w:val="clear" w:color="auto" w:fill="auto"/>
            <w:noWrap/>
            <w:vAlign w:val="bottom"/>
            <w:hideMark/>
          </w:tcPr>
          <w:p w14:paraId="24CE995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4" w:space="0" w:color="auto"/>
            </w:tcBorders>
            <w:shd w:val="clear" w:color="auto" w:fill="auto"/>
            <w:noWrap/>
            <w:vAlign w:val="bottom"/>
            <w:hideMark/>
          </w:tcPr>
          <w:p w14:paraId="24DDB5B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8" w:space="0" w:color="auto"/>
            </w:tcBorders>
            <w:shd w:val="clear" w:color="auto" w:fill="auto"/>
            <w:noWrap/>
            <w:vAlign w:val="bottom"/>
            <w:hideMark/>
          </w:tcPr>
          <w:p w14:paraId="6891D54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16" w:type="dxa"/>
            <w:tcBorders>
              <w:top w:val="nil"/>
              <w:left w:val="nil"/>
              <w:bottom w:val="single" w:sz="8" w:space="0" w:color="auto"/>
              <w:right w:val="single" w:sz="4" w:space="0" w:color="auto"/>
            </w:tcBorders>
            <w:shd w:val="clear" w:color="auto" w:fill="auto"/>
            <w:noWrap/>
            <w:vAlign w:val="bottom"/>
            <w:hideMark/>
          </w:tcPr>
          <w:p w14:paraId="3DB0A2F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20" w:type="dxa"/>
            <w:tcBorders>
              <w:top w:val="nil"/>
              <w:left w:val="nil"/>
              <w:bottom w:val="single" w:sz="8" w:space="0" w:color="auto"/>
              <w:right w:val="single" w:sz="4" w:space="0" w:color="auto"/>
            </w:tcBorders>
            <w:shd w:val="clear" w:color="auto" w:fill="auto"/>
            <w:noWrap/>
            <w:vAlign w:val="bottom"/>
            <w:hideMark/>
          </w:tcPr>
          <w:p w14:paraId="3C67EBB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4" w:space="0" w:color="auto"/>
            </w:tcBorders>
            <w:shd w:val="clear" w:color="auto" w:fill="auto"/>
            <w:noWrap/>
            <w:vAlign w:val="bottom"/>
            <w:hideMark/>
          </w:tcPr>
          <w:p w14:paraId="79C9AD9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8" w:space="0" w:color="auto"/>
              <w:right w:val="single" w:sz="8" w:space="0" w:color="auto"/>
            </w:tcBorders>
            <w:shd w:val="clear" w:color="auto" w:fill="auto"/>
            <w:noWrap/>
            <w:vAlign w:val="bottom"/>
            <w:hideMark/>
          </w:tcPr>
          <w:p w14:paraId="4915F80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r>
      <w:tr w:rsidR="00B26C0A" w:rsidRPr="00B26C0A" w14:paraId="59BD9342" w14:textId="77777777" w:rsidTr="00B26C0A">
        <w:trPr>
          <w:trHeight w:val="300"/>
          <w:jc w:val="center"/>
        </w:trPr>
        <w:tc>
          <w:tcPr>
            <w:tcW w:w="3298"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0B5CC7DC"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Enc Time[%]</w:t>
            </w:r>
          </w:p>
        </w:tc>
        <w:tc>
          <w:tcPr>
            <w:tcW w:w="2912" w:type="dxa"/>
            <w:gridSpan w:val="4"/>
            <w:tcBorders>
              <w:top w:val="nil"/>
              <w:left w:val="nil"/>
              <w:bottom w:val="single" w:sz="4" w:space="0" w:color="auto"/>
              <w:right w:val="single" w:sz="8" w:space="0" w:color="000000"/>
            </w:tcBorders>
            <w:shd w:val="clear" w:color="auto" w:fill="auto"/>
            <w:noWrap/>
            <w:vAlign w:val="bottom"/>
            <w:hideMark/>
          </w:tcPr>
          <w:p w14:paraId="016BFAE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100%</w:t>
            </w:r>
          </w:p>
        </w:tc>
        <w:tc>
          <w:tcPr>
            <w:tcW w:w="2704" w:type="dxa"/>
            <w:gridSpan w:val="4"/>
            <w:tcBorders>
              <w:top w:val="single" w:sz="8" w:space="0" w:color="auto"/>
              <w:left w:val="nil"/>
              <w:bottom w:val="single" w:sz="4" w:space="0" w:color="auto"/>
              <w:right w:val="single" w:sz="8" w:space="0" w:color="000000"/>
            </w:tcBorders>
            <w:shd w:val="clear" w:color="auto" w:fill="auto"/>
            <w:noWrap/>
            <w:vAlign w:val="bottom"/>
            <w:hideMark/>
          </w:tcPr>
          <w:p w14:paraId="2684F0F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96%</w:t>
            </w:r>
          </w:p>
        </w:tc>
        <w:tc>
          <w:tcPr>
            <w:tcW w:w="2788" w:type="dxa"/>
            <w:gridSpan w:val="4"/>
            <w:tcBorders>
              <w:top w:val="nil"/>
              <w:left w:val="nil"/>
              <w:bottom w:val="single" w:sz="4" w:space="0" w:color="auto"/>
              <w:right w:val="single" w:sz="8" w:space="0" w:color="000000"/>
            </w:tcBorders>
            <w:shd w:val="clear" w:color="auto" w:fill="auto"/>
            <w:noWrap/>
            <w:vAlign w:val="bottom"/>
            <w:hideMark/>
          </w:tcPr>
          <w:p w14:paraId="551D226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96%</w:t>
            </w:r>
          </w:p>
        </w:tc>
      </w:tr>
      <w:tr w:rsidR="00B26C0A" w:rsidRPr="00B26C0A" w14:paraId="0A1358E6" w14:textId="77777777" w:rsidTr="00B26C0A">
        <w:trPr>
          <w:trHeight w:val="315"/>
          <w:jc w:val="center"/>
        </w:trPr>
        <w:tc>
          <w:tcPr>
            <w:tcW w:w="3298" w:type="dxa"/>
            <w:tcBorders>
              <w:top w:val="nil"/>
              <w:left w:val="single" w:sz="8" w:space="0" w:color="auto"/>
              <w:bottom w:val="single" w:sz="8" w:space="0" w:color="auto"/>
              <w:right w:val="single" w:sz="8" w:space="0" w:color="auto"/>
            </w:tcBorders>
            <w:shd w:val="clear" w:color="auto" w:fill="auto"/>
            <w:noWrap/>
            <w:vAlign w:val="bottom"/>
            <w:hideMark/>
          </w:tcPr>
          <w:p w14:paraId="58C73839"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Dec Time[%]</w:t>
            </w:r>
          </w:p>
        </w:tc>
        <w:tc>
          <w:tcPr>
            <w:tcW w:w="2912"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DC4B61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96%</w:t>
            </w:r>
          </w:p>
        </w:tc>
        <w:tc>
          <w:tcPr>
            <w:tcW w:w="2704"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2E8AE3A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94%</w:t>
            </w:r>
          </w:p>
        </w:tc>
        <w:tc>
          <w:tcPr>
            <w:tcW w:w="2788"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214C603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96%</w:t>
            </w:r>
          </w:p>
        </w:tc>
      </w:tr>
    </w:tbl>
    <w:p w14:paraId="23463743" w14:textId="77777777" w:rsidR="00E53506" w:rsidRDefault="00E53506" w:rsidP="00E53506"/>
    <w:p w14:paraId="57C2D8A9" w14:textId="77777777" w:rsidR="00E53506" w:rsidRDefault="00E53506" w:rsidP="00E53506">
      <w:pPr>
        <w:pStyle w:val="Caption"/>
        <w:jc w:val="center"/>
      </w:pPr>
      <w:bookmarkStart w:id="111" w:name="_Ref410159179"/>
      <w:commentRangeStart w:id="112"/>
      <w:r w:rsidRPr="00FA1324">
        <w:t xml:space="preserve">Table </w:t>
      </w:r>
      <w:r w:rsidR="00A83609">
        <w:fldChar w:fldCharType="begin"/>
      </w:r>
      <w:r w:rsidR="00A83609">
        <w:instrText xml:space="preserve"> SEQ Table \* ARABIC </w:instrText>
      </w:r>
      <w:r w:rsidR="00A83609">
        <w:fldChar w:fldCharType="separate"/>
      </w:r>
      <w:r>
        <w:rPr>
          <w:noProof/>
        </w:rPr>
        <w:t>8</w:t>
      </w:r>
      <w:r w:rsidR="00A83609">
        <w:rPr>
          <w:noProof/>
        </w:rPr>
        <w:fldChar w:fldCharType="end"/>
      </w:r>
      <w:bookmarkEnd w:id="111"/>
      <w:r w:rsidRPr="00FA1324">
        <w:t xml:space="preserve">. Average BD rate reduction for </w:t>
      </w:r>
      <w:r>
        <w:t xml:space="preserve">Test-B 420 lossless coding </w:t>
      </w:r>
      <w:r w:rsidRPr="00FA1324">
        <w:t xml:space="preserve">compared with </w:t>
      </w:r>
      <w:r>
        <w:t xml:space="preserve">SCM-3.0 </w:t>
      </w:r>
      <w:r w:rsidRPr="00FA1324">
        <w:t>anchors</w:t>
      </w:r>
      <w:commentRangeEnd w:id="112"/>
      <w:r w:rsidR="00330E09">
        <w:rPr>
          <w:rStyle w:val="CommentReference"/>
          <w:b w:val="0"/>
          <w:bCs w:val="0"/>
        </w:rPr>
        <w:commentReference w:id="112"/>
      </w:r>
    </w:p>
    <w:tbl>
      <w:tblPr>
        <w:tblW w:w="11070" w:type="dxa"/>
        <w:jc w:val="center"/>
        <w:tblLook w:val="04A0" w:firstRow="1" w:lastRow="0" w:firstColumn="1" w:lastColumn="0" w:noHBand="0" w:noVBand="1"/>
      </w:tblPr>
      <w:tblGrid>
        <w:gridCol w:w="2403"/>
        <w:gridCol w:w="747"/>
        <w:gridCol w:w="676"/>
        <w:gridCol w:w="676"/>
        <w:gridCol w:w="676"/>
        <w:gridCol w:w="762"/>
        <w:gridCol w:w="720"/>
        <w:gridCol w:w="720"/>
        <w:gridCol w:w="720"/>
        <w:gridCol w:w="810"/>
        <w:gridCol w:w="676"/>
        <w:gridCol w:w="764"/>
        <w:gridCol w:w="720"/>
      </w:tblGrid>
      <w:tr w:rsidR="00B26C0A" w:rsidRPr="00B26C0A" w14:paraId="7D2D9DBA" w14:textId="77777777" w:rsidTr="00B26C0A">
        <w:trPr>
          <w:trHeight w:val="315"/>
          <w:jc w:val="center"/>
        </w:trPr>
        <w:tc>
          <w:tcPr>
            <w:tcW w:w="2403" w:type="dxa"/>
            <w:tcBorders>
              <w:top w:val="nil"/>
              <w:left w:val="nil"/>
              <w:bottom w:val="nil"/>
              <w:right w:val="single" w:sz="8" w:space="0" w:color="auto"/>
            </w:tcBorders>
            <w:shd w:val="clear" w:color="auto" w:fill="auto"/>
            <w:noWrap/>
            <w:vAlign w:val="bottom"/>
            <w:hideMark/>
          </w:tcPr>
          <w:p w14:paraId="68FEA4A2"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 </w:t>
            </w:r>
          </w:p>
        </w:tc>
        <w:tc>
          <w:tcPr>
            <w:tcW w:w="2775" w:type="dxa"/>
            <w:gridSpan w:val="4"/>
            <w:tcBorders>
              <w:top w:val="single" w:sz="8" w:space="0" w:color="auto"/>
              <w:left w:val="nil"/>
              <w:bottom w:val="nil"/>
              <w:right w:val="single" w:sz="8" w:space="0" w:color="000000"/>
            </w:tcBorders>
            <w:shd w:val="clear" w:color="000000" w:fill="808080"/>
            <w:noWrap/>
            <w:vAlign w:val="bottom"/>
            <w:hideMark/>
          </w:tcPr>
          <w:p w14:paraId="0BFEC18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B26C0A">
              <w:rPr>
                <w:rFonts w:ascii="Arial" w:eastAsia="Times New Roman" w:hAnsi="Arial" w:cs="Arial"/>
                <w:b/>
                <w:bCs/>
                <w:color w:val="FFFFFF"/>
                <w:sz w:val="14"/>
                <w:szCs w:val="14"/>
                <w:lang w:eastAsia="zh-CN"/>
              </w:rPr>
              <w:t>All Intra</w:t>
            </w:r>
          </w:p>
        </w:tc>
        <w:tc>
          <w:tcPr>
            <w:tcW w:w="2922" w:type="dxa"/>
            <w:gridSpan w:val="4"/>
            <w:tcBorders>
              <w:top w:val="single" w:sz="8" w:space="0" w:color="auto"/>
              <w:left w:val="nil"/>
              <w:bottom w:val="nil"/>
              <w:right w:val="single" w:sz="8" w:space="0" w:color="000000"/>
            </w:tcBorders>
            <w:shd w:val="clear" w:color="000000" w:fill="808080"/>
            <w:noWrap/>
            <w:vAlign w:val="bottom"/>
            <w:hideMark/>
          </w:tcPr>
          <w:p w14:paraId="475245D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B26C0A">
              <w:rPr>
                <w:rFonts w:ascii="Arial" w:eastAsia="Times New Roman" w:hAnsi="Arial" w:cs="Arial"/>
                <w:b/>
                <w:bCs/>
                <w:color w:val="FFFFFF"/>
                <w:sz w:val="14"/>
                <w:szCs w:val="14"/>
                <w:lang w:eastAsia="zh-CN"/>
              </w:rPr>
              <w:t>Random Access</w:t>
            </w:r>
          </w:p>
        </w:tc>
        <w:tc>
          <w:tcPr>
            <w:tcW w:w="2970" w:type="dxa"/>
            <w:gridSpan w:val="4"/>
            <w:tcBorders>
              <w:top w:val="single" w:sz="8" w:space="0" w:color="auto"/>
              <w:left w:val="nil"/>
              <w:bottom w:val="nil"/>
              <w:right w:val="single" w:sz="8" w:space="0" w:color="000000"/>
            </w:tcBorders>
            <w:shd w:val="clear" w:color="000000" w:fill="808080"/>
            <w:noWrap/>
            <w:vAlign w:val="bottom"/>
            <w:hideMark/>
          </w:tcPr>
          <w:p w14:paraId="3A4ED42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FFFFFF"/>
                <w:sz w:val="14"/>
                <w:szCs w:val="14"/>
                <w:lang w:eastAsia="zh-CN"/>
              </w:rPr>
            </w:pPr>
            <w:r w:rsidRPr="00B26C0A">
              <w:rPr>
                <w:rFonts w:ascii="Arial" w:eastAsia="Times New Roman" w:hAnsi="Arial" w:cs="Arial"/>
                <w:b/>
                <w:bCs/>
                <w:color w:val="FFFFFF"/>
                <w:sz w:val="14"/>
                <w:szCs w:val="14"/>
                <w:lang w:eastAsia="zh-CN"/>
              </w:rPr>
              <w:t>Low Delay B</w:t>
            </w:r>
          </w:p>
        </w:tc>
      </w:tr>
      <w:tr w:rsidR="00B26C0A" w:rsidRPr="00B26C0A" w14:paraId="6D6F11A6" w14:textId="77777777" w:rsidTr="00B26C0A">
        <w:trPr>
          <w:trHeight w:val="525"/>
          <w:jc w:val="center"/>
        </w:trPr>
        <w:tc>
          <w:tcPr>
            <w:tcW w:w="2403" w:type="dxa"/>
            <w:tcBorders>
              <w:top w:val="nil"/>
              <w:left w:val="nil"/>
              <w:bottom w:val="nil"/>
              <w:right w:val="single" w:sz="8" w:space="0" w:color="auto"/>
            </w:tcBorders>
            <w:shd w:val="clear" w:color="auto" w:fill="auto"/>
            <w:noWrap/>
            <w:vAlign w:val="bottom"/>
            <w:hideMark/>
          </w:tcPr>
          <w:p w14:paraId="5A08E64C"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 </w:t>
            </w:r>
          </w:p>
        </w:tc>
        <w:tc>
          <w:tcPr>
            <w:tcW w:w="747" w:type="dxa"/>
            <w:vMerge w:val="restart"/>
            <w:tcBorders>
              <w:top w:val="single" w:sz="8" w:space="0" w:color="auto"/>
              <w:left w:val="nil"/>
              <w:bottom w:val="nil"/>
              <w:right w:val="single" w:sz="4" w:space="0" w:color="auto"/>
            </w:tcBorders>
            <w:shd w:val="clear" w:color="auto" w:fill="auto"/>
            <w:vAlign w:val="bottom"/>
            <w:hideMark/>
          </w:tcPr>
          <w:p w14:paraId="2277EA0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(Total)</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6D5997A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(Av</w:t>
            </w:r>
            <w:r>
              <w:rPr>
                <w:rFonts w:ascii="Arial" w:eastAsia="Times New Roman" w:hAnsi="Arial" w:cs="Arial"/>
                <w:color w:val="000000"/>
                <w:sz w:val="14"/>
                <w:szCs w:val="14"/>
                <w:lang w:eastAsia="zh-CN"/>
              </w:rPr>
              <w:t>g.</w:t>
            </w:r>
            <w:r w:rsidRPr="00B26C0A">
              <w:rPr>
                <w:rFonts w:ascii="Arial" w:eastAsia="Times New Roman" w:hAnsi="Arial" w:cs="Arial"/>
                <w:color w:val="000000"/>
                <w:sz w:val="14"/>
                <w:szCs w:val="14"/>
                <w:lang w:eastAsia="zh-CN"/>
              </w:rPr>
              <w:t>)</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211CF48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w:t>
            </w:r>
            <w:r w:rsidRPr="00B26C0A">
              <w:rPr>
                <w:rFonts w:ascii="Arial" w:eastAsia="Times New Roman" w:hAnsi="Arial" w:cs="Arial"/>
                <w:color w:val="000000"/>
                <w:sz w:val="14"/>
                <w:szCs w:val="14"/>
                <w:lang w:eastAsia="zh-CN"/>
              </w:rPr>
              <w:br/>
              <w:t>(Min)</w:t>
            </w:r>
          </w:p>
        </w:tc>
        <w:tc>
          <w:tcPr>
            <w:tcW w:w="676"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14:paraId="6EDEDFA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(Max)</w:t>
            </w:r>
          </w:p>
        </w:tc>
        <w:tc>
          <w:tcPr>
            <w:tcW w:w="762" w:type="dxa"/>
            <w:vMerge w:val="restart"/>
            <w:tcBorders>
              <w:top w:val="single" w:sz="8" w:space="0" w:color="auto"/>
              <w:left w:val="nil"/>
              <w:bottom w:val="nil"/>
              <w:right w:val="single" w:sz="4" w:space="0" w:color="auto"/>
            </w:tcBorders>
            <w:shd w:val="clear" w:color="auto" w:fill="auto"/>
            <w:vAlign w:val="bottom"/>
            <w:hideMark/>
          </w:tcPr>
          <w:p w14:paraId="7736CB0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(Total)</w:t>
            </w:r>
          </w:p>
        </w:tc>
        <w:tc>
          <w:tcPr>
            <w:tcW w:w="72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0C16CE3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(Avg</w:t>
            </w:r>
            <w:r>
              <w:rPr>
                <w:rFonts w:ascii="Arial" w:eastAsia="Times New Roman" w:hAnsi="Arial" w:cs="Arial"/>
                <w:color w:val="000000"/>
                <w:sz w:val="14"/>
                <w:szCs w:val="14"/>
                <w:lang w:eastAsia="zh-CN"/>
              </w:rPr>
              <w:t>.</w:t>
            </w:r>
            <w:r w:rsidRPr="00B26C0A">
              <w:rPr>
                <w:rFonts w:ascii="Arial" w:eastAsia="Times New Roman" w:hAnsi="Arial" w:cs="Arial"/>
                <w:color w:val="000000"/>
                <w:sz w:val="14"/>
                <w:szCs w:val="14"/>
                <w:lang w:eastAsia="zh-CN"/>
              </w:rPr>
              <w:t>)</w:t>
            </w:r>
          </w:p>
        </w:tc>
        <w:tc>
          <w:tcPr>
            <w:tcW w:w="72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61F0E5C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w:t>
            </w:r>
            <w:r w:rsidRPr="00B26C0A">
              <w:rPr>
                <w:rFonts w:ascii="Arial" w:eastAsia="Times New Roman" w:hAnsi="Arial" w:cs="Arial"/>
                <w:color w:val="000000"/>
                <w:sz w:val="14"/>
                <w:szCs w:val="14"/>
                <w:lang w:eastAsia="zh-CN"/>
              </w:rPr>
              <w:br/>
              <w:t>(Min)</w:t>
            </w:r>
          </w:p>
        </w:tc>
        <w:tc>
          <w:tcPr>
            <w:tcW w:w="7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14:paraId="71ABAAB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(Max)</w:t>
            </w:r>
          </w:p>
        </w:tc>
        <w:tc>
          <w:tcPr>
            <w:tcW w:w="810" w:type="dxa"/>
            <w:vMerge w:val="restart"/>
            <w:tcBorders>
              <w:top w:val="single" w:sz="8" w:space="0" w:color="auto"/>
              <w:left w:val="nil"/>
              <w:bottom w:val="nil"/>
              <w:right w:val="single" w:sz="4" w:space="0" w:color="auto"/>
            </w:tcBorders>
            <w:shd w:val="clear" w:color="auto" w:fill="auto"/>
            <w:vAlign w:val="bottom"/>
            <w:hideMark/>
          </w:tcPr>
          <w:p w14:paraId="61C0AA0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(Total)</w:t>
            </w:r>
          </w:p>
        </w:tc>
        <w:tc>
          <w:tcPr>
            <w:tcW w:w="676"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3748E63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(Av</w:t>
            </w:r>
            <w:r>
              <w:rPr>
                <w:rFonts w:ascii="Arial" w:eastAsia="Times New Roman" w:hAnsi="Arial" w:cs="Arial"/>
                <w:color w:val="000000"/>
                <w:sz w:val="14"/>
                <w:szCs w:val="14"/>
                <w:lang w:eastAsia="zh-CN"/>
              </w:rPr>
              <w:t>g.</w:t>
            </w:r>
            <w:r w:rsidRPr="00B26C0A">
              <w:rPr>
                <w:rFonts w:ascii="Arial" w:eastAsia="Times New Roman" w:hAnsi="Arial" w:cs="Arial"/>
                <w:color w:val="000000"/>
                <w:sz w:val="14"/>
                <w:szCs w:val="14"/>
                <w:lang w:eastAsia="zh-CN"/>
              </w:rPr>
              <w:t>)</w:t>
            </w:r>
          </w:p>
        </w:tc>
        <w:tc>
          <w:tcPr>
            <w:tcW w:w="764"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14:paraId="02B524A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w:t>
            </w:r>
            <w:r w:rsidRPr="00B26C0A">
              <w:rPr>
                <w:rFonts w:ascii="Arial" w:eastAsia="Times New Roman" w:hAnsi="Arial" w:cs="Arial"/>
                <w:color w:val="000000"/>
                <w:sz w:val="14"/>
                <w:szCs w:val="14"/>
                <w:lang w:eastAsia="zh-CN"/>
              </w:rPr>
              <w:br/>
              <w:t>(Min)</w:t>
            </w:r>
          </w:p>
        </w:tc>
        <w:tc>
          <w:tcPr>
            <w:tcW w:w="7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14:paraId="7A4CC00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Bit-rate change (Max)</w:t>
            </w:r>
          </w:p>
        </w:tc>
      </w:tr>
      <w:tr w:rsidR="00B26C0A" w:rsidRPr="00B26C0A" w14:paraId="434EF354" w14:textId="77777777" w:rsidTr="00B26C0A">
        <w:trPr>
          <w:trHeight w:val="315"/>
          <w:jc w:val="center"/>
        </w:trPr>
        <w:tc>
          <w:tcPr>
            <w:tcW w:w="2403" w:type="dxa"/>
            <w:tcBorders>
              <w:top w:val="nil"/>
              <w:left w:val="nil"/>
              <w:bottom w:val="nil"/>
              <w:right w:val="single" w:sz="8" w:space="0" w:color="auto"/>
            </w:tcBorders>
            <w:shd w:val="clear" w:color="auto" w:fill="auto"/>
            <w:noWrap/>
            <w:vAlign w:val="bottom"/>
            <w:hideMark/>
          </w:tcPr>
          <w:p w14:paraId="59050710"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 </w:t>
            </w:r>
          </w:p>
        </w:tc>
        <w:tc>
          <w:tcPr>
            <w:tcW w:w="747" w:type="dxa"/>
            <w:vMerge/>
            <w:tcBorders>
              <w:top w:val="single" w:sz="8" w:space="0" w:color="auto"/>
              <w:left w:val="nil"/>
              <w:bottom w:val="nil"/>
              <w:right w:val="single" w:sz="4" w:space="0" w:color="auto"/>
            </w:tcBorders>
            <w:vAlign w:val="center"/>
            <w:hideMark/>
          </w:tcPr>
          <w:p w14:paraId="30ECD119"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14:paraId="081E6F39"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14:paraId="129D8798"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8" w:space="0" w:color="auto"/>
            </w:tcBorders>
            <w:vAlign w:val="center"/>
            <w:hideMark/>
          </w:tcPr>
          <w:p w14:paraId="40679A4D"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62" w:type="dxa"/>
            <w:vMerge/>
            <w:tcBorders>
              <w:top w:val="single" w:sz="8" w:space="0" w:color="auto"/>
              <w:left w:val="nil"/>
              <w:bottom w:val="nil"/>
              <w:right w:val="single" w:sz="4" w:space="0" w:color="auto"/>
            </w:tcBorders>
            <w:vAlign w:val="center"/>
            <w:hideMark/>
          </w:tcPr>
          <w:p w14:paraId="61974BC5"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20" w:type="dxa"/>
            <w:vMerge/>
            <w:tcBorders>
              <w:top w:val="single" w:sz="8" w:space="0" w:color="auto"/>
              <w:left w:val="single" w:sz="4" w:space="0" w:color="auto"/>
              <w:bottom w:val="single" w:sz="4" w:space="0" w:color="auto"/>
              <w:right w:val="single" w:sz="4" w:space="0" w:color="auto"/>
            </w:tcBorders>
            <w:vAlign w:val="center"/>
            <w:hideMark/>
          </w:tcPr>
          <w:p w14:paraId="0442AF91"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20" w:type="dxa"/>
            <w:vMerge/>
            <w:tcBorders>
              <w:top w:val="single" w:sz="8" w:space="0" w:color="auto"/>
              <w:left w:val="single" w:sz="4" w:space="0" w:color="auto"/>
              <w:bottom w:val="single" w:sz="4" w:space="0" w:color="auto"/>
              <w:right w:val="single" w:sz="4" w:space="0" w:color="auto"/>
            </w:tcBorders>
            <w:vAlign w:val="center"/>
            <w:hideMark/>
          </w:tcPr>
          <w:p w14:paraId="0D560FD7"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20" w:type="dxa"/>
            <w:vMerge/>
            <w:tcBorders>
              <w:top w:val="single" w:sz="8" w:space="0" w:color="auto"/>
              <w:left w:val="single" w:sz="4" w:space="0" w:color="auto"/>
              <w:bottom w:val="single" w:sz="4" w:space="0" w:color="auto"/>
              <w:right w:val="single" w:sz="8" w:space="0" w:color="auto"/>
            </w:tcBorders>
            <w:vAlign w:val="center"/>
            <w:hideMark/>
          </w:tcPr>
          <w:p w14:paraId="39AA6D7E"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810" w:type="dxa"/>
            <w:vMerge/>
            <w:tcBorders>
              <w:top w:val="single" w:sz="8" w:space="0" w:color="auto"/>
              <w:left w:val="nil"/>
              <w:bottom w:val="nil"/>
              <w:right w:val="single" w:sz="4" w:space="0" w:color="auto"/>
            </w:tcBorders>
            <w:vAlign w:val="center"/>
            <w:hideMark/>
          </w:tcPr>
          <w:p w14:paraId="5A375210"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676" w:type="dxa"/>
            <w:vMerge/>
            <w:tcBorders>
              <w:top w:val="single" w:sz="8" w:space="0" w:color="auto"/>
              <w:left w:val="single" w:sz="4" w:space="0" w:color="auto"/>
              <w:bottom w:val="single" w:sz="4" w:space="0" w:color="auto"/>
              <w:right w:val="single" w:sz="4" w:space="0" w:color="auto"/>
            </w:tcBorders>
            <w:vAlign w:val="center"/>
            <w:hideMark/>
          </w:tcPr>
          <w:p w14:paraId="1754211B"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64" w:type="dxa"/>
            <w:vMerge/>
            <w:tcBorders>
              <w:top w:val="single" w:sz="8" w:space="0" w:color="auto"/>
              <w:left w:val="single" w:sz="4" w:space="0" w:color="auto"/>
              <w:bottom w:val="single" w:sz="4" w:space="0" w:color="auto"/>
              <w:right w:val="single" w:sz="4" w:space="0" w:color="auto"/>
            </w:tcBorders>
            <w:vAlign w:val="center"/>
            <w:hideMark/>
          </w:tcPr>
          <w:p w14:paraId="1186D4DD"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c>
          <w:tcPr>
            <w:tcW w:w="720" w:type="dxa"/>
            <w:vMerge/>
            <w:tcBorders>
              <w:top w:val="single" w:sz="8" w:space="0" w:color="auto"/>
              <w:left w:val="single" w:sz="4" w:space="0" w:color="auto"/>
              <w:bottom w:val="single" w:sz="4" w:space="0" w:color="auto"/>
              <w:right w:val="single" w:sz="8" w:space="0" w:color="auto"/>
            </w:tcBorders>
            <w:vAlign w:val="center"/>
            <w:hideMark/>
          </w:tcPr>
          <w:p w14:paraId="7CA0E3C5"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p>
        </w:tc>
      </w:tr>
      <w:tr w:rsidR="00B26C0A" w:rsidRPr="00B26C0A" w14:paraId="6D0C45C3" w14:textId="77777777" w:rsidTr="00B26C0A">
        <w:trPr>
          <w:trHeight w:val="300"/>
          <w:jc w:val="center"/>
        </w:trPr>
        <w:tc>
          <w:tcPr>
            <w:tcW w:w="2403" w:type="dxa"/>
            <w:tcBorders>
              <w:top w:val="single" w:sz="8" w:space="0" w:color="auto"/>
              <w:left w:val="single" w:sz="8" w:space="0" w:color="auto"/>
              <w:bottom w:val="nil"/>
              <w:right w:val="single" w:sz="8" w:space="0" w:color="auto"/>
            </w:tcBorders>
            <w:shd w:val="clear" w:color="auto" w:fill="auto"/>
            <w:noWrap/>
            <w:vAlign w:val="bottom"/>
            <w:hideMark/>
          </w:tcPr>
          <w:p w14:paraId="46D9B39C"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Text &amp; graphics with motion, 720p</w:t>
            </w:r>
          </w:p>
        </w:tc>
        <w:tc>
          <w:tcPr>
            <w:tcW w:w="747" w:type="dxa"/>
            <w:tcBorders>
              <w:top w:val="single" w:sz="8" w:space="0" w:color="auto"/>
              <w:left w:val="nil"/>
              <w:bottom w:val="single" w:sz="4" w:space="0" w:color="auto"/>
              <w:right w:val="single" w:sz="4" w:space="0" w:color="auto"/>
            </w:tcBorders>
            <w:shd w:val="clear" w:color="auto" w:fill="auto"/>
            <w:noWrap/>
            <w:vAlign w:val="bottom"/>
            <w:hideMark/>
          </w:tcPr>
          <w:p w14:paraId="28CC363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-2.3%</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14:paraId="3D4803C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-2.3%</w:t>
            </w:r>
          </w:p>
        </w:tc>
        <w:tc>
          <w:tcPr>
            <w:tcW w:w="676" w:type="dxa"/>
            <w:tcBorders>
              <w:top w:val="single" w:sz="8" w:space="0" w:color="auto"/>
              <w:left w:val="single" w:sz="4" w:space="0" w:color="auto"/>
              <w:bottom w:val="single" w:sz="4" w:space="0" w:color="auto"/>
              <w:right w:val="single" w:sz="4" w:space="0" w:color="auto"/>
            </w:tcBorders>
            <w:shd w:val="clear" w:color="000000" w:fill="FFC7CE"/>
            <w:noWrap/>
            <w:vAlign w:val="bottom"/>
            <w:hideMark/>
          </w:tcPr>
          <w:p w14:paraId="0EC63E3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4"/>
                <w:lang w:eastAsia="zh-CN"/>
              </w:rPr>
            </w:pPr>
            <w:r w:rsidRPr="00B26C0A">
              <w:rPr>
                <w:rFonts w:ascii="Arial" w:eastAsia="Times New Roman" w:hAnsi="Arial" w:cs="Arial"/>
                <w:sz w:val="14"/>
                <w:szCs w:val="14"/>
                <w:lang w:eastAsia="zh-CN"/>
              </w:rPr>
              <w:t>-3.9%</w:t>
            </w:r>
          </w:p>
        </w:tc>
        <w:tc>
          <w:tcPr>
            <w:tcW w:w="676" w:type="dxa"/>
            <w:tcBorders>
              <w:top w:val="single" w:sz="8" w:space="0" w:color="auto"/>
              <w:left w:val="nil"/>
              <w:bottom w:val="single" w:sz="4" w:space="0" w:color="auto"/>
              <w:right w:val="single" w:sz="8" w:space="0" w:color="auto"/>
            </w:tcBorders>
            <w:shd w:val="clear" w:color="auto" w:fill="auto"/>
            <w:noWrap/>
            <w:vAlign w:val="bottom"/>
            <w:hideMark/>
          </w:tcPr>
          <w:p w14:paraId="664E8C8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-0.7%</w:t>
            </w:r>
          </w:p>
        </w:tc>
        <w:tc>
          <w:tcPr>
            <w:tcW w:w="762" w:type="dxa"/>
            <w:tcBorders>
              <w:top w:val="single" w:sz="8" w:space="0" w:color="auto"/>
              <w:left w:val="nil"/>
              <w:bottom w:val="single" w:sz="4" w:space="0" w:color="auto"/>
              <w:right w:val="single" w:sz="4" w:space="0" w:color="auto"/>
            </w:tcBorders>
            <w:shd w:val="clear" w:color="auto" w:fill="auto"/>
            <w:noWrap/>
            <w:vAlign w:val="bottom"/>
            <w:hideMark/>
          </w:tcPr>
          <w:p w14:paraId="6E7276E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-1.3%</w:t>
            </w:r>
          </w:p>
        </w:tc>
        <w:tc>
          <w:tcPr>
            <w:tcW w:w="720" w:type="dxa"/>
            <w:tcBorders>
              <w:top w:val="single" w:sz="8" w:space="0" w:color="auto"/>
              <w:left w:val="nil"/>
              <w:bottom w:val="single" w:sz="4" w:space="0" w:color="auto"/>
              <w:right w:val="single" w:sz="4" w:space="0" w:color="auto"/>
            </w:tcBorders>
            <w:shd w:val="clear" w:color="auto" w:fill="auto"/>
            <w:noWrap/>
            <w:vAlign w:val="bottom"/>
            <w:hideMark/>
          </w:tcPr>
          <w:p w14:paraId="3849586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-2.4%</w:t>
            </w:r>
          </w:p>
        </w:tc>
        <w:tc>
          <w:tcPr>
            <w:tcW w:w="720" w:type="dxa"/>
            <w:tcBorders>
              <w:top w:val="single" w:sz="8" w:space="0" w:color="auto"/>
              <w:left w:val="single" w:sz="4" w:space="0" w:color="auto"/>
              <w:bottom w:val="single" w:sz="4" w:space="0" w:color="auto"/>
              <w:right w:val="single" w:sz="4" w:space="0" w:color="auto"/>
            </w:tcBorders>
            <w:shd w:val="clear" w:color="000000" w:fill="FFC7CE"/>
            <w:noWrap/>
            <w:vAlign w:val="bottom"/>
            <w:hideMark/>
          </w:tcPr>
          <w:p w14:paraId="70D186C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4"/>
                <w:lang w:eastAsia="zh-CN"/>
              </w:rPr>
            </w:pPr>
            <w:r w:rsidRPr="00B26C0A">
              <w:rPr>
                <w:rFonts w:ascii="Arial" w:eastAsia="Times New Roman" w:hAnsi="Arial" w:cs="Arial"/>
                <w:sz w:val="14"/>
                <w:szCs w:val="14"/>
                <w:lang w:eastAsia="zh-CN"/>
              </w:rPr>
              <w:t>-4.3%</w:t>
            </w:r>
          </w:p>
        </w:tc>
        <w:tc>
          <w:tcPr>
            <w:tcW w:w="720" w:type="dxa"/>
            <w:tcBorders>
              <w:top w:val="single" w:sz="8" w:space="0" w:color="auto"/>
              <w:left w:val="nil"/>
              <w:bottom w:val="single" w:sz="4" w:space="0" w:color="auto"/>
              <w:right w:val="single" w:sz="8" w:space="0" w:color="auto"/>
            </w:tcBorders>
            <w:shd w:val="clear" w:color="auto" w:fill="auto"/>
            <w:noWrap/>
            <w:vAlign w:val="bottom"/>
            <w:hideMark/>
          </w:tcPr>
          <w:p w14:paraId="312CDAA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-0.5%</w:t>
            </w:r>
          </w:p>
        </w:tc>
        <w:tc>
          <w:tcPr>
            <w:tcW w:w="810" w:type="dxa"/>
            <w:tcBorders>
              <w:top w:val="single" w:sz="8" w:space="0" w:color="auto"/>
              <w:left w:val="nil"/>
              <w:bottom w:val="single" w:sz="4" w:space="0" w:color="auto"/>
              <w:right w:val="single" w:sz="4" w:space="0" w:color="auto"/>
            </w:tcBorders>
            <w:shd w:val="clear" w:color="auto" w:fill="auto"/>
            <w:noWrap/>
            <w:vAlign w:val="bottom"/>
            <w:hideMark/>
          </w:tcPr>
          <w:p w14:paraId="20CC5E6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-0.4%</w:t>
            </w:r>
          </w:p>
        </w:tc>
        <w:tc>
          <w:tcPr>
            <w:tcW w:w="676" w:type="dxa"/>
            <w:tcBorders>
              <w:top w:val="single" w:sz="8" w:space="0" w:color="auto"/>
              <w:left w:val="nil"/>
              <w:bottom w:val="single" w:sz="4" w:space="0" w:color="auto"/>
              <w:right w:val="single" w:sz="4" w:space="0" w:color="auto"/>
            </w:tcBorders>
            <w:shd w:val="clear" w:color="auto" w:fill="auto"/>
            <w:noWrap/>
            <w:vAlign w:val="bottom"/>
            <w:hideMark/>
          </w:tcPr>
          <w:p w14:paraId="5B4D8DC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-0.7%</w:t>
            </w:r>
          </w:p>
        </w:tc>
        <w:tc>
          <w:tcPr>
            <w:tcW w:w="764" w:type="dxa"/>
            <w:tcBorders>
              <w:top w:val="single" w:sz="8" w:space="0" w:color="auto"/>
              <w:left w:val="nil"/>
              <w:bottom w:val="single" w:sz="4" w:space="0" w:color="auto"/>
              <w:right w:val="single" w:sz="4" w:space="0" w:color="auto"/>
            </w:tcBorders>
            <w:shd w:val="clear" w:color="auto" w:fill="auto"/>
            <w:noWrap/>
            <w:vAlign w:val="bottom"/>
            <w:hideMark/>
          </w:tcPr>
          <w:p w14:paraId="4945ADC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-1.1%</w:t>
            </w:r>
          </w:p>
        </w:tc>
        <w:tc>
          <w:tcPr>
            <w:tcW w:w="720" w:type="dxa"/>
            <w:tcBorders>
              <w:top w:val="single" w:sz="8" w:space="0" w:color="auto"/>
              <w:left w:val="nil"/>
              <w:bottom w:val="single" w:sz="4" w:space="0" w:color="auto"/>
              <w:right w:val="single" w:sz="8" w:space="0" w:color="auto"/>
            </w:tcBorders>
            <w:shd w:val="clear" w:color="auto" w:fill="auto"/>
            <w:noWrap/>
            <w:vAlign w:val="bottom"/>
            <w:hideMark/>
          </w:tcPr>
          <w:p w14:paraId="112900B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-0.3%</w:t>
            </w:r>
          </w:p>
        </w:tc>
      </w:tr>
      <w:tr w:rsidR="00B26C0A" w:rsidRPr="00B26C0A" w14:paraId="00B8B2D1" w14:textId="77777777" w:rsidTr="00B26C0A">
        <w:trPr>
          <w:trHeight w:val="300"/>
          <w:jc w:val="center"/>
        </w:trPr>
        <w:tc>
          <w:tcPr>
            <w:tcW w:w="2403" w:type="dxa"/>
            <w:tcBorders>
              <w:top w:val="nil"/>
              <w:left w:val="single" w:sz="8" w:space="0" w:color="auto"/>
              <w:bottom w:val="nil"/>
              <w:right w:val="single" w:sz="8" w:space="0" w:color="auto"/>
            </w:tcBorders>
            <w:shd w:val="clear" w:color="auto" w:fill="auto"/>
            <w:noWrap/>
            <w:vAlign w:val="bottom"/>
            <w:hideMark/>
          </w:tcPr>
          <w:p w14:paraId="0ADD4447"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Mixed content, 480p</w:t>
            </w:r>
          </w:p>
        </w:tc>
        <w:tc>
          <w:tcPr>
            <w:tcW w:w="747" w:type="dxa"/>
            <w:tcBorders>
              <w:top w:val="nil"/>
              <w:left w:val="nil"/>
              <w:bottom w:val="single" w:sz="4" w:space="0" w:color="auto"/>
              <w:right w:val="single" w:sz="4" w:space="0" w:color="auto"/>
            </w:tcBorders>
            <w:shd w:val="clear" w:color="auto" w:fill="auto"/>
            <w:noWrap/>
            <w:vAlign w:val="bottom"/>
            <w:hideMark/>
          </w:tcPr>
          <w:p w14:paraId="659103C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c>
          <w:tcPr>
            <w:tcW w:w="676" w:type="dxa"/>
            <w:tcBorders>
              <w:top w:val="nil"/>
              <w:left w:val="nil"/>
              <w:bottom w:val="single" w:sz="4" w:space="0" w:color="auto"/>
              <w:right w:val="single" w:sz="4" w:space="0" w:color="auto"/>
            </w:tcBorders>
            <w:shd w:val="clear" w:color="auto" w:fill="auto"/>
            <w:noWrap/>
            <w:vAlign w:val="bottom"/>
            <w:hideMark/>
          </w:tcPr>
          <w:p w14:paraId="074AB4A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c>
          <w:tcPr>
            <w:tcW w:w="676" w:type="dxa"/>
            <w:tcBorders>
              <w:top w:val="nil"/>
              <w:left w:val="nil"/>
              <w:bottom w:val="single" w:sz="4" w:space="0" w:color="auto"/>
              <w:right w:val="single" w:sz="4" w:space="0" w:color="auto"/>
            </w:tcBorders>
            <w:shd w:val="clear" w:color="auto" w:fill="auto"/>
            <w:noWrap/>
            <w:vAlign w:val="bottom"/>
            <w:hideMark/>
          </w:tcPr>
          <w:p w14:paraId="5801F9F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c>
          <w:tcPr>
            <w:tcW w:w="676" w:type="dxa"/>
            <w:tcBorders>
              <w:top w:val="nil"/>
              <w:left w:val="nil"/>
              <w:bottom w:val="single" w:sz="4" w:space="0" w:color="auto"/>
              <w:right w:val="single" w:sz="8" w:space="0" w:color="auto"/>
            </w:tcBorders>
            <w:shd w:val="clear" w:color="auto" w:fill="auto"/>
            <w:noWrap/>
            <w:vAlign w:val="bottom"/>
            <w:hideMark/>
          </w:tcPr>
          <w:p w14:paraId="5EE007A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c>
          <w:tcPr>
            <w:tcW w:w="762" w:type="dxa"/>
            <w:tcBorders>
              <w:top w:val="nil"/>
              <w:left w:val="nil"/>
              <w:bottom w:val="single" w:sz="4" w:space="0" w:color="auto"/>
              <w:right w:val="single" w:sz="4" w:space="0" w:color="auto"/>
            </w:tcBorders>
            <w:shd w:val="clear" w:color="auto" w:fill="auto"/>
            <w:noWrap/>
            <w:vAlign w:val="bottom"/>
            <w:hideMark/>
          </w:tcPr>
          <w:p w14:paraId="5393242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20" w:type="dxa"/>
            <w:tcBorders>
              <w:top w:val="nil"/>
              <w:left w:val="nil"/>
              <w:bottom w:val="single" w:sz="4" w:space="0" w:color="auto"/>
              <w:right w:val="single" w:sz="4" w:space="0" w:color="auto"/>
            </w:tcBorders>
            <w:shd w:val="clear" w:color="auto" w:fill="auto"/>
            <w:noWrap/>
            <w:vAlign w:val="bottom"/>
            <w:hideMark/>
          </w:tcPr>
          <w:p w14:paraId="4EDDED3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20" w:type="dxa"/>
            <w:tcBorders>
              <w:top w:val="nil"/>
              <w:left w:val="nil"/>
              <w:bottom w:val="single" w:sz="4" w:space="0" w:color="auto"/>
              <w:right w:val="single" w:sz="4" w:space="0" w:color="auto"/>
            </w:tcBorders>
            <w:shd w:val="clear" w:color="auto" w:fill="auto"/>
            <w:noWrap/>
            <w:vAlign w:val="bottom"/>
            <w:hideMark/>
          </w:tcPr>
          <w:p w14:paraId="32E3228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20" w:type="dxa"/>
            <w:tcBorders>
              <w:top w:val="nil"/>
              <w:left w:val="nil"/>
              <w:bottom w:val="single" w:sz="4" w:space="0" w:color="auto"/>
              <w:right w:val="single" w:sz="8" w:space="0" w:color="auto"/>
            </w:tcBorders>
            <w:shd w:val="clear" w:color="auto" w:fill="auto"/>
            <w:noWrap/>
            <w:vAlign w:val="bottom"/>
            <w:hideMark/>
          </w:tcPr>
          <w:p w14:paraId="4EB0D8C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810" w:type="dxa"/>
            <w:tcBorders>
              <w:top w:val="nil"/>
              <w:left w:val="nil"/>
              <w:bottom w:val="single" w:sz="4" w:space="0" w:color="auto"/>
              <w:right w:val="single" w:sz="4" w:space="0" w:color="auto"/>
            </w:tcBorders>
            <w:shd w:val="clear" w:color="auto" w:fill="auto"/>
            <w:noWrap/>
            <w:vAlign w:val="bottom"/>
            <w:hideMark/>
          </w:tcPr>
          <w:p w14:paraId="71784F0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single" w:sz="4" w:space="0" w:color="auto"/>
              <w:right w:val="single" w:sz="4" w:space="0" w:color="auto"/>
            </w:tcBorders>
            <w:shd w:val="clear" w:color="auto" w:fill="auto"/>
            <w:noWrap/>
            <w:vAlign w:val="bottom"/>
            <w:hideMark/>
          </w:tcPr>
          <w:p w14:paraId="2F7CEDD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64" w:type="dxa"/>
            <w:tcBorders>
              <w:top w:val="nil"/>
              <w:left w:val="nil"/>
              <w:bottom w:val="single" w:sz="4" w:space="0" w:color="auto"/>
              <w:right w:val="single" w:sz="4" w:space="0" w:color="auto"/>
            </w:tcBorders>
            <w:shd w:val="clear" w:color="auto" w:fill="auto"/>
            <w:noWrap/>
            <w:vAlign w:val="bottom"/>
            <w:hideMark/>
          </w:tcPr>
          <w:p w14:paraId="66BCA4A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20" w:type="dxa"/>
            <w:tcBorders>
              <w:top w:val="nil"/>
              <w:left w:val="nil"/>
              <w:bottom w:val="single" w:sz="4" w:space="0" w:color="auto"/>
              <w:right w:val="single" w:sz="8" w:space="0" w:color="auto"/>
            </w:tcBorders>
            <w:shd w:val="clear" w:color="auto" w:fill="auto"/>
            <w:noWrap/>
            <w:vAlign w:val="bottom"/>
            <w:hideMark/>
          </w:tcPr>
          <w:p w14:paraId="6E063F5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r>
      <w:tr w:rsidR="00B26C0A" w:rsidRPr="00B26C0A" w14:paraId="369AB9F6" w14:textId="77777777" w:rsidTr="00B26C0A">
        <w:trPr>
          <w:trHeight w:val="315"/>
          <w:jc w:val="center"/>
        </w:trPr>
        <w:tc>
          <w:tcPr>
            <w:tcW w:w="2403" w:type="dxa"/>
            <w:tcBorders>
              <w:top w:val="nil"/>
              <w:left w:val="single" w:sz="8" w:space="0" w:color="auto"/>
              <w:bottom w:val="nil"/>
              <w:right w:val="single" w:sz="8" w:space="0" w:color="auto"/>
            </w:tcBorders>
            <w:shd w:val="clear" w:color="auto" w:fill="auto"/>
            <w:noWrap/>
            <w:vAlign w:val="bottom"/>
            <w:hideMark/>
          </w:tcPr>
          <w:p w14:paraId="48B0B70B"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Animation, 768p</w:t>
            </w:r>
          </w:p>
        </w:tc>
        <w:tc>
          <w:tcPr>
            <w:tcW w:w="747" w:type="dxa"/>
            <w:tcBorders>
              <w:top w:val="nil"/>
              <w:left w:val="nil"/>
              <w:bottom w:val="nil"/>
              <w:right w:val="single" w:sz="4" w:space="0" w:color="auto"/>
            </w:tcBorders>
            <w:shd w:val="clear" w:color="auto" w:fill="auto"/>
            <w:noWrap/>
            <w:vAlign w:val="bottom"/>
            <w:hideMark/>
          </w:tcPr>
          <w:p w14:paraId="3E6B06E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nil"/>
              <w:right w:val="single" w:sz="4" w:space="0" w:color="auto"/>
            </w:tcBorders>
            <w:shd w:val="clear" w:color="auto" w:fill="auto"/>
            <w:noWrap/>
            <w:vAlign w:val="bottom"/>
            <w:hideMark/>
          </w:tcPr>
          <w:p w14:paraId="2AF48C0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nil"/>
              <w:right w:val="single" w:sz="4" w:space="0" w:color="auto"/>
            </w:tcBorders>
            <w:shd w:val="clear" w:color="auto" w:fill="auto"/>
            <w:noWrap/>
            <w:vAlign w:val="bottom"/>
            <w:hideMark/>
          </w:tcPr>
          <w:p w14:paraId="02ADE18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676" w:type="dxa"/>
            <w:tcBorders>
              <w:top w:val="nil"/>
              <w:left w:val="nil"/>
              <w:bottom w:val="nil"/>
              <w:right w:val="single" w:sz="8" w:space="0" w:color="auto"/>
            </w:tcBorders>
            <w:shd w:val="clear" w:color="auto" w:fill="auto"/>
            <w:noWrap/>
            <w:vAlign w:val="bottom"/>
            <w:hideMark/>
          </w:tcPr>
          <w:p w14:paraId="63B10BB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62" w:type="dxa"/>
            <w:tcBorders>
              <w:top w:val="nil"/>
              <w:left w:val="nil"/>
              <w:bottom w:val="single" w:sz="8" w:space="0" w:color="auto"/>
              <w:right w:val="single" w:sz="4" w:space="0" w:color="auto"/>
            </w:tcBorders>
            <w:shd w:val="clear" w:color="auto" w:fill="auto"/>
            <w:noWrap/>
            <w:vAlign w:val="bottom"/>
            <w:hideMark/>
          </w:tcPr>
          <w:p w14:paraId="1A1A92D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c>
          <w:tcPr>
            <w:tcW w:w="720" w:type="dxa"/>
            <w:tcBorders>
              <w:top w:val="nil"/>
              <w:left w:val="nil"/>
              <w:bottom w:val="single" w:sz="8" w:space="0" w:color="auto"/>
              <w:right w:val="single" w:sz="4" w:space="0" w:color="auto"/>
            </w:tcBorders>
            <w:shd w:val="clear" w:color="auto" w:fill="auto"/>
            <w:noWrap/>
            <w:vAlign w:val="bottom"/>
            <w:hideMark/>
          </w:tcPr>
          <w:p w14:paraId="0880378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c>
          <w:tcPr>
            <w:tcW w:w="720" w:type="dxa"/>
            <w:tcBorders>
              <w:top w:val="nil"/>
              <w:left w:val="nil"/>
              <w:bottom w:val="single" w:sz="8" w:space="0" w:color="auto"/>
              <w:right w:val="single" w:sz="4" w:space="0" w:color="auto"/>
            </w:tcBorders>
            <w:shd w:val="clear" w:color="auto" w:fill="auto"/>
            <w:noWrap/>
            <w:vAlign w:val="bottom"/>
            <w:hideMark/>
          </w:tcPr>
          <w:p w14:paraId="39DEB4F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c>
          <w:tcPr>
            <w:tcW w:w="720" w:type="dxa"/>
            <w:tcBorders>
              <w:top w:val="nil"/>
              <w:left w:val="nil"/>
              <w:bottom w:val="single" w:sz="8" w:space="0" w:color="auto"/>
              <w:right w:val="single" w:sz="8" w:space="0" w:color="auto"/>
            </w:tcBorders>
            <w:shd w:val="clear" w:color="auto" w:fill="auto"/>
            <w:noWrap/>
            <w:vAlign w:val="bottom"/>
            <w:hideMark/>
          </w:tcPr>
          <w:p w14:paraId="2FD25FA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c>
          <w:tcPr>
            <w:tcW w:w="810" w:type="dxa"/>
            <w:tcBorders>
              <w:top w:val="nil"/>
              <w:left w:val="nil"/>
              <w:bottom w:val="single" w:sz="8" w:space="0" w:color="auto"/>
              <w:right w:val="single" w:sz="4" w:space="0" w:color="auto"/>
            </w:tcBorders>
            <w:shd w:val="clear" w:color="auto" w:fill="auto"/>
            <w:noWrap/>
            <w:vAlign w:val="bottom"/>
            <w:hideMark/>
          </w:tcPr>
          <w:p w14:paraId="34AC21F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c>
          <w:tcPr>
            <w:tcW w:w="676" w:type="dxa"/>
            <w:tcBorders>
              <w:top w:val="nil"/>
              <w:left w:val="nil"/>
              <w:bottom w:val="single" w:sz="8" w:space="0" w:color="auto"/>
              <w:right w:val="single" w:sz="4" w:space="0" w:color="auto"/>
            </w:tcBorders>
            <w:shd w:val="clear" w:color="auto" w:fill="auto"/>
            <w:noWrap/>
            <w:vAlign w:val="bottom"/>
            <w:hideMark/>
          </w:tcPr>
          <w:p w14:paraId="4A9F150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c>
          <w:tcPr>
            <w:tcW w:w="764" w:type="dxa"/>
            <w:tcBorders>
              <w:top w:val="nil"/>
              <w:left w:val="nil"/>
              <w:bottom w:val="single" w:sz="8" w:space="0" w:color="auto"/>
              <w:right w:val="single" w:sz="4" w:space="0" w:color="auto"/>
            </w:tcBorders>
            <w:shd w:val="clear" w:color="auto" w:fill="auto"/>
            <w:noWrap/>
            <w:vAlign w:val="bottom"/>
            <w:hideMark/>
          </w:tcPr>
          <w:p w14:paraId="53F7B99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c>
          <w:tcPr>
            <w:tcW w:w="720" w:type="dxa"/>
            <w:tcBorders>
              <w:top w:val="nil"/>
              <w:left w:val="nil"/>
              <w:bottom w:val="single" w:sz="8" w:space="0" w:color="auto"/>
              <w:right w:val="single" w:sz="8" w:space="0" w:color="auto"/>
            </w:tcBorders>
            <w:shd w:val="clear" w:color="auto" w:fill="auto"/>
            <w:noWrap/>
            <w:vAlign w:val="bottom"/>
            <w:hideMark/>
          </w:tcPr>
          <w:p w14:paraId="61989BB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r>
      <w:tr w:rsidR="00B26C0A" w:rsidRPr="00B26C0A" w14:paraId="427ED160" w14:textId="77777777" w:rsidTr="00B26C0A">
        <w:trPr>
          <w:trHeight w:val="315"/>
          <w:jc w:val="center"/>
        </w:trPr>
        <w:tc>
          <w:tcPr>
            <w:tcW w:w="240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8DCDD38"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Average of all sequences</w:t>
            </w:r>
          </w:p>
        </w:tc>
        <w:tc>
          <w:tcPr>
            <w:tcW w:w="747" w:type="dxa"/>
            <w:tcBorders>
              <w:top w:val="single" w:sz="8" w:space="0" w:color="auto"/>
              <w:left w:val="nil"/>
              <w:bottom w:val="single" w:sz="8" w:space="0" w:color="auto"/>
              <w:right w:val="single" w:sz="4" w:space="0" w:color="auto"/>
            </w:tcBorders>
            <w:shd w:val="clear" w:color="auto" w:fill="auto"/>
            <w:noWrap/>
            <w:vAlign w:val="bottom"/>
            <w:hideMark/>
          </w:tcPr>
          <w:p w14:paraId="7C1F98C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-0.7%</w:t>
            </w:r>
          </w:p>
        </w:tc>
        <w:tc>
          <w:tcPr>
            <w:tcW w:w="676" w:type="dxa"/>
            <w:tcBorders>
              <w:top w:val="single" w:sz="8" w:space="0" w:color="auto"/>
              <w:left w:val="nil"/>
              <w:bottom w:val="single" w:sz="8" w:space="0" w:color="auto"/>
              <w:right w:val="single" w:sz="4" w:space="0" w:color="auto"/>
            </w:tcBorders>
            <w:shd w:val="clear" w:color="auto" w:fill="auto"/>
            <w:noWrap/>
            <w:vAlign w:val="bottom"/>
            <w:hideMark/>
          </w:tcPr>
          <w:p w14:paraId="6335695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-1.1%</w:t>
            </w:r>
          </w:p>
        </w:tc>
        <w:tc>
          <w:tcPr>
            <w:tcW w:w="676" w:type="dxa"/>
            <w:tcBorders>
              <w:top w:val="single" w:sz="8" w:space="0" w:color="auto"/>
              <w:left w:val="single" w:sz="4" w:space="0" w:color="auto"/>
              <w:bottom w:val="single" w:sz="8" w:space="0" w:color="auto"/>
              <w:right w:val="single" w:sz="4" w:space="0" w:color="auto"/>
            </w:tcBorders>
            <w:shd w:val="clear" w:color="000000" w:fill="FFC7CE"/>
            <w:noWrap/>
            <w:vAlign w:val="bottom"/>
            <w:hideMark/>
          </w:tcPr>
          <w:p w14:paraId="1317982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4"/>
                <w:lang w:eastAsia="zh-CN"/>
              </w:rPr>
            </w:pPr>
            <w:r w:rsidRPr="00B26C0A">
              <w:rPr>
                <w:rFonts w:ascii="Arial" w:eastAsia="Times New Roman" w:hAnsi="Arial" w:cs="Arial"/>
                <w:sz w:val="14"/>
                <w:szCs w:val="14"/>
                <w:lang w:eastAsia="zh-CN"/>
              </w:rPr>
              <w:t>-3.9%</w:t>
            </w:r>
          </w:p>
        </w:tc>
        <w:tc>
          <w:tcPr>
            <w:tcW w:w="676" w:type="dxa"/>
            <w:tcBorders>
              <w:top w:val="single" w:sz="8" w:space="0" w:color="auto"/>
              <w:left w:val="nil"/>
              <w:bottom w:val="single" w:sz="8" w:space="0" w:color="auto"/>
              <w:right w:val="single" w:sz="8" w:space="0" w:color="auto"/>
            </w:tcBorders>
            <w:shd w:val="clear" w:color="auto" w:fill="auto"/>
            <w:noWrap/>
            <w:vAlign w:val="bottom"/>
            <w:hideMark/>
          </w:tcPr>
          <w:p w14:paraId="0B35170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762" w:type="dxa"/>
            <w:tcBorders>
              <w:top w:val="single" w:sz="4" w:space="0" w:color="auto"/>
              <w:left w:val="nil"/>
              <w:bottom w:val="single" w:sz="8" w:space="0" w:color="auto"/>
              <w:right w:val="single" w:sz="4" w:space="0" w:color="auto"/>
            </w:tcBorders>
            <w:shd w:val="clear" w:color="auto" w:fill="auto"/>
            <w:noWrap/>
            <w:vAlign w:val="bottom"/>
            <w:hideMark/>
          </w:tcPr>
          <w:p w14:paraId="0EC1B2A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c>
          <w:tcPr>
            <w:tcW w:w="720" w:type="dxa"/>
            <w:tcBorders>
              <w:top w:val="single" w:sz="4" w:space="0" w:color="auto"/>
              <w:left w:val="nil"/>
              <w:bottom w:val="single" w:sz="8" w:space="0" w:color="auto"/>
              <w:right w:val="single" w:sz="4" w:space="0" w:color="auto"/>
            </w:tcBorders>
            <w:shd w:val="clear" w:color="auto" w:fill="auto"/>
            <w:noWrap/>
            <w:vAlign w:val="bottom"/>
            <w:hideMark/>
          </w:tcPr>
          <w:p w14:paraId="37F05AB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-1.2%</w:t>
            </w:r>
          </w:p>
        </w:tc>
        <w:tc>
          <w:tcPr>
            <w:tcW w:w="720" w:type="dxa"/>
            <w:tcBorders>
              <w:top w:val="single" w:sz="4" w:space="0" w:color="auto"/>
              <w:left w:val="single" w:sz="4" w:space="0" w:color="auto"/>
              <w:bottom w:val="single" w:sz="8" w:space="0" w:color="auto"/>
              <w:right w:val="single" w:sz="4" w:space="0" w:color="auto"/>
            </w:tcBorders>
            <w:shd w:val="clear" w:color="000000" w:fill="FFC7CE"/>
            <w:noWrap/>
            <w:vAlign w:val="bottom"/>
            <w:hideMark/>
          </w:tcPr>
          <w:p w14:paraId="1AD5A78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4"/>
                <w:lang w:eastAsia="zh-CN"/>
              </w:rPr>
            </w:pPr>
            <w:r w:rsidRPr="00B26C0A">
              <w:rPr>
                <w:rFonts w:ascii="Arial" w:eastAsia="Times New Roman" w:hAnsi="Arial" w:cs="Arial"/>
                <w:sz w:val="14"/>
                <w:szCs w:val="14"/>
                <w:lang w:eastAsia="zh-CN"/>
              </w:rPr>
              <w:t>-4.3%</w:t>
            </w:r>
          </w:p>
        </w:tc>
        <w:tc>
          <w:tcPr>
            <w:tcW w:w="720" w:type="dxa"/>
            <w:tcBorders>
              <w:top w:val="single" w:sz="4" w:space="0" w:color="auto"/>
              <w:left w:val="nil"/>
              <w:bottom w:val="single" w:sz="8" w:space="0" w:color="auto"/>
              <w:right w:val="single" w:sz="8" w:space="0" w:color="auto"/>
            </w:tcBorders>
            <w:shd w:val="clear" w:color="auto" w:fill="auto"/>
            <w:noWrap/>
            <w:vAlign w:val="bottom"/>
            <w:hideMark/>
          </w:tcPr>
          <w:p w14:paraId="1187C51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c>
          <w:tcPr>
            <w:tcW w:w="810" w:type="dxa"/>
            <w:tcBorders>
              <w:top w:val="single" w:sz="4" w:space="0" w:color="auto"/>
              <w:left w:val="nil"/>
              <w:bottom w:val="single" w:sz="8" w:space="0" w:color="auto"/>
              <w:right w:val="single" w:sz="4" w:space="0" w:color="auto"/>
            </w:tcBorders>
            <w:shd w:val="clear" w:color="auto" w:fill="auto"/>
            <w:noWrap/>
            <w:vAlign w:val="bottom"/>
            <w:hideMark/>
          </w:tcPr>
          <w:p w14:paraId="20A123A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-0.1%</w:t>
            </w:r>
          </w:p>
        </w:tc>
        <w:tc>
          <w:tcPr>
            <w:tcW w:w="676" w:type="dxa"/>
            <w:tcBorders>
              <w:top w:val="single" w:sz="4" w:space="0" w:color="auto"/>
              <w:left w:val="nil"/>
              <w:bottom w:val="single" w:sz="8" w:space="0" w:color="auto"/>
              <w:right w:val="single" w:sz="4" w:space="0" w:color="auto"/>
            </w:tcBorders>
            <w:shd w:val="clear" w:color="auto" w:fill="auto"/>
            <w:noWrap/>
            <w:vAlign w:val="bottom"/>
            <w:hideMark/>
          </w:tcPr>
          <w:p w14:paraId="60E09F4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-0.4%</w:t>
            </w:r>
          </w:p>
        </w:tc>
        <w:tc>
          <w:tcPr>
            <w:tcW w:w="764" w:type="dxa"/>
            <w:tcBorders>
              <w:top w:val="single" w:sz="4" w:space="0" w:color="auto"/>
              <w:left w:val="nil"/>
              <w:bottom w:val="single" w:sz="8" w:space="0" w:color="auto"/>
              <w:right w:val="single" w:sz="4" w:space="0" w:color="auto"/>
            </w:tcBorders>
            <w:shd w:val="clear" w:color="auto" w:fill="auto"/>
            <w:noWrap/>
            <w:vAlign w:val="bottom"/>
            <w:hideMark/>
          </w:tcPr>
          <w:p w14:paraId="244AF45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-1.1%</w:t>
            </w:r>
          </w:p>
        </w:tc>
        <w:tc>
          <w:tcPr>
            <w:tcW w:w="720" w:type="dxa"/>
            <w:tcBorders>
              <w:top w:val="single" w:sz="4" w:space="0" w:color="auto"/>
              <w:left w:val="nil"/>
              <w:bottom w:val="single" w:sz="8" w:space="0" w:color="auto"/>
              <w:right w:val="single" w:sz="8" w:space="0" w:color="auto"/>
            </w:tcBorders>
            <w:shd w:val="clear" w:color="auto" w:fill="auto"/>
            <w:noWrap/>
            <w:vAlign w:val="bottom"/>
            <w:hideMark/>
          </w:tcPr>
          <w:p w14:paraId="6A8D1C2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0.0%</w:t>
            </w:r>
          </w:p>
        </w:tc>
      </w:tr>
      <w:tr w:rsidR="00B26C0A" w:rsidRPr="00B26C0A" w14:paraId="53B8D4FA" w14:textId="77777777" w:rsidTr="00B26C0A">
        <w:trPr>
          <w:trHeight w:val="300"/>
          <w:jc w:val="center"/>
        </w:trPr>
        <w:tc>
          <w:tcPr>
            <w:tcW w:w="2403" w:type="dxa"/>
            <w:tcBorders>
              <w:top w:val="nil"/>
              <w:left w:val="single" w:sz="8" w:space="0" w:color="auto"/>
              <w:bottom w:val="single" w:sz="4" w:space="0" w:color="auto"/>
              <w:right w:val="single" w:sz="8" w:space="0" w:color="auto"/>
            </w:tcBorders>
            <w:shd w:val="clear" w:color="auto" w:fill="auto"/>
            <w:noWrap/>
            <w:vAlign w:val="bottom"/>
            <w:hideMark/>
          </w:tcPr>
          <w:p w14:paraId="1633205A"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Enc Time[%]</w:t>
            </w:r>
          </w:p>
        </w:tc>
        <w:tc>
          <w:tcPr>
            <w:tcW w:w="2775" w:type="dxa"/>
            <w:gridSpan w:val="4"/>
            <w:tcBorders>
              <w:top w:val="nil"/>
              <w:left w:val="nil"/>
              <w:bottom w:val="single" w:sz="4" w:space="0" w:color="auto"/>
              <w:right w:val="single" w:sz="8" w:space="0" w:color="000000"/>
            </w:tcBorders>
            <w:shd w:val="clear" w:color="auto" w:fill="auto"/>
            <w:noWrap/>
            <w:vAlign w:val="bottom"/>
            <w:hideMark/>
          </w:tcPr>
          <w:p w14:paraId="426CD35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73%</w:t>
            </w:r>
          </w:p>
        </w:tc>
        <w:tc>
          <w:tcPr>
            <w:tcW w:w="2922" w:type="dxa"/>
            <w:gridSpan w:val="4"/>
            <w:tcBorders>
              <w:top w:val="single" w:sz="8" w:space="0" w:color="auto"/>
              <w:left w:val="nil"/>
              <w:bottom w:val="single" w:sz="4" w:space="0" w:color="auto"/>
              <w:right w:val="single" w:sz="8" w:space="0" w:color="000000"/>
            </w:tcBorders>
            <w:shd w:val="clear" w:color="auto" w:fill="auto"/>
            <w:noWrap/>
            <w:vAlign w:val="bottom"/>
            <w:hideMark/>
          </w:tcPr>
          <w:p w14:paraId="63F3B43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94%</w:t>
            </w:r>
          </w:p>
        </w:tc>
        <w:tc>
          <w:tcPr>
            <w:tcW w:w="2970" w:type="dxa"/>
            <w:gridSpan w:val="4"/>
            <w:tcBorders>
              <w:top w:val="nil"/>
              <w:left w:val="nil"/>
              <w:bottom w:val="single" w:sz="4" w:space="0" w:color="auto"/>
              <w:right w:val="single" w:sz="8" w:space="0" w:color="000000"/>
            </w:tcBorders>
            <w:shd w:val="clear" w:color="auto" w:fill="auto"/>
            <w:noWrap/>
            <w:vAlign w:val="bottom"/>
            <w:hideMark/>
          </w:tcPr>
          <w:p w14:paraId="1755DAD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95%</w:t>
            </w:r>
          </w:p>
        </w:tc>
      </w:tr>
      <w:tr w:rsidR="00B26C0A" w:rsidRPr="00B26C0A" w14:paraId="36A883C1" w14:textId="77777777" w:rsidTr="00B26C0A">
        <w:trPr>
          <w:trHeight w:val="315"/>
          <w:jc w:val="center"/>
        </w:trPr>
        <w:tc>
          <w:tcPr>
            <w:tcW w:w="2403" w:type="dxa"/>
            <w:tcBorders>
              <w:top w:val="nil"/>
              <w:left w:val="single" w:sz="8" w:space="0" w:color="auto"/>
              <w:bottom w:val="single" w:sz="8" w:space="0" w:color="auto"/>
              <w:right w:val="single" w:sz="8" w:space="0" w:color="auto"/>
            </w:tcBorders>
            <w:shd w:val="clear" w:color="auto" w:fill="auto"/>
            <w:noWrap/>
            <w:vAlign w:val="bottom"/>
            <w:hideMark/>
          </w:tcPr>
          <w:p w14:paraId="74CF4C1D"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Dec Time[%]</w:t>
            </w:r>
          </w:p>
        </w:tc>
        <w:tc>
          <w:tcPr>
            <w:tcW w:w="2775"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4FA7F7C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99%</w:t>
            </w:r>
          </w:p>
        </w:tc>
        <w:tc>
          <w:tcPr>
            <w:tcW w:w="2922"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79DAA30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95%</w:t>
            </w:r>
          </w:p>
        </w:tc>
        <w:tc>
          <w:tcPr>
            <w:tcW w:w="29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53AD33C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4"/>
                <w:lang w:eastAsia="zh-CN"/>
              </w:rPr>
            </w:pPr>
            <w:r w:rsidRPr="00B26C0A">
              <w:rPr>
                <w:rFonts w:ascii="Arial" w:eastAsia="Times New Roman" w:hAnsi="Arial" w:cs="Arial"/>
                <w:color w:val="000000"/>
                <w:sz w:val="14"/>
                <w:szCs w:val="14"/>
                <w:lang w:eastAsia="zh-CN"/>
              </w:rPr>
              <w:t>97%</w:t>
            </w:r>
          </w:p>
        </w:tc>
      </w:tr>
    </w:tbl>
    <w:p w14:paraId="79D365DE" w14:textId="77777777" w:rsidR="00C5133F" w:rsidRDefault="00C5133F" w:rsidP="00C5133F">
      <w:pPr>
        <w:pStyle w:val="Caption"/>
        <w:jc w:val="center"/>
      </w:pPr>
    </w:p>
    <w:p w14:paraId="3DF7DEEC" w14:textId="77777777" w:rsidR="00C5133F" w:rsidRDefault="00C5133F" w:rsidP="00C5133F">
      <w:pPr>
        <w:pStyle w:val="Caption"/>
        <w:jc w:val="center"/>
      </w:pPr>
      <w:bookmarkStart w:id="113" w:name="_Ref410161310"/>
      <w:bookmarkStart w:id="114" w:name="_Ref410161305"/>
      <w:commentRangeStart w:id="115"/>
      <w:r w:rsidRPr="00FA1324">
        <w:t xml:space="preserve">Table </w:t>
      </w:r>
      <w:r w:rsidR="00A83609">
        <w:fldChar w:fldCharType="begin"/>
      </w:r>
      <w:r w:rsidR="00A83609">
        <w:instrText xml:space="preserve"> SEQ Table \* ARABIC </w:instrText>
      </w:r>
      <w:r w:rsidR="00A83609">
        <w:fldChar w:fldCharType="separate"/>
      </w:r>
      <w:r>
        <w:rPr>
          <w:noProof/>
        </w:rPr>
        <w:t>9</w:t>
      </w:r>
      <w:r w:rsidR="00A83609">
        <w:rPr>
          <w:noProof/>
        </w:rPr>
        <w:fldChar w:fldCharType="end"/>
      </w:r>
      <w:bookmarkEnd w:id="113"/>
      <w:r w:rsidRPr="00FA1324">
        <w:t xml:space="preserve">. Average BD rate reduction for </w:t>
      </w:r>
      <w:r>
        <w:t xml:space="preserve">Test-A 444 lossy coding </w:t>
      </w:r>
      <w:r w:rsidRPr="00FA1324">
        <w:t xml:space="preserve">compared with </w:t>
      </w:r>
      <w:r>
        <w:t>CE-2 Test-1</w:t>
      </w:r>
      <w:bookmarkEnd w:id="114"/>
      <w:commentRangeEnd w:id="115"/>
      <w:r w:rsidR="00330E09">
        <w:rPr>
          <w:rStyle w:val="CommentReference"/>
          <w:b w:val="0"/>
          <w:bCs w:val="0"/>
        </w:rPr>
        <w:commentReference w:id="115"/>
      </w:r>
    </w:p>
    <w:tbl>
      <w:tblPr>
        <w:tblW w:w="10620" w:type="dxa"/>
        <w:tblInd w:w="108" w:type="dxa"/>
        <w:tblLook w:val="04A0" w:firstRow="1" w:lastRow="0" w:firstColumn="1" w:lastColumn="0" w:noHBand="0" w:noVBand="1"/>
      </w:tblPr>
      <w:tblGrid>
        <w:gridCol w:w="3738"/>
        <w:gridCol w:w="852"/>
        <w:gridCol w:w="720"/>
        <w:gridCol w:w="810"/>
        <w:gridCol w:w="810"/>
        <w:gridCol w:w="720"/>
        <w:gridCol w:w="810"/>
        <w:gridCol w:w="720"/>
        <w:gridCol w:w="720"/>
        <w:gridCol w:w="720"/>
      </w:tblGrid>
      <w:tr w:rsidR="00B26C0A" w:rsidRPr="00B26C0A" w14:paraId="450A65B2" w14:textId="77777777" w:rsidTr="00B26C0A">
        <w:trPr>
          <w:trHeight w:val="300"/>
        </w:trPr>
        <w:tc>
          <w:tcPr>
            <w:tcW w:w="3738" w:type="dxa"/>
            <w:tcBorders>
              <w:top w:val="nil"/>
              <w:left w:val="nil"/>
              <w:bottom w:val="nil"/>
              <w:right w:val="nil"/>
            </w:tcBorders>
            <w:shd w:val="clear" w:color="auto" w:fill="auto"/>
            <w:noWrap/>
            <w:vAlign w:val="bottom"/>
            <w:hideMark/>
          </w:tcPr>
          <w:p w14:paraId="692FE583"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16"/>
                <w:szCs w:val="16"/>
                <w:lang w:eastAsia="zh-CN"/>
              </w:rPr>
            </w:pPr>
          </w:p>
        </w:tc>
        <w:tc>
          <w:tcPr>
            <w:tcW w:w="2382"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6D84D45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B26C0A">
              <w:rPr>
                <w:rFonts w:ascii="Arial" w:eastAsia="Times New Roman" w:hAnsi="Arial" w:cs="Arial"/>
                <w:b/>
                <w:bCs/>
                <w:color w:val="000000"/>
                <w:sz w:val="16"/>
                <w:szCs w:val="16"/>
                <w:lang w:eastAsia="zh-CN"/>
              </w:rPr>
              <w:t xml:space="preserve">All Intra </w:t>
            </w:r>
          </w:p>
        </w:tc>
        <w:tc>
          <w:tcPr>
            <w:tcW w:w="2340" w:type="dxa"/>
            <w:gridSpan w:val="3"/>
            <w:tcBorders>
              <w:top w:val="single" w:sz="8" w:space="0" w:color="auto"/>
              <w:left w:val="nil"/>
              <w:bottom w:val="nil"/>
              <w:right w:val="single" w:sz="8" w:space="0" w:color="000000"/>
            </w:tcBorders>
            <w:shd w:val="clear" w:color="auto" w:fill="auto"/>
            <w:noWrap/>
            <w:vAlign w:val="bottom"/>
            <w:hideMark/>
          </w:tcPr>
          <w:p w14:paraId="1BD3E4B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B26C0A">
              <w:rPr>
                <w:rFonts w:ascii="Arial" w:eastAsia="Times New Roman" w:hAnsi="Arial" w:cs="Arial"/>
                <w:b/>
                <w:bCs/>
                <w:color w:val="000000"/>
                <w:sz w:val="16"/>
                <w:szCs w:val="16"/>
                <w:lang w:eastAsia="zh-CN"/>
              </w:rPr>
              <w:t xml:space="preserve">Random Access </w:t>
            </w:r>
          </w:p>
        </w:tc>
        <w:tc>
          <w:tcPr>
            <w:tcW w:w="2160" w:type="dxa"/>
            <w:gridSpan w:val="3"/>
            <w:tcBorders>
              <w:top w:val="single" w:sz="8" w:space="0" w:color="auto"/>
              <w:left w:val="nil"/>
              <w:bottom w:val="nil"/>
              <w:right w:val="single" w:sz="8" w:space="0" w:color="000000"/>
            </w:tcBorders>
            <w:shd w:val="clear" w:color="auto" w:fill="auto"/>
            <w:noWrap/>
            <w:vAlign w:val="bottom"/>
            <w:hideMark/>
          </w:tcPr>
          <w:p w14:paraId="2AF99D0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B26C0A">
              <w:rPr>
                <w:rFonts w:ascii="Arial" w:eastAsia="Times New Roman" w:hAnsi="Arial" w:cs="Arial"/>
                <w:b/>
                <w:bCs/>
                <w:color w:val="000000"/>
                <w:sz w:val="16"/>
                <w:szCs w:val="16"/>
                <w:lang w:eastAsia="zh-CN"/>
              </w:rPr>
              <w:t xml:space="preserve">Low delay B </w:t>
            </w:r>
          </w:p>
        </w:tc>
      </w:tr>
      <w:tr w:rsidR="00B26C0A" w:rsidRPr="00B26C0A" w14:paraId="3D08B643" w14:textId="77777777" w:rsidTr="00B26C0A">
        <w:trPr>
          <w:trHeight w:val="315"/>
        </w:trPr>
        <w:tc>
          <w:tcPr>
            <w:tcW w:w="3738" w:type="dxa"/>
            <w:tcBorders>
              <w:top w:val="nil"/>
              <w:left w:val="nil"/>
              <w:bottom w:val="nil"/>
              <w:right w:val="nil"/>
            </w:tcBorders>
            <w:shd w:val="clear" w:color="auto" w:fill="auto"/>
            <w:noWrap/>
            <w:vAlign w:val="bottom"/>
            <w:hideMark/>
          </w:tcPr>
          <w:p w14:paraId="3AEC281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p>
        </w:tc>
        <w:tc>
          <w:tcPr>
            <w:tcW w:w="852" w:type="dxa"/>
            <w:tcBorders>
              <w:top w:val="nil"/>
              <w:left w:val="single" w:sz="8" w:space="0" w:color="auto"/>
              <w:bottom w:val="nil"/>
              <w:right w:val="nil"/>
            </w:tcBorders>
            <w:shd w:val="clear" w:color="auto" w:fill="auto"/>
            <w:noWrap/>
            <w:vAlign w:val="bottom"/>
            <w:hideMark/>
          </w:tcPr>
          <w:p w14:paraId="10C9FC2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G/Y</w:t>
            </w:r>
          </w:p>
        </w:tc>
        <w:tc>
          <w:tcPr>
            <w:tcW w:w="720" w:type="dxa"/>
            <w:tcBorders>
              <w:top w:val="nil"/>
              <w:left w:val="nil"/>
              <w:bottom w:val="nil"/>
              <w:right w:val="nil"/>
            </w:tcBorders>
            <w:shd w:val="clear" w:color="auto" w:fill="auto"/>
            <w:noWrap/>
            <w:vAlign w:val="bottom"/>
            <w:hideMark/>
          </w:tcPr>
          <w:p w14:paraId="2FDC28A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B/U</w:t>
            </w:r>
          </w:p>
        </w:tc>
        <w:tc>
          <w:tcPr>
            <w:tcW w:w="810" w:type="dxa"/>
            <w:tcBorders>
              <w:top w:val="nil"/>
              <w:left w:val="nil"/>
              <w:bottom w:val="nil"/>
              <w:right w:val="single" w:sz="8" w:space="0" w:color="auto"/>
            </w:tcBorders>
            <w:shd w:val="clear" w:color="auto" w:fill="auto"/>
            <w:noWrap/>
            <w:vAlign w:val="bottom"/>
            <w:hideMark/>
          </w:tcPr>
          <w:p w14:paraId="2C118F5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R/V</w:t>
            </w:r>
          </w:p>
        </w:tc>
        <w:tc>
          <w:tcPr>
            <w:tcW w:w="810" w:type="dxa"/>
            <w:tcBorders>
              <w:top w:val="nil"/>
              <w:left w:val="nil"/>
              <w:bottom w:val="nil"/>
              <w:right w:val="nil"/>
            </w:tcBorders>
            <w:shd w:val="clear" w:color="auto" w:fill="auto"/>
            <w:noWrap/>
            <w:vAlign w:val="bottom"/>
            <w:hideMark/>
          </w:tcPr>
          <w:p w14:paraId="38B5380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G/Y</w:t>
            </w:r>
          </w:p>
        </w:tc>
        <w:tc>
          <w:tcPr>
            <w:tcW w:w="720" w:type="dxa"/>
            <w:tcBorders>
              <w:top w:val="nil"/>
              <w:left w:val="nil"/>
              <w:bottom w:val="nil"/>
              <w:right w:val="nil"/>
            </w:tcBorders>
            <w:shd w:val="clear" w:color="auto" w:fill="auto"/>
            <w:noWrap/>
            <w:vAlign w:val="bottom"/>
            <w:hideMark/>
          </w:tcPr>
          <w:p w14:paraId="1B323CB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B/U</w:t>
            </w:r>
          </w:p>
        </w:tc>
        <w:tc>
          <w:tcPr>
            <w:tcW w:w="810" w:type="dxa"/>
            <w:tcBorders>
              <w:top w:val="nil"/>
              <w:left w:val="nil"/>
              <w:bottom w:val="nil"/>
              <w:right w:val="single" w:sz="8" w:space="0" w:color="auto"/>
            </w:tcBorders>
            <w:shd w:val="clear" w:color="auto" w:fill="auto"/>
            <w:noWrap/>
            <w:vAlign w:val="bottom"/>
            <w:hideMark/>
          </w:tcPr>
          <w:p w14:paraId="714FA40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R/V</w:t>
            </w:r>
          </w:p>
        </w:tc>
        <w:tc>
          <w:tcPr>
            <w:tcW w:w="720" w:type="dxa"/>
            <w:tcBorders>
              <w:top w:val="nil"/>
              <w:left w:val="nil"/>
              <w:bottom w:val="nil"/>
              <w:right w:val="nil"/>
            </w:tcBorders>
            <w:shd w:val="clear" w:color="auto" w:fill="auto"/>
            <w:noWrap/>
            <w:vAlign w:val="bottom"/>
            <w:hideMark/>
          </w:tcPr>
          <w:p w14:paraId="175463D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G/Y</w:t>
            </w:r>
          </w:p>
        </w:tc>
        <w:tc>
          <w:tcPr>
            <w:tcW w:w="720" w:type="dxa"/>
            <w:tcBorders>
              <w:top w:val="nil"/>
              <w:left w:val="nil"/>
              <w:bottom w:val="nil"/>
              <w:right w:val="nil"/>
            </w:tcBorders>
            <w:shd w:val="clear" w:color="auto" w:fill="auto"/>
            <w:noWrap/>
            <w:vAlign w:val="bottom"/>
            <w:hideMark/>
          </w:tcPr>
          <w:p w14:paraId="1B869A5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B/U</w:t>
            </w:r>
          </w:p>
        </w:tc>
        <w:tc>
          <w:tcPr>
            <w:tcW w:w="720" w:type="dxa"/>
            <w:tcBorders>
              <w:top w:val="nil"/>
              <w:left w:val="nil"/>
              <w:bottom w:val="nil"/>
              <w:right w:val="single" w:sz="8" w:space="0" w:color="auto"/>
            </w:tcBorders>
            <w:shd w:val="clear" w:color="auto" w:fill="auto"/>
            <w:noWrap/>
            <w:vAlign w:val="bottom"/>
            <w:hideMark/>
          </w:tcPr>
          <w:p w14:paraId="15DC3C7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R/V</w:t>
            </w:r>
          </w:p>
        </w:tc>
      </w:tr>
      <w:tr w:rsidR="00B26C0A" w:rsidRPr="00B26C0A" w14:paraId="6AECC3A8" w14:textId="77777777" w:rsidTr="00B26C0A">
        <w:trPr>
          <w:trHeight w:val="300"/>
        </w:trPr>
        <w:tc>
          <w:tcPr>
            <w:tcW w:w="3738" w:type="dxa"/>
            <w:tcBorders>
              <w:top w:val="single" w:sz="8" w:space="0" w:color="auto"/>
              <w:left w:val="single" w:sz="8" w:space="0" w:color="auto"/>
              <w:bottom w:val="nil"/>
              <w:right w:val="single" w:sz="8" w:space="0" w:color="auto"/>
            </w:tcBorders>
            <w:shd w:val="clear" w:color="auto" w:fill="auto"/>
            <w:noWrap/>
            <w:vAlign w:val="bottom"/>
            <w:hideMark/>
          </w:tcPr>
          <w:p w14:paraId="12450D0C"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RGB, text &amp; graphics with motion, 1080p &amp; 720p</w:t>
            </w:r>
          </w:p>
        </w:tc>
        <w:tc>
          <w:tcPr>
            <w:tcW w:w="852" w:type="dxa"/>
            <w:tcBorders>
              <w:top w:val="single" w:sz="8" w:space="0" w:color="auto"/>
              <w:left w:val="nil"/>
              <w:bottom w:val="nil"/>
              <w:right w:val="nil"/>
            </w:tcBorders>
            <w:shd w:val="clear" w:color="auto" w:fill="auto"/>
            <w:noWrap/>
            <w:vAlign w:val="bottom"/>
            <w:hideMark/>
          </w:tcPr>
          <w:p w14:paraId="7E123DA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-0.6%</w:t>
            </w:r>
          </w:p>
        </w:tc>
        <w:tc>
          <w:tcPr>
            <w:tcW w:w="720" w:type="dxa"/>
            <w:tcBorders>
              <w:top w:val="single" w:sz="8" w:space="0" w:color="auto"/>
              <w:left w:val="nil"/>
              <w:bottom w:val="nil"/>
              <w:right w:val="nil"/>
            </w:tcBorders>
            <w:shd w:val="clear" w:color="auto" w:fill="auto"/>
            <w:noWrap/>
            <w:vAlign w:val="bottom"/>
            <w:hideMark/>
          </w:tcPr>
          <w:p w14:paraId="1CD3332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-0.7%</w:t>
            </w:r>
          </w:p>
        </w:tc>
        <w:tc>
          <w:tcPr>
            <w:tcW w:w="810" w:type="dxa"/>
            <w:tcBorders>
              <w:top w:val="single" w:sz="8" w:space="0" w:color="auto"/>
              <w:left w:val="nil"/>
              <w:bottom w:val="nil"/>
              <w:right w:val="single" w:sz="8" w:space="0" w:color="auto"/>
            </w:tcBorders>
            <w:shd w:val="clear" w:color="auto" w:fill="auto"/>
            <w:noWrap/>
            <w:vAlign w:val="bottom"/>
            <w:hideMark/>
          </w:tcPr>
          <w:p w14:paraId="6D5DA40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-0.7%</w:t>
            </w:r>
          </w:p>
        </w:tc>
        <w:tc>
          <w:tcPr>
            <w:tcW w:w="810" w:type="dxa"/>
            <w:tcBorders>
              <w:top w:val="single" w:sz="8" w:space="0" w:color="auto"/>
              <w:left w:val="nil"/>
              <w:bottom w:val="nil"/>
              <w:right w:val="nil"/>
            </w:tcBorders>
            <w:shd w:val="clear" w:color="auto" w:fill="auto"/>
            <w:noWrap/>
            <w:vAlign w:val="bottom"/>
            <w:hideMark/>
          </w:tcPr>
          <w:p w14:paraId="3C6B548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-1.0%</w:t>
            </w:r>
          </w:p>
        </w:tc>
        <w:tc>
          <w:tcPr>
            <w:tcW w:w="720" w:type="dxa"/>
            <w:tcBorders>
              <w:top w:val="single" w:sz="8" w:space="0" w:color="auto"/>
              <w:left w:val="nil"/>
              <w:bottom w:val="nil"/>
              <w:right w:val="nil"/>
            </w:tcBorders>
            <w:shd w:val="clear" w:color="auto" w:fill="auto"/>
            <w:noWrap/>
            <w:vAlign w:val="bottom"/>
            <w:hideMark/>
          </w:tcPr>
          <w:p w14:paraId="7C957AF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-1.2%</w:t>
            </w:r>
          </w:p>
        </w:tc>
        <w:tc>
          <w:tcPr>
            <w:tcW w:w="810" w:type="dxa"/>
            <w:tcBorders>
              <w:top w:val="single" w:sz="8" w:space="0" w:color="auto"/>
              <w:left w:val="nil"/>
              <w:bottom w:val="nil"/>
              <w:right w:val="single" w:sz="8" w:space="0" w:color="auto"/>
            </w:tcBorders>
            <w:shd w:val="clear" w:color="auto" w:fill="auto"/>
            <w:noWrap/>
            <w:vAlign w:val="bottom"/>
            <w:hideMark/>
          </w:tcPr>
          <w:p w14:paraId="0D9AD54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-1.2%</w:t>
            </w:r>
          </w:p>
        </w:tc>
        <w:tc>
          <w:tcPr>
            <w:tcW w:w="720" w:type="dxa"/>
            <w:tcBorders>
              <w:top w:val="single" w:sz="8" w:space="0" w:color="auto"/>
              <w:left w:val="nil"/>
              <w:bottom w:val="nil"/>
              <w:right w:val="nil"/>
            </w:tcBorders>
            <w:shd w:val="clear" w:color="auto" w:fill="auto"/>
            <w:noWrap/>
            <w:vAlign w:val="bottom"/>
            <w:hideMark/>
          </w:tcPr>
          <w:p w14:paraId="07F501B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-1.1%</w:t>
            </w:r>
          </w:p>
        </w:tc>
        <w:tc>
          <w:tcPr>
            <w:tcW w:w="720" w:type="dxa"/>
            <w:tcBorders>
              <w:top w:val="single" w:sz="8" w:space="0" w:color="auto"/>
              <w:left w:val="nil"/>
              <w:bottom w:val="nil"/>
              <w:right w:val="nil"/>
            </w:tcBorders>
            <w:shd w:val="clear" w:color="auto" w:fill="auto"/>
            <w:noWrap/>
            <w:vAlign w:val="bottom"/>
            <w:hideMark/>
          </w:tcPr>
          <w:p w14:paraId="5D4F01F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-1.1%</w:t>
            </w:r>
          </w:p>
        </w:tc>
        <w:tc>
          <w:tcPr>
            <w:tcW w:w="720" w:type="dxa"/>
            <w:tcBorders>
              <w:top w:val="single" w:sz="8" w:space="0" w:color="auto"/>
              <w:left w:val="nil"/>
              <w:bottom w:val="nil"/>
              <w:right w:val="single" w:sz="8" w:space="0" w:color="auto"/>
            </w:tcBorders>
            <w:shd w:val="clear" w:color="auto" w:fill="auto"/>
            <w:noWrap/>
            <w:vAlign w:val="bottom"/>
            <w:hideMark/>
          </w:tcPr>
          <w:p w14:paraId="3B0C88E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-1.2%</w:t>
            </w:r>
          </w:p>
        </w:tc>
      </w:tr>
      <w:tr w:rsidR="00B26C0A" w:rsidRPr="00B26C0A" w14:paraId="24CCC8C8" w14:textId="77777777" w:rsidTr="00B26C0A">
        <w:trPr>
          <w:trHeight w:val="300"/>
        </w:trPr>
        <w:tc>
          <w:tcPr>
            <w:tcW w:w="3738" w:type="dxa"/>
            <w:tcBorders>
              <w:top w:val="nil"/>
              <w:left w:val="single" w:sz="8" w:space="0" w:color="auto"/>
              <w:bottom w:val="nil"/>
              <w:right w:val="single" w:sz="8" w:space="0" w:color="auto"/>
            </w:tcBorders>
            <w:shd w:val="clear" w:color="auto" w:fill="auto"/>
            <w:noWrap/>
            <w:vAlign w:val="bottom"/>
            <w:hideMark/>
          </w:tcPr>
          <w:p w14:paraId="181AF7A6"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RGB, mixed content, 1440p &amp; 1080p</w:t>
            </w:r>
          </w:p>
        </w:tc>
        <w:tc>
          <w:tcPr>
            <w:tcW w:w="852" w:type="dxa"/>
            <w:tcBorders>
              <w:top w:val="nil"/>
              <w:left w:val="nil"/>
              <w:bottom w:val="nil"/>
              <w:right w:val="nil"/>
            </w:tcBorders>
            <w:shd w:val="clear" w:color="auto" w:fill="auto"/>
            <w:noWrap/>
            <w:vAlign w:val="bottom"/>
            <w:hideMark/>
          </w:tcPr>
          <w:p w14:paraId="5D9B594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2BBC8E3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810" w:type="dxa"/>
            <w:tcBorders>
              <w:top w:val="nil"/>
              <w:left w:val="nil"/>
              <w:bottom w:val="nil"/>
              <w:right w:val="single" w:sz="8" w:space="0" w:color="auto"/>
            </w:tcBorders>
            <w:shd w:val="clear" w:color="auto" w:fill="auto"/>
            <w:noWrap/>
            <w:vAlign w:val="bottom"/>
            <w:hideMark/>
          </w:tcPr>
          <w:p w14:paraId="7BA8F89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810" w:type="dxa"/>
            <w:tcBorders>
              <w:top w:val="nil"/>
              <w:left w:val="nil"/>
              <w:bottom w:val="nil"/>
              <w:right w:val="nil"/>
            </w:tcBorders>
            <w:shd w:val="clear" w:color="auto" w:fill="auto"/>
            <w:noWrap/>
            <w:vAlign w:val="bottom"/>
            <w:hideMark/>
          </w:tcPr>
          <w:p w14:paraId="1C55E1E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-0.5%</w:t>
            </w:r>
          </w:p>
        </w:tc>
        <w:tc>
          <w:tcPr>
            <w:tcW w:w="720" w:type="dxa"/>
            <w:tcBorders>
              <w:top w:val="nil"/>
              <w:left w:val="nil"/>
              <w:bottom w:val="nil"/>
              <w:right w:val="nil"/>
            </w:tcBorders>
            <w:shd w:val="clear" w:color="auto" w:fill="auto"/>
            <w:noWrap/>
            <w:vAlign w:val="bottom"/>
            <w:hideMark/>
          </w:tcPr>
          <w:p w14:paraId="25C7DFA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-0.5%</w:t>
            </w:r>
          </w:p>
        </w:tc>
        <w:tc>
          <w:tcPr>
            <w:tcW w:w="810" w:type="dxa"/>
            <w:tcBorders>
              <w:top w:val="nil"/>
              <w:left w:val="nil"/>
              <w:bottom w:val="nil"/>
              <w:right w:val="single" w:sz="8" w:space="0" w:color="auto"/>
            </w:tcBorders>
            <w:shd w:val="clear" w:color="auto" w:fill="auto"/>
            <w:noWrap/>
            <w:vAlign w:val="bottom"/>
            <w:hideMark/>
          </w:tcPr>
          <w:p w14:paraId="7FDB5B0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-0.5%</w:t>
            </w:r>
          </w:p>
        </w:tc>
        <w:tc>
          <w:tcPr>
            <w:tcW w:w="720" w:type="dxa"/>
            <w:tcBorders>
              <w:top w:val="nil"/>
              <w:left w:val="nil"/>
              <w:bottom w:val="nil"/>
              <w:right w:val="nil"/>
            </w:tcBorders>
            <w:shd w:val="clear" w:color="auto" w:fill="auto"/>
            <w:noWrap/>
            <w:vAlign w:val="bottom"/>
            <w:hideMark/>
          </w:tcPr>
          <w:p w14:paraId="1D414F6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-0.7%</w:t>
            </w:r>
          </w:p>
        </w:tc>
        <w:tc>
          <w:tcPr>
            <w:tcW w:w="720" w:type="dxa"/>
            <w:tcBorders>
              <w:top w:val="nil"/>
              <w:left w:val="nil"/>
              <w:bottom w:val="nil"/>
              <w:right w:val="nil"/>
            </w:tcBorders>
            <w:shd w:val="clear" w:color="auto" w:fill="auto"/>
            <w:noWrap/>
            <w:vAlign w:val="bottom"/>
            <w:hideMark/>
          </w:tcPr>
          <w:p w14:paraId="6D8FED1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-0.6%</w:t>
            </w:r>
          </w:p>
        </w:tc>
        <w:tc>
          <w:tcPr>
            <w:tcW w:w="720" w:type="dxa"/>
            <w:tcBorders>
              <w:top w:val="nil"/>
              <w:left w:val="nil"/>
              <w:bottom w:val="nil"/>
              <w:right w:val="single" w:sz="8" w:space="0" w:color="auto"/>
            </w:tcBorders>
            <w:shd w:val="clear" w:color="auto" w:fill="auto"/>
            <w:noWrap/>
            <w:vAlign w:val="bottom"/>
            <w:hideMark/>
          </w:tcPr>
          <w:p w14:paraId="45889BC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-0.7%</w:t>
            </w:r>
          </w:p>
        </w:tc>
      </w:tr>
      <w:tr w:rsidR="00B26C0A" w:rsidRPr="00B26C0A" w14:paraId="1C18CFE1" w14:textId="77777777" w:rsidTr="00B26C0A">
        <w:trPr>
          <w:trHeight w:val="300"/>
        </w:trPr>
        <w:tc>
          <w:tcPr>
            <w:tcW w:w="3738" w:type="dxa"/>
            <w:tcBorders>
              <w:top w:val="nil"/>
              <w:left w:val="single" w:sz="8" w:space="0" w:color="auto"/>
              <w:bottom w:val="nil"/>
              <w:right w:val="single" w:sz="8" w:space="0" w:color="auto"/>
            </w:tcBorders>
            <w:shd w:val="clear" w:color="auto" w:fill="auto"/>
            <w:noWrap/>
            <w:vAlign w:val="bottom"/>
            <w:hideMark/>
          </w:tcPr>
          <w:p w14:paraId="5F3F6FEE"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RGB, Animation, 720p</w:t>
            </w:r>
          </w:p>
        </w:tc>
        <w:tc>
          <w:tcPr>
            <w:tcW w:w="852" w:type="dxa"/>
            <w:tcBorders>
              <w:top w:val="nil"/>
              <w:left w:val="nil"/>
              <w:bottom w:val="nil"/>
              <w:right w:val="nil"/>
            </w:tcBorders>
            <w:shd w:val="clear" w:color="auto" w:fill="auto"/>
            <w:noWrap/>
            <w:vAlign w:val="bottom"/>
            <w:hideMark/>
          </w:tcPr>
          <w:p w14:paraId="1FB5DE0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nil"/>
              <w:right w:val="nil"/>
            </w:tcBorders>
            <w:shd w:val="clear" w:color="auto" w:fill="auto"/>
            <w:noWrap/>
            <w:vAlign w:val="bottom"/>
            <w:hideMark/>
          </w:tcPr>
          <w:p w14:paraId="1F142B0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810" w:type="dxa"/>
            <w:tcBorders>
              <w:top w:val="nil"/>
              <w:left w:val="nil"/>
              <w:bottom w:val="nil"/>
              <w:right w:val="single" w:sz="8" w:space="0" w:color="auto"/>
            </w:tcBorders>
            <w:shd w:val="clear" w:color="auto" w:fill="auto"/>
            <w:noWrap/>
            <w:vAlign w:val="bottom"/>
            <w:hideMark/>
          </w:tcPr>
          <w:p w14:paraId="63C2AB7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810" w:type="dxa"/>
            <w:tcBorders>
              <w:top w:val="nil"/>
              <w:left w:val="nil"/>
              <w:bottom w:val="nil"/>
              <w:right w:val="nil"/>
            </w:tcBorders>
            <w:shd w:val="clear" w:color="auto" w:fill="auto"/>
            <w:noWrap/>
            <w:vAlign w:val="bottom"/>
            <w:hideMark/>
          </w:tcPr>
          <w:p w14:paraId="3E39CA5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4A14C6C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810" w:type="dxa"/>
            <w:tcBorders>
              <w:top w:val="nil"/>
              <w:left w:val="nil"/>
              <w:bottom w:val="nil"/>
              <w:right w:val="single" w:sz="8" w:space="0" w:color="auto"/>
            </w:tcBorders>
            <w:shd w:val="clear" w:color="auto" w:fill="auto"/>
            <w:noWrap/>
            <w:vAlign w:val="bottom"/>
            <w:hideMark/>
          </w:tcPr>
          <w:p w14:paraId="1A1A58D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7FD02CA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nil"/>
              <w:right w:val="nil"/>
            </w:tcBorders>
            <w:shd w:val="clear" w:color="auto" w:fill="auto"/>
            <w:noWrap/>
            <w:vAlign w:val="bottom"/>
            <w:hideMark/>
          </w:tcPr>
          <w:p w14:paraId="704E64C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nil"/>
              <w:right w:val="single" w:sz="8" w:space="0" w:color="auto"/>
            </w:tcBorders>
            <w:shd w:val="clear" w:color="auto" w:fill="auto"/>
            <w:noWrap/>
            <w:vAlign w:val="bottom"/>
            <w:hideMark/>
          </w:tcPr>
          <w:p w14:paraId="0A7DEDC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r>
      <w:tr w:rsidR="00B26C0A" w:rsidRPr="00B26C0A" w14:paraId="75676E89" w14:textId="77777777" w:rsidTr="00B26C0A">
        <w:trPr>
          <w:trHeight w:val="300"/>
        </w:trPr>
        <w:tc>
          <w:tcPr>
            <w:tcW w:w="3738" w:type="dxa"/>
            <w:tcBorders>
              <w:top w:val="nil"/>
              <w:left w:val="single" w:sz="8" w:space="0" w:color="auto"/>
              <w:bottom w:val="nil"/>
              <w:right w:val="single" w:sz="8" w:space="0" w:color="auto"/>
            </w:tcBorders>
            <w:shd w:val="clear" w:color="auto" w:fill="auto"/>
            <w:noWrap/>
            <w:vAlign w:val="bottom"/>
            <w:hideMark/>
          </w:tcPr>
          <w:p w14:paraId="7EEBAE9F"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RGB, camera captured, 1080p</w:t>
            </w:r>
          </w:p>
        </w:tc>
        <w:tc>
          <w:tcPr>
            <w:tcW w:w="852" w:type="dxa"/>
            <w:tcBorders>
              <w:top w:val="nil"/>
              <w:left w:val="nil"/>
              <w:bottom w:val="nil"/>
              <w:right w:val="nil"/>
            </w:tcBorders>
            <w:shd w:val="clear" w:color="auto" w:fill="auto"/>
            <w:noWrap/>
            <w:vAlign w:val="bottom"/>
            <w:hideMark/>
          </w:tcPr>
          <w:p w14:paraId="3296F95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64E7F73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810" w:type="dxa"/>
            <w:tcBorders>
              <w:top w:val="nil"/>
              <w:left w:val="nil"/>
              <w:bottom w:val="nil"/>
              <w:right w:val="single" w:sz="8" w:space="0" w:color="auto"/>
            </w:tcBorders>
            <w:shd w:val="clear" w:color="auto" w:fill="auto"/>
            <w:noWrap/>
            <w:vAlign w:val="bottom"/>
            <w:hideMark/>
          </w:tcPr>
          <w:p w14:paraId="3202C6F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810" w:type="dxa"/>
            <w:tcBorders>
              <w:top w:val="nil"/>
              <w:left w:val="nil"/>
              <w:bottom w:val="nil"/>
              <w:right w:val="nil"/>
            </w:tcBorders>
            <w:shd w:val="clear" w:color="auto" w:fill="auto"/>
            <w:noWrap/>
            <w:vAlign w:val="bottom"/>
            <w:hideMark/>
          </w:tcPr>
          <w:p w14:paraId="2F97424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58D75EA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810" w:type="dxa"/>
            <w:tcBorders>
              <w:top w:val="nil"/>
              <w:left w:val="nil"/>
              <w:bottom w:val="nil"/>
              <w:right w:val="single" w:sz="8" w:space="0" w:color="auto"/>
            </w:tcBorders>
            <w:shd w:val="clear" w:color="auto" w:fill="auto"/>
            <w:noWrap/>
            <w:vAlign w:val="bottom"/>
            <w:hideMark/>
          </w:tcPr>
          <w:p w14:paraId="595664C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626651F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0A6402E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single" w:sz="8" w:space="0" w:color="auto"/>
            </w:tcBorders>
            <w:shd w:val="clear" w:color="auto" w:fill="auto"/>
            <w:noWrap/>
            <w:vAlign w:val="bottom"/>
            <w:hideMark/>
          </w:tcPr>
          <w:p w14:paraId="39CFD69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r>
      <w:tr w:rsidR="00B26C0A" w:rsidRPr="00B26C0A" w14:paraId="45BAA362" w14:textId="77777777" w:rsidTr="00B26C0A">
        <w:trPr>
          <w:trHeight w:val="300"/>
        </w:trPr>
        <w:tc>
          <w:tcPr>
            <w:tcW w:w="3738" w:type="dxa"/>
            <w:tcBorders>
              <w:top w:val="nil"/>
              <w:left w:val="single" w:sz="8" w:space="0" w:color="auto"/>
              <w:bottom w:val="nil"/>
              <w:right w:val="single" w:sz="8" w:space="0" w:color="auto"/>
            </w:tcBorders>
            <w:shd w:val="clear" w:color="auto" w:fill="auto"/>
            <w:noWrap/>
            <w:vAlign w:val="bottom"/>
            <w:hideMark/>
          </w:tcPr>
          <w:p w14:paraId="1C087342"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YUV, text &amp; graphics with motion, 1080p &amp; 720p</w:t>
            </w:r>
          </w:p>
        </w:tc>
        <w:tc>
          <w:tcPr>
            <w:tcW w:w="852" w:type="dxa"/>
            <w:tcBorders>
              <w:top w:val="nil"/>
              <w:left w:val="nil"/>
              <w:bottom w:val="nil"/>
              <w:right w:val="nil"/>
            </w:tcBorders>
            <w:shd w:val="clear" w:color="auto" w:fill="auto"/>
            <w:noWrap/>
            <w:vAlign w:val="bottom"/>
            <w:hideMark/>
          </w:tcPr>
          <w:p w14:paraId="0B3A7DA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-0.9%</w:t>
            </w:r>
          </w:p>
        </w:tc>
        <w:tc>
          <w:tcPr>
            <w:tcW w:w="720" w:type="dxa"/>
            <w:tcBorders>
              <w:top w:val="nil"/>
              <w:left w:val="nil"/>
              <w:bottom w:val="nil"/>
              <w:right w:val="nil"/>
            </w:tcBorders>
            <w:shd w:val="clear" w:color="auto" w:fill="auto"/>
            <w:noWrap/>
            <w:vAlign w:val="bottom"/>
            <w:hideMark/>
          </w:tcPr>
          <w:p w14:paraId="5DF2240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-1.0%</w:t>
            </w:r>
          </w:p>
        </w:tc>
        <w:tc>
          <w:tcPr>
            <w:tcW w:w="810" w:type="dxa"/>
            <w:tcBorders>
              <w:top w:val="nil"/>
              <w:left w:val="nil"/>
              <w:bottom w:val="nil"/>
              <w:right w:val="single" w:sz="8" w:space="0" w:color="auto"/>
            </w:tcBorders>
            <w:shd w:val="clear" w:color="auto" w:fill="auto"/>
            <w:noWrap/>
            <w:vAlign w:val="bottom"/>
            <w:hideMark/>
          </w:tcPr>
          <w:p w14:paraId="2D5C6C7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-0.9%</w:t>
            </w:r>
          </w:p>
        </w:tc>
        <w:tc>
          <w:tcPr>
            <w:tcW w:w="810" w:type="dxa"/>
            <w:tcBorders>
              <w:top w:val="nil"/>
              <w:left w:val="nil"/>
              <w:bottom w:val="nil"/>
              <w:right w:val="nil"/>
            </w:tcBorders>
            <w:shd w:val="clear" w:color="auto" w:fill="auto"/>
            <w:noWrap/>
            <w:vAlign w:val="bottom"/>
            <w:hideMark/>
          </w:tcPr>
          <w:p w14:paraId="4DBA083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-1.3%</w:t>
            </w:r>
          </w:p>
        </w:tc>
        <w:tc>
          <w:tcPr>
            <w:tcW w:w="720" w:type="dxa"/>
            <w:tcBorders>
              <w:top w:val="nil"/>
              <w:left w:val="nil"/>
              <w:bottom w:val="nil"/>
              <w:right w:val="nil"/>
            </w:tcBorders>
            <w:shd w:val="clear" w:color="auto" w:fill="auto"/>
            <w:noWrap/>
            <w:vAlign w:val="bottom"/>
            <w:hideMark/>
          </w:tcPr>
          <w:p w14:paraId="74DA10E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-1.4%</w:t>
            </w:r>
          </w:p>
        </w:tc>
        <w:tc>
          <w:tcPr>
            <w:tcW w:w="810" w:type="dxa"/>
            <w:tcBorders>
              <w:top w:val="nil"/>
              <w:left w:val="nil"/>
              <w:bottom w:val="nil"/>
              <w:right w:val="single" w:sz="8" w:space="0" w:color="auto"/>
            </w:tcBorders>
            <w:shd w:val="clear" w:color="auto" w:fill="auto"/>
            <w:noWrap/>
            <w:vAlign w:val="bottom"/>
            <w:hideMark/>
          </w:tcPr>
          <w:p w14:paraId="6CC74F7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-1.2%</w:t>
            </w:r>
          </w:p>
        </w:tc>
        <w:tc>
          <w:tcPr>
            <w:tcW w:w="720" w:type="dxa"/>
            <w:tcBorders>
              <w:top w:val="nil"/>
              <w:left w:val="nil"/>
              <w:bottom w:val="nil"/>
              <w:right w:val="nil"/>
            </w:tcBorders>
            <w:shd w:val="clear" w:color="auto" w:fill="auto"/>
            <w:noWrap/>
            <w:vAlign w:val="bottom"/>
            <w:hideMark/>
          </w:tcPr>
          <w:p w14:paraId="3540C1F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-1.4%</w:t>
            </w:r>
          </w:p>
        </w:tc>
        <w:tc>
          <w:tcPr>
            <w:tcW w:w="720" w:type="dxa"/>
            <w:tcBorders>
              <w:top w:val="nil"/>
              <w:left w:val="nil"/>
              <w:bottom w:val="nil"/>
              <w:right w:val="nil"/>
            </w:tcBorders>
            <w:shd w:val="clear" w:color="auto" w:fill="auto"/>
            <w:noWrap/>
            <w:vAlign w:val="bottom"/>
            <w:hideMark/>
          </w:tcPr>
          <w:p w14:paraId="105E78C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-1.3%</w:t>
            </w:r>
          </w:p>
        </w:tc>
        <w:tc>
          <w:tcPr>
            <w:tcW w:w="720" w:type="dxa"/>
            <w:tcBorders>
              <w:top w:val="nil"/>
              <w:left w:val="nil"/>
              <w:bottom w:val="nil"/>
              <w:right w:val="single" w:sz="8" w:space="0" w:color="auto"/>
            </w:tcBorders>
            <w:shd w:val="clear" w:color="auto" w:fill="auto"/>
            <w:noWrap/>
            <w:vAlign w:val="bottom"/>
            <w:hideMark/>
          </w:tcPr>
          <w:p w14:paraId="134B2AE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-1.4%</w:t>
            </w:r>
          </w:p>
        </w:tc>
      </w:tr>
      <w:tr w:rsidR="00B26C0A" w:rsidRPr="00B26C0A" w14:paraId="4803DDA2" w14:textId="77777777" w:rsidTr="00B26C0A">
        <w:trPr>
          <w:trHeight w:val="300"/>
        </w:trPr>
        <w:tc>
          <w:tcPr>
            <w:tcW w:w="3738" w:type="dxa"/>
            <w:tcBorders>
              <w:top w:val="nil"/>
              <w:left w:val="single" w:sz="8" w:space="0" w:color="auto"/>
              <w:bottom w:val="nil"/>
              <w:right w:val="single" w:sz="8" w:space="0" w:color="auto"/>
            </w:tcBorders>
            <w:shd w:val="clear" w:color="auto" w:fill="auto"/>
            <w:noWrap/>
            <w:vAlign w:val="bottom"/>
            <w:hideMark/>
          </w:tcPr>
          <w:p w14:paraId="241AC5EA"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YUV, mixed content, 1440p &amp; 1080p</w:t>
            </w:r>
          </w:p>
        </w:tc>
        <w:tc>
          <w:tcPr>
            <w:tcW w:w="852" w:type="dxa"/>
            <w:tcBorders>
              <w:top w:val="nil"/>
              <w:left w:val="nil"/>
              <w:bottom w:val="nil"/>
              <w:right w:val="nil"/>
            </w:tcBorders>
            <w:shd w:val="clear" w:color="auto" w:fill="auto"/>
            <w:noWrap/>
            <w:vAlign w:val="bottom"/>
            <w:hideMark/>
          </w:tcPr>
          <w:p w14:paraId="3227574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-0.6%</w:t>
            </w:r>
          </w:p>
        </w:tc>
        <w:tc>
          <w:tcPr>
            <w:tcW w:w="720" w:type="dxa"/>
            <w:tcBorders>
              <w:top w:val="nil"/>
              <w:left w:val="nil"/>
              <w:bottom w:val="nil"/>
              <w:right w:val="nil"/>
            </w:tcBorders>
            <w:shd w:val="clear" w:color="auto" w:fill="auto"/>
            <w:noWrap/>
            <w:vAlign w:val="bottom"/>
            <w:hideMark/>
          </w:tcPr>
          <w:p w14:paraId="2A4C449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-0.4%</w:t>
            </w:r>
          </w:p>
        </w:tc>
        <w:tc>
          <w:tcPr>
            <w:tcW w:w="810" w:type="dxa"/>
            <w:tcBorders>
              <w:top w:val="nil"/>
              <w:left w:val="nil"/>
              <w:bottom w:val="nil"/>
              <w:right w:val="single" w:sz="8" w:space="0" w:color="auto"/>
            </w:tcBorders>
            <w:shd w:val="clear" w:color="auto" w:fill="auto"/>
            <w:noWrap/>
            <w:vAlign w:val="bottom"/>
            <w:hideMark/>
          </w:tcPr>
          <w:p w14:paraId="4AF1249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-0.5%</w:t>
            </w:r>
          </w:p>
        </w:tc>
        <w:tc>
          <w:tcPr>
            <w:tcW w:w="810" w:type="dxa"/>
            <w:tcBorders>
              <w:top w:val="nil"/>
              <w:left w:val="nil"/>
              <w:bottom w:val="nil"/>
              <w:right w:val="nil"/>
            </w:tcBorders>
            <w:shd w:val="clear" w:color="auto" w:fill="auto"/>
            <w:noWrap/>
            <w:vAlign w:val="bottom"/>
            <w:hideMark/>
          </w:tcPr>
          <w:p w14:paraId="20164BE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-0.7%</w:t>
            </w:r>
          </w:p>
        </w:tc>
        <w:tc>
          <w:tcPr>
            <w:tcW w:w="720" w:type="dxa"/>
            <w:tcBorders>
              <w:top w:val="nil"/>
              <w:left w:val="nil"/>
              <w:bottom w:val="nil"/>
              <w:right w:val="nil"/>
            </w:tcBorders>
            <w:shd w:val="clear" w:color="auto" w:fill="auto"/>
            <w:noWrap/>
            <w:vAlign w:val="bottom"/>
            <w:hideMark/>
          </w:tcPr>
          <w:p w14:paraId="126A2DC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-0.8%</w:t>
            </w:r>
          </w:p>
        </w:tc>
        <w:tc>
          <w:tcPr>
            <w:tcW w:w="810" w:type="dxa"/>
            <w:tcBorders>
              <w:top w:val="nil"/>
              <w:left w:val="nil"/>
              <w:bottom w:val="nil"/>
              <w:right w:val="single" w:sz="8" w:space="0" w:color="auto"/>
            </w:tcBorders>
            <w:shd w:val="clear" w:color="auto" w:fill="auto"/>
            <w:noWrap/>
            <w:vAlign w:val="bottom"/>
            <w:hideMark/>
          </w:tcPr>
          <w:p w14:paraId="0E6B6E8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-0.9%</w:t>
            </w:r>
          </w:p>
        </w:tc>
        <w:tc>
          <w:tcPr>
            <w:tcW w:w="720" w:type="dxa"/>
            <w:tcBorders>
              <w:top w:val="nil"/>
              <w:left w:val="nil"/>
              <w:bottom w:val="nil"/>
              <w:right w:val="nil"/>
            </w:tcBorders>
            <w:shd w:val="clear" w:color="auto" w:fill="auto"/>
            <w:noWrap/>
            <w:vAlign w:val="bottom"/>
            <w:hideMark/>
          </w:tcPr>
          <w:p w14:paraId="4A7D251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-0.7%</w:t>
            </w:r>
          </w:p>
        </w:tc>
        <w:tc>
          <w:tcPr>
            <w:tcW w:w="720" w:type="dxa"/>
            <w:tcBorders>
              <w:top w:val="nil"/>
              <w:left w:val="nil"/>
              <w:bottom w:val="nil"/>
              <w:right w:val="nil"/>
            </w:tcBorders>
            <w:shd w:val="clear" w:color="auto" w:fill="auto"/>
            <w:noWrap/>
            <w:vAlign w:val="bottom"/>
            <w:hideMark/>
          </w:tcPr>
          <w:p w14:paraId="3E03AAB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-0.8%</w:t>
            </w:r>
          </w:p>
        </w:tc>
        <w:tc>
          <w:tcPr>
            <w:tcW w:w="720" w:type="dxa"/>
            <w:tcBorders>
              <w:top w:val="nil"/>
              <w:left w:val="nil"/>
              <w:bottom w:val="nil"/>
              <w:right w:val="single" w:sz="8" w:space="0" w:color="auto"/>
            </w:tcBorders>
            <w:shd w:val="clear" w:color="auto" w:fill="auto"/>
            <w:noWrap/>
            <w:vAlign w:val="bottom"/>
            <w:hideMark/>
          </w:tcPr>
          <w:p w14:paraId="2DB9B28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-0.9%</w:t>
            </w:r>
          </w:p>
        </w:tc>
      </w:tr>
      <w:tr w:rsidR="00B26C0A" w:rsidRPr="00B26C0A" w14:paraId="79875111" w14:textId="77777777" w:rsidTr="00B26C0A">
        <w:trPr>
          <w:trHeight w:val="300"/>
        </w:trPr>
        <w:tc>
          <w:tcPr>
            <w:tcW w:w="3738" w:type="dxa"/>
            <w:tcBorders>
              <w:top w:val="nil"/>
              <w:left w:val="single" w:sz="8" w:space="0" w:color="auto"/>
              <w:bottom w:val="nil"/>
              <w:right w:val="single" w:sz="8" w:space="0" w:color="auto"/>
            </w:tcBorders>
            <w:shd w:val="clear" w:color="auto" w:fill="auto"/>
            <w:noWrap/>
            <w:vAlign w:val="bottom"/>
            <w:hideMark/>
          </w:tcPr>
          <w:p w14:paraId="575A66D8"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YUV, Animation, 720p</w:t>
            </w:r>
          </w:p>
        </w:tc>
        <w:tc>
          <w:tcPr>
            <w:tcW w:w="852" w:type="dxa"/>
            <w:tcBorders>
              <w:top w:val="nil"/>
              <w:left w:val="nil"/>
              <w:bottom w:val="nil"/>
              <w:right w:val="nil"/>
            </w:tcBorders>
            <w:shd w:val="clear" w:color="auto" w:fill="auto"/>
            <w:noWrap/>
            <w:vAlign w:val="bottom"/>
            <w:hideMark/>
          </w:tcPr>
          <w:p w14:paraId="422841E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nil"/>
              <w:right w:val="nil"/>
            </w:tcBorders>
            <w:shd w:val="clear" w:color="auto" w:fill="auto"/>
            <w:noWrap/>
            <w:vAlign w:val="bottom"/>
            <w:hideMark/>
          </w:tcPr>
          <w:p w14:paraId="1D747E0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-0.3%</w:t>
            </w:r>
          </w:p>
        </w:tc>
        <w:tc>
          <w:tcPr>
            <w:tcW w:w="810" w:type="dxa"/>
            <w:tcBorders>
              <w:top w:val="nil"/>
              <w:left w:val="nil"/>
              <w:bottom w:val="nil"/>
              <w:right w:val="single" w:sz="8" w:space="0" w:color="auto"/>
            </w:tcBorders>
            <w:shd w:val="clear" w:color="auto" w:fill="auto"/>
            <w:noWrap/>
            <w:vAlign w:val="bottom"/>
            <w:hideMark/>
          </w:tcPr>
          <w:p w14:paraId="1912AC5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-0.3%</w:t>
            </w:r>
          </w:p>
        </w:tc>
        <w:tc>
          <w:tcPr>
            <w:tcW w:w="810" w:type="dxa"/>
            <w:tcBorders>
              <w:top w:val="nil"/>
              <w:left w:val="nil"/>
              <w:bottom w:val="nil"/>
              <w:right w:val="nil"/>
            </w:tcBorders>
            <w:shd w:val="clear" w:color="auto" w:fill="auto"/>
            <w:noWrap/>
            <w:vAlign w:val="bottom"/>
            <w:hideMark/>
          </w:tcPr>
          <w:p w14:paraId="7C6AD72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29CDDB6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-0.4%</w:t>
            </w:r>
          </w:p>
        </w:tc>
        <w:tc>
          <w:tcPr>
            <w:tcW w:w="810" w:type="dxa"/>
            <w:tcBorders>
              <w:top w:val="nil"/>
              <w:left w:val="nil"/>
              <w:bottom w:val="nil"/>
              <w:right w:val="single" w:sz="8" w:space="0" w:color="auto"/>
            </w:tcBorders>
            <w:shd w:val="clear" w:color="auto" w:fill="auto"/>
            <w:noWrap/>
            <w:vAlign w:val="bottom"/>
            <w:hideMark/>
          </w:tcPr>
          <w:p w14:paraId="5967A4A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-0.3%</w:t>
            </w:r>
          </w:p>
        </w:tc>
        <w:tc>
          <w:tcPr>
            <w:tcW w:w="720" w:type="dxa"/>
            <w:tcBorders>
              <w:top w:val="nil"/>
              <w:left w:val="nil"/>
              <w:bottom w:val="nil"/>
              <w:right w:val="nil"/>
            </w:tcBorders>
            <w:shd w:val="clear" w:color="auto" w:fill="auto"/>
            <w:noWrap/>
            <w:vAlign w:val="bottom"/>
            <w:hideMark/>
          </w:tcPr>
          <w:p w14:paraId="7824CCD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nil"/>
              <w:right w:val="nil"/>
            </w:tcBorders>
            <w:shd w:val="clear" w:color="auto" w:fill="auto"/>
            <w:noWrap/>
            <w:vAlign w:val="bottom"/>
            <w:hideMark/>
          </w:tcPr>
          <w:p w14:paraId="36D3786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-0.3%</w:t>
            </w:r>
          </w:p>
        </w:tc>
        <w:tc>
          <w:tcPr>
            <w:tcW w:w="720" w:type="dxa"/>
            <w:tcBorders>
              <w:top w:val="nil"/>
              <w:left w:val="nil"/>
              <w:bottom w:val="nil"/>
              <w:right w:val="single" w:sz="8" w:space="0" w:color="auto"/>
            </w:tcBorders>
            <w:shd w:val="clear" w:color="auto" w:fill="auto"/>
            <w:noWrap/>
            <w:vAlign w:val="bottom"/>
            <w:hideMark/>
          </w:tcPr>
          <w:p w14:paraId="69BFAE1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-0.3%</w:t>
            </w:r>
          </w:p>
        </w:tc>
      </w:tr>
      <w:tr w:rsidR="00B26C0A" w:rsidRPr="00B26C0A" w14:paraId="17962CA4" w14:textId="77777777" w:rsidTr="00B26C0A">
        <w:trPr>
          <w:trHeight w:val="315"/>
        </w:trPr>
        <w:tc>
          <w:tcPr>
            <w:tcW w:w="3738" w:type="dxa"/>
            <w:tcBorders>
              <w:top w:val="nil"/>
              <w:left w:val="single" w:sz="8" w:space="0" w:color="auto"/>
              <w:bottom w:val="single" w:sz="8" w:space="0" w:color="auto"/>
              <w:right w:val="single" w:sz="8" w:space="0" w:color="auto"/>
            </w:tcBorders>
            <w:shd w:val="clear" w:color="auto" w:fill="auto"/>
            <w:noWrap/>
            <w:vAlign w:val="bottom"/>
            <w:hideMark/>
          </w:tcPr>
          <w:p w14:paraId="573E04C4"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YUV, camera captured, 1080p</w:t>
            </w:r>
          </w:p>
        </w:tc>
        <w:tc>
          <w:tcPr>
            <w:tcW w:w="852" w:type="dxa"/>
            <w:tcBorders>
              <w:top w:val="nil"/>
              <w:left w:val="nil"/>
              <w:bottom w:val="single" w:sz="8" w:space="0" w:color="auto"/>
              <w:right w:val="nil"/>
            </w:tcBorders>
            <w:shd w:val="clear" w:color="auto" w:fill="auto"/>
            <w:noWrap/>
            <w:vAlign w:val="bottom"/>
            <w:hideMark/>
          </w:tcPr>
          <w:p w14:paraId="0149BC5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single" w:sz="8" w:space="0" w:color="auto"/>
              <w:right w:val="nil"/>
            </w:tcBorders>
            <w:shd w:val="clear" w:color="auto" w:fill="auto"/>
            <w:noWrap/>
            <w:vAlign w:val="bottom"/>
            <w:hideMark/>
          </w:tcPr>
          <w:p w14:paraId="04CAB64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-0.2%</w:t>
            </w:r>
          </w:p>
        </w:tc>
        <w:tc>
          <w:tcPr>
            <w:tcW w:w="810" w:type="dxa"/>
            <w:tcBorders>
              <w:top w:val="nil"/>
              <w:left w:val="nil"/>
              <w:bottom w:val="single" w:sz="8" w:space="0" w:color="auto"/>
              <w:right w:val="single" w:sz="8" w:space="0" w:color="auto"/>
            </w:tcBorders>
            <w:shd w:val="clear" w:color="auto" w:fill="auto"/>
            <w:noWrap/>
            <w:vAlign w:val="bottom"/>
            <w:hideMark/>
          </w:tcPr>
          <w:p w14:paraId="6FBFEB3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-0.2%</w:t>
            </w:r>
          </w:p>
        </w:tc>
        <w:tc>
          <w:tcPr>
            <w:tcW w:w="810" w:type="dxa"/>
            <w:tcBorders>
              <w:top w:val="nil"/>
              <w:left w:val="nil"/>
              <w:bottom w:val="single" w:sz="8" w:space="0" w:color="auto"/>
              <w:right w:val="nil"/>
            </w:tcBorders>
            <w:shd w:val="clear" w:color="auto" w:fill="auto"/>
            <w:noWrap/>
            <w:vAlign w:val="bottom"/>
            <w:hideMark/>
          </w:tcPr>
          <w:p w14:paraId="30AF29A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single" w:sz="8" w:space="0" w:color="auto"/>
              <w:right w:val="nil"/>
            </w:tcBorders>
            <w:shd w:val="clear" w:color="auto" w:fill="auto"/>
            <w:noWrap/>
            <w:vAlign w:val="bottom"/>
            <w:hideMark/>
          </w:tcPr>
          <w:p w14:paraId="4ADEAF2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810" w:type="dxa"/>
            <w:tcBorders>
              <w:top w:val="nil"/>
              <w:left w:val="nil"/>
              <w:bottom w:val="single" w:sz="8" w:space="0" w:color="auto"/>
              <w:right w:val="single" w:sz="8" w:space="0" w:color="auto"/>
            </w:tcBorders>
            <w:shd w:val="clear" w:color="auto" w:fill="auto"/>
            <w:noWrap/>
            <w:vAlign w:val="bottom"/>
            <w:hideMark/>
          </w:tcPr>
          <w:p w14:paraId="5BF18AA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-0.2%</w:t>
            </w:r>
          </w:p>
        </w:tc>
        <w:tc>
          <w:tcPr>
            <w:tcW w:w="720" w:type="dxa"/>
            <w:tcBorders>
              <w:top w:val="nil"/>
              <w:left w:val="nil"/>
              <w:bottom w:val="single" w:sz="8" w:space="0" w:color="auto"/>
              <w:right w:val="nil"/>
            </w:tcBorders>
            <w:shd w:val="clear" w:color="auto" w:fill="auto"/>
            <w:noWrap/>
            <w:vAlign w:val="bottom"/>
            <w:hideMark/>
          </w:tcPr>
          <w:p w14:paraId="5C61510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single" w:sz="8" w:space="0" w:color="auto"/>
              <w:right w:val="nil"/>
            </w:tcBorders>
            <w:shd w:val="clear" w:color="auto" w:fill="auto"/>
            <w:noWrap/>
            <w:vAlign w:val="bottom"/>
            <w:hideMark/>
          </w:tcPr>
          <w:p w14:paraId="1C6E7F5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single" w:sz="8" w:space="0" w:color="auto"/>
              <w:right w:val="single" w:sz="8" w:space="0" w:color="auto"/>
            </w:tcBorders>
            <w:shd w:val="clear" w:color="auto" w:fill="auto"/>
            <w:noWrap/>
            <w:vAlign w:val="bottom"/>
            <w:hideMark/>
          </w:tcPr>
          <w:p w14:paraId="5618FC5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r>
    </w:tbl>
    <w:p w14:paraId="773B5389" w14:textId="77777777" w:rsidR="00C5133F" w:rsidRDefault="00C5133F" w:rsidP="00C5133F">
      <w:pPr>
        <w:pStyle w:val="Caption"/>
        <w:jc w:val="center"/>
      </w:pPr>
    </w:p>
    <w:p w14:paraId="3A00A54F" w14:textId="77777777" w:rsidR="00C5133F" w:rsidRDefault="00C5133F" w:rsidP="00C5133F">
      <w:pPr>
        <w:pStyle w:val="Caption"/>
        <w:jc w:val="center"/>
      </w:pPr>
      <w:bookmarkStart w:id="116" w:name="_Ref410161329"/>
      <w:commentRangeStart w:id="117"/>
      <w:r w:rsidRPr="00FA1324">
        <w:t xml:space="preserve">Table </w:t>
      </w:r>
      <w:r w:rsidR="00A83609">
        <w:fldChar w:fldCharType="begin"/>
      </w:r>
      <w:r w:rsidR="00A83609">
        <w:instrText xml:space="preserve"> SEQ Table \* ARABIC </w:instrText>
      </w:r>
      <w:r w:rsidR="00A83609">
        <w:fldChar w:fldCharType="separate"/>
      </w:r>
      <w:r>
        <w:rPr>
          <w:noProof/>
        </w:rPr>
        <w:t>10</w:t>
      </w:r>
      <w:r w:rsidR="00A83609">
        <w:rPr>
          <w:noProof/>
        </w:rPr>
        <w:fldChar w:fldCharType="end"/>
      </w:r>
      <w:bookmarkEnd w:id="116"/>
      <w:r w:rsidRPr="00FA1324">
        <w:t xml:space="preserve">. Average BD rate reduction for </w:t>
      </w:r>
      <w:r>
        <w:t>Test-</w:t>
      </w:r>
      <w:r w:rsidR="00036045">
        <w:t>B</w:t>
      </w:r>
      <w:r>
        <w:t xml:space="preserve"> 444 lossy coding </w:t>
      </w:r>
      <w:r w:rsidRPr="00FA1324">
        <w:t xml:space="preserve">compared with </w:t>
      </w:r>
      <w:r>
        <w:t>CE-2 Test-1</w:t>
      </w:r>
      <w:commentRangeEnd w:id="117"/>
      <w:r w:rsidR="00330E09">
        <w:rPr>
          <w:rStyle w:val="CommentReference"/>
          <w:b w:val="0"/>
          <w:bCs w:val="0"/>
        </w:rPr>
        <w:commentReference w:id="117"/>
      </w:r>
    </w:p>
    <w:tbl>
      <w:tblPr>
        <w:tblW w:w="10620" w:type="dxa"/>
        <w:tblInd w:w="108" w:type="dxa"/>
        <w:tblLook w:val="04A0" w:firstRow="1" w:lastRow="0" w:firstColumn="1" w:lastColumn="0" w:noHBand="0" w:noVBand="1"/>
      </w:tblPr>
      <w:tblGrid>
        <w:gridCol w:w="3738"/>
        <w:gridCol w:w="852"/>
        <w:gridCol w:w="810"/>
        <w:gridCol w:w="720"/>
        <w:gridCol w:w="810"/>
        <w:gridCol w:w="720"/>
        <w:gridCol w:w="810"/>
        <w:gridCol w:w="720"/>
        <w:gridCol w:w="720"/>
        <w:gridCol w:w="720"/>
      </w:tblGrid>
      <w:tr w:rsidR="00B26C0A" w:rsidRPr="00B26C0A" w14:paraId="4874C555" w14:textId="77777777" w:rsidTr="00B26C0A">
        <w:trPr>
          <w:trHeight w:val="300"/>
        </w:trPr>
        <w:tc>
          <w:tcPr>
            <w:tcW w:w="3738" w:type="dxa"/>
            <w:tcBorders>
              <w:top w:val="nil"/>
              <w:left w:val="nil"/>
              <w:bottom w:val="nil"/>
              <w:right w:val="nil"/>
            </w:tcBorders>
            <w:shd w:val="clear" w:color="auto" w:fill="auto"/>
            <w:noWrap/>
            <w:vAlign w:val="bottom"/>
            <w:hideMark/>
          </w:tcPr>
          <w:p w14:paraId="45D288F6"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16"/>
                <w:szCs w:val="16"/>
                <w:lang w:eastAsia="zh-CN"/>
              </w:rPr>
            </w:pPr>
          </w:p>
        </w:tc>
        <w:tc>
          <w:tcPr>
            <w:tcW w:w="2382"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38DD273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B26C0A">
              <w:rPr>
                <w:rFonts w:ascii="Arial" w:eastAsia="Times New Roman" w:hAnsi="Arial" w:cs="Arial"/>
                <w:b/>
                <w:bCs/>
                <w:color w:val="000000"/>
                <w:sz w:val="16"/>
                <w:szCs w:val="16"/>
                <w:lang w:eastAsia="zh-CN"/>
              </w:rPr>
              <w:t xml:space="preserve">All Intra </w:t>
            </w:r>
          </w:p>
        </w:tc>
        <w:tc>
          <w:tcPr>
            <w:tcW w:w="2340" w:type="dxa"/>
            <w:gridSpan w:val="3"/>
            <w:tcBorders>
              <w:top w:val="single" w:sz="8" w:space="0" w:color="auto"/>
              <w:left w:val="nil"/>
              <w:bottom w:val="nil"/>
              <w:right w:val="single" w:sz="8" w:space="0" w:color="000000"/>
            </w:tcBorders>
            <w:shd w:val="clear" w:color="auto" w:fill="auto"/>
            <w:noWrap/>
            <w:vAlign w:val="bottom"/>
            <w:hideMark/>
          </w:tcPr>
          <w:p w14:paraId="1736981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B26C0A">
              <w:rPr>
                <w:rFonts w:ascii="Arial" w:eastAsia="Times New Roman" w:hAnsi="Arial" w:cs="Arial"/>
                <w:b/>
                <w:bCs/>
                <w:color w:val="000000"/>
                <w:sz w:val="16"/>
                <w:szCs w:val="16"/>
                <w:lang w:eastAsia="zh-CN"/>
              </w:rPr>
              <w:t xml:space="preserve">Random Access </w:t>
            </w:r>
          </w:p>
        </w:tc>
        <w:tc>
          <w:tcPr>
            <w:tcW w:w="2160" w:type="dxa"/>
            <w:gridSpan w:val="3"/>
            <w:tcBorders>
              <w:top w:val="single" w:sz="8" w:space="0" w:color="auto"/>
              <w:left w:val="nil"/>
              <w:bottom w:val="nil"/>
              <w:right w:val="single" w:sz="8" w:space="0" w:color="000000"/>
            </w:tcBorders>
            <w:shd w:val="clear" w:color="auto" w:fill="auto"/>
            <w:noWrap/>
            <w:vAlign w:val="bottom"/>
            <w:hideMark/>
          </w:tcPr>
          <w:p w14:paraId="247570C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r w:rsidRPr="00B26C0A">
              <w:rPr>
                <w:rFonts w:ascii="Arial" w:eastAsia="Times New Roman" w:hAnsi="Arial" w:cs="Arial"/>
                <w:b/>
                <w:bCs/>
                <w:color w:val="000000"/>
                <w:sz w:val="16"/>
                <w:szCs w:val="16"/>
                <w:lang w:eastAsia="zh-CN"/>
              </w:rPr>
              <w:t xml:space="preserve">Low delay B </w:t>
            </w:r>
          </w:p>
        </w:tc>
      </w:tr>
      <w:tr w:rsidR="00B26C0A" w:rsidRPr="00B26C0A" w14:paraId="40334387" w14:textId="77777777" w:rsidTr="00B26C0A">
        <w:trPr>
          <w:trHeight w:val="315"/>
        </w:trPr>
        <w:tc>
          <w:tcPr>
            <w:tcW w:w="3738" w:type="dxa"/>
            <w:tcBorders>
              <w:top w:val="nil"/>
              <w:left w:val="nil"/>
              <w:bottom w:val="nil"/>
              <w:right w:val="nil"/>
            </w:tcBorders>
            <w:shd w:val="clear" w:color="auto" w:fill="auto"/>
            <w:noWrap/>
            <w:vAlign w:val="bottom"/>
            <w:hideMark/>
          </w:tcPr>
          <w:p w14:paraId="42C3207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6"/>
                <w:szCs w:val="16"/>
                <w:lang w:eastAsia="zh-CN"/>
              </w:rPr>
            </w:pPr>
          </w:p>
        </w:tc>
        <w:tc>
          <w:tcPr>
            <w:tcW w:w="852" w:type="dxa"/>
            <w:tcBorders>
              <w:top w:val="nil"/>
              <w:left w:val="single" w:sz="8" w:space="0" w:color="auto"/>
              <w:bottom w:val="nil"/>
              <w:right w:val="nil"/>
            </w:tcBorders>
            <w:shd w:val="clear" w:color="auto" w:fill="auto"/>
            <w:noWrap/>
            <w:vAlign w:val="bottom"/>
            <w:hideMark/>
          </w:tcPr>
          <w:p w14:paraId="52C0BC0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G/Y</w:t>
            </w:r>
          </w:p>
        </w:tc>
        <w:tc>
          <w:tcPr>
            <w:tcW w:w="810" w:type="dxa"/>
            <w:tcBorders>
              <w:top w:val="nil"/>
              <w:left w:val="nil"/>
              <w:bottom w:val="nil"/>
              <w:right w:val="nil"/>
            </w:tcBorders>
            <w:shd w:val="clear" w:color="auto" w:fill="auto"/>
            <w:noWrap/>
            <w:vAlign w:val="bottom"/>
            <w:hideMark/>
          </w:tcPr>
          <w:p w14:paraId="46FB74F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B/U</w:t>
            </w:r>
          </w:p>
        </w:tc>
        <w:tc>
          <w:tcPr>
            <w:tcW w:w="720" w:type="dxa"/>
            <w:tcBorders>
              <w:top w:val="nil"/>
              <w:left w:val="nil"/>
              <w:bottom w:val="nil"/>
              <w:right w:val="single" w:sz="8" w:space="0" w:color="auto"/>
            </w:tcBorders>
            <w:shd w:val="clear" w:color="auto" w:fill="auto"/>
            <w:noWrap/>
            <w:vAlign w:val="bottom"/>
            <w:hideMark/>
          </w:tcPr>
          <w:p w14:paraId="37C25E8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R/V</w:t>
            </w:r>
          </w:p>
        </w:tc>
        <w:tc>
          <w:tcPr>
            <w:tcW w:w="810" w:type="dxa"/>
            <w:tcBorders>
              <w:top w:val="nil"/>
              <w:left w:val="nil"/>
              <w:bottom w:val="nil"/>
              <w:right w:val="nil"/>
            </w:tcBorders>
            <w:shd w:val="clear" w:color="auto" w:fill="auto"/>
            <w:noWrap/>
            <w:vAlign w:val="bottom"/>
            <w:hideMark/>
          </w:tcPr>
          <w:p w14:paraId="36B1292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G/Y</w:t>
            </w:r>
          </w:p>
        </w:tc>
        <w:tc>
          <w:tcPr>
            <w:tcW w:w="720" w:type="dxa"/>
            <w:tcBorders>
              <w:top w:val="nil"/>
              <w:left w:val="nil"/>
              <w:bottom w:val="nil"/>
              <w:right w:val="nil"/>
            </w:tcBorders>
            <w:shd w:val="clear" w:color="auto" w:fill="auto"/>
            <w:noWrap/>
            <w:vAlign w:val="bottom"/>
            <w:hideMark/>
          </w:tcPr>
          <w:p w14:paraId="4583806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B/U</w:t>
            </w:r>
          </w:p>
        </w:tc>
        <w:tc>
          <w:tcPr>
            <w:tcW w:w="810" w:type="dxa"/>
            <w:tcBorders>
              <w:top w:val="nil"/>
              <w:left w:val="nil"/>
              <w:bottom w:val="nil"/>
              <w:right w:val="single" w:sz="8" w:space="0" w:color="auto"/>
            </w:tcBorders>
            <w:shd w:val="clear" w:color="auto" w:fill="auto"/>
            <w:noWrap/>
            <w:vAlign w:val="bottom"/>
            <w:hideMark/>
          </w:tcPr>
          <w:p w14:paraId="60E29A3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R/V</w:t>
            </w:r>
          </w:p>
        </w:tc>
        <w:tc>
          <w:tcPr>
            <w:tcW w:w="720" w:type="dxa"/>
            <w:tcBorders>
              <w:top w:val="nil"/>
              <w:left w:val="nil"/>
              <w:bottom w:val="nil"/>
              <w:right w:val="nil"/>
            </w:tcBorders>
            <w:shd w:val="clear" w:color="auto" w:fill="auto"/>
            <w:noWrap/>
            <w:vAlign w:val="bottom"/>
            <w:hideMark/>
          </w:tcPr>
          <w:p w14:paraId="7043B1F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G/Y</w:t>
            </w:r>
          </w:p>
        </w:tc>
        <w:tc>
          <w:tcPr>
            <w:tcW w:w="720" w:type="dxa"/>
            <w:tcBorders>
              <w:top w:val="nil"/>
              <w:left w:val="nil"/>
              <w:bottom w:val="nil"/>
              <w:right w:val="nil"/>
            </w:tcBorders>
            <w:shd w:val="clear" w:color="auto" w:fill="auto"/>
            <w:noWrap/>
            <w:vAlign w:val="bottom"/>
            <w:hideMark/>
          </w:tcPr>
          <w:p w14:paraId="700EECC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B/U</w:t>
            </w:r>
          </w:p>
        </w:tc>
        <w:tc>
          <w:tcPr>
            <w:tcW w:w="720" w:type="dxa"/>
            <w:tcBorders>
              <w:top w:val="nil"/>
              <w:left w:val="nil"/>
              <w:bottom w:val="nil"/>
              <w:right w:val="single" w:sz="8" w:space="0" w:color="auto"/>
            </w:tcBorders>
            <w:shd w:val="clear" w:color="auto" w:fill="auto"/>
            <w:noWrap/>
            <w:vAlign w:val="bottom"/>
            <w:hideMark/>
          </w:tcPr>
          <w:p w14:paraId="079D7F8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R/V</w:t>
            </w:r>
          </w:p>
        </w:tc>
      </w:tr>
      <w:tr w:rsidR="00B26C0A" w:rsidRPr="00B26C0A" w14:paraId="032FCE54" w14:textId="77777777" w:rsidTr="00B26C0A">
        <w:trPr>
          <w:trHeight w:val="300"/>
        </w:trPr>
        <w:tc>
          <w:tcPr>
            <w:tcW w:w="3738" w:type="dxa"/>
            <w:tcBorders>
              <w:top w:val="single" w:sz="8" w:space="0" w:color="auto"/>
              <w:left w:val="single" w:sz="8" w:space="0" w:color="auto"/>
              <w:bottom w:val="nil"/>
              <w:right w:val="single" w:sz="8" w:space="0" w:color="auto"/>
            </w:tcBorders>
            <w:shd w:val="clear" w:color="auto" w:fill="auto"/>
            <w:noWrap/>
            <w:vAlign w:val="bottom"/>
            <w:hideMark/>
          </w:tcPr>
          <w:p w14:paraId="09B25CD3"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RGB, text &amp; graphics with motion, 1080p &amp; 720p</w:t>
            </w:r>
          </w:p>
        </w:tc>
        <w:tc>
          <w:tcPr>
            <w:tcW w:w="852" w:type="dxa"/>
            <w:tcBorders>
              <w:top w:val="single" w:sz="8" w:space="0" w:color="auto"/>
              <w:left w:val="nil"/>
              <w:bottom w:val="nil"/>
              <w:right w:val="nil"/>
            </w:tcBorders>
            <w:shd w:val="clear" w:color="auto" w:fill="auto"/>
            <w:noWrap/>
            <w:vAlign w:val="bottom"/>
            <w:hideMark/>
          </w:tcPr>
          <w:p w14:paraId="1A9FC8C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-2.2%</w:t>
            </w:r>
          </w:p>
        </w:tc>
        <w:tc>
          <w:tcPr>
            <w:tcW w:w="810" w:type="dxa"/>
            <w:tcBorders>
              <w:top w:val="single" w:sz="8" w:space="0" w:color="auto"/>
              <w:left w:val="nil"/>
              <w:bottom w:val="nil"/>
              <w:right w:val="nil"/>
            </w:tcBorders>
            <w:shd w:val="clear" w:color="auto" w:fill="auto"/>
            <w:noWrap/>
            <w:vAlign w:val="bottom"/>
            <w:hideMark/>
          </w:tcPr>
          <w:p w14:paraId="7EE5F74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-2.3%</w:t>
            </w:r>
          </w:p>
        </w:tc>
        <w:tc>
          <w:tcPr>
            <w:tcW w:w="720" w:type="dxa"/>
            <w:tcBorders>
              <w:top w:val="single" w:sz="8" w:space="0" w:color="auto"/>
              <w:left w:val="nil"/>
              <w:bottom w:val="nil"/>
              <w:right w:val="single" w:sz="8" w:space="0" w:color="auto"/>
            </w:tcBorders>
            <w:shd w:val="clear" w:color="auto" w:fill="auto"/>
            <w:noWrap/>
            <w:vAlign w:val="bottom"/>
            <w:hideMark/>
          </w:tcPr>
          <w:p w14:paraId="574CEE4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-2.1%</w:t>
            </w:r>
          </w:p>
        </w:tc>
        <w:tc>
          <w:tcPr>
            <w:tcW w:w="810" w:type="dxa"/>
            <w:tcBorders>
              <w:top w:val="single" w:sz="8" w:space="0" w:color="auto"/>
              <w:left w:val="nil"/>
              <w:bottom w:val="nil"/>
              <w:right w:val="nil"/>
            </w:tcBorders>
            <w:shd w:val="clear" w:color="auto" w:fill="auto"/>
            <w:noWrap/>
            <w:vAlign w:val="bottom"/>
            <w:hideMark/>
          </w:tcPr>
          <w:p w14:paraId="3D5D371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-2.1%</w:t>
            </w:r>
          </w:p>
        </w:tc>
        <w:tc>
          <w:tcPr>
            <w:tcW w:w="720" w:type="dxa"/>
            <w:tcBorders>
              <w:top w:val="single" w:sz="8" w:space="0" w:color="auto"/>
              <w:left w:val="nil"/>
              <w:bottom w:val="nil"/>
              <w:right w:val="nil"/>
            </w:tcBorders>
            <w:shd w:val="clear" w:color="auto" w:fill="auto"/>
            <w:noWrap/>
            <w:vAlign w:val="bottom"/>
            <w:hideMark/>
          </w:tcPr>
          <w:p w14:paraId="3C1824E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-2.4%</w:t>
            </w:r>
          </w:p>
        </w:tc>
        <w:tc>
          <w:tcPr>
            <w:tcW w:w="810" w:type="dxa"/>
            <w:tcBorders>
              <w:top w:val="single" w:sz="8" w:space="0" w:color="auto"/>
              <w:left w:val="nil"/>
              <w:bottom w:val="nil"/>
              <w:right w:val="single" w:sz="8" w:space="0" w:color="auto"/>
            </w:tcBorders>
            <w:shd w:val="clear" w:color="auto" w:fill="auto"/>
            <w:noWrap/>
            <w:vAlign w:val="bottom"/>
            <w:hideMark/>
          </w:tcPr>
          <w:p w14:paraId="054CBC2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-2.2%</w:t>
            </w:r>
          </w:p>
        </w:tc>
        <w:tc>
          <w:tcPr>
            <w:tcW w:w="720" w:type="dxa"/>
            <w:tcBorders>
              <w:top w:val="single" w:sz="8" w:space="0" w:color="auto"/>
              <w:left w:val="nil"/>
              <w:bottom w:val="nil"/>
              <w:right w:val="nil"/>
            </w:tcBorders>
            <w:shd w:val="clear" w:color="auto" w:fill="auto"/>
            <w:noWrap/>
            <w:vAlign w:val="bottom"/>
            <w:hideMark/>
          </w:tcPr>
          <w:p w14:paraId="6BDB4F9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-2.3%</w:t>
            </w:r>
          </w:p>
        </w:tc>
        <w:tc>
          <w:tcPr>
            <w:tcW w:w="720" w:type="dxa"/>
            <w:tcBorders>
              <w:top w:val="single" w:sz="8" w:space="0" w:color="auto"/>
              <w:left w:val="nil"/>
              <w:bottom w:val="nil"/>
              <w:right w:val="nil"/>
            </w:tcBorders>
            <w:shd w:val="clear" w:color="auto" w:fill="auto"/>
            <w:noWrap/>
            <w:vAlign w:val="bottom"/>
            <w:hideMark/>
          </w:tcPr>
          <w:p w14:paraId="5789B79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-2.5%</w:t>
            </w:r>
          </w:p>
        </w:tc>
        <w:tc>
          <w:tcPr>
            <w:tcW w:w="720" w:type="dxa"/>
            <w:tcBorders>
              <w:top w:val="single" w:sz="8" w:space="0" w:color="auto"/>
              <w:left w:val="nil"/>
              <w:bottom w:val="nil"/>
              <w:right w:val="single" w:sz="8" w:space="0" w:color="auto"/>
            </w:tcBorders>
            <w:shd w:val="clear" w:color="auto" w:fill="auto"/>
            <w:noWrap/>
            <w:vAlign w:val="bottom"/>
            <w:hideMark/>
          </w:tcPr>
          <w:p w14:paraId="5953E97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-2.5%</w:t>
            </w:r>
          </w:p>
        </w:tc>
      </w:tr>
      <w:tr w:rsidR="00B26C0A" w:rsidRPr="00B26C0A" w14:paraId="60155BEE" w14:textId="77777777" w:rsidTr="00B26C0A">
        <w:trPr>
          <w:trHeight w:val="300"/>
        </w:trPr>
        <w:tc>
          <w:tcPr>
            <w:tcW w:w="3738" w:type="dxa"/>
            <w:tcBorders>
              <w:top w:val="nil"/>
              <w:left w:val="single" w:sz="8" w:space="0" w:color="auto"/>
              <w:bottom w:val="nil"/>
              <w:right w:val="single" w:sz="8" w:space="0" w:color="auto"/>
            </w:tcBorders>
            <w:shd w:val="clear" w:color="auto" w:fill="auto"/>
            <w:noWrap/>
            <w:vAlign w:val="bottom"/>
            <w:hideMark/>
          </w:tcPr>
          <w:p w14:paraId="5C0B0F0E"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RGB, mixed content, 1440p &amp; 1080p</w:t>
            </w:r>
          </w:p>
        </w:tc>
        <w:tc>
          <w:tcPr>
            <w:tcW w:w="852" w:type="dxa"/>
            <w:tcBorders>
              <w:top w:val="nil"/>
              <w:left w:val="nil"/>
              <w:bottom w:val="nil"/>
              <w:right w:val="nil"/>
            </w:tcBorders>
            <w:shd w:val="clear" w:color="auto" w:fill="auto"/>
            <w:noWrap/>
            <w:vAlign w:val="bottom"/>
            <w:hideMark/>
          </w:tcPr>
          <w:p w14:paraId="2F4D822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-0.8%</w:t>
            </w:r>
          </w:p>
        </w:tc>
        <w:tc>
          <w:tcPr>
            <w:tcW w:w="810" w:type="dxa"/>
            <w:tcBorders>
              <w:top w:val="nil"/>
              <w:left w:val="nil"/>
              <w:bottom w:val="nil"/>
              <w:right w:val="nil"/>
            </w:tcBorders>
            <w:shd w:val="clear" w:color="auto" w:fill="auto"/>
            <w:noWrap/>
            <w:vAlign w:val="bottom"/>
            <w:hideMark/>
          </w:tcPr>
          <w:p w14:paraId="4B87CD0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-0.8%</w:t>
            </w:r>
          </w:p>
        </w:tc>
        <w:tc>
          <w:tcPr>
            <w:tcW w:w="720" w:type="dxa"/>
            <w:tcBorders>
              <w:top w:val="nil"/>
              <w:left w:val="nil"/>
              <w:bottom w:val="nil"/>
              <w:right w:val="single" w:sz="8" w:space="0" w:color="auto"/>
            </w:tcBorders>
            <w:shd w:val="clear" w:color="auto" w:fill="auto"/>
            <w:noWrap/>
            <w:vAlign w:val="bottom"/>
            <w:hideMark/>
          </w:tcPr>
          <w:p w14:paraId="33D0F60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-0.9%</w:t>
            </w:r>
          </w:p>
        </w:tc>
        <w:tc>
          <w:tcPr>
            <w:tcW w:w="810" w:type="dxa"/>
            <w:tcBorders>
              <w:top w:val="nil"/>
              <w:left w:val="nil"/>
              <w:bottom w:val="nil"/>
              <w:right w:val="nil"/>
            </w:tcBorders>
            <w:shd w:val="clear" w:color="auto" w:fill="auto"/>
            <w:noWrap/>
            <w:vAlign w:val="bottom"/>
            <w:hideMark/>
          </w:tcPr>
          <w:p w14:paraId="727B7A1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-0.7%</w:t>
            </w:r>
          </w:p>
        </w:tc>
        <w:tc>
          <w:tcPr>
            <w:tcW w:w="720" w:type="dxa"/>
            <w:tcBorders>
              <w:top w:val="nil"/>
              <w:left w:val="nil"/>
              <w:bottom w:val="nil"/>
              <w:right w:val="nil"/>
            </w:tcBorders>
            <w:shd w:val="clear" w:color="auto" w:fill="auto"/>
            <w:noWrap/>
            <w:vAlign w:val="bottom"/>
            <w:hideMark/>
          </w:tcPr>
          <w:p w14:paraId="0608388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-0.9%</w:t>
            </w:r>
          </w:p>
        </w:tc>
        <w:tc>
          <w:tcPr>
            <w:tcW w:w="810" w:type="dxa"/>
            <w:tcBorders>
              <w:top w:val="nil"/>
              <w:left w:val="nil"/>
              <w:bottom w:val="nil"/>
              <w:right w:val="single" w:sz="8" w:space="0" w:color="auto"/>
            </w:tcBorders>
            <w:shd w:val="clear" w:color="auto" w:fill="auto"/>
            <w:noWrap/>
            <w:vAlign w:val="bottom"/>
            <w:hideMark/>
          </w:tcPr>
          <w:p w14:paraId="046E2B8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-0.8%</w:t>
            </w:r>
          </w:p>
        </w:tc>
        <w:tc>
          <w:tcPr>
            <w:tcW w:w="720" w:type="dxa"/>
            <w:tcBorders>
              <w:top w:val="nil"/>
              <w:left w:val="nil"/>
              <w:bottom w:val="nil"/>
              <w:right w:val="nil"/>
            </w:tcBorders>
            <w:shd w:val="clear" w:color="auto" w:fill="auto"/>
            <w:noWrap/>
            <w:vAlign w:val="bottom"/>
            <w:hideMark/>
          </w:tcPr>
          <w:p w14:paraId="1187A2C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-1.2%</w:t>
            </w:r>
          </w:p>
        </w:tc>
        <w:tc>
          <w:tcPr>
            <w:tcW w:w="720" w:type="dxa"/>
            <w:tcBorders>
              <w:top w:val="nil"/>
              <w:left w:val="nil"/>
              <w:bottom w:val="nil"/>
              <w:right w:val="nil"/>
            </w:tcBorders>
            <w:shd w:val="clear" w:color="auto" w:fill="auto"/>
            <w:noWrap/>
            <w:vAlign w:val="bottom"/>
            <w:hideMark/>
          </w:tcPr>
          <w:p w14:paraId="1B7C2E2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-1.2%</w:t>
            </w:r>
          </w:p>
        </w:tc>
        <w:tc>
          <w:tcPr>
            <w:tcW w:w="720" w:type="dxa"/>
            <w:tcBorders>
              <w:top w:val="nil"/>
              <w:left w:val="nil"/>
              <w:bottom w:val="nil"/>
              <w:right w:val="single" w:sz="8" w:space="0" w:color="auto"/>
            </w:tcBorders>
            <w:shd w:val="clear" w:color="auto" w:fill="auto"/>
            <w:noWrap/>
            <w:vAlign w:val="bottom"/>
            <w:hideMark/>
          </w:tcPr>
          <w:p w14:paraId="0603EFD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-1.3%</w:t>
            </w:r>
          </w:p>
        </w:tc>
      </w:tr>
      <w:tr w:rsidR="00B26C0A" w:rsidRPr="00B26C0A" w14:paraId="4BDC4327" w14:textId="77777777" w:rsidTr="00B26C0A">
        <w:trPr>
          <w:trHeight w:val="300"/>
        </w:trPr>
        <w:tc>
          <w:tcPr>
            <w:tcW w:w="3738" w:type="dxa"/>
            <w:tcBorders>
              <w:top w:val="nil"/>
              <w:left w:val="single" w:sz="8" w:space="0" w:color="auto"/>
              <w:bottom w:val="nil"/>
              <w:right w:val="single" w:sz="8" w:space="0" w:color="auto"/>
            </w:tcBorders>
            <w:shd w:val="clear" w:color="auto" w:fill="auto"/>
            <w:noWrap/>
            <w:vAlign w:val="bottom"/>
            <w:hideMark/>
          </w:tcPr>
          <w:p w14:paraId="2E749C38"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RGB, Animation, 720p</w:t>
            </w:r>
          </w:p>
        </w:tc>
        <w:tc>
          <w:tcPr>
            <w:tcW w:w="852" w:type="dxa"/>
            <w:tcBorders>
              <w:top w:val="nil"/>
              <w:left w:val="nil"/>
              <w:bottom w:val="nil"/>
              <w:right w:val="nil"/>
            </w:tcBorders>
            <w:shd w:val="clear" w:color="auto" w:fill="auto"/>
            <w:noWrap/>
            <w:vAlign w:val="bottom"/>
            <w:hideMark/>
          </w:tcPr>
          <w:p w14:paraId="4A99D34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810" w:type="dxa"/>
            <w:tcBorders>
              <w:top w:val="nil"/>
              <w:left w:val="nil"/>
              <w:bottom w:val="nil"/>
              <w:right w:val="nil"/>
            </w:tcBorders>
            <w:shd w:val="clear" w:color="auto" w:fill="auto"/>
            <w:noWrap/>
            <w:vAlign w:val="bottom"/>
            <w:hideMark/>
          </w:tcPr>
          <w:p w14:paraId="0A4A465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nil"/>
              <w:right w:val="single" w:sz="8" w:space="0" w:color="auto"/>
            </w:tcBorders>
            <w:shd w:val="clear" w:color="auto" w:fill="auto"/>
            <w:noWrap/>
            <w:vAlign w:val="bottom"/>
            <w:hideMark/>
          </w:tcPr>
          <w:p w14:paraId="5E788C3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810" w:type="dxa"/>
            <w:tcBorders>
              <w:top w:val="nil"/>
              <w:left w:val="nil"/>
              <w:bottom w:val="nil"/>
              <w:right w:val="nil"/>
            </w:tcBorders>
            <w:shd w:val="clear" w:color="auto" w:fill="auto"/>
            <w:noWrap/>
            <w:vAlign w:val="bottom"/>
            <w:hideMark/>
          </w:tcPr>
          <w:p w14:paraId="51A8A87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4E53F928"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810" w:type="dxa"/>
            <w:tcBorders>
              <w:top w:val="nil"/>
              <w:left w:val="nil"/>
              <w:bottom w:val="nil"/>
              <w:right w:val="single" w:sz="8" w:space="0" w:color="auto"/>
            </w:tcBorders>
            <w:shd w:val="clear" w:color="auto" w:fill="auto"/>
            <w:noWrap/>
            <w:vAlign w:val="bottom"/>
            <w:hideMark/>
          </w:tcPr>
          <w:p w14:paraId="068A4D2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nil"/>
              <w:right w:val="nil"/>
            </w:tcBorders>
            <w:shd w:val="clear" w:color="auto" w:fill="auto"/>
            <w:noWrap/>
            <w:vAlign w:val="bottom"/>
            <w:hideMark/>
          </w:tcPr>
          <w:p w14:paraId="02BE679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nil"/>
            </w:tcBorders>
            <w:shd w:val="clear" w:color="auto" w:fill="auto"/>
            <w:noWrap/>
            <w:vAlign w:val="bottom"/>
            <w:hideMark/>
          </w:tcPr>
          <w:p w14:paraId="5D9831C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-0.2%</w:t>
            </w:r>
          </w:p>
        </w:tc>
        <w:tc>
          <w:tcPr>
            <w:tcW w:w="720" w:type="dxa"/>
            <w:tcBorders>
              <w:top w:val="nil"/>
              <w:left w:val="nil"/>
              <w:bottom w:val="nil"/>
              <w:right w:val="single" w:sz="8" w:space="0" w:color="auto"/>
            </w:tcBorders>
            <w:shd w:val="clear" w:color="auto" w:fill="auto"/>
            <w:noWrap/>
            <w:vAlign w:val="bottom"/>
            <w:hideMark/>
          </w:tcPr>
          <w:p w14:paraId="32BB05D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r>
      <w:tr w:rsidR="00B26C0A" w:rsidRPr="00B26C0A" w14:paraId="097C51C7" w14:textId="77777777" w:rsidTr="00B26C0A">
        <w:trPr>
          <w:trHeight w:val="300"/>
        </w:trPr>
        <w:tc>
          <w:tcPr>
            <w:tcW w:w="3738" w:type="dxa"/>
            <w:tcBorders>
              <w:top w:val="nil"/>
              <w:left w:val="single" w:sz="8" w:space="0" w:color="auto"/>
              <w:bottom w:val="nil"/>
              <w:right w:val="single" w:sz="8" w:space="0" w:color="auto"/>
            </w:tcBorders>
            <w:shd w:val="clear" w:color="auto" w:fill="auto"/>
            <w:noWrap/>
            <w:vAlign w:val="bottom"/>
            <w:hideMark/>
          </w:tcPr>
          <w:p w14:paraId="5C090988"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RGB, camera captured, 1080p</w:t>
            </w:r>
          </w:p>
        </w:tc>
        <w:tc>
          <w:tcPr>
            <w:tcW w:w="852" w:type="dxa"/>
            <w:tcBorders>
              <w:top w:val="nil"/>
              <w:left w:val="nil"/>
              <w:bottom w:val="nil"/>
              <w:right w:val="nil"/>
            </w:tcBorders>
            <w:shd w:val="clear" w:color="auto" w:fill="auto"/>
            <w:noWrap/>
            <w:vAlign w:val="bottom"/>
            <w:hideMark/>
          </w:tcPr>
          <w:p w14:paraId="61BF827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810" w:type="dxa"/>
            <w:tcBorders>
              <w:top w:val="nil"/>
              <w:left w:val="nil"/>
              <w:bottom w:val="nil"/>
              <w:right w:val="nil"/>
            </w:tcBorders>
            <w:shd w:val="clear" w:color="auto" w:fill="auto"/>
            <w:noWrap/>
            <w:vAlign w:val="bottom"/>
            <w:hideMark/>
          </w:tcPr>
          <w:p w14:paraId="0AFDFEA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single" w:sz="8" w:space="0" w:color="auto"/>
            </w:tcBorders>
            <w:shd w:val="clear" w:color="auto" w:fill="auto"/>
            <w:noWrap/>
            <w:vAlign w:val="bottom"/>
            <w:hideMark/>
          </w:tcPr>
          <w:p w14:paraId="4D202A0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810" w:type="dxa"/>
            <w:tcBorders>
              <w:top w:val="nil"/>
              <w:left w:val="nil"/>
              <w:bottom w:val="nil"/>
              <w:right w:val="nil"/>
            </w:tcBorders>
            <w:shd w:val="clear" w:color="auto" w:fill="auto"/>
            <w:noWrap/>
            <w:vAlign w:val="bottom"/>
            <w:hideMark/>
          </w:tcPr>
          <w:p w14:paraId="65FA5AE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nil"/>
              <w:right w:val="nil"/>
            </w:tcBorders>
            <w:shd w:val="clear" w:color="auto" w:fill="auto"/>
            <w:noWrap/>
            <w:vAlign w:val="bottom"/>
            <w:hideMark/>
          </w:tcPr>
          <w:p w14:paraId="507E983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810" w:type="dxa"/>
            <w:tcBorders>
              <w:top w:val="nil"/>
              <w:left w:val="nil"/>
              <w:bottom w:val="nil"/>
              <w:right w:val="single" w:sz="8" w:space="0" w:color="auto"/>
            </w:tcBorders>
            <w:shd w:val="clear" w:color="auto" w:fill="auto"/>
            <w:noWrap/>
            <w:vAlign w:val="bottom"/>
            <w:hideMark/>
          </w:tcPr>
          <w:p w14:paraId="23A1CA8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nil"/>
              <w:right w:val="nil"/>
            </w:tcBorders>
            <w:shd w:val="clear" w:color="auto" w:fill="auto"/>
            <w:noWrap/>
            <w:vAlign w:val="bottom"/>
            <w:hideMark/>
          </w:tcPr>
          <w:p w14:paraId="10E34309"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nil"/>
              <w:right w:val="nil"/>
            </w:tcBorders>
            <w:shd w:val="clear" w:color="auto" w:fill="auto"/>
            <w:noWrap/>
            <w:vAlign w:val="bottom"/>
            <w:hideMark/>
          </w:tcPr>
          <w:p w14:paraId="798F674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nil"/>
              <w:right w:val="single" w:sz="8" w:space="0" w:color="auto"/>
            </w:tcBorders>
            <w:shd w:val="clear" w:color="auto" w:fill="auto"/>
            <w:noWrap/>
            <w:vAlign w:val="bottom"/>
            <w:hideMark/>
          </w:tcPr>
          <w:p w14:paraId="0D7981F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r>
      <w:tr w:rsidR="00B26C0A" w:rsidRPr="00B26C0A" w14:paraId="691208EE" w14:textId="77777777" w:rsidTr="00B26C0A">
        <w:trPr>
          <w:trHeight w:val="300"/>
        </w:trPr>
        <w:tc>
          <w:tcPr>
            <w:tcW w:w="3738" w:type="dxa"/>
            <w:tcBorders>
              <w:top w:val="nil"/>
              <w:left w:val="single" w:sz="8" w:space="0" w:color="auto"/>
              <w:bottom w:val="nil"/>
              <w:right w:val="single" w:sz="8" w:space="0" w:color="auto"/>
            </w:tcBorders>
            <w:shd w:val="clear" w:color="auto" w:fill="auto"/>
            <w:noWrap/>
            <w:vAlign w:val="bottom"/>
            <w:hideMark/>
          </w:tcPr>
          <w:p w14:paraId="0159FFBC"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YUV, text &amp; graphics with motion, 1080p &amp; 720p</w:t>
            </w:r>
          </w:p>
        </w:tc>
        <w:tc>
          <w:tcPr>
            <w:tcW w:w="852" w:type="dxa"/>
            <w:tcBorders>
              <w:top w:val="nil"/>
              <w:left w:val="nil"/>
              <w:bottom w:val="nil"/>
              <w:right w:val="nil"/>
            </w:tcBorders>
            <w:shd w:val="clear" w:color="auto" w:fill="auto"/>
            <w:noWrap/>
            <w:vAlign w:val="bottom"/>
            <w:hideMark/>
          </w:tcPr>
          <w:p w14:paraId="74B48AD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-2.3%</w:t>
            </w:r>
          </w:p>
        </w:tc>
        <w:tc>
          <w:tcPr>
            <w:tcW w:w="810" w:type="dxa"/>
            <w:tcBorders>
              <w:top w:val="nil"/>
              <w:left w:val="nil"/>
              <w:bottom w:val="nil"/>
              <w:right w:val="nil"/>
            </w:tcBorders>
            <w:shd w:val="clear" w:color="auto" w:fill="auto"/>
            <w:noWrap/>
            <w:vAlign w:val="bottom"/>
            <w:hideMark/>
          </w:tcPr>
          <w:p w14:paraId="4D4029A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-2.3%</w:t>
            </w:r>
          </w:p>
        </w:tc>
        <w:tc>
          <w:tcPr>
            <w:tcW w:w="720" w:type="dxa"/>
            <w:tcBorders>
              <w:top w:val="nil"/>
              <w:left w:val="nil"/>
              <w:bottom w:val="nil"/>
              <w:right w:val="single" w:sz="8" w:space="0" w:color="auto"/>
            </w:tcBorders>
            <w:shd w:val="clear" w:color="auto" w:fill="auto"/>
            <w:noWrap/>
            <w:vAlign w:val="bottom"/>
            <w:hideMark/>
          </w:tcPr>
          <w:p w14:paraId="318A201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-2.2%</w:t>
            </w:r>
          </w:p>
        </w:tc>
        <w:tc>
          <w:tcPr>
            <w:tcW w:w="810" w:type="dxa"/>
            <w:tcBorders>
              <w:top w:val="nil"/>
              <w:left w:val="nil"/>
              <w:bottom w:val="nil"/>
              <w:right w:val="nil"/>
            </w:tcBorders>
            <w:shd w:val="clear" w:color="auto" w:fill="auto"/>
            <w:noWrap/>
            <w:vAlign w:val="bottom"/>
            <w:hideMark/>
          </w:tcPr>
          <w:p w14:paraId="1AFCFB7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-2.2%</w:t>
            </w:r>
          </w:p>
        </w:tc>
        <w:tc>
          <w:tcPr>
            <w:tcW w:w="720" w:type="dxa"/>
            <w:tcBorders>
              <w:top w:val="nil"/>
              <w:left w:val="nil"/>
              <w:bottom w:val="nil"/>
              <w:right w:val="nil"/>
            </w:tcBorders>
            <w:shd w:val="clear" w:color="auto" w:fill="auto"/>
            <w:noWrap/>
            <w:vAlign w:val="bottom"/>
            <w:hideMark/>
          </w:tcPr>
          <w:p w14:paraId="76474B5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-2.5%</w:t>
            </w:r>
          </w:p>
        </w:tc>
        <w:tc>
          <w:tcPr>
            <w:tcW w:w="810" w:type="dxa"/>
            <w:tcBorders>
              <w:top w:val="nil"/>
              <w:left w:val="nil"/>
              <w:bottom w:val="nil"/>
              <w:right w:val="single" w:sz="8" w:space="0" w:color="auto"/>
            </w:tcBorders>
            <w:shd w:val="clear" w:color="auto" w:fill="auto"/>
            <w:noWrap/>
            <w:vAlign w:val="bottom"/>
            <w:hideMark/>
          </w:tcPr>
          <w:p w14:paraId="2822E76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-2.4%</w:t>
            </w:r>
          </w:p>
        </w:tc>
        <w:tc>
          <w:tcPr>
            <w:tcW w:w="720" w:type="dxa"/>
            <w:tcBorders>
              <w:top w:val="nil"/>
              <w:left w:val="nil"/>
              <w:bottom w:val="nil"/>
              <w:right w:val="nil"/>
            </w:tcBorders>
            <w:shd w:val="clear" w:color="auto" w:fill="auto"/>
            <w:noWrap/>
            <w:vAlign w:val="bottom"/>
            <w:hideMark/>
          </w:tcPr>
          <w:p w14:paraId="5E154D1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-2.5%</w:t>
            </w:r>
          </w:p>
        </w:tc>
        <w:tc>
          <w:tcPr>
            <w:tcW w:w="720" w:type="dxa"/>
            <w:tcBorders>
              <w:top w:val="nil"/>
              <w:left w:val="nil"/>
              <w:bottom w:val="nil"/>
              <w:right w:val="nil"/>
            </w:tcBorders>
            <w:shd w:val="clear" w:color="auto" w:fill="auto"/>
            <w:noWrap/>
            <w:vAlign w:val="bottom"/>
            <w:hideMark/>
          </w:tcPr>
          <w:p w14:paraId="723B34E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-2.5%</w:t>
            </w:r>
          </w:p>
        </w:tc>
        <w:tc>
          <w:tcPr>
            <w:tcW w:w="720" w:type="dxa"/>
            <w:tcBorders>
              <w:top w:val="nil"/>
              <w:left w:val="nil"/>
              <w:bottom w:val="nil"/>
              <w:right w:val="single" w:sz="8" w:space="0" w:color="auto"/>
            </w:tcBorders>
            <w:shd w:val="clear" w:color="auto" w:fill="auto"/>
            <w:noWrap/>
            <w:vAlign w:val="bottom"/>
            <w:hideMark/>
          </w:tcPr>
          <w:p w14:paraId="646A9CE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-2.4%</w:t>
            </w:r>
          </w:p>
        </w:tc>
      </w:tr>
      <w:tr w:rsidR="00B26C0A" w:rsidRPr="00B26C0A" w14:paraId="24C9256B" w14:textId="77777777" w:rsidTr="00B26C0A">
        <w:trPr>
          <w:trHeight w:val="300"/>
        </w:trPr>
        <w:tc>
          <w:tcPr>
            <w:tcW w:w="3738" w:type="dxa"/>
            <w:tcBorders>
              <w:top w:val="nil"/>
              <w:left w:val="single" w:sz="8" w:space="0" w:color="auto"/>
              <w:bottom w:val="nil"/>
              <w:right w:val="single" w:sz="8" w:space="0" w:color="auto"/>
            </w:tcBorders>
            <w:shd w:val="clear" w:color="auto" w:fill="auto"/>
            <w:noWrap/>
            <w:vAlign w:val="bottom"/>
            <w:hideMark/>
          </w:tcPr>
          <w:p w14:paraId="73ED8972"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YUV, mixed content, 1440p &amp; 1080p</w:t>
            </w:r>
          </w:p>
        </w:tc>
        <w:tc>
          <w:tcPr>
            <w:tcW w:w="852" w:type="dxa"/>
            <w:tcBorders>
              <w:top w:val="nil"/>
              <w:left w:val="nil"/>
              <w:bottom w:val="nil"/>
              <w:right w:val="nil"/>
            </w:tcBorders>
            <w:shd w:val="clear" w:color="auto" w:fill="auto"/>
            <w:noWrap/>
            <w:vAlign w:val="bottom"/>
            <w:hideMark/>
          </w:tcPr>
          <w:p w14:paraId="7ABEC555"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-1.3%</w:t>
            </w:r>
          </w:p>
        </w:tc>
        <w:tc>
          <w:tcPr>
            <w:tcW w:w="810" w:type="dxa"/>
            <w:tcBorders>
              <w:top w:val="nil"/>
              <w:left w:val="nil"/>
              <w:bottom w:val="nil"/>
              <w:right w:val="nil"/>
            </w:tcBorders>
            <w:shd w:val="clear" w:color="auto" w:fill="auto"/>
            <w:noWrap/>
            <w:vAlign w:val="bottom"/>
            <w:hideMark/>
          </w:tcPr>
          <w:p w14:paraId="03A555E1"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-1.2%</w:t>
            </w:r>
          </w:p>
        </w:tc>
        <w:tc>
          <w:tcPr>
            <w:tcW w:w="720" w:type="dxa"/>
            <w:tcBorders>
              <w:top w:val="nil"/>
              <w:left w:val="nil"/>
              <w:bottom w:val="nil"/>
              <w:right w:val="single" w:sz="8" w:space="0" w:color="auto"/>
            </w:tcBorders>
            <w:shd w:val="clear" w:color="auto" w:fill="auto"/>
            <w:noWrap/>
            <w:vAlign w:val="bottom"/>
            <w:hideMark/>
          </w:tcPr>
          <w:p w14:paraId="78DC3FE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-1.3%</w:t>
            </w:r>
          </w:p>
        </w:tc>
        <w:tc>
          <w:tcPr>
            <w:tcW w:w="810" w:type="dxa"/>
            <w:tcBorders>
              <w:top w:val="nil"/>
              <w:left w:val="nil"/>
              <w:bottom w:val="nil"/>
              <w:right w:val="nil"/>
            </w:tcBorders>
            <w:shd w:val="clear" w:color="auto" w:fill="auto"/>
            <w:noWrap/>
            <w:vAlign w:val="bottom"/>
            <w:hideMark/>
          </w:tcPr>
          <w:p w14:paraId="348D40D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-1.1%</w:t>
            </w:r>
          </w:p>
        </w:tc>
        <w:tc>
          <w:tcPr>
            <w:tcW w:w="720" w:type="dxa"/>
            <w:tcBorders>
              <w:top w:val="nil"/>
              <w:left w:val="nil"/>
              <w:bottom w:val="nil"/>
              <w:right w:val="nil"/>
            </w:tcBorders>
            <w:shd w:val="clear" w:color="auto" w:fill="auto"/>
            <w:noWrap/>
            <w:vAlign w:val="bottom"/>
            <w:hideMark/>
          </w:tcPr>
          <w:p w14:paraId="29FE292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-1.1%</w:t>
            </w:r>
          </w:p>
        </w:tc>
        <w:tc>
          <w:tcPr>
            <w:tcW w:w="810" w:type="dxa"/>
            <w:tcBorders>
              <w:top w:val="nil"/>
              <w:left w:val="nil"/>
              <w:bottom w:val="nil"/>
              <w:right w:val="single" w:sz="8" w:space="0" w:color="auto"/>
            </w:tcBorders>
            <w:shd w:val="clear" w:color="auto" w:fill="auto"/>
            <w:noWrap/>
            <w:vAlign w:val="bottom"/>
            <w:hideMark/>
          </w:tcPr>
          <w:p w14:paraId="167D0F2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-1.3%</w:t>
            </w:r>
          </w:p>
        </w:tc>
        <w:tc>
          <w:tcPr>
            <w:tcW w:w="720" w:type="dxa"/>
            <w:tcBorders>
              <w:top w:val="nil"/>
              <w:left w:val="nil"/>
              <w:bottom w:val="nil"/>
              <w:right w:val="nil"/>
            </w:tcBorders>
            <w:shd w:val="clear" w:color="auto" w:fill="auto"/>
            <w:noWrap/>
            <w:vAlign w:val="bottom"/>
            <w:hideMark/>
          </w:tcPr>
          <w:p w14:paraId="56BB83D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-1.2%</w:t>
            </w:r>
          </w:p>
        </w:tc>
        <w:tc>
          <w:tcPr>
            <w:tcW w:w="720" w:type="dxa"/>
            <w:tcBorders>
              <w:top w:val="nil"/>
              <w:left w:val="nil"/>
              <w:bottom w:val="nil"/>
              <w:right w:val="nil"/>
            </w:tcBorders>
            <w:shd w:val="clear" w:color="auto" w:fill="auto"/>
            <w:noWrap/>
            <w:vAlign w:val="bottom"/>
            <w:hideMark/>
          </w:tcPr>
          <w:p w14:paraId="72BEABAB"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-1.0%</w:t>
            </w:r>
          </w:p>
        </w:tc>
        <w:tc>
          <w:tcPr>
            <w:tcW w:w="720" w:type="dxa"/>
            <w:tcBorders>
              <w:top w:val="nil"/>
              <w:left w:val="nil"/>
              <w:bottom w:val="nil"/>
              <w:right w:val="single" w:sz="8" w:space="0" w:color="auto"/>
            </w:tcBorders>
            <w:shd w:val="clear" w:color="auto" w:fill="auto"/>
            <w:noWrap/>
            <w:vAlign w:val="bottom"/>
            <w:hideMark/>
          </w:tcPr>
          <w:p w14:paraId="17CCBF0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-1.2%</w:t>
            </w:r>
          </w:p>
        </w:tc>
      </w:tr>
      <w:tr w:rsidR="00B26C0A" w:rsidRPr="00B26C0A" w14:paraId="1F221C4E" w14:textId="77777777" w:rsidTr="00B26C0A">
        <w:trPr>
          <w:trHeight w:val="300"/>
        </w:trPr>
        <w:tc>
          <w:tcPr>
            <w:tcW w:w="3738" w:type="dxa"/>
            <w:tcBorders>
              <w:top w:val="nil"/>
              <w:left w:val="single" w:sz="8" w:space="0" w:color="auto"/>
              <w:bottom w:val="nil"/>
              <w:right w:val="single" w:sz="8" w:space="0" w:color="auto"/>
            </w:tcBorders>
            <w:shd w:val="clear" w:color="auto" w:fill="auto"/>
            <w:noWrap/>
            <w:vAlign w:val="bottom"/>
            <w:hideMark/>
          </w:tcPr>
          <w:p w14:paraId="53AD4459"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YUV, Animation, 720p</w:t>
            </w:r>
          </w:p>
        </w:tc>
        <w:tc>
          <w:tcPr>
            <w:tcW w:w="852" w:type="dxa"/>
            <w:tcBorders>
              <w:top w:val="nil"/>
              <w:left w:val="nil"/>
              <w:bottom w:val="nil"/>
              <w:right w:val="nil"/>
            </w:tcBorders>
            <w:shd w:val="clear" w:color="auto" w:fill="auto"/>
            <w:noWrap/>
            <w:vAlign w:val="bottom"/>
            <w:hideMark/>
          </w:tcPr>
          <w:p w14:paraId="3923F94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-0.3%</w:t>
            </w:r>
          </w:p>
        </w:tc>
        <w:tc>
          <w:tcPr>
            <w:tcW w:w="810" w:type="dxa"/>
            <w:tcBorders>
              <w:top w:val="nil"/>
              <w:left w:val="nil"/>
              <w:bottom w:val="nil"/>
              <w:right w:val="nil"/>
            </w:tcBorders>
            <w:shd w:val="clear" w:color="auto" w:fill="auto"/>
            <w:noWrap/>
            <w:vAlign w:val="bottom"/>
            <w:hideMark/>
          </w:tcPr>
          <w:p w14:paraId="341FD930"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-0.5%</w:t>
            </w:r>
          </w:p>
        </w:tc>
        <w:tc>
          <w:tcPr>
            <w:tcW w:w="720" w:type="dxa"/>
            <w:tcBorders>
              <w:top w:val="nil"/>
              <w:left w:val="nil"/>
              <w:bottom w:val="nil"/>
              <w:right w:val="single" w:sz="8" w:space="0" w:color="auto"/>
            </w:tcBorders>
            <w:shd w:val="clear" w:color="auto" w:fill="auto"/>
            <w:noWrap/>
            <w:vAlign w:val="bottom"/>
            <w:hideMark/>
          </w:tcPr>
          <w:p w14:paraId="44DBD49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-0.5%</w:t>
            </w:r>
          </w:p>
        </w:tc>
        <w:tc>
          <w:tcPr>
            <w:tcW w:w="810" w:type="dxa"/>
            <w:tcBorders>
              <w:top w:val="nil"/>
              <w:left w:val="nil"/>
              <w:bottom w:val="nil"/>
              <w:right w:val="nil"/>
            </w:tcBorders>
            <w:shd w:val="clear" w:color="auto" w:fill="auto"/>
            <w:noWrap/>
            <w:vAlign w:val="bottom"/>
            <w:hideMark/>
          </w:tcPr>
          <w:p w14:paraId="407769A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-0.2%</w:t>
            </w:r>
          </w:p>
        </w:tc>
        <w:tc>
          <w:tcPr>
            <w:tcW w:w="720" w:type="dxa"/>
            <w:tcBorders>
              <w:top w:val="nil"/>
              <w:left w:val="nil"/>
              <w:bottom w:val="nil"/>
              <w:right w:val="nil"/>
            </w:tcBorders>
            <w:shd w:val="clear" w:color="auto" w:fill="auto"/>
            <w:noWrap/>
            <w:vAlign w:val="bottom"/>
            <w:hideMark/>
          </w:tcPr>
          <w:p w14:paraId="401C88A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-0.6%</w:t>
            </w:r>
          </w:p>
        </w:tc>
        <w:tc>
          <w:tcPr>
            <w:tcW w:w="810" w:type="dxa"/>
            <w:tcBorders>
              <w:top w:val="nil"/>
              <w:left w:val="nil"/>
              <w:bottom w:val="nil"/>
              <w:right w:val="single" w:sz="8" w:space="0" w:color="auto"/>
            </w:tcBorders>
            <w:shd w:val="clear" w:color="auto" w:fill="auto"/>
            <w:noWrap/>
            <w:vAlign w:val="bottom"/>
            <w:hideMark/>
          </w:tcPr>
          <w:p w14:paraId="21B4355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-0.7%</w:t>
            </w:r>
          </w:p>
        </w:tc>
        <w:tc>
          <w:tcPr>
            <w:tcW w:w="720" w:type="dxa"/>
            <w:tcBorders>
              <w:top w:val="nil"/>
              <w:left w:val="nil"/>
              <w:bottom w:val="nil"/>
              <w:right w:val="nil"/>
            </w:tcBorders>
            <w:shd w:val="clear" w:color="auto" w:fill="auto"/>
            <w:noWrap/>
            <w:vAlign w:val="bottom"/>
            <w:hideMark/>
          </w:tcPr>
          <w:p w14:paraId="196FBC1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-0.2%</w:t>
            </w:r>
          </w:p>
        </w:tc>
        <w:tc>
          <w:tcPr>
            <w:tcW w:w="720" w:type="dxa"/>
            <w:tcBorders>
              <w:top w:val="nil"/>
              <w:left w:val="nil"/>
              <w:bottom w:val="nil"/>
              <w:right w:val="nil"/>
            </w:tcBorders>
            <w:shd w:val="clear" w:color="auto" w:fill="auto"/>
            <w:noWrap/>
            <w:vAlign w:val="bottom"/>
            <w:hideMark/>
          </w:tcPr>
          <w:p w14:paraId="6E8FF554"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-0.8%</w:t>
            </w:r>
          </w:p>
        </w:tc>
        <w:tc>
          <w:tcPr>
            <w:tcW w:w="720" w:type="dxa"/>
            <w:tcBorders>
              <w:top w:val="nil"/>
              <w:left w:val="nil"/>
              <w:bottom w:val="nil"/>
              <w:right w:val="single" w:sz="8" w:space="0" w:color="auto"/>
            </w:tcBorders>
            <w:shd w:val="clear" w:color="auto" w:fill="auto"/>
            <w:noWrap/>
            <w:vAlign w:val="bottom"/>
            <w:hideMark/>
          </w:tcPr>
          <w:p w14:paraId="23C38716"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-0.4%</w:t>
            </w:r>
          </w:p>
        </w:tc>
      </w:tr>
      <w:tr w:rsidR="00B26C0A" w:rsidRPr="00B26C0A" w14:paraId="5FD3EC53" w14:textId="77777777" w:rsidTr="00B26C0A">
        <w:trPr>
          <w:trHeight w:val="315"/>
        </w:trPr>
        <w:tc>
          <w:tcPr>
            <w:tcW w:w="3738" w:type="dxa"/>
            <w:tcBorders>
              <w:top w:val="nil"/>
              <w:left w:val="single" w:sz="8" w:space="0" w:color="auto"/>
              <w:bottom w:val="single" w:sz="8" w:space="0" w:color="auto"/>
              <w:right w:val="single" w:sz="8" w:space="0" w:color="auto"/>
            </w:tcBorders>
            <w:shd w:val="clear" w:color="auto" w:fill="auto"/>
            <w:noWrap/>
            <w:vAlign w:val="bottom"/>
            <w:hideMark/>
          </w:tcPr>
          <w:p w14:paraId="7AA4907C" w14:textId="77777777" w:rsidR="00B26C0A" w:rsidRPr="00B26C0A" w:rsidRDefault="00B26C0A" w:rsidP="00B26C0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YUV, camera captured, 1080p</w:t>
            </w:r>
          </w:p>
        </w:tc>
        <w:tc>
          <w:tcPr>
            <w:tcW w:w="852" w:type="dxa"/>
            <w:tcBorders>
              <w:top w:val="nil"/>
              <w:left w:val="nil"/>
              <w:bottom w:val="single" w:sz="8" w:space="0" w:color="auto"/>
              <w:right w:val="nil"/>
            </w:tcBorders>
            <w:shd w:val="clear" w:color="auto" w:fill="auto"/>
            <w:noWrap/>
            <w:vAlign w:val="bottom"/>
            <w:hideMark/>
          </w:tcPr>
          <w:p w14:paraId="1647CF13"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810" w:type="dxa"/>
            <w:tcBorders>
              <w:top w:val="nil"/>
              <w:left w:val="nil"/>
              <w:bottom w:val="single" w:sz="8" w:space="0" w:color="auto"/>
              <w:right w:val="nil"/>
            </w:tcBorders>
            <w:shd w:val="clear" w:color="auto" w:fill="auto"/>
            <w:noWrap/>
            <w:vAlign w:val="bottom"/>
            <w:hideMark/>
          </w:tcPr>
          <w:p w14:paraId="5BDFC047"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-0.2%</w:t>
            </w:r>
          </w:p>
        </w:tc>
        <w:tc>
          <w:tcPr>
            <w:tcW w:w="720" w:type="dxa"/>
            <w:tcBorders>
              <w:top w:val="nil"/>
              <w:left w:val="nil"/>
              <w:bottom w:val="single" w:sz="8" w:space="0" w:color="auto"/>
              <w:right w:val="single" w:sz="8" w:space="0" w:color="auto"/>
            </w:tcBorders>
            <w:shd w:val="clear" w:color="auto" w:fill="auto"/>
            <w:noWrap/>
            <w:vAlign w:val="bottom"/>
            <w:hideMark/>
          </w:tcPr>
          <w:p w14:paraId="31E03C5C"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-0.2%</w:t>
            </w:r>
          </w:p>
        </w:tc>
        <w:tc>
          <w:tcPr>
            <w:tcW w:w="810" w:type="dxa"/>
            <w:tcBorders>
              <w:top w:val="nil"/>
              <w:left w:val="nil"/>
              <w:bottom w:val="single" w:sz="8" w:space="0" w:color="auto"/>
              <w:right w:val="nil"/>
            </w:tcBorders>
            <w:shd w:val="clear" w:color="auto" w:fill="auto"/>
            <w:noWrap/>
            <w:vAlign w:val="bottom"/>
            <w:hideMark/>
          </w:tcPr>
          <w:p w14:paraId="027863BA"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single" w:sz="8" w:space="0" w:color="auto"/>
              <w:right w:val="nil"/>
            </w:tcBorders>
            <w:shd w:val="clear" w:color="auto" w:fill="auto"/>
            <w:noWrap/>
            <w:vAlign w:val="bottom"/>
            <w:hideMark/>
          </w:tcPr>
          <w:p w14:paraId="5F9682ED"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-0.2%</w:t>
            </w:r>
          </w:p>
        </w:tc>
        <w:tc>
          <w:tcPr>
            <w:tcW w:w="810" w:type="dxa"/>
            <w:tcBorders>
              <w:top w:val="nil"/>
              <w:left w:val="nil"/>
              <w:bottom w:val="single" w:sz="8" w:space="0" w:color="auto"/>
              <w:right w:val="single" w:sz="8" w:space="0" w:color="auto"/>
            </w:tcBorders>
            <w:shd w:val="clear" w:color="auto" w:fill="auto"/>
            <w:noWrap/>
            <w:vAlign w:val="bottom"/>
            <w:hideMark/>
          </w:tcPr>
          <w:p w14:paraId="2C29AC52"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-0.4%</w:t>
            </w:r>
          </w:p>
        </w:tc>
        <w:tc>
          <w:tcPr>
            <w:tcW w:w="720" w:type="dxa"/>
            <w:tcBorders>
              <w:top w:val="nil"/>
              <w:left w:val="nil"/>
              <w:bottom w:val="single" w:sz="8" w:space="0" w:color="auto"/>
              <w:right w:val="nil"/>
            </w:tcBorders>
            <w:shd w:val="clear" w:color="auto" w:fill="auto"/>
            <w:noWrap/>
            <w:vAlign w:val="bottom"/>
            <w:hideMark/>
          </w:tcPr>
          <w:p w14:paraId="55C497A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0.0%</w:t>
            </w:r>
          </w:p>
        </w:tc>
        <w:tc>
          <w:tcPr>
            <w:tcW w:w="720" w:type="dxa"/>
            <w:tcBorders>
              <w:top w:val="nil"/>
              <w:left w:val="nil"/>
              <w:bottom w:val="single" w:sz="8" w:space="0" w:color="auto"/>
              <w:right w:val="nil"/>
            </w:tcBorders>
            <w:shd w:val="clear" w:color="auto" w:fill="auto"/>
            <w:noWrap/>
            <w:vAlign w:val="bottom"/>
            <w:hideMark/>
          </w:tcPr>
          <w:p w14:paraId="71FC02DE"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0.1%</w:t>
            </w:r>
          </w:p>
        </w:tc>
        <w:tc>
          <w:tcPr>
            <w:tcW w:w="720" w:type="dxa"/>
            <w:tcBorders>
              <w:top w:val="nil"/>
              <w:left w:val="nil"/>
              <w:bottom w:val="single" w:sz="8" w:space="0" w:color="auto"/>
              <w:right w:val="single" w:sz="8" w:space="0" w:color="auto"/>
            </w:tcBorders>
            <w:shd w:val="clear" w:color="auto" w:fill="auto"/>
            <w:noWrap/>
            <w:vAlign w:val="bottom"/>
            <w:hideMark/>
          </w:tcPr>
          <w:p w14:paraId="6C06E6DF" w14:textId="77777777" w:rsidR="00B26C0A" w:rsidRPr="00B26C0A" w:rsidRDefault="00B26C0A" w:rsidP="00B26C0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zh-CN"/>
              </w:rPr>
            </w:pPr>
            <w:r w:rsidRPr="00B26C0A">
              <w:rPr>
                <w:rFonts w:ascii="Arial" w:eastAsia="Times New Roman" w:hAnsi="Arial" w:cs="Arial"/>
                <w:color w:val="000000"/>
                <w:sz w:val="16"/>
                <w:szCs w:val="16"/>
                <w:lang w:eastAsia="zh-CN"/>
              </w:rPr>
              <w:t>-0.3%</w:t>
            </w:r>
          </w:p>
        </w:tc>
      </w:tr>
    </w:tbl>
    <w:p w14:paraId="601E1AF8" w14:textId="77777777" w:rsidR="00C5133F" w:rsidRDefault="00C5133F" w:rsidP="00C5133F"/>
    <w:p w14:paraId="7DFD8EBB"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035998B1" w14:textId="77777777" w:rsidR="00712F60" w:rsidRDefault="00F35982" w:rsidP="00712F60">
      <w:pPr>
        <w:jc w:val="both"/>
        <w:rPr>
          <w:b/>
          <w:szCs w:val="22"/>
        </w:rPr>
      </w:pPr>
      <w:r>
        <w:rPr>
          <w:b/>
          <w:szCs w:val="22"/>
        </w:rPr>
        <w:t xml:space="preserve">InterDigital Communications, </w:t>
      </w:r>
      <w:r w:rsidR="000519EF">
        <w:rPr>
          <w:b/>
          <w:szCs w:val="22"/>
        </w:rPr>
        <w:t xml:space="preserve">Inc.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w:t>
      </w:r>
      <w:r>
        <w:rPr>
          <w:b/>
          <w:szCs w:val="22"/>
        </w:rPr>
        <w:lastRenderedPageBreak/>
        <w:t>| ISO/IEC International Standard</w:t>
      </w:r>
      <w:r w:rsidRPr="00A01439">
        <w:rPr>
          <w:b/>
          <w:szCs w:val="22"/>
        </w:rPr>
        <w:t xml:space="preserve"> (per box 2 of the ITU-T/ITU-R/ISO/IEC patent statement and licensing declaration form).</w:t>
      </w:r>
    </w:p>
    <w:p w14:paraId="1F43826A" w14:textId="77777777" w:rsidR="00F35982" w:rsidRDefault="00F35982" w:rsidP="00712F60">
      <w:pPr>
        <w:jc w:val="both"/>
        <w:rPr>
          <w:szCs w:val="22"/>
          <w:lang w:val="en-CA"/>
        </w:rPr>
      </w:pPr>
    </w:p>
    <w:p w14:paraId="7BEED440" w14:textId="77777777" w:rsidR="00F35982" w:rsidRPr="00855F5E" w:rsidRDefault="00F35982" w:rsidP="00F35982">
      <w:pPr>
        <w:pStyle w:val="Heading1"/>
        <w:numPr>
          <w:ilvl w:val="0"/>
          <w:numId w:val="0"/>
        </w:numPr>
        <w:jc w:val="both"/>
      </w:pPr>
      <w:bookmarkStart w:id="118" w:name="_Toc258950902"/>
      <w:bookmarkStart w:id="119" w:name="_Toc341951835"/>
      <w:r w:rsidRPr="00855F5E">
        <w:rPr>
          <w:rFonts w:hint="eastAsia"/>
        </w:rPr>
        <w:t>References</w:t>
      </w:r>
      <w:bookmarkEnd w:id="118"/>
      <w:bookmarkEnd w:id="119"/>
    </w:p>
    <w:p w14:paraId="1451A0DA" w14:textId="77777777" w:rsidR="00F74E6D" w:rsidRDefault="00E33222" w:rsidP="00F74E6D">
      <w:pPr>
        <w:pStyle w:val="SPIEreferencelisting"/>
        <w:rPr>
          <w:sz w:val="22"/>
          <w:szCs w:val="22"/>
        </w:rPr>
      </w:pPr>
      <w:bookmarkStart w:id="120" w:name="_Ref398029621"/>
      <w:bookmarkStart w:id="121" w:name="_Ref390434232"/>
      <w:bookmarkStart w:id="122" w:name="_Ref400108692"/>
      <w:r>
        <w:rPr>
          <w:sz w:val="22"/>
          <w:szCs w:val="22"/>
        </w:rPr>
        <w:t>H. Yu, R. Cohen, K. Rapaka, J. Xu,</w:t>
      </w:r>
      <w:r w:rsidR="00F74E6D" w:rsidRPr="00722FC2">
        <w:rPr>
          <w:sz w:val="22"/>
          <w:szCs w:val="22"/>
        </w:rPr>
        <w:t xml:space="preserve"> “</w:t>
      </w:r>
      <w:r w:rsidRPr="00E33222">
        <w:rPr>
          <w:sz w:val="22"/>
          <w:szCs w:val="22"/>
        </w:rPr>
        <w:t>Common Test Conditions for Screen Content Coding</w:t>
      </w:r>
      <w:r w:rsidR="00F74E6D" w:rsidRPr="00722FC2">
        <w:rPr>
          <w:sz w:val="22"/>
          <w:szCs w:val="22"/>
        </w:rPr>
        <w:t>”, JCTVC-</w:t>
      </w:r>
      <w:r>
        <w:rPr>
          <w:sz w:val="22"/>
          <w:szCs w:val="22"/>
        </w:rPr>
        <w:t>S1</w:t>
      </w:r>
      <w:r w:rsidR="00F74E6D" w:rsidRPr="00722FC2">
        <w:rPr>
          <w:sz w:val="22"/>
          <w:szCs w:val="22"/>
        </w:rPr>
        <w:t>01</w:t>
      </w:r>
      <w:r>
        <w:rPr>
          <w:sz w:val="22"/>
          <w:szCs w:val="22"/>
        </w:rPr>
        <w:t>5</w:t>
      </w:r>
      <w:r w:rsidR="00F74E6D" w:rsidRPr="00722FC2">
        <w:rPr>
          <w:sz w:val="22"/>
          <w:szCs w:val="22"/>
        </w:rPr>
        <w:t xml:space="preserve">, </w:t>
      </w:r>
      <w:r>
        <w:rPr>
          <w:sz w:val="22"/>
          <w:szCs w:val="22"/>
        </w:rPr>
        <w:t>Oct</w:t>
      </w:r>
      <w:r w:rsidR="00F74E6D" w:rsidRPr="00722FC2">
        <w:rPr>
          <w:sz w:val="22"/>
          <w:szCs w:val="22"/>
        </w:rPr>
        <w:t xml:space="preserve">. 2014, </w:t>
      </w:r>
      <w:r>
        <w:rPr>
          <w:sz w:val="22"/>
          <w:szCs w:val="22"/>
        </w:rPr>
        <w:t>Strasbourg</w:t>
      </w:r>
      <w:r w:rsidR="00F74E6D" w:rsidRPr="00722FC2">
        <w:rPr>
          <w:sz w:val="22"/>
          <w:szCs w:val="22"/>
        </w:rPr>
        <w:t xml:space="preserve">, </w:t>
      </w:r>
      <w:r>
        <w:rPr>
          <w:sz w:val="22"/>
          <w:szCs w:val="22"/>
        </w:rPr>
        <w:t>FR</w:t>
      </w:r>
      <w:r w:rsidR="00F74E6D" w:rsidRPr="00722FC2">
        <w:rPr>
          <w:sz w:val="22"/>
          <w:szCs w:val="22"/>
        </w:rPr>
        <w:t>.</w:t>
      </w:r>
      <w:bookmarkEnd w:id="120"/>
      <w:bookmarkEnd w:id="121"/>
      <w:bookmarkEnd w:id="122"/>
    </w:p>
    <w:p w14:paraId="1A947994" w14:textId="77777777" w:rsidR="00E53506" w:rsidRDefault="00E53506" w:rsidP="00F74E6D">
      <w:pPr>
        <w:pStyle w:val="SPIEreferencelisting"/>
        <w:rPr>
          <w:sz w:val="22"/>
          <w:szCs w:val="22"/>
        </w:rPr>
      </w:pPr>
      <w:bookmarkStart w:id="123" w:name="_Ref410140633"/>
      <w:r>
        <w:rPr>
          <w:sz w:val="22"/>
          <w:szCs w:val="22"/>
        </w:rPr>
        <w:t>S. Liu, C. Pang, J. Xu, “</w:t>
      </w:r>
      <w:r w:rsidRPr="00E53506">
        <w:rPr>
          <w:sz w:val="22"/>
          <w:szCs w:val="22"/>
        </w:rPr>
        <w:t>Description of Core Experiment 2 (CE2): Intra block copy relationship to inter coding”, JCTVC-S1102, Oct. 2014, Strasbourg, FR.</w:t>
      </w:r>
      <w:bookmarkEnd w:id="123"/>
    </w:p>
    <w:p w14:paraId="4D08E6F3" w14:textId="77777777" w:rsidR="00E53506" w:rsidRPr="00722FC2" w:rsidRDefault="00E53506" w:rsidP="00F74E6D">
      <w:pPr>
        <w:pStyle w:val="SPIEreferencelisting"/>
        <w:rPr>
          <w:sz w:val="22"/>
          <w:szCs w:val="22"/>
        </w:rPr>
      </w:pPr>
      <w:bookmarkStart w:id="124" w:name="_Ref410158324"/>
      <w:r>
        <w:rPr>
          <w:sz w:val="22"/>
          <w:szCs w:val="22"/>
        </w:rPr>
        <w:t>Y. He, X. Xiu, Y. Ye, “Encoder improvements on IBC search”, JCTVC-T</w:t>
      </w:r>
      <w:r w:rsidR="00F42702">
        <w:rPr>
          <w:sz w:val="22"/>
          <w:szCs w:val="22"/>
        </w:rPr>
        <w:t>0116</w:t>
      </w:r>
      <w:r>
        <w:rPr>
          <w:sz w:val="22"/>
          <w:szCs w:val="22"/>
        </w:rPr>
        <w:t>, Feb. 2015, Geneva, CH.</w:t>
      </w:r>
      <w:bookmarkEnd w:id="124"/>
    </w:p>
    <w:sectPr w:rsidR="00E53506" w:rsidRPr="00722FC2" w:rsidSect="00A01439">
      <w:footerReference w:type="default" r:id="rId19"/>
      <w:pgSz w:w="12240" w:h="15840" w:code="1"/>
      <w:pgMar w:top="864" w:right="1440" w:bottom="864" w:left="1440" w:header="432" w:footer="432"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8" w:author="He, Yuwen" w:date="2015-02-07T15:17:00Z" w:initials="HY">
    <w:p w14:paraId="5362DCFC" w14:textId="77777777" w:rsidR="00330E09" w:rsidRDefault="00330E09">
      <w:pPr>
        <w:pStyle w:val="CommentText"/>
      </w:pPr>
      <w:r>
        <w:rPr>
          <w:rStyle w:val="CommentReference"/>
        </w:rPr>
        <w:annotationRef/>
      </w:r>
      <w:r>
        <w:t>Updated</w:t>
      </w:r>
    </w:p>
  </w:comment>
  <w:comment w:id="100" w:author="He, Yuwen" w:date="2015-02-07T15:18:00Z" w:initials="HY">
    <w:p w14:paraId="12C4A410" w14:textId="77777777" w:rsidR="00330E09" w:rsidRDefault="00330E09">
      <w:pPr>
        <w:pStyle w:val="CommentText"/>
      </w:pPr>
      <w:r>
        <w:rPr>
          <w:rStyle w:val="CommentReference"/>
        </w:rPr>
        <w:annotationRef/>
      </w:r>
      <w:r>
        <w:t>Updated</w:t>
      </w:r>
    </w:p>
  </w:comment>
  <w:comment w:id="103" w:author="He, Yuwen" w:date="2015-02-07T15:18:00Z" w:initials="HY">
    <w:p w14:paraId="1CD6BE99" w14:textId="77777777" w:rsidR="00330E09" w:rsidRDefault="00330E09">
      <w:pPr>
        <w:pStyle w:val="CommentText"/>
      </w:pPr>
      <w:r>
        <w:rPr>
          <w:rStyle w:val="CommentReference"/>
        </w:rPr>
        <w:annotationRef/>
      </w:r>
      <w:r>
        <w:t>Updated</w:t>
      </w:r>
    </w:p>
  </w:comment>
  <w:comment w:id="105" w:author="He, Yuwen" w:date="2015-02-07T15:18:00Z" w:initials="HY">
    <w:p w14:paraId="755AC3AD" w14:textId="77777777" w:rsidR="00330E09" w:rsidRDefault="00330E09">
      <w:pPr>
        <w:pStyle w:val="CommentText"/>
      </w:pPr>
      <w:r>
        <w:rPr>
          <w:rStyle w:val="CommentReference"/>
        </w:rPr>
        <w:annotationRef/>
      </w:r>
      <w:r>
        <w:t>Updated</w:t>
      </w:r>
    </w:p>
  </w:comment>
  <w:comment w:id="107" w:author="He, Yuwen" w:date="2015-02-07T15:18:00Z" w:initials="HY">
    <w:p w14:paraId="3611CAB8" w14:textId="77777777" w:rsidR="00330E09" w:rsidRDefault="00330E09">
      <w:pPr>
        <w:pStyle w:val="CommentText"/>
      </w:pPr>
      <w:r>
        <w:rPr>
          <w:rStyle w:val="CommentReference"/>
        </w:rPr>
        <w:annotationRef/>
      </w:r>
      <w:r>
        <w:t>Updated</w:t>
      </w:r>
    </w:p>
  </w:comment>
  <w:comment w:id="109" w:author="He, Yuwen" w:date="2015-02-07T15:18:00Z" w:initials="HY">
    <w:p w14:paraId="639ACCE2" w14:textId="77777777" w:rsidR="00330E09" w:rsidRDefault="00330E09">
      <w:pPr>
        <w:pStyle w:val="CommentText"/>
      </w:pPr>
      <w:r>
        <w:rPr>
          <w:rStyle w:val="CommentReference"/>
        </w:rPr>
        <w:annotationRef/>
      </w:r>
      <w:r>
        <w:t>Updated</w:t>
      </w:r>
    </w:p>
  </w:comment>
  <w:comment w:id="110" w:author="He, Yuwen" w:date="2015-02-07T15:18:00Z" w:initials="HY">
    <w:p w14:paraId="44B2E45A" w14:textId="77777777" w:rsidR="00330E09" w:rsidRDefault="00330E09">
      <w:pPr>
        <w:pStyle w:val="CommentText"/>
      </w:pPr>
      <w:r>
        <w:rPr>
          <w:rStyle w:val="CommentReference"/>
        </w:rPr>
        <w:annotationRef/>
      </w:r>
      <w:r>
        <w:t>Updated</w:t>
      </w:r>
    </w:p>
  </w:comment>
  <w:comment w:id="112" w:author="He, Yuwen" w:date="2015-02-07T15:18:00Z" w:initials="HY">
    <w:p w14:paraId="1DEF19E7" w14:textId="77777777" w:rsidR="00330E09" w:rsidRDefault="00330E09">
      <w:pPr>
        <w:pStyle w:val="CommentText"/>
      </w:pPr>
      <w:r>
        <w:rPr>
          <w:rStyle w:val="CommentReference"/>
        </w:rPr>
        <w:annotationRef/>
      </w:r>
      <w:r>
        <w:t>Updated</w:t>
      </w:r>
    </w:p>
  </w:comment>
  <w:comment w:id="115" w:author="He, Yuwen" w:date="2015-02-07T15:19:00Z" w:initials="HY">
    <w:p w14:paraId="78C17826" w14:textId="77777777" w:rsidR="00330E09" w:rsidRDefault="00330E09">
      <w:pPr>
        <w:pStyle w:val="CommentText"/>
      </w:pPr>
      <w:r>
        <w:rPr>
          <w:rStyle w:val="CommentReference"/>
        </w:rPr>
        <w:annotationRef/>
      </w:r>
      <w:r>
        <w:t>Updated</w:t>
      </w:r>
    </w:p>
  </w:comment>
  <w:comment w:id="117" w:author="He, Yuwen" w:date="2015-02-07T15:19:00Z" w:initials="HY">
    <w:p w14:paraId="312B43B7" w14:textId="77777777" w:rsidR="00330E09" w:rsidRDefault="00330E09">
      <w:pPr>
        <w:pStyle w:val="CommentText"/>
      </w:pPr>
      <w:r>
        <w:rPr>
          <w:rStyle w:val="CommentReference"/>
        </w:rPr>
        <w:annotationRef/>
      </w:r>
      <w:r>
        <w:t>Updated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62DCFC" w15:done="0"/>
  <w15:commentEx w15:paraId="12C4A410" w15:done="0"/>
  <w15:commentEx w15:paraId="1CD6BE99" w15:done="0"/>
  <w15:commentEx w15:paraId="755AC3AD" w15:done="0"/>
  <w15:commentEx w15:paraId="3611CAB8" w15:done="0"/>
  <w15:commentEx w15:paraId="639ACCE2" w15:done="0"/>
  <w15:commentEx w15:paraId="44B2E45A" w15:done="0"/>
  <w15:commentEx w15:paraId="1DEF19E7" w15:done="0"/>
  <w15:commentEx w15:paraId="78C17826" w15:done="0"/>
  <w15:commentEx w15:paraId="312B43B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2C1869" w14:textId="77777777" w:rsidR="00A83609" w:rsidRDefault="00A83609">
      <w:r>
        <w:separator/>
      </w:r>
    </w:p>
  </w:endnote>
  <w:endnote w:type="continuationSeparator" w:id="0">
    <w:p w14:paraId="2E2E6A02" w14:textId="77777777" w:rsidR="00A83609" w:rsidRDefault="00A83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EC3A4" w14:textId="77777777" w:rsidR="00D87BB6" w:rsidRDefault="00D87BB6"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330E09">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125" w:author="He, Yuwen" w:date="2015-02-07T15:17:00Z">
      <w:r w:rsidR="00330E09">
        <w:rPr>
          <w:rStyle w:val="PageNumber"/>
          <w:noProof/>
        </w:rPr>
        <w:t>2015-02-07</w:t>
      </w:r>
    </w:ins>
    <w:del w:id="126" w:author="He, Yuwen" w:date="2015-02-07T13:26:00Z">
      <w:r w:rsidDel="00D87BB6">
        <w:rPr>
          <w:rStyle w:val="PageNumber"/>
          <w:noProof/>
        </w:rPr>
        <w:delText>2015-01-30</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ADB513" w14:textId="77777777" w:rsidR="00A83609" w:rsidRDefault="00A83609">
      <w:r>
        <w:separator/>
      </w:r>
    </w:p>
  </w:footnote>
  <w:footnote w:type="continuationSeparator" w:id="0">
    <w:p w14:paraId="34169FAA" w14:textId="77777777" w:rsidR="00A83609" w:rsidRDefault="00A836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951D0"/>
    <w:multiLevelType w:val="hybridMultilevel"/>
    <w:tmpl w:val="B20CF058"/>
    <w:lvl w:ilvl="0" w:tplc="0A5E2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5E5559"/>
    <w:multiLevelType w:val="hybridMultilevel"/>
    <w:tmpl w:val="D0DE5758"/>
    <w:lvl w:ilvl="0" w:tplc="FFFFFFFF">
      <w:start w:val="1"/>
      <w:numFmt w:val="decimal"/>
      <w:pStyle w:val="SPIEreferencelisting"/>
      <w:lvlText w:val="[%1]"/>
      <w:lvlJc w:val="left"/>
      <w:pPr>
        <w:tabs>
          <w:tab w:val="num" w:pos="360"/>
        </w:tabs>
        <w:ind w:left="0" w:firstLine="0"/>
      </w:pPr>
      <w:rPr>
        <w:rFonts w:hint="default"/>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1F901EBD"/>
    <w:multiLevelType w:val="hybridMultilevel"/>
    <w:tmpl w:val="88187FBA"/>
    <w:lvl w:ilvl="0" w:tplc="3C9486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81908ED"/>
    <w:multiLevelType w:val="hybridMultilevel"/>
    <w:tmpl w:val="DF066604"/>
    <w:lvl w:ilvl="0" w:tplc="E5FEC2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6855187"/>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09791B"/>
    <w:multiLevelType w:val="hybridMultilevel"/>
    <w:tmpl w:val="F9421766"/>
    <w:lvl w:ilvl="0" w:tplc="7084D3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B80D6E"/>
    <w:multiLevelType w:val="hybridMultilevel"/>
    <w:tmpl w:val="220EF9CA"/>
    <w:lvl w:ilvl="0" w:tplc="4F06F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361423A"/>
    <w:multiLevelType w:val="hybridMultilevel"/>
    <w:tmpl w:val="1EF63A32"/>
    <w:lvl w:ilvl="0" w:tplc="E5FEC2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B569E5"/>
    <w:multiLevelType w:val="hybridMultilevel"/>
    <w:tmpl w:val="AF2CCE62"/>
    <w:lvl w:ilvl="0" w:tplc="3C226E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1">
    <w:nsid w:val="704132C8"/>
    <w:multiLevelType w:val="hybridMultilevel"/>
    <w:tmpl w:val="A91E98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87D22E9"/>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0"/>
  </w:num>
  <w:num w:numId="3">
    <w:abstractNumId w:val="17"/>
  </w:num>
  <w:num w:numId="4">
    <w:abstractNumId w:val="15"/>
  </w:num>
  <w:num w:numId="5">
    <w:abstractNumId w:val="16"/>
  </w:num>
  <w:num w:numId="6">
    <w:abstractNumId w:val="8"/>
  </w:num>
  <w:num w:numId="7">
    <w:abstractNumId w:val="12"/>
  </w:num>
  <w:num w:numId="8">
    <w:abstractNumId w:val="8"/>
  </w:num>
  <w:num w:numId="9">
    <w:abstractNumId w:val="1"/>
  </w:num>
  <w:num w:numId="10">
    <w:abstractNumId w:val="7"/>
  </w:num>
  <w:num w:numId="11">
    <w:abstractNumId w:val="3"/>
  </w:num>
  <w:num w:numId="12">
    <w:abstractNumId w:val="4"/>
  </w:num>
  <w:num w:numId="13">
    <w:abstractNumId w:val="19"/>
  </w:num>
  <w:num w:numId="14">
    <w:abstractNumId w:val="11"/>
  </w:num>
  <w:num w:numId="15">
    <w:abstractNumId w:val="22"/>
  </w:num>
  <w:num w:numId="16">
    <w:abstractNumId w:val="4"/>
  </w:num>
  <w:num w:numId="17">
    <w:abstractNumId w:val="2"/>
  </w:num>
  <w:num w:numId="18">
    <w:abstractNumId w:val="5"/>
  </w:num>
  <w:num w:numId="19">
    <w:abstractNumId w:val="10"/>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8"/>
  </w:num>
  <w:num w:numId="24">
    <w:abstractNumId w:val="9"/>
  </w:num>
  <w:num w:numId="25">
    <w:abstractNumId w:val="6"/>
  </w:num>
  <w:num w:numId="26">
    <w:abstractNumId w:val="13"/>
  </w:num>
  <w:num w:numId="27">
    <w:abstractNumId w:val="14"/>
  </w:num>
  <w:num w:numId="28">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 Yuwen">
    <w15:presenceInfo w15:providerId="AD" w15:userId="S-1-5-21-1844237615-1580818891-725345543-235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25E"/>
    <w:rsid w:val="00000874"/>
    <w:rsid w:val="0000337D"/>
    <w:rsid w:val="000034D7"/>
    <w:rsid w:val="000055D1"/>
    <w:rsid w:val="00011A3E"/>
    <w:rsid w:val="00016727"/>
    <w:rsid w:val="000247E3"/>
    <w:rsid w:val="00026B97"/>
    <w:rsid w:val="00026E1D"/>
    <w:rsid w:val="00032A2C"/>
    <w:rsid w:val="000335BA"/>
    <w:rsid w:val="000353FD"/>
    <w:rsid w:val="00036045"/>
    <w:rsid w:val="00037792"/>
    <w:rsid w:val="00042510"/>
    <w:rsid w:val="000444DF"/>
    <w:rsid w:val="000458BC"/>
    <w:rsid w:val="00045C41"/>
    <w:rsid w:val="00046C03"/>
    <w:rsid w:val="000519EF"/>
    <w:rsid w:val="00053807"/>
    <w:rsid w:val="00064DDF"/>
    <w:rsid w:val="00064F00"/>
    <w:rsid w:val="0007053F"/>
    <w:rsid w:val="000719E2"/>
    <w:rsid w:val="00071CF6"/>
    <w:rsid w:val="00072994"/>
    <w:rsid w:val="0007614F"/>
    <w:rsid w:val="00080FC0"/>
    <w:rsid w:val="000912FC"/>
    <w:rsid w:val="000A25E1"/>
    <w:rsid w:val="000A5317"/>
    <w:rsid w:val="000B1C6B"/>
    <w:rsid w:val="000B4FF9"/>
    <w:rsid w:val="000B761B"/>
    <w:rsid w:val="000C09AC"/>
    <w:rsid w:val="000C32FF"/>
    <w:rsid w:val="000C3E7B"/>
    <w:rsid w:val="000C549F"/>
    <w:rsid w:val="000D2FEC"/>
    <w:rsid w:val="000D371B"/>
    <w:rsid w:val="000D6439"/>
    <w:rsid w:val="000E00F3"/>
    <w:rsid w:val="000E17EF"/>
    <w:rsid w:val="000E2454"/>
    <w:rsid w:val="000F158C"/>
    <w:rsid w:val="000F5834"/>
    <w:rsid w:val="00100CFA"/>
    <w:rsid w:val="00102F3D"/>
    <w:rsid w:val="00112578"/>
    <w:rsid w:val="001179FF"/>
    <w:rsid w:val="001217A8"/>
    <w:rsid w:val="00123186"/>
    <w:rsid w:val="00123623"/>
    <w:rsid w:val="00124DDB"/>
    <w:rsid w:val="00124E38"/>
    <w:rsid w:val="0012580B"/>
    <w:rsid w:val="00131B15"/>
    <w:rsid w:val="00131F90"/>
    <w:rsid w:val="0013526E"/>
    <w:rsid w:val="00135AE3"/>
    <w:rsid w:val="00142491"/>
    <w:rsid w:val="00143949"/>
    <w:rsid w:val="00150DB3"/>
    <w:rsid w:val="0016463F"/>
    <w:rsid w:val="00170446"/>
    <w:rsid w:val="00171371"/>
    <w:rsid w:val="001716E7"/>
    <w:rsid w:val="00175A24"/>
    <w:rsid w:val="001801B6"/>
    <w:rsid w:val="001826D5"/>
    <w:rsid w:val="00185BEF"/>
    <w:rsid w:val="00187E58"/>
    <w:rsid w:val="00195831"/>
    <w:rsid w:val="00196611"/>
    <w:rsid w:val="001A297E"/>
    <w:rsid w:val="001A368E"/>
    <w:rsid w:val="001A52CD"/>
    <w:rsid w:val="001A7329"/>
    <w:rsid w:val="001B198E"/>
    <w:rsid w:val="001B4441"/>
    <w:rsid w:val="001B4E28"/>
    <w:rsid w:val="001C3525"/>
    <w:rsid w:val="001C4604"/>
    <w:rsid w:val="001C4B1B"/>
    <w:rsid w:val="001C5396"/>
    <w:rsid w:val="001D1BD2"/>
    <w:rsid w:val="001D2615"/>
    <w:rsid w:val="001D4A7D"/>
    <w:rsid w:val="001D72F6"/>
    <w:rsid w:val="001D7D1E"/>
    <w:rsid w:val="001E02BE"/>
    <w:rsid w:val="001E2B98"/>
    <w:rsid w:val="001E3B37"/>
    <w:rsid w:val="001E45EE"/>
    <w:rsid w:val="001E7D4D"/>
    <w:rsid w:val="001E7F2E"/>
    <w:rsid w:val="001F1354"/>
    <w:rsid w:val="001F23F8"/>
    <w:rsid w:val="001F2539"/>
    <w:rsid w:val="001F2594"/>
    <w:rsid w:val="001F4185"/>
    <w:rsid w:val="001F465B"/>
    <w:rsid w:val="001F75C6"/>
    <w:rsid w:val="00200E85"/>
    <w:rsid w:val="00201BFF"/>
    <w:rsid w:val="0020546F"/>
    <w:rsid w:val="002055A6"/>
    <w:rsid w:val="00205A35"/>
    <w:rsid w:val="00206460"/>
    <w:rsid w:val="002069B4"/>
    <w:rsid w:val="00212AE3"/>
    <w:rsid w:val="00214596"/>
    <w:rsid w:val="00215DFC"/>
    <w:rsid w:val="00217A31"/>
    <w:rsid w:val="002212DF"/>
    <w:rsid w:val="002227D7"/>
    <w:rsid w:val="00222CD4"/>
    <w:rsid w:val="00223F94"/>
    <w:rsid w:val="002264A6"/>
    <w:rsid w:val="00227BA7"/>
    <w:rsid w:val="0023134A"/>
    <w:rsid w:val="00233C1D"/>
    <w:rsid w:val="00236453"/>
    <w:rsid w:val="002506D3"/>
    <w:rsid w:val="002509E8"/>
    <w:rsid w:val="00250D93"/>
    <w:rsid w:val="00252848"/>
    <w:rsid w:val="00253D8C"/>
    <w:rsid w:val="00263398"/>
    <w:rsid w:val="00266F2F"/>
    <w:rsid w:val="0027361E"/>
    <w:rsid w:val="00275BCF"/>
    <w:rsid w:val="00281C66"/>
    <w:rsid w:val="00292257"/>
    <w:rsid w:val="0029231F"/>
    <w:rsid w:val="0029612F"/>
    <w:rsid w:val="002A1FE8"/>
    <w:rsid w:val="002A54E0"/>
    <w:rsid w:val="002A630C"/>
    <w:rsid w:val="002A7294"/>
    <w:rsid w:val="002B1595"/>
    <w:rsid w:val="002B191D"/>
    <w:rsid w:val="002B1D1D"/>
    <w:rsid w:val="002B4FAB"/>
    <w:rsid w:val="002C1763"/>
    <w:rsid w:val="002C3A5F"/>
    <w:rsid w:val="002C567E"/>
    <w:rsid w:val="002D0AF6"/>
    <w:rsid w:val="002D1D7D"/>
    <w:rsid w:val="002D205A"/>
    <w:rsid w:val="002D4BC8"/>
    <w:rsid w:val="002D56BA"/>
    <w:rsid w:val="002D730C"/>
    <w:rsid w:val="002E0CE6"/>
    <w:rsid w:val="002E5147"/>
    <w:rsid w:val="002E5A72"/>
    <w:rsid w:val="002E5D24"/>
    <w:rsid w:val="002E78E3"/>
    <w:rsid w:val="002F164D"/>
    <w:rsid w:val="002F2D31"/>
    <w:rsid w:val="002F3315"/>
    <w:rsid w:val="002F52D3"/>
    <w:rsid w:val="002F7341"/>
    <w:rsid w:val="00300227"/>
    <w:rsid w:val="00301839"/>
    <w:rsid w:val="00305881"/>
    <w:rsid w:val="00306206"/>
    <w:rsid w:val="00306AF9"/>
    <w:rsid w:val="00307E45"/>
    <w:rsid w:val="00312DB4"/>
    <w:rsid w:val="00315B62"/>
    <w:rsid w:val="00317D85"/>
    <w:rsid w:val="00322929"/>
    <w:rsid w:val="003230E3"/>
    <w:rsid w:val="00324F5B"/>
    <w:rsid w:val="00327ADE"/>
    <w:rsid w:val="00327C56"/>
    <w:rsid w:val="00330E09"/>
    <w:rsid w:val="003315A1"/>
    <w:rsid w:val="0033200E"/>
    <w:rsid w:val="00332711"/>
    <w:rsid w:val="00336AC9"/>
    <w:rsid w:val="003373EC"/>
    <w:rsid w:val="00340965"/>
    <w:rsid w:val="00342772"/>
    <w:rsid w:val="00342BF4"/>
    <w:rsid w:val="00342FF4"/>
    <w:rsid w:val="00346B4C"/>
    <w:rsid w:val="00350E58"/>
    <w:rsid w:val="003517A6"/>
    <w:rsid w:val="00361FB2"/>
    <w:rsid w:val="003669DC"/>
    <w:rsid w:val="00367021"/>
    <w:rsid w:val="003670C0"/>
    <w:rsid w:val="003706CC"/>
    <w:rsid w:val="00377710"/>
    <w:rsid w:val="003868CC"/>
    <w:rsid w:val="00387363"/>
    <w:rsid w:val="0039386A"/>
    <w:rsid w:val="003A2D8E"/>
    <w:rsid w:val="003A3AB8"/>
    <w:rsid w:val="003A44E0"/>
    <w:rsid w:val="003A653F"/>
    <w:rsid w:val="003C20E4"/>
    <w:rsid w:val="003D0C9D"/>
    <w:rsid w:val="003D0D8B"/>
    <w:rsid w:val="003D1DCB"/>
    <w:rsid w:val="003D3F43"/>
    <w:rsid w:val="003E25A0"/>
    <w:rsid w:val="003E51A9"/>
    <w:rsid w:val="003E6F90"/>
    <w:rsid w:val="003F1093"/>
    <w:rsid w:val="003F26F4"/>
    <w:rsid w:val="003F5608"/>
    <w:rsid w:val="003F5D0F"/>
    <w:rsid w:val="004002F4"/>
    <w:rsid w:val="0040272C"/>
    <w:rsid w:val="00411633"/>
    <w:rsid w:val="00414101"/>
    <w:rsid w:val="0041600C"/>
    <w:rsid w:val="00423952"/>
    <w:rsid w:val="0042509A"/>
    <w:rsid w:val="0043000C"/>
    <w:rsid w:val="00430818"/>
    <w:rsid w:val="00433DDB"/>
    <w:rsid w:val="00437298"/>
    <w:rsid w:val="004372B8"/>
    <w:rsid w:val="00437619"/>
    <w:rsid w:val="00441E94"/>
    <w:rsid w:val="0044414B"/>
    <w:rsid w:val="00444756"/>
    <w:rsid w:val="00445F94"/>
    <w:rsid w:val="0045032A"/>
    <w:rsid w:val="00450648"/>
    <w:rsid w:val="00452338"/>
    <w:rsid w:val="004525FB"/>
    <w:rsid w:val="00462D12"/>
    <w:rsid w:val="004646DD"/>
    <w:rsid w:val="0046481A"/>
    <w:rsid w:val="00470ACD"/>
    <w:rsid w:val="004715D0"/>
    <w:rsid w:val="00472C31"/>
    <w:rsid w:val="00476D2B"/>
    <w:rsid w:val="00477F54"/>
    <w:rsid w:val="0048059A"/>
    <w:rsid w:val="004823FD"/>
    <w:rsid w:val="004857F0"/>
    <w:rsid w:val="00490060"/>
    <w:rsid w:val="004935C2"/>
    <w:rsid w:val="004961A0"/>
    <w:rsid w:val="00497F78"/>
    <w:rsid w:val="004A2A63"/>
    <w:rsid w:val="004B210C"/>
    <w:rsid w:val="004B6443"/>
    <w:rsid w:val="004C6686"/>
    <w:rsid w:val="004D08E4"/>
    <w:rsid w:val="004D405F"/>
    <w:rsid w:val="004D5147"/>
    <w:rsid w:val="004E0C98"/>
    <w:rsid w:val="004E0DF4"/>
    <w:rsid w:val="004E4F4F"/>
    <w:rsid w:val="004E6789"/>
    <w:rsid w:val="004F124F"/>
    <w:rsid w:val="004F3778"/>
    <w:rsid w:val="004F3A6D"/>
    <w:rsid w:val="004F46C8"/>
    <w:rsid w:val="004F6111"/>
    <w:rsid w:val="004F61E3"/>
    <w:rsid w:val="004F72E7"/>
    <w:rsid w:val="00502E10"/>
    <w:rsid w:val="00503FBE"/>
    <w:rsid w:val="00507139"/>
    <w:rsid w:val="0051015C"/>
    <w:rsid w:val="00511028"/>
    <w:rsid w:val="00513744"/>
    <w:rsid w:val="005167B8"/>
    <w:rsid w:val="00516CF1"/>
    <w:rsid w:val="00520EB4"/>
    <w:rsid w:val="005210B2"/>
    <w:rsid w:val="00522FB8"/>
    <w:rsid w:val="00527374"/>
    <w:rsid w:val="00531AE9"/>
    <w:rsid w:val="005400C9"/>
    <w:rsid w:val="005401D7"/>
    <w:rsid w:val="005434D6"/>
    <w:rsid w:val="00546273"/>
    <w:rsid w:val="00547BE9"/>
    <w:rsid w:val="00550A66"/>
    <w:rsid w:val="00550C35"/>
    <w:rsid w:val="00552EC8"/>
    <w:rsid w:val="0055488A"/>
    <w:rsid w:val="00560DCB"/>
    <w:rsid w:val="00565058"/>
    <w:rsid w:val="005663B5"/>
    <w:rsid w:val="00567471"/>
    <w:rsid w:val="00567EC7"/>
    <w:rsid w:val="00570013"/>
    <w:rsid w:val="00574DC3"/>
    <w:rsid w:val="005801A2"/>
    <w:rsid w:val="0058767B"/>
    <w:rsid w:val="005905E7"/>
    <w:rsid w:val="005939B5"/>
    <w:rsid w:val="00594EC4"/>
    <w:rsid w:val="005952A5"/>
    <w:rsid w:val="005A0863"/>
    <w:rsid w:val="005A1AFE"/>
    <w:rsid w:val="005A33A1"/>
    <w:rsid w:val="005A6194"/>
    <w:rsid w:val="005B0B7B"/>
    <w:rsid w:val="005B1050"/>
    <w:rsid w:val="005B217D"/>
    <w:rsid w:val="005B3502"/>
    <w:rsid w:val="005B4192"/>
    <w:rsid w:val="005B42D1"/>
    <w:rsid w:val="005B6351"/>
    <w:rsid w:val="005B769E"/>
    <w:rsid w:val="005C0AC2"/>
    <w:rsid w:val="005C174A"/>
    <w:rsid w:val="005C327C"/>
    <w:rsid w:val="005C385F"/>
    <w:rsid w:val="005C5E0C"/>
    <w:rsid w:val="005D23F3"/>
    <w:rsid w:val="005E02BF"/>
    <w:rsid w:val="005E1AC6"/>
    <w:rsid w:val="005F0664"/>
    <w:rsid w:val="005F326F"/>
    <w:rsid w:val="005F6F1B"/>
    <w:rsid w:val="005F7ADF"/>
    <w:rsid w:val="006008B9"/>
    <w:rsid w:val="00602211"/>
    <w:rsid w:val="0060772A"/>
    <w:rsid w:val="006079E0"/>
    <w:rsid w:val="00607BD9"/>
    <w:rsid w:val="006129BE"/>
    <w:rsid w:val="00616F7A"/>
    <w:rsid w:val="006205C0"/>
    <w:rsid w:val="006206A7"/>
    <w:rsid w:val="00624028"/>
    <w:rsid w:val="006246B2"/>
    <w:rsid w:val="00624B33"/>
    <w:rsid w:val="00630AA2"/>
    <w:rsid w:val="00630E93"/>
    <w:rsid w:val="00633AC8"/>
    <w:rsid w:val="00641F3A"/>
    <w:rsid w:val="00646707"/>
    <w:rsid w:val="006604B5"/>
    <w:rsid w:val="00661FD4"/>
    <w:rsid w:val="00662E58"/>
    <w:rsid w:val="00664DCF"/>
    <w:rsid w:val="00667582"/>
    <w:rsid w:val="00677CF9"/>
    <w:rsid w:val="00684FC3"/>
    <w:rsid w:val="00685961"/>
    <w:rsid w:val="00694EE0"/>
    <w:rsid w:val="006A2344"/>
    <w:rsid w:val="006A3360"/>
    <w:rsid w:val="006A35B2"/>
    <w:rsid w:val="006A6122"/>
    <w:rsid w:val="006A6571"/>
    <w:rsid w:val="006B405B"/>
    <w:rsid w:val="006B45E6"/>
    <w:rsid w:val="006C17EA"/>
    <w:rsid w:val="006C409D"/>
    <w:rsid w:val="006C4EF8"/>
    <w:rsid w:val="006C5D39"/>
    <w:rsid w:val="006D1415"/>
    <w:rsid w:val="006D221D"/>
    <w:rsid w:val="006D69C1"/>
    <w:rsid w:val="006D7333"/>
    <w:rsid w:val="006E2810"/>
    <w:rsid w:val="006E42FB"/>
    <w:rsid w:val="006E5417"/>
    <w:rsid w:val="006E5F90"/>
    <w:rsid w:val="006E6ABA"/>
    <w:rsid w:val="00702E3E"/>
    <w:rsid w:val="0070459C"/>
    <w:rsid w:val="00710981"/>
    <w:rsid w:val="00711345"/>
    <w:rsid w:val="00712146"/>
    <w:rsid w:val="00712F60"/>
    <w:rsid w:val="00714FD8"/>
    <w:rsid w:val="00720E3B"/>
    <w:rsid w:val="00722FC2"/>
    <w:rsid w:val="00726498"/>
    <w:rsid w:val="00726C8E"/>
    <w:rsid w:val="00731E3A"/>
    <w:rsid w:val="00732350"/>
    <w:rsid w:val="00737E2A"/>
    <w:rsid w:val="007419D6"/>
    <w:rsid w:val="00745F6B"/>
    <w:rsid w:val="007506E6"/>
    <w:rsid w:val="00751D68"/>
    <w:rsid w:val="0075585E"/>
    <w:rsid w:val="0076149F"/>
    <w:rsid w:val="0076326F"/>
    <w:rsid w:val="00770571"/>
    <w:rsid w:val="00775C51"/>
    <w:rsid w:val="007768FF"/>
    <w:rsid w:val="007769A6"/>
    <w:rsid w:val="007820B3"/>
    <w:rsid w:val="007824D3"/>
    <w:rsid w:val="00783B19"/>
    <w:rsid w:val="00785FEE"/>
    <w:rsid w:val="0078622F"/>
    <w:rsid w:val="0079274A"/>
    <w:rsid w:val="00796EE3"/>
    <w:rsid w:val="007A03C5"/>
    <w:rsid w:val="007A5050"/>
    <w:rsid w:val="007A5AD9"/>
    <w:rsid w:val="007A63E0"/>
    <w:rsid w:val="007A7D29"/>
    <w:rsid w:val="007B4AB8"/>
    <w:rsid w:val="007C3E57"/>
    <w:rsid w:val="007C6AE8"/>
    <w:rsid w:val="007D1914"/>
    <w:rsid w:val="007D1DD6"/>
    <w:rsid w:val="007D1F49"/>
    <w:rsid w:val="007D24EA"/>
    <w:rsid w:val="007D2DDA"/>
    <w:rsid w:val="007D3277"/>
    <w:rsid w:val="007D6B91"/>
    <w:rsid w:val="007E179D"/>
    <w:rsid w:val="007E208D"/>
    <w:rsid w:val="007E2215"/>
    <w:rsid w:val="007E3E9D"/>
    <w:rsid w:val="007E4134"/>
    <w:rsid w:val="007E737B"/>
    <w:rsid w:val="007F1AB4"/>
    <w:rsid w:val="007F1F8B"/>
    <w:rsid w:val="007F2CC9"/>
    <w:rsid w:val="007F67A1"/>
    <w:rsid w:val="007F787F"/>
    <w:rsid w:val="00801FDB"/>
    <w:rsid w:val="00807E29"/>
    <w:rsid w:val="00807F96"/>
    <w:rsid w:val="00811C05"/>
    <w:rsid w:val="0081424C"/>
    <w:rsid w:val="008206C8"/>
    <w:rsid w:val="00821B53"/>
    <w:rsid w:val="00822B94"/>
    <w:rsid w:val="0082421D"/>
    <w:rsid w:val="0083497D"/>
    <w:rsid w:val="00836C99"/>
    <w:rsid w:val="00842038"/>
    <w:rsid w:val="00844A9E"/>
    <w:rsid w:val="00846A78"/>
    <w:rsid w:val="008532F2"/>
    <w:rsid w:val="0085652C"/>
    <w:rsid w:val="00856959"/>
    <w:rsid w:val="008607D5"/>
    <w:rsid w:val="008615BE"/>
    <w:rsid w:val="0086486C"/>
    <w:rsid w:val="00870875"/>
    <w:rsid w:val="00870E0A"/>
    <w:rsid w:val="00873BB5"/>
    <w:rsid w:val="00874A6C"/>
    <w:rsid w:val="00875AE7"/>
    <w:rsid w:val="00876717"/>
    <w:rsid w:val="00876C65"/>
    <w:rsid w:val="00880E21"/>
    <w:rsid w:val="00881582"/>
    <w:rsid w:val="008827E7"/>
    <w:rsid w:val="00883AD5"/>
    <w:rsid w:val="0088426D"/>
    <w:rsid w:val="008842FE"/>
    <w:rsid w:val="008843FE"/>
    <w:rsid w:val="00884DEF"/>
    <w:rsid w:val="0089006E"/>
    <w:rsid w:val="008956C6"/>
    <w:rsid w:val="00896CDD"/>
    <w:rsid w:val="00897AE0"/>
    <w:rsid w:val="008A4B4C"/>
    <w:rsid w:val="008A63B6"/>
    <w:rsid w:val="008B009C"/>
    <w:rsid w:val="008B128C"/>
    <w:rsid w:val="008B4891"/>
    <w:rsid w:val="008B6462"/>
    <w:rsid w:val="008B6792"/>
    <w:rsid w:val="008B6939"/>
    <w:rsid w:val="008C239F"/>
    <w:rsid w:val="008C23AA"/>
    <w:rsid w:val="008C6C68"/>
    <w:rsid w:val="008D0FF1"/>
    <w:rsid w:val="008D40F6"/>
    <w:rsid w:val="008E480C"/>
    <w:rsid w:val="008E65DC"/>
    <w:rsid w:val="008F309D"/>
    <w:rsid w:val="008F3B87"/>
    <w:rsid w:val="008F75BE"/>
    <w:rsid w:val="008F7796"/>
    <w:rsid w:val="00900089"/>
    <w:rsid w:val="00902C51"/>
    <w:rsid w:val="009056B5"/>
    <w:rsid w:val="00907757"/>
    <w:rsid w:val="00910BEA"/>
    <w:rsid w:val="0091223E"/>
    <w:rsid w:val="00912754"/>
    <w:rsid w:val="00916892"/>
    <w:rsid w:val="009212B0"/>
    <w:rsid w:val="00921534"/>
    <w:rsid w:val="00921BD0"/>
    <w:rsid w:val="009234A5"/>
    <w:rsid w:val="009253BA"/>
    <w:rsid w:val="00930CB3"/>
    <w:rsid w:val="009322E5"/>
    <w:rsid w:val="009331FE"/>
    <w:rsid w:val="009336F7"/>
    <w:rsid w:val="009374A7"/>
    <w:rsid w:val="00940DAE"/>
    <w:rsid w:val="00942ACD"/>
    <w:rsid w:val="009431B8"/>
    <w:rsid w:val="009460EA"/>
    <w:rsid w:val="009465CE"/>
    <w:rsid w:val="00946A46"/>
    <w:rsid w:val="0095627D"/>
    <w:rsid w:val="00961945"/>
    <w:rsid w:val="009621C8"/>
    <w:rsid w:val="00967C7A"/>
    <w:rsid w:val="009700A6"/>
    <w:rsid w:val="00970EBF"/>
    <w:rsid w:val="009718A6"/>
    <w:rsid w:val="0097269A"/>
    <w:rsid w:val="0097480D"/>
    <w:rsid w:val="009759F2"/>
    <w:rsid w:val="0098551D"/>
    <w:rsid w:val="00987C4D"/>
    <w:rsid w:val="009921FC"/>
    <w:rsid w:val="00994B75"/>
    <w:rsid w:val="0099518F"/>
    <w:rsid w:val="009955C5"/>
    <w:rsid w:val="009979F2"/>
    <w:rsid w:val="009A4B59"/>
    <w:rsid w:val="009A523D"/>
    <w:rsid w:val="009B1466"/>
    <w:rsid w:val="009B2C58"/>
    <w:rsid w:val="009C24B5"/>
    <w:rsid w:val="009C27A0"/>
    <w:rsid w:val="009D0FFD"/>
    <w:rsid w:val="009D131F"/>
    <w:rsid w:val="009E1448"/>
    <w:rsid w:val="009F0748"/>
    <w:rsid w:val="009F496B"/>
    <w:rsid w:val="00A01439"/>
    <w:rsid w:val="00A020D8"/>
    <w:rsid w:val="00A02E61"/>
    <w:rsid w:val="00A03C31"/>
    <w:rsid w:val="00A05CFF"/>
    <w:rsid w:val="00A110E7"/>
    <w:rsid w:val="00A1286E"/>
    <w:rsid w:val="00A13BE6"/>
    <w:rsid w:val="00A15E85"/>
    <w:rsid w:val="00A17EE7"/>
    <w:rsid w:val="00A208B0"/>
    <w:rsid w:val="00A2602A"/>
    <w:rsid w:val="00A419EE"/>
    <w:rsid w:val="00A43A36"/>
    <w:rsid w:val="00A46C77"/>
    <w:rsid w:val="00A500CF"/>
    <w:rsid w:val="00A50AEE"/>
    <w:rsid w:val="00A53BAD"/>
    <w:rsid w:val="00A53FEE"/>
    <w:rsid w:val="00A557CE"/>
    <w:rsid w:val="00A56B97"/>
    <w:rsid w:val="00A56CA4"/>
    <w:rsid w:val="00A6093D"/>
    <w:rsid w:val="00A63FFB"/>
    <w:rsid w:val="00A67F42"/>
    <w:rsid w:val="00A72B09"/>
    <w:rsid w:val="00A73E90"/>
    <w:rsid w:val="00A76A6D"/>
    <w:rsid w:val="00A76E96"/>
    <w:rsid w:val="00A83253"/>
    <w:rsid w:val="00A832F5"/>
    <w:rsid w:val="00A83609"/>
    <w:rsid w:val="00A92C8D"/>
    <w:rsid w:val="00A978A9"/>
    <w:rsid w:val="00AA6E84"/>
    <w:rsid w:val="00AC09A4"/>
    <w:rsid w:val="00AC4A60"/>
    <w:rsid w:val="00AC774F"/>
    <w:rsid w:val="00AD08D4"/>
    <w:rsid w:val="00AE341B"/>
    <w:rsid w:val="00AE3B38"/>
    <w:rsid w:val="00AF1B7A"/>
    <w:rsid w:val="00AF22F6"/>
    <w:rsid w:val="00AF2592"/>
    <w:rsid w:val="00AF31F3"/>
    <w:rsid w:val="00AF3C98"/>
    <w:rsid w:val="00AF3F93"/>
    <w:rsid w:val="00B005D6"/>
    <w:rsid w:val="00B020B7"/>
    <w:rsid w:val="00B038B6"/>
    <w:rsid w:val="00B046FF"/>
    <w:rsid w:val="00B07CA7"/>
    <w:rsid w:val="00B1279A"/>
    <w:rsid w:val="00B12B25"/>
    <w:rsid w:val="00B12C12"/>
    <w:rsid w:val="00B13C52"/>
    <w:rsid w:val="00B14379"/>
    <w:rsid w:val="00B2267C"/>
    <w:rsid w:val="00B26C0A"/>
    <w:rsid w:val="00B27EA2"/>
    <w:rsid w:val="00B3042F"/>
    <w:rsid w:val="00B44D52"/>
    <w:rsid w:val="00B5222E"/>
    <w:rsid w:val="00B61C96"/>
    <w:rsid w:val="00B66FC9"/>
    <w:rsid w:val="00B675DC"/>
    <w:rsid w:val="00B67E05"/>
    <w:rsid w:val="00B70A0D"/>
    <w:rsid w:val="00B72567"/>
    <w:rsid w:val="00B73A2A"/>
    <w:rsid w:val="00B76CF4"/>
    <w:rsid w:val="00B83368"/>
    <w:rsid w:val="00B834FD"/>
    <w:rsid w:val="00B84470"/>
    <w:rsid w:val="00B857EC"/>
    <w:rsid w:val="00B859C8"/>
    <w:rsid w:val="00B87CE3"/>
    <w:rsid w:val="00B90899"/>
    <w:rsid w:val="00B94B06"/>
    <w:rsid w:val="00B94C28"/>
    <w:rsid w:val="00B959C4"/>
    <w:rsid w:val="00B965BB"/>
    <w:rsid w:val="00BA0EAD"/>
    <w:rsid w:val="00BA297C"/>
    <w:rsid w:val="00BA75C8"/>
    <w:rsid w:val="00BA7CB1"/>
    <w:rsid w:val="00BB225E"/>
    <w:rsid w:val="00BB38CF"/>
    <w:rsid w:val="00BB3FAB"/>
    <w:rsid w:val="00BB54C3"/>
    <w:rsid w:val="00BC10BA"/>
    <w:rsid w:val="00BC276B"/>
    <w:rsid w:val="00BC4B20"/>
    <w:rsid w:val="00BC5AFD"/>
    <w:rsid w:val="00BD6051"/>
    <w:rsid w:val="00BE6479"/>
    <w:rsid w:val="00BF1D70"/>
    <w:rsid w:val="00BF42C4"/>
    <w:rsid w:val="00BF5002"/>
    <w:rsid w:val="00BF5B1F"/>
    <w:rsid w:val="00C02C2D"/>
    <w:rsid w:val="00C04F43"/>
    <w:rsid w:val="00C0609D"/>
    <w:rsid w:val="00C1033E"/>
    <w:rsid w:val="00C10490"/>
    <w:rsid w:val="00C113CF"/>
    <w:rsid w:val="00C115AB"/>
    <w:rsid w:val="00C1202B"/>
    <w:rsid w:val="00C152F6"/>
    <w:rsid w:val="00C30249"/>
    <w:rsid w:val="00C308B2"/>
    <w:rsid w:val="00C33FBF"/>
    <w:rsid w:val="00C344FD"/>
    <w:rsid w:val="00C3723B"/>
    <w:rsid w:val="00C40449"/>
    <w:rsid w:val="00C5133F"/>
    <w:rsid w:val="00C5614C"/>
    <w:rsid w:val="00C567F9"/>
    <w:rsid w:val="00C606C9"/>
    <w:rsid w:val="00C738B9"/>
    <w:rsid w:val="00C74194"/>
    <w:rsid w:val="00C80288"/>
    <w:rsid w:val="00C806B8"/>
    <w:rsid w:val="00C80F7F"/>
    <w:rsid w:val="00C84003"/>
    <w:rsid w:val="00C87ADE"/>
    <w:rsid w:val="00C87BCD"/>
    <w:rsid w:val="00C90650"/>
    <w:rsid w:val="00C91E1C"/>
    <w:rsid w:val="00C95B36"/>
    <w:rsid w:val="00C97D78"/>
    <w:rsid w:val="00CA3890"/>
    <w:rsid w:val="00CA6541"/>
    <w:rsid w:val="00CA799C"/>
    <w:rsid w:val="00CB08E7"/>
    <w:rsid w:val="00CB2B22"/>
    <w:rsid w:val="00CB32A4"/>
    <w:rsid w:val="00CB5345"/>
    <w:rsid w:val="00CB73B0"/>
    <w:rsid w:val="00CC2AAE"/>
    <w:rsid w:val="00CC5A42"/>
    <w:rsid w:val="00CD0EAB"/>
    <w:rsid w:val="00CD54F9"/>
    <w:rsid w:val="00CD623F"/>
    <w:rsid w:val="00CE2CD1"/>
    <w:rsid w:val="00CE2FBB"/>
    <w:rsid w:val="00CE3314"/>
    <w:rsid w:val="00CE3CCC"/>
    <w:rsid w:val="00CF193D"/>
    <w:rsid w:val="00CF34DB"/>
    <w:rsid w:val="00CF3B00"/>
    <w:rsid w:val="00CF4012"/>
    <w:rsid w:val="00CF558F"/>
    <w:rsid w:val="00CF6CC8"/>
    <w:rsid w:val="00D073E2"/>
    <w:rsid w:val="00D115B0"/>
    <w:rsid w:val="00D1561B"/>
    <w:rsid w:val="00D175BD"/>
    <w:rsid w:val="00D17D3E"/>
    <w:rsid w:val="00D21A01"/>
    <w:rsid w:val="00D26415"/>
    <w:rsid w:val="00D32002"/>
    <w:rsid w:val="00D35FBE"/>
    <w:rsid w:val="00D36324"/>
    <w:rsid w:val="00D42906"/>
    <w:rsid w:val="00D42D00"/>
    <w:rsid w:val="00D441CA"/>
    <w:rsid w:val="00D446EC"/>
    <w:rsid w:val="00D44EBD"/>
    <w:rsid w:val="00D4554F"/>
    <w:rsid w:val="00D47B23"/>
    <w:rsid w:val="00D51BF0"/>
    <w:rsid w:val="00D55942"/>
    <w:rsid w:val="00D56A44"/>
    <w:rsid w:val="00D56C30"/>
    <w:rsid w:val="00D60DAF"/>
    <w:rsid w:val="00D63162"/>
    <w:rsid w:val="00D64AEA"/>
    <w:rsid w:val="00D70E26"/>
    <w:rsid w:val="00D713B6"/>
    <w:rsid w:val="00D71DD8"/>
    <w:rsid w:val="00D75A72"/>
    <w:rsid w:val="00D80576"/>
    <w:rsid w:val="00D807BF"/>
    <w:rsid w:val="00D80B2D"/>
    <w:rsid w:val="00D82FCC"/>
    <w:rsid w:val="00D8333E"/>
    <w:rsid w:val="00D87811"/>
    <w:rsid w:val="00D87BB6"/>
    <w:rsid w:val="00D91F23"/>
    <w:rsid w:val="00D93FF7"/>
    <w:rsid w:val="00D95EE7"/>
    <w:rsid w:val="00D97CF8"/>
    <w:rsid w:val="00DA17FC"/>
    <w:rsid w:val="00DA5B68"/>
    <w:rsid w:val="00DA6AF7"/>
    <w:rsid w:val="00DA7887"/>
    <w:rsid w:val="00DB1FFE"/>
    <w:rsid w:val="00DB2C26"/>
    <w:rsid w:val="00DB314A"/>
    <w:rsid w:val="00DB3B9B"/>
    <w:rsid w:val="00DB673C"/>
    <w:rsid w:val="00DB7901"/>
    <w:rsid w:val="00DC72C7"/>
    <w:rsid w:val="00DD1A81"/>
    <w:rsid w:val="00DD2BA8"/>
    <w:rsid w:val="00DD559D"/>
    <w:rsid w:val="00DD5C59"/>
    <w:rsid w:val="00DE22FA"/>
    <w:rsid w:val="00DE6556"/>
    <w:rsid w:val="00DE6B43"/>
    <w:rsid w:val="00DF179F"/>
    <w:rsid w:val="00DF1ED3"/>
    <w:rsid w:val="00DF5478"/>
    <w:rsid w:val="00DF67C6"/>
    <w:rsid w:val="00E0547B"/>
    <w:rsid w:val="00E102F0"/>
    <w:rsid w:val="00E11893"/>
    <w:rsid w:val="00E11923"/>
    <w:rsid w:val="00E143B7"/>
    <w:rsid w:val="00E23768"/>
    <w:rsid w:val="00E262D4"/>
    <w:rsid w:val="00E33222"/>
    <w:rsid w:val="00E34D4E"/>
    <w:rsid w:val="00E36250"/>
    <w:rsid w:val="00E41828"/>
    <w:rsid w:val="00E459D3"/>
    <w:rsid w:val="00E47763"/>
    <w:rsid w:val="00E504B8"/>
    <w:rsid w:val="00E53506"/>
    <w:rsid w:val="00E53C79"/>
    <w:rsid w:val="00E54511"/>
    <w:rsid w:val="00E5721A"/>
    <w:rsid w:val="00E61DAC"/>
    <w:rsid w:val="00E632B7"/>
    <w:rsid w:val="00E6504B"/>
    <w:rsid w:val="00E66A90"/>
    <w:rsid w:val="00E72B80"/>
    <w:rsid w:val="00E75FE3"/>
    <w:rsid w:val="00E77B83"/>
    <w:rsid w:val="00E84A34"/>
    <w:rsid w:val="00E8651F"/>
    <w:rsid w:val="00E86C4C"/>
    <w:rsid w:val="00E905A1"/>
    <w:rsid w:val="00E9127E"/>
    <w:rsid w:val="00E918C0"/>
    <w:rsid w:val="00E918D5"/>
    <w:rsid w:val="00E94A57"/>
    <w:rsid w:val="00E94B78"/>
    <w:rsid w:val="00E96D3D"/>
    <w:rsid w:val="00EA2D55"/>
    <w:rsid w:val="00EA3836"/>
    <w:rsid w:val="00EB10C6"/>
    <w:rsid w:val="00EB1BA1"/>
    <w:rsid w:val="00EB6114"/>
    <w:rsid w:val="00EB7AB1"/>
    <w:rsid w:val="00EC15D4"/>
    <w:rsid w:val="00EC18AA"/>
    <w:rsid w:val="00ED2F61"/>
    <w:rsid w:val="00ED3E12"/>
    <w:rsid w:val="00EE4BCD"/>
    <w:rsid w:val="00EF17B2"/>
    <w:rsid w:val="00EF48CC"/>
    <w:rsid w:val="00EF5F69"/>
    <w:rsid w:val="00F00E58"/>
    <w:rsid w:val="00F13E3C"/>
    <w:rsid w:val="00F16A67"/>
    <w:rsid w:val="00F16C37"/>
    <w:rsid w:val="00F23C22"/>
    <w:rsid w:val="00F24A05"/>
    <w:rsid w:val="00F25BB9"/>
    <w:rsid w:val="00F27B57"/>
    <w:rsid w:val="00F31969"/>
    <w:rsid w:val="00F35982"/>
    <w:rsid w:val="00F37F6B"/>
    <w:rsid w:val="00F412B6"/>
    <w:rsid w:val="00F42702"/>
    <w:rsid w:val="00F51EE7"/>
    <w:rsid w:val="00F56426"/>
    <w:rsid w:val="00F56547"/>
    <w:rsid w:val="00F570FA"/>
    <w:rsid w:val="00F60A7B"/>
    <w:rsid w:val="00F643B4"/>
    <w:rsid w:val="00F669A6"/>
    <w:rsid w:val="00F66BE2"/>
    <w:rsid w:val="00F73032"/>
    <w:rsid w:val="00F738EB"/>
    <w:rsid w:val="00F74E6D"/>
    <w:rsid w:val="00F83C5C"/>
    <w:rsid w:val="00F848FC"/>
    <w:rsid w:val="00F85082"/>
    <w:rsid w:val="00F907EB"/>
    <w:rsid w:val="00F91B77"/>
    <w:rsid w:val="00F9282A"/>
    <w:rsid w:val="00F943D8"/>
    <w:rsid w:val="00F95B23"/>
    <w:rsid w:val="00F96BAD"/>
    <w:rsid w:val="00FA1324"/>
    <w:rsid w:val="00FA3690"/>
    <w:rsid w:val="00FB0742"/>
    <w:rsid w:val="00FB0E84"/>
    <w:rsid w:val="00FC7B65"/>
    <w:rsid w:val="00FD01C2"/>
    <w:rsid w:val="00FD428E"/>
    <w:rsid w:val="00FD7A7F"/>
    <w:rsid w:val="00FE0742"/>
    <w:rsid w:val="00FE187E"/>
    <w:rsid w:val="00FE2F16"/>
    <w:rsid w:val="00FE303F"/>
    <w:rsid w:val="00FE77F1"/>
    <w:rsid w:val="00FF0CE3"/>
    <w:rsid w:val="00FF69BE"/>
    <w:rsid w:val="00FF7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C0833"/>
  <w15:docId w15:val="{85113D5A-3526-43FE-BAC9-BE826908C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481A"/>
    <w:pPr>
      <w:tabs>
        <w:tab w:val="center" w:pos="4320"/>
        <w:tab w:val="right" w:pos="8640"/>
      </w:tabs>
    </w:pPr>
  </w:style>
  <w:style w:type="paragraph" w:styleId="Footer">
    <w:name w:val="footer"/>
    <w:basedOn w:val="Normal"/>
    <w:rsid w:val="0046481A"/>
    <w:pPr>
      <w:tabs>
        <w:tab w:val="center" w:pos="4320"/>
        <w:tab w:val="right" w:pos="8640"/>
      </w:tabs>
    </w:pPr>
  </w:style>
  <w:style w:type="character" w:styleId="PageNumber">
    <w:name w:val="page number"/>
    <w:basedOn w:val="DefaultParagraphFont"/>
    <w:rsid w:val="0046481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0D371B"/>
    <w:pPr>
      <w:tabs>
        <w:tab w:val="clear" w:pos="360"/>
        <w:tab w:val="clear" w:pos="720"/>
        <w:tab w:val="clear" w:pos="1080"/>
        <w:tab w:val="clear" w:pos="1440"/>
      </w:tabs>
      <w:spacing w:before="0"/>
    </w:pPr>
    <w:rPr>
      <w:b/>
      <w:bCs/>
      <w:sz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0D371B"/>
    <w:rPr>
      <w:b/>
      <w:bCs/>
      <w:lang w:eastAsia="en-US"/>
    </w:rPr>
  </w:style>
  <w:style w:type="paragraph" w:customStyle="1" w:styleId="SPIEreferencelisting">
    <w:name w:val="SPIE reference listing"/>
    <w:basedOn w:val="Normal"/>
    <w:rsid w:val="00F35982"/>
    <w:pPr>
      <w:numPr>
        <w:numId w:val="12"/>
      </w:numPr>
      <w:tabs>
        <w:tab w:val="clear" w:pos="720"/>
        <w:tab w:val="clear" w:pos="1080"/>
        <w:tab w:val="clear" w:pos="1440"/>
      </w:tabs>
      <w:overflowPunct/>
      <w:autoSpaceDE/>
      <w:autoSpaceDN/>
      <w:adjustRightInd/>
      <w:spacing w:before="0"/>
      <w:textAlignment w:val="auto"/>
    </w:pPr>
    <w:rPr>
      <w:rFonts w:eastAsia="Batang"/>
      <w:sz w:val="24"/>
      <w:szCs w:val="24"/>
    </w:rPr>
  </w:style>
  <w:style w:type="paragraph" w:customStyle="1" w:styleId="tableheading">
    <w:name w:val="table heading"/>
    <w:basedOn w:val="Normal"/>
    <w:rsid w:val="00F35982"/>
    <w:pPr>
      <w:keepNext/>
      <w:keepLines/>
      <w:tabs>
        <w:tab w:val="clear" w:pos="360"/>
        <w:tab w:val="clear" w:pos="720"/>
        <w:tab w:val="clear" w:pos="1080"/>
        <w:tab w:val="clear" w:pos="1440"/>
      </w:tabs>
      <w:spacing w:before="0" w:after="60"/>
      <w:jc w:val="both"/>
      <w:textAlignment w:val="auto"/>
    </w:pPr>
    <w:rPr>
      <w:rFonts w:eastAsia="Malgun Gothic"/>
      <w:b/>
      <w:bCs/>
      <w:sz w:val="20"/>
      <w:lang w:val="en-GB"/>
    </w:rPr>
  </w:style>
  <w:style w:type="paragraph" w:customStyle="1" w:styleId="tablecell">
    <w:name w:val="table cell"/>
    <w:basedOn w:val="Normal"/>
    <w:rsid w:val="00F35982"/>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 w:type="character" w:customStyle="1" w:styleId="tablesyntaxChar">
    <w:name w:val="table syntax Char"/>
    <w:link w:val="tablesyntax"/>
    <w:locked/>
    <w:rsid w:val="00F35982"/>
    <w:rPr>
      <w:lang w:val="en-GB" w:eastAsia="en-US"/>
    </w:rPr>
  </w:style>
  <w:style w:type="paragraph" w:customStyle="1" w:styleId="tablesyntax">
    <w:name w:val="table syntax"/>
    <w:basedOn w:val="Normal"/>
    <w:link w:val="tablesyntaxChar"/>
    <w:rsid w:val="00F359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table" w:styleId="TableGrid">
    <w:name w:val="Table Grid"/>
    <w:basedOn w:val="TableNormal"/>
    <w:uiPriority w:val="59"/>
    <w:rsid w:val="005B0B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B834FD"/>
    <w:rPr>
      <w:sz w:val="16"/>
      <w:szCs w:val="16"/>
    </w:rPr>
  </w:style>
  <w:style w:type="paragraph" w:styleId="CommentText">
    <w:name w:val="annotation text"/>
    <w:basedOn w:val="Normal"/>
    <w:link w:val="CommentTextChar"/>
    <w:rsid w:val="00B834FD"/>
    <w:rPr>
      <w:sz w:val="20"/>
    </w:rPr>
  </w:style>
  <w:style w:type="character" w:customStyle="1" w:styleId="CommentTextChar">
    <w:name w:val="Comment Text Char"/>
    <w:basedOn w:val="DefaultParagraphFont"/>
    <w:link w:val="CommentText"/>
    <w:rsid w:val="00B834FD"/>
    <w:rPr>
      <w:lang w:eastAsia="en-US"/>
    </w:rPr>
  </w:style>
  <w:style w:type="paragraph" w:styleId="CommentSubject">
    <w:name w:val="annotation subject"/>
    <w:basedOn w:val="CommentText"/>
    <w:next w:val="CommentText"/>
    <w:link w:val="CommentSubjectChar"/>
    <w:rsid w:val="00B834FD"/>
    <w:rPr>
      <w:b/>
      <w:bCs/>
    </w:rPr>
  </w:style>
  <w:style w:type="character" w:customStyle="1" w:styleId="CommentSubjectChar">
    <w:name w:val="Comment Subject Char"/>
    <w:basedOn w:val="CommentTextChar"/>
    <w:link w:val="CommentSubject"/>
    <w:rsid w:val="00B834FD"/>
    <w:rPr>
      <w:b/>
      <w:bCs/>
      <w:lang w:eastAsia="en-US"/>
    </w:rPr>
  </w:style>
  <w:style w:type="paragraph" w:styleId="Revision">
    <w:name w:val="Revision"/>
    <w:hidden/>
    <w:uiPriority w:val="99"/>
    <w:semiHidden/>
    <w:rsid w:val="0042509A"/>
    <w:rPr>
      <w:sz w:val="22"/>
      <w:lang w:eastAsia="en-US"/>
    </w:rPr>
  </w:style>
  <w:style w:type="paragraph" w:styleId="ListParagraph">
    <w:name w:val="List Paragraph"/>
    <w:basedOn w:val="Normal"/>
    <w:uiPriority w:val="34"/>
    <w:qFormat/>
    <w:rsid w:val="006C4EF8"/>
    <w:pPr>
      <w:ind w:left="720"/>
      <w:contextualSpacing/>
    </w:pPr>
  </w:style>
  <w:style w:type="paragraph" w:customStyle="1" w:styleId="References">
    <w:name w:val="References"/>
    <w:basedOn w:val="Normal"/>
    <w:rsid w:val="00322929"/>
    <w:pPr>
      <w:numPr>
        <w:numId w:val="19"/>
      </w:numPr>
      <w:tabs>
        <w:tab w:val="clear" w:pos="360"/>
        <w:tab w:val="clear" w:pos="720"/>
        <w:tab w:val="clear" w:pos="1080"/>
        <w:tab w:val="clear" w:pos="1440"/>
      </w:tabs>
      <w:overflowPunct/>
      <w:autoSpaceDE/>
      <w:autoSpaceDN/>
      <w:adjustRightInd/>
      <w:spacing w:before="0"/>
      <w:textAlignment w:val="auto"/>
    </w:pPr>
    <w:rPr>
      <w:rFonts w:eastAsia="Times New Roman"/>
      <w:sz w:val="24"/>
      <w:szCs w:val="24"/>
    </w:rPr>
  </w:style>
  <w:style w:type="character" w:styleId="Emphasis">
    <w:name w:val="Emphasis"/>
    <w:basedOn w:val="DefaultParagraphFont"/>
    <w:qFormat/>
    <w:rsid w:val="00F74E6D"/>
    <w:rPr>
      <w:i/>
      <w:iCs/>
    </w:rPr>
  </w:style>
  <w:style w:type="character" w:styleId="PlaceholderText">
    <w:name w:val="Placeholder Text"/>
    <w:basedOn w:val="DefaultParagraphFont"/>
    <w:uiPriority w:val="99"/>
    <w:semiHidden/>
    <w:rsid w:val="003D1D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83685">
      <w:bodyDiv w:val="1"/>
      <w:marLeft w:val="0"/>
      <w:marRight w:val="0"/>
      <w:marTop w:val="0"/>
      <w:marBottom w:val="0"/>
      <w:divBdr>
        <w:top w:val="none" w:sz="0" w:space="0" w:color="auto"/>
        <w:left w:val="none" w:sz="0" w:space="0" w:color="auto"/>
        <w:bottom w:val="none" w:sz="0" w:space="0" w:color="auto"/>
        <w:right w:val="none" w:sz="0" w:space="0" w:color="auto"/>
      </w:divBdr>
    </w:div>
    <w:div w:id="91751175">
      <w:bodyDiv w:val="1"/>
      <w:marLeft w:val="0"/>
      <w:marRight w:val="0"/>
      <w:marTop w:val="0"/>
      <w:marBottom w:val="0"/>
      <w:divBdr>
        <w:top w:val="none" w:sz="0" w:space="0" w:color="auto"/>
        <w:left w:val="none" w:sz="0" w:space="0" w:color="auto"/>
        <w:bottom w:val="none" w:sz="0" w:space="0" w:color="auto"/>
        <w:right w:val="none" w:sz="0" w:space="0" w:color="auto"/>
      </w:divBdr>
    </w:div>
    <w:div w:id="93552390">
      <w:bodyDiv w:val="1"/>
      <w:marLeft w:val="0"/>
      <w:marRight w:val="0"/>
      <w:marTop w:val="0"/>
      <w:marBottom w:val="0"/>
      <w:divBdr>
        <w:top w:val="none" w:sz="0" w:space="0" w:color="auto"/>
        <w:left w:val="none" w:sz="0" w:space="0" w:color="auto"/>
        <w:bottom w:val="none" w:sz="0" w:space="0" w:color="auto"/>
        <w:right w:val="none" w:sz="0" w:space="0" w:color="auto"/>
      </w:divBdr>
    </w:div>
    <w:div w:id="112096396">
      <w:bodyDiv w:val="1"/>
      <w:marLeft w:val="0"/>
      <w:marRight w:val="0"/>
      <w:marTop w:val="0"/>
      <w:marBottom w:val="0"/>
      <w:divBdr>
        <w:top w:val="none" w:sz="0" w:space="0" w:color="auto"/>
        <w:left w:val="none" w:sz="0" w:space="0" w:color="auto"/>
        <w:bottom w:val="none" w:sz="0" w:space="0" w:color="auto"/>
        <w:right w:val="none" w:sz="0" w:space="0" w:color="auto"/>
      </w:divBdr>
    </w:div>
    <w:div w:id="118451017">
      <w:bodyDiv w:val="1"/>
      <w:marLeft w:val="0"/>
      <w:marRight w:val="0"/>
      <w:marTop w:val="0"/>
      <w:marBottom w:val="0"/>
      <w:divBdr>
        <w:top w:val="none" w:sz="0" w:space="0" w:color="auto"/>
        <w:left w:val="none" w:sz="0" w:space="0" w:color="auto"/>
        <w:bottom w:val="none" w:sz="0" w:space="0" w:color="auto"/>
        <w:right w:val="none" w:sz="0" w:space="0" w:color="auto"/>
      </w:divBdr>
    </w:div>
    <w:div w:id="148794776">
      <w:bodyDiv w:val="1"/>
      <w:marLeft w:val="0"/>
      <w:marRight w:val="0"/>
      <w:marTop w:val="0"/>
      <w:marBottom w:val="0"/>
      <w:divBdr>
        <w:top w:val="none" w:sz="0" w:space="0" w:color="auto"/>
        <w:left w:val="none" w:sz="0" w:space="0" w:color="auto"/>
        <w:bottom w:val="none" w:sz="0" w:space="0" w:color="auto"/>
        <w:right w:val="none" w:sz="0" w:space="0" w:color="auto"/>
      </w:divBdr>
    </w:div>
    <w:div w:id="159976316">
      <w:bodyDiv w:val="1"/>
      <w:marLeft w:val="0"/>
      <w:marRight w:val="0"/>
      <w:marTop w:val="0"/>
      <w:marBottom w:val="0"/>
      <w:divBdr>
        <w:top w:val="none" w:sz="0" w:space="0" w:color="auto"/>
        <w:left w:val="none" w:sz="0" w:space="0" w:color="auto"/>
        <w:bottom w:val="none" w:sz="0" w:space="0" w:color="auto"/>
        <w:right w:val="none" w:sz="0" w:space="0" w:color="auto"/>
      </w:divBdr>
    </w:div>
    <w:div w:id="204608579">
      <w:bodyDiv w:val="1"/>
      <w:marLeft w:val="0"/>
      <w:marRight w:val="0"/>
      <w:marTop w:val="0"/>
      <w:marBottom w:val="0"/>
      <w:divBdr>
        <w:top w:val="none" w:sz="0" w:space="0" w:color="auto"/>
        <w:left w:val="none" w:sz="0" w:space="0" w:color="auto"/>
        <w:bottom w:val="none" w:sz="0" w:space="0" w:color="auto"/>
        <w:right w:val="none" w:sz="0" w:space="0" w:color="auto"/>
      </w:divBdr>
    </w:div>
    <w:div w:id="209926847">
      <w:bodyDiv w:val="1"/>
      <w:marLeft w:val="0"/>
      <w:marRight w:val="0"/>
      <w:marTop w:val="0"/>
      <w:marBottom w:val="0"/>
      <w:divBdr>
        <w:top w:val="none" w:sz="0" w:space="0" w:color="auto"/>
        <w:left w:val="none" w:sz="0" w:space="0" w:color="auto"/>
        <w:bottom w:val="none" w:sz="0" w:space="0" w:color="auto"/>
        <w:right w:val="none" w:sz="0" w:space="0" w:color="auto"/>
      </w:divBdr>
    </w:div>
    <w:div w:id="291718172">
      <w:bodyDiv w:val="1"/>
      <w:marLeft w:val="0"/>
      <w:marRight w:val="0"/>
      <w:marTop w:val="0"/>
      <w:marBottom w:val="0"/>
      <w:divBdr>
        <w:top w:val="none" w:sz="0" w:space="0" w:color="auto"/>
        <w:left w:val="none" w:sz="0" w:space="0" w:color="auto"/>
        <w:bottom w:val="none" w:sz="0" w:space="0" w:color="auto"/>
        <w:right w:val="none" w:sz="0" w:space="0" w:color="auto"/>
      </w:divBdr>
    </w:div>
    <w:div w:id="352804025">
      <w:bodyDiv w:val="1"/>
      <w:marLeft w:val="0"/>
      <w:marRight w:val="0"/>
      <w:marTop w:val="0"/>
      <w:marBottom w:val="0"/>
      <w:divBdr>
        <w:top w:val="none" w:sz="0" w:space="0" w:color="auto"/>
        <w:left w:val="none" w:sz="0" w:space="0" w:color="auto"/>
        <w:bottom w:val="none" w:sz="0" w:space="0" w:color="auto"/>
        <w:right w:val="none" w:sz="0" w:space="0" w:color="auto"/>
      </w:divBdr>
    </w:div>
    <w:div w:id="357774975">
      <w:bodyDiv w:val="1"/>
      <w:marLeft w:val="0"/>
      <w:marRight w:val="0"/>
      <w:marTop w:val="0"/>
      <w:marBottom w:val="0"/>
      <w:divBdr>
        <w:top w:val="none" w:sz="0" w:space="0" w:color="auto"/>
        <w:left w:val="none" w:sz="0" w:space="0" w:color="auto"/>
        <w:bottom w:val="none" w:sz="0" w:space="0" w:color="auto"/>
        <w:right w:val="none" w:sz="0" w:space="0" w:color="auto"/>
      </w:divBdr>
    </w:div>
    <w:div w:id="367029151">
      <w:bodyDiv w:val="1"/>
      <w:marLeft w:val="0"/>
      <w:marRight w:val="0"/>
      <w:marTop w:val="0"/>
      <w:marBottom w:val="0"/>
      <w:divBdr>
        <w:top w:val="none" w:sz="0" w:space="0" w:color="auto"/>
        <w:left w:val="none" w:sz="0" w:space="0" w:color="auto"/>
        <w:bottom w:val="none" w:sz="0" w:space="0" w:color="auto"/>
        <w:right w:val="none" w:sz="0" w:space="0" w:color="auto"/>
      </w:divBdr>
    </w:div>
    <w:div w:id="380397693">
      <w:bodyDiv w:val="1"/>
      <w:marLeft w:val="0"/>
      <w:marRight w:val="0"/>
      <w:marTop w:val="0"/>
      <w:marBottom w:val="0"/>
      <w:divBdr>
        <w:top w:val="none" w:sz="0" w:space="0" w:color="auto"/>
        <w:left w:val="none" w:sz="0" w:space="0" w:color="auto"/>
        <w:bottom w:val="none" w:sz="0" w:space="0" w:color="auto"/>
        <w:right w:val="none" w:sz="0" w:space="0" w:color="auto"/>
      </w:divBdr>
    </w:div>
    <w:div w:id="383262417">
      <w:bodyDiv w:val="1"/>
      <w:marLeft w:val="0"/>
      <w:marRight w:val="0"/>
      <w:marTop w:val="0"/>
      <w:marBottom w:val="0"/>
      <w:divBdr>
        <w:top w:val="none" w:sz="0" w:space="0" w:color="auto"/>
        <w:left w:val="none" w:sz="0" w:space="0" w:color="auto"/>
        <w:bottom w:val="none" w:sz="0" w:space="0" w:color="auto"/>
        <w:right w:val="none" w:sz="0" w:space="0" w:color="auto"/>
      </w:divBdr>
    </w:div>
    <w:div w:id="395863235">
      <w:bodyDiv w:val="1"/>
      <w:marLeft w:val="0"/>
      <w:marRight w:val="0"/>
      <w:marTop w:val="0"/>
      <w:marBottom w:val="0"/>
      <w:divBdr>
        <w:top w:val="none" w:sz="0" w:space="0" w:color="auto"/>
        <w:left w:val="none" w:sz="0" w:space="0" w:color="auto"/>
        <w:bottom w:val="none" w:sz="0" w:space="0" w:color="auto"/>
        <w:right w:val="none" w:sz="0" w:space="0" w:color="auto"/>
      </w:divBdr>
    </w:div>
    <w:div w:id="404106574">
      <w:bodyDiv w:val="1"/>
      <w:marLeft w:val="0"/>
      <w:marRight w:val="0"/>
      <w:marTop w:val="0"/>
      <w:marBottom w:val="0"/>
      <w:divBdr>
        <w:top w:val="none" w:sz="0" w:space="0" w:color="auto"/>
        <w:left w:val="none" w:sz="0" w:space="0" w:color="auto"/>
        <w:bottom w:val="none" w:sz="0" w:space="0" w:color="auto"/>
        <w:right w:val="none" w:sz="0" w:space="0" w:color="auto"/>
      </w:divBdr>
    </w:div>
    <w:div w:id="404230996">
      <w:bodyDiv w:val="1"/>
      <w:marLeft w:val="0"/>
      <w:marRight w:val="0"/>
      <w:marTop w:val="0"/>
      <w:marBottom w:val="0"/>
      <w:divBdr>
        <w:top w:val="none" w:sz="0" w:space="0" w:color="auto"/>
        <w:left w:val="none" w:sz="0" w:space="0" w:color="auto"/>
        <w:bottom w:val="none" w:sz="0" w:space="0" w:color="auto"/>
        <w:right w:val="none" w:sz="0" w:space="0" w:color="auto"/>
      </w:divBdr>
    </w:div>
    <w:div w:id="416295047">
      <w:bodyDiv w:val="1"/>
      <w:marLeft w:val="0"/>
      <w:marRight w:val="0"/>
      <w:marTop w:val="0"/>
      <w:marBottom w:val="0"/>
      <w:divBdr>
        <w:top w:val="none" w:sz="0" w:space="0" w:color="auto"/>
        <w:left w:val="none" w:sz="0" w:space="0" w:color="auto"/>
        <w:bottom w:val="none" w:sz="0" w:space="0" w:color="auto"/>
        <w:right w:val="none" w:sz="0" w:space="0" w:color="auto"/>
      </w:divBdr>
    </w:div>
    <w:div w:id="418913327">
      <w:bodyDiv w:val="1"/>
      <w:marLeft w:val="0"/>
      <w:marRight w:val="0"/>
      <w:marTop w:val="0"/>
      <w:marBottom w:val="0"/>
      <w:divBdr>
        <w:top w:val="none" w:sz="0" w:space="0" w:color="auto"/>
        <w:left w:val="none" w:sz="0" w:space="0" w:color="auto"/>
        <w:bottom w:val="none" w:sz="0" w:space="0" w:color="auto"/>
        <w:right w:val="none" w:sz="0" w:space="0" w:color="auto"/>
      </w:divBdr>
    </w:div>
    <w:div w:id="420108151">
      <w:bodyDiv w:val="1"/>
      <w:marLeft w:val="0"/>
      <w:marRight w:val="0"/>
      <w:marTop w:val="0"/>
      <w:marBottom w:val="0"/>
      <w:divBdr>
        <w:top w:val="none" w:sz="0" w:space="0" w:color="auto"/>
        <w:left w:val="none" w:sz="0" w:space="0" w:color="auto"/>
        <w:bottom w:val="none" w:sz="0" w:space="0" w:color="auto"/>
        <w:right w:val="none" w:sz="0" w:space="0" w:color="auto"/>
      </w:divBdr>
    </w:div>
    <w:div w:id="423040564">
      <w:bodyDiv w:val="1"/>
      <w:marLeft w:val="0"/>
      <w:marRight w:val="0"/>
      <w:marTop w:val="0"/>
      <w:marBottom w:val="0"/>
      <w:divBdr>
        <w:top w:val="none" w:sz="0" w:space="0" w:color="auto"/>
        <w:left w:val="none" w:sz="0" w:space="0" w:color="auto"/>
        <w:bottom w:val="none" w:sz="0" w:space="0" w:color="auto"/>
        <w:right w:val="none" w:sz="0" w:space="0" w:color="auto"/>
      </w:divBdr>
    </w:div>
    <w:div w:id="426851710">
      <w:bodyDiv w:val="1"/>
      <w:marLeft w:val="0"/>
      <w:marRight w:val="0"/>
      <w:marTop w:val="0"/>
      <w:marBottom w:val="0"/>
      <w:divBdr>
        <w:top w:val="none" w:sz="0" w:space="0" w:color="auto"/>
        <w:left w:val="none" w:sz="0" w:space="0" w:color="auto"/>
        <w:bottom w:val="none" w:sz="0" w:space="0" w:color="auto"/>
        <w:right w:val="none" w:sz="0" w:space="0" w:color="auto"/>
      </w:divBdr>
    </w:div>
    <w:div w:id="466093170">
      <w:bodyDiv w:val="1"/>
      <w:marLeft w:val="0"/>
      <w:marRight w:val="0"/>
      <w:marTop w:val="0"/>
      <w:marBottom w:val="0"/>
      <w:divBdr>
        <w:top w:val="none" w:sz="0" w:space="0" w:color="auto"/>
        <w:left w:val="none" w:sz="0" w:space="0" w:color="auto"/>
        <w:bottom w:val="none" w:sz="0" w:space="0" w:color="auto"/>
        <w:right w:val="none" w:sz="0" w:space="0" w:color="auto"/>
      </w:divBdr>
    </w:div>
    <w:div w:id="594290726">
      <w:bodyDiv w:val="1"/>
      <w:marLeft w:val="0"/>
      <w:marRight w:val="0"/>
      <w:marTop w:val="0"/>
      <w:marBottom w:val="0"/>
      <w:divBdr>
        <w:top w:val="none" w:sz="0" w:space="0" w:color="auto"/>
        <w:left w:val="none" w:sz="0" w:space="0" w:color="auto"/>
        <w:bottom w:val="none" w:sz="0" w:space="0" w:color="auto"/>
        <w:right w:val="none" w:sz="0" w:space="0" w:color="auto"/>
      </w:divBdr>
    </w:div>
    <w:div w:id="612636994">
      <w:bodyDiv w:val="1"/>
      <w:marLeft w:val="0"/>
      <w:marRight w:val="0"/>
      <w:marTop w:val="0"/>
      <w:marBottom w:val="0"/>
      <w:divBdr>
        <w:top w:val="none" w:sz="0" w:space="0" w:color="auto"/>
        <w:left w:val="none" w:sz="0" w:space="0" w:color="auto"/>
        <w:bottom w:val="none" w:sz="0" w:space="0" w:color="auto"/>
        <w:right w:val="none" w:sz="0" w:space="0" w:color="auto"/>
      </w:divBdr>
    </w:div>
    <w:div w:id="623074327">
      <w:bodyDiv w:val="1"/>
      <w:marLeft w:val="0"/>
      <w:marRight w:val="0"/>
      <w:marTop w:val="0"/>
      <w:marBottom w:val="0"/>
      <w:divBdr>
        <w:top w:val="none" w:sz="0" w:space="0" w:color="auto"/>
        <w:left w:val="none" w:sz="0" w:space="0" w:color="auto"/>
        <w:bottom w:val="none" w:sz="0" w:space="0" w:color="auto"/>
        <w:right w:val="none" w:sz="0" w:space="0" w:color="auto"/>
      </w:divBdr>
    </w:div>
    <w:div w:id="662591791">
      <w:bodyDiv w:val="1"/>
      <w:marLeft w:val="0"/>
      <w:marRight w:val="0"/>
      <w:marTop w:val="0"/>
      <w:marBottom w:val="0"/>
      <w:divBdr>
        <w:top w:val="none" w:sz="0" w:space="0" w:color="auto"/>
        <w:left w:val="none" w:sz="0" w:space="0" w:color="auto"/>
        <w:bottom w:val="none" w:sz="0" w:space="0" w:color="auto"/>
        <w:right w:val="none" w:sz="0" w:space="0" w:color="auto"/>
      </w:divBdr>
    </w:div>
    <w:div w:id="668338293">
      <w:bodyDiv w:val="1"/>
      <w:marLeft w:val="0"/>
      <w:marRight w:val="0"/>
      <w:marTop w:val="0"/>
      <w:marBottom w:val="0"/>
      <w:divBdr>
        <w:top w:val="none" w:sz="0" w:space="0" w:color="auto"/>
        <w:left w:val="none" w:sz="0" w:space="0" w:color="auto"/>
        <w:bottom w:val="none" w:sz="0" w:space="0" w:color="auto"/>
        <w:right w:val="none" w:sz="0" w:space="0" w:color="auto"/>
      </w:divBdr>
    </w:div>
    <w:div w:id="700399324">
      <w:bodyDiv w:val="1"/>
      <w:marLeft w:val="0"/>
      <w:marRight w:val="0"/>
      <w:marTop w:val="0"/>
      <w:marBottom w:val="0"/>
      <w:divBdr>
        <w:top w:val="none" w:sz="0" w:space="0" w:color="auto"/>
        <w:left w:val="none" w:sz="0" w:space="0" w:color="auto"/>
        <w:bottom w:val="none" w:sz="0" w:space="0" w:color="auto"/>
        <w:right w:val="none" w:sz="0" w:space="0" w:color="auto"/>
      </w:divBdr>
    </w:div>
    <w:div w:id="702904296">
      <w:bodyDiv w:val="1"/>
      <w:marLeft w:val="0"/>
      <w:marRight w:val="0"/>
      <w:marTop w:val="0"/>
      <w:marBottom w:val="0"/>
      <w:divBdr>
        <w:top w:val="none" w:sz="0" w:space="0" w:color="auto"/>
        <w:left w:val="none" w:sz="0" w:space="0" w:color="auto"/>
        <w:bottom w:val="none" w:sz="0" w:space="0" w:color="auto"/>
        <w:right w:val="none" w:sz="0" w:space="0" w:color="auto"/>
      </w:divBdr>
    </w:div>
    <w:div w:id="713306960">
      <w:bodyDiv w:val="1"/>
      <w:marLeft w:val="0"/>
      <w:marRight w:val="0"/>
      <w:marTop w:val="0"/>
      <w:marBottom w:val="0"/>
      <w:divBdr>
        <w:top w:val="none" w:sz="0" w:space="0" w:color="auto"/>
        <w:left w:val="none" w:sz="0" w:space="0" w:color="auto"/>
        <w:bottom w:val="none" w:sz="0" w:space="0" w:color="auto"/>
        <w:right w:val="none" w:sz="0" w:space="0" w:color="auto"/>
      </w:divBdr>
    </w:div>
    <w:div w:id="723214051">
      <w:bodyDiv w:val="1"/>
      <w:marLeft w:val="0"/>
      <w:marRight w:val="0"/>
      <w:marTop w:val="0"/>
      <w:marBottom w:val="0"/>
      <w:divBdr>
        <w:top w:val="none" w:sz="0" w:space="0" w:color="auto"/>
        <w:left w:val="none" w:sz="0" w:space="0" w:color="auto"/>
        <w:bottom w:val="none" w:sz="0" w:space="0" w:color="auto"/>
        <w:right w:val="none" w:sz="0" w:space="0" w:color="auto"/>
      </w:divBdr>
    </w:div>
    <w:div w:id="732580199">
      <w:bodyDiv w:val="1"/>
      <w:marLeft w:val="0"/>
      <w:marRight w:val="0"/>
      <w:marTop w:val="0"/>
      <w:marBottom w:val="0"/>
      <w:divBdr>
        <w:top w:val="none" w:sz="0" w:space="0" w:color="auto"/>
        <w:left w:val="none" w:sz="0" w:space="0" w:color="auto"/>
        <w:bottom w:val="none" w:sz="0" w:space="0" w:color="auto"/>
        <w:right w:val="none" w:sz="0" w:space="0" w:color="auto"/>
      </w:divBdr>
    </w:div>
    <w:div w:id="758215279">
      <w:bodyDiv w:val="1"/>
      <w:marLeft w:val="0"/>
      <w:marRight w:val="0"/>
      <w:marTop w:val="0"/>
      <w:marBottom w:val="0"/>
      <w:divBdr>
        <w:top w:val="none" w:sz="0" w:space="0" w:color="auto"/>
        <w:left w:val="none" w:sz="0" w:space="0" w:color="auto"/>
        <w:bottom w:val="none" w:sz="0" w:space="0" w:color="auto"/>
        <w:right w:val="none" w:sz="0" w:space="0" w:color="auto"/>
      </w:divBdr>
    </w:div>
    <w:div w:id="801654029">
      <w:bodyDiv w:val="1"/>
      <w:marLeft w:val="0"/>
      <w:marRight w:val="0"/>
      <w:marTop w:val="0"/>
      <w:marBottom w:val="0"/>
      <w:divBdr>
        <w:top w:val="none" w:sz="0" w:space="0" w:color="auto"/>
        <w:left w:val="none" w:sz="0" w:space="0" w:color="auto"/>
        <w:bottom w:val="none" w:sz="0" w:space="0" w:color="auto"/>
        <w:right w:val="none" w:sz="0" w:space="0" w:color="auto"/>
      </w:divBdr>
    </w:div>
    <w:div w:id="858855430">
      <w:bodyDiv w:val="1"/>
      <w:marLeft w:val="0"/>
      <w:marRight w:val="0"/>
      <w:marTop w:val="0"/>
      <w:marBottom w:val="0"/>
      <w:divBdr>
        <w:top w:val="none" w:sz="0" w:space="0" w:color="auto"/>
        <w:left w:val="none" w:sz="0" w:space="0" w:color="auto"/>
        <w:bottom w:val="none" w:sz="0" w:space="0" w:color="auto"/>
        <w:right w:val="none" w:sz="0" w:space="0" w:color="auto"/>
      </w:divBdr>
    </w:div>
    <w:div w:id="877548700">
      <w:bodyDiv w:val="1"/>
      <w:marLeft w:val="0"/>
      <w:marRight w:val="0"/>
      <w:marTop w:val="0"/>
      <w:marBottom w:val="0"/>
      <w:divBdr>
        <w:top w:val="none" w:sz="0" w:space="0" w:color="auto"/>
        <w:left w:val="none" w:sz="0" w:space="0" w:color="auto"/>
        <w:bottom w:val="none" w:sz="0" w:space="0" w:color="auto"/>
        <w:right w:val="none" w:sz="0" w:space="0" w:color="auto"/>
      </w:divBdr>
    </w:div>
    <w:div w:id="948775364">
      <w:bodyDiv w:val="1"/>
      <w:marLeft w:val="0"/>
      <w:marRight w:val="0"/>
      <w:marTop w:val="0"/>
      <w:marBottom w:val="0"/>
      <w:divBdr>
        <w:top w:val="none" w:sz="0" w:space="0" w:color="auto"/>
        <w:left w:val="none" w:sz="0" w:space="0" w:color="auto"/>
        <w:bottom w:val="none" w:sz="0" w:space="0" w:color="auto"/>
        <w:right w:val="none" w:sz="0" w:space="0" w:color="auto"/>
      </w:divBdr>
    </w:div>
    <w:div w:id="957299372">
      <w:bodyDiv w:val="1"/>
      <w:marLeft w:val="0"/>
      <w:marRight w:val="0"/>
      <w:marTop w:val="0"/>
      <w:marBottom w:val="0"/>
      <w:divBdr>
        <w:top w:val="none" w:sz="0" w:space="0" w:color="auto"/>
        <w:left w:val="none" w:sz="0" w:space="0" w:color="auto"/>
        <w:bottom w:val="none" w:sz="0" w:space="0" w:color="auto"/>
        <w:right w:val="none" w:sz="0" w:space="0" w:color="auto"/>
      </w:divBdr>
    </w:div>
    <w:div w:id="970982521">
      <w:bodyDiv w:val="1"/>
      <w:marLeft w:val="0"/>
      <w:marRight w:val="0"/>
      <w:marTop w:val="0"/>
      <w:marBottom w:val="0"/>
      <w:divBdr>
        <w:top w:val="none" w:sz="0" w:space="0" w:color="auto"/>
        <w:left w:val="none" w:sz="0" w:space="0" w:color="auto"/>
        <w:bottom w:val="none" w:sz="0" w:space="0" w:color="auto"/>
        <w:right w:val="none" w:sz="0" w:space="0" w:color="auto"/>
      </w:divBdr>
    </w:div>
    <w:div w:id="981618450">
      <w:bodyDiv w:val="1"/>
      <w:marLeft w:val="0"/>
      <w:marRight w:val="0"/>
      <w:marTop w:val="0"/>
      <w:marBottom w:val="0"/>
      <w:divBdr>
        <w:top w:val="none" w:sz="0" w:space="0" w:color="auto"/>
        <w:left w:val="none" w:sz="0" w:space="0" w:color="auto"/>
        <w:bottom w:val="none" w:sz="0" w:space="0" w:color="auto"/>
        <w:right w:val="none" w:sz="0" w:space="0" w:color="auto"/>
      </w:divBdr>
    </w:div>
    <w:div w:id="988022426">
      <w:bodyDiv w:val="1"/>
      <w:marLeft w:val="0"/>
      <w:marRight w:val="0"/>
      <w:marTop w:val="0"/>
      <w:marBottom w:val="0"/>
      <w:divBdr>
        <w:top w:val="none" w:sz="0" w:space="0" w:color="auto"/>
        <w:left w:val="none" w:sz="0" w:space="0" w:color="auto"/>
        <w:bottom w:val="none" w:sz="0" w:space="0" w:color="auto"/>
        <w:right w:val="none" w:sz="0" w:space="0" w:color="auto"/>
      </w:divBdr>
    </w:div>
    <w:div w:id="1000818559">
      <w:bodyDiv w:val="1"/>
      <w:marLeft w:val="0"/>
      <w:marRight w:val="0"/>
      <w:marTop w:val="0"/>
      <w:marBottom w:val="0"/>
      <w:divBdr>
        <w:top w:val="none" w:sz="0" w:space="0" w:color="auto"/>
        <w:left w:val="none" w:sz="0" w:space="0" w:color="auto"/>
        <w:bottom w:val="none" w:sz="0" w:space="0" w:color="auto"/>
        <w:right w:val="none" w:sz="0" w:space="0" w:color="auto"/>
      </w:divBdr>
    </w:div>
    <w:div w:id="1020397429">
      <w:bodyDiv w:val="1"/>
      <w:marLeft w:val="0"/>
      <w:marRight w:val="0"/>
      <w:marTop w:val="0"/>
      <w:marBottom w:val="0"/>
      <w:divBdr>
        <w:top w:val="none" w:sz="0" w:space="0" w:color="auto"/>
        <w:left w:val="none" w:sz="0" w:space="0" w:color="auto"/>
        <w:bottom w:val="none" w:sz="0" w:space="0" w:color="auto"/>
        <w:right w:val="none" w:sz="0" w:space="0" w:color="auto"/>
      </w:divBdr>
    </w:div>
    <w:div w:id="1033186191">
      <w:bodyDiv w:val="1"/>
      <w:marLeft w:val="0"/>
      <w:marRight w:val="0"/>
      <w:marTop w:val="0"/>
      <w:marBottom w:val="0"/>
      <w:divBdr>
        <w:top w:val="none" w:sz="0" w:space="0" w:color="auto"/>
        <w:left w:val="none" w:sz="0" w:space="0" w:color="auto"/>
        <w:bottom w:val="none" w:sz="0" w:space="0" w:color="auto"/>
        <w:right w:val="none" w:sz="0" w:space="0" w:color="auto"/>
      </w:divBdr>
    </w:div>
    <w:div w:id="1102534812">
      <w:bodyDiv w:val="1"/>
      <w:marLeft w:val="0"/>
      <w:marRight w:val="0"/>
      <w:marTop w:val="0"/>
      <w:marBottom w:val="0"/>
      <w:divBdr>
        <w:top w:val="none" w:sz="0" w:space="0" w:color="auto"/>
        <w:left w:val="none" w:sz="0" w:space="0" w:color="auto"/>
        <w:bottom w:val="none" w:sz="0" w:space="0" w:color="auto"/>
        <w:right w:val="none" w:sz="0" w:space="0" w:color="auto"/>
      </w:divBdr>
    </w:div>
    <w:div w:id="1128476641">
      <w:bodyDiv w:val="1"/>
      <w:marLeft w:val="0"/>
      <w:marRight w:val="0"/>
      <w:marTop w:val="0"/>
      <w:marBottom w:val="0"/>
      <w:divBdr>
        <w:top w:val="none" w:sz="0" w:space="0" w:color="auto"/>
        <w:left w:val="none" w:sz="0" w:space="0" w:color="auto"/>
        <w:bottom w:val="none" w:sz="0" w:space="0" w:color="auto"/>
        <w:right w:val="none" w:sz="0" w:space="0" w:color="auto"/>
      </w:divBdr>
    </w:div>
    <w:div w:id="1130711921">
      <w:bodyDiv w:val="1"/>
      <w:marLeft w:val="0"/>
      <w:marRight w:val="0"/>
      <w:marTop w:val="0"/>
      <w:marBottom w:val="0"/>
      <w:divBdr>
        <w:top w:val="none" w:sz="0" w:space="0" w:color="auto"/>
        <w:left w:val="none" w:sz="0" w:space="0" w:color="auto"/>
        <w:bottom w:val="none" w:sz="0" w:space="0" w:color="auto"/>
        <w:right w:val="none" w:sz="0" w:space="0" w:color="auto"/>
      </w:divBdr>
    </w:div>
    <w:div w:id="1148278846">
      <w:bodyDiv w:val="1"/>
      <w:marLeft w:val="0"/>
      <w:marRight w:val="0"/>
      <w:marTop w:val="0"/>
      <w:marBottom w:val="0"/>
      <w:divBdr>
        <w:top w:val="none" w:sz="0" w:space="0" w:color="auto"/>
        <w:left w:val="none" w:sz="0" w:space="0" w:color="auto"/>
        <w:bottom w:val="none" w:sz="0" w:space="0" w:color="auto"/>
        <w:right w:val="none" w:sz="0" w:space="0" w:color="auto"/>
      </w:divBdr>
    </w:div>
    <w:div w:id="1166743726">
      <w:bodyDiv w:val="1"/>
      <w:marLeft w:val="0"/>
      <w:marRight w:val="0"/>
      <w:marTop w:val="0"/>
      <w:marBottom w:val="0"/>
      <w:divBdr>
        <w:top w:val="none" w:sz="0" w:space="0" w:color="auto"/>
        <w:left w:val="none" w:sz="0" w:space="0" w:color="auto"/>
        <w:bottom w:val="none" w:sz="0" w:space="0" w:color="auto"/>
        <w:right w:val="none" w:sz="0" w:space="0" w:color="auto"/>
      </w:divBdr>
    </w:div>
    <w:div w:id="1197616601">
      <w:bodyDiv w:val="1"/>
      <w:marLeft w:val="0"/>
      <w:marRight w:val="0"/>
      <w:marTop w:val="0"/>
      <w:marBottom w:val="0"/>
      <w:divBdr>
        <w:top w:val="none" w:sz="0" w:space="0" w:color="auto"/>
        <w:left w:val="none" w:sz="0" w:space="0" w:color="auto"/>
        <w:bottom w:val="none" w:sz="0" w:space="0" w:color="auto"/>
        <w:right w:val="none" w:sz="0" w:space="0" w:color="auto"/>
      </w:divBdr>
    </w:div>
    <w:div w:id="1247837632">
      <w:bodyDiv w:val="1"/>
      <w:marLeft w:val="0"/>
      <w:marRight w:val="0"/>
      <w:marTop w:val="0"/>
      <w:marBottom w:val="0"/>
      <w:divBdr>
        <w:top w:val="none" w:sz="0" w:space="0" w:color="auto"/>
        <w:left w:val="none" w:sz="0" w:space="0" w:color="auto"/>
        <w:bottom w:val="none" w:sz="0" w:space="0" w:color="auto"/>
        <w:right w:val="none" w:sz="0" w:space="0" w:color="auto"/>
      </w:divBdr>
    </w:div>
    <w:div w:id="1247881504">
      <w:bodyDiv w:val="1"/>
      <w:marLeft w:val="0"/>
      <w:marRight w:val="0"/>
      <w:marTop w:val="0"/>
      <w:marBottom w:val="0"/>
      <w:divBdr>
        <w:top w:val="none" w:sz="0" w:space="0" w:color="auto"/>
        <w:left w:val="none" w:sz="0" w:space="0" w:color="auto"/>
        <w:bottom w:val="none" w:sz="0" w:space="0" w:color="auto"/>
        <w:right w:val="none" w:sz="0" w:space="0" w:color="auto"/>
      </w:divBdr>
    </w:div>
    <w:div w:id="1256133511">
      <w:bodyDiv w:val="1"/>
      <w:marLeft w:val="0"/>
      <w:marRight w:val="0"/>
      <w:marTop w:val="0"/>
      <w:marBottom w:val="0"/>
      <w:divBdr>
        <w:top w:val="none" w:sz="0" w:space="0" w:color="auto"/>
        <w:left w:val="none" w:sz="0" w:space="0" w:color="auto"/>
        <w:bottom w:val="none" w:sz="0" w:space="0" w:color="auto"/>
        <w:right w:val="none" w:sz="0" w:space="0" w:color="auto"/>
      </w:divBdr>
    </w:div>
    <w:div w:id="1258438114">
      <w:bodyDiv w:val="1"/>
      <w:marLeft w:val="0"/>
      <w:marRight w:val="0"/>
      <w:marTop w:val="0"/>
      <w:marBottom w:val="0"/>
      <w:divBdr>
        <w:top w:val="none" w:sz="0" w:space="0" w:color="auto"/>
        <w:left w:val="none" w:sz="0" w:space="0" w:color="auto"/>
        <w:bottom w:val="none" w:sz="0" w:space="0" w:color="auto"/>
        <w:right w:val="none" w:sz="0" w:space="0" w:color="auto"/>
      </w:divBdr>
    </w:div>
    <w:div w:id="1288897715">
      <w:bodyDiv w:val="1"/>
      <w:marLeft w:val="0"/>
      <w:marRight w:val="0"/>
      <w:marTop w:val="0"/>
      <w:marBottom w:val="0"/>
      <w:divBdr>
        <w:top w:val="none" w:sz="0" w:space="0" w:color="auto"/>
        <w:left w:val="none" w:sz="0" w:space="0" w:color="auto"/>
        <w:bottom w:val="none" w:sz="0" w:space="0" w:color="auto"/>
        <w:right w:val="none" w:sz="0" w:space="0" w:color="auto"/>
      </w:divBdr>
    </w:div>
    <w:div w:id="1326397039">
      <w:bodyDiv w:val="1"/>
      <w:marLeft w:val="0"/>
      <w:marRight w:val="0"/>
      <w:marTop w:val="0"/>
      <w:marBottom w:val="0"/>
      <w:divBdr>
        <w:top w:val="none" w:sz="0" w:space="0" w:color="auto"/>
        <w:left w:val="none" w:sz="0" w:space="0" w:color="auto"/>
        <w:bottom w:val="none" w:sz="0" w:space="0" w:color="auto"/>
        <w:right w:val="none" w:sz="0" w:space="0" w:color="auto"/>
      </w:divBdr>
    </w:div>
    <w:div w:id="1388454720">
      <w:bodyDiv w:val="1"/>
      <w:marLeft w:val="0"/>
      <w:marRight w:val="0"/>
      <w:marTop w:val="0"/>
      <w:marBottom w:val="0"/>
      <w:divBdr>
        <w:top w:val="none" w:sz="0" w:space="0" w:color="auto"/>
        <w:left w:val="none" w:sz="0" w:space="0" w:color="auto"/>
        <w:bottom w:val="none" w:sz="0" w:space="0" w:color="auto"/>
        <w:right w:val="none" w:sz="0" w:space="0" w:color="auto"/>
      </w:divBdr>
    </w:div>
    <w:div w:id="1424110850">
      <w:bodyDiv w:val="1"/>
      <w:marLeft w:val="0"/>
      <w:marRight w:val="0"/>
      <w:marTop w:val="0"/>
      <w:marBottom w:val="0"/>
      <w:divBdr>
        <w:top w:val="none" w:sz="0" w:space="0" w:color="auto"/>
        <w:left w:val="none" w:sz="0" w:space="0" w:color="auto"/>
        <w:bottom w:val="none" w:sz="0" w:space="0" w:color="auto"/>
        <w:right w:val="none" w:sz="0" w:space="0" w:color="auto"/>
      </w:divBdr>
    </w:div>
    <w:div w:id="1427459000">
      <w:bodyDiv w:val="1"/>
      <w:marLeft w:val="0"/>
      <w:marRight w:val="0"/>
      <w:marTop w:val="0"/>
      <w:marBottom w:val="0"/>
      <w:divBdr>
        <w:top w:val="none" w:sz="0" w:space="0" w:color="auto"/>
        <w:left w:val="none" w:sz="0" w:space="0" w:color="auto"/>
        <w:bottom w:val="none" w:sz="0" w:space="0" w:color="auto"/>
        <w:right w:val="none" w:sz="0" w:space="0" w:color="auto"/>
      </w:divBdr>
    </w:div>
    <w:div w:id="1432507269">
      <w:bodyDiv w:val="1"/>
      <w:marLeft w:val="0"/>
      <w:marRight w:val="0"/>
      <w:marTop w:val="0"/>
      <w:marBottom w:val="0"/>
      <w:divBdr>
        <w:top w:val="none" w:sz="0" w:space="0" w:color="auto"/>
        <w:left w:val="none" w:sz="0" w:space="0" w:color="auto"/>
        <w:bottom w:val="none" w:sz="0" w:space="0" w:color="auto"/>
        <w:right w:val="none" w:sz="0" w:space="0" w:color="auto"/>
      </w:divBdr>
    </w:div>
    <w:div w:id="1436897216">
      <w:bodyDiv w:val="1"/>
      <w:marLeft w:val="0"/>
      <w:marRight w:val="0"/>
      <w:marTop w:val="0"/>
      <w:marBottom w:val="0"/>
      <w:divBdr>
        <w:top w:val="none" w:sz="0" w:space="0" w:color="auto"/>
        <w:left w:val="none" w:sz="0" w:space="0" w:color="auto"/>
        <w:bottom w:val="none" w:sz="0" w:space="0" w:color="auto"/>
        <w:right w:val="none" w:sz="0" w:space="0" w:color="auto"/>
      </w:divBdr>
    </w:div>
    <w:div w:id="1502888866">
      <w:bodyDiv w:val="1"/>
      <w:marLeft w:val="0"/>
      <w:marRight w:val="0"/>
      <w:marTop w:val="0"/>
      <w:marBottom w:val="0"/>
      <w:divBdr>
        <w:top w:val="none" w:sz="0" w:space="0" w:color="auto"/>
        <w:left w:val="none" w:sz="0" w:space="0" w:color="auto"/>
        <w:bottom w:val="none" w:sz="0" w:space="0" w:color="auto"/>
        <w:right w:val="none" w:sz="0" w:space="0" w:color="auto"/>
      </w:divBdr>
    </w:div>
    <w:div w:id="1565220547">
      <w:bodyDiv w:val="1"/>
      <w:marLeft w:val="0"/>
      <w:marRight w:val="0"/>
      <w:marTop w:val="0"/>
      <w:marBottom w:val="0"/>
      <w:divBdr>
        <w:top w:val="none" w:sz="0" w:space="0" w:color="auto"/>
        <w:left w:val="none" w:sz="0" w:space="0" w:color="auto"/>
        <w:bottom w:val="none" w:sz="0" w:space="0" w:color="auto"/>
        <w:right w:val="none" w:sz="0" w:space="0" w:color="auto"/>
      </w:divBdr>
    </w:div>
    <w:div w:id="1565262402">
      <w:bodyDiv w:val="1"/>
      <w:marLeft w:val="0"/>
      <w:marRight w:val="0"/>
      <w:marTop w:val="0"/>
      <w:marBottom w:val="0"/>
      <w:divBdr>
        <w:top w:val="none" w:sz="0" w:space="0" w:color="auto"/>
        <w:left w:val="none" w:sz="0" w:space="0" w:color="auto"/>
        <w:bottom w:val="none" w:sz="0" w:space="0" w:color="auto"/>
        <w:right w:val="none" w:sz="0" w:space="0" w:color="auto"/>
      </w:divBdr>
    </w:div>
    <w:div w:id="1614284487">
      <w:bodyDiv w:val="1"/>
      <w:marLeft w:val="0"/>
      <w:marRight w:val="0"/>
      <w:marTop w:val="0"/>
      <w:marBottom w:val="0"/>
      <w:divBdr>
        <w:top w:val="none" w:sz="0" w:space="0" w:color="auto"/>
        <w:left w:val="none" w:sz="0" w:space="0" w:color="auto"/>
        <w:bottom w:val="none" w:sz="0" w:space="0" w:color="auto"/>
        <w:right w:val="none" w:sz="0" w:space="0" w:color="auto"/>
      </w:divBdr>
    </w:div>
    <w:div w:id="1654991100">
      <w:bodyDiv w:val="1"/>
      <w:marLeft w:val="0"/>
      <w:marRight w:val="0"/>
      <w:marTop w:val="0"/>
      <w:marBottom w:val="0"/>
      <w:divBdr>
        <w:top w:val="none" w:sz="0" w:space="0" w:color="auto"/>
        <w:left w:val="none" w:sz="0" w:space="0" w:color="auto"/>
        <w:bottom w:val="none" w:sz="0" w:space="0" w:color="auto"/>
        <w:right w:val="none" w:sz="0" w:space="0" w:color="auto"/>
      </w:divBdr>
    </w:div>
    <w:div w:id="170035114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4795954">
      <w:bodyDiv w:val="1"/>
      <w:marLeft w:val="0"/>
      <w:marRight w:val="0"/>
      <w:marTop w:val="0"/>
      <w:marBottom w:val="0"/>
      <w:divBdr>
        <w:top w:val="none" w:sz="0" w:space="0" w:color="auto"/>
        <w:left w:val="none" w:sz="0" w:space="0" w:color="auto"/>
        <w:bottom w:val="none" w:sz="0" w:space="0" w:color="auto"/>
        <w:right w:val="none" w:sz="0" w:space="0" w:color="auto"/>
      </w:divBdr>
    </w:div>
    <w:div w:id="1783378228">
      <w:bodyDiv w:val="1"/>
      <w:marLeft w:val="0"/>
      <w:marRight w:val="0"/>
      <w:marTop w:val="0"/>
      <w:marBottom w:val="0"/>
      <w:divBdr>
        <w:top w:val="none" w:sz="0" w:space="0" w:color="auto"/>
        <w:left w:val="none" w:sz="0" w:space="0" w:color="auto"/>
        <w:bottom w:val="none" w:sz="0" w:space="0" w:color="auto"/>
        <w:right w:val="none" w:sz="0" w:space="0" w:color="auto"/>
      </w:divBdr>
    </w:div>
    <w:div w:id="1809545539">
      <w:bodyDiv w:val="1"/>
      <w:marLeft w:val="0"/>
      <w:marRight w:val="0"/>
      <w:marTop w:val="0"/>
      <w:marBottom w:val="0"/>
      <w:divBdr>
        <w:top w:val="none" w:sz="0" w:space="0" w:color="auto"/>
        <w:left w:val="none" w:sz="0" w:space="0" w:color="auto"/>
        <w:bottom w:val="none" w:sz="0" w:space="0" w:color="auto"/>
        <w:right w:val="none" w:sz="0" w:space="0" w:color="auto"/>
      </w:divBdr>
    </w:div>
    <w:div w:id="1829712925">
      <w:bodyDiv w:val="1"/>
      <w:marLeft w:val="0"/>
      <w:marRight w:val="0"/>
      <w:marTop w:val="0"/>
      <w:marBottom w:val="0"/>
      <w:divBdr>
        <w:top w:val="none" w:sz="0" w:space="0" w:color="auto"/>
        <w:left w:val="none" w:sz="0" w:space="0" w:color="auto"/>
        <w:bottom w:val="none" w:sz="0" w:space="0" w:color="auto"/>
        <w:right w:val="none" w:sz="0" w:space="0" w:color="auto"/>
      </w:divBdr>
    </w:div>
    <w:div w:id="1842625384">
      <w:bodyDiv w:val="1"/>
      <w:marLeft w:val="0"/>
      <w:marRight w:val="0"/>
      <w:marTop w:val="0"/>
      <w:marBottom w:val="0"/>
      <w:divBdr>
        <w:top w:val="none" w:sz="0" w:space="0" w:color="auto"/>
        <w:left w:val="none" w:sz="0" w:space="0" w:color="auto"/>
        <w:bottom w:val="none" w:sz="0" w:space="0" w:color="auto"/>
        <w:right w:val="none" w:sz="0" w:space="0" w:color="auto"/>
      </w:divBdr>
    </w:div>
    <w:div w:id="1926112701">
      <w:bodyDiv w:val="1"/>
      <w:marLeft w:val="0"/>
      <w:marRight w:val="0"/>
      <w:marTop w:val="0"/>
      <w:marBottom w:val="0"/>
      <w:divBdr>
        <w:top w:val="none" w:sz="0" w:space="0" w:color="auto"/>
        <w:left w:val="none" w:sz="0" w:space="0" w:color="auto"/>
        <w:bottom w:val="none" w:sz="0" w:space="0" w:color="auto"/>
        <w:right w:val="none" w:sz="0" w:space="0" w:color="auto"/>
      </w:divBdr>
    </w:div>
    <w:div w:id="1941255228">
      <w:bodyDiv w:val="1"/>
      <w:marLeft w:val="0"/>
      <w:marRight w:val="0"/>
      <w:marTop w:val="0"/>
      <w:marBottom w:val="0"/>
      <w:divBdr>
        <w:top w:val="none" w:sz="0" w:space="0" w:color="auto"/>
        <w:left w:val="none" w:sz="0" w:space="0" w:color="auto"/>
        <w:bottom w:val="none" w:sz="0" w:space="0" w:color="auto"/>
        <w:right w:val="none" w:sz="0" w:space="0" w:color="auto"/>
      </w:divBdr>
    </w:div>
    <w:div w:id="1946304946">
      <w:bodyDiv w:val="1"/>
      <w:marLeft w:val="0"/>
      <w:marRight w:val="0"/>
      <w:marTop w:val="0"/>
      <w:marBottom w:val="0"/>
      <w:divBdr>
        <w:top w:val="none" w:sz="0" w:space="0" w:color="auto"/>
        <w:left w:val="none" w:sz="0" w:space="0" w:color="auto"/>
        <w:bottom w:val="none" w:sz="0" w:space="0" w:color="auto"/>
        <w:right w:val="none" w:sz="0" w:space="0" w:color="auto"/>
      </w:divBdr>
    </w:div>
    <w:div w:id="1953245629">
      <w:bodyDiv w:val="1"/>
      <w:marLeft w:val="0"/>
      <w:marRight w:val="0"/>
      <w:marTop w:val="0"/>
      <w:marBottom w:val="0"/>
      <w:divBdr>
        <w:top w:val="none" w:sz="0" w:space="0" w:color="auto"/>
        <w:left w:val="none" w:sz="0" w:space="0" w:color="auto"/>
        <w:bottom w:val="none" w:sz="0" w:space="0" w:color="auto"/>
        <w:right w:val="none" w:sz="0" w:space="0" w:color="auto"/>
      </w:divBdr>
    </w:div>
    <w:div w:id="2007510434">
      <w:bodyDiv w:val="1"/>
      <w:marLeft w:val="0"/>
      <w:marRight w:val="0"/>
      <w:marTop w:val="0"/>
      <w:marBottom w:val="0"/>
      <w:divBdr>
        <w:top w:val="none" w:sz="0" w:space="0" w:color="auto"/>
        <w:left w:val="none" w:sz="0" w:space="0" w:color="auto"/>
        <w:bottom w:val="none" w:sz="0" w:space="0" w:color="auto"/>
        <w:right w:val="none" w:sz="0" w:space="0" w:color="auto"/>
      </w:divBdr>
    </w:div>
    <w:div w:id="2022312106">
      <w:bodyDiv w:val="1"/>
      <w:marLeft w:val="0"/>
      <w:marRight w:val="0"/>
      <w:marTop w:val="0"/>
      <w:marBottom w:val="0"/>
      <w:divBdr>
        <w:top w:val="none" w:sz="0" w:space="0" w:color="auto"/>
        <w:left w:val="none" w:sz="0" w:space="0" w:color="auto"/>
        <w:bottom w:val="none" w:sz="0" w:space="0" w:color="auto"/>
        <w:right w:val="none" w:sz="0" w:space="0" w:color="auto"/>
      </w:divBdr>
    </w:div>
    <w:div w:id="2056611635">
      <w:bodyDiv w:val="1"/>
      <w:marLeft w:val="0"/>
      <w:marRight w:val="0"/>
      <w:marTop w:val="0"/>
      <w:marBottom w:val="0"/>
      <w:divBdr>
        <w:top w:val="none" w:sz="0" w:space="0" w:color="auto"/>
        <w:left w:val="none" w:sz="0" w:space="0" w:color="auto"/>
        <w:bottom w:val="none" w:sz="0" w:space="0" w:color="auto"/>
        <w:right w:val="none" w:sz="0" w:space="0" w:color="auto"/>
      </w:divBdr>
    </w:div>
    <w:div w:id="2081559213">
      <w:bodyDiv w:val="1"/>
      <w:marLeft w:val="0"/>
      <w:marRight w:val="0"/>
      <w:marTop w:val="0"/>
      <w:marBottom w:val="0"/>
      <w:divBdr>
        <w:top w:val="none" w:sz="0" w:space="0" w:color="auto"/>
        <w:left w:val="none" w:sz="0" w:space="0" w:color="auto"/>
        <w:bottom w:val="none" w:sz="0" w:space="0" w:color="auto"/>
        <w:right w:val="none" w:sz="0" w:space="0" w:color="auto"/>
      </w:divBdr>
    </w:div>
    <w:div w:id="209381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microsoft.com/office/2011/relationships/commentsExtended" Target="commentsExtended.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xiaoyu.xiu@interdigital.com" TargetMode="External"/><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oleObject" Target="embeddings/Microsoft_Visio_2003-2010_Drawing2.vsd"/><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n.ye@interdigital.com"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yperlink" Target="mailto:yuwen.he@interdigita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Microsoft_Visio_2003-2010_Drawing1.vsd"/><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E257A-90B7-4B61-ACF5-101E795E6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7</Pages>
  <Words>2689</Words>
  <Characters>15330</Characters>
  <Application>Microsoft Office Word</Application>
  <DocSecurity>0</DocSecurity>
  <Lines>127</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17984</CharactersWithSpaces>
  <SharedDoc>false</SharedDoc>
  <HLinks>
    <vt:vector size="12" baseType="variant">
      <vt:variant>
        <vt:i4>5373999</vt:i4>
      </vt:variant>
      <vt:variant>
        <vt:i4>3</vt:i4>
      </vt:variant>
      <vt:variant>
        <vt:i4>0</vt:i4>
      </vt:variant>
      <vt:variant>
        <vt:i4>5</vt:i4>
      </vt:variant>
      <vt:variant>
        <vt:lpwstr>mailto:yan.ye@interdigital.com</vt:lpwstr>
      </vt:variant>
      <vt:variant>
        <vt:lpwstr/>
      </vt:variant>
      <vt:variant>
        <vt:i4>3407966</vt:i4>
      </vt:variant>
      <vt:variant>
        <vt:i4>0</vt:i4>
      </vt:variant>
      <vt:variant>
        <vt:i4>0</vt:i4>
      </vt:variant>
      <vt:variant>
        <vt:i4>5</vt:i4>
      </vt:variant>
      <vt:variant>
        <vt:lpwstr>mailto:yuwen.he@interdigital.com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 Yuwen</cp:lastModifiedBy>
  <cp:revision>13</cp:revision>
  <cp:lastPrinted>2013-04-08T19:19:00Z</cp:lastPrinted>
  <dcterms:created xsi:type="dcterms:W3CDTF">2015-01-29T01:26:00Z</dcterms:created>
  <dcterms:modified xsi:type="dcterms:W3CDTF">2015-02-07T23:19:00Z</dcterms:modified>
</cp:coreProperties>
</file>