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367021">
        <w:tc>
          <w:tcPr>
            <w:tcW w:w="6408" w:type="dxa"/>
          </w:tcPr>
          <w:p w:rsidR="006C5D39" w:rsidRPr="00367021" w:rsidRDefault="00722FC2"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3"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A01DF" id="Group 2" o:spid="_x0000_s1026" style="position:absolute;margin-left:-4.15pt;margin-top:-27.5pt;width:23.3pt;height:24.6pt;z-index:3"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3D0D8B">
              <w:rPr>
                <w:b/>
                <w:noProof/>
                <w:szCs w:val="22"/>
                <w:lang w:eastAsia="zh-CN"/>
              </w:rPr>
              <w:drawing>
                <wp:anchor distT="0" distB="0" distL="114300" distR="114300" simplePos="0" relativeHeight="5" behindDoc="0" locked="0" layoutInCell="1" allowOverlap="1" wp14:anchorId="1DC2306B" wp14:editId="3DC836D6">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44EC91E6" wp14:editId="42A5FC72">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0048A3" w:rsidP="00C87BCD">
            <w:pPr>
              <w:tabs>
                <w:tab w:val="left" w:pos="7200"/>
              </w:tabs>
              <w:spacing w:before="0"/>
              <w:rPr>
                <w:b/>
                <w:szCs w:val="22"/>
                <w:lang w:val="en-CA"/>
              </w:rPr>
            </w:pPr>
            <w:r>
              <w:t>20</w:t>
            </w:r>
            <w:r w:rsidRPr="00B648F1">
              <w:t xml:space="preserve">th Meeting: </w:t>
            </w:r>
            <w:r>
              <w:rPr>
                <w:lang w:val="en-CA"/>
              </w:rPr>
              <w:t>Geneva,</w:t>
            </w:r>
            <w:r w:rsidRPr="00B648F1">
              <w:rPr>
                <w:lang w:val="en-CA"/>
              </w:rPr>
              <w:t xml:space="preserve"> </w:t>
            </w:r>
            <w:r>
              <w:rPr>
                <w:lang w:val="en-CA"/>
              </w:rPr>
              <w:t>CH, 10–18</w:t>
            </w:r>
            <w:r w:rsidRPr="00B648F1">
              <w:rPr>
                <w:lang w:val="en-CA"/>
              </w:rPr>
              <w:t xml:space="preserve"> </w:t>
            </w:r>
            <w:r>
              <w:rPr>
                <w:lang w:val="en-CA"/>
              </w:rPr>
              <w:t>Feb.</w:t>
            </w:r>
            <w:r w:rsidRPr="00B648F1">
              <w:rPr>
                <w:lang w:val="en-CA"/>
              </w:rPr>
              <w:t xml:space="preserve"> 201</w:t>
            </w:r>
            <w:r>
              <w:rPr>
                <w:lang w:val="en-CA"/>
              </w:rPr>
              <w:t>5</w:t>
            </w:r>
          </w:p>
        </w:tc>
        <w:tc>
          <w:tcPr>
            <w:tcW w:w="3168" w:type="dxa"/>
          </w:tcPr>
          <w:p w:rsidR="008A4B4C" w:rsidRPr="00367021" w:rsidRDefault="00E61DAC" w:rsidP="00D64678">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C87BCD">
              <w:rPr>
                <w:lang w:val="en-CA"/>
              </w:rPr>
              <w:t>T</w:t>
            </w:r>
            <w:r w:rsidR="0055488A" w:rsidRPr="00D64678">
              <w:rPr>
                <w:lang w:val="en-CA"/>
              </w:rPr>
              <w:t>0</w:t>
            </w:r>
            <w:r w:rsidR="00D64678">
              <w:rPr>
                <w:lang w:val="en-CA"/>
              </w:rPr>
              <w:t>116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367021" w:rsidRDefault="004A1682" w:rsidP="004A1682">
            <w:pPr>
              <w:spacing w:before="60" w:after="60"/>
              <w:rPr>
                <w:b/>
                <w:szCs w:val="22"/>
              </w:rPr>
            </w:pPr>
            <w:r>
              <w:rPr>
                <w:b/>
                <w:szCs w:val="22"/>
              </w:rPr>
              <w:t>Non-CE2: e</w:t>
            </w:r>
            <w:r w:rsidR="00F13A22">
              <w:rPr>
                <w:b/>
                <w:szCs w:val="22"/>
              </w:rPr>
              <w:t xml:space="preserve">ncoder improvements on </w:t>
            </w:r>
            <w:r w:rsidR="003230E3">
              <w:rPr>
                <w:b/>
                <w:szCs w:val="22"/>
              </w:rPr>
              <w:t xml:space="preserve">IBC </w:t>
            </w:r>
            <w:r w:rsidR="00C87BCD">
              <w:rPr>
                <w:b/>
                <w:szCs w:val="22"/>
              </w:rPr>
              <w:t>search</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E61DAC" w:rsidP="00775C51">
            <w:pPr>
              <w:spacing w:before="60" w:after="60"/>
              <w:rPr>
                <w:szCs w:val="22"/>
                <w:lang w:val="en-CA"/>
              </w:rPr>
            </w:pPr>
            <w:r w:rsidRPr="00367021">
              <w:rPr>
                <w:szCs w:val="22"/>
                <w:lang w:val="en-CA"/>
              </w:rPr>
              <w:t>Proposal</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Default="00775C51" w:rsidP="00C10490">
            <w:pPr>
              <w:spacing w:before="60" w:after="60"/>
              <w:rPr>
                <w:szCs w:val="22"/>
                <w:lang w:val="en-CA"/>
              </w:rPr>
            </w:pPr>
            <w:r w:rsidRPr="00367021">
              <w:rPr>
                <w:szCs w:val="22"/>
              </w:rPr>
              <w:t xml:space="preserve">Yuwen He, </w:t>
            </w:r>
            <w:r w:rsidR="00897AE0">
              <w:rPr>
                <w:szCs w:val="22"/>
              </w:rPr>
              <w:t>Xiaoyu</w:t>
            </w:r>
            <w:r w:rsidR="00C10490">
              <w:rPr>
                <w:szCs w:val="22"/>
              </w:rPr>
              <w:t xml:space="preserve"> </w:t>
            </w:r>
            <w:r w:rsidR="00897AE0">
              <w:rPr>
                <w:szCs w:val="22"/>
              </w:rPr>
              <w:t>Xiu</w:t>
            </w:r>
            <w:r w:rsidR="00BD4F04">
              <w:rPr>
                <w:szCs w:val="22"/>
              </w:rPr>
              <w:t>,</w:t>
            </w:r>
            <w:r w:rsidR="00BD4F04" w:rsidRPr="00367021">
              <w:rPr>
                <w:szCs w:val="22"/>
              </w:rPr>
              <w:t xml:space="preserve"> Yan Ye</w:t>
            </w:r>
            <w:r w:rsidR="00185BEF" w:rsidRPr="00367021">
              <w:rPr>
                <w:szCs w:val="22"/>
                <w:lang w:val="en-CA"/>
              </w:rPr>
              <w:t xml:space="preserve"> </w:t>
            </w:r>
            <w:r w:rsidR="00E61DAC" w:rsidRPr="00367021">
              <w:rPr>
                <w:szCs w:val="22"/>
                <w:lang w:val="en-CA"/>
              </w:rPr>
              <w:br/>
            </w:r>
            <w:r w:rsidRPr="00367021">
              <w:rPr>
                <w:szCs w:val="22"/>
              </w:rPr>
              <w:t>9710 Scranton R</w:t>
            </w:r>
            <w:r w:rsidR="002D56BA">
              <w:rPr>
                <w:szCs w:val="22"/>
              </w:rPr>
              <w:t>d</w:t>
            </w:r>
            <w:r w:rsidRPr="00367021">
              <w:rPr>
                <w:szCs w:val="22"/>
              </w:rPr>
              <w:t>, #250</w:t>
            </w:r>
            <w:r w:rsidR="00E61DAC" w:rsidRPr="00367021">
              <w:rPr>
                <w:szCs w:val="22"/>
                <w:lang w:val="en-CA"/>
              </w:rPr>
              <w:br/>
            </w:r>
            <w:r w:rsidRPr="00367021">
              <w:rPr>
                <w:szCs w:val="22"/>
              </w:rPr>
              <w:t>San Diego, CA 92121</w:t>
            </w:r>
            <w:r w:rsidR="00C1033E">
              <w:rPr>
                <w:szCs w:val="22"/>
              </w:rPr>
              <w:t xml:space="preserve">, </w:t>
            </w:r>
            <w:r w:rsidRPr="00367021">
              <w:rPr>
                <w:szCs w:val="22"/>
                <w:lang w:val="en-CA"/>
              </w:rPr>
              <w:t>USA</w:t>
            </w:r>
          </w:p>
          <w:p w:rsidR="005210B2" w:rsidRDefault="005210B2" w:rsidP="00C10490">
            <w:pPr>
              <w:spacing w:before="60" w:after="60"/>
              <w:rPr>
                <w:szCs w:val="22"/>
                <w:lang w:val="en-CA"/>
              </w:rPr>
            </w:pPr>
          </w:p>
          <w:p w:rsidR="00A13BE6" w:rsidRPr="00367021" w:rsidRDefault="00A13BE6" w:rsidP="00897AE0">
            <w:pPr>
              <w:spacing w:before="60" w:after="60"/>
              <w:rPr>
                <w:szCs w:val="22"/>
                <w:lang w:val="en-CA"/>
              </w:rPr>
            </w:pPr>
          </w:p>
        </w:tc>
        <w:tc>
          <w:tcPr>
            <w:tcW w:w="900" w:type="dxa"/>
          </w:tcPr>
          <w:p w:rsidR="00E61DAC" w:rsidRPr="00367021" w:rsidRDefault="00E61DAC">
            <w:pPr>
              <w:spacing w:before="60" w:after="60"/>
              <w:rPr>
                <w:szCs w:val="22"/>
                <w:lang w:val="en-CA"/>
              </w:rPr>
            </w:pPr>
            <w:r w:rsidRPr="00367021">
              <w:rPr>
                <w:szCs w:val="22"/>
                <w:lang w:val="en-CA"/>
              </w:rPr>
              <w:t>Tel:</w:t>
            </w:r>
            <w:r w:rsidRPr="00367021">
              <w:rPr>
                <w:szCs w:val="22"/>
                <w:lang w:val="en-CA"/>
              </w:rPr>
              <w:br/>
              <w:t>Email:</w:t>
            </w:r>
          </w:p>
        </w:tc>
        <w:tc>
          <w:tcPr>
            <w:tcW w:w="3168" w:type="dxa"/>
          </w:tcPr>
          <w:p w:rsidR="009B2C58" w:rsidRDefault="00B66FC9" w:rsidP="00BA297C">
            <w:pPr>
              <w:spacing w:before="60" w:after="60"/>
              <w:rPr>
                <w:rStyle w:val="Hyperlink"/>
                <w:szCs w:val="22"/>
                <w:lang w:val="en-CA"/>
              </w:rPr>
            </w:pPr>
            <w:r w:rsidRPr="00367021">
              <w:rPr>
                <w:szCs w:val="22"/>
              </w:rPr>
              <w:t>+1-858-210-4819</w:t>
            </w:r>
            <w:r w:rsidRPr="00367021">
              <w:rPr>
                <w:szCs w:val="22"/>
                <w:lang w:val="en-CA"/>
              </w:rPr>
              <w:br/>
            </w:r>
            <w:hyperlink r:id="rId10" w:history="1">
              <w:r w:rsidR="00F27B57" w:rsidRPr="00367021">
                <w:rPr>
                  <w:rStyle w:val="Hyperlink"/>
                  <w:szCs w:val="22"/>
                  <w:lang w:val="en-CA"/>
                </w:rPr>
                <w:t>yuwen.he@interdigital.com</w:t>
              </w:r>
            </w:hyperlink>
            <w:r w:rsidR="00F27B57" w:rsidRPr="00367021">
              <w:rPr>
                <w:szCs w:val="22"/>
                <w:lang w:val="en-CA"/>
              </w:rPr>
              <w:t xml:space="preserve"> </w:t>
            </w:r>
            <w:hyperlink r:id="rId11" w:history="1">
              <w:r w:rsidR="00897AE0" w:rsidRPr="00030146">
                <w:rPr>
                  <w:rStyle w:val="Hyperlink"/>
                  <w:szCs w:val="22"/>
                  <w:lang w:val="en-CA"/>
                </w:rPr>
                <w:t>xiaoyu.xiu@interdigital.com</w:t>
              </w:r>
            </w:hyperlink>
            <w:r w:rsidR="00BD4F04">
              <w:rPr>
                <w:rStyle w:val="Hyperlink"/>
                <w:szCs w:val="22"/>
                <w:lang w:val="en-CA"/>
              </w:rPr>
              <w:t xml:space="preserve"> </w:t>
            </w:r>
            <w:hyperlink r:id="rId12" w:history="1">
              <w:r w:rsidR="00BD4F04" w:rsidRPr="00367021">
                <w:rPr>
                  <w:rStyle w:val="Hyperlink"/>
                  <w:szCs w:val="22"/>
                  <w:lang w:val="en-CA"/>
                </w:rPr>
                <w:t>yan.ye@interdigital.com</w:t>
              </w:r>
            </w:hyperlink>
          </w:p>
          <w:p w:rsidR="00B66FC9" w:rsidRDefault="00B66FC9" w:rsidP="00BA297C">
            <w:pPr>
              <w:spacing w:before="60" w:after="60"/>
              <w:rPr>
                <w:rStyle w:val="Hyperlink"/>
                <w:szCs w:val="22"/>
                <w:lang w:val="en-CA"/>
              </w:rPr>
            </w:pPr>
          </w:p>
          <w:p w:rsidR="00A43A36" w:rsidRPr="009B2C58" w:rsidRDefault="00A43A36" w:rsidP="00E33222">
            <w:pPr>
              <w:spacing w:before="60" w:after="60"/>
              <w:rPr>
                <w:b/>
                <w:color w:val="0000FF"/>
                <w:szCs w:val="22"/>
                <w:u w:val="single"/>
                <w:lang w:val="en-CA"/>
              </w:rPr>
            </w:pP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Default="00775C51" w:rsidP="00FF69BE">
            <w:pPr>
              <w:spacing w:before="60" w:after="60"/>
              <w:rPr>
                <w:szCs w:val="22"/>
              </w:rPr>
            </w:pPr>
            <w:r w:rsidRPr="00367021">
              <w:rPr>
                <w:szCs w:val="22"/>
              </w:rPr>
              <w:t xml:space="preserve">InterDigital Communications, </w:t>
            </w:r>
            <w:r w:rsidR="00FF69BE">
              <w:rPr>
                <w:szCs w:val="22"/>
              </w:rPr>
              <w:t>Inc.</w:t>
            </w:r>
          </w:p>
          <w:p w:rsidR="00B83368" w:rsidRPr="00367021" w:rsidRDefault="00B83368" w:rsidP="00FF69BE">
            <w:pPr>
              <w:spacing w:before="60" w:after="60"/>
              <w:rPr>
                <w:szCs w:val="22"/>
                <w:lang w:val="en-CA"/>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B314A" w:rsidRDefault="00E66A90" w:rsidP="00ED2F61">
      <w:pPr>
        <w:tabs>
          <w:tab w:val="left" w:pos="6480"/>
        </w:tabs>
        <w:jc w:val="both"/>
        <w:rPr>
          <w:rFonts w:eastAsia="Malgun Gothic"/>
          <w:kern w:val="2"/>
        </w:rPr>
      </w:pPr>
      <w:r>
        <w:rPr>
          <w:rFonts w:eastAsia="Malgun Gothic"/>
          <w:kern w:val="2"/>
        </w:rPr>
        <w:t xml:space="preserve">This </w:t>
      </w:r>
      <w:r w:rsidR="00A46C77">
        <w:rPr>
          <w:rFonts w:eastAsia="Malgun Gothic"/>
          <w:kern w:val="2"/>
        </w:rPr>
        <w:t xml:space="preserve">contribution proposed several </w:t>
      </w:r>
      <w:r w:rsidR="00BC7EC3">
        <w:rPr>
          <w:rFonts w:eastAsia="Malgun Gothic"/>
          <w:kern w:val="2"/>
        </w:rPr>
        <w:t xml:space="preserve">encoder </w:t>
      </w:r>
      <w:r w:rsidR="00A46C77">
        <w:rPr>
          <w:rFonts w:eastAsia="Malgun Gothic"/>
          <w:kern w:val="2"/>
        </w:rPr>
        <w:t>improvements about Intra Block Copy</w:t>
      </w:r>
      <w:r w:rsidR="001E7F2E">
        <w:rPr>
          <w:rFonts w:eastAsia="Malgun Gothic"/>
          <w:kern w:val="2"/>
        </w:rPr>
        <w:t xml:space="preserve"> (IBC)</w:t>
      </w:r>
      <w:r w:rsidR="00A46C77">
        <w:rPr>
          <w:rFonts w:eastAsia="Malgun Gothic"/>
          <w:kern w:val="2"/>
        </w:rPr>
        <w:t xml:space="preserve"> search</w:t>
      </w:r>
      <w:r w:rsidR="00EF17B2">
        <w:rPr>
          <w:rFonts w:eastAsia="Malgun Gothic"/>
          <w:kern w:val="2"/>
        </w:rPr>
        <w:t xml:space="preserve">. </w:t>
      </w:r>
      <w:r w:rsidR="001E7F2E">
        <w:rPr>
          <w:rFonts w:eastAsia="Malgun Gothic"/>
          <w:kern w:val="2"/>
        </w:rPr>
        <w:t xml:space="preserve">It mainly includes </w:t>
      </w:r>
      <w:r w:rsidR="00E11A65">
        <w:rPr>
          <w:rFonts w:eastAsia="Malgun Gothic"/>
          <w:kern w:val="2"/>
        </w:rPr>
        <w:t xml:space="preserve">improved predictors based IBC search using block vectors from the previous picture, </w:t>
      </w:r>
      <w:r w:rsidR="001E7F2E">
        <w:rPr>
          <w:rFonts w:eastAsia="Malgun Gothic"/>
          <w:kern w:val="2"/>
        </w:rPr>
        <w:t xml:space="preserve">new hash generation method for hash based IBC search, modified early termination for IBC search and changing color space used in hash based IBC search for RGB format encoding. </w:t>
      </w:r>
      <w:r w:rsidR="00CB2B22">
        <w:rPr>
          <w:rFonts w:eastAsia="Malgun Gothic"/>
          <w:kern w:val="2"/>
        </w:rPr>
        <w:t xml:space="preserve">Compared to </w:t>
      </w:r>
      <w:r w:rsidR="001E7F2E">
        <w:rPr>
          <w:rFonts w:eastAsia="Malgun Gothic"/>
          <w:kern w:val="2"/>
        </w:rPr>
        <w:t>SCM-3.0</w:t>
      </w:r>
      <w:r w:rsidR="00CB2B22">
        <w:rPr>
          <w:rFonts w:eastAsia="Malgun Gothic"/>
          <w:kern w:val="2"/>
        </w:rPr>
        <w:t xml:space="preserve"> anchors</w:t>
      </w:r>
      <w:r w:rsidR="008827E7">
        <w:rPr>
          <w:rFonts w:eastAsia="Malgun Gothic"/>
          <w:kern w:val="2"/>
        </w:rPr>
        <w:t xml:space="preserve">, </w:t>
      </w:r>
      <w:r w:rsidR="007A03C5">
        <w:rPr>
          <w:rFonts w:eastAsia="Malgun Gothic"/>
          <w:kern w:val="2"/>
        </w:rPr>
        <w:t xml:space="preserve">for </w:t>
      </w:r>
      <w:r w:rsidR="009759F2">
        <w:rPr>
          <w:rFonts w:eastAsia="Malgun Gothic"/>
          <w:kern w:val="2"/>
        </w:rPr>
        <w:t xml:space="preserve">444 </w:t>
      </w:r>
      <w:r w:rsidR="00CB2B22">
        <w:rPr>
          <w:kern w:val="2"/>
          <w:lang w:eastAsia="zh-CN"/>
        </w:rPr>
        <w:t>lossy coding</w:t>
      </w:r>
      <w:r w:rsidR="007A03C5">
        <w:rPr>
          <w:kern w:val="2"/>
          <w:lang w:eastAsia="zh-CN"/>
        </w:rPr>
        <w:t>,</w:t>
      </w:r>
      <w:r w:rsidR="00CB2B22">
        <w:rPr>
          <w:kern w:val="2"/>
          <w:lang w:eastAsia="zh-CN"/>
        </w:rPr>
        <w:t xml:space="preserve"> the </w:t>
      </w:r>
      <w:r w:rsidR="00DB314A">
        <w:rPr>
          <w:kern w:val="2"/>
          <w:lang w:eastAsia="zh-CN"/>
        </w:rPr>
        <w:t xml:space="preserve">proposed scheme reportedly achieves </w:t>
      </w:r>
      <w:r w:rsidR="007C6AE8">
        <w:rPr>
          <w:rFonts w:eastAsia="Malgun Gothic"/>
          <w:kern w:val="2"/>
        </w:rPr>
        <w:t xml:space="preserve">average </w:t>
      </w:r>
      <w:r w:rsidR="00B834FD">
        <w:rPr>
          <w:rFonts w:eastAsia="Malgun Gothic"/>
          <w:kern w:val="2"/>
        </w:rPr>
        <w:t xml:space="preserve">{Y, U, V} </w:t>
      </w:r>
      <w:r w:rsidR="007C6AE8">
        <w:rPr>
          <w:rFonts w:eastAsia="Malgun Gothic"/>
          <w:kern w:val="2"/>
        </w:rPr>
        <w:t xml:space="preserve">BD </w:t>
      </w:r>
      <w:r w:rsidR="00B834FD">
        <w:rPr>
          <w:rFonts w:eastAsia="Malgun Gothic"/>
          <w:kern w:val="2"/>
        </w:rPr>
        <w:t xml:space="preserve">rate </w:t>
      </w:r>
      <w:r w:rsidR="007C6AE8">
        <w:rPr>
          <w:rFonts w:eastAsia="Malgun Gothic"/>
          <w:kern w:val="2"/>
        </w:rPr>
        <w:t xml:space="preserve">gain </w:t>
      </w:r>
      <w:r w:rsidR="00DB314A">
        <w:rPr>
          <w:rFonts w:eastAsia="Malgun Gothic"/>
          <w:kern w:val="2"/>
        </w:rPr>
        <w:t xml:space="preserve">of </w:t>
      </w:r>
      <w:r w:rsidR="00CB2B22" w:rsidRPr="00FA1324">
        <w:rPr>
          <w:rFonts w:eastAsia="Malgun Gothic"/>
          <w:kern w:val="2"/>
        </w:rPr>
        <w:t>{</w:t>
      </w:r>
      <w:r w:rsidR="00CB2B22" w:rsidRPr="00FA1324">
        <w:t>-</w:t>
      </w:r>
      <w:r w:rsidR="001E7F2E">
        <w:t>2</w:t>
      </w:r>
      <w:r w:rsidR="00327ADE">
        <w:t>.</w:t>
      </w:r>
      <w:r w:rsidR="001E7F2E">
        <w:t>1</w:t>
      </w:r>
      <w:r w:rsidR="00CB2B22" w:rsidRPr="00FA1324">
        <w:t>%, -</w:t>
      </w:r>
      <w:r w:rsidR="001E7F2E">
        <w:t>2</w:t>
      </w:r>
      <w:r w:rsidR="00327ADE">
        <w:t>.</w:t>
      </w:r>
      <w:r w:rsidR="00A43A36">
        <w:t>0</w:t>
      </w:r>
      <w:r w:rsidR="00CB2B22" w:rsidRPr="00FA1324">
        <w:t>%, -</w:t>
      </w:r>
      <w:r w:rsidR="001E7F2E">
        <w:t>1</w:t>
      </w:r>
      <w:r w:rsidR="00327ADE">
        <w:t>.</w:t>
      </w:r>
      <w:r w:rsidR="001E7F2E">
        <w:t>9</w:t>
      </w:r>
      <w:r w:rsidR="00CB2B22" w:rsidRPr="00FA1324">
        <w:t>%</w:t>
      </w:r>
      <w:r w:rsidR="00CB2B22" w:rsidRPr="00FA1324">
        <w:rPr>
          <w:rFonts w:eastAsia="Malgun Gothic"/>
          <w:kern w:val="2"/>
        </w:rPr>
        <w:t>},</w:t>
      </w:r>
      <w:r w:rsidR="00CB2B22">
        <w:rPr>
          <w:rFonts w:eastAsia="Malgun Gothic"/>
          <w:kern w:val="2"/>
        </w:rPr>
        <w:t xml:space="preserve"> </w:t>
      </w:r>
      <w:r w:rsidR="00CB2B22" w:rsidRPr="00FA1324">
        <w:rPr>
          <w:rFonts w:eastAsia="Malgun Gothic"/>
          <w:kern w:val="2"/>
        </w:rPr>
        <w:t>{</w:t>
      </w:r>
      <w:r w:rsidR="00CB2B22" w:rsidRPr="00FA1324">
        <w:t>-</w:t>
      </w:r>
      <w:r w:rsidR="001E7F2E">
        <w:t>2</w:t>
      </w:r>
      <w:r w:rsidR="00327ADE">
        <w:t>.</w:t>
      </w:r>
      <w:r w:rsidR="00E11A65">
        <w:t>0</w:t>
      </w:r>
      <w:r w:rsidR="00CB2B22" w:rsidRPr="00FA1324">
        <w:t>%, -</w:t>
      </w:r>
      <w:r w:rsidR="00E11A65">
        <w:t>1.8</w:t>
      </w:r>
      <w:r w:rsidR="00CB2B22" w:rsidRPr="00FA1324">
        <w:t>%, -</w:t>
      </w:r>
      <w:r w:rsidR="00E11A65">
        <w:t>1.8</w:t>
      </w:r>
      <w:r w:rsidR="00CB2B22" w:rsidRPr="00FA1324">
        <w:t>%</w:t>
      </w:r>
      <w:r w:rsidR="00CB2B22" w:rsidRPr="00FA1324">
        <w:rPr>
          <w:rFonts w:eastAsia="Malgun Gothic"/>
          <w:kern w:val="2"/>
        </w:rPr>
        <w:t>}</w:t>
      </w:r>
      <w:r w:rsidR="00CB2B22">
        <w:rPr>
          <w:rFonts w:eastAsia="Malgun Gothic"/>
          <w:kern w:val="2"/>
        </w:rPr>
        <w:t xml:space="preserve"> and {</w:t>
      </w:r>
      <w:r w:rsidR="00CB2B22" w:rsidRPr="00FA1324">
        <w:t>-</w:t>
      </w:r>
      <w:r w:rsidR="00616F7A">
        <w:t>2</w:t>
      </w:r>
      <w:r w:rsidR="00327ADE">
        <w:t>.</w:t>
      </w:r>
      <w:r w:rsidR="00616F7A">
        <w:t>1</w:t>
      </w:r>
      <w:r w:rsidR="00CB2B22" w:rsidRPr="00FA1324">
        <w:t>%, -</w:t>
      </w:r>
      <w:r w:rsidR="00616F7A">
        <w:t>1</w:t>
      </w:r>
      <w:r w:rsidR="00327ADE">
        <w:t>.</w:t>
      </w:r>
      <w:r w:rsidR="00E11A65">
        <w:t>5</w:t>
      </w:r>
      <w:r w:rsidR="00CB2B22" w:rsidRPr="00FA1324">
        <w:t>%, -</w:t>
      </w:r>
      <w:r w:rsidR="00616F7A">
        <w:t>1</w:t>
      </w:r>
      <w:r w:rsidR="00327ADE">
        <w:t>.</w:t>
      </w:r>
      <w:r w:rsidR="00E11A65">
        <w:t>4</w:t>
      </w:r>
      <w:r w:rsidR="00CB2B22" w:rsidRPr="00FA1324">
        <w:t>%</w:t>
      </w:r>
      <w:r w:rsidR="00CB2B22">
        <w:rPr>
          <w:rFonts w:eastAsia="Malgun Gothic"/>
          <w:kern w:val="2"/>
        </w:rPr>
        <w:t xml:space="preserve">} for </w:t>
      </w:r>
      <w:r w:rsidR="00327ADE">
        <w:rPr>
          <w:rFonts w:eastAsia="Malgun Gothic"/>
          <w:kern w:val="2"/>
        </w:rPr>
        <w:t xml:space="preserve">the </w:t>
      </w:r>
      <w:r w:rsidR="001C4604">
        <w:rPr>
          <w:rFonts w:eastAsia="Malgun Gothic"/>
          <w:kern w:val="2"/>
        </w:rPr>
        <w:t>category</w:t>
      </w:r>
      <w:r w:rsidR="00327ADE">
        <w:rPr>
          <w:rFonts w:eastAsia="Malgun Gothic"/>
          <w:kern w:val="2"/>
        </w:rPr>
        <w:t xml:space="preserve"> (</w:t>
      </w:r>
      <w:r w:rsidR="00E11A65">
        <w:rPr>
          <w:rFonts w:eastAsia="Malgun Gothic"/>
          <w:kern w:val="2"/>
        </w:rPr>
        <w:t>RGB/</w:t>
      </w:r>
      <w:r w:rsidR="00A43A36">
        <w:rPr>
          <w:rFonts w:eastAsia="Malgun Gothic"/>
          <w:kern w:val="2"/>
        </w:rPr>
        <w:t>YUV</w:t>
      </w:r>
      <w:r w:rsidR="00327ADE">
        <w:rPr>
          <w:rFonts w:eastAsia="Malgun Gothic"/>
          <w:kern w:val="2"/>
        </w:rPr>
        <w:t>, text &amp; graphics with motion, 1080p</w:t>
      </w:r>
      <w:r w:rsidR="001E7F2E">
        <w:rPr>
          <w:rFonts w:eastAsia="Malgun Gothic"/>
          <w:kern w:val="2"/>
        </w:rPr>
        <w:t>&amp;720p</w:t>
      </w:r>
      <w:r w:rsidR="00327ADE">
        <w:rPr>
          <w:rFonts w:eastAsia="Malgun Gothic"/>
          <w:kern w:val="2"/>
        </w:rPr>
        <w:t>)</w:t>
      </w:r>
      <w:r w:rsidR="00CB2B22">
        <w:rPr>
          <w:rFonts w:eastAsia="Malgun Gothic"/>
          <w:kern w:val="2"/>
        </w:rPr>
        <w:t xml:space="preserve"> </w:t>
      </w:r>
      <w:r w:rsidR="00B834FD">
        <w:rPr>
          <w:rFonts w:eastAsia="Malgun Gothic"/>
          <w:kern w:val="2"/>
        </w:rPr>
        <w:t xml:space="preserve">for </w:t>
      </w:r>
      <w:r w:rsidR="005B6351">
        <w:rPr>
          <w:rFonts w:eastAsia="Malgun Gothic"/>
          <w:kern w:val="2"/>
        </w:rPr>
        <w:t>AI</w:t>
      </w:r>
      <w:r w:rsidR="00CB2B22">
        <w:rPr>
          <w:rFonts w:eastAsia="Malgun Gothic"/>
          <w:kern w:val="2"/>
        </w:rPr>
        <w:t>,</w:t>
      </w:r>
      <w:r w:rsidR="005B6351">
        <w:rPr>
          <w:rFonts w:eastAsia="Malgun Gothic"/>
          <w:kern w:val="2"/>
        </w:rPr>
        <w:t xml:space="preserve"> </w:t>
      </w:r>
      <w:r w:rsidR="00B834FD">
        <w:rPr>
          <w:rFonts w:eastAsia="Malgun Gothic"/>
          <w:kern w:val="2"/>
        </w:rPr>
        <w:t>RA</w:t>
      </w:r>
      <w:r w:rsidR="00CB2B22">
        <w:rPr>
          <w:rFonts w:eastAsia="Malgun Gothic"/>
          <w:kern w:val="2"/>
        </w:rPr>
        <w:t xml:space="preserve"> and LD</w:t>
      </w:r>
      <w:r w:rsidR="00B834FD">
        <w:rPr>
          <w:rFonts w:eastAsia="Malgun Gothic"/>
          <w:kern w:val="2"/>
        </w:rPr>
        <w:t>, respectively.</w:t>
      </w:r>
      <w:r w:rsidR="0000337D">
        <w:rPr>
          <w:rFonts w:eastAsia="Malgun Gothic"/>
          <w:kern w:val="2"/>
        </w:rPr>
        <w:t xml:space="preserve"> And the </w:t>
      </w:r>
      <w:r w:rsidR="009759F2">
        <w:rPr>
          <w:rFonts w:eastAsia="Malgun Gothic"/>
          <w:kern w:val="2"/>
        </w:rPr>
        <w:t xml:space="preserve">444 </w:t>
      </w:r>
      <w:r w:rsidR="0000337D">
        <w:rPr>
          <w:kern w:val="2"/>
          <w:lang w:eastAsia="zh-CN"/>
        </w:rPr>
        <w:t xml:space="preserve">lossless coding reportedly achieves total </w:t>
      </w:r>
      <w:r w:rsidR="0000337D">
        <w:rPr>
          <w:rFonts w:eastAsia="Malgun Gothic"/>
          <w:kern w:val="2"/>
        </w:rPr>
        <w:t xml:space="preserve">bit-rate saving of </w:t>
      </w:r>
      <w:r w:rsidR="00F16244">
        <w:rPr>
          <w:rFonts w:eastAsia="Malgun Gothic"/>
          <w:kern w:val="2"/>
        </w:rPr>
        <w:t>-</w:t>
      </w:r>
      <w:r w:rsidR="00616F7A">
        <w:t>0</w:t>
      </w:r>
      <w:r w:rsidR="00327ADE">
        <w:t>.</w:t>
      </w:r>
      <w:r w:rsidR="00616F7A">
        <w:t>9</w:t>
      </w:r>
      <w:r w:rsidR="0000337D" w:rsidRPr="00FA1324">
        <w:t xml:space="preserve">%, </w:t>
      </w:r>
      <w:r w:rsidR="00F16244">
        <w:t>-</w:t>
      </w:r>
      <w:r w:rsidR="00616F7A">
        <w:t>0</w:t>
      </w:r>
      <w:r w:rsidR="00327ADE">
        <w:t>.</w:t>
      </w:r>
      <w:r w:rsidR="00A43A36">
        <w:t>5</w:t>
      </w:r>
      <w:r w:rsidR="0000337D" w:rsidRPr="00FA1324">
        <w:t xml:space="preserve">% </w:t>
      </w:r>
      <w:r w:rsidR="0000337D">
        <w:t xml:space="preserve">and </w:t>
      </w:r>
      <w:r w:rsidR="00F16244">
        <w:t>-</w:t>
      </w:r>
      <w:r w:rsidR="00616F7A">
        <w:t>0</w:t>
      </w:r>
      <w:r w:rsidR="00327ADE">
        <w:t>.</w:t>
      </w:r>
      <w:r w:rsidR="00616F7A">
        <w:t>4</w:t>
      </w:r>
      <w:r w:rsidR="0000337D" w:rsidRPr="00FA1324">
        <w:t>%</w:t>
      </w:r>
      <w:r w:rsidR="0000337D">
        <w:rPr>
          <w:rFonts w:eastAsia="Malgun Gothic"/>
          <w:kern w:val="2"/>
        </w:rPr>
        <w:t xml:space="preserve"> for </w:t>
      </w:r>
      <w:r w:rsidR="00327ADE">
        <w:rPr>
          <w:rFonts w:eastAsia="Malgun Gothic"/>
          <w:kern w:val="2"/>
        </w:rPr>
        <w:t>the category (RGB</w:t>
      </w:r>
      <w:r w:rsidR="00A43A36">
        <w:rPr>
          <w:rFonts w:eastAsia="Malgun Gothic"/>
          <w:kern w:val="2"/>
        </w:rPr>
        <w:t>/YUV</w:t>
      </w:r>
      <w:r w:rsidR="00327ADE">
        <w:rPr>
          <w:rFonts w:eastAsia="Malgun Gothic"/>
          <w:kern w:val="2"/>
        </w:rPr>
        <w:t>, text &amp; graphics with motion, 1080p</w:t>
      </w:r>
      <w:r w:rsidR="00616F7A">
        <w:rPr>
          <w:rFonts w:eastAsia="Malgun Gothic"/>
          <w:kern w:val="2"/>
        </w:rPr>
        <w:t>&amp;720p</w:t>
      </w:r>
      <w:r w:rsidR="00327ADE">
        <w:rPr>
          <w:rFonts w:eastAsia="Malgun Gothic"/>
          <w:kern w:val="2"/>
        </w:rPr>
        <w:t xml:space="preserve">) </w:t>
      </w:r>
      <w:r w:rsidR="0000337D">
        <w:rPr>
          <w:rFonts w:eastAsia="Malgun Gothic"/>
          <w:kern w:val="2"/>
        </w:rPr>
        <w:t>for AI, RA and LD, respectively.</w:t>
      </w:r>
      <w:r w:rsidR="00B834FD">
        <w:rPr>
          <w:rFonts w:eastAsia="Malgun Gothic"/>
          <w:kern w:val="2"/>
        </w:rPr>
        <w:t xml:space="preserve"> </w:t>
      </w:r>
    </w:p>
    <w:p w:rsidR="00F35982" w:rsidRPr="005B217D" w:rsidRDefault="00F35982" w:rsidP="00DB314A">
      <w:pPr>
        <w:pStyle w:val="Heading1"/>
        <w:rPr>
          <w:lang w:val="en-CA"/>
        </w:rPr>
      </w:pPr>
      <w:r w:rsidRPr="005B217D">
        <w:rPr>
          <w:lang w:val="en-CA"/>
        </w:rPr>
        <w:t xml:space="preserve">Introduction </w:t>
      </w:r>
    </w:p>
    <w:p w:rsidR="006C17EA" w:rsidRDefault="00124DDB" w:rsidP="00E102F0">
      <w:pPr>
        <w:jc w:val="both"/>
        <w:rPr>
          <w:kern w:val="2"/>
          <w:lang w:val="en-CA" w:eastAsia="zh-CN"/>
        </w:rPr>
      </w:pPr>
      <w:r>
        <w:rPr>
          <w:kern w:val="2"/>
          <w:lang w:val="en-CA" w:eastAsia="zh-CN"/>
        </w:rPr>
        <w:t xml:space="preserve">In order to improve IBC search, the following six </w:t>
      </w:r>
      <w:r w:rsidR="00EA47CE">
        <w:rPr>
          <w:kern w:val="2"/>
          <w:lang w:val="en-CA" w:eastAsia="zh-CN"/>
        </w:rPr>
        <w:t xml:space="preserve">non-normative </w:t>
      </w:r>
      <w:r>
        <w:rPr>
          <w:kern w:val="2"/>
          <w:lang w:val="en-CA" w:eastAsia="zh-CN"/>
        </w:rPr>
        <w:t>changes are proposed in this proposal.</w:t>
      </w:r>
    </w:p>
    <w:p w:rsidR="006C17EA" w:rsidRPr="00E11A65" w:rsidRDefault="006C17EA" w:rsidP="003A1E66">
      <w:pPr>
        <w:pStyle w:val="ListParagraph"/>
        <w:numPr>
          <w:ilvl w:val="0"/>
          <w:numId w:val="28"/>
        </w:numPr>
        <w:jc w:val="both"/>
        <w:rPr>
          <w:kern w:val="2"/>
          <w:lang w:val="en-CA" w:eastAsia="zh-CN"/>
        </w:rPr>
      </w:pPr>
      <w:r w:rsidRPr="00E11A65">
        <w:rPr>
          <w:kern w:val="2"/>
          <w:lang w:val="en-CA" w:eastAsia="zh-CN"/>
        </w:rPr>
        <w:t xml:space="preserve">Adding one BV predictor from previous coded picture to improve predictor </w:t>
      </w:r>
      <w:r w:rsidR="00AC4228" w:rsidRPr="00E11A65">
        <w:rPr>
          <w:kern w:val="2"/>
          <w:lang w:val="en-CA" w:eastAsia="zh-CN"/>
        </w:rPr>
        <w:t>based IBC search</w:t>
      </w:r>
    </w:p>
    <w:p w:rsidR="006604B5" w:rsidRDefault="006604B5" w:rsidP="00E102F0">
      <w:pPr>
        <w:jc w:val="both"/>
        <w:rPr>
          <w:kern w:val="2"/>
          <w:lang w:val="en-CA" w:eastAsia="zh-CN"/>
        </w:rPr>
      </w:pPr>
      <w:r>
        <w:rPr>
          <w:kern w:val="2"/>
          <w:lang w:val="en-CA" w:eastAsia="zh-CN"/>
        </w:rPr>
        <w:t xml:space="preserve">In AI coding configuration, one additional BV predictor from previous coded picture is added for predictor based IBC search. The collocated block (e.g. block C and D) in previous picture is checked. If it is IBC coded, the BV will be used as predictor for current block X shown in </w:t>
      </w:r>
      <w:r>
        <w:rPr>
          <w:kern w:val="2"/>
          <w:lang w:val="en-CA" w:eastAsia="zh-CN"/>
        </w:rPr>
        <w:fldChar w:fldCharType="begin"/>
      </w:r>
      <w:r>
        <w:rPr>
          <w:kern w:val="2"/>
          <w:lang w:val="en-CA" w:eastAsia="zh-CN"/>
        </w:rPr>
        <w:instrText xml:space="preserve"> REF _Ref410118453 \h </w:instrText>
      </w:r>
      <w:r>
        <w:rPr>
          <w:kern w:val="2"/>
          <w:lang w:val="en-CA" w:eastAsia="zh-CN"/>
        </w:rPr>
      </w:r>
      <w:r>
        <w:rPr>
          <w:kern w:val="2"/>
          <w:lang w:val="en-CA" w:eastAsia="zh-CN"/>
        </w:rPr>
        <w:fldChar w:fldCharType="separate"/>
      </w:r>
      <w:r>
        <w:t xml:space="preserve">Figure </w:t>
      </w:r>
      <w:r>
        <w:rPr>
          <w:noProof/>
        </w:rPr>
        <w:t>1</w:t>
      </w:r>
      <w:r>
        <w:rPr>
          <w:kern w:val="2"/>
          <w:lang w:val="en-CA" w:eastAsia="zh-CN"/>
        </w:rPr>
        <w:fldChar w:fldCharType="end"/>
      </w:r>
      <w:r>
        <w:rPr>
          <w:kern w:val="2"/>
          <w:lang w:val="en-CA" w:eastAsia="zh-CN"/>
        </w:rPr>
        <w:t>.</w:t>
      </w:r>
    </w:p>
    <w:p w:rsidR="00124DDB" w:rsidRDefault="000353FD" w:rsidP="000353FD">
      <w:pPr>
        <w:jc w:val="center"/>
      </w:pPr>
      <w:r>
        <w:object w:dxaOrig="6339" w:dyaOrig="5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173.2pt" o:ole="">
            <v:imagedata r:id="rId13" o:title=""/>
          </v:shape>
          <o:OLEObject Type="Embed" ProgID="Visio.Drawing.11" ShapeID="_x0000_i1025" DrawAspect="Content" ObjectID="_1484816903" r:id="rId14"/>
        </w:object>
      </w:r>
    </w:p>
    <w:p w:rsidR="000353FD" w:rsidRDefault="000353FD" w:rsidP="000353FD">
      <w:pPr>
        <w:pStyle w:val="Caption"/>
        <w:spacing w:before="120"/>
        <w:jc w:val="center"/>
      </w:pPr>
      <w:bookmarkStart w:id="0" w:name="_Ref410118453"/>
      <w:r>
        <w:lastRenderedPageBreak/>
        <w:t xml:space="preserve">Figure </w:t>
      </w:r>
      <w:fldSimple w:instr=" SEQ Figure \* ARABIC ">
        <w:r>
          <w:rPr>
            <w:noProof/>
          </w:rPr>
          <w:t>1</w:t>
        </w:r>
      </w:fldSimple>
      <w:bookmarkEnd w:id="0"/>
      <w:r>
        <w:t xml:space="preserve">. </w:t>
      </w:r>
      <w:r w:rsidR="006604B5">
        <w:rPr>
          <w:b w:val="0"/>
        </w:rPr>
        <w:t>Additional BV predictor (BVP) is added from previous coded picture</w:t>
      </w:r>
    </w:p>
    <w:p w:rsidR="006C17EA" w:rsidRPr="00E11A65" w:rsidRDefault="00EA47CE" w:rsidP="00E11A65">
      <w:pPr>
        <w:pStyle w:val="ListParagraph"/>
        <w:numPr>
          <w:ilvl w:val="0"/>
          <w:numId w:val="28"/>
        </w:numPr>
        <w:jc w:val="both"/>
        <w:rPr>
          <w:kern w:val="2"/>
          <w:lang w:val="en-CA" w:eastAsia="zh-CN"/>
        </w:rPr>
      </w:pPr>
      <w:r>
        <w:rPr>
          <w:kern w:val="2"/>
          <w:lang w:val="en-CA" w:eastAsia="zh-CN"/>
        </w:rPr>
        <w:t>Modified</w:t>
      </w:r>
      <w:r w:rsidR="006C17EA" w:rsidRPr="00E11A65">
        <w:rPr>
          <w:kern w:val="2"/>
          <w:lang w:val="en-CA" w:eastAsia="zh-CN"/>
        </w:rPr>
        <w:t xml:space="preserve"> hash generation m</w:t>
      </w:r>
      <w:r w:rsidR="00AC4228" w:rsidRPr="00E11A65">
        <w:rPr>
          <w:kern w:val="2"/>
          <w:lang w:val="en-CA" w:eastAsia="zh-CN"/>
        </w:rPr>
        <w:t>ethod for hash based IBC search</w:t>
      </w:r>
    </w:p>
    <w:p w:rsidR="00FD7A7F" w:rsidRPr="003D1DCB" w:rsidRDefault="00FD7A7F" w:rsidP="00E102F0">
      <w:pPr>
        <w:jc w:val="both"/>
        <w:rPr>
          <w:kern w:val="2"/>
          <w:lang w:val="en-CA" w:eastAsia="zh-CN"/>
        </w:rPr>
      </w:pPr>
      <w:r>
        <w:rPr>
          <w:kern w:val="2"/>
          <w:lang w:val="en-CA" w:eastAsia="zh-CN"/>
        </w:rPr>
        <w:t xml:space="preserve">For each 8x8 block, it is partitioned into 12 sub-blocks depicted as </w:t>
      </w:r>
      <w:r>
        <w:rPr>
          <w:kern w:val="2"/>
          <w:lang w:val="en-CA" w:eastAsia="zh-CN"/>
        </w:rPr>
        <w:fldChar w:fldCharType="begin"/>
      </w:r>
      <w:r>
        <w:rPr>
          <w:kern w:val="2"/>
          <w:lang w:val="en-CA" w:eastAsia="zh-CN"/>
        </w:rPr>
        <w:instrText xml:space="preserve"> REF _Ref410120002 \h </w:instrText>
      </w:r>
      <w:r>
        <w:rPr>
          <w:kern w:val="2"/>
          <w:lang w:val="en-CA" w:eastAsia="zh-CN"/>
        </w:rPr>
      </w:r>
      <w:r>
        <w:rPr>
          <w:kern w:val="2"/>
          <w:lang w:val="en-CA" w:eastAsia="zh-CN"/>
        </w:rPr>
        <w:fldChar w:fldCharType="separate"/>
      </w:r>
      <w:r>
        <w:t xml:space="preserve">Figure </w:t>
      </w:r>
      <w:r>
        <w:rPr>
          <w:noProof/>
        </w:rPr>
        <w:t>2</w:t>
      </w:r>
      <w:r>
        <w:rPr>
          <w:kern w:val="2"/>
          <w:lang w:val="en-CA" w:eastAsia="zh-CN"/>
        </w:rPr>
        <w:fldChar w:fldCharType="end"/>
      </w:r>
      <w:r>
        <w:rPr>
          <w:kern w:val="2"/>
          <w:lang w:val="en-CA" w:eastAsia="zh-CN"/>
        </w:rPr>
        <w:t>. The DC of each sub-block (</w:t>
      </w:r>
      <w:r w:rsidRPr="00FD7A7F">
        <w:rPr>
          <w:i/>
          <w:kern w:val="2"/>
          <w:lang w:val="en-CA" w:eastAsia="zh-CN"/>
        </w:rPr>
        <w:t>DC(SB</w:t>
      </w:r>
      <w:r w:rsidRPr="00FD7A7F">
        <w:rPr>
          <w:i/>
          <w:kern w:val="2"/>
          <w:vertAlign w:val="subscript"/>
          <w:lang w:val="en-CA" w:eastAsia="zh-CN"/>
        </w:rPr>
        <w:t>i</w:t>
      </w:r>
      <w:r w:rsidRPr="00FD7A7F">
        <w:rPr>
          <w:i/>
          <w:kern w:val="2"/>
          <w:lang w:val="en-CA" w:eastAsia="zh-CN"/>
        </w:rPr>
        <w:t>)</w:t>
      </w:r>
      <w:r>
        <w:rPr>
          <w:kern w:val="2"/>
          <w:lang w:val="en-CA" w:eastAsia="zh-CN"/>
        </w:rPr>
        <w:t>) and the DC of the block (</w:t>
      </w:r>
      <w:r w:rsidRPr="00FD7A7F">
        <w:rPr>
          <w:i/>
          <w:kern w:val="2"/>
          <w:lang w:val="en-CA" w:eastAsia="zh-CN"/>
        </w:rPr>
        <w:t>DC(B)</w:t>
      </w:r>
      <w:r>
        <w:rPr>
          <w:kern w:val="2"/>
          <w:lang w:val="en-CA" w:eastAsia="zh-CN"/>
        </w:rPr>
        <w:t xml:space="preserve">) are calculated. </w:t>
      </w:r>
      <w:r w:rsidR="003D1DCB">
        <w:rPr>
          <w:kern w:val="2"/>
          <w:lang w:val="en-CA" w:eastAsia="zh-CN"/>
        </w:rPr>
        <w:t>The gradient of the block (</w:t>
      </w:r>
      <w:r w:rsidR="003D1DCB" w:rsidRPr="003D1DCB">
        <w:rPr>
          <w:i/>
          <w:kern w:val="2"/>
          <w:lang w:val="en-CA" w:eastAsia="zh-CN"/>
        </w:rPr>
        <w:t>Grad(B)</w:t>
      </w:r>
      <w:r w:rsidR="003D1DCB">
        <w:rPr>
          <w:kern w:val="2"/>
          <w:lang w:val="en-CA" w:eastAsia="zh-CN"/>
        </w:rPr>
        <w:t xml:space="preserve">) is also calculated. </w:t>
      </w:r>
      <w:r>
        <w:rPr>
          <w:kern w:val="2"/>
          <w:lang w:val="en-CA" w:eastAsia="zh-CN"/>
        </w:rPr>
        <w:t>One flag (</w:t>
      </w:r>
      <w:r w:rsidRPr="00FD7A7F">
        <w:rPr>
          <w:i/>
          <w:kern w:val="2"/>
          <w:lang w:val="en-CA" w:eastAsia="zh-CN"/>
        </w:rPr>
        <w:t>F(SB</w:t>
      </w:r>
      <w:r w:rsidRPr="00FD7A7F">
        <w:rPr>
          <w:i/>
          <w:kern w:val="2"/>
          <w:vertAlign w:val="subscript"/>
          <w:lang w:val="en-CA" w:eastAsia="zh-CN"/>
        </w:rPr>
        <w:t>i</w:t>
      </w:r>
      <w:r w:rsidRPr="00FD7A7F">
        <w:rPr>
          <w:i/>
          <w:kern w:val="2"/>
          <w:lang w:val="en-CA" w:eastAsia="zh-CN"/>
        </w:rPr>
        <w:t>)</w:t>
      </w:r>
      <w:r w:rsidRPr="00FD7A7F">
        <w:rPr>
          <w:kern w:val="2"/>
          <w:lang w:val="en-CA" w:eastAsia="zh-CN"/>
        </w:rPr>
        <w:t>)</w:t>
      </w:r>
      <w:r>
        <w:rPr>
          <w:kern w:val="2"/>
          <w:lang w:val="en-CA" w:eastAsia="zh-CN"/>
        </w:rPr>
        <w:t xml:space="preserve"> is produced </w:t>
      </w:r>
      <w:r w:rsidR="00C02C2D">
        <w:rPr>
          <w:kern w:val="2"/>
          <w:lang w:val="en-CA" w:eastAsia="zh-CN"/>
        </w:rPr>
        <w:t xml:space="preserve">using Equation </w:t>
      </w:r>
      <w:r w:rsidR="00C02C2D">
        <w:rPr>
          <w:kern w:val="2"/>
          <w:lang w:val="en-CA" w:eastAsia="zh-CN"/>
        </w:rPr>
        <w:fldChar w:fldCharType="begin"/>
      </w:r>
      <w:r w:rsidR="00C02C2D">
        <w:rPr>
          <w:kern w:val="2"/>
          <w:lang w:val="en-CA" w:eastAsia="zh-CN"/>
        </w:rPr>
        <w:instrText xml:space="preserve"> REF _Ref410120622 \h </w:instrText>
      </w:r>
      <w:r w:rsidR="00C02C2D">
        <w:rPr>
          <w:kern w:val="2"/>
          <w:lang w:val="en-CA" w:eastAsia="zh-CN"/>
        </w:rPr>
      </w:r>
      <w:r w:rsidR="00C02C2D">
        <w:rPr>
          <w:kern w:val="2"/>
          <w:lang w:val="en-CA" w:eastAsia="zh-CN"/>
        </w:rPr>
        <w:fldChar w:fldCharType="separate"/>
      </w:r>
      <w:r w:rsidR="00C02C2D">
        <w:fldChar w:fldCharType="begin"/>
      </w:r>
      <w:r w:rsidR="00C02C2D">
        <w:instrText xml:space="preserve"> REF _Ref410120622 \h </w:instrText>
      </w:r>
      <w:r w:rsidR="00C02C2D">
        <w:fldChar w:fldCharType="separate"/>
      </w:r>
      <w:r w:rsidR="00C02C2D">
        <w:t>(</w:t>
      </w:r>
      <w:r w:rsidR="00C02C2D">
        <w:rPr>
          <w:noProof/>
        </w:rPr>
        <w:t>1</w:t>
      </w:r>
      <w:r w:rsidR="00C02C2D">
        <w:fldChar w:fldCharType="end"/>
      </w:r>
      <w:r w:rsidR="00C02C2D">
        <w:rPr>
          <w:kern w:val="2"/>
          <w:lang w:val="en-CA" w:eastAsia="zh-CN"/>
        </w:rPr>
        <w:fldChar w:fldCharType="end"/>
      </w:r>
      <w:r w:rsidR="003D1DCB">
        <w:rPr>
          <w:kern w:val="2"/>
          <w:lang w:val="en-CA" w:eastAsia="zh-CN"/>
        </w:rPr>
        <w:t>)</w:t>
      </w:r>
      <w:r w:rsidR="00C02C2D">
        <w:rPr>
          <w:kern w:val="2"/>
          <w:lang w:val="en-CA" w:eastAsia="zh-CN"/>
        </w:rPr>
        <w:t xml:space="preserve"> </w:t>
      </w:r>
      <w:r>
        <w:rPr>
          <w:kern w:val="2"/>
          <w:lang w:val="en-CA" w:eastAsia="zh-CN"/>
        </w:rPr>
        <w:t xml:space="preserve">by comparing </w:t>
      </w:r>
      <w:r w:rsidR="00C02C2D">
        <w:rPr>
          <w:kern w:val="2"/>
          <w:lang w:val="en-CA" w:eastAsia="zh-CN"/>
        </w:rPr>
        <w:t xml:space="preserve">local feature </w:t>
      </w:r>
      <w:r w:rsidR="00C02C2D" w:rsidRPr="00FD7A7F">
        <w:rPr>
          <w:i/>
          <w:kern w:val="2"/>
          <w:lang w:val="en-CA" w:eastAsia="zh-CN"/>
        </w:rPr>
        <w:t>DC(SB</w:t>
      </w:r>
      <w:r w:rsidR="00C02C2D" w:rsidRPr="00FD7A7F">
        <w:rPr>
          <w:i/>
          <w:kern w:val="2"/>
          <w:vertAlign w:val="subscript"/>
          <w:lang w:val="en-CA" w:eastAsia="zh-CN"/>
        </w:rPr>
        <w:t>i</w:t>
      </w:r>
      <w:r w:rsidR="00C02C2D" w:rsidRPr="00FD7A7F">
        <w:rPr>
          <w:i/>
          <w:kern w:val="2"/>
          <w:lang w:val="en-CA" w:eastAsia="zh-CN"/>
        </w:rPr>
        <w:t>)</w:t>
      </w:r>
      <w:r w:rsidR="00C02C2D" w:rsidRPr="00C02C2D">
        <w:rPr>
          <w:kern w:val="2"/>
          <w:lang w:val="en-CA" w:eastAsia="zh-CN"/>
        </w:rPr>
        <w:t xml:space="preserve"> and </w:t>
      </w:r>
      <w:r w:rsidR="00C02C2D">
        <w:rPr>
          <w:kern w:val="2"/>
          <w:lang w:val="en-CA" w:eastAsia="zh-CN"/>
        </w:rPr>
        <w:t xml:space="preserve">global feature </w:t>
      </w:r>
      <w:r w:rsidR="00C02C2D" w:rsidRPr="00FD7A7F">
        <w:rPr>
          <w:i/>
          <w:kern w:val="2"/>
          <w:lang w:val="en-CA" w:eastAsia="zh-CN"/>
        </w:rPr>
        <w:t>DC(B)</w:t>
      </w:r>
      <w:r w:rsidR="00C02C2D">
        <w:rPr>
          <w:i/>
          <w:kern w:val="2"/>
          <w:lang w:val="en-CA" w:eastAsia="zh-CN"/>
        </w:rPr>
        <w:t>.</w:t>
      </w:r>
      <w:r w:rsidR="003D1DCB">
        <w:rPr>
          <w:kern w:val="2"/>
          <w:lang w:val="en-CA" w:eastAsia="zh-CN"/>
        </w:rPr>
        <w:t xml:space="preserve"> </w:t>
      </w:r>
    </w:p>
    <w:p w:rsidR="00FD7A7F" w:rsidRDefault="00D64678" w:rsidP="00C02C2D">
      <w:pPr>
        <w:pStyle w:val="Caption"/>
        <w:jc w:val="right"/>
        <w:rPr>
          <w:b w:val="0"/>
        </w:rPr>
      </w:pPr>
      <w:bookmarkStart w:id="1" w:name="_Ref410120622"/>
      <m:oMath>
        <m:r>
          <m:rPr>
            <m:sty m:val="bi"/>
          </m:rPr>
          <w:rPr>
            <w:rFonts w:ascii="Cambria Math" w:hAnsi="Cambria Math"/>
            <w:sz w:val="22"/>
          </w:rPr>
          <m:t>F</m:t>
        </m:r>
        <m:d>
          <m:dPr>
            <m:ctrlPr>
              <w:rPr>
                <w:rFonts w:ascii="Cambria Math" w:hAnsi="Cambria Math"/>
                <w:b w:val="0"/>
                <w:i/>
                <w:sz w:val="22"/>
              </w:rPr>
            </m:ctrlPr>
          </m:dPr>
          <m:e>
            <m:sSub>
              <m:sSubPr>
                <m:ctrlPr>
                  <w:rPr>
                    <w:rFonts w:ascii="Cambria Math" w:hAnsi="Cambria Math"/>
                    <w:b w:val="0"/>
                    <w:i/>
                    <w:sz w:val="22"/>
                  </w:rPr>
                </m:ctrlPr>
              </m:sSubPr>
              <m:e>
                <m:r>
                  <m:rPr>
                    <m:sty m:val="bi"/>
                  </m:rPr>
                  <w:rPr>
                    <w:rFonts w:ascii="Cambria Math" w:hAnsi="Cambria Math"/>
                    <w:sz w:val="22"/>
                  </w:rPr>
                  <m:t>SB</m:t>
                </m:r>
              </m:e>
              <m:sub>
                <m:r>
                  <m:rPr>
                    <m:sty m:val="bi"/>
                  </m:rPr>
                  <w:rPr>
                    <w:rFonts w:ascii="Cambria Math" w:hAnsi="Cambria Math"/>
                    <w:sz w:val="22"/>
                  </w:rPr>
                  <m:t>i</m:t>
                </m:r>
              </m:sub>
            </m:sSub>
          </m:e>
        </m:d>
        <m:r>
          <m:rPr>
            <m:sty m:val="bi"/>
          </m:rPr>
          <w:rPr>
            <w:rFonts w:ascii="Cambria Math" w:hAnsi="Cambria Math"/>
            <w:sz w:val="22"/>
          </w:rPr>
          <m:t xml:space="preserve">= </m:t>
        </m:r>
        <m:d>
          <m:dPr>
            <m:begChr m:val="{"/>
            <m:endChr m:val=""/>
            <m:ctrlPr>
              <w:rPr>
                <w:rFonts w:ascii="Cambria Math" w:hAnsi="Cambria Math"/>
                <w:b w:val="0"/>
                <w:i/>
                <w:sz w:val="22"/>
              </w:rPr>
            </m:ctrlPr>
          </m:dPr>
          <m:e>
            <m:m>
              <m:mPr>
                <m:mcs>
                  <m:mc>
                    <m:mcPr>
                      <m:count m:val="1"/>
                      <m:mcJc m:val="center"/>
                    </m:mcPr>
                  </m:mc>
                </m:mcs>
                <m:ctrlPr>
                  <w:rPr>
                    <w:rFonts w:ascii="Cambria Math" w:hAnsi="Cambria Math"/>
                    <w:b w:val="0"/>
                    <w:i/>
                    <w:sz w:val="22"/>
                  </w:rPr>
                </m:ctrlPr>
              </m:mPr>
              <m:mr>
                <m:e>
                  <m:r>
                    <m:rPr>
                      <m:sty m:val="bi"/>
                    </m:rPr>
                    <w:rPr>
                      <w:rFonts w:ascii="Cambria Math" w:hAnsi="Cambria Math"/>
                      <w:sz w:val="22"/>
                    </w:rPr>
                    <m:t>1,    if DC</m:t>
                  </m:r>
                  <m:d>
                    <m:dPr>
                      <m:ctrlPr>
                        <w:rPr>
                          <w:rFonts w:ascii="Cambria Math" w:hAnsi="Cambria Math"/>
                          <w:b w:val="0"/>
                          <w:i/>
                          <w:sz w:val="22"/>
                        </w:rPr>
                      </m:ctrlPr>
                    </m:dPr>
                    <m:e>
                      <m:sSub>
                        <m:sSubPr>
                          <m:ctrlPr>
                            <w:rPr>
                              <w:rFonts w:ascii="Cambria Math" w:hAnsi="Cambria Math"/>
                              <w:b w:val="0"/>
                              <w:i/>
                              <w:sz w:val="22"/>
                            </w:rPr>
                          </m:ctrlPr>
                        </m:sSubPr>
                        <m:e>
                          <m:r>
                            <m:rPr>
                              <m:sty m:val="bi"/>
                            </m:rPr>
                            <w:rPr>
                              <w:rFonts w:ascii="Cambria Math" w:hAnsi="Cambria Math"/>
                              <w:sz w:val="22"/>
                            </w:rPr>
                            <m:t>SB</m:t>
                          </m:r>
                        </m:e>
                        <m:sub>
                          <m:r>
                            <m:rPr>
                              <m:sty m:val="bi"/>
                            </m:rPr>
                            <w:rPr>
                              <w:rFonts w:ascii="Cambria Math" w:hAnsi="Cambria Math"/>
                              <w:sz w:val="22"/>
                            </w:rPr>
                            <m:t>i</m:t>
                          </m:r>
                        </m:sub>
                      </m:sSub>
                    </m:e>
                  </m:d>
                  <m:r>
                    <m:rPr>
                      <m:sty m:val="bi"/>
                    </m:rPr>
                    <w:rPr>
                      <w:rFonts w:ascii="Cambria Math" w:hAnsi="Cambria Math"/>
                      <w:sz w:val="22"/>
                    </w:rPr>
                    <m:t>&gt;DC(B)</m:t>
                  </m:r>
                </m:e>
              </m:mr>
              <m:mr>
                <m:e>
                  <m:r>
                    <m:rPr>
                      <m:sty m:val="bi"/>
                    </m:rPr>
                    <w:rPr>
                      <w:rFonts w:ascii="Cambria Math" w:hAnsi="Cambria Math"/>
                      <w:sz w:val="22"/>
                    </w:rPr>
                    <m:t xml:space="preserve">0,    otherwise                    </m:t>
                  </m:r>
                </m:e>
              </m:mr>
            </m:m>
          </m:e>
        </m:d>
      </m:oMath>
      <w:r w:rsidR="00FD7A7F" w:rsidRPr="003D1DCB">
        <w:rPr>
          <w:b w:val="0"/>
        </w:rPr>
        <w:t xml:space="preserve">                           </w:t>
      </w:r>
      <w:r w:rsidR="00C02C2D" w:rsidRPr="003D1DCB">
        <w:rPr>
          <w:b w:val="0"/>
        </w:rPr>
        <w:t xml:space="preserve"> (</w:t>
      </w:r>
      <w:r w:rsidR="00C02C2D" w:rsidRPr="003D1DCB">
        <w:rPr>
          <w:b w:val="0"/>
        </w:rPr>
        <w:fldChar w:fldCharType="begin"/>
      </w:r>
      <w:r w:rsidR="00C02C2D" w:rsidRPr="003D1DCB">
        <w:rPr>
          <w:b w:val="0"/>
        </w:rPr>
        <w:instrText xml:space="preserve"> SEQ _ \* ARABIC </w:instrText>
      </w:r>
      <w:r w:rsidR="00C02C2D" w:rsidRPr="003D1DCB">
        <w:rPr>
          <w:b w:val="0"/>
        </w:rPr>
        <w:fldChar w:fldCharType="separate"/>
      </w:r>
      <w:r w:rsidR="003D1DCB">
        <w:rPr>
          <w:b w:val="0"/>
          <w:noProof/>
        </w:rPr>
        <w:t>1</w:t>
      </w:r>
      <w:r w:rsidR="00C02C2D" w:rsidRPr="003D1DCB">
        <w:rPr>
          <w:b w:val="0"/>
        </w:rPr>
        <w:fldChar w:fldCharType="end"/>
      </w:r>
      <w:bookmarkEnd w:id="1"/>
      <w:r w:rsidR="00C02C2D" w:rsidRPr="003D1DCB">
        <w:rPr>
          <w:b w:val="0"/>
        </w:rPr>
        <w:t>)</w:t>
      </w:r>
    </w:p>
    <w:p w:rsidR="003D1DCB" w:rsidRPr="003D1DCB" w:rsidRDefault="003D1DCB" w:rsidP="003D1DCB">
      <w:r>
        <w:t xml:space="preserve">The 12 flags and 3 MSB bits of </w:t>
      </w:r>
      <w:r w:rsidRPr="003D1DCB">
        <w:rPr>
          <w:i/>
          <w:kern w:val="2"/>
          <w:lang w:val="en-CA" w:eastAsia="zh-CN"/>
        </w:rPr>
        <w:t>Grad(B)</w:t>
      </w:r>
      <w:r w:rsidRPr="003D1DCB">
        <w:rPr>
          <w:kern w:val="2"/>
          <w:lang w:val="en-CA" w:eastAsia="zh-CN"/>
        </w:rPr>
        <w:t xml:space="preserve"> are </w:t>
      </w:r>
      <w:r>
        <w:rPr>
          <w:kern w:val="2"/>
          <w:lang w:val="en-CA" w:eastAsia="zh-CN"/>
        </w:rPr>
        <w:t>concatenated</w:t>
      </w:r>
      <w:r>
        <w:t xml:space="preserve"> to generate 15 bits hash value, which is depicted by Equation</w:t>
      </w:r>
      <w:r w:rsidRPr="003D1DCB">
        <w:t xml:space="preserve"> </w:t>
      </w:r>
      <w:r w:rsidRPr="003D1DCB">
        <w:fldChar w:fldCharType="begin"/>
      </w:r>
      <w:r w:rsidRPr="003D1DCB">
        <w:instrText xml:space="preserve"> REF _Ref410120978 \h  \* MERGEFORMAT </w:instrText>
      </w:r>
      <w:r w:rsidRPr="003D1DCB">
        <w:fldChar w:fldCharType="separate"/>
      </w:r>
      <w:r w:rsidRPr="003D1DCB">
        <w:t>(</w:t>
      </w:r>
      <w:r w:rsidRPr="003D1DCB">
        <w:rPr>
          <w:noProof/>
        </w:rPr>
        <w:t>2</w:t>
      </w:r>
      <w:r w:rsidRPr="003D1DCB">
        <w:fldChar w:fldCharType="end"/>
      </w:r>
      <w:r w:rsidRPr="003D1DCB">
        <w:t>)</w:t>
      </w:r>
      <w:r>
        <w:t xml:space="preserve">. </w:t>
      </w:r>
    </w:p>
    <w:p w:rsidR="00FD7A7F" w:rsidRPr="003D1DCB" w:rsidRDefault="00D64678" w:rsidP="003D1DCB">
      <w:pPr>
        <w:pStyle w:val="Caption"/>
        <w:jc w:val="right"/>
        <w:rPr>
          <w:b w:val="0"/>
          <w:kern w:val="2"/>
          <w:lang w:val="en-CA" w:eastAsia="zh-CN"/>
        </w:rPr>
      </w:pPr>
      <w:bookmarkStart w:id="2" w:name="_Ref410120978"/>
      <m:oMath>
        <m:r>
          <m:rPr>
            <m:sty m:val="bi"/>
          </m:rPr>
          <w:rPr>
            <w:rFonts w:ascii="Cambria Math" w:hAnsi="Cambria Math"/>
            <w:sz w:val="22"/>
          </w:rPr>
          <m:t>H</m:t>
        </m:r>
        <m:d>
          <m:dPr>
            <m:ctrlPr>
              <w:rPr>
                <w:rFonts w:ascii="Cambria Math" w:hAnsi="Cambria Math"/>
                <w:b w:val="0"/>
                <w:i/>
                <w:sz w:val="22"/>
              </w:rPr>
            </m:ctrlPr>
          </m:dPr>
          <m:e>
            <m:r>
              <m:rPr>
                <m:sty m:val="bi"/>
              </m:rPr>
              <w:rPr>
                <w:rFonts w:ascii="Cambria Math" w:hAnsi="Cambria Math"/>
                <w:sz w:val="22"/>
              </w:rPr>
              <m:t>B</m:t>
            </m:r>
          </m:e>
        </m:d>
        <m:r>
          <m:rPr>
            <m:sty m:val="bi"/>
          </m:rPr>
          <w:rPr>
            <w:rFonts w:ascii="Cambria Math" w:hAnsi="Cambria Math"/>
            <w:sz w:val="22"/>
          </w:rPr>
          <m:t>=(</m:t>
        </m:r>
        <m:nary>
          <m:naryPr>
            <m:chr m:val="∑"/>
            <m:limLoc m:val="undOvr"/>
            <m:ctrlPr>
              <w:rPr>
                <w:rFonts w:ascii="Cambria Math" w:hAnsi="Cambria Math"/>
                <w:b w:val="0"/>
                <w:i/>
                <w:sz w:val="22"/>
              </w:rPr>
            </m:ctrlPr>
          </m:naryPr>
          <m:sub>
            <m:r>
              <m:rPr>
                <m:sty m:val="bi"/>
              </m:rPr>
              <w:rPr>
                <w:rFonts w:ascii="Cambria Math" w:hAnsi="Cambria Math"/>
                <w:sz w:val="22"/>
              </w:rPr>
              <m:t>i=0</m:t>
            </m:r>
          </m:sub>
          <m:sup>
            <m:r>
              <m:rPr>
                <m:sty m:val="bi"/>
              </m:rPr>
              <w:rPr>
                <w:rFonts w:ascii="Cambria Math" w:hAnsi="Cambria Math"/>
                <w:sz w:val="22"/>
              </w:rPr>
              <m:t>11</m:t>
            </m:r>
          </m:sup>
          <m:e>
            <m:r>
              <m:rPr>
                <m:sty m:val="bi"/>
              </m:rPr>
              <w:rPr>
                <w:rFonts w:ascii="Cambria Math" w:hAnsi="Cambria Math"/>
                <w:sz w:val="22"/>
              </w:rPr>
              <m:t>F</m:t>
            </m:r>
            <m:d>
              <m:dPr>
                <m:ctrlPr>
                  <w:rPr>
                    <w:rFonts w:ascii="Cambria Math" w:hAnsi="Cambria Math"/>
                    <w:b w:val="0"/>
                    <w:i/>
                    <w:sz w:val="22"/>
                  </w:rPr>
                </m:ctrlPr>
              </m:dPr>
              <m:e>
                <m:sSub>
                  <m:sSubPr>
                    <m:ctrlPr>
                      <w:rPr>
                        <w:rFonts w:ascii="Cambria Math" w:hAnsi="Cambria Math"/>
                        <w:b w:val="0"/>
                        <w:i/>
                        <w:sz w:val="22"/>
                      </w:rPr>
                    </m:ctrlPr>
                  </m:sSubPr>
                  <m:e>
                    <m:r>
                      <m:rPr>
                        <m:sty m:val="bi"/>
                      </m:rPr>
                      <w:rPr>
                        <w:rFonts w:ascii="Cambria Math" w:hAnsi="Cambria Math"/>
                        <w:sz w:val="22"/>
                      </w:rPr>
                      <m:t>SB</m:t>
                    </m:r>
                  </m:e>
                  <m:sub>
                    <m:r>
                      <m:rPr>
                        <m:sty m:val="bi"/>
                      </m:rPr>
                      <w:rPr>
                        <w:rFonts w:ascii="Cambria Math" w:hAnsi="Cambria Math"/>
                        <w:sz w:val="22"/>
                      </w:rPr>
                      <m:t>i</m:t>
                    </m:r>
                  </m:sub>
                </m:sSub>
              </m:e>
            </m:d>
            <m:r>
              <m:rPr>
                <m:sty m:val="bi"/>
              </m:rPr>
              <w:rPr>
                <w:rFonts w:ascii="Cambria Math" w:hAnsi="Cambria Math"/>
                <w:sz w:val="22"/>
              </w:rPr>
              <m:t>≪</m:t>
            </m:r>
            <m:d>
              <m:dPr>
                <m:ctrlPr>
                  <w:rPr>
                    <w:rFonts w:ascii="Cambria Math" w:hAnsi="Cambria Math"/>
                    <w:b w:val="0"/>
                    <w:i/>
                    <w:sz w:val="22"/>
                  </w:rPr>
                </m:ctrlPr>
              </m:dPr>
              <m:e>
                <m:r>
                  <m:rPr>
                    <m:sty m:val="bi"/>
                  </m:rPr>
                  <w:rPr>
                    <w:rFonts w:ascii="Cambria Math" w:hAnsi="Cambria Math"/>
                    <w:sz w:val="22"/>
                  </w:rPr>
                  <m:t>i+3</m:t>
                </m:r>
              </m:e>
            </m:d>
            <m:r>
              <m:rPr>
                <m:sty m:val="bi"/>
              </m:rPr>
              <w:rPr>
                <w:rFonts w:ascii="Cambria Math" w:hAnsi="Cambria Math"/>
                <w:sz w:val="22"/>
              </w:rPr>
              <m:t>)</m:t>
            </m:r>
          </m:e>
        </m:nary>
        <m:r>
          <m:rPr>
            <m:sty m:val="bi"/>
          </m:rPr>
          <w:rPr>
            <w:rFonts w:ascii="Cambria Math" w:hAnsi="Cambria Math"/>
            <w:sz w:val="22"/>
          </w:rPr>
          <m:t>+MSB(Grad(B), 3)</m:t>
        </m:r>
      </m:oMath>
      <w:r w:rsidR="003D1DCB" w:rsidRPr="003D1DCB">
        <w:rPr>
          <w:b w:val="0"/>
        </w:rPr>
        <w:t xml:space="preserve">    </w:t>
      </w:r>
      <w:r w:rsidR="003D1DCB">
        <w:rPr>
          <w:b w:val="0"/>
        </w:rPr>
        <w:t xml:space="preserve">     </w:t>
      </w:r>
      <w:r w:rsidR="003D1DCB" w:rsidRPr="003D1DCB">
        <w:rPr>
          <w:b w:val="0"/>
        </w:rPr>
        <w:t xml:space="preserve">  (</w:t>
      </w:r>
      <w:r w:rsidR="003D1DCB" w:rsidRPr="003D1DCB">
        <w:rPr>
          <w:b w:val="0"/>
        </w:rPr>
        <w:fldChar w:fldCharType="begin"/>
      </w:r>
      <w:r w:rsidR="003D1DCB" w:rsidRPr="003D1DCB">
        <w:rPr>
          <w:b w:val="0"/>
        </w:rPr>
        <w:instrText xml:space="preserve"> SEQ _ \* ARABIC </w:instrText>
      </w:r>
      <w:r w:rsidR="003D1DCB" w:rsidRPr="003D1DCB">
        <w:rPr>
          <w:b w:val="0"/>
        </w:rPr>
        <w:fldChar w:fldCharType="separate"/>
      </w:r>
      <w:r w:rsidR="003D1DCB" w:rsidRPr="003D1DCB">
        <w:rPr>
          <w:b w:val="0"/>
          <w:noProof/>
        </w:rPr>
        <w:t>2</w:t>
      </w:r>
      <w:r w:rsidR="003D1DCB" w:rsidRPr="003D1DCB">
        <w:rPr>
          <w:b w:val="0"/>
        </w:rPr>
        <w:fldChar w:fldCharType="end"/>
      </w:r>
      <w:bookmarkEnd w:id="2"/>
      <w:r w:rsidR="003D1DCB" w:rsidRPr="003D1DCB">
        <w:rPr>
          <w:b w:val="0"/>
        </w:rPr>
        <w:t>)</w:t>
      </w:r>
    </w:p>
    <w:p w:rsidR="006604B5" w:rsidRDefault="00FD7A7F" w:rsidP="00FD7A7F">
      <w:pPr>
        <w:jc w:val="center"/>
      </w:pPr>
      <w:r>
        <w:object w:dxaOrig="2726" w:dyaOrig="2726">
          <v:shape id="_x0000_i1026" type="#_x0000_t75" style="width:135.15pt;height:135.15pt" o:ole="">
            <v:imagedata r:id="rId15" o:title=""/>
          </v:shape>
          <o:OLEObject Type="Embed" ProgID="Visio.Drawing.11" ShapeID="_x0000_i1026" DrawAspect="Content" ObjectID="_1484816904" r:id="rId16"/>
        </w:object>
      </w:r>
    </w:p>
    <w:p w:rsidR="00FD7A7F" w:rsidRDefault="00FD7A7F" w:rsidP="00FD7A7F">
      <w:pPr>
        <w:pStyle w:val="Caption"/>
        <w:spacing w:before="120"/>
        <w:jc w:val="center"/>
        <w:rPr>
          <w:b w:val="0"/>
        </w:rPr>
      </w:pPr>
      <w:bookmarkStart w:id="3" w:name="_Ref410120002"/>
      <w:r>
        <w:t xml:space="preserve">Figure </w:t>
      </w:r>
      <w:fldSimple w:instr=" SEQ Figure \* ARABIC ">
        <w:r>
          <w:rPr>
            <w:noProof/>
          </w:rPr>
          <w:t>2</w:t>
        </w:r>
      </w:fldSimple>
      <w:bookmarkEnd w:id="3"/>
      <w:r>
        <w:t xml:space="preserve">. </w:t>
      </w:r>
      <w:del w:id="4" w:author="He, Yuwen" w:date="2015-02-02T14:39:00Z">
        <w:r w:rsidDel="00FB0257">
          <w:rPr>
            <w:b w:val="0"/>
          </w:rPr>
          <w:delText>Additional BV predictor (BVP) is added from previous coded picture</w:delText>
        </w:r>
      </w:del>
      <w:ins w:id="5" w:author="He, Yuwen" w:date="2015-02-02T14:39:00Z">
        <w:r w:rsidR="00FB0257">
          <w:rPr>
            <w:b w:val="0"/>
          </w:rPr>
          <w:t>8x8 block partitioning</w:t>
        </w:r>
      </w:ins>
    </w:p>
    <w:p w:rsidR="00D63162" w:rsidRPr="00D63162" w:rsidRDefault="00D63162" w:rsidP="00C66EDE">
      <w:pPr>
        <w:jc w:val="both"/>
      </w:pPr>
      <w:r>
        <w:t>The inter hash is also changed to 15 bits to align with the number of bits used in IBC hash. 15</w:t>
      </w:r>
      <w:r w:rsidR="00EA47CE">
        <w:t>-</w:t>
      </w:r>
      <w:r>
        <w:t xml:space="preserve">bit inter hash will reduce the encoding complexity because </w:t>
      </w:r>
      <w:r w:rsidR="00EA47CE">
        <w:t xml:space="preserve">it results in more </w:t>
      </w:r>
      <w:r>
        <w:t xml:space="preserve">early termination </w:t>
      </w:r>
      <w:r w:rsidR="00EA47CE">
        <w:t xml:space="preserve">during </w:t>
      </w:r>
      <w:r>
        <w:t>2Nx2N inter hash search</w:t>
      </w:r>
      <w:r w:rsidR="00E11A65">
        <w:t xml:space="preserve"> with negligible </w:t>
      </w:r>
      <w:r w:rsidR="005C3ED0">
        <w:t xml:space="preserve">BD </w:t>
      </w:r>
      <w:r w:rsidR="00E11A65">
        <w:t>loss</w:t>
      </w:r>
      <w:r w:rsidR="005C3ED0">
        <w:t xml:space="preserve"> (&lt;=0.02%, YUV TGM category of RA configuration)</w:t>
      </w:r>
      <w:r>
        <w:t>.</w:t>
      </w:r>
    </w:p>
    <w:p w:rsidR="006C17EA" w:rsidRPr="00E11A65" w:rsidRDefault="006C17EA" w:rsidP="005C3ED0">
      <w:pPr>
        <w:pStyle w:val="ListParagraph"/>
        <w:numPr>
          <w:ilvl w:val="0"/>
          <w:numId w:val="28"/>
        </w:numPr>
        <w:jc w:val="both"/>
        <w:rPr>
          <w:kern w:val="2"/>
          <w:lang w:val="en-CA" w:eastAsia="zh-CN"/>
        </w:rPr>
      </w:pPr>
      <w:r w:rsidRPr="00E11A65">
        <w:rPr>
          <w:kern w:val="2"/>
          <w:lang w:val="en-CA" w:eastAsia="zh-CN"/>
        </w:rPr>
        <w:t xml:space="preserve">Changing the color space using in hash based </w:t>
      </w:r>
      <w:r w:rsidR="00D63162" w:rsidRPr="00E11A65">
        <w:rPr>
          <w:kern w:val="2"/>
          <w:lang w:val="en-CA" w:eastAsia="zh-CN"/>
        </w:rPr>
        <w:t xml:space="preserve">IBC </w:t>
      </w:r>
      <w:r w:rsidRPr="00E11A65">
        <w:rPr>
          <w:kern w:val="2"/>
          <w:lang w:val="en-CA" w:eastAsia="zh-CN"/>
        </w:rPr>
        <w:t>search</w:t>
      </w:r>
    </w:p>
    <w:p w:rsidR="003D1DCB" w:rsidRDefault="003D1DCB" w:rsidP="00E102F0">
      <w:pPr>
        <w:jc w:val="both"/>
        <w:rPr>
          <w:kern w:val="2"/>
          <w:lang w:val="en-CA" w:eastAsia="zh-CN"/>
        </w:rPr>
      </w:pPr>
      <w:r>
        <w:t xml:space="preserve">In the encoding with RGB format, the color spaces used in spatial </w:t>
      </w:r>
      <w:r w:rsidR="00DB1FFE">
        <w:t xml:space="preserve">IBC </w:t>
      </w:r>
      <w:r>
        <w:t xml:space="preserve">search and </w:t>
      </w:r>
      <w:r w:rsidR="00DB1FFE">
        <w:t xml:space="preserve">the color space used in </w:t>
      </w:r>
      <w:r>
        <w:t xml:space="preserve">hash </w:t>
      </w:r>
      <w:r w:rsidR="00DB1FFE">
        <w:t xml:space="preserve">generation </w:t>
      </w:r>
      <w:r>
        <w:t xml:space="preserve">in the current reference software (SCM-3.0) are different. </w:t>
      </w:r>
      <w:r w:rsidR="00DB1FFE">
        <w:t>We propose to use</w:t>
      </w:r>
      <w:r>
        <w:t xml:space="preserve"> YCgCo </w:t>
      </w:r>
      <w:r w:rsidR="00D63162">
        <w:t xml:space="preserve">to </w:t>
      </w:r>
      <w:r>
        <w:t xml:space="preserve">generate hash value to align with that used in </w:t>
      </w:r>
      <w:r w:rsidR="00D63162">
        <w:t>predictor</w:t>
      </w:r>
      <w:r w:rsidR="00DB1FFE">
        <w:t>s based IBC search</w:t>
      </w:r>
      <w:r w:rsidR="00D63162">
        <w:t xml:space="preserve"> and </w:t>
      </w:r>
      <w:r>
        <w:t xml:space="preserve">spatial </w:t>
      </w:r>
      <w:r w:rsidR="00DB1FFE">
        <w:t xml:space="preserve">IBC </w:t>
      </w:r>
      <w:r>
        <w:t>search.</w:t>
      </w:r>
    </w:p>
    <w:p w:rsidR="006C17EA" w:rsidRPr="005C3ED0" w:rsidRDefault="006C17EA" w:rsidP="005C3ED0">
      <w:pPr>
        <w:pStyle w:val="ListParagraph"/>
        <w:numPr>
          <w:ilvl w:val="0"/>
          <w:numId w:val="28"/>
        </w:numPr>
        <w:jc w:val="both"/>
        <w:rPr>
          <w:kern w:val="2"/>
          <w:lang w:val="en-CA" w:eastAsia="zh-CN"/>
        </w:rPr>
      </w:pPr>
      <w:r w:rsidRPr="005C3ED0">
        <w:rPr>
          <w:kern w:val="2"/>
          <w:lang w:val="en-CA" w:eastAsia="zh-CN"/>
        </w:rPr>
        <w:t>Adding Nx2N/2NxN partition checking for large CU size</w:t>
      </w:r>
    </w:p>
    <w:p w:rsidR="00D63162" w:rsidRDefault="00DB1FFE" w:rsidP="006C17EA">
      <w:pPr>
        <w:jc w:val="both"/>
        <w:rPr>
          <w:kern w:val="2"/>
          <w:lang w:val="en-CA" w:eastAsia="zh-CN"/>
        </w:rPr>
      </w:pPr>
      <w:r>
        <w:rPr>
          <w:kern w:val="2"/>
          <w:lang w:val="en-CA" w:eastAsia="zh-CN"/>
        </w:rPr>
        <w:t xml:space="preserve">In SCM-3.0, Nx2N and 2NxN partitions of IBC mode are not checked for 32x32 and 16x16 CU. We propose to add these two partitions using only predictors based IBC search to improve the performance. </w:t>
      </w:r>
      <w:r w:rsidR="00C66EDE">
        <w:rPr>
          <w:kern w:val="2"/>
          <w:lang w:val="en-CA" w:eastAsia="zh-CN"/>
        </w:rPr>
        <w:t xml:space="preserve">To restrict the encoding complexity, Nx2N is checked for all slices, and </w:t>
      </w:r>
      <w:r>
        <w:rPr>
          <w:kern w:val="2"/>
          <w:lang w:val="en-CA" w:eastAsia="zh-CN"/>
        </w:rPr>
        <w:t xml:space="preserve">2NxN is only checked </w:t>
      </w:r>
      <w:r w:rsidR="00C66EDE">
        <w:rPr>
          <w:kern w:val="2"/>
          <w:lang w:val="en-CA" w:eastAsia="zh-CN"/>
        </w:rPr>
        <w:t xml:space="preserve">for </w:t>
      </w:r>
      <w:r>
        <w:rPr>
          <w:kern w:val="2"/>
          <w:lang w:val="en-CA" w:eastAsia="zh-CN"/>
        </w:rPr>
        <w:t xml:space="preserve">inter </w:t>
      </w:r>
      <w:r w:rsidR="00C66EDE">
        <w:rPr>
          <w:kern w:val="2"/>
          <w:lang w:val="en-CA" w:eastAsia="zh-CN"/>
        </w:rPr>
        <w:t xml:space="preserve">coded </w:t>
      </w:r>
      <w:r>
        <w:rPr>
          <w:kern w:val="2"/>
          <w:lang w:val="en-CA" w:eastAsia="zh-CN"/>
        </w:rPr>
        <w:t>slice</w:t>
      </w:r>
      <w:r w:rsidR="00C66EDE">
        <w:rPr>
          <w:kern w:val="2"/>
          <w:lang w:val="en-CA" w:eastAsia="zh-CN"/>
        </w:rPr>
        <w:t>s</w:t>
      </w:r>
      <w:r>
        <w:rPr>
          <w:kern w:val="2"/>
          <w:lang w:val="en-CA" w:eastAsia="zh-CN"/>
        </w:rPr>
        <w:t>.</w:t>
      </w:r>
    </w:p>
    <w:p w:rsidR="003D1DCB" w:rsidRPr="005C3ED0" w:rsidRDefault="003D1DCB" w:rsidP="003A1E66">
      <w:pPr>
        <w:pStyle w:val="ListParagraph"/>
        <w:numPr>
          <w:ilvl w:val="0"/>
          <w:numId w:val="28"/>
        </w:numPr>
        <w:jc w:val="both"/>
        <w:rPr>
          <w:kern w:val="2"/>
          <w:lang w:val="en-CA" w:eastAsia="zh-CN"/>
        </w:rPr>
      </w:pPr>
      <w:r w:rsidRPr="005C3ED0">
        <w:rPr>
          <w:kern w:val="2"/>
          <w:lang w:val="en-CA" w:eastAsia="zh-CN"/>
        </w:rPr>
        <w:t xml:space="preserve">Changing the early termination condition </w:t>
      </w:r>
      <w:r w:rsidR="00AC4228" w:rsidRPr="005C3ED0">
        <w:rPr>
          <w:kern w:val="2"/>
          <w:lang w:val="en-CA" w:eastAsia="zh-CN"/>
        </w:rPr>
        <w:t>for IBC search</w:t>
      </w:r>
    </w:p>
    <w:p w:rsidR="00462D12" w:rsidRDefault="00DB1FFE" w:rsidP="006C17EA">
      <w:pPr>
        <w:jc w:val="both"/>
        <w:rPr>
          <w:kern w:val="2"/>
          <w:lang w:val="en-CA" w:eastAsia="zh-CN"/>
        </w:rPr>
      </w:pPr>
      <w:r>
        <w:rPr>
          <w:kern w:val="2"/>
          <w:lang w:val="en-CA" w:eastAsia="zh-CN"/>
        </w:rPr>
        <w:t xml:space="preserve">In SCM-3.0, if quantized residual of current best mode are all zeros, then IBC search will be skipped. </w:t>
      </w:r>
      <w:r w:rsidR="000B5BDA">
        <w:rPr>
          <w:kern w:val="2"/>
          <w:lang w:val="en-CA" w:eastAsia="zh-CN"/>
        </w:rPr>
        <w:t xml:space="preserve">This early termination may be too aggressive in some cases. </w:t>
      </w:r>
      <w:r w:rsidR="00462D12">
        <w:rPr>
          <w:kern w:val="2"/>
          <w:lang w:val="en-CA" w:eastAsia="zh-CN"/>
        </w:rPr>
        <w:t xml:space="preserve">We propose to </w:t>
      </w:r>
      <w:r w:rsidR="000B5BDA">
        <w:rPr>
          <w:kern w:val="2"/>
          <w:lang w:val="en-CA" w:eastAsia="zh-CN"/>
        </w:rPr>
        <w:t xml:space="preserve">modify the early termination for </w:t>
      </w:r>
      <w:r w:rsidR="00462D12">
        <w:rPr>
          <w:kern w:val="2"/>
          <w:lang w:val="en-CA" w:eastAsia="zh-CN"/>
        </w:rPr>
        <w:t xml:space="preserve">IBC search </w:t>
      </w:r>
      <w:r w:rsidR="000B5BDA">
        <w:rPr>
          <w:kern w:val="2"/>
          <w:lang w:val="en-CA" w:eastAsia="zh-CN"/>
        </w:rPr>
        <w:t xml:space="preserve">using the </w:t>
      </w:r>
      <w:r w:rsidR="00462D12">
        <w:rPr>
          <w:kern w:val="2"/>
          <w:lang w:val="en-CA" w:eastAsia="zh-CN"/>
        </w:rPr>
        <w:t>following conditions</w:t>
      </w:r>
      <w:r w:rsidR="000B5BDA">
        <w:rPr>
          <w:kern w:val="2"/>
          <w:lang w:val="en-CA" w:eastAsia="zh-CN"/>
        </w:rPr>
        <w:t xml:space="preserve">: </w:t>
      </w:r>
      <w:r w:rsidR="00462D12">
        <w:rPr>
          <w:kern w:val="2"/>
          <w:lang w:val="en-CA" w:eastAsia="zh-CN"/>
        </w:rPr>
        <w:t xml:space="preserve"> </w:t>
      </w:r>
    </w:p>
    <w:p w:rsidR="00462D12" w:rsidRPr="00462D12" w:rsidRDefault="000B5BDA" w:rsidP="003A1E66">
      <w:pPr>
        <w:pStyle w:val="ListParagraph"/>
        <w:numPr>
          <w:ilvl w:val="0"/>
          <w:numId w:val="26"/>
        </w:numPr>
        <w:tabs>
          <w:tab w:val="clear" w:pos="360"/>
          <w:tab w:val="clear" w:pos="720"/>
        </w:tabs>
        <w:spacing w:before="0"/>
        <w:ind w:left="900"/>
        <w:jc w:val="both"/>
        <w:rPr>
          <w:kern w:val="2"/>
          <w:lang w:val="en-CA" w:eastAsia="zh-CN"/>
        </w:rPr>
      </w:pPr>
      <w:r>
        <w:rPr>
          <w:kern w:val="2"/>
          <w:lang w:val="en-CA" w:eastAsia="zh-CN"/>
        </w:rPr>
        <w:t xml:space="preserve">If the current </w:t>
      </w:r>
      <w:r w:rsidR="00462D12" w:rsidRPr="00462D12">
        <w:rPr>
          <w:kern w:val="2"/>
          <w:lang w:val="en-CA" w:eastAsia="zh-CN"/>
        </w:rPr>
        <w:t>best mode is skip mode</w:t>
      </w:r>
      <w:r>
        <w:rPr>
          <w:kern w:val="2"/>
          <w:lang w:val="en-CA" w:eastAsia="zh-CN"/>
        </w:rPr>
        <w:t>, then all IBC search will be skipped</w:t>
      </w:r>
      <w:r w:rsidR="00462D12">
        <w:rPr>
          <w:kern w:val="2"/>
          <w:lang w:val="en-CA" w:eastAsia="zh-CN"/>
        </w:rPr>
        <w:t>;</w:t>
      </w:r>
      <w:r w:rsidR="00462D12" w:rsidRPr="00462D12">
        <w:rPr>
          <w:kern w:val="2"/>
          <w:lang w:val="en-CA" w:eastAsia="zh-CN"/>
        </w:rPr>
        <w:t xml:space="preserve"> </w:t>
      </w:r>
    </w:p>
    <w:p w:rsidR="00124DDB" w:rsidRDefault="000B5BDA" w:rsidP="003A1E66">
      <w:pPr>
        <w:pStyle w:val="ListParagraph"/>
        <w:numPr>
          <w:ilvl w:val="0"/>
          <w:numId w:val="26"/>
        </w:numPr>
        <w:tabs>
          <w:tab w:val="clear" w:pos="360"/>
          <w:tab w:val="clear" w:pos="720"/>
        </w:tabs>
        <w:ind w:left="900"/>
        <w:jc w:val="both"/>
        <w:rPr>
          <w:kern w:val="2"/>
          <w:lang w:val="en-CA" w:eastAsia="zh-CN"/>
        </w:rPr>
      </w:pPr>
      <w:r>
        <w:rPr>
          <w:kern w:val="2"/>
          <w:lang w:val="en-CA" w:eastAsia="zh-CN"/>
        </w:rPr>
        <w:t xml:space="preserve">After predictor based IBC search is </w:t>
      </w:r>
      <w:del w:id="6" w:author="He, Yuwen" w:date="2015-02-02T17:03:00Z">
        <w:r w:rsidDel="00EB6226">
          <w:rPr>
            <w:kern w:val="2"/>
            <w:lang w:val="en-CA" w:eastAsia="zh-CN"/>
          </w:rPr>
          <w:delText>performance</w:delText>
        </w:r>
      </w:del>
      <w:ins w:id="7" w:author="He, Yuwen" w:date="2015-02-02T17:03:00Z">
        <w:r w:rsidR="00EB6226">
          <w:rPr>
            <w:kern w:val="2"/>
            <w:lang w:val="en-CA" w:eastAsia="zh-CN"/>
          </w:rPr>
          <w:t>performed</w:t>
        </w:r>
      </w:ins>
      <w:r>
        <w:rPr>
          <w:kern w:val="2"/>
          <w:lang w:val="en-CA" w:eastAsia="zh-CN"/>
        </w:rPr>
        <w:t>, if the c</w:t>
      </w:r>
      <w:r w:rsidR="00462D12" w:rsidRPr="00462D12">
        <w:rPr>
          <w:kern w:val="2"/>
          <w:lang w:val="en-CA" w:eastAsia="zh-CN"/>
        </w:rPr>
        <w:t xml:space="preserve">urrent best mode </w:t>
      </w:r>
      <w:r w:rsidR="00462D12">
        <w:rPr>
          <w:kern w:val="2"/>
          <w:lang w:val="en-CA" w:eastAsia="zh-CN"/>
        </w:rPr>
        <w:t xml:space="preserve">is IBC and </w:t>
      </w:r>
      <w:r w:rsidR="00462D12" w:rsidRPr="00462D12">
        <w:rPr>
          <w:kern w:val="2"/>
          <w:lang w:val="en-CA" w:eastAsia="zh-CN"/>
        </w:rPr>
        <w:t xml:space="preserve">quantized residual </w:t>
      </w:r>
      <w:r w:rsidR="00462D12">
        <w:rPr>
          <w:kern w:val="2"/>
          <w:lang w:val="en-CA" w:eastAsia="zh-CN"/>
        </w:rPr>
        <w:t>are all zeros</w:t>
      </w:r>
      <w:r>
        <w:rPr>
          <w:kern w:val="2"/>
          <w:lang w:val="en-CA" w:eastAsia="zh-CN"/>
        </w:rPr>
        <w:t>, then spatial and hash based IBC search will be skipped.</w:t>
      </w:r>
    </w:p>
    <w:p w:rsidR="006C17EA" w:rsidRPr="005C3ED0" w:rsidRDefault="006C17EA" w:rsidP="003A1E66">
      <w:pPr>
        <w:pStyle w:val="ListParagraph"/>
        <w:numPr>
          <w:ilvl w:val="0"/>
          <w:numId w:val="28"/>
        </w:numPr>
        <w:contextualSpacing w:val="0"/>
        <w:jc w:val="both"/>
        <w:rPr>
          <w:kern w:val="2"/>
          <w:lang w:val="en-CA" w:eastAsia="zh-CN"/>
        </w:rPr>
      </w:pPr>
      <w:r w:rsidRPr="005C3ED0">
        <w:rPr>
          <w:kern w:val="2"/>
          <w:lang w:val="en-CA" w:eastAsia="zh-CN"/>
        </w:rPr>
        <w:t>Changing the search order in 1</w:t>
      </w:r>
      <w:r w:rsidR="00DB1FFE" w:rsidRPr="005C3ED0">
        <w:rPr>
          <w:kern w:val="2"/>
          <w:lang w:val="en-CA" w:eastAsia="zh-CN"/>
        </w:rPr>
        <w:t>-</w:t>
      </w:r>
      <w:r w:rsidRPr="005C3ED0">
        <w:rPr>
          <w:kern w:val="2"/>
          <w:lang w:val="en-CA" w:eastAsia="zh-CN"/>
        </w:rPr>
        <w:t xml:space="preserve">D spatial </w:t>
      </w:r>
      <w:r w:rsidR="00DB1FFE" w:rsidRPr="005C3ED0">
        <w:rPr>
          <w:kern w:val="2"/>
          <w:lang w:val="en-CA" w:eastAsia="zh-CN"/>
        </w:rPr>
        <w:t xml:space="preserve">IBC </w:t>
      </w:r>
      <w:r w:rsidRPr="005C3ED0">
        <w:rPr>
          <w:kern w:val="2"/>
          <w:lang w:val="en-CA" w:eastAsia="zh-CN"/>
        </w:rPr>
        <w:t>search</w:t>
      </w:r>
    </w:p>
    <w:p w:rsidR="00DB1FFE" w:rsidRDefault="00DB1FFE" w:rsidP="00DB1FFE">
      <w:pPr>
        <w:jc w:val="both"/>
      </w:pPr>
      <w:r>
        <w:t xml:space="preserve">The vertical search order in 1-D spatial IBC search is reversed to align with that in horizontal direction search. </w:t>
      </w:r>
      <w:r>
        <w:fldChar w:fldCharType="begin"/>
      </w:r>
      <w:r>
        <w:instrText xml:space="preserve"> REF _Ref390866467 \h  \* MERGEFORMAT </w:instrText>
      </w:r>
      <w:r>
        <w:fldChar w:fldCharType="separate"/>
      </w:r>
      <w:r>
        <w:t xml:space="preserve">Figure </w:t>
      </w:r>
      <w:r>
        <w:rPr>
          <w:noProof/>
        </w:rPr>
        <w:t>3</w:t>
      </w:r>
      <w:r>
        <w:fldChar w:fldCharType="end"/>
      </w:r>
      <w:r>
        <w:t xml:space="preserve"> (a) shows the search order in SCM-3.0, and </w:t>
      </w:r>
      <w:r>
        <w:fldChar w:fldCharType="begin"/>
      </w:r>
      <w:r>
        <w:instrText xml:space="preserve"> REF _Ref390866467 \h  \* MERGEFORMAT </w:instrText>
      </w:r>
      <w:r>
        <w:fldChar w:fldCharType="separate"/>
      </w:r>
      <w:r>
        <w:t xml:space="preserve">Figure </w:t>
      </w:r>
      <w:r>
        <w:rPr>
          <w:noProof/>
        </w:rPr>
        <w:t>3</w:t>
      </w:r>
      <w:r>
        <w:fldChar w:fldCharType="end"/>
      </w:r>
      <w:r>
        <w:t xml:space="preserve"> (b) shows the proposed search order.</w:t>
      </w:r>
    </w:p>
    <w:p w:rsidR="00124DDB" w:rsidRDefault="00124DDB" w:rsidP="00124DDB">
      <w:pPr>
        <w:jc w:val="center"/>
      </w:pPr>
      <w:r>
        <w:object w:dxaOrig="4594" w:dyaOrig="4246">
          <v:shape id="_x0000_i1027" type="#_x0000_t75" style="width:142.65pt;height:131.1pt" o:ole="">
            <v:imagedata r:id="rId17" o:title=""/>
          </v:shape>
          <o:OLEObject Type="Embed" ProgID="Visio.Drawing.11" ShapeID="_x0000_i1027" DrawAspect="Content" ObjectID="_1484816905" r:id="rId18"/>
        </w:object>
      </w:r>
      <w:r>
        <w:t xml:space="preserve">            </w:t>
      </w:r>
      <w:r>
        <w:object w:dxaOrig="4594" w:dyaOrig="4325">
          <v:shape id="_x0000_i1028" type="#_x0000_t75" style="width:141.95pt;height:133.8pt" o:ole="">
            <v:imagedata r:id="rId19" o:title=""/>
          </v:shape>
          <o:OLEObject Type="Embed" ProgID="Visio.Drawing.11" ShapeID="_x0000_i1028" DrawAspect="Content" ObjectID="_1484816906" r:id="rId20"/>
        </w:object>
      </w:r>
    </w:p>
    <w:p w:rsidR="00124DDB" w:rsidRDefault="00124DDB" w:rsidP="00124DDB">
      <w:pPr>
        <w:pStyle w:val="ListParagraph"/>
        <w:numPr>
          <w:ilvl w:val="0"/>
          <w:numId w:val="25"/>
        </w:numPr>
        <w:tabs>
          <w:tab w:val="clear" w:pos="360"/>
          <w:tab w:val="clear" w:pos="720"/>
          <w:tab w:val="clear" w:pos="1080"/>
          <w:tab w:val="clear" w:pos="1440"/>
        </w:tabs>
        <w:overflowPunct/>
        <w:autoSpaceDE/>
        <w:autoSpaceDN/>
        <w:adjustRightInd/>
        <w:spacing w:before="0" w:after="200" w:line="276" w:lineRule="auto"/>
        <w:jc w:val="center"/>
        <w:textAlignment w:val="auto"/>
      </w:pPr>
      <w:r>
        <w:t>1-D spatial search in SCM-3.0           (b) Proposed 1-D spatial search</w:t>
      </w:r>
    </w:p>
    <w:p w:rsidR="008843FE" w:rsidRDefault="008843FE" w:rsidP="00A67F42">
      <w:pPr>
        <w:pStyle w:val="Caption"/>
        <w:spacing w:before="120"/>
        <w:jc w:val="center"/>
      </w:pPr>
      <w:bookmarkStart w:id="8" w:name="_Ref390866467"/>
      <w:r>
        <w:t xml:space="preserve">Figure </w:t>
      </w:r>
      <w:fldSimple w:instr=" SEQ Figure \* ARABIC ">
        <w:r w:rsidR="00FD7A7F">
          <w:rPr>
            <w:noProof/>
          </w:rPr>
          <w:t>3</w:t>
        </w:r>
      </w:fldSimple>
      <w:bookmarkEnd w:id="8"/>
      <w:r>
        <w:t xml:space="preserve">. </w:t>
      </w:r>
      <w:r w:rsidR="00124DDB">
        <w:rPr>
          <w:b w:val="0"/>
        </w:rPr>
        <w:t>Search order change in 1-D spatial search</w:t>
      </w:r>
    </w:p>
    <w:p w:rsidR="00F35982" w:rsidRPr="006D1415" w:rsidRDefault="00A832F5" w:rsidP="00F35982">
      <w:pPr>
        <w:pStyle w:val="Heading1"/>
        <w:tabs>
          <w:tab w:val="clear" w:pos="360"/>
          <w:tab w:val="clear" w:pos="720"/>
          <w:tab w:val="clear" w:pos="1080"/>
          <w:tab w:val="clear" w:pos="1440"/>
        </w:tabs>
        <w:ind w:left="432" w:hanging="432"/>
      </w:pPr>
      <w:bookmarkStart w:id="9" w:name="_Toc341951811"/>
      <w:r>
        <w:t>Simulation results</w:t>
      </w:r>
      <w:r w:rsidR="00F35982" w:rsidRPr="006D1415">
        <w:t xml:space="preserve"> </w:t>
      </w:r>
      <w:bookmarkEnd w:id="9"/>
    </w:p>
    <w:p w:rsidR="00D87811" w:rsidRDefault="00F35982" w:rsidP="00E47763">
      <w:pPr>
        <w:tabs>
          <w:tab w:val="clear" w:pos="360"/>
          <w:tab w:val="clear" w:pos="720"/>
          <w:tab w:val="clear" w:pos="1080"/>
          <w:tab w:val="clear" w:pos="1440"/>
        </w:tabs>
        <w:overflowPunct/>
        <w:spacing w:before="0"/>
        <w:jc w:val="both"/>
        <w:textAlignment w:val="auto"/>
      </w:pPr>
      <w:r>
        <w:t xml:space="preserve">The compression performance </w:t>
      </w:r>
      <w:r w:rsidR="00441E94">
        <w:t xml:space="preserve">of the proposed method </w:t>
      </w:r>
      <w:r>
        <w:t xml:space="preserve">is </w:t>
      </w:r>
      <w:r w:rsidR="00CB5345">
        <w:t xml:space="preserve">compared with </w:t>
      </w:r>
      <w:r w:rsidR="00616F7A">
        <w:t>SCM-3.0</w:t>
      </w:r>
      <w:r w:rsidR="002E78E3">
        <w:t xml:space="preserve"> anchors, using </w:t>
      </w:r>
      <w:r w:rsidR="006E6ABA">
        <w:t xml:space="preserve">the </w:t>
      </w:r>
      <w:r w:rsidR="006604B5">
        <w:t>CTC</w:t>
      </w:r>
      <w:r w:rsidR="006E6ABA">
        <w:t xml:space="preserve"> test conditions</w:t>
      </w:r>
      <w:r w:rsidR="006604B5">
        <w:t xml:space="preserve"> </w:t>
      </w:r>
      <w:r w:rsidR="006604B5">
        <w:fldChar w:fldCharType="begin"/>
      </w:r>
      <w:r w:rsidR="006604B5">
        <w:instrText xml:space="preserve"> REF _Ref398029621 \n \h </w:instrText>
      </w:r>
      <w:r w:rsidR="00961945">
        <w:instrText xml:space="preserve"> \* MERGEFORMAT </w:instrText>
      </w:r>
      <w:r w:rsidR="006604B5">
        <w:fldChar w:fldCharType="separate"/>
      </w:r>
      <w:r w:rsidR="006604B5">
        <w:t>[1]</w:t>
      </w:r>
      <w:r w:rsidR="006604B5">
        <w:fldChar w:fldCharType="end"/>
      </w:r>
      <w:r>
        <w:t xml:space="preserve">. </w:t>
      </w:r>
      <w:r w:rsidR="00D47B23">
        <w:fldChar w:fldCharType="begin"/>
      </w:r>
      <w:r w:rsidR="00D47B23">
        <w:instrText xml:space="preserve"> REF _Ref368998184 \h </w:instrText>
      </w:r>
      <w:r w:rsidR="00961945">
        <w:instrText xml:space="preserve"> \* MERGEFORMAT </w:instrText>
      </w:r>
      <w:r w:rsidR="00D47B23">
        <w:fldChar w:fldCharType="separate"/>
      </w:r>
      <w:r w:rsidR="00462D12" w:rsidRPr="00FA1324">
        <w:t xml:space="preserve">Table </w:t>
      </w:r>
      <w:r w:rsidR="00462D12">
        <w:t>1</w:t>
      </w:r>
      <w:r w:rsidR="00D47B23">
        <w:fldChar w:fldCharType="end"/>
      </w:r>
      <w:r w:rsidR="00D47B23">
        <w:t xml:space="preserve"> and </w:t>
      </w:r>
      <w:r w:rsidR="00462D12">
        <w:fldChar w:fldCharType="begin"/>
      </w:r>
      <w:r w:rsidR="00462D12">
        <w:instrText xml:space="preserve"> REF _Ref410126403 \h </w:instrText>
      </w:r>
      <w:r w:rsidR="00961945">
        <w:instrText xml:space="preserve"> \* MERGEFORMAT </w:instrText>
      </w:r>
      <w:r w:rsidR="00462D12">
        <w:fldChar w:fldCharType="separate"/>
      </w:r>
      <w:r w:rsidR="00462D12" w:rsidRPr="00FA1324">
        <w:t xml:space="preserve">Table </w:t>
      </w:r>
      <w:r w:rsidR="00462D12">
        <w:t>2</w:t>
      </w:r>
      <w:r w:rsidR="00462D12">
        <w:fldChar w:fldCharType="end"/>
      </w:r>
      <w:r w:rsidR="00D47B23">
        <w:t xml:space="preserve"> </w:t>
      </w:r>
      <w:r w:rsidR="00462D12">
        <w:t>report</w:t>
      </w:r>
      <w:r w:rsidR="00D87811">
        <w:t xml:space="preserve"> the average BD rate reduction</w:t>
      </w:r>
      <w:r w:rsidR="009621C8">
        <w:t xml:space="preserve"> </w:t>
      </w:r>
      <w:r w:rsidR="00441E94">
        <w:t xml:space="preserve">for </w:t>
      </w:r>
      <w:r w:rsidR="00462D12">
        <w:t xml:space="preserve">444 and 420 </w:t>
      </w:r>
      <w:r w:rsidR="0043000C">
        <w:t>lossy</w:t>
      </w:r>
      <w:r w:rsidR="00462D12">
        <w:t xml:space="preserve"> coding</w:t>
      </w:r>
      <w:r w:rsidR="00E251C0">
        <w:t>, respectively</w:t>
      </w:r>
      <w:r w:rsidR="00462D12">
        <w:t>.</w:t>
      </w:r>
      <w:r w:rsidR="0043000C">
        <w:t xml:space="preserve"> </w:t>
      </w:r>
      <w:r w:rsidR="00462D12">
        <w:fldChar w:fldCharType="begin"/>
      </w:r>
      <w:r w:rsidR="00462D12">
        <w:instrText xml:space="preserve"> REF _Ref369001934 \h </w:instrText>
      </w:r>
      <w:r w:rsidR="00961945">
        <w:instrText xml:space="preserve"> \* MERGEFORMAT </w:instrText>
      </w:r>
      <w:r w:rsidR="00462D12">
        <w:fldChar w:fldCharType="separate"/>
      </w:r>
      <w:r w:rsidR="00462D12" w:rsidRPr="00FA1324">
        <w:t xml:space="preserve">Table </w:t>
      </w:r>
      <w:r w:rsidR="00462D12">
        <w:t>3</w:t>
      </w:r>
      <w:r w:rsidR="00462D12">
        <w:fldChar w:fldCharType="end"/>
      </w:r>
      <w:r w:rsidR="00462D12">
        <w:t xml:space="preserve"> and </w:t>
      </w:r>
      <w:r w:rsidR="00462D12">
        <w:fldChar w:fldCharType="begin"/>
      </w:r>
      <w:r w:rsidR="00462D12">
        <w:instrText xml:space="preserve"> REF _Ref410126487 \h </w:instrText>
      </w:r>
      <w:r w:rsidR="00961945">
        <w:instrText xml:space="preserve"> \* MERGEFORMAT </w:instrText>
      </w:r>
      <w:r w:rsidR="00462D12">
        <w:fldChar w:fldCharType="separate"/>
      </w:r>
      <w:r w:rsidR="00462D12" w:rsidRPr="00FA1324">
        <w:t xml:space="preserve">Table </w:t>
      </w:r>
      <w:r w:rsidR="00462D12">
        <w:t>4</w:t>
      </w:r>
      <w:r w:rsidR="00462D12">
        <w:fldChar w:fldCharType="end"/>
      </w:r>
      <w:r w:rsidR="00462D12">
        <w:t xml:space="preserve"> report the average rate reduction for 444 and 420 </w:t>
      </w:r>
      <w:r w:rsidR="00EB1BA1">
        <w:t>lossless coding</w:t>
      </w:r>
      <w:r w:rsidR="004823FD">
        <w:t>,</w:t>
      </w:r>
      <w:r w:rsidR="00D47B23">
        <w:t xml:space="preserve"> respectively</w:t>
      </w:r>
      <w:r w:rsidR="009621C8">
        <w:t>.</w:t>
      </w:r>
      <w:r w:rsidR="00732350">
        <w:t xml:space="preserve"> </w:t>
      </w:r>
      <w:r w:rsidR="00912754">
        <w:t>T</w:t>
      </w:r>
      <w:r w:rsidR="00513744">
        <w:t xml:space="preserve">he accompanying spreadsheets </w:t>
      </w:r>
      <w:r w:rsidR="00912754">
        <w:t xml:space="preserve">are provided </w:t>
      </w:r>
      <w:r w:rsidR="00513744">
        <w:t>for further details.</w:t>
      </w:r>
    </w:p>
    <w:p w:rsidR="00F643B4" w:rsidRPr="00961945" w:rsidRDefault="0043000C" w:rsidP="00E47763">
      <w:pPr>
        <w:tabs>
          <w:tab w:val="clear" w:pos="360"/>
          <w:tab w:val="clear" w:pos="720"/>
          <w:tab w:val="clear" w:pos="1080"/>
          <w:tab w:val="clear" w:pos="1440"/>
        </w:tabs>
        <w:overflowPunct/>
        <w:spacing w:before="0"/>
        <w:jc w:val="both"/>
        <w:textAlignment w:val="auto"/>
      </w:pPr>
      <w:r w:rsidRPr="00961945">
        <w:t xml:space="preserve">As shown in </w:t>
      </w:r>
      <w:r w:rsidRPr="00961945">
        <w:fldChar w:fldCharType="begin"/>
      </w:r>
      <w:r w:rsidRPr="00961945">
        <w:instrText xml:space="preserve"> REF _Ref368998184 \h </w:instrText>
      </w:r>
      <w:r w:rsidR="00961945">
        <w:instrText xml:space="preserve"> \* MERGEFORMAT </w:instrText>
      </w:r>
      <w:r w:rsidRPr="00961945">
        <w:fldChar w:fldCharType="separate"/>
      </w:r>
      <w:r w:rsidR="00912754" w:rsidRPr="00FA1324">
        <w:t xml:space="preserve">Table </w:t>
      </w:r>
      <w:r w:rsidR="00912754">
        <w:t>1</w:t>
      </w:r>
      <w:r w:rsidRPr="00961945">
        <w:fldChar w:fldCharType="end"/>
      </w:r>
      <w:r w:rsidR="00912754" w:rsidRPr="00961945">
        <w:t xml:space="preserve"> compared with SCM-3.0 anchors</w:t>
      </w:r>
      <w:r w:rsidRPr="00961945">
        <w:t xml:space="preserve">, for </w:t>
      </w:r>
      <w:r w:rsidR="00961945" w:rsidRPr="00961945">
        <w:t xml:space="preserve">444 </w:t>
      </w:r>
      <w:r w:rsidRPr="00961945">
        <w:t xml:space="preserve">lossy coding, </w:t>
      </w:r>
      <w:r w:rsidR="00912754" w:rsidRPr="00961945">
        <w:t>the proposed IBC search</w:t>
      </w:r>
      <w:r w:rsidRPr="00961945">
        <w:t xml:space="preserve"> achieves average {Y, U, V} BD rate gain of {</w:t>
      </w:r>
      <w:r w:rsidRPr="00FA1324">
        <w:t>-</w:t>
      </w:r>
      <w:r w:rsidR="00912754">
        <w:t>2</w:t>
      </w:r>
      <w:r w:rsidRPr="00FA1324">
        <w:t>.</w:t>
      </w:r>
      <w:r w:rsidR="00912754">
        <w:t>1</w:t>
      </w:r>
      <w:r w:rsidRPr="00FA1324">
        <w:t>%, -</w:t>
      </w:r>
      <w:r w:rsidR="00912754">
        <w:t>2</w:t>
      </w:r>
      <w:r w:rsidRPr="00FA1324">
        <w:t>.</w:t>
      </w:r>
      <w:r w:rsidR="00912754">
        <w:t>0</w:t>
      </w:r>
      <w:r w:rsidRPr="00FA1324">
        <w:t>%, -</w:t>
      </w:r>
      <w:r w:rsidR="00912754">
        <w:t>1</w:t>
      </w:r>
      <w:r w:rsidRPr="00FA1324">
        <w:t>.</w:t>
      </w:r>
      <w:r w:rsidR="00912754">
        <w:t>9</w:t>
      </w:r>
      <w:r w:rsidRPr="00FA1324">
        <w:t>%</w:t>
      </w:r>
      <w:r w:rsidRPr="00961945">
        <w:t>}, {</w:t>
      </w:r>
      <w:r w:rsidRPr="00FA1324">
        <w:t>-</w:t>
      </w:r>
      <w:r w:rsidR="00912754">
        <w:t>2</w:t>
      </w:r>
      <w:r w:rsidRPr="00FA1324">
        <w:t>.</w:t>
      </w:r>
      <w:r w:rsidR="00912754">
        <w:t>1</w:t>
      </w:r>
      <w:r w:rsidRPr="00FA1324">
        <w:t>%, -</w:t>
      </w:r>
      <w:r w:rsidR="00912754">
        <w:t>2</w:t>
      </w:r>
      <w:r w:rsidRPr="00FA1324">
        <w:t>.</w:t>
      </w:r>
      <w:r w:rsidR="00912754">
        <w:t>1</w:t>
      </w:r>
      <w:r w:rsidRPr="00FA1324">
        <w:t>%, -</w:t>
      </w:r>
      <w:r w:rsidR="00912754">
        <w:t>2</w:t>
      </w:r>
      <w:r w:rsidRPr="00FA1324">
        <w:t>.</w:t>
      </w:r>
      <w:r w:rsidR="00912754">
        <w:t>0</w:t>
      </w:r>
      <w:r w:rsidRPr="00FA1324">
        <w:t>%</w:t>
      </w:r>
      <w:r w:rsidRPr="00961945">
        <w:t>} and {</w:t>
      </w:r>
      <w:r w:rsidRPr="00FA1324">
        <w:t>-</w:t>
      </w:r>
      <w:r w:rsidR="00912754">
        <w:t>2</w:t>
      </w:r>
      <w:r w:rsidRPr="00FA1324">
        <w:t>.</w:t>
      </w:r>
      <w:r w:rsidR="00912754">
        <w:t>1</w:t>
      </w:r>
      <w:r w:rsidRPr="00FA1324">
        <w:t>%, -</w:t>
      </w:r>
      <w:r w:rsidR="00912754">
        <w:t>1</w:t>
      </w:r>
      <w:r w:rsidRPr="00FA1324">
        <w:t>.</w:t>
      </w:r>
      <w:r w:rsidR="00912754">
        <w:t>7</w:t>
      </w:r>
      <w:r w:rsidRPr="00FA1324">
        <w:t>%, -</w:t>
      </w:r>
      <w:r w:rsidR="00912754">
        <w:t>1</w:t>
      </w:r>
      <w:r w:rsidRPr="00FA1324">
        <w:t>.</w:t>
      </w:r>
      <w:r w:rsidR="00912754">
        <w:t>5</w:t>
      </w:r>
      <w:r w:rsidRPr="00FA1324">
        <w:t>%</w:t>
      </w:r>
      <w:r w:rsidRPr="00961945">
        <w:t>} for the category (</w:t>
      </w:r>
      <w:r w:rsidR="00912754" w:rsidRPr="00961945">
        <w:t>YUV</w:t>
      </w:r>
      <w:r w:rsidRPr="00961945">
        <w:t>, text &amp; graphics with motion, 1080p</w:t>
      </w:r>
      <w:r w:rsidR="00961945" w:rsidRPr="00961945">
        <w:t>&amp;720p</w:t>
      </w:r>
      <w:r w:rsidRPr="00961945">
        <w:t>)</w:t>
      </w:r>
      <w:r w:rsidR="00912754" w:rsidRPr="00961945">
        <w:t xml:space="preserve"> for AI, RA and LD</w:t>
      </w:r>
      <w:r w:rsidRPr="00961945">
        <w:t xml:space="preserve">, respectively. </w:t>
      </w:r>
      <w:r w:rsidR="00E251C0">
        <w:t>Similar gains for the category (RGB</w:t>
      </w:r>
      <w:r w:rsidR="00E251C0" w:rsidRPr="00961945">
        <w:t xml:space="preserve">, text &amp; graphics with motion, 1080p&amp;720p) </w:t>
      </w:r>
      <w:r w:rsidR="00E251C0">
        <w:t xml:space="preserve">are observed. </w:t>
      </w:r>
      <w:r w:rsidR="00D87811" w:rsidRPr="00961945">
        <w:t>As shown in</w:t>
      </w:r>
      <w:r w:rsidR="00E41828" w:rsidRPr="00961945">
        <w:t xml:space="preserve"> </w:t>
      </w:r>
      <w:r w:rsidR="00912754" w:rsidRPr="00961945">
        <w:fldChar w:fldCharType="begin"/>
      </w:r>
      <w:r w:rsidR="00912754" w:rsidRPr="00961945">
        <w:instrText xml:space="preserve"> REF _Ref410126403 \h </w:instrText>
      </w:r>
      <w:r w:rsidR="00961945">
        <w:instrText xml:space="preserve"> \* MERGEFORMAT </w:instrText>
      </w:r>
      <w:r w:rsidR="00912754" w:rsidRPr="00961945">
        <w:fldChar w:fldCharType="separate"/>
      </w:r>
      <w:r w:rsidR="00912754" w:rsidRPr="00FA1324">
        <w:t xml:space="preserve">Table </w:t>
      </w:r>
      <w:r w:rsidR="00912754">
        <w:t>2</w:t>
      </w:r>
      <w:r w:rsidR="00912754" w:rsidRPr="00961945">
        <w:fldChar w:fldCharType="end"/>
      </w:r>
      <w:r w:rsidR="00711345" w:rsidRPr="00961945">
        <w:t xml:space="preserve">, compared with </w:t>
      </w:r>
      <w:r w:rsidR="00912754" w:rsidRPr="00961945">
        <w:t>SCM-3.0</w:t>
      </w:r>
      <w:r w:rsidR="00711345" w:rsidRPr="00961945">
        <w:t xml:space="preserve"> anchors, </w:t>
      </w:r>
      <w:r w:rsidR="00441E94" w:rsidRPr="00961945">
        <w:t xml:space="preserve">for </w:t>
      </w:r>
      <w:r w:rsidR="00961945" w:rsidRPr="00961945">
        <w:t xml:space="preserve">420 </w:t>
      </w:r>
      <w:r w:rsidR="00441E94" w:rsidRPr="00961945">
        <w:t>loss</w:t>
      </w:r>
      <w:r w:rsidR="00912754" w:rsidRPr="00961945">
        <w:t>y</w:t>
      </w:r>
      <w:r w:rsidR="00441E94" w:rsidRPr="00961945">
        <w:t xml:space="preserve"> coding, </w:t>
      </w:r>
      <w:r w:rsidR="00912754" w:rsidRPr="00961945">
        <w:t xml:space="preserve">the proposed IBC search </w:t>
      </w:r>
      <w:r w:rsidR="00D87811" w:rsidRPr="00961945">
        <w:t xml:space="preserve">achieves </w:t>
      </w:r>
      <w:r w:rsidR="00912754" w:rsidRPr="00961945">
        <w:t xml:space="preserve">average {Y, U, V} BD rate gain </w:t>
      </w:r>
      <w:r w:rsidR="00D87811" w:rsidRPr="00961945">
        <w:t xml:space="preserve">of </w:t>
      </w:r>
      <w:r w:rsidR="00912754" w:rsidRPr="00961945">
        <w:t>{</w:t>
      </w:r>
      <w:r w:rsidR="00912754" w:rsidRPr="00FA1324">
        <w:t>-</w:t>
      </w:r>
      <w:r w:rsidR="00912754">
        <w:t>2</w:t>
      </w:r>
      <w:r w:rsidR="00912754" w:rsidRPr="00FA1324">
        <w:t>.</w:t>
      </w:r>
      <w:r w:rsidR="00912754">
        <w:t>7</w:t>
      </w:r>
      <w:r w:rsidR="00912754" w:rsidRPr="00FA1324">
        <w:t>%, -</w:t>
      </w:r>
      <w:r w:rsidR="00912754">
        <w:t>2</w:t>
      </w:r>
      <w:r w:rsidR="00912754" w:rsidRPr="00FA1324">
        <w:t>.</w:t>
      </w:r>
      <w:r w:rsidR="00912754">
        <w:t>7</w:t>
      </w:r>
      <w:r w:rsidR="00912754" w:rsidRPr="00FA1324">
        <w:t>%, -</w:t>
      </w:r>
      <w:r w:rsidR="00912754">
        <w:t>2</w:t>
      </w:r>
      <w:r w:rsidR="00912754" w:rsidRPr="00FA1324">
        <w:t>.</w:t>
      </w:r>
      <w:r w:rsidR="00912754">
        <w:t>6</w:t>
      </w:r>
      <w:r w:rsidR="00912754" w:rsidRPr="00FA1324">
        <w:t>%</w:t>
      </w:r>
      <w:r w:rsidR="00912754" w:rsidRPr="00961945">
        <w:t>}, {</w:t>
      </w:r>
      <w:r w:rsidR="00912754" w:rsidRPr="00FA1324">
        <w:t>-</w:t>
      </w:r>
      <w:r w:rsidR="00912754">
        <w:t>1</w:t>
      </w:r>
      <w:r w:rsidR="00912754" w:rsidRPr="00FA1324">
        <w:t>.</w:t>
      </w:r>
      <w:r w:rsidR="00912754">
        <w:t>0</w:t>
      </w:r>
      <w:r w:rsidR="00912754" w:rsidRPr="00FA1324">
        <w:t>%, -</w:t>
      </w:r>
      <w:r w:rsidR="00912754">
        <w:t>0</w:t>
      </w:r>
      <w:r w:rsidR="00912754" w:rsidRPr="00FA1324">
        <w:t>.</w:t>
      </w:r>
      <w:r w:rsidR="00912754">
        <w:t>9</w:t>
      </w:r>
      <w:r w:rsidR="00912754" w:rsidRPr="00FA1324">
        <w:t>%, -</w:t>
      </w:r>
      <w:r w:rsidR="00912754">
        <w:t>0</w:t>
      </w:r>
      <w:r w:rsidR="00912754" w:rsidRPr="00FA1324">
        <w:t>.</w:t>
      </w:r>
      <w:r w:rsidR="00912754">
        <w:t>9</w:t>
      </w:r>
      <w:r w:rsidR="00912754" w:rsidRPr="00FA1324">
        <w:t>%</w:t>
      </w:r>
      <w:r w:rsidR="00912754" w:rsidRPr="00961945">
        <w:t>} and {</w:t>
      </w:r>
      <w:r w:rsidR="00912754" w:rsidRPr="00FA1324">
        <w:t>-</w:t>
      </w:r>
      <w:r w:rsidR="00912754">
        <w:t>0</w:t>
      </w:r>
      <w:r w:rsidR="00912754" w:rsidRPr="00FA1324">
        <w:t>.</w:t>
      </w:r>
      <w:r w:rsidR="00912754">
        <w:t>8</w:t>
      </w:r>
      <w:r w:rsidR="00912754" w:rsidRPr="00FA1324">
        <w:t>%, -</w:t>
      </w:r>
      <w:r w:rsidR="00912754">
        <w:t>1</w:t>
      </w:r>
      <w:r w:rsidR="00912754" w:rsidRPr="00FA1324">
        <w:t>.</w:t>
      </w:r>
      <w:r w:rsidR="00912754">
        <w:t>3</w:t>
      </w:r>
      <w:r w:rsidR="00912754" w:rsidRPr="00FA1324">
        <w:t>%, -</w:t>
      </w:r>
      <w:r w:rsidR="00912754">
        <w:t>1</w:t>
      </w:r>
      <w:r w:rsidR="00912754" w:rsidRPr="00FA1324">
        <w:t>.</w:t>
      </w:r>
      <w:r w:rsidR="00912754">
        <w:t>6</w:t>
      </w:r>
      <w:r w:rsidR="00912754" w:rsidRPr="00FA1324">
        <w:t>%</w:t>
      </w:r>
      <w:r w:rsidR="00912754" w:rsidRPr="00961945">
        <w:t xml:space="preserve">} for the category (Text &amp; graphics with motion, 720p) for AI, RA and LD, respectively. </w:t>
      </w:r>
      <w:r w:rsidR="00D234BC">
        <w:t xml:space="preserve">For most testing conditions, a small reduction in encoding time of (1-6%) is also observed. </w:t>
      </w:r>
    </w:p>
    <w:p w:rsidR="00961945" w:rsidRDefault="00961945" w:rsidP="00E47763">
      <w:pPr>
        <w:tabs>
          <w:tab w:val="clear" w:pos="360"/>
          <w:tab w:val="clear" w:pos="720"/>
          <w:tab w:val="clear" w:pos="1080"/>
          <w:tab w:val="clear" w:pos="1440"/>
        </w:tabs>
        <w:overflowPunct/>
        <w:spacing w:before="0"/>
        <w:jc w:val="both"/>
        <w:textAlignment w:val="auto"/>
        <w:rPr>
          <w:ins w:id="10" w:author="He, Yuwen" w:date="2015-02-05T14:55:00Z"/>
        </w:rPr>
      </w:pPr>
      <w:r w:rsidRPr="00961945">
        <w:t xml:space="preserve">As shown in </w:t>
      </w:r>
      <w:r w:rsidRPr="00961945">
        <w:fldChar w:fldCharType="begin"/>
      </w:r>
      <w:r w:rsidRPr="00961945">
        <w:instrText xml:space="preserve"> REF _Ref369001934 \h </w:instrText>
      </w:r>
      <w:r>
        <w:instrText xml:space="preserve"> \* MERGEFORMAT </w:instrText>
      </w:r>
      <w:r w:rsidRPr="00961945">
        <w:fldChar w:fldCharType="separate"/>
      </w:r>
      <w:r w:rsidRPr="00FA1324">
        <w:t>Table 3</w:t>
      </w:r>
      <w:r w:rsidRPr="00961945">
        <w:fldChar w:fldCharType="end"/>
      </w:r>
      <w:r w:rsidRPr="00961945">
        <w:t>, compared with SCM-3.0 anchors, for 444 lossless coding, the proposed IBC search achieves total bit-rate saving of -0.</w:t>
      </w:r>
      <w:r>
        <w:t>9</w:t>
      </w:r>
      <w:r w:rsidRPr="00FA1324">
        <w:t xml:space="preserve">%, </w:t>
      </w:r>
      <w:r>
        <w:t>-0</w:t>
      </w:r>
      <w:r w:rsidRPr="00FA1324">
        <w:t>.</w:t>
      </w:r>
      <w:r>
        <w:t>5</w:t>
      </w:r>
      <w:r w:rsidRPr="00FA1324">
        <w:t xml:space="preserve">% </w:t>
      </w:r>
      <w:r>
        <w:t>and -0.4</w:t>
      </w:r>
      <w:r w:rsidRPr="00FA1324">
        <w:t>%</w:t>
      </w:r>
      <w:r w:rsidRPr="00961945">
        <w:t xml:space="preserve"> for the category (RGB/YUV, text &amp; graphics with motion, 1080p&amp;720p) for AI, RA and LD, respectively.</w:t>
      </w:r>
      <w:r>
        <w:t xml:space="preserve"> </w:t>
      </w:r>
      <w:r w:rsidRPr="00961945">
        <w:t xml:space="preserve">As shown in </w:t>
      </w:r>
      <w:r>
        <w:fldChar w:fldCharType="begin"/>
      </w:r>
      <w:r>
        <w:instrText xml:space="preserve"> REF _Ref410126487 \h </w:instrText>
      </w:r>
      <w:r>
        <w:fldChar w:fldCharType="separate"/>
      </w:r>
      <w:r w:rsidRPr="00FA1324">
        <w:t xml:space="preserve">Table </w:t>
      </w:r>
      <w:r>
        <w:rPr>
          <w:noProof/>
        </w:rPr>
        <w:t>4</w:t>
      </w:r>
      <w:r>
        <w:fldChar w:fldCharType="end"/>
      </w:r>
      <w:r w:rsidRPr="00961945">
        <w:t>,</w:t>
      </w:r>
      <w:r>
        <w:t xml:space="preserve"> f</w:t>
      </w:r>
      <w:r w:rsidRPr="00961945">
        <w:t xml:space="preserve">or </w:t>
      </w:r>
      <w:r>
        <w:t>420</w:t>
      </w:r>
      <w:r w:rsidRPr="00961945">
        <w:t xml:space="preserve"> lossless coding, the proposed IBC search achieves total bit-rate saving of -</w:t>
      </w:r>
      <w:r>
        <w:t>1</w:t>
      </w:r>
      <w:r w:rsidRPr="00961945">
        <w:t>.</w:t>
      </w:r>
      <w:r>
        <w:t>9</w:t>
      </w:r>
      <w:r w:rsidRPr="00FA1324">
        <w:t xml:space="preserve">%, </w:t>
      </w:r>
      <w:r>
        <w:t>-0</w:t>
      </w:r>
      <w:r w:rsidRPr="00FA1324">
        <w:t>.</w:t>
      </w:r>
      <w:r>
        <w:t>2</w:t>
      </w:r>
      <w:r w:rsidRPr="00FA1324">
        <w:t xml:space="preserve">% </w:t>
      </w:r>
      <w:r>
        <w:t>and -0.1</w:t>
      </w:r>
      <w:r w:rsidRPr="00FA1324">
        <w:t>%</w:t>
      </w:r>
      <w:r w:rsidRPr="00961945">
        <w:t xml:space="preserve"> for the category (</w:t>
      </w:r>
      <w:r>
        <w:t>T</w:t>
      </w:r>
      <w:r w:rsidRPr="00961945">
        <w:t>ext &amp; graphics with motion, 720p) for AI, RA and LD, respectively</w:t>
      </w:r>
      <w:r w:rsidR="00D234BC">
        <w:t>.</w:t>
      </w:r>
    </w:p>
    <w:p w:rsidR="0075400B" w:rsidRDefault="0075400B" w:rsidP="00E47763">
      <w:pPr>
        <w:tabs>
          <w:tab w:val="clear" w:pos="360"/>
          <w:tab w:val="clear" w:pos="720"/>
          <w:tab w:val="clear" w:pos="1080"/>
          <w:tab w:val="clear" w:pos="1440"/>
        </w:tabs>
        <w:overflowPunct/>
        <w:spacing w:before="0"/>
        <w:jc w:val="both"/>
        <w:textAlignment w:val="auto"/>
        <w:rPr>
          <w:ins w:id="11" w:author="He, Yuwen" w:date="2015-02-05T14:55:00Z"/>
        </w:rPr>
      </w:pPr>
    </w:p>
    <w:p w:rsidR="0075400B" w:rsidRPr="00961945" w:rsidRDefault="0075400B" w:rsidP="00E47763">
      <w:pPr>
        <w:tabs>
          <w:tab w:val="clear" w:pos="360"/>
          <w:tab w:val="clear" w:pos="720"/>
          <w:tab w:val="clear" w:pos="1080"/>
          <w:tab w:val="clear" w:pos="1440"/>
        </w:tabs>
        <w:overflowPunct/>
        <w:spacing w:before="0"/>
        <w:jc w:val="both"/>
        <w:textAlignment w:val="auto"/>
      </w:pPr>
      <w:ins w:id="12" w:author="He, Yuwen" w:date="2015-02-05T14:55:00Z">
        <w:r>
          <w:t xml:space="preserve">We also applied the encoder improvements based on </w:t>
        </w:r>
      </w:ins>
      <w:ins w:id="13" w:author="He, Yuwen" w:date="2015-02-05T14:59:00Z">
        <w:r>
          <w:t>the unified IBC and inter framework (</w:t>
        </w:r>
      </w:ins>
      <w:ins w:id="14" w:author="He, Yuwen" w:date="2015-02-05T14:55:00Z">
        <w:r>
          <w:t>CE-2 Test-1</w:t>
        </w:r>
      </w:ins>
      <w:ins w:id="15" w:author="He, Yuwen" w:date="2015-02-05T15:00:00Z">
        <w:r>
          <w:t xml:space="preserve"> </w:t>
        </w:r>
      </w:ins>
      <w:ins w:id="16" w:author="He, Yuwen" w:date="2015-02-05T14:59:00Z">
        <w:r>
          <w:fldChar w:fldCharType="begin"/>
        </w:r>
        <w:r>
          <w:instrText xml:space="preserve"> REF _Ref410140633 \n \h </w:instrText>
        </w:r>
      </w:ins>
      <w:r>
        <w:fldChar w:fldCharType="separate"/>
      </w:r>
      <w:ins w:id="17" w:author="He, Yuwen" w:date="2015-02-05T14:59:00Z">
        <w:r>
          <w:t>[2]</w:t>
        </w:r>
        <w:r>
          <w:fldChar w:fldCharType="end"/>
        </w:r>
        <w:r>
          <w:fldChar w:fldCharType="begin"/>
        </w:r>
        <w:r>
          <w:instrText xml:space="preserve"> REF _Ref410911703 \n \h </w:instrText>
        </w:r>
      </w:ins>
      <w:r>
        <w:fldChar w:fldCharType="separate"/>
      </w:r>
      <w:ins w:id="18" w:author="He, Yuwen" w:date="2015-02-05T14:59:00Z">
        <w:r>
          <w:t>[3]</w:t>
        </w:r>
        <w:r>
          <w:fldChar w:fldCharType="end"/>
        </w:r>
      </w:ins>
      <w:ins w:id="19" w:author="He, Yuwen" w:date="2015-02-05T15:00:00Z">
        <w:r>
          <w:t xml:space="preserve">). </w:t>
        </w:r>
      </w:ins>
      <w:ins w:id="20" w:author="He, Yuwen" w:date="2015-02-05T16:54:00Z">
        <w:r w:rsidR="007C7655">
          <w:t>In</w:t>
        </w:r>
      </w:ins>
      <w:ins w:id="21" w:author="He, Yuwen" w:date="2015-02-05T15:00:00Z">
        <w:r>
          <w:t xml:space="preserve"> this test, </w:t>
        </w:r>
      </w:ins>
      <w:ins w:id="22" w:author="He, Yuwen" w:date="2015-02-05T16:54:00Z">
        <w:r w:rsidR="007C7655">
          <w:t xml:space="preserve">the </w:t>
        </w:r>
      </w:ins>
      <w:ins w:id="23" w:author="He, Yuwen" w:date="2015-02-05T15:00:00Z">
        <w:r>
          <w:t xml:space="preserve">improvement (4) is not </w:t>
        </w:r>
      </w:ins>
      <w:ins w:id="24" w:author="He, Yuwen" w:date="2015-02-05T16:54:00Z">
        <w:r w:rsidR="007C7655">
          <w:t>enabled</w:t>
        </w:r>
      </w:ins>
      <w:ins w:id="25" w:author="He, Yuwen" w:date="2015-02-05T15:00:00Z">
        <w:r>
          <w:t xml:space="preserve">, and </w:t>
        </w:r>
      </w:ins>
      <w:ins w:id="26" w:author="He, Yuwen" w:date="2015-02-05T15:01:00Z">
        <w:r>
          <w:rPr>
            <w:kern w:val="2"/>
            <w:lang w:val="en-CA" w:eastAsia="zh-CN"/>
          </w:rPr>
          <w:t>BV and MV bi-prediction search is applied.</w:t>
        </w:r>
      </w:ins>
      <w:ins w:id="27" w:author="He, Yuwen" w:date="2015-02-05T15:00:00Z">
        <w:r>
          <w:t xml:space="preserve"> </w:t>
        </w:r>
      </w:ins>
      <w:ins w:id="28" w:author="He, Yuwen" w:date="2015-02-07T12:10:00Z">
        <w:r w:rsidR="000017C6">
          <w:fldChar w:fldCharType="begin"/>
        </w:r>
        <w:r w:rsidR="000017C6">
          <w:instrText xml:space="preserve"> REF _Ref411074376 \h </w:instrText>
        </w:r>
      </w:ins>
      <w:r w:rsidR="000017C6">
        <w:fldChar w:fldCharType="separate"/>
      </w:r>
      <w:ins w:id="29" w:author="He, Yuwen" w:date="2015-02-07T12:10:00Z">
        <w:r w:rsidR="000017C6" w:rsidRPr="00FA1324">
          <w:t xml:space="preserve">Table </w:t>
        </w:r>
        <w:r w:rsidR="000017C6">
          <w:rPr>
            <w:noProof/>
          </w:rPr>
          <w:t>5</w:t>
        </w:r>
        <w:r w:rsidR="000017C6">
          <w:fldChar w:fldCharType="end"/>
        </w:r>
        <w:r w:rsidR="000017C6">
          <w:t xml:space="preserve"> and </w:t>
        </w:r>
      </w:ins>
      <w:ins w:id="30" w:author="He, Yuwen" w:date="2015-02-07T12:11:00Z">
        <w:r w:rsidR="000017C6">
          <w:fldChar w:fldCharType="begin"/>
        </w:r>
        <w:r w:rsidR="000017C6">
          <w:instrText xml:space="preserve"> REF _Ref411074390 \h </w:instrText>
        </w:r>
      </w:ins>
      <w:r w:rsidR="000017C6">
        <w:fldChar w:fldCharType="separate"/>
      </w:r>
      <w:ins w:id="31" w:author="He, Yuwen" w:date="2015-02-07T12:11:00Z">
        <w:r w:rsidR="000017C6" w:rsidRPr="00FA1324">
          <w:t xml:space="preserve">Table </w:t>
        </w:r>
        <w:r w:rsidR="000017C6">
          <w:rPr>
            <w:noProof/>
          </w:rPr>
          <w:t>6</w:t>
        </w:r>
        <w:r w:rsidR="000017C6">
          <w:fldChar w:fldCharType="end"/>
        </w:r>
        <w:r w:rsidR="000017C6">
          <w:t xml:space="preserve"> </w:t>
        </w:r>
        <w:r w:rsidR="000017C6">
          <w:t>report the average BD rate reduction for 444 and 420 lossy coding</w:t>
        </w:r>
      </w:ins>
      <w:ins w:id="32" w:author="He, Yuwen" w:date="2015-02-07T12:12:00Z">
        <w:r w:rsidR="000017C6">
          <w:t xml:space="preserve"> in CE-2 Test-1 platform</w:t>
        </w:r>
      </w:ins>
      <w:ins w:id="33" w:author="He, Yuwen" w:date="2015-02-07T12:11:00Z">
        <w:r w:rsidR="000017C6">
          <w:t xml:space="preserve">. </w:t>
        </w:r>
        <w:r w:rsidR="000017C6">
          <w:fldChar w:fldCharType="begin"/>
        </w:r>
        <w:r w:rsidR="000017C6">
          <w:instrText xml:space="preserve"> REF _Ref411074394 \h </w:instrText>
        </w:r>
      </w:ins>
      <w:r w:rsidR="000017C6">
        <w:fldChar w:fldCharType="separate"/>
      </w:r>
      <w:ins w:id="34" w:author="He, Yuwen" w:date="2015-02-07T12:11:00Z">
        <w:r w:rsidR="000017C6" w:rsidRPr="00FA1324">
          <w:t xml:space="preserve">Table </w:t>
        </w:r>
        <w:r w:rsidR="000017C6">
          <w:rPr>
            <w:noProof/>
          </w:rPr>
          <w:t>7</w:t>
        </w:r>
        <w:r w:rsidR="000017C6">
          <w:fldChar w:fldCharType="end"/>
        </w:r>
      </w:ins>
      <w:ins w:id="35" w:author="He, Yuwen" w:date="2015-02-07T12:12:00Z">
        <w:r w:rsidR="000017C6">
          <w:t xml:space="preserve"> and </w:t>
        </w:r>
      </w:ins>
      <w:ins w:id="36" w:author="He, Yuwen" w:date="2015-02-07T12:11:00Z">
        <w:r w:rsidR="000017C6">
          <w:fldChar w:fldCharType="begin"/>
        </w:r>
        <w:r w:rsidR="000017C6">
          <w:instrText xml:space="preserve"> REF _Ref411074395 \h </w:instrText>
        </w:r>
      </w:ins>
      <w:r w:rsidR="000017C6">
        <w:fldChar w:fldCharType="separate"/>
      </w:r>
      <w:ins w:id="37" w:author="He, Yuwen" w:date="2015-02-07T12:11:00Z">
        <w:r w:rsidR="000017C6" w:rsidRPr="00FA1324">
          <w:t xml:space="preserve">Table </w:t>
        </w:r>
        <w:r w:rsidR="000017C6">
          <w:rPr>
            <w:noProof/>
          </w:rPr>
          <w:t>8</w:t>
        </w:r>
        <w:r w:rsidR="000017C6">
          <w:fldChar w:fldCharType="end"/>
        </w:r>
      </w:ins>
      <w:ins w:id="38" w:author="He, Yuwen" w:date="2015-02-07T12:12:00Z">
        <w:r w:rsidR="000017C6">
          <w:t xml:space="preserve"> </w:t>
        </w:r>
        <w:r w:rsidR="000017C6">
          <w:t>report the average rate reduction for 444 and 420 lossless coding</w:t>
        </w:r>
      </w:ins>
      <w:ins w:id="39" w:author="He, Yuwen" w:date="2015-02-07T12:13:00Z">
        <w:r w:rsidR="000017C6">
          <w:t xml:space="preserve"> </w:t>
        </w:r>
        <w:r w:rsidR="000017C6">
          <w:t>in CE-2 Test-1 platform</w:t>
        </w:r>
      </w:ins>
      <w:ins w:id="40" w:author="He, Yuwen" w:date="2015-02-07T12:12:00Z">
        <w:r w:rsidR="000017C6">
          <w:t>, respectively</w:t>
        </w:r>
      </w:ins>
      <w:ins w:id="41" w:author="He, Yuwen" w:date="2015-02-07T12:13:00Z">
        <w:r w:rsidR="000017C6">
          <w:t>.</w:t>
        </w:r>
      </w:ins>
    </w:p>
    <w:p w:rsidR="005E02BF" w:rsidRPr="00912754" w:rsidRDefault="005E02BF" w:rsidP="00E47763">
      <w:pPr>
        <w:tabs>
          <w:tab w:val="clear" w:pos="360"/>
          <w:tab w:val="clear" w:pos="720"/>
          <w:tab w:val="clear" w:pos="1080"/>
          <w:tab w:val="clear" w:pos="1440"/>
        </w:tabs>
        <w:overflowPunct/>
        <w:spacing w:before="0"/>
        <w:jc w:val="both"/>
        <w:textAlignment w:val="auto"/>
        <w:rPr>
          <w:kern w:val="2"/>
          <w:lang w:eastAsia="zh-CN"/>
        </w:rPr>
      </w:pPr>
      <w:bookmarkStart w:id="42" w:name="_GoBack"/>
      <w:bookmarkEnd w:id="42"/>
    </w:p>
    <w:p w:rsidR="00032A2C" w:rsidRDefault="00032A2C" w:rsidP="00032A2C">
      <w:pPr>
        <w:pStyle w:val="Caption"/>
        <w:jc w:val="center"/>
      </w:pPr>
      <w:bookmarkStart w:id="43" w:name="_Ref368998184"/>
      <w:bookmarkStart w:id="44" w:name="_Ref361310567"/>
      <w:r w:rsidRPr="00FA1324">
        <w:t xml:space="preserve">Table </w:t>
      </w:r>
      <w:r w:rsidR="00A56CA4" w:rsidRPr="00FA1324">
        <w:fldChar w:fldCharType="begin"/>
      </w:r>
      <w:r w:rsidRPr="00FA1324">
        <w:instrText xml:space="preserve"> SEQ Table \* ARABIC </w:instrText>
      </w:r>
      <w:r w:rsidR="00A56CA4" w:rsidRPr="00FA1324">
        <w:fldChar w:fldCharType="separate"/>
      </w:r>
      <w:r w:rsidR="00C74194">
        <w:rPr>
          <w:noProof/>
        </w:rPr>
        <w:t>1</w:t>
      </w:r>
      <w:r w:rsidR="00A56CA4" w:rsidRPr="00FA1324">
        <w:fldChar w:fldCharType="end"/>
      </w:r>
      <w:bookmarkEnd w:id="43"/>
      <w:r w:rsidRPr="00FA1324">
        <w:t xml:space="preserve">. Average BD rate reduction for </w:t>
      </w:r>
      <w:r w:rsidR="00C74194">
        <w:t>444 loss</w:t>
      </w:r>
      <w:r w:rsidR="0043000C">
        <w:t>y</w:t>
      </w:r>
      <w:r w:rsidR="00513744">
        <w:t xml:space="preserve"> coding </w:t>
      </w:r>
      <w:r w:rsidRPr="00FA1324">
        <w:t xml:space="preserve">compared with </w:t>
      </w:r>
      <w:r w:rsidR="00C74194">
        <w:t>SCM-3.0</w:t>
      </w:r>
      <w:r w:rsidRPr="00FA1324">
        <w:t xml:space="preserve"> anchors</w:t>
      </w:r>
    </w:p>
    <w:tbl>
      <w:tblPr>
        <w:tblW w:w="10245" w:type="dxa"/>
        <w:jc w:val="center"/>
        <w:tblLook w:val="04A0" w:firstRow="1" w:lastRow="0" w:firstColumn="1" w:lastColumn="0" w:noHBand="0" w:noVBand="1"/>
      </w:tblPr>
      <w:tblGrid>
        <w:gridCol w:w="3738"/>
        <w:gridCol w:w="723"/>
        <w:gridCol w:w="723"/>
        <w:gridCol w:w="723"/>
        <w:gridCol w:w="723"/>
        <w:gridCol w:w="723"/>
        <w:gridCol w:w="723"/>
        <w:gridCol w:w="723"/>
        <w:gridCol w:w="723"/>
        <w:gridCol w:w="723"/>
      </w:tblGrid>
      <w:tr w:rsidR="003E4B93" w:rsidRPr="003E4B93" w:rsidTr="003E4B93">
        <w:trPr>
          <w:trHeight w:val="300"/>
          <w:jc w:val="center"/>
        </w:trPr>
        <w:tc>
          <w:tcPr>
            <w:tcW w:w="3738"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p>
        </w:tc>
        <w:tc>
          <w:tcPr>
            <w:tcW w:w="2169"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E4B93">
              <w:rPr>
                <w:rFonts w:ascii="Arial" w:eastAsia="Times New Roman" w:hAnsi="Arial" w:cs="Arial"/>
                <w:b/>
                <w:bCs/>
                <w:color w:val="000000"/>
                <w:sz w:val="16"/>
                <w:szCs w:val="16"/>
                <w:lang w:eastAsia="zh-CN"/>
              </w:rPr>
              <w:t xml:space="preserve">All Intra </w:t>
            </w:r>
          </w:p>
        </w:tc>
        <w:tc>
          <w:tcPr>
            <w:tcW w:w="2169" w:type="dxa"/>
            <w:gridSpan w:val="3"/>
            <w:tcBorders>
              <w:top w:val="single" w:sz="8" w:space="0" w:color="auto"/>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E4B93">
              <w:rPr>
                <w:rFonts w:ascii="Arial" w:eastAsia="Times New Roman" w:hAnsi="Arial" w:cs="Arial"/>
                <w:b/>
                <w:bCs/>
                <w:color w:val="000000"/>
                <w:sz w:val="16"/>
                <w:szCs w:val="16"/>
                <w:lang w:eastAsia="zh-CN"/>
              </w:rPr>
              <w:t xml:space="preserve">Random Access </w:t>
            </w:r>
          </w:p>
        </w:tc>
        <w:tc>
          <w:tcPr>
            <w:tcW w:w="2169" w:type="dxa"/>
            <w:gridSpan w:val="3"/>
            <w:tcBorders>
              <w:top w:val="single" w:sz="8" w:space="0" w:color="auto"/>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E4B93">
              <w:rPr>
                <w:rFonts w:ascii="Arial" w:eastAsia="Times New Roman" w:hAnsi="Arial" w:cs="Arial"/>
                <w:b/>
                <w:bCs/>
                <w:color w:val="000000"/>
                <w:sz w:val="16"/>
                <w:szCs w:val="16"/>
                <w:lang w:eastAsia="zh-CN"/>
              </w:rPr>
              <w:t xml:space="preserve">Low delay B </w:t>
            </w:r>
          </w:p>
        </w:tc>
      </w:tr>
      <w:tr w:rsidR="003E4B93" w:rsidRPr="003E4B93" w:rsidTr="003E4B93">
        <w:trPr>
          <w:trHeight w:val="315"/>
          <w:jc w:val="center"/>
        </w:trPr>
        <w:tc>
          <w:tcPr>
            <w:tcW w:w="3738"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p>
        </w:tc>
        <w:tc>
          <w:tcPr>
            <w:tcW w:w="723" w:type="dxa"/>
            <w:tcBorders>
              <w:top w:val="nil"/>
              <w:left w:val="single" w:sz="8" w:space="0" w:color="auto"/>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G/Y</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B/U</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R/V</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G/Y</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B/U</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R/V</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G/Y</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B/U</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R/V</w:t>
            </w:r>
          </w:p>
        </w:tc>
      </w:tr>
      <w:tr w:rsidR="003E4B93" w:rsidRPr="003E4B93" w:rsidTr="003E4B93">
        <w:trPr>
          <w:trHeight w:val="300"/>
          <w:jc w:val="center"/>
        </w:trPr>
        <w:tc>
          <w:tcPr>
            <w:tcW w:w="3738" w:type="dxa"/>
            <w:tcBorders>
              <w:top w:val="single" w:sz="8" w:space="0" w:color="auto"/>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RGB, text &amp; graphics with motion, 1080p &amp; 720p</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-2.0%</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-1.9%</w:t>
            </w:r>
          </w:p>
        </w:tc>
        <w:tc>
          <w:tcPr>
            <w:tcW w:w="723" w:type="dxa"/>
            <w:tcBorders>
              <w:top w:val="single" w:sz="8" w:space="0" w:color="auto"/>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-1.9%</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-2.0%</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-1.6%</w:t>
            </w:r>
          </w:p>
        </w:tc>
        <w:tc>
          <w:tcPr>
            <w:tcW w:w="723" w:type="dxa"/>
            <w:tcBorders>
              <w:top w:val="single" w:sz="8" w:space="0" w:color="auto"/>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-1.5%</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-2.0%</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-1.3%</w:t>
            </w:r>
          </w:p>
        </w:tc>
        <w:tc>
          <w:tcPr>
            <w:tcW w:w="723" w:type="dxa"/>
            <w:tcBorders>
              <w:top w:val="single" w:sz="8" w:space="0" w:color="auto"/>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-1.3%</w:t>
            </w:r>
          </w:p>
        </w:tc>
      </w:tr>
      <w:tr w:rsidR="003E4B93" w:rsidRPr="003E4B93" w:rsidTr="003E4B93">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RGB, mixed content, 1440p &amp; 1080p</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-1.4%</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-1.3%</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-1.4%</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-0.6%</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-0.7%</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-0.3%</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-0.4%</w:t>
            </w:r>
          </w:p>
        </w:tc>
      </w:tr>
      <w:tr w:rsidR="003E4B93" w:rsidRPr="003E4B93" w:rsidTr="003E4B93">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RGB, Animation, 720p</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r>
      <w:tr w:rsidR="003E4B93" w:rsidRPr="003E4B93" w:rsidTr="003E4B93">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RGB, camera captured, 1080p</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r>
      <w:tr w:rsidR="003E4B93" w:rsidRPr="003E4B93" w:rsidTr="003E4B93">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YUV, text &amp; graphics with motion, 1080p &amp; 720p</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-2.1%</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-2.0%</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-1.9%</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-2.1%</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-2.1%</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-2.1%</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-1.7%</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-1.5%</w:t>
            </w:r>
          </w:p>
        </w:tc>
      </w:tr>
      <w:tr w:rsidR="003E4B93" w:rsidRPr="003E4B93" w:rsidTr="003E4B93">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YUV, mixed content, 1440p &amp; 1080p</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-1.2%</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-1.1%</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-1.1%</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-0.8%</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-0.6%</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-0.9%</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-0.7%</w:t>
            </w:r>
          </w:p>
        </w:tc>
      </w:tr>
      <w:tr w:rsidR="003E4B93" w:rsidRPr="003E4B93" w:rsidTr="003E4B93">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YUV, Animation, 720p</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-0.4%</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r>
      <w:tr w:rsidR="003E4B93" w:rsidRPr="003E4B93" w:rsidTr="003E4B93">
        <w:trPr>
          <w:trHeight w:val="315"/>
          <w:jc w:val="center"/>
        </w:trPr>
        <w:tc>
          <w:tcPr>
            <w:tcW w:w="3738" w:type="dxa"/>
            <w:tcBorders>
              <w:top w:val="nil"/>
              <w:left w:val="single" w:sz="8" w:space="0" w:color="auto"/>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YUV, camera captured, 1080p</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r>
      <w:tr w:rsidR="003E4B93" w:rsidRPr="003E4B93" w:rsidTr="003E4B93">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Enc Time[%]</w:t>
            </w:r>
          </w:p>
        </w:tc>
        <w:tc>
          <w:tcPr>
            <w:tcW w:w="2169" w:type="dxa"/>
            <w:gridSpan w:val="3"/>
            <w:tcBorders>
              <w:top w:val="single" w:sz="8" w:space="0" w:color="auto"/>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99%</w:t>
            </w:r>
          </w:p>
        </w:tc>
        <w:tc>
          <w:tcPr>
            <w:tcW w:w="2169" w:type="dxa"/>
            <w:gridSpan w:val="3"/>
            <w:tcBorders>
              <w:top w:val="single" w:sz="8" w:space="0" w:color="auto"/>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96%</w:t>
            </w:r>
          </w:p>
        </w:tc>
        <w:tc>
          <w:tcPr>
            <w:tcW w:w="2169" w:type="dxa"/>
            <w:gridSpan w:val="3"/>
            <w:tcBorders>
              <w:top w:val="nil"/>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95%</w:t>
            </w:r>
          </w:p>
        </w:tc>
      </w:tr>
      <w:tr w:rsidR="003E4B93" w:rsidRPr="003E4B93" w:rsidTr="003E4B93">
        <w:trPr>
          <w:trHeight w:val="315"/>
          <w:jc w:val="center"/>
        </w:trPr>
        <w:tc>
          <w:tcPr>
            <w:tcW w:w="3738" w:type="dxa"/>
            <w:tcBorders>
              <w:top w:val="nil"/>
              <w:left w:val="single" w:sz="8" w:space="0" w:color="auto"/>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Dec Time[%]</w:t>
            </w:r>
          </w:p>
        </w:tc>
        <w:tc>
          <w:tcPr>
            <w:tcW w:w="2169" w:type="dxa"/>
            <w:gridSpan w:val="3"/>
            <w:tcBorders>
              <w:top w:val="nil"/>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95%</w:t>
            </w:r>
          </w:p>
        </w:tc>
        <w:tc>
          <w:tcPr>
            <w:tcW w:w="2169" w:type="dxa"/>
            <w:gridSpan w:val="3"/>
            <w:tcBorders>
              <w:top w:val="nil"/>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95%</w:t>
            </w:r>
          </w:p>
        </w:tc>
        <w:tc>
          <w:tcPr>
            <w:tcW w:w="2169" w:type="dxa"/>
            <w:gridSpan w:val="3"/>
            <w:tcBorders>
              <w:top w:val="nil"/>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97%</w:t>
            </w:r>
          </w:p>
        </w:tc>
      </w:tr>
    </w:tbl>
    <w:p w:rsidR="00205A35" w:rsidRDefault="00205A35" w:rsidP="00F56426"/>
    <w:p w:rsidR="00C74194" w:rsidRDefault="00C74194" w:rsidP="00C74194">
      <w:pPr>
        <w:pStyle w:val="Caption"/>
        <w:jc w:val="center"/>
      </w:pPr>
      <w:bookmarkStart w:id="45" w:name="_Ref410126403"/>
      <w:r w:rsidRPr="00FA1324">
        <w:t xml:space="preserve">Table </w:t>
      </w:r>
      <w:fldSimple w:instr=" SEQ Table \* ARABIC ">
        <w:r>
          <w:rPr>
            <w:noProof/>
          </w:rPr>
          <w:t>2</w:t>
        </w:r>
      </w:fldSimple>
      <w:bookmarkEnd w:id="45"/>
      <w:r w:rsidRPr="00FA1324">
        <w:t xml:space="preserve">. Average BD rate reduction for </w:t>
      </w:r>
      <w:r>
        <w:t xml:space="preserve">420 lossy coding </w:t>
      </w:r>
      <w:r w:rsidRPr="00FA1324">
        <w:t xml:space="preserve">compared with </w:t>
      </w:r>
      <w:r>
        <w:t>SCM-3.0</w:t>
      </w:r>
      <w:r w:rsidRPr="00FA1324">
        <w:t xml:space="preserve"> anchors</w:t>
      </w:r>
    </w:p>
    <w:tbl>
      <w:tblPr>
        <w:tblW w:w="9223" w:type="dxa"/>
        <w:jc w:val="center"/>
        <w:tblLook w:val="04A0" w:firstRow="1" w:lastRow="0" w:firstColumn="1" w:lastColumn="0" w:noHBand="0" w:noVBand="1"/>
      </w:tblPr>
      <w:tblGrid>
        <w:gridCol w:w="2716"/>
        <w:gridCol w:w="723"/>
        <w:gridCol w:w="723"/>
        <w:gridCol w:w="723"/>
        <w:gridCol w:w="723"/>
        <w:gridCol w:w="723"/>
        <w:gridCol w:w="723"/>
        <w:gridCol w:w="723"/>
        <w:gridCol w:w="723"/>
        <w:gridCol w:w="723"/>
      </w:tblGrid>
      <w:tr w:rsidR="003E4B93" w:rsidRPr="003E4B93" w:rsidTr="003E4B93">
        <w:trPr>
          <w:trHeight w:val="300"/>
          <w:jc w:val="center"/>
        </w:trPr>
        <w:tc>
          <w:tcPr>
            <w:tcW w:w="2716"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p>
        </w:tc>
        <w:tc>
          <w:tcPr>
            <w:tcW w:w="2169"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E4B93">
              <w:rPr>
                <w:rFonts w:ascii="Arial" w:eastAsia="Times New Roman" w:hAnsi="Arial" w:cs="Arial"/>
                <w:b/>
                <w:bCs/>
                <w:color w:val="000000"/>
                <w:sz w:val="16"/>
                <w:szCs w:val="16"/>
                <w:lang w:eastAsia="zh-CN"/>
              </w:rPr>
              <w:t xml:space="preserve">All Intra </w:t>
            </w:r>
          </w:p>
        </w:tc>
        <w:tc>
          <w:tcPr>
            <w:tcW w:w="2169" w:type="dxa"/>
            <w:gridSpan w:val="3"/>
            <w:tcBorders>
              <w:top w:val="single" w:sz="8" w:space="0" w:color="auto"/>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E4B93">
              <w:rPr>
                <w:rFonts w:ascii="Arial" w:eastAsia="Times New Roman" w:hAnsi="Arial" w:cs="Arial"/>
                <w:b/>
                <w:bCs/>
                <w:color w:val="000000"/>
                <w:sz w:val="16"/>
                <w:szCs w:val="16"/>
                <w:lang w:eastAsia="zh-CN"/>
              </w:rPr>
              <w:t xml:space="preserve">Random Access </w:t>
            </w:r>
          </w:p>
        </w:tc>
        <w:tc>
          <w:tcPr>
            <w:tcW w:w="2169" w:type="dxa"/>
            <w:gridSpan w:val="3"/>
            <w:tcBorders>
              <w:top w:val="single" w:sz="8" w:space="0" w:color="auto"/>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E4B93">
              <w:rPr>
                <w:rFonts w:ascii="Arial" w:eastAsia="Times New Roman" w:hAnsi="Arial" w:cs="Arial"/>
                <w:b/>
                <w:bCs/>
                <w:color w:val="000000"/>
                <w:sz w:val="16"/>
                <w:szCs w:val="16"/>
                <w:lang w:eastAsia="zh-CN"/>
              </w:rPr>
              <w:t xml:space="preserve">Low delay B </w:t>
            </w:r>
          </w:p>
        </w:tc>
      </w:tr>
      <w:tr w:rsidR="003E4B93" w:rsidRPr="003E4B93" w:rsidTr="003E4B93">
        <w:trPr>
          <w:trHeight w:val="315"/>
          <w:jc w:val="center"/>
        </w:trPr>
        <w:tc>
          <w:tcPr>
            <w:tcW w:w="2716"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p>
        </w:tc>
        <w:tc>
          <w:tcPr>
            <w:tcW w:w="723" w:type="dxa"/>
            <w:tcBorders>
              <w:top w:val="nil"/>
              <w:left w:val="single" w:sz="8" w:space="0" w:color="auto"/>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G/Y</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B/U</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R/V</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G/Y</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B/U</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R/V</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G/Y</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B/U</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R/V</w:t>
            </w:r>
          </w:p>
        </w:tc>
      </w:tr>
      <w:tr w:rsidR="003E4B93" w:rsidRPr="003E4B93" w:rsidTr="003E4B93">
        <w:trPr>
          <w:trHeight w:val="300"/>
          <w:jc w:val="center"/>
        </w:trPr>
        <w:tc>
          <w:tcPr>
            <w:tcW w:w="2716" w:type="dxa"/>
            <w:tcBorders>
              <w:top w:val="single" w:sz="8" w:space="0" w:color="auto"/>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Text &amp; graphics with motion, 720p</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-2.7%</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-2.7%</w:t>
            </w:r>
          </w:p>
        </w:tc>
        <w:tc>
          <w:tcPr>
            <w:tcW w:w="723" w:type="dxa"/>
            <w:tcBorders>
              <w:top w:val="single" w:sz="8" w:space="0" w:color="auto"/>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-2.6%</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-1.0%</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-0.9%</w:t>
            </w:r>
          </w:p>
        </w:tc>
        <w:tc>
          <w:tcPr>
            <w:tcW w:w="723" w:type="dxa"/>
            <w:tcBorders>
              <w:top w:val="single" w:sz="8" w:space="0" w:color="auto"/>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-0.9%</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-0.8%</w:t>
            </w:r>
          </w:p>
        </w:tc>
        <w:tc>
          <w:tcPr>
            <w:tcW w:w="723" w:type="dxa"/>
            <w:tcBorders>
              <w:top w:val="single" w:sz="8" w:space="0" w:color="auto"/>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-1.3%</w:t>
            </w:r>
          </w:p>
        </w:tc>
        <w:tc>
          <w:tcPr>
            <w:tcW w:w="723" w:type="dxa"/>
            <w:tcBorders>
              <w:top w:val="single" w:sz="8" w:space="0" w:color="auto"/>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-1.6%</w:t>
            </w:r>
          </w:p>
        </w:tc>
      </w:tr>
      <w:tr w:rsidR="003E4B93" w:rsidRPr="003E4B93" w:rsidTr="003E4B93">
        <w:trPr>
          <w:trHeight w:val="300"/>
          <w:jc w:val="center"/>
        </w:trPr>
        <w:tc>
          <w:tcPr>
            <w:tcW w:w="2716"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Mixed content, 480p</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-0.3%</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-0.4%</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-0.4%</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r>
      <w:tr w:rsidR="003E4B93" w:rsidRPr="003E4B93" w:rsidTr="003E4B93">
        <w:trPr>
          <w:trHeight w:val="315"/>
          <w:jc w:val="center"/>
        </w:trPr>
        <w:tc>
          <w:tcPr>
            <w:tcW w:w="2716" w:type="dxa"/>
            <w:tcBorders>
              <w:top w:val="nil"/>
              <w:left w:val="single" w:sz="8" w:space="0" w:color="auto"/>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Animation, 768p</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-0.2%</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0.0%</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0.1%</w:t>
            </w:r>
          </w:p>
        </w:tc>
        <w:tc>
          <w:tcPr>
            <w:tcW w:w="723"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0.5%</w:t>
            </w:r>
          </w:p>
        </w:tc>
      </w:tr>
      <w:tr w:rsidR="003E4B93" w:rsidRPr="003E4B93" w:rsidTr="003E4B93">
        <w:trPr>
          <w:trHeight w:val="315"/>
          <w:jc w:val="center"/>
        </w:trPr>
        <w:tc>
          <w:tcPr>
            <w:tcW w:w="2716"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Average of all sequences</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-1.5%</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-1.5%</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-1.4%</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-0.6%</w:t>
            </w:r>
          </w:p>
        </w:tc>
        <w:tc>
          <w:tcPr>
            <w:tcW w:w="723" w:type="dxa"/>
            <w:tcBorders>
              <w:top w:val="nil"/>
              <w:left w:val="nil"/>
              <w:bottom w:val="nil"/>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-0.5%</w:t>
            </w:r>
          </w:p>
        </w:tc>
        <w:tc>
          <w:tcPr>
            <w:tcW w:w="72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-0.5%</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-0.4%</w:t>
            </w:r>
          </w:p>
        </w:tc>
        <w:tc>
          <w:tcPr>
            <w:tcW w:w="723" w:type="dxa"/>
            <w:tcBorders>
              <w:top w:val="nil"/>
              <w:left w:val="nil"/>
              <w:bottom w:val="single" w:sz="8" w:space="0" w:color="auto"/>
              <w:right w:val="nil"/>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-0.7%</w:t>
            </w:r>
          </w:p>
        </w:tc>
        <w:tc>
          <w:tcPr>
            <w:tcW w:w="723"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-0.7%</w:t>
            </w:r>
          </w:p>
        </w:tc>
      </w:tr>
      <w:tr w:rsidR="003E4B93" w:rsidRPr="003E4B93" w:rsidTr="003E4B93">
        <w:trPr>
          <w:trHeight w:val="300"/>
          <w:jc w:val="center"/>
        </w:trPr>
        <w:tc>
          <w:tcPr>
            <w:tcW w:w="2716" w:type="dxa"/>
            <w:tcBorders>
              <w:top w:val="single" w:sz="8" w:space="0" w:color="auto"/>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Enc Time[%]</w:t>
            </w:r>
          </w:p>
        </w:tc>
        <w:tc>
          <w:tcPr>
            <w:tcW w:w="2169" w:type="dxa"/>
            <w:gridSpan w:val="3"/>
            <w:tcBorders>
              <w:top w:val="single" w:sz="8" w:space="0" w:color="auto"/>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106%</w:t>
            </w:r>
          </w:p>
        </w:tc>
        <w:tc>
          <w:tcPr>
            <w:tcW w:w="2169" w:type="dxa"/>
            <w:gridSpan w:val="3"/>
            <w:tcBorders>
              <w:top w:val="single" w:sz="8" w:space="0" w:color="auto"/>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95%</w:t>
            </w:r>
          </w:p>
        </w:tc>
        <w:tc>
          <w:tcPr>
            <w:tcW w:w="2169" w:type="dxa"/>
            <w:gridSpan w:val="3"/>
            <w:tcBorders>
              <w:top w:val="nil"/>
              <w:left w:val="nil"/>
              <w:bottom w:val="nil"/>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94%</w:t>
            </w:r>
          </w:p>
        </w:tc>
      </w:tr>
      <w:tr w:rsidR="003E4B93" w:rsidRPr="003E4B93" w:rsidTr="003E4B93">
        <w:trPr>
          <w:trHeight w:val="315"/>
          <w:jc w:val="center"/>
        </w:trPr>
        <w:tc>
          <w:tcPr>
            <w:tcW w:w="2716" w:type="dxa"/>
            <w:tcBorders>
              <w:top w:val="nil"/>
              <w:left w:val="single" w:sz="8" w:space="0" w:color="auto"/>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Dec Time[%]</w:t>
            </w:r>
          </w:p>
        </w:tc>
        <w:tc>
          <w:tcPr>
            <w:tcW w:w="2169" w:type="dxa"/>
            <w:gridSpan w:val="3"/>
            <w:tcBorders>
              <w:top w:val="nil"/>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94%</w:t>
            </w:r>
          </w:p>
        </w:tc>
        <w:tc>
          <w:tcPr>
            <w:tcW w:w="2169" w:type="dxa"/>
            <w:gridSpan w:val="3"/>
            <w:tcBorders>
              <w:top w:val="nil"/>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93%</w:t>
            </w:r>
          </w:p>
        </w:tc>
        <w:tc>
          <w:tcPr>
            <w:tcW w:w="2169" w:type="dxa"/>
            <w:gridSpan w:val="3"/>
            <w:tcBorders>
              <w:top w:val="nil"/>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E4B93">
              <w:rPr>
                <w:rFonts w:ascii="Arial" w:eastAsia="Times New Roman" w:hAnsi="Arial" w:cs="Arial"/>
                <w:color w:val="000000"/>
                <w:sz w:val="16"/>
                <w:szCs w:val="16"/>
                <w:lang w:eastAsia="zh-CN"/>
              </w:rPr>
              <w:t>94%</w:t>
            </w:r>
          </w:p>
        </w:tc>
      </w:tr>
    </w:tbl>
    <w:p w:rsidR="00916892" w:rsidRPr="00D93FF7" w:rsidRDefault="00916892" w:rsidP="00D93FF7"/>
    <w:p w:rsidR="00CD623F" w:rsidRDefault="004E0C98" w:rsidP="00560DCB">
      <w:pPr>
        <w:pStyle w:val="Caption"/>
        <w:jc w:val="center"/>
      </w:pPr>
      <w:bookmarkStart w:id="46" w:name="_Ref369001934"/>
      <w:bookmarkStart w:id="47" w:name="_Ref375145019"/>
      <w:r w:rsidRPr="00FA1324">
        <w:t xml:space="preserve">Table </w:t>
      </w:r>
      <w:r w:rsidR="00A56CA4" w:rsidRPr="00FA1324">
        <w:fldChar w:fldCharType="begin"/>
      </w:r>
      <w:r w:rsidR="00EA2D55" w:rsidRPr="00FA1324">
        <w:instrText xml:space="preserve"> SEQ Table \* ARABIC </w:instrText>
      </w:r>
      <w:r w:rsidR="00A56CA4" w:rsidRPr="00FA1324">
        <w:fldChar w:fldCharType="separate"/>
      </w:r>
      <w:r w:rsidR="009460EA">
        <w:rPr>
          <w:noProof/>
        </w:rPr>
        <w:t>3</w:t>
      </w:r>
      <w:r w:rsidR="00A56CA4" w:rsidRPr="00FA1324">
        <w:fldChar w:fldCharType="end"/>
      </w:r>
      <w:bookmarkEnd w:id="44"/>
      <w:bookmarkEnd w:id="46"/>
      <w:r w:rsidR="00560DCB" w:rsidRPr="00FA1324">
        <w:t xml:space="preserve">. </w:t>
      </w:r>
      <w:r w:rsidR="00000874" w:rsidRPr="00FA1324">
        <w:t xml:space="preserve">Average BD rate reduction for </w:t>
      </w:r>
      <w:r w:rsidR="00C74194">
        <w:t xml:space="preserve">444 </w:t>
      </w:r>
      <w:r w:rsidR="0043000C">
        <w:t xml:space="preserve">lossless </w:t>
      </w:r>
      <w:r w:rsidR="00513744">
        <w:t xml:space="preserve">coding </w:t>
      </w:r>
      <w:r w:rsidR="008E65DC" w:rsidRPr="00FA1324">
        <w:t xml:space="preserve">compared with </w:t>
      </w:r>
      <w:r w:rsidR="00C74194">
        <w:t>SCM-3.0</w:t>
      </w:r>
      <w:r w:rsidR="00513744">
        <w:t xml:space="preserve"> </w:t>
      </w:r>
      <w:r w:rsidR="00AC774F" w:rsidRPr="00FA1324">
        <w:t>anchors</w:t>
      </w:r>
      <w:bookmarkEnd w:id="47"/>
    </w:p>
    <w:tbl>
      <w:tblPr>
        <w:tblW w:w="11695" w:type="dxa"/>
        <w:jc w:val="center"/>
        <w:tblLook w:val="04A0" w:firstRow="1" w:lastRow="0" w:firstColumn="1" w:lastColumn="0" w:noHBand="0" w:noVBand="1"/>
      </w:tblPr>
      <w:tblGrid>
        <w:gridCol w:w="3298"/>
        <w:gridCol w:w="677"/>
        <w:gridCol w:w="720"/>
        <w:gridCol w:w="676"/>
        <w:gridCol w:w="676"/>
        <w:gridCol w:w="718"/>
        <w:gridCol w:w="831"/>
        <w:gridCol w:w="699"/>
        <w:gridCol w:w="720"/>
        <w:gridCol w:w="676"/>
        <w:gridCol w:w="676"/>
        <w:gridCol w:w="676"/>
        <w:gridCol w:w="676"/>
      </w:tblGrid>
      <w:tr w:rsidR="003E4B93" w:rsidRPr="003E4B93" w:rsidTr="003E4B93">
        <w:trPr>
          <w:trHeight w:val="315"/>
          <w:jc w:val="center"/>
        </w:trPr>
        <w:tc>
          <w:tcPr>
            <w:tcW w:w="3298"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 </w:t>
            </w:r>
          </w:p>
        </w:tc>
        <w:tc>
          <w:tcPr>
            <w:tcW w:w="2749" w:type="dxa"/>
            <w:gridSpan w:val="4"/>
            <w:tcBorders>
              <w:top w:val="single" w:sz="8" w:space="0" w:color="auto"/>
              <w:left w:val="nil"/>
              <w:bottom w:val="nil"/>
              <w:right w:val="single" w:sz="8" w:space="0" w:color="000000"/>
            </w:tcBorders>
            <w:shd w:val="clear" w:color="000000" w:fill="808080"/>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3E4B93">
              <w:rPr>
                <w:rFonts w:ascii="Arial" w:eastAsia="Times New Roman" w:hAnsi="Arial" w:cs="Arial"/>
                <w:b/>
                <w:bCs/>
                <w:color w:val="FFFFFF"/>
                <w:sz w:val="14"/>
                <w:szCs w:val="14"/>
                <w:lang w:eastAsia="zh-CN"/>
              </w:rPr>
              <w:t>All Intra</w:t>
            </w:r>
          </w:p>
        </w:tc>
        <w:tc>
          <w:tcPr>
            <w:tcW w:w="2968" w:type="dxa"/>
            <w:gridSpan w:val="4"/>
            <w:tcBorders>
              <w:top w:val="single" w:sz="8" w:space="0" w:color="auto"/>
              <w:left w:val="nil"/>
              <w:bottom w:val="nil"/>
              <w:right w:val="single" w:sz="8" w:space="0" w:color="000000"/>
            </w:tcBorders>
            <w:shd w:val="clear" w:color="000000" w:fill="808080"/>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3E4B93">
              <w:rPr>
                <w:rFonts w:ascii="Arial" w:eastAsia="Times New Roman" w:hAnsi="Arial" w:cs="Arial"/>
                <w:b/>
                <w:bCs/>
                <w:color w:val="FFFFFF"/>
                <w:sz w:val="14"/>
                <w:szCs w:val="14"/>
                <w:lang w:eastAsia="zh-CN"/>
              </w:rPr>
              <w:t>Random Access</w:t>
            </w:r>
          </w:p>
        </w:tc>
        <w:tc>
          <w:tcPr>
            <w:tcW w:w="2680" w:type="dxa"/>
            <w:gridSpan w:val="4"/>
            <w:tcBorders>
              <w:top w:val="single" w:sz="8" w:space="0" w:color="auto"/>
              <w:left w:val="nil"/>
              <w:bottom w:val="nil"/>
              <w:right w:val="single" w:sz="8" w:space="0" w:color="000000"/>
            </w:tcBorders>
            <w:shd w:val="clear" w:color="000000" w:fill="808080"/>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3E4B93">
              <w:rPr>
                <w:rFonts w:ascii="Arial" w:eastAsia="Times New Roman" w:hAnsi="Arial" w:cs="Arial"/>
                <w:b/>
                <w:bCs/>
                <w:color w:val="FFFFFF"/>
                <w:sz w:val="14"/>
                <w:szCs w:val="14"/>
                <w:lang w:eastAsia="zh-CN"/>
              </w:rPr>
              <w:t>Low Delay B</w:t>
            </w:r>
          </w:p>
        </w:tc>
      </w:tr>
      <w:tr w:rsidR="003E4B93" w:rsidRPr="003E4B93" w:rsidTr="003E4B93">
        <w:trPr>
          <w:trHeight w:val="214"/>
          <w:jc w:val="center"/>
        </w:trPr>
        <w:tc>
          <w:tcPr>
            <w:tcW w:w="3298"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 </w:t>
            </w:r>
          </w:p>
        </w:tc>
        <w:tc>
          <w:tcPr>
            <w:tcW w:w="677" w:type="dxa"/>
            <w:vMerge w:val="restart"/>
            <w:tcBorders>
              <w:top w:val="single" w:sz="8" w:space="0" w:color="auto"/>
              <w:left w:val="nil"/>
              <w:bottom w:val="nil"/>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(Total)</w:t>
            </w:r>
          </w:p>
        </w:tc>
        <w:tc>
          <w:tcPr>
            <w:tcW w:w="72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(A</w:t>
            </w:r>
            <w:r>
              <w:rPr>
                <w:rFonts w:ascii="Arial" w:eastAsia="Times New Roman" w:hAnsi="Arial" w:cs="Arial"/>
                <w:color w:val="000000"/>
                <w:sz w:val="14"/>
                <w:szCs w:val="14"/>
                <w:lang w:eastAsia="zh-CN"/>
              </w:rPr>
              <w:t>vg.</w:t>
            </w:r>
            <w:r w:rsidRPr="003E4B93">
              <w:rPr>
                <w:rFonts w:ascii="Arial" w:eastAsia="Times New Roman" w:hAnsi="Arial" w:cs="Arial"/>
                <w:color w:val="000000"/>
                <w:sz w:val="14"/>
                <w:szCs w:val="14"/>
                <w:lang w:eastAsia="zh-CN"/>
              </w:rPr>
              <w:t>)</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w:t>
            </w:r>
            <w:r w:rsidRPr="003E4B93">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(Max)</w:t>
            </w:r>
          </w:p>
        </w:tc>
        <w:tc>
          <w:tcPr>
            <w:tcW w:w="718" w:type="dxa"/>
            <w:vMerge w:val="restart"/>
            <w:tcBorders>
              <w:top w:val="single" w:sz="8" w:space="0" w:color="auto"/>
              <w:left w:val="nil"/>
              <w:bottom w:val="nil"/>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(Total)</w:t>
            </w:r>
          </w:p>
        </w:tc>
        <w:tc>
          <w:tcPr>
            <w:tcW w:w="831"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(Average)</w:t>
            </w:r>
          </w:p>
        </w:tc>
        <w:tc>
          <w:tcPr>
            <w:tcW w:w="699"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w:t>
            </w:r>
            <w:r w:rsidRPr="003E4B93">
              <w:rPr>
                <w:rFonts w:ascii="Arial" w:eastAsia="Times New Roman" w:hAnsi="Arial" w:cs="Arial"/>
                <w:color w:val="000000"/>
                <w:sz w:val="14"/>
                <w:szCs w:val="14"/>
                <w:lang w:eastAsia="zh-CN"/>
              </w:rPr>
              <w:br/>
              <w:t>(Min)</w:t>
            </w:r>
          </w:p>
        </w:tc>
        <w:tc>
          <w:tcPr>
            <w:tcW w:w="7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(Max)</w:t>
            </w:r>
          </w:p>
        </w:tc>
        <w:tc>
          <w:tcPr>
            <w:tcW w:w="676" w:type="dxa"/>
            <w:vMerge w:val="restart"/>
            <w:tcBorders>
              <w:top w:val="single" w:sz="8" w:space="0" w:color="auto"/>
              <w:left w:val="nil"/>
              <w:bottom w:val="nil"/>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(Total)</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(Av</w:t>
            </w:r>
            <w:r>
              <w:rPr>
                <w:rFonts w:ascii="Arial" w:eastAsia="Times New Roman" w:hAnsi="Arial" w:cs="Arial"/>
                <w:color w:val="000000"/>
                <w:sz w:val="14"/>
                <w:szCs w:val="14"/>
                <w:lang w:eastAsia="zh-CN"/>
              </w:rPr>
              <w:t>g.</w:t>
            </w:r>
            <w:r w:rsidRPr="003E4B93">
              <w:rPr>
                <w:rFonts w:ascii="Arial" w:eastAsia="Times New Roman" w:hAnsi="Arial" w:cs="Arial"/>
                <w:color w:val="000000"/>
                <w:sz w:val="14"/>
                <w:szCs w:val="14"/>
                <w:lang w:eastAsia="zh-CN"/>
              </w:rPr>
              <w:t>)</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w:t>
            </w:r>
            <w:r w:rsidRPr="003E4B93">
              <w:rPr>
                <w:rFonts w:ascii="Arial" w:eastAsia="Times New Roman" w:hAnsi="Arial" w:cs="Arial"/>
                <w:color w:val="000000"/>
                <w:sz w:val="14"/>
                <w:szCs w:val="14"/>
                <w:lang w:eastAsia="zh-CN"/>
              </w:rPr>
              <w:br/>
              <w:t>(Min)</w:t>
            </w:r>
          </w:p>
        </w:tc>
        <w:tc>
          <w:tcPr>
            <w:tcW w:w="652"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(Max)</w:t>
            </w:r>
          </w:p>
        </w:tc>
      </w:tr>
      <w:tr w:rsidR="003E4B93" w:rsidRPr="003E4B93" w:rsidTr="003E4B93">
        <w:trPr>
          <w:trHeight w:val="315"/>
          <w:jc w:val="center"/>
        </w:trPr>
        <w:tc>
          <w:tcPr>
            <w:tcW w:w="3298"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 </w:t>
            </w:r>
          </w:p>
        </w:tc>
        <w:tc>
          <w:tcPr>
            <w:tcW w:w="677" w:type="dxa"/>
            <w:vMerge/>
            <w:tcBorders>
              <w:top w:val="single" w:sz="8" w:space="0" w:color="auto"/>
              <w:left w:val="nil"/>
              <w:bottom w:val="nil"/>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18" w:type="dxa"/>
            <w:vMerge/>
            <w:tcBorders>
              <w:top w:val="single" w:sz="8" w:space="0" w:color="auto"/>
              <w:left w:val="nil"/>
              <w:bottom w:val="nil"/>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831"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99"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8"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nil"/>
              <w:bottom w:val="nil"/>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52" w:type="dxa"/>
            <w:vMerge/>
            <w:tcBorders>
              <w:top w:val="single" w:sz="8" w:space="0" w:color="auto"/>
              <w:left w:val="single" w:sz="4" w:space="0" w:color="auto"/>
              <w:bottom w:val="single" w:sz="4" w:space="0" w:color="auto"/>
              <w:right w:val="single" w:sz="8"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r>
      <w:tr w:rsidR="003E4B93" w:rsidRPr="003E4B93" w:rsidTr="003E4B93">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RGB, text &amp; graphics with motion, 1080p &amp; 720p</w:t>
            </w:r>
          </w:p>
        </w:tc>
        <w:tc>
          <w:tcPr>
            <w:tcW w:w="677"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-0.9%</w:t>
            </w:r>
          </w:p>
        </w:tc>
        <w:tc>
          <w:tcPr>
            <w:tcW w:w="720"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-1.0%</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-2.2%</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-0.2%</w:t>
            </w:r>
          </w:p>
        </w:tc>
        <w:tc>
          <w:tcPr>
            <w:tcW w:w="718"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-0.5%</w:t>
            </w:r>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-0.8%</w:t>
            </w:r>
          </w:p>
        </w:tc>
        <w:tc>
          <w:tcPr>
            <w:tcW w:w="699"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-2.2%</w:t>
            </w:r>
          </w:p>
        </w:tc>
        <w:tc>
          <w:tcPr>
            <w:tcW w:w="720" w:type="dxa"/>
            <w:tcBorders>
              <w:top w:val="single" w:sz="8" w:space="0" w:color="auto"/>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-0.4%</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-1.0%</w:t>
            </w:r>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3E4B93">
              <w:rPr>
                <w:rFonts w:ascii="Arial" w:eastAsia="Times New Roman" w:hAnsi="Arial" w:cs="Arial"/>
                <w:sz w:val="14"/>
                <w:szCs w:val="14"/>
                <w:lang w:eastAsia="zh-CN"/>
              </w:rPr>
              <w:t>-3.7%</w:t>
            </w:r>
          </w:p>
        </w:tc>
        <w:tc>
          <w:tcPr>
            <w:tcW w:w="652" w:type="dxa"/>
            <w:tcBorders>
              <w:top w:val="single" w:sz="8" w:space="0" w:color="auto"/>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RGB, mixed content, 1440p &amp; 1080p</w:t>
            </w:r>
          </w:p>
        </w:tc>
        <w:tc>
          <w:tcPr>
            <w:tcW w:w="677"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-0.9%</w:t>
            </w:r>
          </w:p>
        </w:tc>
        <w:tc>
          <w:tcPr>
            <w:tcW w:w="720"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-0.9%</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-1.5%</w:t>
            </w:r>
          </w:p>
        </w:tc>
        <w:tc>
          <w:tcPr>
            <w:tcW w:w="676"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-0.3%</w:t>
            </w:r>
          </w:p>
        </w:tc>
        <w:tc>
          <w:tcPr>
            <w:tcW w:w="718"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831"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99"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-0.3%</w:t>
            </w:r>
          </w:p>
        </w:tc>
        <w:tc>
          <w:tcPr>
            <w:tcW w:w="720"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52"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RGB, Animation, 720p</w:t>
            </w:r>
          </w:p>
        </w:tc>
        <w:tc>
          <w:tcPr>
            <w:tcW w:w="677"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18"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99"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52"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RGB, camera captured, 1080p</w:t>
            </w:r>
          </w:p>
        </w:tc>
        <w:tc>
          <w:tcPr>
            <w:tcW w:w="677"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18"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99"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52"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YUV, text &amp; graphics with motion, 1080p &amp; 720p</w:t>
            </w:r>
          </w:p>
        </w:tc>
        <w:tc>
          <w:tcPr>
            <w:tcW w:w="677"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-0.9%</w:t>
            </w:r>
          </w:p>
        </w:tc>
        <w:tc>
          <w:tcPr>
            <w:tcW w:w="720"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-2.2%</w:t>
            </w:r>
          </w:p>
        </w:tc>
        <w:tc>
          <w:tcPr>
            <w:tcW w:w="676"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-0.3%</w:t>
            </w:r>
          </w:p>
        </w:tc>
        <w:tc>
          <w:tcPr>
            <w:tcW w:w="718"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-0.5%</w:t>
            </w:r>
          </w:p>
        </w:tc>
        <w:tc>
          <w:tcPr>
            <w:tcW w:w="831"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-0.7%</w:t>
            </w:r>
          </w:p>
        </w:tc>
        <w:tc>
          <w:tcPr>
            <w:tcW w:w="699"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-2.2%</w:t>
            </w:r>
          </w:p>
        </w:tc>
        <w:tc>
          <w:tcPr>
            <w:tcW w:w="720"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-0.4%</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-0.9%</w:t>
            </w:r>
          </w:p>
        </w:tc>
        <w:tc>
          <w:tcPr>
            <w:tcW w:w="67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3E4B93">
              <w:rPr>
                <w:rFonts w:ascii="Arial" w:eastAsia="Times New Roman" w:hAnsi="Arial" w:cs="Arial"/>
                <w:sz w:val="14"/>
                <w:szCs w:val="14"/>
                <w:lang w:eastAsia="zh-CN"/>
              </w:rPr>
              <w:t>-3.7%</w:t>
            </w:r>
          </w:p>
        </w:tc>
        <w:tc>
          <w:tcPr>
            <w:tcW w:w="652"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YUV, mixed content, 1440p &amp; 1080p</w:t>
            </w:r>
          </w:p>
        </w:tc>
        <w:tc>
          <w:tcPr>
            <w:tcW w:w="677"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-0.9%</w:t>
            </w:r>
          </w:p>
        </w:tc>
        <w:tc>
          <w:tcPr>
            <w:tcW w:w="720"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-0.9%</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-1.5%</w:t>
            </w:r>
          </w:p>
        </w:tc>
        <w:tc>
          <w:tcPr>
            <w:tcW w:w="676"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-0.3%</w:t>
            </w:r>
          </w:p>
        </w:tc>
        <w:tc>
          <w:tcPr>
            <w:tcW w:w="718"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831"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99"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-0.3%</w:t>
            </w:r>
          </w:p>
        </w:tc>
        <w:tc>
          <w:tcPr>
            <w:tcW w:w="720"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52"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YUV, Animation, 720p</w:t>
            </w:r>
          </w:p>
        </w:tc>
        <w:tc>
          <w:tcPr>
            <w:tcW w:w="677"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18"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99"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52"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15"/>
          <w:jc w:val="center"/>
        </w:trPr>
        <w:tc>
          <w:tcPr>
            <w:tcW w:w="3298"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YUV, camera captured, 1080p</w:t>
            </w:r>
          </w:p>
        </w:tc>
        <w:tc>
          <w:tcPr>
            <w:tcW w:w="677"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20"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18"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99"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20"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52"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329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Enc Time[%]</w:t>
            </w:r>
          </w:p>
        </w:tc>
        <w:tc>
          <w:tcPr>
            <w:tcW w:w="2749" w:type="dxa"/>
            <w:gridSpan w:val="4"/>
            <w:tcBorders>
              <w:top w:val="nil"/>
              <w:left w:val="nil"/>
              <w:bottom w:val="single" w:sz="4"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94%</w:t>
            </w:r>
          </w:p>
        </w:tc>
        <w:tc>
          <w:tcPr>
            <w:tcW w:w="2968" w:type="dxa"/>
            <w:gridSpan w:val="4"/>
            <w:tcBorders>
              <w:top w:val="single" w:sz="8" w:space="0" w:color="auto"/>
              <w:left w:val="nil"/>
              <w:bottom w:val="single" w:sz="4"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95%</w:t>
            </w:r>
          </w:p>
        </w:tc>
        <w:tc>
          <w:tcPr>
            <w:tcW w:w="2680" w:type="dxa"/>
            <w:gridSpan w:val="4"/>
            <w:tcBorders>
              <w:top w:val="nil"/>
              <w:left w:val="nil"/>
              <w:bottom w:val="single" w:sz="4"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96%</w:t>
            </w:r>
          </w:p>
        </w:tc>
      </w:tr>
      <w:tr w:rsidR="003E4B93" w:rsidRPr="003E4B93" w:rsidTr="003E4B93">
        <w:trPr>
          <w:trHeight w:val="315"/>
          <w:jc w:val="center"/>
        </w:trPr>
        <w:tc>
          <w:tcPr>
            <w:tcW w:w="3298" w:type="dxa"/>
            <w:tcBorders>
              <w:top w:val="nil"/>
              <w:left w:val="single" w:sz="8" w:space="0" w:color="auto"/>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Dec Time[%]</w:t>
            </w:r>
          </w:p>
        </w:tc>
        <w:tc>
          <w:tcPr>
            <w:tcW w:w="2749"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98%</w:t>
            </w:r>
          </w:p>
        </w:tc>
        <w:tc>
          <w:tcPr>
            <w:tcW w:w="2968"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102%</w:t>
            </w:r>
          </w:p>
        </w:tc>
        <w:tc>
          <w:tcPr>
            <w:tcW w:w="268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102%</w:t>
            </w:r>
          </w:p>
        </w:tc>
      </w:tr>
    </w:tbl>
    <w:p w:rsidR="00205A35" w:rsidRDefault="00205A35" w:rsidP="00F56426"/>
    <w:p w:rsidR="00C74194" w:rsidRDefault="00C74194" w:rsidP="00C74194">
      <w:pPr>
        <w:pStyle w:val="Caption"/>
        <w:jc w:val="center"/>
      </w:pPr>
      <w:bookmarkStart w:id="48" w:name="_Ref410126487"/>
      <w:r w:rsidRPr="00FA1324">
        <w:t xml:space="preserve">Table </w:t>
      </w:r>
      <w:fldSimple w:instr=" SEQ Table \* ARABIC ">
        <w:r>
          <w:rPr>
            <w:noProof/>
          </w:rPr>
          <w:t>4</w:t>
        </w:r>
      </w:fldSimple>
      <w:bookmarkEnd w:id="48"/>
      <w:r w:rsidRPr="00FA1324">
        <w:t xml:space="preserve">. Average BD rate reduction for </w:t>
      </w:r>
      <w:r>
        <w:t xml:space="preserve">420 lossless coding </w:t>
      </w:r>
      <w:r w:rsidRPr="00FA1324">
        <w:t xml:space="preserve">compared with </w:t>
      </w:r>
      <w:r>
        <w:t xml:space="preserve">SCM-3.0 </w:t>
      </w:r>
      <w:r w:rsidRPr="00FA1324">
        <w:t>anchors</w:t>
      </w:r>
    </w:p>
    <w:tbl>
      <w:tblPr>
        <w:tblW w:w="11342" w:type="dxa"/>
        <w:jc w:val="center"/>
        <w:tblLook w:val="04A0" w:firstRow="1" w:lastRow="0" w:firstColumn="1" w:lastColumn="0" w:noHBand="0" w:noVBand="1"/>
      </w:tblPr>
      <w:tblGrid>
        <w:gridCol w:w="2403"/>
        <w:gridCol w:w="689"/>
        <w:gridCol w:w="831"/>
        <w:gridCol w:w="676"/>
        <w:gridCol w:w="714"/>
        <w:gridCol w:w="810"/>
        <w:gridCol w:w="831"/>
        <w:gridCol w:w="676"/>
        <w:gridCol w:w="676"/>
        <w:gridCol w:w="853"/>
        <w:gridCol w:w="831"/>
        <w:gridCol w:w="765"/>
        <w:gridCol w:w="676"/>
      </w:tblGrid>
      <w:tr w:rsidR="003E4B93" w:rsidRPr="003E4B93" w:rsidTr="003E4B93">
        <w:trPr>
          <w:trHeight w:val="315"/>
          <w:jc w:val="center"/>
        </w:trPr>
        <w:tc>
          <w:tcPr>
            <w:tcW w:w="240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 </w:t>
            </w:r>
          </w:p>
        </w:tc>
        <w:tc>
          <w:tcPr>
            <w:tcW w:w="2910" w:type="dxa"/>
            <w:gridSpan w:val="4"/>
            <w:tcBorders>
              <w:top w:val="single" w:sz="8" w:space="0" w:color="auto"/>
              <w:left w:val="nil"/>
              <w:bottom w:val="nil"/>
              <w:right w:val="single" w:sz="8" w:space="0" w:color="000000"/>
            </w:tcBorders>
            <w:shd w:val="clear" w:color="000000" w:fill="808080"/>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3E4B93">
              <w:rPr>
                <w:rFonts w:ascii="Arial" w:eastAsia="Times New Roman" w:hAnsi="Arial" w:cs="Arial"/>
                <w:b/>
                <w:bCs/>
                <w:color w:val="FFFFFF"/>
                <w:sz w:val="14"/>
                <w:szCs w:val="14"/>
                <w:lang w:eastAsia="zh-CN"/>
              </w:rPr>
              <w:t>All Intra</w:t>
            </w:r>
          </w:p>
        </w:tc>
        <w:tc>
          <w:tcPr>
            <w:tcW w:w="2993" w:type="dxa"/>
            <w:gridSpan w:val="4"/>
            <w:tcBorders>
              <w:top w:val="single" w:sz="8" w:space="0" w:color="auto"/>
              <w:left w:val="nil"/>
              <w:bottom w:val="nil"/>
              <w:right w:val="single" w:sz="8" w:space="0" w:color="000000"/>
            </w:tcBorders>
            <w:shd w:val="clear" w:color="000000" w:fill="808080"/>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3E4B93">
              <w:rPr>
                <w:rFonts w:ascii="Arial" w:eastAsia="Times New Roman" w:hAnsi="Arial" w:cs="Arial"/>
                <w:b/>
                <w:bCs/>
                <w:color w:val="FFFFFF"/>
                <w:sz w:val="14"/>
                <w:szCs w:val="14"/>
                <w:lang w:eastAsia="zh-CN"/>
              </w:rPr>
              <w:t>Random Access</w:t>
            </w:r>
          </w:p>
        </w:tc>
        <w:tc>
          <w:tcPr>
            <w:tcW w:w="3036" w:type="dxa"/>
            <w:gridSpan w:val="4"/>
            <w:tcBorders>
              <w:top w:val="single" w:sz="8" w:space="0" w:color="auto"/>
              <w:left w:val="nil"/>
              <w:bottom w:val="nil"/>
              <w:right w:val="single" w:sz="8" w:space="0" w:color="000000"/>
            </w:tcBorders>
            <w:shd w:val="clear" w:color="000000" w:fill="808080"/>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3E4B93">
              <w:rPr>
                <w:rFonts w:ascii="Arial" w:eastAsia="Times New Roman" w:hAnsi="Arial" w:cs="Arial"/>
                <w:b/>
                <w:bCs/>
                <w:color w:val="FFFFFF"/>
                <w:sz w:val="14"/>
                <w:szCs w:val="14"/>
                <w:lang w:eastAsia="zh-CN"/>
              </w:rPr>
              <w:t>Low Delay B</w:t>
            </w:r>
          </w:p>
        </w:tc>
      </w:tr>
      <w:tr w:rsidR="003E4B93" w:rsidRPr="003E4B93" w:rsidTr="003E4B93">
        <w:trPr>
          <w:trHeight w:val="300"/>
          <w:jc w:val="center"/>
        </w:trPr>
        <w:tc>
          <w:tcPr>
            <w:tcW w:w="240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 </w:t>
            </w:r>
          </w:p>
        </w:tc>
        <w:tc>
          <w:tcPr>
            <w:tcW w:w="689" w:type="dxa"/>
            <w:vMerge w:val="restart"/>
            <w:tcBorders>
              <w:top w:val="single" w:sz="8" w:space="0" w:color="auto"/>
              <w:left w:val="nil"/>
              <w:bottom w:val="nil"/>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(Total)</w:t>
            </w:r>
          </w:p>
        </w:tc>
        <w:tc>
          <w:tcPr>
            <w:tcW w:w="831"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(Average)</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w:t>
            </w:r>
            <w:r w:rsidRPr="003E4B93">
              <w:rPr>
                <w:rFonts w:ascii="Arial" w:eastAsia="Times New Roman" w:hAnsi="Arial" w:cs="Arial"/>
                <w:color w:val="000000"/>
                <w:sz w:val="14"/>
                <w:szCs w:val="14"/>
                <w:lang w:eastAsia="zh-CN"/>
              </w:rPr>
              <w:br/>
              <w:t>(Min)</w:t>
            </w:r>
          </w:p>
        </w:tc>
        <w:tc>
          <w:tcPr>
            <w:tcW w:w="714"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(Max)</w:t>
            </w:r>
          </w:p>
        </w:tc>
        <w:tc>
          <w:tcPr>
            <w:tcW w:w="810" w:type="dxa"/>
            <w:vMerge w:val="restart"/>
            <w:tcBorders>
              <w:top w:val="single" w:sz="8" w:space="0" w:color="auto"/>
              <w:left w:val="nil"/>
              <w:bottom w:val="nil"/>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(Total)</w:t>
            </w:r>
          </w:p>
        </w:tc>
        <w:tc>
          <w:tcPr>
            <w:tcW w:w="831"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(Average)</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w:t>
            </w:r>
            <w:r w:rsidRPr="003E4B93">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(Max)</w:t>
            </w:r>
          </w:p>
        </w:tc>
        <w:tc>
          <w:tcPr>
            <w:tcW w:w="853" w:type="dxa"/>
            <w:vMerge w:val="restart"/>
            <w:tcBorders>
              <w:top w:val="single" w:sz="8" w:space="0" w:color="auto"/>
              <w:left w:val="nil"/>
              <w:bottom w:val="nil"/>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(Total)</w:t>
            </w:r>
          </w:p>
        </w:tc>
        <w:tc>
          <w:tcPr>
            <w:tcW w:w="742"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(Average)</w:t>
            </w:r>
          </w:p>
        </w:tc>
        <w:tc>
          <w:tcPr>
            <w:tcW w:w="765"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w:t>
            </w:r>
            <w:r w:rsidRPr="003E4B93">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Bit-rate change (Max)</w:t>
            </w:r>
          </w:p>
        </w:tc>
      </w:tr>
      <w:tr w:rsidR="003E4B93" w:rsidRPr="003E4B93" w:rsidTr="003E4B93">
        <w:trPr>
          <w:trHeight w:val="331"/>
          <w:jc w:val="center"/>
        </w:trPr>
        <w:tc>
          <w:tcPr>
            <w:tcW w:w="2403"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 </w:t>
            </w:r>
          </w:p>
        </w:tc>
        <w:tc>
          <w:tcPr>
            <w:tcW w:w="689" w:type="dxa"/>
            <w:vMerge/>
            <w:tcBorders>
              <w:top w:val="single" w:sz="8" w:space="0" w:color="auto"/>
              <w:left w:val="nil"/>
              <w:bottom w:val="nil"/>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831"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14" w:type="dxa"/>
            <w:vMerge/>
            <w:tcBorders>
              <w:top w:val="single" w:sz="8" w:space="0" w:color="auto"/>
              <w:left w:val="single" w:sz="4" w:space="0" w:color="auto"/>
              <w:bottom w:val="single" w:sz="4" w:space="0" w:color="auto"/>
              <w:right w:val="single" w:sz="8"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810" w:type="dxa"/>
            <w:vMerge/>
            <w:tcBorders>
              <w:top w:val="single" w:sz="8" w:space="0" w:color="auto"/>
              <w:left w:val="nil"/>
              <w:bottom w:val="nil"/>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831"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853" w:type="dxa"/>
            <w:vMerge/>
            <w:tcBorders>
              <w:top w:val="single" w:sz="8" w:space="0" w:color="auto"/>
              <w:left w:val="nil"/>
              <w:bottom w:val="nil"/>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42"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65" w:type="dxa"/>
            <w:vMerge/>
            <w:tcBorders>
              <w:top w:val="single" w:sz="8" w:space="0" w:color="auto"/>
              <w:left w:val="single" w:sz="4" w:space="0" w:color="auto"/>
              <w:bottom w:val="single" w:sz="4" w:space="0" w:color="auto"/>
              <w:right w:val="single" w:sz="4"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r>
      <w:tr w:rsidR="003E4B93" w:rsidRPr="003E4B93" w:rsidTr="003E4B93">
        <w:trPr>
          <w:trHeight w:val="300"/>
          <w:jc w:val="center"/>
        </w:trPr>
        <w:tc>
          <w:tcPr>
            <w:tcW w:w="2403" w:type="dxa"/>
            <w:tcBorders>
              <w:top w:val="single" w:sz="8" w:space="0" w:color="auto"/>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Text &amp; graphics with motion, 720p</w:t>
            </w:r>
          </w:p>
        </w:tc>
        <w:tc>
          <w:tcPr>
            <w:tcW w:w="689"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-1.9%</w:t>
            </w:r>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-1.9%</w:t>
            </w:r>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3E4B93">
              <w:rPr>
                <w:rFonts w:ascii="Arial" w:eastAsia="Times New Roman" w:hAnsi="Arial" w:cs="Arial"/>
                <w:sz w:val="14"/>
                <w:szCs w:val="14"/>
                <w:lang w:eastAsia="zh-CN"/>
              </w:rPr>
              <w:t>-3.1%</w:t>
            </w:r>
          </w:p>
        </w:tc>
        <w:tc>
          <w:tcPr>
            <w:tcW w:w="714" w:type="dxa"/>
            <w:tcBorders>
              <w:top w:val="single" w:sz="8" w:space="0" w:color="auto"/>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-0.7%</w:t>
            </w:r>
          </w:p>
        </w:tc>
        <w:tc>
          <w:tcPr>
            <w:tcW w:w="810"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-0.2%</w:t>
            </w:r>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-0.3%</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-0.5%</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853"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742"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765" w:type="dxa"/>
            <w:tcBorders>
              <w:top w:val="single" w:sz="8" w:space="0" w:color="auto"/>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2403"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Mixed content, 480p</w:t>
            </w:r>
          </w:p>
        </w:tc>
        <w:tc>
          <w:tcPr>
            <w:tcW w:w="689"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14"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10"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53"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42"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65" w:type="dxa"/>
            <w:tcBorders>
              <w:top w:val="nil"/>
              <w:left w:val="nil"/>
              <w:bottom w:val="single" w:sz="4"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15"/>
          <w:jc w:val="center"/>
        </w:trPr>
        <w:tc>
          <w:tcPr>
            <w:tcW w:w="2403" w:type="dxa"/>
            <w:tcBorders>
              <w:top w:val="nil"/>
              <w:left w:val="single" w:sz="8" w:space="0" w:color="auto"/>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Animation, 768p</w:t>
            </w:r>
          </w:p>
        </w:tc>
        <w:tc>
          <w:tcPr>
            <w:tcW w:w="689" w:type="dxa"/>
            <w:tcBorders>
              <w:top w:val="nil"/>
              <w:left w:val="nil"/>
              <w:bottom w:val="nil"/>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nil"/>
              <w:left w:val="nil"/>
              <w:bottom w:val="nil"/>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nil"/>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14" w:type="dxa"/>
            <w:tcBorders>
              <w:top w:val="nil"/>
              <w:left w:val="nil"/>
              <w:bottom w:val="nil"/>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10"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53"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42"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65" w:type="dxa"/>
            <w:tcBorders>
              <w:top w:val="nil"/>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15"/>
          <w:jc w:val="center"/>
        </w:trPr>
        <w:tc>
          <w:tcPr>
            <w:tcW w:w="240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Average of all sequences</w:t>
            </w:r>
          </w:p>
        </w:tc>
        <w:tc>
          <w:tcPr>
            <w:tcW w:w="689" w:type="dxa"/>
            <w:tcBorders>
              <w:top w:val="single" w:sz="8" w:space="0" w:color="auto"/>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-0.6%</w:t>
            </w:r>
          </w:p>
        </w:tc>
        <w:tc>
          <w:tcPr>
            <w:tcW w:w="831" w:type="dxa"/>
            <w:tcBorders>
              <w:top w:val="single" w:sz="8" w:space="0" w:color="auto"/>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-0.9%</w:t>
            </w:r>
          </w:p>
        </w:tc>
        <w:tc>
          <w:tcPr>
            <w:tcW w:w="676" w:type="dxa"/>
            <w:tcBorders>
              <w:top w:val="single" w:sz="8" w:space="0" w:color="auto"/>
              <w:left w:val="single" w:sz="4" w:space="0" w:color="auto"/>
              <w:bottom w:val="single" w:sz="8" w:space="0" w:color="auto"/>
              <w:right w:val="single" w:sz="4" w:space="0" w:color="auto"/>
            </w:tcBorders>
            <w:shd w:val="clear" w:color="000000" w:fill="FFC7CE"/>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3E4B93">
              <w:rPr>
                <w:rFonts w:ascii="Arial" w:eastAsia="Times New Roman" w:hAnsi="Arial" w:cs="Arial"/>
                <w:sz w:val="14"/>
                <w:szCs w:val="14"/>
                <w:lang w:eastAsia="zh-CN"/>
              </w:rPr>
              <w:t>-3.1%</w:t>
            </w:r>
          </w:p>
        </w:tc>
        <w:tc>
          <w:tcPr>
            <w:tcW w:w="714" w:type="dxa"/>
            <w:tcBorders>
              <w:top w:val="single" w:sz="8" w:space="0" w:color="auto"/>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10" w:type="dxa"/>
            <w:tcBorders>
              <w:top w:val="single" w:sz="4" w:space="0" w:color="auto"/>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31" w:type="dxa"/>
            <w:tcBorders>
              <w:top w:val="single" w:sz="4" w:space="0" w:color="auto"/>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-0.2%</w:t>
            </w:r>
          </w:p>
        </w:tc>
        <w:tc>
          <w:tcPr>
            <w:tcW w:w="676" w:type="dxa"/>
            <w:tcBorders>
              <w:top w:val="single" w:sz="4" w:space="0" w:color="auto"/>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-0.5%</w:t>
            </w:r>
          </w:p>
        </w:tc>
        <w:tc>
          <w:tcPr>
            <w:tcW w:w="676" w:type="dxa"/>
            <w:tcBorders>
              <w:top w:val="single" w:sz="4" w:space="0" w:color="auto"/>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853" w:type="dxa"/>
            <w:tcBorders>
              <w:top w:val="single" w:sz="4" w:space="0" w:color="auto"/>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42" w:type="dxa"/>
            <w:tcBorders>
              <w:top w:val="single" w:sz="4" w:space="0" w:color="auto"/>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c>
          <w:tcPr>
            <w:tcW w:w="765" w:type="dxa"/>
            <w:tcBorders>
              <w:top w:val="single" w:sz="4" w:space="0" w:color="auto"/>
              <w:left w:val="nil"/>
              <w:bottom w:val="single" w:sz="8" w:space="0" w:color="auto"/>
              <w:right w:val="single" w:sz="4"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-0.1%</w:t>
            </w:r>
          </w:p>
        </w:tc>
        <w:tc>
          <w:tcPr>
            <w:tcW w:w="676" w:type="dxa"/>
            <w:tcBorders>
              <w:top w:val="single" w:sz="4" w:space="0" w:color="auto"/>
              <w:left w:val="nil"/>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0.0%</w:t>
            </w:r>
          </w:p>
        </w:tc>
      </w:tr>
      <w:tr w:rsidR="003E4B93" w:rsidRPr="003E4B93" w:rsidTr="003E4B93">
        <w:trPr>
          <w:trHeight w:val="300"/>
          <w:jc w:val="center"/>
        </w:trPr>
        <w:tc>
          <w:tcPr>
            <w:tcW w:w="2403" w:type="dxa"/>
            <w:tcBorders>
              <w:top w:val="nil"/>
              <w:left w:val="single" w:sz="8" w:space="0" w:color="auto"/>
              <w:bottom w:val="single" w:sz="4"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Enc Time[%]</w:t>
            </w:r>
          </w:p>
        </w:tc>
        <w:tc>
          <w:tcPr>
            <w:tcW w:w="2910" w:type="dxa"/>
            <w:gridSpan w:val="4"/>
            <w:tcBorders>
              <w:top w:val="nil"/>
              <w:left w:val="nil"/>
              <w:bottom w:val="single" w:sz="4"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89%</w:t>
            </w:r>
          </w:p>
        </w:tc>
        <w:tc>
          <w:tcPr>
            <w:tcW w:w="2993" w:type="dxa"/>
            <w:gridSpan w:val="4"/>
            <w:tcBorders>
              <w:top w:val="single" w:sz="8" w:space="0" w:color="auto"/>
              <w:left w:val="nil"/>
              <w:bottom w:val="single" w:sz="4"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92%</w:t>
            </w:r>
          </w:p>
        </w:tc>
        <w:tc>
          <w:tcPr>
            <w:tcW w:w="3036" w:type="dxa"/>
            <w:gridSpan w:val="4"/>
            <w:tcBorders>
              <w:top w:val="nil"/>
              <w:left w:val="nil"/>
              <w:bottom w:val="single" w:sz="4"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92%</w:t>
            </w:r>
          </w:p>
        </w:tc>
      </w:tr>
      <w:tr w:rsidR="003E4B93" w:rsidRPr="003E4B93" w:rsidTr="003E4B93">
        <w:trPr>
          <w:trHeight w:val="315"/>
          <w:jc w:val="center"/>
        </w:trPr>
        <w:tc>
          <w:tcPr>
            <w:tcW w:w="2403" w:type="dxa"/>
            <w:tcBorders>
              <w:top w:val="nil"/>
              <w:left w:val="single" w:sz="8" w:space="0" w:color="auto"/>
              <w:bottom w:val="single" w:sz="8" w:space="0" w:color="auto"/>
              <w:right w:val="single" w:sz="8" w:space="0" w:color="auto"/>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Dec Time[%]</w:t>
            </w:r>
          </w:p>
        </w:tc>
        <w:tc>
          <w:tcPr>
            <w:tcW w:w="291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86%</w:t>
            </w:r>
          </w:p>
        </w:tc>
        <w:tc>
          <w:tcPr>
            <w:tcW w:w="2993"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100%</w:t>
            </w:r>
          </w:p>
        </w:tc>
        <w:tc>
          <w:tcPr>
            <w:tcW w:w="303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4B93" w:rsidRPr="003E4B93" w:rsidRDefault="003E4B93" w:rsidP="003E4B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3E4B93">
              <w:rPr>
                <w:rFonts w:ascii="Arial" w:eastAsia="Times New Roman" w:hAnsi="Arial" w:cs="Arial"/>
                <w:color w:val="000000"/>
                <w:sz w:val="14"/>
                <w:szCs w:val="14"/>
                <w:lang w:eastAsia="zh-CN"/>
              </w:rPr>
              <w:t>96%</w:t>
            </w:r>
          </w:p>
        </w:tc>
      </w:tr>
    </w:tbl>
    <w:p w:rsidR="003E4B93" w:rsidRDefault="003E4B93" w:rsidP="003E4B93">
      <w:pPr>
        <w:rPr>
          <w:ins w:id="49" w:author="He, Yuwen" w:date="2015-02-05T17:21:00Z"/>
        </w:rPr>
      </w:pPr>
    </w:p>
    <w:p w:rsidR="00874115" w:rsidRDefault="00874115" w:rsidP="00874115">
      <w:pPr>
        <w:pStyle w:val="Caption"/>
        <w:jc w:val="center"/>
        <w:rPr>
          <w:ins w:id="50" w:author="He, Yuwen" w:date="2015-02-05T17:21:00Z"/>
        </w:rPr>
      </w:pPr>
      <w:bookmarkStart w:id="51" w:name="_Ref411074376"/>
      <w:ins w:id="52" w:author="He, Yuwen" w:date="2015-02-05T17:21:00Z">
        <w:r w:rsidRPr="00FA1324">
          <w:t xml:space="preserve">Table </w:t>
        </w:r>
        <w:r w:rsidRPr="00FA1324">
          <w:fldChar w:fldCharType="begin"/>
        </w:r>
        <w:r w:rsidRPr="00FA1324">
          <w:instrText xml:space="preserve"> SEQ Table \* ARABIC </w:instrText>
        </w:r>
        <w:r w:rsidRPr="00FA1324">
          <w:fldChar w:fldCharType="separate"/>
        </w:r>
        <w:r>
          <w:rPr>
            <w:noProof/>
          </w:rPr>
          <w:t>5</w:t>
        </w:r>
        <w:r w:rsidRPr="00FA1324">
          <w:fldChar w:fldCharType="end"/>
        </w:r>
        <w:bookmarkEnd w:id="51"/>
        <w:r w:rsidRPr="00FA1324">
          <w:t xml:space="preserve">. Average BD rate reduction for </w:t>
        </w:r>
        <w:r>
          <w:t xml:space="preserve">444 lossy coding </w:t>
        </w:r>
      </w:ins>
      <w:ins w:id="53" w:author="He, Yuwen" w:date="2015-02-06T13:28:00Z">
        <w:r w:rsidR="00E311BF">
          <w:t>in CE-2 Test-1 platform</w:t>
        </w:r>
        <w:r w:rsidR="00E311BF" w:rsidRPr="00FA1324">
          <w:t xml:space="preserve"> </w:t>
        </w:r>
      </w:ins>
      <w:ins w:id="54" w:author="He, Yuwen" w:date="2015-02-05T17:21:00Z">
        <w:r w:rsidRPr="00FA1324">
          <w:t xml:space="preserve">compared with </w:t>
        </w:r>
        <w:r>
          <w:t>SCM-3.0</w:t>
        </w:r>
        <w:r w:rsidRPr="00FA1324">
          <w:t xml:space="preserve"> anchors</w:t>
        </w:r>
      </w:ins>
      <w:ins w:id="55" w:author="He, Yuwen" w:date="2015-02-05T17:54:00Z">
        <w:r w:rsidR="002D4555">
          <w:t xml:space="preserve"> </w:t>
        </w:r>
      </w:ins>
    </w:p>
    <w:tbl>
      <w:tblPr>
        <w:tblW w:w="10710" w:type="dxa"/>
        <w:jc w:val="center"/>
        <w:tblLook w:val="04A0" w:firstRow="1" w:lastRow="0" w:firstColumn="1" w:lastColumn="0" w:noHBand="0" w:noVBand="1"/>
      </w:tblPr>
      <w:tblGrid>
        <w:gridCol w:w="4120"/>
        <w:gridCol w:w="740"/>
        <w:gridCol w:w="720"/>
        <w:gridCol w:w="720"/>
        <w:gridCol w:w="810"/>
        <w:gridCol w:w="720"/>
        <w:gridCol w:w="720"/>
        <w:gridCol w:w="720"/>
        <w:gridCol w:w="720"/>
        <w:gridCol w:w="720"/>
      </w:tblGrid>
      <w:tr w:rsidR="001752D8" w:rsidRPr="001752D8" w:rsidTr="00B20E90">
        <w:trPr>
          <w:trHeight w:val="300"/>
          <w:jc w:val="center"/>
          <w:ins w:id="56" w:author="He, Yuwen" w:date="2015-02-05T17:40:00Z"/>
        </w:trPr>
        <w:tc>
          <w:tcPr>
            <w:tcW w:w="41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57" w:author="He, Yuwen" w:date="2015-02-05T17:40:00Z"/>
                <w:rFonts w:ascii="Arial" w:eastAsia="Times New Roman" w:hAnsi="Arial" w:cs="Arial"/>
                <w:sz w:val="16"/>
                <w:szCs w:val="16"/>
                <w:lang w:eastAsia="zh-CN"/>
              </w:rPr>
            </w:pPr>
          </w:p>
        </w:tc>
        <w:tc>
          <w:tcPr>
            <w:tcW w:w="2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58" w:author="He, Yuwen" w:date="2015-02-05T17:40:00Z"/>
                <w:rFonts w:ascii="Arial" w:eastAsia="Times New Roman" w:hAnsi="Arial" w:cs="Arial"/>
                <w:b/>
                <w:bCs/>
                <w:color w:val="000000"/>
                <w:sz w:val="16"/>
                <w:szCs w:val="16"/>
                <w:lang w:eastAsia="zh-CN"/>
              </w:rPr>
            </w:pPr>
            <w:ins w:id="59" w:author="He, Yuwen" w:date="2015-02-05T17:40:00Z">
              <w:r w:rsidRPr="00B20E90">
                <w:rPr>
                  <w:rFonts w:ascii="Arial" w:eastAsia="Times New Roman" w:hAnsi="Arial" w:cs="Arial"/>
                  <w:b/>
                  <w:bCs/>
                  <w:color w:val="000000"/>
                  <w:sz w:val="16"/>
                  <w:szCs w:val="16"/>
                  <w:lang w:eastAsia="zh-CN"/>
                </w:rPr>
                <w:t xml:space="preserve">All Intra </w:t>
              </w:r>
            </w:ins>
          </w:p>
        </w:tc>
        <w:tc>
          <w:tcPr>
            <w:tcW w:w="2250" w:type="dxa"/>
            <w:gridSpan w:val="3"/>
            <w:tcBorders>
              <w:top w:val="single" w:sz="8" w:space="0" w:color="auto"/>
              <w:left w:val="nil"/>
              <w:bottom w:val="nil"/>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60" w:author="He, Yuwen" w:date="2015-02-05T17:40:00Z"/>
                <w:rFonts w:ascii="Arial" w:eastAsia="Times New Roman" w:hAnsi="Arial" w:cs="Arial"/>
                <w:b/>
                <w:bCs/>
                <w:color w:val="000000"/>
                <w:sz w:val="16"/>
                <w:szCs w:val="16"/>
                <w:lang w:eastAsia="zh-CN"/>
              </w:rPr>
            </w:pPr>
            <w:ins w:id="61" w:author="He, Yuwen" w:date="2015-02-05T17:40:00Z">
              <w:r w:rsidRPr="00B20E90">
                <w:rPr>
                  <w:rFonts w:ascii="Arial" w:eastAsia="Times New Roman" w:hAnsi="Arial" w:cs="Arial"/>
                  <w:b/>
                  <w:bCs/>
                  <w:color w:val="000000"/>
                  <w:sz w:val="16"/>
                  <w:szCs w:val="16"/>
                  <w:lang w:eastAsia="zh-CN"/>
                </w:rPr>
                <w:t xml:space="preserve">Random Access </w:t>
              </w:r>
            </w:ins>
          </w:p>
        </w:tc>
        <w:tc>
          <w:tcPr>
            <w:tcW w:w="2160" w:type="dxa"/>
            <w:gridSpan w:val="3"/>
            <w:tcBorders>
              <w:top w:val="single" w:sz="8" w:space="0" w:color="auto"/>
              <w:left w:val="nil"/>
              <w:bottom w:val="nil"/>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62" w:author="He, Yuwen" w:date="2015-02-05T17:40:00Z"/>
                <w:rFonts w:ascii="Arial" w:eastAsia="Times New Roman" w:hAnsi="Arial" w:cs="Arial"/>
                <w:b/>
                <w:bCs/>
                <w:color w:val="000000"/>
                <w:sz w:val="16"/>
                <w:szCs w:val="16"/>
                <w:lang w:eastAsia="zh-CN"/>
              </w:rPr>
            </w:pPr>
            <w:ins w:id="63" w:author="He, Yuwen" w:date="2015-02-05T17:40:00Z">
              <w:r w:rsidRPr="00B20E90">
                <w:rPr>
                  <w:rFonts w:ascii="Arial" w:eastAsia="Times New Roman" w:hAnsi="Arial" w:cs="Arial"/>
                  <w:b/>
                  <w:bCs/>
                  <w:color w:val="000000"/>
                  <w:sz w:val="16"/>
                  <w:szCs w:val="16"/>
                  <w:lang w:eastAsia="zh-CN"/>
                </w:rPr>
                <w:t xml:space="preserve">Low delay B </w:t>
              </w:r>
            </w:ins>
          </w:p>
        </w:tc>
      </w:tr>
      <w:tr w:rsidR="001752D8" w:rsidRPr="001752D8" w:rsidTr="00B20E90">
        <w:trPr>
          <w:trHeight w:val="315"/>
          <w:jc w:val="center"/>
          <w:ins w:id="64" w:author="He, Yuwen" w:date="2015-02-05T17:40:00Z"/>
        </w:trPr>
        <w:tc>
          <w:tcPr>
            <w:tcW w:w="41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65" w:author="He, Yuwen" w:date="2015-02-05T17:40:00Z"/>
                <w:rFonts w:ascii="Arial" w:eastAsia="Times New Roman" w:hAnsi="Arial" w:cs="Arial"/>
                <w:b/>
                <w:bCs/>
                <w:color w:val="000000"/>
                <w:sz w:val="16"/>
                <w:szCs w:val="16"/>
                <w:lang w:eastAsia="zh-CN"/>
              </w:rPr>
            </w:pPr>
          </w:p>
        </w:tc>
        <w:tc>
          <w:tcPr>
            <w:tcW w:w="740" w:type="dxa"/>
            <w:tcBorders>
              <w:top w:val="nil"/>
              <w:left w:val="single" w:sz="8" w:space="0" w:color="auto"/>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66" w:author="He, Yuwen" w:date="2015-02-05T17:40:00Z"/>
                <w:rFonts w:ascii="Arial" w:eastAsia="Times New Roman" w:hAnsi="Arial" w:cs="Arial"/>
                <w:color w:val="000000"/>
                <w:sz w:val="16"/>
                <w:szCs w:val="16"/>
                <w:lang w:eastAsia="zh-CN"/>
              </w:rPr>
            </w:pPr>
            <w:ins w:id="67" w:author="He, Yuwen" w:date="2015-02-05T17:40:00Z">
              <w:r w:rsidRPr="00B20E90">
                <w:rPr>
                  <w:rFonts w:ascii="Arial" w:eastAsia="Times New Roman" w:hAnsi="Arial" w:cs="Arial"/>
                  <w:color w:val="000000"/>
                  <w:sz w:val="16"/>
                  <w:szCs w:val="16"/>
                  <w:lang w:eastAsia="zh-CN"/>
                </w:rPr>
                <w:t>G/Y</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68" w:author="He, Yuwen" w:date="2015-02-05T17:40:00Z"/>
                <w:rFonts w:ascii="Arial" w:eastAsia="Times New Roman" w:hAnsi="Arial" w:cs="Arial"/>
                <w:color w:val="000000"/>
                <w:sz w:val="16"/>
                <w:szCs w:val="16"/>
                <w:lang w:eastAsia="zh-CN"/>
              </w:rPr>
            </w:pPr>
            <w:ins w:id="69" w:author="He, Yuwen" w:date="2015-02-05T17:40:00Z">
              <w:r w:rsidRPr="00B20E90">
                <w:rPr>
                  <w:rFonts w:ascii="Arial" w:eastAsia="Times New Roman" w:hAnsi="Arial" w:cs="Arial"/>
                  <w:color w:val="000000"/>
                  <w:sz w:val="16"/>
                  <w:szCs w:val="16"/>
                  <w:lang w:eastAsia="zh-CN"/>
                </w:rPr>
                <w:t>B/U</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70" w:author="He, Yuwen" w:date="2015-02-05T17:40:00Z"/>
                <w:rFonts w:ascii="Arial" w:eastAsia="Times New Roman" w:hAnsi="Arial" w:cs="Arial"/>
                <w:color w:val="000000"/>
                <w:sz w:val="16"/>
                <w:szCs w:val="16"/>
                <w:lang w:eastAsia="zh-CN"/>
              </w:rPr>
            </w:pPr>
            <w:ins w:id="71" w:author="He, Yuwen" w:date="2015-02-05T17:40:00Z">
              <w:r w:rsidRPr="00B20E90">
                <w:rPr>
                  <w:rFonts w:ascii="Arial" w:eastAsia="Times New Roman" w:hAnsi="Arial" w:cs="Arial"/>
                  <w:color w:val="000000"/>
                  <w:sz w:val="16"/>
                  <w:szCs w:val="16"/>
                  <w:lang w:eastAsia="zh-CN"/>
                </w:rPr>
                <w:t>R/V</w:t>
              </w:r>
            </w:ins>
          </w:p>
        </w:tc>
        <w:tc>
          <w:tcPr>
            <w:tcW w:w="81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72" w:author="He, Yuwen" w:date="2015-02-05T17:40:00Z"/>
                <w:rFonts w:ascii="Arial" w:eastAsia="Times New Roman" w:hAnsi="Arial" w:cs="Arial"/>
                <w:color w:val="000000"/>
                <w:sz w:val="16"/>
                <w:szCs w:val="16"/>
                <w:lang w:eastAsia="zh-CN"/>
              </w:rPr>
            </w:pPr>
            <w:ins w:id="73" w:author="He, Yuwen" w:date="2015-02-05T17:40:00Z">
              <w:r w:rsidRPr="00B20E90">
                <w:rPr>
                  <w:rFonts w:ascii="Arial" w:eastAsia="Times New Roman" w:hAnsi="Arial" w:cs="Arial"/>
                  <w:color w:val="000000"/>
                  <w:sz w:val="16"/>
                  <w:szCs w:val="16"/>
                  <w:lang w:eastAsia="zh-CN"/>
                </w:rPr>
                <w:t>G/Y</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74" w:author="He, Yuwen" w:date="2015-02-05T17:40:00Z"/>
                <w:rFonts w:ascii="Arial" w:eastAsia="Times New Roman" w:hAnsi="Arial" w:cs="Arial"/>
                <w:color w:val="000000"/>
                <w:sz w:val="16"/>
                <w:szCs w:val="16"/>
                <w:lang w:eastAsia="zh-CN"/>
              </w:rPr>
            </w:pPr>
            <w:ins w:id="75" w:author="He, Yuwen" w:date="2015-02-05T17:40:00Z">
              <w:r w:rsidRPr="00B20E90">
                <w:rPr>
                  <w:rFonts w:ascii="Arial" w:eastAsia="Times New Roman" w:hAnsi="Arial" w:cs="Arial"/>
                  <w:color w:val="000000"/>
                  <w:sz w:val="16"/>
                  <w:szCs w:val="16"/>
                  <w:lang w:eastAsia="zh-CN"/>
                </w:rPr>
                <w:t>B/U</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76" w:author="He, Yuwen" w:date="2015-02-05T17:40:00Z"/>
                <w:rFonts w:ascii="Arial" w:eastAsia="Times New Roman" w:hAnsi="Arial" w:cs="Arial"/>
                <w:color w:val="000000"/>
                <w:sz w:val="16"/>
                <w:szCs w:val="16"/>
                <w:lang w:eastAsia="zh-CN"/>
              </w:rPr>
            </w:pPr>
            <w:ins w:id="77" w:author="He, Yuwen" w:date="2015-02-05T17:40:00Z">
              <w:r w:rsidRPr="00B20E90">
                <w:rPr>
                  <w:rFonts w:ascii="Arial" w:eastAsia="Times New Roman" w:hAnsi="Arial" w:cs="Arial"/>
                  <w:color w:val="000000"/>
                  <w:sz w:val="16"/>
                  <w:szCs w:val="16"/>
                  <w:lang w:eastAsia="zh-CN"/>
                </w:rPr>
                <w:t>R/V</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78" w:author="He, Yuwen" w:date="2015-02-05T17:40:00Z"/>
                <w:rFonts w:ascii="Arial" w:eastAsia="Times New Roman" w:hAnsi="Arial" w:cs="Arial"/>
                <w:color w:val="000000"/>
                <w:sz w:val="16"/>
                <w:szCs w:val="16"/>
                <w:lang w:eastAsia="zh-CN"/>
              </w:rPr>
            </w:pPr>
            <w:ins w:id="79" w:author="He, Yuwen" w:date="2015-02-05T17:40:00Z">
              <w:r w:rsidRPr="00B20E90">
                <w:rPr>
                  <w:rFonts w:ascii="Arial" w:eastAsia="Times New Roman" w:hAnsi="Arial" w:cs="Arial"/>
                  <w:color w:val="000000"/>
                  <w:sz w:val="16"/>
                  <w:szCs w:val="16"/>
                  <w:lang w:eastAsia="zh-CN"/>
                </w:rPr>
                <w:t>G/Y</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80" w:author="He, Yuwen" w:date="2015-02-05T17:40:00Z"/>
                <w:rFonts w:ascii="Arial" w:eastAsia="Times New Roman" w:hAnsi="Arial" w:cs="Arial"/>
                <w:color w:val="000000"/>
                <w:sz w:val="16"/>
                <w:szCs w:val="16"/>
                <w:lang w:eastAsia="zh-CN"/>
              </w:rPr>
            </w:pPr>
            <w:ins w:id="81" w:author="He, Yuwen" w:date="2015-02-05T17:40:00Z">
              <w:r w:rsidRPr="00B20E90">
                <w:rPr>
                  <w:rFonts w:ascii="Arial" w:eastAsia="Times New Roman" w:hAnsi="Arial" w:cs="Arial"/>
                  <w:color w:val="000000"/>
                  <w:sz w:val="16"/>
                  <w:szCs w:val="16"/>
                  <w:lang w:eastAsia="zh-CN"/>
                </w:rPr>
                <w:t>B/U</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82" w:author="He, Yuwen" w:date="2015-02-05T17:40:00Z"/>
                <w:rFonts w:ascii="Arial" w:eastAsia="Times New Roman" w:hAnsi="Arial" w:cs="Arial"/>
                <w:color w:val="000000"/>
                <w:sz w:val="16"/>
                <w:szCs w:val="16"/>
                <w:lang w:eastAsia="zh-CN"/>
              </w:rPr>
            </w:pPr>
            <w:ins w:id="83" w:author="He, Yuwen" w:date="2015-02-05T17:40:00Z">
              <w:r w:rsidRPr="00B20E90">
                <w:rPr>
                  <w:rFonts w:ascii="Arial" w:eastAsia="Times New Roman" w:hAnsi="Arial" w:cs="Arial"/>
                  <w:color w:val="000000"/>
                  <w:sz w:val="16"/>
                  <w:szCs w:val="16"/>
                  <w:lang w:eastAsia="zh-CN"/>
                </w:rPr>
                <w:t>R/V</w:t>
              </w:r>
            </w:ins>
          </w:p>
        </w:tc>
      </w:tr>
      <w:tr w:rsidR="00B20E90" w:rsidRPr="001752D8" w:rsidTr="001752D8">
        <w:trPr>
          <w:trHeight w:val="300"/>
          <w:jc w:val="center"/>
          <w:ins w:id="84" w:author="He, Yuwen" w:date="2015-02-05T17:40:00Z"/>
        </w:trPr>
        <w:tc>
          <w:tcPr>
            <w:tcW w:w="4120" w:type="dxa"/>
            <w:tcBorders>
              <w:top w:val="single" w:sz="8" w:space="0" w:color="auto"/>
              <w:left w:val="single" w:sz="8" w:space="0" w:color="auto"/>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85" w:author="He, Yuwen" w:date="2015-02-05T17:40:00Z"/>
                <w:rFonts w:ascii="Arial" w:eastAsia="Times New Roman" w:hAnsi="Arial" w:cs="Arial"/>
                <w:color w:val="000000"/>
                <w:sz w:val="16"/>
                <w:szCs w:val="16"/>
                <w:lang w:eastAsia="zh-CN"/>
              </w:rPr>
            </w:pPr>
            <w:ins w:id="86" w:author="He, Yuwen" w:date="2015-02-05T17:40:00Z">
              <w:r w:rsidRPr="00B20E90">
                <w:rPr>
                  <w:rFonts w:ascii="Arial" w:eastAsia="Times New Roman" w:hAnsi="Arial" w:cs="Arial"/>
                  <w:color w:val="000000"/>
                  <w:sz w:val="16"/>
                  <w:szCs w:val="16"/>
                  <w:lang w:eastAsia="zh-CN"/>
                </w:rPr>
                <w:t>RGB, text &amp; graphics with motion, 1080p &amp; 720p</w:t>
              </w:r>
            </w:ins>
          </w:p>
        </w:tc>
        <w:tc>
          <w:tcPr>
            <w:tcW w:w="740" w:type="dxa"/>
            <w:tcBorders>
              <w:top w:val="single" w:sz="8" w:space="0" w:color="auto"/>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87" w:author="He, Yuwen" w:date="2015-02-05T17:40:00Z"/>
                <w:rFonts w:ascii="Arial" w:eastAsia="Times New Roman" w:hAnsi="Arial" w:cs="Arial"/>
                <w:color w:val="000000"/>
                <w:sz w:val="16"/>
                <w:szCs w:val="16"/>
                <w:lang w:eastAsia="zh-CN"/>
              </w:rPr>
            </w:pPr>
            <w:ins w:id="88" w:author="He, Yuwen" w:date="2015-02-05T17:40:00Z">
              <w:r w:rsidRPr="00B20E90">
                <w:rPr>
                  <w:rFonts w:ascii="Arial" w:eastAsia="Times New Roman" w:hAnsi="Arial" w:cs="Arial"/>
                  <w:color w:val="000000"/>
                  <w:sz w:val="16"/>
                  <w:szCs w:val="16"/>
                  <w:lang w:eastAsia="zh-CN"/>
                </w:rPr>
                <w:t>-2.3%</w:t>
              </w:r>
            </w:ins>
          </w:p>
        </w:tc>
        <w:tc>
          <w:tcPr>
            <w:tcW w:w="720" w:type="dxa"/>
            <w:tcBorders>
              <w:top w:val="single" w:sz="8" w:space="0" w:color="auto"/>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89" w:author="He, Yuwen" w:date="2015-02-05T17:40:00Z"/>
                <w:rFonts w:ascii="Arial" w:eastAsia="Times New Roman" w:hAnsi="Arial" w:cs="Arial"/>
                <w:sz w:val="16"/>
                <w:szCs w:val="16"/>
                <w:lang w:eastAsia="zh-CN"/>
              </w:rPr>
            </w:pPr>
            <w:ins w:id="90" w:author="He, Yuwen" w:date="2015-02-05T17:40:00Z">
              <w:r w:rsidRPr="00B20E90">
                <w:rPr>
                  <w:rFonts w:ascii="Arial" w:eastAsia="Times New Roman" w:hAnsi="Arial" w:cs="Arial"/>
                  <w:sz w:val="16"/>
                  <w:szCs w:val="16"/>
                  <w:lang w:eastAsia="zh-CN"/>
                </w:rPr>
                <w:t>-3.7%</w:t>
              </w:r>
            </w:ins>
          </w:p>
        </w:tc>
        <w:tc>
          <w:tcPr>
            <w:tcW w:w="720" w:type="dxa"/>
            <w:tcBorders>
              <w:top w:val="single" w:sz="8" w:space="0" w:color="auto"/>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91" w:author="He, Yuwen" w:date="2015-02-05T17:40:00Z"/>
                <w:rFonts w:ascii="Arial" w:eastAsia="Times New Roman" w:hAnsi="Arial" w:cs="Arial"/>
                <w:sz w:val="16"/>
                <w:szCs w:val="16"/>
                <w:lang w:eastAsia="zh-CN"/>
              </w:rPr>
            </w:pPr>
            <w:ins w:id="92" w:author="He, Yuwen" w:date="2015-02-05T17:40:00Z">
              <w:r w:rsidRPr="00B20E90">
                <w:rPr>
                  <w:rFonts w:ascii="Arial" w:eastAsia="Times New Roman" w:hAnsi="Arial" w:cs="Arial"/>
                  <w:sz w:val="16"/>
                  <w:szCs w:val="16"/>
                  <w:lang w:eastAsia="zh-CN"/>
                </w:rPr>
                <w:t>-3.5%</w:t>
              </w:r>
            </w:ins>
          </w:p>
        </w:tc>
        <w:tc>
          <w:tcPr>
            <w:tcW w:w="810" w:type="dxa"/>
            <w:tcBorders>
              <w:top w:val="single" w:sz="8" w:space="0" w:color="auto"/>
              <w:left w:val="single" w:sz="8" w:space="0" w:color="auto"/>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93" w:author="He, Yuwen" w:date="2015-02-05T17:40:00Z"/>
                <w:rFonts w:ascii="Arial" w:eastAsia="Times New Roman" w:hAnsi="Arial" w:cs="Arial"/>
                <w:sz w:val="16"/>
                <w:szCs w:val="16"/>
                <w:lang w:eastAsia="zh-CN"/>
              </w:rPr>
            </w:pPr>
            <w:ins w:id="94" w:author="He, Yuwen" w:date="2015-02-05T17:40:00Z">
              <w:r w:rsidRPr="00B20E90">
                <w:rPr>
                  <w:rFonts w:ascii="Arial" w:eastAsia="Times New Roman" w:hAnsi="Arial" w:cs="Arial"/>
                  <w:sz w:val="16"/>
                  <w:szCs w:val="16"/>
                  <w:lang w:eastAsia="zh-CN"/>
                </w:rPr>
                <w:t>-3.7%</w:t>
              </w:r>
            </w:ins>
          </w:p>
        </w:tc>
        <w:tc>
          <w:tcPr>
            <w:tcW w:w="720" w:type="dxa"/>
            <w:tcBorders>
              <w:top w:val="single" w:sz="8" w:space="0" w:color="auto"/>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95" w:author="He, Yuwen" w:date="2015-02-05T17:40:00Z"/>
                <w:rFonts w:ascii="Arial" w:eastAsia="Times New Roman" w:hAnsi="Arial" w:cs="Arial"/>
                <w:sz w:val="16"/>
                <w:szCs w:val="16"/>
                <w:lang w:eastAsia="zh-CN"/>
              </w:rPr>
            </w:pPr>
            <w:ins w:id="96" w:author="He, Yuwen" w:date="2015-02-05T17:40:00Z">
              <w:r w:rsidRPr="00B20E90">
                <w:rPr>
                  <w:rFonts w:ascii="Arial" w:eastAsia="Times New Roman" w:hAnsi="Arial" w:cs="Arial"/>
                  <w:sz w:val="16"/>
                  <w:szCs w:val="16"/>
                  <w:lang w:eastAsia="zh-CN"/>
                </w:rPr>
                <w:t>-5.6%</w:t>
              </w:r>
            </w:ins>
          </w:p>
        </w:tc>
        <w:tc>
          <w:tcPr>
            <w:tcW w:w="720" w:type="dxa"/>
            <w:tcBorders>
              <w:top w:val="single" w:sz="8" w:space="0" w:color="auto"/>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97" w:author="He, Yuwen" w:date="2015-02-05T17:40:00Z"/>
                <w:rFonts w:ascii="Arial" w:eastAsia="Times New Roman" w:hAnsi="Arial" w:cs="Arial"/>
                <w:sz w:val="16"/>
                <w:szCs w:val="16"/>
                <w:lang w:eastAsia="zh-CN"/>
              </w:rPr>
            </w:pPr>
            <w:ins w:id="98" w:author="He, Yuwen" w:date="2015-02-05T17:40:00Z">
              <w:r w:rsidRPr="00B20E90">
                <w:rPr>
                  <w:rFonts w:ascii="Arial" w:eastAsia="Times New Roman" w:hAnsi="Arial" w:cs="Arial"/>
                  <w:sz w:val="16"/>
                  <w:szCs w:val="16"/>
                  <w:lang w:eastAsia="zh-CN"/>
                </w:rPr>
                <w:t>-5.4%</w:t>
              </w:r>
            </w:ins>
          </w:p>
        </w:tc>
        <w:tc>
          <w:tcPr>
            <w:tcW w:w="720" w:type="dxa"/>
            <w:tcBorders>
              <w:top w:val="single" w:sz="8" w:space="0" w:color="auto"/>
              <w:left w:val="single" w:sz="8" w:space="0" w:color="auto"/>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99" w:author="He, Yuwen" w:date="2015-02-05T17:40:00Z"/>
                <w:rFonts w:ascii="Arial" w:eastAsia="Times New Roman" w:hAnsi="Arial" w:cs="Arial"/>
                <w:sz w:val="16"/>
                <w:szCs w:val="16"/>
                <w:lang w:eastAsia="zh-CN"/>
              </w:rPr>
            </w:pPr>
            <w:ins w:id="100" w:author="He, Yuwen" w:date="2015-02-05T17:40:00Z">
              <w:r w:rsidRPr="00B20E90">
                <w:rPr>
                  <w:rFonts w:ascii="Arial" w:eastAsia="Times New Roman" w:hAnsi="Arial" w:cs="Arial"/>
                  <w:sz w:val="16"/>
                  <w:szCs w:val="16"/>
                  <w:lang w:eastAsia="zh-CN"/>
                </w:rPr>
                <w:t>-4.0%</w:t>
              </w:r>
            </w:ins>
          </w:p>
        </w:tc>
        <w:tc>
          <w:tcPr>
            <w:tcW w:w="720" w:type="dxa"/>
            <w:tcBorders>
              <w:top w:val="single" w:sz="8" w:space="0" w:color="auto"/>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01" w:author="He, Yuwen" w:date="2015-02-05T17:40:00Z"/>
                <w:rFonts w:ascii="Arial" w:eastAsia="Times New Roman" w:hAnsi="Arial" w:cs="Arial"/>
                <w:sz w:val="16"/>
                <w:szCs w:val="16"/>
                <w:lang w:eastAsia="zh-CN"/>
              </w:rPr>
            </w:pPr>
            <w:ins w:id="102" w:author="He, Yuwen" w:date="2015-02-05T17:40:00Z">
              <w:r w:rsidRPr="00B20E90">
                <w:rPr>
                  <w:rFonts w:ascii="Arial" w:eastAsia="Times New Roman" w:hAnsi="Arial" w:cs="Arial"/>
                  <w:sz w:val="16"/>
                  <w:szCs w:val="16"/>
                  <w:lang w:eastAsia="zh-CN"/>
                </w:rPr>
                <w:t>-5.6%</w:t>
              </w:r>
            </w:ins>
          </w:p>
        </w:tc>
        <w:tc>
          <w:tcPr>
            <w:tcW w:w="720" w:type="dxa"/>
            <w:tcBorders>
              <w:top w:val="single" w:sz="8" w:space="0" w:color="auto"/>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03" w:author="He, Yuwen" w:date="2015-02-05T17:40:00Z"/>
                <w:rFonts w:ascii="Arial" w:eastAsia="Times New Roman" w:hAnsi="Arial" w:cs="Arial"/>
                <w:sz w:val="16"/>
                <w:szCs w:val="16"/>
                <w:lang w:eastAsia="zh-CN"/>
              </w:rPr>
            </w:pPr>
            <w:ins w:id="104" w:author="He, Yuwen" w:date="2015-02-05T17:40:00Z">
              <w:r w:rsidRPr="00B20E90">
                <w:rPr>
                  <w:rFonts w:ascii="Arial" w:eastAsia="Times New Roman" w:hAnsi="Arial" w:cs="Arial"/>
                  <w:sz w:val="16"/>
                  <w:szCs w:val="16"/>
                  <w:lang w:eastAsia="zh-CN"/>
                </w:rPr>
                <w:t>-5.5%</w:t>
              </w:r>
            </w:ins>
          </w:p>
        </w:tc>
      </w:tr>
      <w:tr w:rsidR="001752D8" w:rsidRPr="001752D8" w:rsidTr="00B20E90">
        <w:trPr>
          <w:trHeight w:val="300"/>
          <w:jc w:val="center"/>
          <w:ins w:id="105" w:author="He, Yuwen" w:date="2015-02-05T17:40:00Z"/>
        </w:trPr>
        <w:tc>
          <w:tcPr>
            <w:tcW w:w="4120" w:type="dxa"/>
            <w:tcBorders>
              <w:top w:val="nil"/>
              <w:left w:val="single" w:sz="8" w:space="0" w:color="auto"/>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106" w:author="He, Yuwen" w:date="2015-02-05T17:40:00Z"/>
                <w:rFonts w:ascii="Arial" w:eastAsia="Times New Roman" w:hAnsi="Arial" w:cs="Arial"/>
                <w:color w:val="000000"/>
                <w:sz w:val="16"/>
                <w:szCs w:val="16"/>
                <w:lang w:eastAsia="zh-CN"/>
              </w:rPr>
            </w:pPr>
            <w:ins w:id="107" w:author="He, Yuwen" w:date="2015-02-05T17:40:00Z">
              <w:r w:rsidRPr="00B20E90">
                <w:rPr>
                  <w:rFonts w:ascii="Arial" w:eastAsia="Times New Roman" w:hAnsi="Arial" w:cs="Arial"/>
                  <w:color w:val="000000"/>
                  <w:sz w:val="16"/>
                  <w:szCs w:val="16"/>
                  <w:lang w:eastAsia="zh-CN"/>
                </w:rPr>
                <w:t>RGB, mixed content, 1440p &amp; 1080p</w:t>
              </w:r>
            </w:ins>
          </w:p>
        </w:tc>
        <w:tc>
          <w:tcPr>
            <w:tcW w:w="74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08" w:author="He, Yuwen" w:date="2015-02-05T17:40:00Z"/>
                <w:rFonts w:ascii="Arial" w:eastAsia="Times New Roman" w:hAnsi="Arial" w:cs="Arial"/>
                <w:color w:val="000000"/>
                <w:sz w:val="16"/>
                <w:szCs w:val="16"/>
                <w:lang w:eastAsia="zh-CN"/>
              </w:rPr>
            </w:pPr>
            <w:ins w:id="109" w:author="He, Yuwen" w:date="2015-02-05T17:40:00Z">
              <w:r w:rsidRPr="00B20E90">
                <w:rPr>
                  <w:rFonts w:ascii="Arial" w:eastAsia="Times New Roman" w:hAnsi="Arial" w:cs="Arial"/>
                  <w:color w:val="000000"/>
                  <w:sz w:val="16"/>
                  <w:szCs w:val="16"/>
                  <w:lang w:eastAsia="zh-CN"/>
                </w:rPr>
                <w:t>-1.4%</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10" w:author="He, Yuwen" w:date="2015-02-05T17:40:00Z"/>
                <w:rFonts w:ascii="Arial" w:eastAsia="Times New Roman" w:hAnsi="Arial" w:cs="Arial"/>
                <w:color w:val="000000"/>
                <w:sz w:val="16"/>
                <w:szCs w:val="16"/>
                <w:lang w:eastAsia="zh-CN"/>
              </w:rPr>
            </w:pPr>
            <w:ins w:id="111" w:author="He, Yuwen" w:date="2015-02-05T17:40:00Z">
              <w:r w:rsidRPr="00B20E90">
                <w:rPr>
                  <w:rFonts w:ascii="Arial" w:eastAsia="Times New Roman" w:hAnsi="Arial" w:cs="Arial"/>
                  <w:color w:val="000000"/>
                  <w:sz w:val="16"/>
                  <w:szCs w:val="16"/>
                  <w:lang w:eastAsia="zh-CN"/>
                </w:rPr>
                <w:t>-2.2%</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12" w:author="He, Yuwen" w:date="2015-02-05T17:40:00Z"/>
                <w:rFonts w:ascii="Arial" w:eastAsia="Times New Roman" w:hAnsi="Arial" w:cs="Arial"/>
                <w:color w:val="000000"/>
                <w:sz w:val="16"/>
                <w:szCs w:val="16"/>
                <w:lang w:eastAsia="zh-CN"/>
              </w:rPr>
            </w:pPr>
            <w:ins w:id="113" w:author="He, Yuwen" w:date="2015-02-05T17:40:00Z">
              <w:r w:rsidRPr="00B20E90">
                <w:rPr>
                  <w:rFonts w:ascii="Arial" w:eastAsia="Times New Roman" w:hAnsi="Arial" w:cs="Arial"/>
                  <w:color w:val="000000"/>
                  <w:sz w:val="16"/>
                  <w:szCs w:val="16"/>
                  <w:lang w:eastAsia="zh-CN"/>
                </w:rPr>
                <w:t>-2.3%</w:t>
              </w:r>
            </w:ins>
          </w:p>
        </w:tc>
        <w:tc>
          <w:tcPr>
            <w:tcW w:w="81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14" w:author="He, Yuwen" w:date="2015-02-05T17:40:00Z"/>
                <w:rFonts w:ascii="Arial" w:eastAsia="Times New Roman" w:hAnsi="Arial" w:cs="Arial"/>
                <w:color w:val="000000"/>
                <w:sz w:val="16"/>
                <w:szCs w:val="16"/>
                <w:lang w:eastAsia="zh-CN"/>
              </w:rPr>
            </w:pPr>
            <w:ins w:id="115" w:author="He, Yuwen" w:date="2015-02-05T17:40:00Z">
              <w:r w:rsidRPr="00B20E90">
                <w:rPr>
                  <w:rFonts w:ascii="Arial" w:eastAsia="Times New Roman" w:hAnsi="Arial" w:cs="Arial"/>
                  <w:color w:val="000000"/>
                  <w:sz w:val="16"/>
                  <w:szCs w:val="16"/>
                  <w:lang w:eastAsia="zh-CN"/>
                </w:rPr>
                <w:t>-1.2%</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16" w:author="He, Yuwen" w:date="2015-02-05T17:40:00Z"/>
                <w:rFonts w:ascii="Arial" w:eastAsia="Times New Roman" w:hAnsi="Arial" w:cs="Arial"/>
                <w:color w:val="000000"/>
                <w:sz w:val="16"/>
                <w:szCs w:val="16"/>
                <w:lang w:eastAsia="zh-CN"/>
              </w:rPr>
            </w:pPr>
            <w:ins w:id="117" w:author="He, Yuwen" w:date="2015-02-05T17:40:00Z">
              <w:r w:rsidRPr="00B20E90">
                <w:rPr>
                  <w:rFonts w:ascii="Arial" w:eastAsia="Times New Roman" w:hAnsi="Arial" w:cs="Arial"/>
                  <w:color w:val="000000"/>
                  <w:sz w:val="16"/>
                  <w:szCs w:val="16"/>
                  <w:lang w:eastAsia="zh-CN"/>
                </w:rPr>
                <w:t>-2.7%</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18" w:author="He, Yuwen" w:date="2015-02-05T17:40:00Z"/>
                <w:rFonts w:ascii="Arial" w:eastAsia="Times New Roman" w:hAnsi="Arial" w:cs="Arial"/>
                <w:color w:val="000000"/>
                <w:sz w:val="16"/>
                <w:szCs w:val="16"/>
                <w:lang w:eastAsia="zh-CN"/>
              </w:rPr>
            </w:pPr>
            <w:ins w:id="119" w:author="He, Yuwen" w:date="2015-02-05T17:40:00Z">
              <w:r w:rsidRPr="00B20E90">
                <w:rPr>
                  <w:rFonts w:ascii="Arial" w:eastAsia="Times New Roman" w:hAnsi="Arial" w:cs="Arial"/>
                  <w:color w:val="000000"/>
                  <w:sz w:val="16"/>
                  <w:szCs w:val="16"/>
                  <w:lang w:eastAsia="zh-CN"/>
                </w:rPr>
                <w:t>-2.8%</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20" w:author="He, Yuwen" w:date="2015-02-05T17:40:00Z"/>
                <w:rFonts w:ascii="Arial" w:eastAsia="Times New Roman" w:hAnsi="Arial" w:cs="Arial"/>
                <w:color w:val="000000"/>
                <w:sz w:val="16"/>
                <w:szCs w:val="16"/>
                <w:lang w:eastAsia="zh-CN"/>
              </w:rPr>
            </w:pPr>
            <w:ins w:id="121" w:author="He, Yuwen" w:date="2015-02-05T17:40:00Z">
              <w:r w:rsidRPr="00B20E90">
                <w:rPr>
                  <w:rFonts w:ascii="Arial" w:eastAsia="Times New Roman" w:hAnsi="Arial" w:cs="Arial"/>
                  <w:color w:val="000000"/>
                  <w:sz w:val="16"/>
                  <w:szCs w:val="16"/>
                  <w:lang w:eastAsia="zh-CN"/>
                </w:rPr>
                <w:t>-1.7%</w:t>
              </w:r>
            </w:ins>
          </w:p>
        </w:tc>
        <w:tc>
          <w:tcPr>
            <w:tcW w:w="720" w:type="dxa"/>
            <w:tcBorders>
              <w:top w:val="nil"/>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22" w:author="He, Yuwen" w:date="2015-02-05T17:40:00Z"/>
                <w:rFonts w:ascii="Arial" w:eastAsia="Times New Roman" w:hAnsi="Arial" w:cs="Arial"/>
                <w:sz w:val="16"/>
                <w:szCs w:val="16"/>
                <w:lang w:eastAsia="zh-CN"/>
              </w:rPr>
            </w:pPr>
            <w:ins w:id="123" w:author="He, Yuwen" w:date="2015-02-05T17:40:00Z">
              <w:r w:rsidRPr="00B20E90">
                <w:rPr>
                  <w:rFonts w:ascii="Arial" w:eastAsia="Times New Roman" w:hAnsi="Arial" w:cs="Arial"/>
                  <w:sz w:val="16"/>
                  <w:szCs w:val="16"/>
                  <w:lang w:eastAsia="zh-CN"/>
                </w:rPr>
                <w:t>-3.3%</w:t>
              </w:r>
            </w:ins>
          </w:p>
        </w:tc>
        <w:tc>
          <w:tcPr>
            <w:tcW w:w="720" w:type="dxa"/>
            <w:tcBorders>
              <w:top w:val="nil"/>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24" w:author="He, Yuwen" w:date="2015-02-05T17:40:00Z"/>
                <w:rFonts w:ascii="Arial" w:eastAsia="Times New Roman" w:hAnsi="Arial" w:cs="Arial"/>
                <w:sz w:val="16"/>
                <w:szCs w:val="16"/>
                <w:lang w:eastAsia="zh-CN"/>
              </w:rPr>
            </w:pPr>
            <w:ins w:id="125" w:author="He, Yuwen" w:date="2015-02-05T17:40:00Z">
              <w:r w:rsidRPr="00B20E90">
                <w:rPr>
                  <w:rFonts w:ascii="Arial" w:eastAsia="Times New Roman" w:hAnsi="Arial" w:cs="Arial"/>
                  <w:sz w:val="16"/>
                  <w:szCs w:val="16"/>
                  <w:lang w:eastAsia="zh-CN"/>
                </w:rPr>
                <w:t>-3.5%</w:t>
              </w:r>
            </w:ins>
          </w:p>
        </w:tc>
      </w:tr>
      <w:tr w:rsidR="001752D8" w:rsidRPr="001752D8" w:rsidTr="00B20E90">
        <w:trPr>
          <w:trHeight w:val="300"/>
          <w:jc w:val="center"/>
          <w:ins w:id="126" w:author="He, Yuwen" w:date="2015-02-05T17:40:00Z"/>
        </w:trPr>
        <w:tc>
          <w:tcPr>
            <w:tcW w:w="4120" w:type="dxa"/>
            <w:tcBorders>
              <w:top w:val="nil"/>
              <w:left w:val="single" w:sz="8" w:space="0" w:color="auto"/>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127" w:author="He, Yuwen" w:date="2015-02-05T17:40:00Z"/>
                <w:rFonts w:ascii="Arial" w:eastAsia="Times New Roman" w:hAnsi="Arial" w:cs="Arial"/>
                <w:color w:val="000000"/>
                <w:sz w:val="16"/>
                <w:szCs w:val="16"/>
                <w:lang w:eastAsia="zh-CN"/>
              </w:rPr>
            </w:pPr>
            <w:ins w:id="128" w:author="He, Yuwen" w:date="2015-02-05T17:40:00Z">
              <w:r w:rsidRPr="00B20E90">
                <w:rPr>
                  <w:rFonts w:ascii="Arial" w:eastAsia="Times New Roman" w:hAnsi="Arial" w:cs="Arial"/>
                  <w:color w:val="000000"/>
                  <w:sz w:val="16"/>
                  <w:szCs w:val="16"/>
                  <w:lang w:eastAsia="zh-CN"/>
                </w:rPr>
                <w:t>RGB, Animation, 720p</w:t>
              </w:r>
            </w:ins>
          </w:p>
        </w:tc>
        <w:tc>
          <w:tcPr>
            <w:tcW w:w="74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29" w:author="He, Yuwen" w:date="2015-02-05T17:40:00Z"/>
                <w:rFonts w:ascii="Arial" w:eastAsia="Times New Roman" w:hAnsi="Arial" w:cs="Arial"/>
                <w:color w:val="000000"/>
                <w:sz w:val="16"/>
                <w:szCs w:val="16"/>
                <w:lang w:eastAsia="zh-CN"/>
              </w:rPr>
            </w:pPr>
            <w:ins w:id="130" w:author="He, Yuwen" w:date="2015-02-05T17:40:00Z">
              <w:r w:rsidRPr="00B20E90">
                <w:rPr>
                  <w:rFonts w:ascii="Arial" w:eastAsia="Times New Roman" w:hAnsi="Arial" w:cs="Arial"/>
                  <w:color w:val="000000"/>
                  <w:sz w:val="16"/>
                  <w:szCs w:val="16"/>
                  <w:lang w:eastAsia="zh-CN"/>
                </w:rPr>
                <w:t>0.0%</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31" w:author="He, Yuwen" w:date="2015-02-05T17:40:00Z"/>
                <w:rFonts w:ascii="Arial" w:eastAsia="Times New Roman" w:hAnsi="Arial" w:cs="Arial"/>
                <w:color w:val="000000"/>
                <w:sz w:val="16"/>
                <w:szCs w:val="16"/>
                <w:lang w:eastAsia="zh-CN"/>
              </w:rPr>
            </w:pPr>
            <w:ins w:id="132" w:author="He, Yuwen" w:date="2015-02-05T17:40:00Z">
              <w:r w:rsidRPr="00B20E90">
                <w:rPr>
                  <w:rFonts w:ascii="Arial" w:eastAsia="Times New Roman" w:hAnsi="Arial" w:cs="Arial"/>
                  <w:color w:val="000000"/>
                  <w:sz w:val="16"/>
                  <w:szCs w:val="16"/>
                  <w:lang w:eastAsia="zh-CN"/>
                </w:rPr>
                <w:t>0.0%</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33" w:author="He, Yuwen" w:date="2015-02-05T17:40:00Z"/>
                <w:rFonts w:ascii="Arial" w:eastAsia="Times New Roman" w:hAnsi="Arial" w:cs="Arial"/>
                <w:color w:val="000000"/>
                <w:sz w:val="16"/>
                <w:szCs w:val="16"/>
                <w:lang w:eastAsia="zh-CN"/>
              </w:rPr>
            </w:pPr>
            <w:ins w:id="134" w:author="He, Yuwen" w:date="2015-02-05T17:40:00Z">
              <w:r w:rsidRPr="00B20E90">
                <w:rPr>
                  <w:rFonts w:ascii="Arial" w:eastAsia="Times New Roman" w:hAnsi="Arial" w:cs="Arial"/>
                  <w:color w:val="000000"/>
                  <w:sz w:val="16"/>
                  <w:szCs w:val="16"/>
                  <w:lang w:eastAsia="zh-CN"/>
                </w:rPr>
                <w:t>0.0%</w:t>
              </w:r>
            </w:ins>
          </w:p>
        </w:tc>
        <w:tc>
          <w:tcPr>
            <w:tcW w:w="81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35" w:author="He, Yuwen" w:date="2015-02-05T17:40:00Z"/>
                <w:rFonts w:ascii="Arial" w:eastAsia="Times New Roman" w:hAnsi="Arial" w:cs="Arial"/>
                <w:color w:val="000000"/>
                <w:sz w:val="16"/>
                <w:szCs w:val="16"/>
                <w:lang w:eastAsia="zh-CN"/>
              </w:rPr>
            </w:pPr>
            <w:ins w:id="136" w:author="He, Yuwen" w:date="2015-02-05T17:40:00Z">
              <w:r w:rsidRPr="00B20E90">
                <w:rPr>
                  <w:rFonts w:ascii="Arial" w:eastAsia="Times New Roman" w:hAnsi="Arial" w:cs="Arial"/>
                  <w:color w:val="000000"/>
                  <w:sz w:val="16"/>
                  <w:szCs w:val="16"/>
                  <w:lang w:eastAsia="zh-CN"/>
                </w:rPr>
                <w:t>0.0%</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37" w:author="He, Yuwen" w:date="2015-02-05T17:40:00Z"/>
                <w:rFonts w:ascii="Arial" w:eastAsia="Times New Roman" w:hAnsi="Arial" w:cs="Arial"/>
                <w:color w:val="000000"/>
                <w:sz w:val="16"/>
                <w:szCs w:val="16"/>
                <w:lang w:eastAsia="zh-CN"/>
              </w:rPr>
            </w:pPr>
            <w:ins w:id="138"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39" w:author="He, Yuwen" w:date="2015-02-05T17:40:00Z"/>
                <w:rFonts w:ascii="Arial" w:eastAsia="Times New Roman" w:hAnsi="Arial" w:cs="Arial"/>
                <w:color w:val="000000"/>
                <w:sz w:val="16"/>
                <w:szCs w:val="16"/>
                <w:lang w:eastAsia="zh-CN"/>
              </w:rPr>
            </w:pPr>
            <w:ins w:id="140"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41" w:author="He, Yuwen" w:date="2015-02-05T17:40:00Z"/>
                <w:rFonts w:ascii="Arial" w:eastAsia="Times New Roman" w:hAnsi="Arial" w:cs="Arial"/>
                <w:color w:val="000000"/>
                <w:sz w:val="16"/>
                <w:szCs w:val="16"/>
                <w:lang w:eastAsia="zh-CN"/>
              </w:rPr>
            </w:pPr>
            <w:ins w:id="142"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43" w:author="He, Yuwen" w:date="2015-02-05T17:40:00Z"/>
                <w:rFonts w:ascii="Arial" w:eastAsia="Times New Roman" w:hAnsi="Arial" w:cs="Arial"/>
                <w:color w:val="000000"/>
                <w:sz w:val="16"/>
                <w:szCs w:val="16"/>
                <w:lang w:eastAsia="zh-CN"/>
              </w:rPr>
            </w:pPr>
            <w:ins w:id="144" w:author="He, Yuwen" w:date="2015-02-05T17:40:00Z">
              <w:r w:rsidRPr="00B20E90">
                <w:rPr>
                  <w:rFonts w:ascii="Arial" w:eastAsia="Times New Roman" w:hAnsi="Arial" w:cs="Arial"/>
                  <w:color w:val="000000"/>
                  <w:sz w:val="16"/>
                  <w:szCs w:val="16"/>
                  <w:lang w:eastAsia="zh-CN"/>
                </w:rPr>
                <w:t>-0.4%</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45" w:author="He, Yuwen" w:date="2015-02-05T17:40:00Z"/>
                <w:rFonts w:ascii="Arial" w:eastAsia="Times New Roman" w:hAnsi="Arial" w:cs="Arial"/>
                <w:color w:val="000000"/>
                <w:sz w:val="16"/>
                <w:szCs w:val="16"/>
                <w:lang w:eastAsia="zh-CN"/>
              </w:rPr>
            </w:pPr>
            <w:ins w:id="146" w:author="He, Yuwen" w:date="2015-02-05T17:40:00Z">
              <w:r w:rsidRPr="00B20E90">
                <w:rPr>
                  <w:rFonts w:ascii="Arial" w:eastAsia="Times New Roman" w:hAnsi="Arial" w:cs="Arial"/>
                  <w:color w:val="000000"/>
                  <w:sz w:val="16"/>
                  <w:szCs w:val="16"/>
                  <w:lang w:eastAsia="zh-CN"/>
                </w:rPr>
                <w:t>-0.4%</w:t>
              </w:r>
            </w:ins>
          </w:p>
        </w:tc>
      </w:tr>
      <w:tr w:rsidR="001752D8" w:rsidRPr="001752D8" w:rsidTr="00B20E90">
        <w:trPr>
          <w:trHeight w:val="300"/>
          <w:jc w:val="center"/>
          <w:ins w:id="147" w:author="He, Yuwen" w:date="2015-02-05T17:40:00Z"/>
        </w:trPr>
        <w:tc>
          <w:tcPr>
            <w:tcW w:w="4120" w:type="dxa"/>
            <w:tcBorders>
              <w:top w:val="nil"/>
              <w:left w:val="single" w:sz="8" w:space="0" w:color="auto"/>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148" w:author="He, Yuwen" w:date="2015-02-05T17:40:00Z"/>
                <w:rFonts w:ascii="Arial" w:eastAsia="Times New Roman" w:hAnsi="Arial" w:cs="Arial"/>
                <w:color w:val="000000"/>
                <w:sz w:val="16"/>
                <w:szCs w:val="16"/>
                <w:lang w:eastAsia="zh-CN"/>
              </w:rPr>
            </w:pPr>
            <w:ins w:id="149" w:author="He, Yuwen" w:date="2015-02-05T17:40:00Z">
              <w:r w:rsidRPr="00B20E90">
                <w:rPr>
                  <w:rFonts w:ascii="Arial" w:eastAsia="Times New Roman" w:hAnsi="Arial" w:cs="Arial"/>
                  <w:color w:val="000000"/>
                  <w:sz w:val="16"/>
                  <w:szCs w:val="16"/>
                  <w:lang w:eastAsia="zh-CN"/>
                </w:rPr>
                <w:t>RGB, camera captured, 1080p</w:t>
              </w:r>
            </w:ins>
          </w:p>
        </w:tc>
        <w:tc>
          <w:tcPr>
            <w:tcW w:w="74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50" w:author="He, Yuwen" w:date="2015-02-05T17:40:00Z"/>
                <w:rFonts w:ascii="Arial" w:eastAsia="Times New Roman" w:hAnsi="Arial" w:cs="Arial"/>
                <w:color w:val="000000"/>
                <w:sz w:val="16"/>
                <w:szCs w:val="16"/>
                <w:lang w:eastAsia="zh-CN"/>
              </w:rPr>
            </w:pPr>
            <w:ins w:id="151" w:author="He, Yuwen" w:date="2015-02-05T17:40:00Z">
              <w:r w:rsidRPr="00B20E90">
                <w:rPr>
                  <w:rFonts w:ascii="Arial" w:eastAsia="Times New Roman" w:hAnsi="Arial" w:cs="Arial"/>
                  <w:color w:val="000000"/>
                  <w:sz w:val="16"/>
                  <w:szCs w:val="16"/>
                  <w:lang w:eastAsia="zh-CN"/>
                </w:rPr>
                <w:t>0.0%</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52" w:author="He, Yuwen" w:date="2015-02-05T17:40:00Z"/>
                <w:rFonts w:ascii="Arial" w:eastAsia="Times New Roman" w:hAnsi="Arial" w:cs="Arial"/>
                <w:color w:val="000000"/>
                <w:sz w:val="16"/>
                <w:szCs w:val="16"/>
                <w:lang w:eastAsia="zh-CN"/>
              </w:rPr>
            </w:pPr>
            <w:ins w:id="153" w:author="He, Yuwen" w:date="2015-02-05T17:40:00Z">
              <w:r w:rsidRPr="00B20E90">
                <w:rPr>
                  <w:rFonts w:ascii="Arial" w:eastAsia="Times New Roman" w:hAnsi="Arial" w:cs="Arial"/>
                  <w:color w:val="000000"/>
                  <w:sz w:val="16"/>
                  <w:szCs w:val="16"/>
                  <w:lang w:eastAsia="zh-CN"/>
                </w:rPr>
                <w:t>0.0%</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54" w:author="He, Yuwen" w:date="2015-02-05T17:40:00Z"/>
                <w:rFonts w:ascii="Arial" w:eastAsia="Times New Roman" w:hAnsi="Arial" w:cs="Arial"/>
                <w:color w:val="000000"/>
                <w:sz w:val="16"/>
                <w:szCs w:val="16"/>
                <w:lang w:eastAsia="zh-CN"/>
              </w:rPr>
            </w:pPr>
            <w:ins w:id="155" w:author="He, Yuwen" w:date="2015-02-05T17:40:00Z">
              <w:r w:rsidRPr="00B20E90">
                <w:rPr>
                  <w:rFonts w:ascii="Arial" w:eastAsia="Times New Roman" w:hAnsi="Arial" w:cs="Arial"/>
                  <w:color w:val="000000"/>
                  <w:sz w:val="16"/>
                  <w:szCs w:val="16"/>
                  <w:lang w:eastAsia="zh-CN"/>
                </w:rPr>
                <w:t>0.1%</w:t>
              </w:r>
            </w:ins>
          </w:p>
        </w:tc>
        <w:tc>
          <w:tcPr>
            <w:tcW w:w="81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56" w:author="He, Yuwen" w:date="2015-02-05T17:40:00Z"/>
                <w:rFonts w:ascii="Arial" w:eastAsia="Times New Roman" w:hAnsi="Arial" w:cs="Arial"/>
                <w:color w:val="000000"/>
                <w:sz w:val="16"/>
                <w:szCs w:val="16"/>
                <w:lang w:eastAsia="zh-CN"/>
              </w:rPr>
            </w:pPr>
            <w:ins w:id="157"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58" w:author="He, Yuwen" w:date="2015-02-05T17:40:00Z"/>
                <w:rFonts w:ascii="Arial" w:eastAsia="Times New Roman" w:hAnsi="Arial" w:cs="Arial"/>
                <w:color w:val="000000"/>
                <w:sz w:val="16"/>
                <w:szCs w:val="16"/>
                <w:lang w:eastAsia="zh-CN"/>
              </w:rPr>
            </w:pPr>
            <w:ins w:id="159"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60" w:author="He, Yuwen" w:date="2015-02-05T17:40:00Z"/>
                <w:rFonts w:ascii="Arial" w:eastAsia="Times New Roman" w:hAnsi="Arial" w:cs="Arial"/>
                <w:color w:val="000000"/>
                <w:sz w:val="16"/>
                <w:szCs w:val="16"/>
                <w:lang w:eastAsia="zh-CN"/>
              </w:rPr>
            </w:pPr>
            <w:ins w:id="161" w:author="He, Yuwen" w:date="2015-02-05T17:40:00Z">
              <w:r w:rsidRPr="00B20E90">
                <w:rPr>
                  <w:rFonts w:ascii="Arial" w:eastAsia="Times New Roman" w:hAnsi="Arial" w:cs="Arial"/>
                  <w:color w:val="000000"/>
                  <w:sz w:val="16"/>
                  <w:szCs w:val="16"/>
                  <w:lang w:eastAsia="zh-CN"/>
                </w:rPr>
                <w:t>-0.3%</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62" w:author="He, Yuwen" w:date="2015-02-05T17:40:00Z"/>
                <w:rFonts w:ascii="Arial" w:eastAsia="Times New Roman" w:hAnsi="Arial" w:cs="Arial"/>
                <w:color w:val="000000"/>
                <w:sz w:val="16"/>
                <w:szCs w:val="16"/>
                <w:lang w:eastAsia="zh-CN"/>
              </w:rPr>
            </w:pPr>
            <w:ins w:id="163" w:author="He, Yuwen" w:date="2015-02-05T17:40:00Z">
              <w:r w:rsidRPr="00B20E90">
                <w:rPr>
                  <w:rFonts w:ascii="Arial" w:eastAsia="Times New Roman" w:hAnsi="Arial" w:cs="Arial"/>
                  <w:color w:val="000000"/>
                  <w:sz w:val="16"/>
                  <w:szCs w:val="16"/>
                  <w:lang w:eastAsia="zh-CN"/>
                </w:rPr>
                <w:t>0.0%</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64" w:author="He, Yuwen" w:date="2015-02-05T17:40:00Z"/>
                <w:rFonts w:ascii="Arial" w:eastAsia="Times New Roman" w:hAnsi="Arial" w:cs="Arial"/>
                <w:color w:val="000000"/>
                <w:sz w:val="16"/>
                <w:szCs w:val="16"/>
                <w:lang w:eastAsia="zh-CN"/>
              </w:rPr>
            </w:pPr>
            <w:ins w:id="165" w:author="He, Yuwen" w:date="2015-02-05T17:40:00Z">
              <w:r w:rsidRPr="00B20E90">
                <w:rPr>
                  <w:rFonts w:ascii="Arial" w:eastAsia="Times New Roman" w:hAnsi="Arial" w:cs="Arial"/>
                  <w:color w:val="000000"/>
                  <w:sz w:val="16"/>
                  <w:szCs w:val="16"/>
                  <w:lang w:eastAsia="zh-CN"/>
                </w:rPr>
                <w:t>0.0%</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66" w:author="He, Yuwen" w:date="2015-02-05T17:40:00Z"/>
                <w:rFonts w:ascii="Arial" w:eastAsia="Times New Roman" w:hAnsi="Arial" w:cs="Arial"/>
                <w:color w:val="000000"/>
                <w:sz w:val="16"/>
                <w:szCs w:val="16"/>
                <w:lang w:eastAsia="zh-CN"/>
              </w:rPr>
            </w:pPr>
            <w:ins w:id="167" w:author="He, Yuwen" w:date="2015-02-05T17:40:00Z">
              <w:r w:rsidRPr="00B20E90">
                <w:rPr>
                  <w:rFonts w:ascii="Arial" w:eastAsia="Times New Roman" w:hAnsi="Arial" w:cs="Arial"/>
                  <w:color w:val="000000"/>
                  <w:sz w:val="16"/>
                  <w:szCs w:val="16"/>
                  <w:lang w:eastAsia="zh-CN"/>
                </w:rPr>
                <w:t>0.0%</w:t>
              </w:r>
            </w:ins>
          </w:p>
        </w:tc>
      </w:tr>
      <w:tr w:rsidR="00B20E90" w:rsidRPr="001752D8" w:rsidTr="001752D8">
        <w:trPr>
          <w:trHeight w:val="300"/>
          <w:jc w:val="center"/>
          <w:ins w:id="168" w:author="He, Yuwen" w:date="2015-02-05T17:40:00Z"/>
        </w:trPr>
        <w:tc>
          <w:tcPr>
            <w:tcW w:w="4120" w:type="dxa"/>
            <w:tcBorders>
              <w:top w:val="nil"/>
              <w:left w:val="single" w:sz="8" w:space="0" w:color="auto"/>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169" w:author="He, Yuwen" w:date="2015-02-05T17:40:00Z"/>
                <w:rFonts w:ascii="Arial" w:eastAsia="Times New Roman" w:hAnsi="Arial" w:cs="Arial"/>
                <w:color w:val="000000"/>
                <w:sz w:val="16"/>
                <w:szCs w:val="16"/>
                <w:lang w:eastAsia="zh-CN"/>
              </w:rPr>
            </w:pPr>
            <w:ins w:id="170" w:author="He, Yuwen" w:date="2015-02-05T17:40:00Z">
              <w:r w:rsidRPr="00B20E90">
                <w:rPr>
                  <w:rFonts w:ascii="Arial" w:eastAsia="Times New Roman" w:hAnsi="Arial" w:cs="Arial"/>
                  <w:color w:val="000000"/>
                  <w:sz w:val="16"/>
                  <w:szCs w:val="16"/>
                  <w:lang w:eastAsia="zh-CN"/>
                </w:rPr>
                <w:lastRenderedPageBreak/>
                <w:t>YUV, text &amp; graphics with motion, 1080p &amp; 720p</w:t>
              </w:r>
            </w:ins>
          </w:p>
        </w:tc>
        <w:tc>
          <w:tcPr>
            <w:tcW w:w="74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71" w:author="He, Yuwen" w:date="2015-02-05T17:40:00Z"/>
                <w:rFonts w:ascii="Arial" w:eastAsia="Times New Roman" w:hAnsi="Arial" w:cs="Arial"/>
                <w:color w:val="000000"/>
                <w:sz w:val="16"/>
                <w:szCs w:val="16"/>
                <w:lang w:eastAsia="zh-CN"/>
              </w:rPr>
            </w:pPr>
            <w:ins w:id="172" w:author="He, Yuwen" w:date="2015-02-05T17:40:00Z">
              <w:r w:rsidRPr="00B20E90">
                <w:rPr>
                  <w:rFonts w:ascii="Arial" w:eastAsia="Times New Roman" w:hAnsi="Arial" w:cs="Arial"/>
                  <w:color w:val="000000"/>
                  <w:sz w:val="16"/>
                  <w:szCs w:val="16"/>
                  <w:lang w:eastAsia="zh-CN"/>
                </w:rPr>
                <w:t>-2.3%</w:t>
              </w:r>
            </w:ins>
          </w:p>
        </w:tc>
        <w:tc>
          <w:tcPr>
            <w:tcW w:w="720" w:type="dxa"/>
            <w:tcBorders>
              <w:top w:val="nil"/>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73" w:author="He, Yuwen" w:date="2015-02-05T17:40:00Z"/>
                <w:rFonts w:ascii="Arial" w:eastAsia="Times New Roman" w:hAnsi="Arial" w:cs="Arial"/>
                <w:sz w:val="16"/>
                <w:szCs w:val="16"/>
                <w:lang w:eastAsia="zh-CN"/>
              </w:rPr>
            </w:pPr>
            <w:ins w:id="174" w:author="He, Yuwen" w:date="2015-02-05T17:40:00Z">
              <w:r w:rsidRPr="00B20E90">
                <w:rPr>
                  <w:rFonts w:ascii="Arial" w:eastAsia="Times New Roman" w:hAnsi="Arial" w:cs="Arial"/>
                  <w:sz w:val="16"/>
                  <w:szCs w:val="16"/>
                  <w:lang w:eastAsia="zh-CN"/>
                </w:rPr>
                <w:t>-3.6%</w:t>
              </w:r>
            </w:ins>
          </w:p>
        </w:tc>
        <w:tc>
          <w:tcPr>
            <w:tcW w:w="720" w:type="dxa"/>
            <w:tcBorders>
              <w:top w:val="nil"/>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75" w:author="He, Yuwen" w:date="2015-02-05T17:40:00Z"/>
                <w:rFonts w:ascii="Arial" w:eastAsia="Times New Roman" w:hAnsi="Arial" w:cs="Arial"/>
                <w:sz w:val="16"/>
                <w:szCs w:val="16"/>
                <w:lang w:eastAsia="zh-CN"/>
              </w:rPr>
            </w:pPr>
            <w:ins w:id="176" w:author="He, Yuwen" w:date="2015-02-05T17:40:00Z">
              <w:r w:rsidRPr="00B20E90">
                <w:rPr>
                  <w:rFonts w:ascii="Arial" w:eastAsia="Times New Roman" w:hAnsi="Arial" w:cs="Arial"/>
                  <w:sz w:val="16"/>
                  <w:szCs w:val="16"/>
                  <w:lang w:eastAsia="zh-CN"/>
                </w:rPr>
                <w:t>-3.5%</w:t>
              </w:r>
            </w:ins>
          </w:p>
        </w:tc>
        <w:tc>
          <w:tcPr>
            <w:tcW w:w="810" w:type="dxa"/>
            <w:tcBorders>
              <w:top w:val="nil"/>
              <w:left w:val="single" w:sz="8" w:space="0" w:color="auto"/>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77" w:author="He, Yuwen" w:date="2015-02-05T17:40:00Z"/>
                <w:rFonts w:ascii="Arial" w:eastAsia="Times New Roman" w:hAnsi="Arial" w:cs="Arial"/>
                <w:sz w:val="16"/>
                <w:szCs w:val="16"/>
                <w:lang w:eastAsia="zh-CN"/>
              </w:rPr>
            </w:pPr>
            <w:ins w:id="178" w:author="He, Yuwen" w:date="2015-02-05T17:40:00Z">
              <w:r w:rsidRPr="00B20E90">
                <w:rPr>
                  <w:rFonts w:ascii="Arial" w:eastAsia="Times New Roman" w:hAnsi="Arial" w:cs="Arial"/>
                  <w:sz w:val="16"/>
                  <w:szCs w:val="16"/>
                  <w:lang w:eastAsia="zh-CN"/>
                </w:rPr>
                <w:t>-3.7%</w:t>
              </w:r>
            </w:ins>
          </w:p>
        </w:tc>
        <w:tc>
          <w:tcPr>
            <w:tcW w:w="720" w:type="dxa"/>
            <w:tcBorders>
              <w:top w:val="nil"/>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79" w:author="He, Yuwen" w:date="2015-02-05T17:40:00Z"/>
                <w:rFonts w:ascii="Arial" w:eastAsia="Times New Roman" w:hAnsi="Arial" w:cs="Arial"/>
                <w:sz w:val="16"/>
                <w:szCs w:val="16"/>
                <w:lang w:eastAsia="zh-CN"/>
              </w:rPr>
            </w:pPr>
            <w:ins w:id="180" w:author="He, Yuwen" w:date="2015-02-05T17:40:00Z">
              <w:r w:rsidRPr="00B20E90">
                <w:rPr>
                  <w:rFonts w:ascii="Arial" w:eastAsia="Times New Roman" w:hAnsi="Arial" w:cs="Arial"/>
                  <w:sz w:val="16"/>
                  <w:szCs w:val="16"/>
                  <w:lang w:eastAsia="zh-CN"/>
                </w:rPr>
                <w:t>-5.4%</w:t>
              </w:r>
            </w:ins>
          </w:p>
        </w:tc>
        <w:tc>
          <w:tcPr>
            <w:tcW w:w="720" w:type="dxa"/>
            <w:tcBorders>
              <w:top w:val="nil"/>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81" w:author="He, Yuwen" w:date="2015-02-05T17:40:00Z"/>
                <w:rFonts w:ascii="Arial" w:eastAsia="Times New Roman" w:hAnsi="Arial" w:cs="Arial"/>
                <w:sz w:val="16"/>
                <w:szCs w:val="16"/>
                <w:lang w:eastAsia="zh-CN"/>
              </w:rPr>
            </w:pPr>
            <w:ins w:id="182" w:author="He, Yuwen" w:date="2015-02-05T17:40:00Z">
              <w:r w:rsidRPr="00B20E90">
                <w:rPr>
                  <w:rFonts w:ascii="Arial" w:eastAsia="Times New Roman" w:hAnsi="Arial" w:cs="Arial"/>
                  <w:sz w:val="16"/>
                  <w:szCs w:val="16"/>
                  <w:lang w:eastAsia="zh-CN"/>
                </w:rPr>
                <w:t>-5.6%</w:t>
              </w:r>
            </w:ins>
          </w:p>
        </w:tc>
        <w:tc>
          <w:tcPr>
            <w:tcW w:w="720" w:type="dxa"/>
            <w:tcBorders>
              <w:top w:val="nil"/>
              <w:left w:val="single" w:sz="8" w:space="0" w:color="auto"/>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83" w:author="He, Yuwen" w:date="2015-02-05T17:40:00Z"/>
                <w:rFonts w:ascii="Arial" w:eastAsia="Times New Roman" w:hAnsi="Arial" w:cs="Arial"/>
                <w:sz w:val="16"/>
                <w:szCs w:val="16"/>
                <w:lang w:eastAsia="zh-CN"/>
              </w:rPr>
            </w:pPr>
            <w:ins w:id="184" w:author="He, Yuwen" w:date="2015-02-05T17:40:00Z">
              <w:r w:rsidRPr="00B20E90">
                <w:rPr>
                  <w:rFonts w:ascii="Arial" w:eastAsia="Times New Roman" w:hAnsi="Arial" w:cs="Arial"/>
                  <w:sz w:val="16"/>
                  <w:szCs w:val="16"/>
                  <w:lang w:eastAsia="zh-CN"/>
                </w:rPr>
                <w:t>-4.2%</w:t>
              </w:r>
            </w:ins>
          </w:p>
        </w:tc>
        <w:tc>
          <w:tcPr>
            <w:tcW w:w="720" w:type="dxa"/>
            <w:tcBorders>
              <w:top w:val="nil"/>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85" w:author="He, Yuwen" w:date="2015-02-05T17:40:00Z"/>
                <w:rFonts w:ascii="Arial" w:eastAsia="Times New Roman" w:hAnsi="Arial" w:cs="Arial"/>
                <w:sz w:val="16"/>
                <w:szCs w:val="16"/>
                <w:lang w:eastAsia="zh-CN"/>
              </w:rPr>
            </w:pPr>
            <w:ins w:id="186" w:author="He, Yuwen" w:date="2015-02-05T17:40:00Z">
              <w:r w:rsidRPr="00B20E90">
                <w:rPr>
                  <w:rFonts w:ascii="Arial" w:eastAsia="Times New Roman" w:hAnsi="Arial" w:cs="Arial"/>
                  <w:sz w:val="16"/>
                  <w:szCs w:val="16"/>
                  <w:lang w:eastAsia="zh-CN"/>
                </w:rPr>
                <w:t>-5.7%</w:t>
              </w:r>
            </w:ins>
          </w:p>
        </w:tc>
        <w:tc>
          <w:tcPr>
            <w:tcW w:w="720" w:type="dxa"/>
            <w:tcBorders>
              <w:top w:val="nil"/>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87" w:author="He, Yuwen" w:date="2015-02-05T17:40:00Z"/>
                <w:rFonts w:ascii="Arial" w:eastAsia="Times New Roman" w:hAnsi="Arial" w:cs="Arial"/>
                <w:sz w:val="16"/>
                <w:szCs w:val="16"/>
                <w:lang w:eastAsia="zh-CN"/>
              </w:rPr>
            </w:pPr>
            <w:ins w:id="188" w:author="He, Yuwen" w:date="2015-02-05T17:40:00Z">
              <w:r w:rsidRPr="00B20E90">
                <w:rPr>
                  <w:rFonts w:ascii="Arial" w:eastAsia="Times New Roman" w:hAnsi="Arial" w:cs="Arial"/>
                  <w:sz w:val="16"/>
                  <w:szCs w:val="16"/>
                  <w:lang w:eastAsia="zh-CN"/>
                </w:rPr>
                <w:t>-6.0%</w:t>
              </w:r>
            </w:ins>
          </w:p>
        </w:tc>
      </w:tr>
      <w:tr w:rsidR="001752D8" w:rsidRPr="001752D8" w:rsidTr="00B20E90">
        <w:trPr>
          <w:trHeight w:val="300"/>
          <w:jc w:val="center"/>
          <w:ins w:id="189" w:author="He, Yuwen" w:date="2015-02-05T17:40:00Z"/>
        </w:trPr>
        <w:tc>
          <w:tcPr>
            <w:tcW w:w="4120" w:type="dxa"/>
            <w:tcBorders>
              <w:top w:val="nil"/>
              <w:left w:val="single" w:sz="8" w:space="0" w:color="auto"/>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190" w:author="He, Yuwen" w:date="2015-02-05T17:40:00Z"/>
                <w:rFonts w:ascii="Arial" w:eastAsia="Times New Roman" w:hAnsi="Arial" w:cs="Arial"/>
                <w:color w:val="000000"/>
                <w:sz w:val="16"/>
                <w:szCs w:val="16"/>
                <w:lang w:eastAsia="zh-CN"/>
              </w:rPr>
            </w:pPr>
            <w:ins w:id="191" w:author="He, Yuwen" w:date="2015-02-05T17:40:00Z">
              <w:r w:rsidRPr="00B20E90">
                <w:rPr>
                  <w:rFonts w:ascii="Arial" w:eastAsia="Times New Roman" w:hAnsi="Arial" w:cs="Arial"/>
                  <w:color w:val="000000"/>
                  <w:sz w:val="16"/>
                  <w:szCs w:val="16"/>
                  <w:lang w:eastAsia="zh-CN"/>
                </w:rPr>
                <w:t>YUV, mixed content, 1440p &amp; 1080p</w:t>
              </w:r>
            </w:ins>
          </w:p>
        </w:tc>
        <w:tc>
          <w:tcPr>
            <w:tcW w:w="74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92" w:author="He, Yuwen" w:date="2015-02-05T17:40:00Z"/>
                <w:rFonts w:ascii="Arial" w:eastAsia="Times New Roman" w:hAnsi="Arial" w:cs="Arial"/>
                <w:color w:val="000000"/>
                <w:sz w:val="16"/>
                <w:szCs w:val="16"/>
                <w:lang w:eastAsia="zh-CN"/>
              </w:rPr>
            </w:pPr>
            <w:ins w:id="193" w:author="He, Yuwen" w:date="2015-02-05T17:40:00Z">
              <w:r w:rsidRPr="00B20E90">
                <w:rPr>
                  <w:rFonts w:ascii="Arial" w:eastAsia="Times New Roman" w:hAnsi="Arial" w:cs="Arial"/>
                  <w:color w:val="000000"/>
                  <w:sz w:val="16"/>
                  <w:szCs w:val="16"/>
                  <w:lang w:eastAsia="zh-CN"/>
                </w:rPr>
                <w:t>-1.4%</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94" w:author="He, Yuwen" w:date="2015-02-05T17:40:00Z"/>
                <w:rFonts w:ascii="Arial" w:eastAsia="Times New Roman" w:hAnsi="Arial" w:cs="Arial"/>
                <w:color w:val="000000"/>
                <w:sz w:val="16"/>
                <w:szCs w:val="16"/>
                <w:lang w:eastAsia="zh-CN"/>
              </w:rPr>
            </w:pPr>
            <w:ins w:id="195" w:author="He, Yuwen" w:date="2015-02-05T17:40:00Z">
              <w:r w:rsidRPr="00B20E90">
                <w:rPr>
                  <w:rFonts w:ascii="Arial" w:eastAsia="Times New Roman" w:hAnsi="Arial" w:cs="Arial"/>
                  <w:color w:val="000000"/>
                  <w:sz w:val="16"/>
                  <w:szCs w:val="16"/>
                  <w:lang w:eastAsia="zh-CN"/>
                </w:rPr>
                <w:t>-2.4%</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96" w:author="He, Yuwen" w:date="2015-02-05T17:40:00Z"/>
                <w:rFonts w:ascii="Arial" w:eastAsia="Times New Roman" w:hAnsi="Arial" w:cs="Arial"/>
                <w:color w:val="000000"/>
                <w:sz w:val="16"/>
                <w:szCs w:val="16"/>
                <w:lang w:eastAsia="zh-CN"/>
              </w:rPr>
            </w:pPr>
            <w:ins w:id="197" w:author="He, Yuwen" w:date="2015-02-05T17:40:00Z">
              <w:r w:rsidRPr="00B20E90">
                <w:rPr>
                  <w:rFonts w:ascii="Arial" w:eastAsia="Times New Roman" w:hAnsi="Arial" w:cs="Arial"/>
                  <w:color w:val="000000"/>
                  <w:sz w:val="16"/>
                  <w:szCs w:val="16"/>
                  <w:lang w:eastAsia="zh-CN"/>
                </w:rPr>
                <w:t>-2.5%</w:t>
              </w:r>
            </w:ins>
          </w:p>
        </w:tc>
        <w:tc>
          <w:tcPr>
            <w:tcW w:w="81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198" w:author="He, Yuwen" w:date="2015-02-05T17:40:00Z"/>
                <w:rFonts w:ascii="Arial" w:eastAsia="Times New Roman" w:hAnsi="Arial" w:cs="Arial"/>
                <w:color w:val="000000"/>
                <w:sz w:val="16"/>
                <w:szCs w:val="16"/>
                <w:lang w:eastAsia="zh-CN"/>
              </w:rPr>
            </w:pPr>
            <w:ins w:id="199" w:author="He, Yuwen" w:date="2015-02-05T17:40:00Z">
              <w:r w:rsidRPr="00B20E90">
                <w:rPr>
                  <w:rFonts w:ascii="Arial" w:eastAsia="Times New Roman" w:hAnsi="Arial" w:cs="Arial"/>
                  <w:color w:val="000000"/>
                  <w:sz w:val="16"/>
                  <w:szCs w:val="16"/>
                  <w:lang w:eastAsia="zh-CN"/>
                </w:rPr>
                <w:t>-1.5%</w:t>
              </w:r>
            </w:ins>
          </w:p>
        </w:tc>
        <w:tc>
          <w:tcPr>
            <w:tcW w:w="720" w:type="dxa"/>
            <w:tcBorders>
              <w:top w:val="nil"/>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00" w:author="He, Yuwen" w:date="2015-02-05T17:40:00Z"/>
                <w:rFonts w:ascii="Arial" w:eastAsia="Times New Roman" w:hAnsi="Arial" w:cs="Arial"/>
                <w:sz w:val="16"/>
                <w:szCs w:val="16"/>
                <w:lang w:eastAsia="zh-CN"/>
              </w:rPr>
            </w:pPr>
            <w:ins w:id="201" w:author="He, Yuwen" w:date="2015-02-05T17:40:00Z">
              <w:r w:rsidRPr="00B20E90">
                <w:rPr>
                  <w:rFonts w:ascii="Arial" w:eastAsia="Times New Roman" w:hAnsi="Arial" w:cs="Arial"/>
                  <w:sz w:val="16"/>
                  <w:szCs w:val="16"/>
                  <w:lang w:eastAsia="zh-CN"/>
                </w:rPr>
                <w:t>-3.4%</w:t>
              </w:r>
            </w:ins>
          </w:p>
        </w:tc>
        <w:tc>
          <w:tcPr>
            <w:tcW w:w="720" w:type="dxa"/>
            <w:tcBorders>
              <w:top w:val="nil"/>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02" w:author="He, Yuwen" w:date="2015-02-05T17:40:00Z"/>
                <w:rFonts w:ascii="Arial" w:eastAsia="Times New Roman" w:hAnsi="Arial" w:cs="Arial"/>
                <w:sz w:val="16"/>
                <w:szCs w:val="16"/>
                <w:lang w:eastAsia="zh-CN"/>
              </w:rPr>
            </w:pPr>
            <w:ins w:id="203" w:author="He, Yuwen" w:date="2015-02-05T17:40:00Z">
              <w:r w:rsidRPr="00B20E90">
                <w:rPr>
                  <w:rFonts w:ascii="Arial" w:eastAsia="Times New Roman" w:hAnsi="Arial" w:cs="Arial"/>
                  <w:sz w:val="16"/>
                  <w:szCs w:val="16"/>
                  <w:lang w:eastAsia="zh-CN"/>
                </w:rPr>
                <w:t>-3.5%</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04" w:author="He, Yuwen" w:date="2015-02-05T17:40:00Z"/>
                <w:rFonts w:ascii="Arial" w:eastAsia="Times New Roman" w:hAnsi="Arial" w:cs="Arial"/>
                <w:color w:val="000000"/>
                <w:sz w:val="16"/>
                <w:szCs w:val="16"/>
                <w:lang w:eastAsia="zh-CN"/>
              </w:rPr>
            </w:pPr>
            <w:ins w:id="205" w:author="He, Yuwen" w:date="2015-02-05T17:40:00Z">
              <w:r w:rsidRPr="00B20E90">
                <w:rPr>
                  <w:rFonts w:ascii="Arial" w:eastAsia="Times New Roman" w:hAnsi="Arial" w:cs="Arial"/>
                  <w:color w:val="000000"/>
                  <w:sz w:val="16"/>
                  <w:szCs w:val="16"/>
                  <w:lang w:eastAsia="zh-CN"/>
                </w:rPr>
                <w:t>-2.1%</w:t>
              </w:r>
            </w:ins>
          </w:p>
        </w:tc>
        <w:tc>
          <w:tcPr>
            <w:tcW w:w="720" w:type="dxa"/>
            <w:tcBorders>
              <w:top w:val="nil"/>
              <w:left w:val="nil"/>
              <w:bottom w:val="nil"/>
              <w:right w:val="nil"/>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06" w:author="He, Yuwen" w:date="2015-02-05T17:40:00Z"/>
                <w:rFonts w:ascii="Arial" w:eastAsia="Times New Roman" w:hAnsi="Arial" w:cs="Arial"/>
                <w:sz w:val="16"/>
                <w:szCs w:val="16"/>
                <w:lang w:eastAsia="zh-CN"/>
              </w:rPr>
            </w:pPr>
            <w:ins w:id="207" w:author="He, Yuwen" w:date="2015-02-05T17:40:00Z">
              <w:r w:rsidRPr="00B20E90">
                <w:rPr>
                  <w:rFonts w:ascii="Arial" w:eastAsia="Times New Roman" w:hAnsi="Arial" w:cs="Arial"/>
                  <w:sz w:val="16"/>
                  <w:szCs w:val="16"/>
                  <w:lang w:eastAsia="zh-CN"/>
                </w:rPr>
                <w:t>-4.5%</w:t>
              </w:r>
            </w:ins>
          </w:p>
        </w:tc>
        <w:tc>
          <w:tcPr>
            <w:tcW w:w="720" w:type="dxa"/>
            <w:tcBorders>
              <w:top w:val="nil"/>
              <w:left w:val="nil"/>
              <w:bottom w:val="nil"/>
              <w:right w:val="single" w:sz="8" w:space="0" w:color="auto"/>
            </w:tcBorders>
            <w:shd w:val="clear" w:color="000000" w:fill="CCFFCC"/>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08" w:author="He, Yuwen" w:date="2015-02-05T17:40:00Z"/>
                <w:rFonts w:ascii="Arial" w:eastAsia="Times New Roman" w:hAnsi="Arial" w:cs="Arial"/>
                <w:sz w:val="16"/>
                <w:szCs w:val="16"/>
                <w:lang w:eastAsia="zh-CN"/>
              </w:rPr>
            </w:pPr>
            <w:ins w:id="209" w:author="He, Yuwen" w:date="2015-02-05T17:40:00Z">
              <w:r w:rsidRPr="00B20E90">
                <w:rPr>
                  <w:rFonts w:ascii="Arial" w:eastAsia="Times New Roman" w:hAnsi="Arial" w:cs="Arial"/>
                  <w:sz w:val="16"/>
                  <w:szCs w:val="16"/>
                  <w:lang w:eastAsia="zh-CN"/>
                </w:rPr>
                <w:t>-5.1%</w:t>
              </w:r>
            </w:ins>
          </w:p>
        </w:tc>
      </w:tr>
      <w:tr w:rsidR="001752D8" w:rsidRPr="001752D8" w:rsidTr="00B20E90">
        <w:trPr>
          <w:trHeight w:val="300"/>
          <w:jc w:val="center"/>
          <w:ins w:id="210" w:author="He, Yuwen" w:date="2015-02-05T17:40:00Z"/>
        </w:trPr>
        <w:tc>
          <w:tcPr>
            <w:tcW w:w="4120" w:type="dxa"/>
            <w:tcBorders>
              <w:top w:val="nil"/>
              <w:left w:val="single" w:sz="8" w:space="0" w:color="auto"/>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211" w:author="He, Yuwen" w:date="2015-02-05T17:40:00Z"/>
                <w:rFonts w:ascii="Arial" w:eastAsia="Times New Roman" w:hAnsi="Arial" w:cs="Arial"/>
                <w:color w:val="000000"/>
                <w:sz w:val="16"/>
                <w:szCs w:val="16"/>
                <w:lang w:eastAsia="zh-CN"/>
              </w:rPr>
            </w:pPr>
            <w:ins w:id="212" w:author="He, Yuwen" w:date="2015-02-05T17:40:00Z">
              <w:r w:rsidRPr="00B20E90">
                <w:rPr>
                  <w:rFonts w:ascii="Arial" w:eastAsia="Times New Roman" w:hAnsi="Arial" w:cs="Arial"/>
                  <w:color w:val="000000"/>
                  <w:sz w:val="16"/>
                  <w:szCs w:val="16"/>
                  <w:lang w:eastAsia="zh-CN"/>
                </w:rPr>
                <w:t>YUV, Animation, 720p</w:t>
              </w:r>
            </w:ins>
          </w:p>
        </w:tc>
        <w:tc>
          <w:tcPr>
            <w:tcW w:w="74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13" w:author="He, Yuwen" w:date="2015-02-05T17:40:00Z"/>
                <w:rFonts w:ascii="Arial" w:eastAsia="Times New Roman" w:hAnsi="Arial" w:cs="Arial"/>
                <w:color w:val="000000"/>
                <w:sz w:val="16"/>
                <w:szCs w:val="16"/>
                <w:lang w:eastAsia="zh-CN"/>
              </w:rPr>
            </w:pPr>
            <w:ins w:id="214"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15" w:author="He, Yuwen" w:date="2015-02-05T17:40:00Z"/>
                <w:rFonts w:ascii="Arial" w:eastAsia="Times New Roman" w:hAnsi="Arial" w:cs="Arial"/>
                <w:color w:val="000000"/>
                <w:sz w:val="16"/>
                <w:szCs w:val="16"/>
                <w:lang w:eastAsia="zh-CN"/>
              </w:rPr>
            </w:pPr>
            <w:ins w:id="216"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17" w:author="He, Yuwen" w:date="2015-02-05T17:40:00Z"/>
                <w:rFonts w:ascii="Arial" w:eastAsia="Times New Roman" w:hAnsi="Arial" w:cs="Arial"/>
                <w:color w:val="000000"/>
                <w:sz w:val="16"/>
                <w:szCs w:val="16"/>
                <w:lang w:eastAsia="zh-CN"/>
              </w:rPr>
            </w:pPr>
            <w:ins w:id="218" w:author="He, Yuwen" w:date="2015-02-05T17:40:00Z">
              <w:r w:rsidRPr="00B20E90">
                <w:rPr>
                  <w:rFonts w:ascii="Arial" w:eastAsia="Times New Roman" w:hAnsi="Arial" w:cs="Arial"/>
                  <w:color w:val="000000"/>
                  <w:sz w:val="16"/>
                  <w:szCs w:val="16"/>
                  <w:lang w:eastAsia="zh-CN"/>
                </w:rPr>
                <w:t>-0.3%</w:t>
              </w:r>
            </w:ins>
          </w:p>
        </w:tc>
        <w:tc>
          <w:tcPr>
            <w:tcW w:w="81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19" w:author="He, Yuwen" w:date="2015-02-05T17:40:00Z"/>
                <w:rFonts w:ascii="Arial" w:eastAsia="Times New Roman" w:hAnsi="Arial" w:cs="Arial"/>
                <w:color w:val="000000"/>
                <w:sz w:val="16"/>
                <w:szCs w:val="16"/>
                <w:lang w:eastAsia="zh-CN"/>
              </w:rPr>
            </w:pPr>
            <w:ins w:id="220"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21" w:author="He, Yuwen" w:date="2015-02-05T17:40:00Z"/>
                <w:rFonts w:ascii="Arial" w:eastAsia="Times New Roman" w:hAnsi="Arial" w:cs="Arial"/>
                <w:color w:val="000000"/>
                <w:sz w:val="16"/>
                <w:szCs w:val="16"/>
                <w:lang w:eastAsia="zh-CN"/>
              </w:rPr>
            </w:pPr>
            <w:ins w:id="222" w:author="He, Yuwen" w:date="2015-02-05T17:40:00Z">
              <w:r w:rsidRPr="00B20E90">
                <w:rPr>
                  <w:rFonts w:ascii="Arial" w:eastAsia="Times New Roman" w:hAnsi="Arial" w:cs="Arial"/>
                  <w:color w:val="000000"/>
                  <w:sz w:val="16"/>
                  <w:szCs w:val="16"/>
                  <w:lang w:eastAsia="zh-CN"/>
                </w:rPr>
                <w:t>-0.4%</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23" w:author="He, Yuwen" w:date="2015-02-05T17:40:00Z"/>
                <w:rFonts w:ascii="Arial" w:eastAsia="Times New Roman" w:hAnsi="Arial" w:cs="Arial"/>
                <w:color w:val="000000"/>
                <w:sz w:val="16"/>
                <w:szCs w:val="16"/>
                <w:lang w:eastAsia="zh-CN"/>
              </w:rPr>
            </w:pPr>
            <w:ins w:id="224" w:author="He, Yuwen" w:date="2015-02-05T17:40:00Z">
              <w:r w:rsidRPr="00B20E90">
                <w:rPr>
                  <w:rFonts w:ascii="Arial" w:eastAsia="Times New Roman" w:hAnsi="Arial" w:cs="Arial"/>
                  <w:color w:val="000000"/>
                  <w:sz w:val="16"/>
                  <w:szCs w:val="16"/>
                  <w:lang w:eastAsia="zh-CN"/>
                </w:rPr>
                <w:t>-0.1%</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25" w:author="He, Yuwen" w:date="2015-02-05T17:40:00Z"/>
                <w:rFonts w:ascii="Arial" w:eastAsia="Times New Roman" w:hAnsi="Arial" w:cs="Arial"/>
                <w:color w:val="000000"/>
                <w:sz w:val="16"/>
                <w:szCs w:val="16"/>
                <w:lang w:eastAsia="zh-CN"/>
              </w:rPr>
            </w:pPr>
            <w:ins w:id="226"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nil"/>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27" w:author="He, Yuwen" w:date="2015-02-05T17:40:00Z"/>
                <w:rFonts w:ascii="Arial" w:eastAsia="Times New Roman" w:hAnsi="Arial" w:cs="Arial"/>
                <w:color w:val="000000"/>
                <w:sz w:val="16"/>
                <w:szCs w:val="16"/>
                <w:lang w:eastAsia="zh-CN"/>
              </w:rPr>
            </w:pPr>
            <w:ins w:id="228" w:author="He, Yuwen" w:date="2015-02-05T17:40:00Z">
              <w:r w:rsidRPr="00B20E90">
                <w:rPr>
                  <w:rFonts w:ascii="Arial" w:eastAsia="Times New Roman" w:hAnsi="Arial" w:cs="Arial"/>
                  <w:color w:val="000000"/>
                  <w:sz w:val="16"/>
                  <w:szCs w:val="16"/>
                  <w:lang w:eastAsia="zh-CN"/>
                </w:rPr>
                <w:t>-0.5%</w:t>
              </w:r>
            </w:ins>
          </w:p>
        </w:tc>
        <w:tc>
          <w:tcPr>
            <w:tcW w:w="720" w:type="dxa"/>
            <w:tcBorders>
              <w:top w:val="nil"/>
              <w:left w:val="nil"/>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29" w:author="He, Yuwen" w:date="2015-02-05T17:40:00Z"/>
                <w:rFonts w:ascii="Arial" w:eastAsia="Times New Roman" w:hAnsi="Arial" w:cs="Arial"/>
                <w:color w:val="000000"/>
                <w:sz w:val="16"/>
                <w:szCs w:val="16"/>
                <w:lang w:eastAsia="zh-CN"/>
              </w:rPr>
            </w:pPr>
            <w:ins w:id="230" w:author="He, Yuwen" w:date="2015-02-05T17:40:00Z">
              <w:r w:rsidRPr="00B20E90">
                <w:rPr>
                  <w:rFonts w:ascii="Arial" w:eastAsia="Times New Roman" w:hAnsi="Arial" w:cs="Arial"/>
                  <w:color w:val="000000"/>
                  <w:sz w:val="16"/>
                  <w:szCs w:val="16"/>
                  <w:lang w:eastAsia="zh-CN"/>
                </w:rPr>
                <w:t>-0.3%</w:t>
              </w:r>
            </w:ins>
          </w:p>
        </w:tc>
      </w:tr>
      <w:tr w:rsidR="001752D8" w:rsidRPr="001752D8" w:rsidTr="00B20E90">
        <w:trPr>
          <w:trHeight w:val="315"/>
          <w:jc w:val="center"/>
          <w:ins w:id="231" w:author="He, Yuwen" w:date="2015-02-05T17:40:00Z"/>
        </w:trPr>
        <w:tc>
          <w:tcPr>
            <w:tcW w:w="4120" w:type="dxa"/>
            <w:tcBorders>
              <w:top w:val="nil"/>
              <w:left w:val="single" w:sz="8" w:space="0" w:color="auto"/>
              <w:bottom w:val="single" w:sz="8" w:space="0" w:color="auto"/>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232" w:author="He, Yuwen" w:date="2015-02-05T17:40:00Z"/>
                <w:rFonts w:ascii="Arial" w:eastAsia="Times New Roman" w:hAnsi="Arial" w:cs="Arial"/>
                <w:color w:val="000000"/>
                <w:sz w:val="16"/>
                <w:szCs w:val="16"/>
                <w:lang w:eastAsia="zh-CN"/>
              </w:rPr>
            </w:pPr>
            <w:ins w:id="233" w:author="He, Yuwen" w:date="2015-02-05T17:40:00Z">
              <w:r w:rsidRPr="00B20E90">
                <w:rPr>
                  <w:rFonts w:ascii="Arial" w:eastAsia="Times New Roman" w:hAnsi="Arial" w:cs="Arial"/>
                  <w:color w:val="000000"/>
                  <w:sz w:val="16"/>
                  <w:szCs w:val="16"/>
                  <w:lang w:eastAsia="zh-CN"/>
                </w:rPr>
                <w:t>YUV, camera captured, 1080p</w:t>
              </w:r>
            </w:ins>
          </w:p>
        </w:tc>
        <w:tc>
          <w:tcPr>
            <w:tcW w:w="740" w:type="dxa"/>
            <w:tcBorders>
              <w:top w:val="nil"/>
              <w:left w:val="nil"/>
              <w:bottom w:val="single" w:sz="8" w:space="0" w:color="auto"/>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34" w:author="He, Yuwen" w:date="2015-02-05T17:40:00Z"/>
                <w:rFonts w:ascii="Arial" w:eastAsia="Times New Roman" w:hAnsi="Arial" w:cs="Arial"/>
                <w:color w:val="000000"/>
                <w:sz w:val="16"/>
                <w:szCs w:val="16"/>
                <w:lang w:eastAsia="zh-CN"/>
              </w:rPr>
            </w:pPr>
            <w:ins w:id="235" w:author="He, Yuwen" w:date="2015-02-05T17:40:00Z">
              <w:r w:rsidRPr="00B20E90">
                <w:rPr>
                  <w:rFonts w:ascii="Arial" w:eastAsia="Times New Roman" w:hAnsi="Arial" w:cs="Arial"/>
                  <w:color w:val="000000"/>
                  <w:sz w:val="16"/>
                  <w:szCs w:val="16"/>
                  <w:lang w:eastAsia="zh-CN"/>
                </w:rPr>
                <w:t>0.1%</w:t>
              </w:r>
            </w:ins>
          </w:p>
        </w:tc>
        <w:tc>
          <w:tcPr>
            <w:tcW w:w="720" w:type="dxa"/>
            <w:tcBorders>
              <w:top w:val="nil"/>
              <w:left w:val="nil"/>
              <w:bottom w:val="single" w:sz="8" w:space="0" w:color="auto"/>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36" w:author="He, Yuwen" w:date="2015-02-05T17:40:00Z"/>
                <w:rFonts w:ascii="Arial" w:eastAsia="Times New Roman" w:hAnsi="Arial" w:cs="Arial"/>
                <w:color w:val="000000"/>
                <w:sz w:val="16"/>
                <w:szCs w:val="16"/>
                <w:lang w:eastAsia="zh-CN"/>
              </w:rPr>
            </w:pPr>
            <w:ins w:id="237" w:author="He, Yuwen" w:date="2015-02-05T17:40:00Z">
              <w:r w:rsidRPr="00B20E90">
                <w:rPr>
                  <w:rFonts w:ascii="Arial" w:eastAsia="Times New Roman" w:hAnsi="Arial" w:cs="Arial"/>
                  <w:color w:val="000000"/>
                  <w:sz w:val="16"/>
                  <w:szCs w:val="16"/>
                  <w:lang w:eastAsia="zh-CN"/>
                </w:rPr>
                <w:t>0.1%</w:t>
              </w:r>
            </w:ins>
          </w:p>
        </w:tc>
        <w:tc>
          <w:tcPr>
            <w:tcW w:w="720" w:type="dxa"/>
            <w:tcBorders>
              <w:top w:val="nil"/>
              <w:left w:val="nil"/>
              <w:bottom w:val="single" w:sz="8" w:space="0" w:color="auto"/>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38" w:author="He, Yuwen" w:date="2015-02-05T17:40:00Z"/>
                <w:rFonts w:ascii="Arial" w:eastAsia="Times New Roman" w:hAnsi="Arial" w:cs="Arial"/>
                <w:color w:val="000000"/>
                <w:sz w:val="16"/>
                <w:szCs w:val="16"/>
                <w:lang w:eastAsia="zh-CN"/>
              </w:rPr>
            </w:pPr>
            <w:ins w:id="239" w:author="He, Yuwen" w:date="2015-02-05T17:40:00Z">
              <w:r w:rsidRPr="00B20E90">
                <w:rPr>
                  <w:rFonts w:ascii="Arial" w:eastAsia="Times New Roman" w:hAnsi="Arial" w:cs="Arial"/>
                  <w:color w:val="000000"/>
                  <w:sz w:val="16"/>
                  <w:szCs w:val="16"/>
                  <w:lang w:eastAsia="zh-CN"/>
                </w:rPr>
                <w:t>0.1%</w:t>
              </w:r>
            </w:ins>
          </w:p>
        </w:tc>
        <w:tc>
          <w:tcPr>
            <w:tcW w:w="810" w:type="dxa"/>
            <w:tcBorders>
              <w:top w:val="nil"/>
              <w:left w:val="nil"/>
              <w:bottom w:val="single" w:sz="8" w:space="0" w:color="auto"/>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40" w:author="He, Yuwen" w:date="2015-02-05T17:40:00Z"/>
                <w:rFonts w:ascii="Arial" w:eastAsia="Times New Roman" w:hAnsi="Arial" w:cs="Arial"/>
                <w:color w:val="000000"/>
                <w:sz w:val="16"/>
                <w:szCs w:val="16"/>
                <w:lang w:eastAsia="zh-CN"/>
              </w:rPr>
            </w:pPr>
            <w:ins w:id="241"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single" w:sz="8" w:space="0" w:color="auto"/>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42" w:author="He, Yuwen" w:date="2015-02-05T17:40:00Z"/>
                <w:rFonts w:ascii="Arial" w:eastAsia="Times New Roman" w:hAnsi="Arial" w:cs="Arial"/>
                <w:color w:val="000000"/>
                <w:sz w:val="16"/>
                <w:szCs w:val="16"/>
                <w:lang w:eastAsia="zh-CN"/>
              </w:rPr>
            </w:pPr>
            <w:ins w:id="243" w:author="He, Yuwen" w:date="2015-02-05T17:40:00Z">
              <w:r w:rsidRPr="00B20E90">
                <w:rPr>
                  <w:rFonts w:ascii="Arial" w:eastAsia="Times New Roman" w:hAnsi="Arial" w:cs="Arial"/>
                  <w:color w:val="000000"/>
                  <w:sz w:val="16"/>
                  <w:szCs w:val="16"/>
                  <w:lang w:eastAsia="zh-CN"/>
                </w:rPr>
                <w:t>-0.2%</w:t>
              </w:r>
            </w:ins>
          </w:p>
        </w:tc>
        <w:tc>
          <w:tcPr>
            <w:tcW w:w="720" w:type="dxa"/>
            <w:tcBorders>
              <w:top w:val="nil"/>
              <w:left w:val="nil"/>
              <w:bottom w:val="single" w:sz="8" w:space="0" w:color="auto"/>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44" w:author="He, Yuwen" w:date="2015-02-05T17:40:00Z"/>
                <w:rFonts w:ascii="Arial" w:eastAsia="Times New Roman" w:hAnsi="Arial" w:cs="Arial"/>
                <w:color w:val="000000"/>
                <w:sz w:val="16"/>
                <w:szCs w:val="16"/>
                <w:lang w:eastAsia="zh-CN"/>
              </w:rPr>
            </w:pPr>
            <w:ins w:id="245" w:author="He, Yuwen" w:date="2015-02-05T17:40:00Z">
              <w:r w:rsidRPr="00B20E90">
                <w:rPr>
                  <w:rFonts w:ascii="Arial" w:eastAsia="Times New Roman" w:hAnsi="Arial" w:cs="Arial"/>
                  <w:color w:val="000000"/>
                  <w:sz w:val="16"/>
                  <w:szCs w:val="16"/>
                  <w:lang w:eastAsia="zh-CN"/>
                </w:rPr>
                <w:t>-0.1%</w:t>
              </w:r>
            </w:ins>
          </w:p>
        </w:tc>
        <w:tc>
          <w:tcPr>
            <w:tcW w:w="720" w:type="dxa"/>
            <w:tcBorders>
              <w:top w:val="nil"/>
              <w:left w:val="nil"/>
              <w:bottom w:val="single" w:sz="8" w:space="0" w:color="auto"/>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46" w:author="He, Yuwen" w:date="2015-02-05T17:40:00Z"/>
                <w:rFonts w:ascii="Arial" w:eastAsia="Times New Roman" w:hAnsi="Arial" w:cs="Arial"/>
                <w:color w:val="000000"/>
                <w:sz w:val="16"/>
                <w:szCs w:val="16"/>
                <w:lang w:eastAsia="zh-CN"/>
              </w:rPr>
            </w:pPr>
            <w:ins w:id="247" w:author="He, Yuwen" w:date="2015-02-05T17:40:00Z">
              <w:r w:rsidRPr="00B20E90">
                <w:rPr>
                  <w:rFonts w:ascii="Arial" w:eastAsia="Times New Roman" w:hAnsi="Arial" w:cs="Arial"/>
                  <w:color w:val="000000"/>
                  <w:sz w:val="16"/>
                  <w:szCs w:val="16"/>
                  <w:lang w:eastAsia="zh-CN"/>
                </w:rPr>
                <w:t>-0.1%</w:t>
              </w:r>
            </w:ins>
          </w:p>
        </w:tc>
        <w:tc>
          <w:tcPr>
            <w:tcW w:w="720" w:type="dxa"/>
            <w:tcBorders>
              <w:top w:val="nil"/>
              <w:left w:val="nil"/>
              <w:bottom w:val="single" w:sz="8" w:space="0" w:color="auto"/>
              <w:right w:val="nil"/>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48" w:author="He, Yuwen" w:date="2015-02-05T17:40:00Z"/>
                <w:rFonts w:ascii="Arial" w:eastAsia="Times New Roman" w:hAnsi="Arial" w:cs="Arial"/>
                <w:color w:val="000000"/>
                <w:sz w:val="16"/>
                <w:szCs w:val="16"/>
                <w:lang w:eastAsia="zh-CN"/>
              </w:rPr>
            </w:pPr>
            <w:ins w:id="249" w:author="He, Yuwen" w:date="2015-02-05T17:40:00Z">
              <w:r w:rsidRPr="00B20E90">
                <w:rPr>
                  <w:rFonts w:ascii="Arial" w:eastAsia="Times New Roman" w:hAnsi="Arial" w:cs="Arial"/>
                  <w:color w:val="000000"/>
                  <w:sz w:val="16"/>
                  <w:szCs w:val="16"/>
                  <w:lang w:eastAsia="zh-CN"/>
                </w:rPr>
                <w:t>0.0%</w:t>
              </w:r>
            </w:ins>
          </w:p>
        </w:tc>
        <w:tc>
          <w:tcPr>
            <w:tcW w:w="720" w:type="dxa"/>
            <w:tcBorders>
              <w:top w:val="nil"/>
              <w:left w:val="nil"/>
              <w:bottom w:val="single" w:sz="8" w:space="0" w:color="auto"/>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50" w:author="He, Yuwen" w:date="2015-02-05T17:40:00Z"/>
                <w:rFonts w:ascii="Arial" w:eastAsia="Times New Roman" w:hAnsi="Arial" w:cs="Arial"/>
                <w:color w:val="000000"/>
                <w:sz w:val="16"/>
                <w:szCs w:val="16"/>
                <w:lang w:eastAsia="zh-CN"/>
              </w:rPr>
            </w:pPr>
            <w:ins w:id="251" w:author="He, Yuwen" w:date="2015-02-05T17:40:00Z">
              <w:r w:rsidRPr="00B20E90">
                <w:rPr>
                  <w:rFonts w:ascii="Arial" w:eastAsia="Times New Roman" w:hAnsi="Arial" w:cs="Arial"/>
                  <w:color w:val="000000"/>
                  <w:sz w:val="16"/>
                  <w:szCs w:val="16"/>
                  <w:lang w:eastAsia="zh-CN"/>
                </w:rPr>
                <w:t>-0.1%</w:t>
              </w:r>
            </w:ins>
          </w:p>
        </w:tc>
      </w:tr>
      <w:tr w:rsidR="001752D8" w:rsidRPr="001752D8" w:rsidTr="00B20E90">
        <w:trPr>
          <w:trHeight w:val="300"/>
          <w:jc w:val="center"/>
          <w:ins w:id="252" w:author="He, Yuwen" w:date="2015-02-05T17:40:00Z"/>
        </w:trPr>
        <w:tc>
          <w:tcPr>
            <w:tcW w:w="4120" w:type="dxa"/>
            <w:tcBorders>
              <w:top w:val="nil"/>
              <w:left w:val="single" w:sz="8" w:space="0" w:color="auto"/>
              <w:bottom w:val="nil"/>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253" w:author="He, Yuwen" w:date="2015-02-05T17:40:00Z"/>
                <w:rFonts w:ascii="Arial" w:eastAsia="Times New Roman" w:hAnsi="Arial" w:cs="Arial"/>
                <w:color w:val="000000"/>
                <w:sz w:val="16"/>
                <w:szCs w:val="16"/>
                <w:lang w:eastAsia="zh-CN"/>
              </w:rPr>
            </w:pPr>
            <w:ins w:id="254" w:author="He, Yuwen" w:date="2015-02-05T17:40:00Z">
              <w:r w:rsidRPr="00B20E90">
                <w:rPr>
                  <w:rFonts w:ascii="Arial" w:eastAsia="Times New Roman" w:hAnsi="Arial" w:cs="Arial"/>
                  <w:color w:val="000000"/>
                  <w:sz w:val="16"/>
                  <w:szCs w:val="16"/>
                  <w:lang w:eastAsia="zh-CN"/>
                </w:rPr>
                <w:t>Enc Time[%]</w:t>
              </w:r>
            </w:ins>
          </w:p>
        </w:tc>
        <w:tc>
          <w:tcPr>
            <w:tcW w:w="2180" w:type="dxa"/>
            <w:gridSpan w:val="3"/>
            <w:tcBorders>
              <w:top w:val="single" w:sz="8" w:space="0" w:color="auto"/>
              <w:left w:val="nil"/>
              <w:bottom w:val="nil"/>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55" w:author="He, Yuwen" w:date="2015-02-05T17:40:00Z"/>
                <w:rFonts w:ascii="Arial" w:eastAsia="Times New Roman" w:hAnsi="Arial" w:cs="Arial"/>
                <w:color w:val="000000"/>
                <w:sz w:val="16"/>
                <w:szCs w:val="16"/>
                <w:lang w:eastAsia="zh-CN"/>
              </w:rPr>
            </w:pPr>
            <w:ins w:id="256" w:author="He, Yuwen" w:date="2015-02-05T17:40:00Z">
              <w:r w:rsidRPr="00B20E90">
                <w:rPr>
                  <w:rFonts w:ascii="Arial" w:eastAsia="Times New Roman" w:hAnsi="Arial" w:cs="Arial"/>
                  <w:color w:val="000000"/>
                  <w:sz w:val="16"/>
                  <w:szCs w:val="16"/>
                  <w:lang w:eastAsia="zh-CN"/>
                </w:rPr>
                <w:t>98%</w:t>
              </w:r>
            </w:ins>
          </w:p>
        </w:tc>
        <w:tc>
          <w:tcPr>
            <w:tcW w:w="2250" w:type="dxa"/>
            <w:gridSpan w:val="3"/>
            <w:tcBorders>
              <w:top w:val="single" w:sz="8" w:space="0" w:color="auto"/>
              <w:left w:val="nil"/>
              <w:bottom w:val="nil"/>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57" w:author="He, Yuwen" w:date="2015-02-05T17:40:00Z"/>
                <w:rFonts w:ascii="Arial" w:eastAsia="Times New Roman" w:hAnsi="Arial" w:cs="Arial"/>
                <w:color w:val="000000"/>
                <w:sz w:val="16"/>
                <w:szCs w:val="16"/>
                <w:lang w:eastAsia="zh-CN"/>
              </w:rPr>
            </w:pPr>
            <w:ins w:id="258" w:author="He, Yuwen" w:date="2015-02-05T17:40:00Z">
              <w:r w:rsidRPr="00B20E90">
                <w:rPr>
                  <w:rFonts w:ascii="Arial" w:eastAsia="Times New Roman" w:hAnsi="Arial" w:cs="Arial"/>
                  <w:color w:val="000000"/>
                  <w:sz w:val="16"/>
                  <w:szCs w:val="16"/>
                  <w:lang w:eastAsia="zh-CN"/>
                </w:rPr>
                <w:t>96%</w:t>
              </w:r>
            </w:ins>
          </w:p>
        </w:tc>
        <w:tc>
          <w:tcPr>
            <w:tcW w:w="2160" w:type="dxa"/>
            <w:gridSpan w:val="3"/>
            <w:tcBorders>
              <w:top w:val="nil"/>
              <w:left w:val="nil"/>
              <w:bottom w:val="nil"/>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59" w:author="He, Yuwen" w:date="2015-02-05T17:40:00Z"/>
                <w:rFonts w:ascii="Arial" w:eastAsia="Times New Roman" w:hAnsi="Arial" w:cs="Arial"/>
                <w:color w:val="000000"/>
                <w:sz w:val="16"/>
                <w:szCs w:val="16"/>
                <w:lang w:eastAsia="zh-CN"/>
              </w:rPr>
            </w:pPr>
            <w:ins w:id="260" w:author="He, Yuwen" w:date="2015-02-05T17:40:00Z">
              <w:r w:rsidRPr="00B20E90">
                <w:rPr>
                  <w:rFonts w:ascii="Arial" w:eastAsia="Times New Roman" w:hAnsi="Arial" w:cs="Arial"/>
                  <w:color w:val="000000"/>
                  <w:sz w:val="16"/>
                  <w:szCs w:val="16"/>
                  <w:lang w:eastAsia="zh-CN"/>
                </w:rPr>
                <w:t>96%</w:t>
              </w:r>
            </w:ins>
          </w:p>
        </w:tc>
      </w:tr>
      <w:tr w:rsidR="001752D8" w:rsidRPr="001752D8" w:rsidTr="00B20E90">
        <w:trPr>
          <w:trHeight w:val="315"/>
          <w:jc w:val="center"/>
          <w:ins w:id="261" w:author="He, Yuwen" w:date="2015-02-05T17:40:00Z"/>
        </w:trPr>
        <w:tc>
          <w:tcPr>
            <w:tcW w:w="4120" w:type="dxa"/>
            <w:tcBorders>
              <w:top w:val="nil"/>
              <w:left w:val="single" w:sz="8" w:space="0" w:color="auto"/>
              <w:bottom w:val="single" w:sz="8" w:space="0" w:color="auto"/>
              <w:right w:val="single" w:sz="8" w:space="0" w:color="auto"/>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textAlignment w:val="auto"/>
              <w:rPr>
                <w:ins w:id="262" w:author="He, Yuwen" w:date="2015-02-05T17:40:00Z"/>
                <w:rFonts w:ascii="Arial" w:eastAsia="Times New Roman" w:hAnsi="Arial" w:cs="Arial"/>
                <w:color w:val="000000"/>
                <w:sz w:val="16"/>
                <w:szCs w:val="16"/>
                <w:lang w:eastAsia="zh-CN"/>
              </w:rPr>
            </w:pPr>
            <w:ins w:id="263" w:author="He, Yuwen" w:date="2015-02-05T17:40:00Z">
              <w:r w:rsidRPr="00B20E90">
                <w:rPr>
                  <w:rFonts w:ascii="Arial" w:eastAsia="Times New Roman" w:hAnsi="Arial" w:cs="Arial"/>
                  <w:color w:val="000000"/>
                  <w:sz w:val="16"/>
                  <w:szCs w:val="16"/>
                  <w:lang w:eastAsia="zh-CN"/>
                </w:rPr>
                <w:t>Dec Time[%]</w:t>
              </w:r>
            </w:ins>
          </w:p>
        </w:tc>
        <w:tc>
          <w:tcPr>
            <w:tcW w:w="2180" w:type="dxa"/>
            <w:gridSpan w:val="3"/>
            <w:tcBorders>
              <w:top w:val="nil"/>
              <w:left w:val="nil"/>
              <w:bottom w:val="single" w:sz="8" w:space="0" w:color="auto"/>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64" w:author="He, Yuwen" w:date="2015-02-05T17:40:00Z"/>
                <w:rFonts w:ascii="Arial" w:eastAsia="Times New Roman" w:hAnsi="Arial" w:cs="Arial"/>
                <w:color w:val="000000"/>
                <w:sz w:val="16"/>
                <w:szCs w:val="16"/>
                <w:lang w:eastAsia="zh-CN"/>
              </w:rPr>
            </w:pPr>
            <w:ins w:id="265" w:author="He, Yuwen" w:date="2015-02-05T17:40:00Z">
              <w:r w:rsidRPr="00B20E90">
                <w:rPr>
                  <w:rFonts w:ascii="Arial" w:eastAsia="Times New Roman" w:hAnsi="Arial" w:cs="Arial"/>
                  <w:color w:val="000000"/>
                  <w:sz w:val="16"/>
                  <w:szCs w:val="16"/>
                  <w:lang w:eastAsia="zh-CN"/>
                </w:rPr>
                <w:t>92%</w:t>
              </w:r>
            </w:ins>
          </w:p>
        </w:tc>
        <w:tc>
          <w:tcPr>
            <w:tcW w:w="2250" w:type="dxa"/>
            <w:gridSpan w:val="3"/>
            <w:tcBorders>
              <w:top w:val="nil"/>
              <w:left w:val="nil"/>
              <w:bottom w:val="single" w:sz="8" w:space="0" w:color="auto"/>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66" w:author="He, Yuwen" w:date="2015-02-05T17:40:00Z"/>
                <w:rFonts w:ascii="Arial" w:eastAsia="Times New Roman" w:hAnsi="Arial" w:cs="Arial"/>
                <w:color w:val="000000"/>
                <w:sz w:val="16"/>
                <w:szCs w:val="16"/>
                <w:lang w:eastAsia="zh-CN"/>
              </w:rPr>
            </w:pPr>
            <w:ins w:id="267" w:author="He, Yuwen" w:date="2015-02-05T17:40:00Z">
              <w:r w:rsidRPr="00B20E90">
                <w:rPr>
                  <w:rFonts w:ascii="Arial" w:eastAsia="Times New Roman" w:hAnsi="Arial" w:cs="Arial"/>
                  <w:color w:val="000000"/>
                  <w:sz w:val="16"/>
                  <w:szCs w:val="16"/>
                  <w:lang w:eastAsia="zh-CN"/>
                </w:rPr>
                <w:t>90%</w:t>
              </w:r>
            </w:ins>
          </w:p>
        </w:tc>
        <w:tc>
          <w:tcPr>
            <w:tcW w:w="2160" w:type="dxa"/>
            <w:gridSpan w:val="3"/>
            <w:tcBorders>
              <w:top w:val="nil"/>
              <w:left w:val="nil"/>
              <w:bottom w:val="single" w:sz="8" w:space="0" w:color="auto"/>
              <w:right w:val="single" w:sz="8" w:space="0" w:color="000000"/>
            </w:tcBorders>
            <w:shd w:val="clear" w:color="auto" w:fill="auto"/>
            <w:noWrap/>
            <w:vAlign w:val="bottom"/>
            <w:hideMark/>
          </w:tcPr>
          <w:p w:rsidR="005F4501" w:rsidRPr="00B20E90" w:rsidRDefault="005F4501" w:rsidP="005F4501">
            <w:pPr>
              <w:tabs>
                <w:tab w:val="clear" w:pos="360"/>
                <w:tab w:val="clear" w:pos="720"/>
                <w:tab w:val="clear" w:pos="1080"/>
                <w:tab w:val="clear" w:pos="1440"/>
              </w:tabs>
              <w:overflowPunct/>
              <w:autoSpaceDE/>
              <w:autoSpaceDN/>
              <w:adjustRightInd/>
              <w:spacing w:before="0"/>
              <w:jc w:val="center"/>
              <w:textAlignment w:val="auto"/>
              <w:rPr>
                <w:ins w:id="268" w:author="He, Yuwen" w:date="2015-02-05T17:40:00Z"/>
                <w:rFonts w:ascii="Arial" w:eastAsia="Times New Roman" w:hAnsi="Arial" w:cs="Arial"/>
                <w:color w:val="000000"/>
                <w:sz w:val="16"/>
                <w:szCs w:val="16"/>
                <w:lang w:eastAsia="zh-CN"/>
              </w:rPr>
            </w:pPr>
            <w:ins w:id="269" w:author="He, Yuwen" w:date="2015-02-05T17:40:00Z">
              <w:r w:rsidRPr="00B20E90">
                <w:rPr>
                  <w:rFonts w:ascii="Arial" w:eastAsia="Times New Roman" w:hAnsi="Arial" w:cs="Arial"/>
                  <w:color w:val="000000"/>
                  <w:sz w:val="16"/>
                  <w:szCs w:val="16"/>
                  <w:lang w:eastAsia="zh-CN"/>
                </w:rPr>
                <w:t>94%</w:t>
              </w:r>
            </w:ins>
          </w:p>
        </w:tc>
      </w:tr>
    </w:tbl>
    <w:p w:rsidR="002D4555" w:rsidRDefault="002D4555" w:rsidP="002D4555">
      <w:pPr>
        <w:pStyle w:val="Caption"/>
        <w:jc w:val="center"/>
        <w:rPr>
          <w:ins w:id="270" w:author="He, Yuwen" w:date="2015-02-05T17:53:00Z"/>
        </w:rPr>
      </w:pPr>
    </w:p>
    <w:p w:rsidR="002D4555" w:rsidRDefault="002D4555" w:rsidP="002D4555">
      <w:pPr>
        <w:pStyle w:val="Caption"/>
        <w:jc w:val="center"/>
        <w:rPr>
          <w:ins w:id="271" w:author="He, Yuwen" w:date="2015-02-05T17:53:00Z"/>
        </w:rPr>
      </w:pPr>
      <w:bookmarkStart w:id="272" w:name="_Ref411074390"/>
      <w:ins w:id="273" w:author="He, Yuwen" w:date="2015-02-05T17:53:00Z">
        <w:r w:rsidRPr="00FA1324">
          <w:t xml:space="preserve">Table </w:t>
        </w:r>
        <w:r>
          <w:fldChar w:fldCharType="begin"/>
        </w:r>
        <w:r>
          <w:instrText xml:space="preserve"> SEQ Table \* ARABIC </w:instrText>
        </w:r>
        <w:r>
          <w:fldChar w:fldCharType="separate"/>
        </w:r>
        <w:r>
          <w:rPr>
            <w:noProof/>
          </w:rPr>
          <w:t>6</w:t>
        </w:r>
        <w:r>
          <w:rPr>
            <w:noProof/>
          </w:rPr>
          <w:fldChar w:fldCharType="end"/>
        </w:r>
        <w:bookmarkEnd w:id="272"/>
        <w:r w:rsidRPr="00FA1324">
          <w:t xml:space="preserve">. Average BD rate reduction for </w:t>
        </w:r>
        <w:r>
          <w:t xml:space="preserve">420 lossy coding </w:t>
        </w:r>
      </w:ins>
      <w:ins w:id="274" w:author="He, Yuwen" w:date="2015-02-06T13:28:00Z">
        <w:r w:rsidR="00E311BF">
          <w:t>in CE-2 Test-1 platform</w:t>
        </w:r>
        <w:r w:rsidR="00E311BF" w:rsidRPr="00FA1324">
          <w:t xml:space="preserve"> </w:t>
        </w:r>
      </w:ins>
      <w:ins w:id="275" w:author="He, Yuwen" w:date="2015-02-05T17:53:00Z">
        <w:r w:rsidRPr="00FA1324">
          <w:t xml:space="preserve">compared with </w:t>
        </w:r>
        <w:r>
          <w:t>SCM-3.0</w:t>
        </w:r>
        <w:r w:rsidRPr="00FA1324">
          <w:t xml:space="preserve"> anchors</w:t>
        </w:r>
      </w:ins>
      <w:ins w:id="276" w:author="He, Yuwen" w:date="2015-02-05T17:55:00Z">
        <w:r>
          <w:t xml:space="preserve"> </w:t>
        </w:r>
      </w:ins>
    </w:p>
    <w:tbl>
      <w:tblPr>
        <w:tblW w:w="9860" w:type="dxa"/>
        <w:jc w:val="center"/>
        <w:tblLook w:val="04A0" w:firstRow="1" w:lastRow="0" w:firstColumn="1" w:lastColumn="0" w:noHBand="0" w:noVBand="1"/>
      </w:tblPr>
      <w:tblGrid>
        <w:gridCol w:w="3028"/>
        <w:gridCol w:w="689"/>
        <w:gridCol w:w="724"/>
        <w:gridCol w:w="697"/>
        <w:gridCol w:w="818"/>
        <w:gridCol w:w="720"/>
        <w:gridCol w:w="810"/>
        <w:gridCol w:w="754"/>
        <w:gridCol w:w="810"/>
        <w:gridCol w:w="810"/>
      </w:tblGrid>
      <w:tr w:rsidR="002D4555" w:rsidRPr="008D3D26" w:rsidTr="00B20E90">
        <w:trPr>
          <w:trHeight w:val="300"/>
          <w:jc w:val="center"/>
          <w:ins w:id="277" w:author="He, Yuwen" w:date="2015-02-05T17:55:00Z"/>
        </w:trPr>
        <w:tc>
          <w:tcPr>
            <w:tcW w:w="3028"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278" w:author="He, Yuwen" w:date="2015-02-05T17:55:00Z"/>
                <w:rFonts w:ascii="Arial" w:eastAsia="Times New Roman" w:hAnsi="Arial" w:cs="Arial"/>
                <w:sz w:val="16"/>
                <w:szCs w:val="16"/>
                <w:lang w:eastAsia="zh-CN"/>
              </w:rPr>
            </w:pPr>
          </w:p>
        </w:tc>
        <w:tc>
          <w:tcPr>
            <w:tcW w:w="211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79" w:author="He, Yuwen" w:date="2015-02-05T17:55:00Z"/>
                <w:rFonts w:ascii="Arial" w:eastAsia="Times New Roman" w:hAnsi="Arial" w:cs="Arial"/>
                <w:b/>
                <w:bCs/>
                <w:color w:val="000000"/>
                <w:sz w:val="16"/>
                <w:szCs w:val="16"/>
                <w:lang w:eastAsia="zh-CN"/>
              </w:rPr>
            </w:pPr>
            <w:ins w:id="280" w:author="He, Yuwen" w:date="2015-02-05T17:55:00Z">
              <w:r w:rsidRPr="00B20E90">
                <w:rPr>
                  <w:rFonts w:ascii="Arial" w:eastAsia="Times New Roman" w:hAnsi="Arial" w:cs="Arial"/>
                  <w:b/>
                  <w:bCs/>
                  <w:color w:val="000000"/>
                  <w:sz w:val="16"/>
                  <w:szCs w:val="16"/>
                  <w:lang w:eastAsia="zh-CN"/>
                </w:rPr>
                <w:t xml:space="preserve">All Intra </w:t>
              </w:r>
            </w:ins>
          </w:p>
        </w:tc>
        <w:tc>
          <w:tcPr>
            <w:tcW w:w="2348" w:type="dxa"/>
            <w:gridSpan w:val="3"/>
            <w:tcBorders>
              <w:top w:val="single" w:sz="8" w:space="0" w:color="auto"/>
              <w:left w:val="nil"/>
              <w:bottom w:val="nil"/>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81" w:author="He, Yuwen" w:date="2015-02-05T17:55:00Z"/>
                <w:rFonts w:ascii="Arial" w:eastAsia="Times New Roman" w:hAnsi="Arial" w:cs="Arial"/>
                <w:b/>
                <w:bCs/>
                <w:color w:val="000000"/>
                <w:sz w:val="16"/>
                <w:szCs w:val="16"/>
                <w:lang w:eastAsia="zh-CN"/>
              </w:rPr>
            </w:pPr>
            <w:ins w:id="282" w:author="He, Yuwen" w:date="2015-02-05T17:55:00Z">
              <w:r w:rsidRPr="00B20E90">
                <w:rPr>
                  <w:rFonts w:ascii="Arial" w:eastAsia="Times New Roman" w:hAnsi="Arial" w:cs="Arial"/>
                  <w:b/>
                  <w:bCs/>
                  <w:color w:val="000000"/>
                  <w:sz w:val="16"/>
                  <w:szCs w:val="16"/>
                  <w:lang w:eastAsia="zh-CN"/>
                </w:rPr>
                <w:t xml:space="preserve">Random Access </w:t>
              </w:r>
            </w:ins>
          </w:p>
        </w:tc>
        <w:tc>
          <w:tcPr>
            <w:tcW w:w="2374" w:type="dxa"/>
            <w:gridSpan w:val="3"/>
            <w:tcBorders>
              <w:top w:val="single" w:sz="8" w:space="0" w:color="auto"/>
              <w:left w:val="nil"/>
              <w:bottom w:val="nil"/>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83" w:author="He, Yuwen" w:date="2015-02-05T17:55:00Z"/>
                <w:rFonts w:ascii="Arial" w:eastAsia="Times New Roman" w:hAnsi="Arial" w:cs="Arial"/>
                <w:b/>
                <w:bCs/>
                <w:color w:val="000000"/>
                <w:sz w:val="16"/>
                <w:szCs w:val="16"/>
                <w:lang w:eastAsia="zh-CN"/>
              </w:rPr>
            </w:pPr>
            <w:ins w:id="284" w:author="He, Yuwen" w:date="2015-02-05T17:55:00Z">
              <w:r w:rsidRPr="00B20E90">
                <w:rPr>
                  <w:rFonts w:ascii="Arial" w:eastAsia="Times New Roman" w:hAnsi="Arial" w:cs="Arial"/>
                  <w:b/>
                  <w:bCs/>
                  <w:color w:val="000000"/>
                  <w:sz w:val="16"/>
                  <w:szCs w:val="16"/>
                  <w:lang w:eastAsia="zh-CN"/>
                </w:rPr>
                <w:t xml:space="preserve">Low delay B </w:t>
              </w:r>
            </w:ins>
          </w:p>
        </w:tc>
      </w:tr>
      <w:tr w:rsidR="002D4555" w:rsidRPr="008D3D26" w:rsidTr="00B20E90">
        <w:trPr>
          <w:trHeight w:val="315"/>
          <w:jc w:val="center"/>
          <w:ins w:id="285" w:author="He, Yuwen" w:date="2015-02-05T17:55:00Z"/>
        </w:trPr>
        <w:tc>
          <w:tcPr>
            <w:tcW w:w="3028"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86" w:author="He, Yuwen" w:date="2015-02-05T17:55:00Z"/>
                <w:rFonts w:ascii="Arial" w:eastAsia="Times New Roman" w:hAnsi="Arial" w:cs="Arial"/>
                <w:b/>
                <w:bCs/>
                <w:color w:val="000000"/>
                <w:sz w:val="16"/>
                <w:szCs w:val="16"/>
                <w:lang w:eastAsia="zh-CN"/>
              </w:rPr>
            </w:pPr>
          </w:p>
        </w:tc>
        <w:tc>
          <w:tcPr>
            <w:tcW w:w="689" w:type="dxa"/>
            <w:tcBorders>
              <w:top w:val="nil"/>
              <w:left w:val="single" w:sz="8" w:space="0" w:color="auto"/>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87" w:author="He, Yuwen" w:date="2015-02-05T17:55:00Z"/>
                <w:rFonts w:ascii="Arial" w:eastAsia="Times New Roman" w:hAnsi="Arial" w:cs="Arial"/>
                <w:color w:val="000000"/>
                <w:sz w:val="16"/>
                <w:szCs w:val="16"/>
                <w:lang w:eastAsia="zh-CN"/>
              </w:rPr>
            </w:pPr>
            <w:ins w:id="288" w:author="He, Yuwen" w:date="2015-02-05T17:55:00Z">
              <w:r w:rsidRPr="00B20E90">
                <w:rPr>
                  <w:rFonts w:ascii="Arial" w:eastAsia="Times New Roman" w:hAnsi="Arial" w:cs="Arial"/>
                  <w:color w:val="000000"/>
                  <w:sz w:val="16"/>
                  <w:szCs w:val="16"/>
                  <w:lang w:eastAsia="zh-CN"/>
                </w:rPr>
                <w:t>G/Y</w:t>
              </w:r>
            </w:ins>
          </w:p>
        </w:tc>
        <w:tc>
          <w:tcPr>
            <w:tcW w:w="724"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89" w:author="He, Yuwen" w:date="2015-02-05T17:55:00Z"/>
                <w:rFonts w:ascii="Arial" w:eastAsia="Times New Roman" w:hAnsi="Arial" w:cs="Arial"/>
                <w:color w:val="000000"/>
                <w:sz w:val="16"/>
                <w:szCs w:val="16"/>
                <w:lang w:eastAsia="zh-CN"/>
              </w:rPr>
            </w:pPr>
            <w:ins w:id="290" w:author="He, Yuwen" w:date="2015-02-05T17:55:00Z">
              <w:r w:rsidRPr="00B20E90">
                <w:rPr>
                  <w:rFonts w:ascii="Arial" w:eastAsia="Times New Roman" w:hAnsi="Arial" w:cs="Arial"/>
                  <w:color w:val="000000"/>
                  <w:sz w:val="16"/>
                  <w:szCs w:val="16"/>
                  <w:lang w:eastAsia="zh-CN"/>
                </w:rPr>
                <w:t>B/U</w:t>
              </w:r>
            </w:ins>
          </w:p>
        </w:tc>
        <w:tc>
          <w:tcPr>
            <w:tcW w:w="697"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91" w:author="He, Yuwen" w:date="2015-02-05T17:55:00Z"/>
                <w:rFonts w:ascii="Arial" w:eastAsia="Times New Roman" w:hAnsi="Arial" w:cs="Arial"/>
                <w:color w:val="000000"/>
                <w:sz w:val="16"/>
                <w:szCs w:val="16"/>
                <w:lang w:eastAsia="zh-CN"/>
              </w:rPr>
            </w:pPr>
            <w:ins w:id="292" w:author="He, Yuwen" w:date="2015-02-05T17:55:00Z">
              <w:r w:rsidRPr="00B20E90">
                <w:rPr>
                  <w:rFonts w:ascii="Arial" w:eastAsia="Times New Roman" w:hAnsi="Arial" w:cs="Arial"/>
                  <w:color w:val="000000"/>
                  <w:sz w:val="16"/>
                  <w:szCs w:val="16"/>
                  <w:lang w:eastAsia="zh-CN"/>
                </w:rPr>
                <w:t>R/V</w:t>
              </w:r>
            </w:ins>
          </w:p>
        </w:tc>
        <w:tc>
          <w:tcPr>
            <w:tcW w:w="818"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93" w:author="He, Yuwen" w:date="2015-02-05T17:55:00Z"/>
                <w:rFonts w:ascii="Arial" w:eastAsia="Times New Roman" w:hAnsi="Arial" w:cs="Arial"/>
                <w:color w:val="000000"/>
                <w:sz w:val="16"/>
                <w:szCs w:val="16"/>
                <w:lang w:eastAsia="zh-CN"/>
              </w:rPr>
            </w:pPr>
            <w:ins w:id="294" w:author="He, Yuwen" w:date="2015-02-05T17:55:00Z">
              <w:r w:rsidRPr="00B20E90">
                <w:rPr>
                  <w:rFonts w:ascii="Arial" w:eastAsia="Times New Roman" w:hAnsi="Arial" w:cs="Arial"/>
                  <w:color w:val="000000"/>
                  <w:sz w:val="16"/>
                  <w:szCs w:val="16"/>
                  <w:lang w:eastAsia="zh-CN"/>
                </w:rPr>
                <w:t>G/Y</w:t>
              </w:r>
            </w:ins>
          </w:p>
        </w:tc>
        <w:tc>
          <w:tcPr>
            <w:tcW w:w="720"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95" w:author="He, Yuwen" w:date="2015-02-05T17:55:00Z"/>
                <w:rFonts w:ascii="Arial" w:eastAsia="Times New Roman" w:hAnsi="Arial" w:cs="Arial"/>
                <w:color w:val="000000"/>
                <w:sz w:val="16"/>
                <w:szCs w:val="16"/>
                <w:lang w:eastAsia="zh-CN"/>
              </w:rPr>
            </w:pPr>
            <w:ins w:id="296" w:author="He, Yuwen" w:date="2015-02-05T17:55:00Z">
              <w:r w:rsidRPr="00B20E90">
                <w:rPr>
                  <w:rFonts w:ascii="Arial" w:eastAsia="Times New Roman" w:hAnsi="Arial" w:cs="Arial"/>
                  <w:color w:val="000000"/>
                  <w:sz w:val="16"/>
                  <w:szCs w:val="16"/>
                  <w:lang w:eastAsia="zh-CN"/>
                </w:rPr>
                <w:t>B/U</w:t>
              </w:r>
            </w:ins>
          </w:p>
        </w:tc>
        <w:tc>
          <w:tcPr>
            <w:tcW w:w="810"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97" w:author="He, Yuwen" w:date="2015-02-05T17:55:00Z"/>
                <w:rFonts w:ascii="Arial" w:eastAsia="Times New Roman" w:hAnsi="Arial" w:cs="Arial"/>
                <w:color w:val="000000"/>
                <w:sz w:val="16"/>
                <w:szCs w:val="16"/>
                <w:lang w:eastAsia="zh-CN"/>
              </w:rPr>
            </w:pPr>
            <w:ins w:id="298" w:author="He, Yuwen" w:date="2015-02-05T17:55:00Z">
              <w:r w:rsidRPr="00B20E90">
                <w:rPr>
                  <w:rFonts w:ascii="Arial" w:eastAsia="Times New Roman" w:hAnsi="Arial" w:cs="Arial"/>
                  <w:color w:val="000000"/>
                  <w:sz w:val="16"/>
                  <w:szCs w:val="16"/>
                  <w:lang w:eastAsia="zh-CN"/>
                </w:rPr>
                <w:t>R/V</w:t>
              </w:r>
            </w:ins>
          </w:p>
        </w:tc>
        <w:tc>
          <w:tcPr>
            <w:tcW w:w="754"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299" w:author="He, Yuwen" w:date="2015-02-05T17:55:00Z"/>
                <w:rFonts w:ascii="Arial" w:eastAsia="Times New Roman" w:hAnsi="Arial" w:cs="Arial"/>
                <w:color w:val="000000"/>
                <w:sz w:val="16"/>
                <w:szCs w:val="16"/>
                <w:lang w:eastAsia="zh-CN"/>
              </w:rPr>
            </w:pPr>
            <w:ins w:id="300" w:author="He, Yuwen" w:date="2015-02-05T17:55:00Z">
              <w:r w:rsidRPr="00B20E90">
                <w:rPr>
                  <w:rFonts w:ascii="Arial" w:eastAsia="Times New Roman" w:hAnsi="Arial" w:cs="Arial"/>
                  <w:color w:val="000000"/>
                  <w:sz w:val="16"/>
                  <w:szCs w:val="16"/>
                  <w:lang w:eastAsia="zh-CN"/>
                </w:rPr>
                <w:t>G/Y</w:t>
              </w:r>
            </w:ins>
          </w:p>
        </w:tc>
        <w:tc>
          <w:tcPr>
            <w:tcW w:w="810"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01" w:author="He, Yuwen" w:date="2015-02-05T17:55:00Z"/>
                <w:rFonts w:ascii="Arial" w:eastAsia="Times New Roman" w:hAnsi="Arial" w:cs="Arial"/>
                <w:color w:val="000000"/>
                <w:sz w:val="16"/>
                <w:szCs w:val="16"/>
                <w:lang w:eastAsia="zh-CN"/>
              </w:rPr>
            </w:pPr>
            <w:ins w:id="302" w:author="He, Yuwen" w:date="2015-02-05T17:55:00Z">
              <w:r w:rsidRPr="00B20E90">
                <w:rPr>
                  <w:rFonts w:ascii="Arial" w:eastAsia="Times New Roman" w:hAnsi="Arial" w:cs="Arial"/>
                  <w:color w:val="000000"/>
                  <w:sz w:val="16"/>
                  <w:szCs w:val="16"/>
                  <w:lang w:eastAsia="zh-CN"/>
                </w:rPr>
                <w:t>B/U</w:t>
              </w:r>
            </w:ins>
          </w:p>
        </w:tc>
        <w:tc>
          <w:tcPr>
            <w:tcW w:w="810"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03" w:author="He, Yuwen" w:date="2015-02-05T17:55:00Z"/>
                <w:rFonts w:ascii="Arial" w:eastAsia="Times New Roman" w:hAnsi="Arial" w:cs="Arial"/>
                <w:color w:val="000000"/>
                <w:sz w:val="16"/>
                <w:szCs w:val="16"/>
                <w:lang w:eastAsia="zh-CN"/>
              </w:rPr>
            </w:pPr>
            <w:ins w:id="304" w:author="He, Yuwen" w:date="2015-02-05T17:55:00Z">
              <w:r w:rsidRPr="00B20E90">
                <w:rPr>
                  <w:rFonts w:ascii="Arial" w:eastAsia="Times New Roman" w:hAnsi="Arial" w:cs="Arial"/>
                  <w:color w:val="000000"/>
                  <w:sz w:val="16"/>
                  <w:szCs w:val="16"/>
                  <w:lang w:eastAsia="zh-CN"/>
                </w:rPr>
                <w:t>R/V</w:t>
              </w:r>
            </w:ins>
          </w:p>
        </w:tc>
      </w:tr>
      <w:tr w:rsidR="008D3D26" w:rsidRPr="008D3D26" w:rsidTr="002D4555">
        <w:trPr>
          <w:trHeight w:val="300"/>
          <w:jc w:val="center"/>
          <w:ins w:id="305" w:author="He, Yuwen" w:date="2015-02-05T17:55:00Z"/>
        </w:trPr>
        <w:tc>
          <w:tcPr>
            <w:tcW w:w="3028" w:type="dxa"/>
            <w:tcBorders>
              <w:top w:val="single" w:sz="8" w:space="0" w:color="auto"/>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306" w:author="He, Yuwen" w:date="2015-02-05T17:55:00Z"/>
                <w:rFonts w:ascii="Arial" w:eastAsia="Times New Roman" w:hAnsi="Arial" w:cs="Arial"/>
                <w:color w:val="000000"/>
                <w:sz w:val="16"/>
                <w:szCs w:val="16"/>
                <w:lang w:eastAsia="zh-CN"/>
              </w:rPr>
            </w:pPr>
            <w:ins w:id="307" w:author="He, Yuwen" w:date="2015-02-05T17:55:00Z">
              <w:r w:rsidRPr="00B20E90">
                <w:rPr>
                  <w:rFonts w:ascii="Arial" w:eastAsia="Times New Roman" w:hAnsi="Arial" w:cs="Arial"/>
                  <w:color w:val="000000"/>
                  <w:sz w:val="16"/>
                  <w:szCs w:val="16"/>
                  <w:lang w:eastAsia="zh-CN"/>
                </w:rPr>
                <w:t>Text &amp; graphics with motion, 720p</w:t>
              </w:r>
            </w:ins>
          </w:p>
        </w:tc>
        <w:tc>
          <w:tcPr>
            <w:tcW w:w="689" w:type="dxa"/>
            <w:tcBorders>
              <w:top w:val="single" w:sz="8" w:space="0" w:color="auto"/>
              <w:left w:val="single" w:sz="8" w:space="0" w:color="auto"/>
              <w:bottom w:val="nil"/>
              <w:right w:val="nil"/>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08" w:author="He, Yuwen" w:date="2015-02-05T17:55:00Z"/>
                <w:rFonts w:ascii="Arial" w:eastAsia="Times New Roman" w:hAnsi="Arial" w:cs="Arial"/>
                <w:sz w:val="16"/>
                <w:szCs w:val="16"/>
                <w:lang w:eastAsia="zh-CN"/>
              </w:rPr>
            </w:pPr>
            <w:ins w:id="309" w:author="He, Yuwen" w:date="2015-02-05T17:55:00Z">
              <w:r w:rsidRPr="00B20E90">
                <w:rPr>
                  <w:rFonts w:ascii="Arial" w:eastAsia="Times New Roman" w:hAnsi="Arial" w:cs="Arial"/>
                  <w:sz w:val="16"/>
                  <w:szCs w:val="16"/>
                  <w:lang w:eastAsia="zh-CN"/>
                </w:rPr>
                <w:t>-4.6%</w:t>
              </w:r>
            </w:ins>
          </w:p>
        </w:tc>
        <w:tc>
          <w:tcPr>
            <w:tcW w:w="724" w:type="dxa"/>
            <w:tcBorders>
              <w:top w:val="single" w:sz="8" w:space="0" w:color="auto"/>
              <w:left w:val="nil"/>
              <w:bottom w:val="nil"/>
              <w:right w:val="nil"/>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10" w:author="He, Yuwen" w:date="2015-02-05T17:55:00Z"/>
                <w:rFonts w:ascii="Arial" w:eastAsia="Times New Roman" w:hAnsi="Arial" w:cs="Arial"/>
                <w:sz w:val="16"/>
                <w:szCs w:val="16"/>
                <w:lang w:eastAsia="zh-CN"/>
              </w:rPr>
            </w:pPr>
            <w:ins w:id="311" w:author="He, Yuwen" w:date="2015-02-05T17:55:00Z">
              <w:r w:rsidRPr="00B20E90">
                <w:rPr>
                  <w:rFonts w:ascii="Arial" w:eastAsia="Times New Roman" w:hAnsi="Arial" w:cs="Arial"/>
                  <w:sz w:val="16"/>
                  <w:szCs w:val="16"/>
                  <w:lang w:eastAsia="zh-CN"/>
                </w:rPr>
                <w:t>-5.0%</w:t>
              </w:r>
            </w:ins>
          </w:p>
        </w:tc>
        <w:tc>
          <w:tcPr>
            <w:tcW w:w="697" w:type="dxa"/>
            <w:tcBorders>
              <w:top w:val="single" w:sz="8" w:space="0" w:color="auto"/>
              <w:left w:val="nil"/>
              <w:bottom w:val="nil"/>
              <w:right w:val="single" w:sz="8" w:space="0" w:color="auto"/>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12" w:author="He, Yuwen" w:date="2015-02-05T17:55:00Z"/>
                <w:rFonts w:ascii="Arial" w:eastAsia="Times New Roman" w:hAnsi="Arial" w:cs="Arial"/>
                <w:sz w:val="16"/>
                <w:szCs w:val="16"/>
                <w:lang w:eastAsia="zh-CN"/>
              </w:rPr>
            </w:pPr>
            <w:ins w:id="313" w:author="He, Yuwen" w:date="2015-02-05T17:55:00Z">
              <w:r w:rsidRPr="00B20E90">
                <w:rPr>
                  <w:rFonts w:ascii="Arial" w:eastAsia="Times New Roman" w:hAnsi="Arial" w:cs="Arial"/>
                  <w:sz w:val="16"/>
                  <w:szCs w:val="16"/>
                  <w:lang w:eastAsia="zh-CN"/>
                </w:rPr>
                <w:t>-5.1%</w:t>
              </w:r>
            </w:ins>
          </w:p>
        </w:tc>
        <w:tc>
          <w:tcPr>
            <w:tcW w:w="818" w:type="dxa"/>
            <w:tcBorders>
              <w:top w:val="single" w:sz="8" w:space="0" w:color="auto"/>
              <w:left w:val="single" w:sz="8" w:space="0" w:color="auto"/>
              <w:bottom w:val="nil"/>
              <w:right w:val="nil"/>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14" w:author="He, Yuwen" w:date="2015-02-05T17:55:00Z"/>
                <w:rFonts w:ascii="Arial" w:eastAsia="Times New Roman" w:hAnsi="Arial" w:cs="Arial"/>
                <w:sz w:val="16"/>
                <w:szCs w:val="16"/>
                <w:lang w:eastAsia="zh-CN"/>
              </w:rPr>
            </w:pPr>
            <w:ins w:id="315" w:author="He, Yuwen" w:date="2015-02-05T17:55:00Z">
              <w:r w:rsidRPr="00B20E90">
                <w:rPr>
                  <w:rFonts w:ascii="Arial" w:eastAsia="Times New Roman" w:hAnsi="Arial" w:cs="Arial"/>
                  <w:sz w:val="16"/>
                  <w:szCs w:val="16"/>
                  <w:lang w:eastAsia="zh-CN"/>
                </w:rPr>
                <w:t>-3.1%</w:t>
              </w:r>
            </w:ins>
          </w:p>
        </w:tc>
        <w:tc>
          <w:tcPr>
            <w:tcW w:w="720" w:type="dxa"/>
            <w:tcBorders>
              <w:top w:val="single" w:sz="8" w:space="0" w:color="auto"/>
              <w:left w:val="nil"/>
              <w:bottom w:val="nil"/>
              <w:right w:val="nil"/>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16" w:author="He, Yuwen" w:date="2015-02-05T17:55:00Z"/>
                <w:rFonts w:ascii="Arial" w:eastAsia="Times New Roman" w:hAnsi="Arial" w:cs="Arial"/>
                <w:sz w:val="16"/>
                <w:szCs w:val="16"/>
                <w:lang w:eastAsia="zh-CN"/>
              </w:rPr>
            </w:pPr>
            <w:ins w:id="317" w:author="He, Yuwen" w:date="2015-02-05T17:55:00Z">
              <w:r w:rsidRPr="00B20E90">
                <w:rPr>
                  <w:rFonts w:ascii="Arial" w:eastAsia="Times New Roman" w:hAnsi="Arial" w:cs="Arial"/>
                  <w:sz w:val="16"/>
                  <w:szCs w:val="16"/>
                  <w:lang w:eastAsia="zh-CN"/>
                </w:rPr>
                <w:t>-4.0%</w:t>
              </w:r>
            </w:ins>
          </w:p>
        </w:tc>
        <w:tc>
          <w:tcPr>
            <w:tcW w:w="810" w:type="dxa"/>
            <w:tcBorders>
              <w:top w:val="single" w:sz="8" w:space="0" w:color="auto"/>
              <w:left w:val="nil"/>
              <w:bottom w:val="nil"/>
              <w:right w:val="single" w:sz="8" w:space="0" w:color="auto"/>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18" w:author="He, Yuwen" w:date="2015-02-05T17:55:00Z"/>
                <w:rFonts w:ascii="Arial" w:eastAsia="Times New Roman" w:hAnsi="Arial" w:cs="Arial"/>
                <w:sz w:val="16"/>
                <w:szCs w:val="16"/>
                <w:lang w:eastAsia="zh-CN"/>
              </w:rPr>
            </w:pPr>
            <w:ins w:id="319" w:author="He, Yuwen" w:date="2015-02-05T17:55:00Z">
              <w:r w:rsidRPr="00B20E90">
                <w:rPr>
                  <w:rFonts w:ascii="Arial" w:eastAsia="Times New Roman" w:hAnsi="Arial" w:cs="Arial"/>
                  <w:sz w:val="16"/>
                  <w:szCs w:val="16"/>
                  <w:lang w:eastAsia="zh-CN"/>
                </w:rPr>
                <w:t>-3.8%</w:t>
              </w:r>
            </w:ins>
          </w:p>
        </w:tc>
        <w:tc>
          <w:tcPr>
            <w:tcW w:w="754" w:type="dxa"/>
            <w:tcBorders>
              <w:top w:val="single" w:sz="8" w:space="0" w:color="auto"/>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20" w:author="He, Yuwen" w:date="2015-02-05T17:55:00Z"/>
                <w:rFonts w:ascii="Arial" w:eastAsia="Times New Roman" w:hAnsi="Arial" w:cs="Arial"/>
                <w:color w:val="000000"/>
                <w:sz w:val="16"/>
                <w:szCs w:val="16"/>
                <w:lang w:eastAsia="zh-CN"/>
              </w:rPr>
            </w:pPr>
            <w:ins w:id="321" w:author="He, Yuwen" w:date="2015-02-05T17:55:00Z">
              <w:r w:rsidRPr="00B20E90">
                <w:rPr>
                  <w:rFonts w:ascii="Arial" w:eastAsia="Times New Roman" w:hAnsi="Arial" w:cs="Arial"/>
                  <w:color w:val="000000"/>
                  <w:sz w:val="16"/>
                  <w:szCs w:val="16"/>
                  <w:lang w:eastAsia="zh-CN"/>
                </w:rPr>
                <w:t>-2.3%</w:t>
              </w:r>
            </w:ins>
          </w:p>
        </w:tc>
        <w:tc>
          <w:tcPr>
            <w:tcW w:w="810" w:type="dxa"/>
            <w:tcBorders>
              <w:top w:val="single" w:sz="8" w:space="0" w:color="auto"/>
              <w:left w:val="nil"/>
              <w:bottom w:val="nil"/>
              <w:right w:val="nil"/>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22" w:author="He, Yuwen" w:date="2015-02-05T17:55:00Z"/>
                <w:rFonts w:ascii="Arial" w:eastAsia="Times New Roman" w:hAnsi="Arial" w:cs="Arial"/>
                <w:sz w:val="16"/>
                <w:szCs w:val="16"/>
                <w:lang w:eastAsia="zh-CN"/>
              </w:rPr>
            </w:pPr>
            <w:ins w:id="323" w:author="He, Yuwen" w:date="2015-02-05T17:55:00Z">
              <w:r w:rsidRPr="00B20E90">
                <w:rPr>
                  <w:rFonts w:ascii="Arial" w:eastAsia="Times New Roman" w:hAnsi="Arial" w:cs="Arial"/>
                  <w:sz w:val="16"/>
                  <w:szCs w:val="16"/>
                  <w:lang w:eastAsia="zh-CN"/>
                </w:rPr>
                <w:t>-3.0%</w:t>
              </w:r>
            </w:ins>
          </w:p>
        </w:tc>
        <w:tc>
          <w:tcPr>
            <w:tcW w:w="810" w:type="dxa"/>
            <w:tcBorders>
              <w:top w:val="single" w:sz="8" w:space="0" w:color="auto"/>
              <w:left w:val="nil"/>
              <w:bottom w:val="nil"/>
              <w:right w:val="single" w:sz="8" w:space="0" w:color="auto"/>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24" w:author="He, Yuwen" w:date="2015-02-05T17:55:00Z"/>
                <w:rFonts w:ascii="Arial" w:eastAsia="Times New Roman" w:hAnsi="Arial" w:cs="Arial"/>
                <w:sz w:val="16"/>
                <w:szCs w:val="16"/>
                <w:lang w:eastAsia="zh-CN"/>
              </w:rPr>
            </w:pPr>
            <w:ins w:id="325" w:author="He, Yuwen" w:date="2015-02-05T17:55:00Z">
              <w:r w:rsidRPr="00B20E90">
                <w:rPr>
                  <w:rFonts w:ascii="Arial" w:eastAsia="Times New Roman" w:hAnsi="Arial" w:cs="Arial"/>
                  <w:sz w:val="16"/>
                  <w:szCs w:val="16"/>
                  <w:lang w:eastAsia="zh-CN"/>
                </w:rPr>
                <w:t>-3.7%</w:t>
              </w:r>
            </w:ins>
          </w:p>
        </w:tc>
      </w:tr>
      <w:tr w:rsidR="002D4555" w:rsidRPr="008D3D26" w:rsidTr="00B20E90">
        <w:trPr>
          <w:trHeight w:val="300"/>
          <w:jc w:val="center"/>
          <w:ins w:id="326" w:author="He, Yuwen" w:date="2015-02-05T17:55:00Z"/>
        </w:trPr>
        <w:tc>
          <w:tcPr>
            <w:tcW w:w="302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327" w:author="He, Yuwen" w:date="2015-02-05T17:55:00Z"/>
                <w:rFonts w:ascii="Arial" w:eastAsia="Times New Roman" w:hAnsi="Arial" w:cs="Arial"/>
                <w:color w:val="000000"/>
                <w:sz w:val="16"/>
                <w:szCs w:val="16"/>
                <w:lang w:eastAsia="zh-CN"/>
              </w:rPr>
            </w:pPr>
            <w:ins w:id="328" w:author="He, Yuwen" w:date="2015-02-05T17:55:00Z">
              <w:r w:rsidRPr="00B20E90">
                <w:rPr>
                  <w:rFonts w:ascii="Arial" w:eastAsia="Times New Roman" w:hAnsi="Arial" w:cs="Arial"/>
                  <w:color w:val="000000"/>
                  <w:sz w:val="16"/>
                  <w:szCs w:val="16"/>
                  <w:lang w:eastAsia="zh-CN"/>
                </w:rPr>
                <w:t>Mixed content, 480p</w:t>
              </w:r>
            </w:ins>
          </w:p>
        </w:tc>
        <w:tc>
          <w:tcPr>
            <w:tcW w:w="689"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29" w:author="He, Yuwen" w:date="2015-02-05T17:55:00Z"/>
                <w:rFonts w:ascii="Arial" w:eastAsia="Times New Roman" w:hAnsi="Arial" w:cs="Arial"/>
                <w:color w:val="000000"/>
                <w:sz w:val="16"/>
                <w:szCs w:val="16"/>
                <w:lang w:eastAsia="zh-CN"/>
              </w:rPr>
            </w:pPr>
            <w:ins w:id="330" w:author="He, Yuwen" w:date="2015-02-05T17:55:00Z">
              <w:r w:rsidRPr="00B20E90">
                <w:rPr>
                  <w:rFonts w:ascii="Arial" w:eastAsia="Times New Roman" w:hAnsi="Arial" w:cs="Arial"/>
                  <w:color w:val="000000"/>
                  <w:sz w:val="16"/>
                  <w:szCs w:val="16"/>
                  <w:lang w:eastAsia="zh-CN"/>
                </w:rPr>
                <w:t>-1.2%</w:t>
              </w:r>
            </w:ins>
          </w:p>
        </w:tc>
        <w:tc>
          <w:tcPr>
            <w:tcW w:w="724"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31" w:author="He, Yuwen" w:date="2015-02-05T17:55:00Z"/>
                <w:rFonts w:ascii="Arial" w:eastAsia="Times New Roman" w:hAnsi="Arial" w:cs="Arial"/>
                <w:color w:val="000000"/>
                <w:sz w:val="16"/>
                <w:szCs w:val="16"/>
                <w:lang w:eastAsia="zh-CN"/>
              </w:rPr>
            </w:pPr>
            <w:ins w:id="332" w:author="He, Yuwen" w:date="2015-02-05T17:55:00Z">
              <w:r w:rsidRPr="00B20E90">
                <w:rPr>
                  <w:rFonts w:ascii="Arial" w:eastAsia="Times New Roman" w:hAnsi="Arial" w:cs="Arial"/>
                  <w:color w:val="000000"/>
                  <w:sz w:val="16"/>
                  <w:szCs w:val="16"/>
                  <w:lang w:eastAsia="zh-CN"/>
                </w:rPr>
                <w:t>-1.4%</w:t>
              </w:r>
            </w:ins>
          </w:p>
        </w:tc>
        <w:tc>
          <w:tcPr>
            <w:tcW w:w="697"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33" w:author="He, Yuwen" w:date="2015-02-05T17:55:00Z"/>
                <w:rFonts w:ascii="Arial" w:eastAsia="Times New Roman" w:hAnsi="Arial" w:cs="Arial"/>
                <w:color w:val="000000"/>
                <w:sz w:val="16"/>
                <w:szCs w:val="16"/>
                <w:lang w:eastAsia="zh-CN"/>
              </w:rPr>
            </w:pPr>
            <w:ins w:id="334" w:author="He, Yuwen" w:date="2015-02-05T17:55:00Z">
              <w:r w:rsidRPr="00B20E90">
                <w:rPr>
                  <w:rFonts w:ascii="Arial" w:eastAsia="Times New Roman" w:hAnsi="Arial" w:cs="Arial"/>
                  <w:color w:val="000000"/>
                  <w:sz w:val="16"/>
                  <w:szCs w:val="16"/>
                  <w:lang w:eastAsia="zh-CN"/>
                </w:rPr>
                <w:t>-1.7%</w:t>
              </w:r>
            </w:ins>
          </w:p>
        </w:tc>
        <w:tc>
          <w:tcPr>
            <w:tcW w:w="818"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35" w:author="He, Yuwen" w:date="2015-02-05T17:55:00Z"/>
                <w:rFonts w:ascii="Arial" w:eastAsia="Times New Roman" w:hAnsi="Arial" w:cs="Arial"/>
                <w:color w:val="000000"/>
                <w:sz w:val="16"/>
                <w:szCs w:val="16"/>
                <w:lang w:eastAsia="zh-CN"/>
              </w:rPr>
            </w:pPr>
            <w:ins w:id="336" w:author="He, Yuwen" w:date="2015-02-05T17:55:00Z">
              <w:r w:rsidRPr="00B20E90">
                <w:rPr>
                  <w:rFonts w:ascii="Arial" w:eastAsia="Times New Roman" w:hAnsi="Arial" w:cs="Arial"/>
                  <w:color w:val="000000"/>
                  <w:sz w:val="16"/>
                  <w:szCs w:val="16"/>
                  <w:lang w:eastAsia="zh-CN"/>
                </w:rPr>
                <w:t>-0.7%</w:t>
              </w:r>
            </w:ins>
          </w:p>
        </w:tc>
        <w:tc>
          <w:tcPr>
            <w:tcW w:w="720"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37" w:author="He, Yuwen" w:date="2015-02-05T17:55:00Z"/>
                <w:rFonts w:ascii="Arial" w:eastAsia="Times New Roman" w:hAnsi="Arial" w:cs="Arial"/>
                <w:color w:val="000000"/>
                <w:sz w:val="16"/>
                <w:szCs w:val="16"/>
                <w:lang w:eastAsia="zh-CN"/>
              </w:rPr>
            </w:pPr>
            <w:ins w:id="338" w:author="He, Yuwen" w:date="2015-02-05T17:55:00Z">
              <w:r w:rsidRPr="00B20E90">
                <w:rPr>
                  <w:rFonts w:ascii="Arial" w:eastAsia="Times New Roman" w:hAnsi="Arial" w:cs="Arial"/>
                  <w:color w:val="000000"/>
                  <w:sz w:val="16"/>
                  <w:szCs w:val="16"/>
                  <w:lang w:eastAsia="zh-CN"/>
                </w:rPr>
                <w:t>-1.4%</w:t>
              </w:r>
            </w:ins>
          </w:p>
        </w:tc>
        <w:tc>
          <w:tcPr>
            <w:tcW w:w="810"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39" w:author="He, Yuwen" w:date="2015-02-05T17:55:00Z"/>
                <w:rFonts w:ascii="Arial" w:eastAsia="Times New Roman" w:hAnsi="Arial" w:cs="Arial"/>
                <w:color w:val="000000"/>
                <w:sz w:val="16"/>
                <w:szCs w:val="16"/>
                <w:lang w:eastAsia="zh-CN"/>
              </w:rPr>
            </w:pPr>
            <w:ins w:id="340" w:author="He, Yuwen" w:date="2015-02-05T17:55:00Z">
              <w:r w:rsidRPr="00B20E90">
                <w:rPr>
                  <w:rFonts w:ascii="Arial" w:eastAsia="Times New Roman" w:hAnsi="Arial" w:cs="Arial"/>
                  <w:color w:val="000000"/>
                  <w:sz w:val="16"/>
                  <w:szCs w:val="16"/>
                  <w:lang w:eastAsia="zh-CN"/>
                </w:rPr>
                <w:t>-1.6%</w:t>
              </w:r>
            </w:ins>
          </w:p>
        </w:tc>
        <w:tc>
          <w:tcPr>
            <w:tcW w:w="754"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41" w:author="He, Yuwen" w:date="2015-02-05T17:55:00Z"/>
                <w:rFonts w:ascii="Arial" w:eastAsia="Times New Roman" w:hAnsi="Arial" w:cs="Arial"/>
                <w:color w:val="000000"/>
                <w:sz w:val="16"/>
                <w:szCs w:val="16"/>
                <w:lang w:eastAsia="zh-CN"/>
              </w:rPr>
            </w:pPr>
            <w:ins w:id="342" w:author="He, Yuwen" w:date="2015-02-05T17:55:00Z">
              <w:r w:rsidRPr="00B20E90">
                <w:rPr>
                  <w:rFonts w:ascii="Arial" w:eastAsia="Times New Roman" w:hAnsi="Arial" w:cs="Arial"/>
                  <w:color w:val="000000"/>
                  <w:sz w:val="16"/>
                  <w:szCs w:val="16"/>
                  <w:lang w:eastAsia="zh-CN"/>
                </w:rPr>
                <w:t>-0.2%</w:t>
              </w:r>
            </w:ins>
          </w:p>
        </w:tc>
        <w:tc>
          <w:tcPr>
            <w:tcW w:w="810"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43" w:author="He, Yuwen" w:date="2015-02-05T17:55:00Z"/>
                <w:rFonts w:ascii="Arial" w:eastAsia="Times New Roman" w:hAnsi="Arial" w:cs="Arial"/>
                <w:color w:val="000000"/>
                <w:sz w:val="16"/>
                <w:szCs w:val="16"/>
                <w:lang w:eastAsia="zh-CN"/>
              </w:rPr>
            </w:pPr>
            <w:ins w:id="344" w:author="He, Yuwen" w:date="2015-02-05T17:55:00Z">
              <w:r w:rsidRPr="00B20E90">
                <w:rPr>
                  <w:rFonts w:ascii="Arial" w:eastAsia="Times New Roman" w:hAnsi="Arial" w:cs="Arial"/>
                  <w:color w:val="000000"/>
                  <w:sz w:val="16"/>
                  <w:szCs w:val="16"/>
                  <w:lang w:eastAsia="zh-CN"/>
                </w:rPr>
                <w:t>-0.4%</w:t>
              </w:r>
            </w:ins>
          </w:p>
        </w:tc>
        <w:tc>
          <w:tcPr>
            <w:tcW w:w="810"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45" w:author="He, Yuwen" w:date="2015-02-05T17:55:00Z"/>
                <w:rFonts w:ascii="Arial" w:eastAsia="Times New Roman" w:hAnsi="Arial" w:cs="Arial"/>
                <w:color w:val="000000"/>
                <w:sz w:val="16"/>
                <w:szCs w:val="16"/>
                <w:lang w:eastAsia="zh-CN"/>
              </w:rPr>
            </w:pPr>
            <w:ins w:id="346" w:author="He, Yuwen" w:date="2015-02-05T17:55:00Z">
              <w:r w:rsidRPr="00B20E90">
                <w:rPr>
                  <w:rFonts w:ascii="Arial" w:eastAsia="Times New Roman" w:hAnsi="Arial" w:cs="Arial"/>
                  <w:color w:val="000000"/>
                  <w:sz w:val="16"/>
                  <w:szCs w:val="16"/>
                  <w:lang w:eastAsia="zh-CN"/>
                </w:rPr>
                <w:t>-0.7%</w:t>
              </w:r>
            </w:ins>
          </w:p>
        </w:tc>
      </w:tr>
      <w:tr w:rsidR="002D4555" w:rsidRPr="008D3D26" w:rsidTr="00B20E90">
        <w:trPr>
          <w:trHeight w:val="315"/>
          <w:jc w:val="center"/>
          <w:ins w:id="347" w:author="He, Yuwen" w:date="2015-02-05T17:55:00Z"/>
        </w:trPr>
        <w:tc>
          <w:tcPr>
            <w:tcW w:w="3028" w:type="dxa"/>
            <w:tcBorders>
              <w:top w:val="nil"/>
              <w:left w:val="single" w:sz="8" w:space="0" w:color="auto"/>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348" w:author="He, Yuwen" w:date="2015-02-05T17:55:00Z"/>
                <w:rFonts w:ascii="Arial" w:eastAsia="Times New Roman" w:hAnsi="Arial" w:cs="Arial"/>
                <w:color w:val="000000"/>
                <w:sz w:val="16"/>
                <w:szCs w:val="16"/>
                <w:lang w:eastAsia="zh-CN"/>
              </w:rPr>
            </w:pPr>
            <w:ins w:id="349" w:author="He, Yuwen" w:date="2015-02-05T17:55:00Z">
              <w:r w:rsidRPr="00B20E90">
                <w:rPr>
                  <w:rFonts w:ascii="Arial" w:eastAsia="Times New Roman" w:hAnsi="Arial" w:cs="Arial"/>
                  <w:color w:val="000000"/>
                  <w:sz w:val="16"/>
                  <w:szCs w:val="16"/>
                  <w:lang w:eastAsia="zh-CN"/>
                </w:rPr>
                <w:t>Animation, 768p</w:t>
              </w:r>
            </w:ins>
          </w:p>
        </w:tc>
        <w:tc>
          <w:tcPr>
            <w:tcW w:w="689" w:type="dxa"/>
            <w:tcBorders>
              <w:top w:val="nil"/>
              <w:left w:val="nil"/>
              <w:bottom w:val="single" w:sz="8" w:space="0" w:color="auto"/>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50" w:author="He, Yuwen" w:date="2015-02-05T17:55:00Z"/>
                <w:rFonts w:ascii="Arial" w:eastAsia="Times New Roman" w:hAnsi="Arial" w:cs="Arial"/>
                <w:color w:val="000000"/>
                <w:sz w:val="16"/>
                <w:szCs w:val="16"/>
                <w:lang w:eastAsia="zh-CN"/>
              </w:rPr>
            </w:pPr>
            <w:ins w:id="351" w:author="He, Yuwen" w:date="2015-02-05T17:55:00Z">
              <w:r w:rsidRPr="00B20E90">
                <w:rPr>
                  <w:rFonts w:ascii="Arial" w:eastAsia="Times New Roman" w:hAnsi="Arial" w:cs="Arial"/>
                  <w:color w:val="000000"/>
                  <w:sz w:val="16"/>
                  <w:szCs w:val="16"/>
                  <w:lang w:eastAsia="zh-CN"/>
                </w:rPr>
                <w:t>-0.9%</w:t>
              </w:r>
            </w:ins>
          </w:p>
        </w:tc>
        <w:tc>
          <w:tcPr>
            <w:tcW w:w="724" w:type="dxa"/>
            <w:tcBorders>
              <w:top w:val="nil"/>
              <w:left w:val="nil"/>
              <w:bottom w:val="single" w:sz="8" w:space="0" w:color="auto"/>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52" w:author="He, Yuwen" w:date="2015-02-05T17:55:00Z"/>
                <w:rFonts w:ascii="Arial" w:eastAsia="Times New Roman" w:hAnsi="Arial" w:cs="Arial"/>
                <w:color w:val="000000"/>
                <w:sz w:val="16"/>
                <w:szCs w:val="16"/>
                <w:lang w:eastAsia="zh-CN"/>
              </w:rPr>
            </w:pPr>
            <w:ins w:id="353" w:author="He, Yuwen" w:date="2015-02-05T17:55:00Z">
              <w:r w:rsidRPr="00B20E90">
                <w:rPr>
                  <w:rFonts w:ascii="Arial" w:eastAsia="Times New Roman" w:hAnsi="Arial" w:cs="Arial"/>
                  <w:color w:val="000000"/>
                  <w:sz w:val="16"/>
                  <w:szCs w:val="16"/>
                  <w:lang w:eastAsia="zh-CN"/>
                </w:rPr>
                <w:t>-1.6%</w:t>
              </w:r>
            </w:ins>
          </w:p>
        </w:tc>
        <w:tc>
          <w:tcPr>
            <w:tcW w:w="697"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54" w:author="He, Yuwen" w:date="2015-02-05T17:55:00Z"/>
                <w:rFonts w:ascii="Arial" w:eastAsia="Times New Roman" w:hAnsi="Arial" w:cs="Arial"/>
                <w:color w:val="000000"/>
                <w:sz w:val="16"/>
                <w:szCs w:val="16"/>
                <w:lang w:eastAsia="zh-CN"/>
              </w:rPr>
            </w:pPr>
            <w:ins w:id="355" w:author="He, Yuwen" w:date="2015-02-05T17:55:00Z">
              <w:r w:rsidRPr="00B20E90">
                <w:rPr>
                  <w:rFonts w:ascii="Arial" w:eastAsia="Times New Roman" w:hAnsi="Arial" w:cs="Arial"/>
                  <w:color w:val="000000"/>
                  <w:sz w:val="16"/>
                  <w:szCs w:val="16"/>
                  <w:lang w:eastAsia="zh-CN"/>
                </w:rPr>
                <w:t>-1.8%</w:t>
              </w:r>
            </w:ins>
          </w:p>
        </w:tc>
        <w:tc>
          <w:tcPr>
            <w:tcW w:w="818" w:type="dxa"/>
            <w:tcBorders>
              <w:top w:val="nil"/>
              <w:left w:val="nil"/>
              <w:bottom w:val="single" w:sz="8" w:space="0" w:color="auto"/>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56" w:author="He, Yuwen" w:date="2015-02-05T17:55:00Z"/>
                <w:rFonts w:ascii="Arial" w:eastAsia="Times New Roman" w:hAnsi="Arial" w:cs="Arial"/>
                <w:color w:val="000000"/>
                <w:sz w:val="16"/>
                <w:szCs w:val="16"/>
                <w:lang w:eastAsia="zh-CN"/>
              </w:rPr>
            </w:pPr>
            <w:ins w:id="357" w:author="He, Yuwen" w:date="2015-02-05T17:55:00Z">
              <w:r w:rsidRPr="00B20E90">
                <w:rPr>
                  <w:rFonts w:ascii="Arial" w:eastAsia="Times New Roman" w:hAnsi="Arial" w:cs="Arial"/>
                  <w:color w:val="000000"/>
                  <w:sz w:val="16"/>
                  <w:szCs w:val="16"/>
                  <w:lang w:eastAsia="zh-CN"/>
                </w:rPr>
                <w:t>-0.8%</w:t>
              </w:r>
            </w:ins>
          </w:p>
        </w:tc>
        <w:tc>
          <w:tcPr>
            <w:tcW w:w="720" w:type="dxa"/>
            <w:tcBorders>
              <w:top w:val="nil"/>
              <w:left w:val="nil"/>
              <w:bottom w:val="single" w:sz="8" w:space="0" w:color="auto"/>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58" w:author="He, Yuwen" w:date="2015-02-05T17:55:00Z"/>
                <w:rFonts w:ascii="Arial" w:eastAsia="Times New Roman" w:hAnsi="Arial" w:cs="Arial"/>
                <w:color w:val="000000"/>
                <w:sz w:val="16"/>
                <w:szCs w:val="16"/>
                <w:lang w:eastAsia="zh-CN"/>
              </w:rPr>
            </w:pPr>
            <w:ins w:id="359" w:author="He, Yuwen" w:date="2015-02-05T17:55:00Z">
              <w:r w:rsidRPr="00B20E90">
                <w:rPr>
                  <w:rFonts w:ascii="Arial" w:eastAsia="Times New Roman" w:hAnsi="Arial" w:cs="Arial"/>
                  <w:color w:val="000000"/>
                  <w:sz w:val="16"/>
                  <w:szCs w:val="16"/>
                  <w:lang w:eastAsia="zh-CN"/>
                </w:rPr>
                <w:t>-2.6%</w:t>
              </w:r>
            </w:ins>
          </w:p>
        </w:tc>
        <w:tc>
          <w:tcPr>
            <w:tcW w:w="810"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60" w:author="He, Yuwen" w:date="2015-02-05T17:55:00Z"/>
                <w:rFonts w:ascii="Arial" w:eastAsia="Times New Roman" w:hAnsi="Arial" w:cs="Arial"/>
                <w:color w:val="000000"/>
                <w:sz w:val="16"/>
                <w:szCs w:val="16"/>
                <w:lang w:eastAsia="zh-CN"/>
              </w:rPr>
            </w:pPr>
            <w:ins w:id="361" w:author="He, Yuwen" w:date="2015-02-05T17:55:00Z">
              <w:r w:rsidRPr="00B20E90">
                <w:rPr>
                  <w:rFonts w:ascii="Arial" w:eastAsia="Times New Roman" w:hAnsi="Arial" w:cs="Arial"/>
                  <w:color w:val="000000"/>
                  <w:sz w:val="16"/>
                  <w:szCs w:val="16"/>
                  <w:lang w:eastAsia="zh-CN"/>
                </w:rPr>
                <w:t>-2.4%</w:t>
              </w:r>
            </w:ins>
          </w:p>
        </w:tc>
        <w:tc>
          <w:tcPr>
            <w:tcW w:w="754" w:type="dxa"/>
            <w:tcBorders>
              <w:top w:val="nil"/>
              <w:left w:val="nil"/>
              <w:bottom w:val="single" w:sz="8" w:space="0" w:color="auto"/>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62" w:author="He, Yuwen" w:date="2015-02-05T17:55:00Z"/>
                <w:rFonts w:ascii="Arial" w:eastAsia="Times New Roman" w:hAnsi="Arial" w:cs="Arial"/>
                <w:color w:val="000000"/>
                <w:sz w:val="16"/>
                <w:szCs w:val="16"/>
                <w:lang w:eastAsia="zh-CN"/>
              </w:rPr>
            </w:pPr>
            <w:ins w:id="363" w:author="He, Yuwen" w:date="2015-02-05T17:55:00Z">
              <w:r w:rsidRPr="00B20E90">
                <w:rPr>
                  <w:rFonts w:ascii="Arial" w:eastAsia="Times New Roman" w:hAnsi="Arial" w:cs="Arial"/>
                  <w:color w:val="000000"/>
                  <w:sz w:val="16"/>
                  <w:szCs w:val="16"/>
                  <w:lang w:eastAsia="zh-CN"/>
                </w:rPr>
                <w:t>-0.6%</w:t>
              </w:r>
            </w:ins>
          </w:p>
        </w:tc>
        <w:tc>
          <w:tcPr>
            <w:tcW w:w="810" w:type="dxa"/>
            <w:tcBorders>
              <w:top w:val="nil"/>
              <w:left w:val="nil"/>
              <w:bottom w:val="single" w:sz="8" w:space="0" w:color="auto"/>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64" w:author="He, Yuwen" w:date="2015-02-05T17:55:00Z"/>
                <w:rFonts w:ascii="Arial" w:eastAsia="Times New Roman" w:hAnsi="Arial" w:cs="Arial"/>
                <w:color w:val="000000"/>
                <w:sz w:val="16"/>
                <w:szCs w:val="16"/>
                <w:lang w:eastAsia="zh-CN"/>
              </w:rPr>
            </w:pPr>
            <w:ins w:id="365" w:author="He, Yuwen" w:date="2015-02-05T17:55:00Z">
              <w:r w:rsidRPr="00B20E90">
                <w:rPr>
                  <w:rFonts w:ascii="Arial" w:eastAsia="Times New Roman" w:hAnsi="Arial" w:cs="Arial"/>
                  <w:color w:val="000000"/>
                  <w:sz w:val="16"/>
                  <w:szCs w:val="16"/>
                  <w:lang w:eastAsia="zh-CN"/>
                </w:rPr>
                <w:t>-1.0%</w:t>
              </w:r>
            </w:ins>
          </w:p>
        </w:tc>
        <w:tc>
          <w:tcPr>
            <w:tcW w:w="810"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66" w:author="He, Yuwen" w:date="2015-02-05T17:55:00Z"/>
                <w:rFonts w:ascii="Arial" w:eastAsia="Times New Roman" w:hAnsi="Arial" w:cs="Arial"/>
                <w:color w:val="000000"/>
                <w:sz w:val="16"/>
                <w:szCs w:val="16"/>
                <w:lang w:eastAsia="zh-CN"/>
              </w:rPr>
            </w:pPr>
            <w:ins w:id="367" w:author="He, Yuwen" w:date="2015-02-05T17:55:00Z">
              <w:r w:rsidRPr="00B20E90">
                <w:rPr>
                  <w:rFonts w:ascii="Arial" w:eastAsia="Times New Roman" w:hAnsi="Arial" w:cs="Arial"/>
                  <w:color w:val="000000"/>
                  <w:sz w:val="16"/>
                  <w:szCs w:val="16"/>
                  <w:lang w:eastAsia="zh-CN"/>
                </w:rPr>
                <w:t>-1.9%</w:t>
              </w:r>
            </w:ins>
          </w:p>
        </w:tc>
      </w:tr>
      <w:tr w:rsidR="00B20E90" w:rsidRPr="008D3D26" w:rsidTr="002D4555">
        <w:trPr>
          <w:trHeight w:val="315"/>
          <w:jc w:val="center"/>
          <w:ins w:id="368" w:author="He, Yuwen" w:date="2015-02-05T17:55:00Z"/>
        </w:trPr>
        <w:tc>
          <w:tcPr>
            <w:tcW w:w="302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369" w:author="He, Yuwen" w:date="2015-02-05T17:55:00Z"/>
                <w:rFonts w:ascii="Arial" w:eastAsia="Times New Roman" w:hAnsi="Arial" w:cs="Arial"/>
                <w:color w:val="000000"/>
                <w:sz w:val="16"/>
                <w:szCs w:val="16"/>
                <w:lang w:eastAsia="zh-CN"/>
              </w:rPr>
            </w:pPr>
            <w:ins w:id="370" w:author="He, Yuwen" w:date="2015-02-05T17:55:00Z">
              <w:r w:rsidRPr="00B20E90">
                <w:rPr>
                  <w:rFonts w:ascii="Arial" w:eastAsia="Times New Roman" w:hAnsi="Arial" w:cs="Arial"/>
                  <w:color w:val="000000"/>
                  <w:sz w:val="16"/>
                  <w:szCs w:val="16"/>
                  <w:lang w:eastAsia="zh-CN"/>
                </w:rPr>
                <w:t>Average of all sequences</w:t>
              </w:r>
            </w:ins>
          </w:p>
        </w:tc>
        <w:tc>
          <w:tcPr>
            <w:tcW w:w="689"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71" w:author="He, Yuwen" w:date="2015-02-05T17:55:00Z"/>
                <w:rFonts w:ascii="Arial" w:eastAsia="Times New Roman" w:hAnsi="Arial" w:cs="Arial"/>
                <w:color w:val="000000"/>
                <w:sz w:val="16"/>
                <w:szCs w:val="16"/>
                <w:lang w:eastAsia="zh-CN"/>
              </w:rPr>
            </w:pPr>
            <w:ins w:id="372" w:author="He, Yuwen" w:date="2015-02-05T17:55:00Z">
              <w:r w:rsidRPr="00B20E90">
                <w:rPr>
                  <w:rFonts w:ascii="Arial" w:eastAsia="Times New Roman" w:hAnsi="Arial" w:cs="Arial"/>
                  <w:color w:val="000000"/>
                  <w:sz w:val="16"/>
                  <w:szCs w:val="16"/>
                  <w:lang w:eastAsia="zh-CN"/>
                </w:rPr>
                <w:t>-2.9%</w:t>
              </w:r>
            </w:ins>
          </w:p>
        </w:tc>
        <w:tc>
          <w:tcPr>
            <w:tcW w:w="724" w:type="dxa"/>
            <w:tcBorders>
              <w:top w:val="single" w:sz="8" w:space="0" w:color="auto"/>
              <w:left w:val="nil"/>
              <w:bottom w:val="nil"/>
              <w:right w:val="nil"/>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73" w:author="He, Yuwen" w:date="2015-02-05T17:55:00Z"/>
                <w:rFonts w:ascii="Arial" w:eastAsia="Times New Roman" w:hAnsi="Arial" w:cs="Arial"/>
                <w:sz w:val="16"/>
                <w:szCs w:val="16"/>
                <w:lang w:eastAsia="zh-CN"/>
              </w:rPr>
            </w:pPr>
            <w:ins w:id="374" w:author="He, Yuwen" w:date="2015-02-05T17:55:00Z">
              <w:r w:rsidRPr="00B20E90">
                <w:rPr>
                  <w:rFonts w:ascii="Arial" w:eastAsia="Times New Roman" w:hAnsi="Arial" w:cs="Arial"/>
                  <w:sz w:val="16"/>
                  <w:szCs w:val="16"/>
                  <w:lang w:eastAsia="zh-CN"/>
                </w:rPr>
                <w:t>-3.2%</w:t>
              </w:r>
            </w:ins>
          </w:p>
        </w:tc>
        <w:tc>
          <w:tcPr>
            <w:tcW w:w="697" w:type="dxa"/>
            <w:tcBorders>
              <w:top w:val="single" w:sz="8" w:space="0" w:color="auto"/>
              <w:left w:val="nil"/>
              <w:bottom w:val="nil"/>
              <w:right w:val="single" w:sz="8" w:space="0" w:color="auto"/>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75" w:author="He, Yuwen" w:date="2015-02-05T17:55:00Z"/>
                <w:rFonts w:ascii="Arial" w:eastAsia="Times New Roman" w:hAnsi="Arial" w:cs="Arial"/>
                <w:sz w:val="16"/>
                <w:szCs w:val="16"/>
                <w:lang w:eastAsia="zh-CN"/>
              </w:rPr>
            </w:pPr>
            <w:ins w:id="376" w:author="He, Yuwen" w:date="2015-02-05T17:55:00Z">
              <w:r w:rsidRPr="00B20E90">
                <w:rPr>
                  <w:rFonts w:ascii="Arial" w:eastAsia="Times New Roman" w:hAnsi="Arial" w:cs="Arial"/>
                  <w:sz w:val="16"/>
                  <w:szCs w:val="16"/>
                  <w:lang w:eastAsia="zh-CN"/>
                </w:rPr>
                <w:t>-3.4%</w:t>
              </w:r>
            </w:ins>
          </w:p>
        </w:tc>
        <w:tc>
          <w:tcPr>
            <w:tcW w:w="818" w:type="dxa"/>
            <w:tcBorders>
              <w:top w:val="nil"/>
              <w:left w:val="nil"/>
              <w:bottom w:val="nil"/>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77" w:author="He, Yuwen" w:date="2015-02-05T17:55:00Z"/>
                <w:rFonts w:ascii="Arial" w:eastAsia="Times New Roman" w:hAnsi="Arial" w:cs="Arial"/>
                <w:color w:val="000000"/>
                <w:sz w:val="16"/>
                <w:szCs w:val="16"/>
                <w:lang w:eastAsia="zh-CN"/>
              </w:rPr>
            </w:pPr>
            <w:ins w:id="378" w:author="He, Yuwen" w:date="2015-02-05T17:55:00Z">
              <w:r w:rsidRPr="00B20E90">
                <w:rPr>
                  <w:rFonts w:ascii="Arial" w:eastAsia="Times New Roman" w:hAnsi="Arial" w:cs="Arial"/>
                  <w:color w:val="000000"/>
                  <w:sz w:val="16"/>
                  <w:szCs w:val="16"/>
                  <w:lang w:eastAsia="zh-CN"/>
                </w:rPr>
                <w:t>-1.9%</w:t>
              </w:r>
            </w:ins>
          </w:p>
        </w:tc>
        <w:tc>
          <w:tcPr>
            <w:tcW w:w="720" w:type="dxa"/>
            <w:tcBorders>
              <w:top w:val="single" w:sz="8" w:space="0" w:color="auto"/>
              <w:left w:val="nil"/>
              <w:bottom w:val="nil"/>
              <w:right w:val="nil"/>
            </w:tcBorders>
            <w:shd w:val="clear" w:color="000000" w:fill="CCFFCC"/>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79" w:author="He, Yuwen" w:date="2015-02-05T17:55:00Z"/>
                <w:rFonts w:ascii="Arial" w:eastAsia="Times New Roman" w:hAnsi="Arial" w:cs="Arial"/>
                <w:sz w:val="16"/>
                <w:szCs w:val="16"/>
                <w:lang w:eastAsia="zh-CN"/>
              </w:rPr>
            </w:pPr>
            <w:ins w:id="380" w:author="He, Yuwen" w:date="2015-02-05T17:55:00Z">
              <w:r w:rsidRPr="00B20E90">
                <w:rPr>
                  <w:rFonts w:ascii="Arial" w:eastAsia="Times New Roman" w:hAnsi="Arial" w:cs="Arial"/>
                  <w:sz w:val="16"/>
                  <w:szCs w:val="16"/>
                  <w:lang w:eastAsia="zh-CN"/>
                </w:rPr>
                <w:t>-3.0%</w:t>
              </w:r>
            </w:ins>
          </w:p>
        </w:tc>
        <w:tc>
          <w:tcPr>
            <w:tcW w:w="810"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81" w:author="He, Yuwen" w:date="2015-02-05T17:55:00Z"/>
                <w:rFonts w:ascii="Arial" w:eastAsia="Times New Roman" w:hAnsi="Arial" w:cs="Arial"/>
                <w:color w:val="000000"/>
                <w:sz w:val="16"/>
                <w:szCs w:val="16"/>
                <w:lang w:eastAsia="zh-CN"/>
              </w:rPr>
            </w:pPr>
            <w:ins w:id="382" w:author="He, Yuwen" w:date="2015-02-05T17:55:00Z">
              <w:r w:rsidRPr="00B20E90">
                <w:rPr>
                  <w:rFonts w:ascii="Arial" w:eastAsia="Times New Roman" w:hAnsi="Arial" w:cs="Arial"/>
                  <w:color w:val="000000"/>
                  <w:sz w:val="16"/>
                  <w:szCs w:val="16"/>
                  <w:lang w:eastAsia="zh-CN"/>
                </w:rPr>
                <w:t>-2.9%</w:t>
              </w:r>
            </w:ins>
          </w:p>
        </w:tc>
        <w:tc>
          <w:tcPr>
            <w:tcW w:w="754" w:type="dxa"/>
            <w:tcBorders>
              <w:top w:val="nil"/>
              <w:left w:val="nil"/>
              <w:bottom w:val="single" w:sz="8" w:space="0" w:color="auto"/>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83" w:author="He, Yuwen" w:date="2015-02-05T17:55:00Z"/>
                <w:rFonts w:ascii="Arial" w:eastAsia="Times New Roman" w:hAnsi="Arial" w:cs="Arial"/>
                <w:color w:val="000000"/>
                <w:sz w:val="16"/>
                <w:szCs w:val="16"/>
                <w:lang w:eastAsia="zh-CN"/>
              </w:rPr>
            </w:pPr>
            <w:ins w:id="384" w:author="He, Yuwen" w:date="2015-02-05T17:55:00Z">
              <w:r w:rsidRPr="00B20E90">
                <w:rPr>
                  <w:rFonts w:ascii="Arial" w:eastAsia="Times New Roman" w:hAnsi="Arial" w:cs="Arial"/>
                  <w:color w:val="000000"/>
                  <w:sz w:val="16"/>
                  <w:szCs w:val="16"/>
                  <w:lang w:eastAsia="zh-CN"/>
                </w:rPr>
                <w:t>-1.3%</w:t>
              </w:r>
            </w:ins>
          </w:p>
        </w:tc>
        <w:tc>
          <w:tcPr>
            <w:tcW w:w="810" w:type="dxa"/>
            <w:tcBorders>
              <w:top w:val="nil"/>
              <w:left w:val="nil"/>
              <w:bottom w:val="single" w:sz="8" w:space="0" w:color="auto"/>
              <w:right w:val="nil"/>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85" w:author="He, Yuwen" w:date="2015-02-05T17:55:00Z"/>
                <w:rFonts w:ascii="Arial" w:eastAsia="Times New Roman" w:hAnsi="Arial" w:cs="Arial"/>
                <w:color w:val="000000"/>
                <w:sz w:val="16"/>
                <w:szCs w:val="16"/>
                <w:lang w:eastAsia="zh-CN"/>
              </w:rPr>
            </w:pPr>
            <w:ins w:id="386" w:author="He, Yuwen" w:date="2015-02-05T17:55:00Z">
              <w:r w:rsidRPr="00B20E90">
                <w:rPr>
                  <w:rFonts w:ascii="Arial" w:eastAsia="Times New Roman" w:hAnsi="Arial" w:cs="Arial"/>
                  <w:color w:val="000000"/>
                  <w:sz w:val="16"/>
                  <w:szCs w:val="16"/>
                  <w:lang w:eastAsia="zh-CN"/>
                </w:rPr>
                <w:t>-1.9%</w:t>
              </w:r>
            </w:ins>
          </w:p>
        </w:tc>
        <w:tc>
          <w:tcPr>
            <w:tcW w:w="810"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87" w:author="He, Yuwen" w:date="2015-02-05T17:55:00Z"/>
                <w:rFonts w:ascii="Arial" w:eastAsia="Times New Roman" w:hAnsi="Arial" w:cs="Arial"/>
                <w:color w:val="000000"/>
                <w:sz w:val="16"/>
                <w:szCs w:val="16"/>
                <w:lang w:eastAsia="zh-CN"/>
              </w:rPr>
            </w:pPr>
            <w:ins w:id="388" w:author="He, Yuwen" w:date="2015-02-05T17:55:00Z">
              <w:r w:rsidRPr="00B20E90">
                <w:rPr>
                  <w:rFonts w:ascii="Arial" w:eastAsia="Times New Roman" w:hAnsi="Arial" w:cs="Arial"/>
                  <w:color w:val="000000"/>
                  <w:sz w:val="16"/>
                  <w:szCs w:val="16"/>
                  <w:lang w:eastAsia="zh-CN"/>
                </w:rPr>
                <w:t>-2.5%</w:t>
              </w:r>
            </w:ins>
          </w:p>
        </w:tc>
      </w:tr>
      <w:tr w:rsidR="002D4555" w:rsidRPr="008D3D26" w:rsidTr="00B20E90">
        <w:trPr>
          <w:trHeight w:val="300"/>
          <w:jc w:val="center"/>
          <w:ins w:id="389" w:author="He, Yuwen" w:date="2015-02-05T17:55:00Z"/>
        </w:trPr>
        <w:tc>
          <w:tcPr>
            <w:tcW w:w="3028" w:type="dxa"/>
            <w:tcBorders>
              <w:top w:val="single" w:sz="8" w:space="0" w:color="auto"/>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390" w:author="He, Yuwen" w:date="2015-02-05T17:55:00Z"/>
                <w:rFonts w:ascii="Arial" w:eastAsia="Times New Roman" w:hAnsi="Arial" w:cs="Arial"/>
                <w:color w:val="000000"/>
                <w:sz w:val="16"/>
                <w:szCs w:val="16"/>
                <w:lang w:eastAsia="zh-CN"/>
              </w:rPr>
            </w:pPr>
            <w:ins w:id="391" w:author="He, Yuwen" w:date="2015-02-05T17:55:00Z">
              <w:r w:rsidRPr="00B20E90">
                <w:rPr>
                  <w:rFonts w:ascii="Arial" w:eastAsia="Times New Roman" w:hAnsi="Arial" w:cs="Arial"/>
                  <w:color w:val="000000"/>
                  <w:sz w:val="16"/>
                  <w:szCs w:val="16"/>
                  <w:lang w:eastAsia="zh-CN"/>
                </w:rPr>
                <w:t>Enc Time[%]</w:t>
              </w:r>
            </w:ins>
          </w:p>
        </w:tc>
        <w:tc>
          <w:tcPr>
            <w:tcW w:w="2110" w:type="dxa"/>
            <w:gridSpan w:val="3"/>
            <w:tcBorders>
              <w:top w:val="single" w:sz="8" w:space="0" w:color="auto"/>
              <w:left w:val="nil"/>
              <w:bottom w:val="nil"/>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92" w:author="He, Yuwen" w:date="2015-02-05T17:55:00Z"/>
                <w:rFonts w:ascii="Arial" w:eastAsia="Times New Roman" w:hAnsi="Arial" w:cs="Arial"/>
                <w:color w:val="000000"/>
                <w:sz w:val="16"/>
                <w:szCs w:val="16"/>
                <w:lang w:eastAsia="zh-CN"/>
              </w:rPr>
            </w:pPr>
            <w:ins w:id="393" w:author="He, Yuwen" w:date="2015-02-05T17:55:00Z">
              <w:r w:rsidRPr="00B20E90">
                <w:rPr>
                  <w:rFonts w:ascii="Arial" w:eastAsia="Times New Roman" w:hAnsi="Arial" w:cs="Arial"/>
                  <w:color w:val="000000"/>
                  <w:sz w:val="16"/>
                  <w:szCs w:val="16"/>
                  <w:lang w:eastAsia="zh-CN"/>
                </w:rPr>
                <w:t>91%</w:t>
              </w:r>
            </w:ins>
          </w:p>
        </w:tc>
        <w:tc>
          <w:tcPr>
            <w:tcW w:w="2348" w:type="dxa"/>
            <w:gridSpan w:val="3"/>
            <w:tcBorders>
              <w:top w:val="single" w:sz="8" w:space="0" w:color="auto"/>
              <w:left w:val="nil"/>
              <w:bottom w:val="nil"/>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94" w:author="He, Yuwen" w:date="2015-02-05T17:55:00Z"/>
                <w:rFonts w:ascii="Arial" w:eastAsia="Times New Roman" w:hAnsi="Arial" w:cs="Arial"/>
                <w:color w:val="000000"/>
                <w:sz w:val="16"/>
                <w:szCs w:val="16"/>
                <w:lang w:eastAsia="zh-CN"/>
              </w:rPr>
            </w:pPr>
            <w:ins w:id="395" w:author="He, Yuwen" w:date="2015-02-05T17:55:00Z">
              <w:r w:rsidRPr="00B20E90">
                <w:rPr>
                  <w:rFonts w:ascii="Arial" w:eastAsia="Times New Roman" w:hAnsi="Arial" w:cs="Arial"/>
                  <w:color w:val="000000"/>
                  <w:sz w:val="16"/>
                  <w:szCs w:val="16"/>
                  <w:lang w:eastAsia="zh-CN"/>
                </w:rPr>
                <w:t>96%</w:t>
              </w:r>
            </w:ins>
          </w:p>
        </w:tc>
        <w:tc>
          <w:tcPr>
            <w:tcW w:w="2374" w:type="dxa"/>
            <w:gridSpan w:val="3"/>
            <w:tcBorders>
              <w:top w:val="nil"/>
              <w:left w:val="nil"/>
              <w:bottom w:val="nil"/>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396" w:author="He, Yuwen" w:date="2015-02-05T17:55:00Z"/>
                <w:rFonts w:ascii="Arial" w:eastAsia="Times New Roman" w:hAnsi="Arial" w:cs="Arial"/>
                <w:color w:val="000000"/>
                <w:sz w:val="16"/>
                <w:szCs w:val="16"/>
                <w:lang w:eastAsia="zh-CN"/>
              </w:rPr>
            </w:pPr>
            <w:ins w:id="397" w:author="He, Yuwen" w:date="2015-02-05T17:55:00Z">
              <w:r w:rsidRPr="00B20E90">
                <w:rPr>
                  <w:rFonts w:ascii="Arial" w:eastAsia="Times New Roman" w:hAnsi="Arial" w:cs="Arial"/>
                  <w:color w:val="000000"/>
                  <w:sz w:val="16"/>
                  <w:szCs w:val="16"/>
                  <w:lang w:eastAsia="zh-CN"/>
                </w:rPr>
                <w:t>95%</w:t>
              </w:r>
            </w:ins>
          </w:p>
        </w:tc>
      </w:tr>
      <w:tr w:rsidR="002D4555" w:rsidRPr="008D3D26" w:rsidTr="00B20E90">
        <w:trPr>
          <w:trHeight w:val="315"/>
          <w:jc w:val="center"/>
          <w:ins w:id="398" w:author="He, Yuwen" w:date="2015-02-05T17:55:00Z"/>
        </w:trPr>
        <w:tc>
          <w:tcPr>
            <w:tcW w:w="3028" w:type="dxa"/>
            <w:tcBorders>
              <w:top w:val="nil"/>
              <w:left w:val="single" w:sz="8" w:space="0" w:color="auto"/>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399" w:author="He, Yuwen" w:date="2015-02-05T17:55:00Z"/>
                <w:rFonts w:ascii="Arial" w:eastAsia="Times New Roman" w:hAnsi="Arial" w:cs="Arial"/>
                <w:color w:val="000000"/>
                <w:sz w:val="16"/>
                <w:szCs w:val="16"/>
                <w:lang w:eastAsia="zh-CN"/>
              </w:rPr>
            </w:pPr>
            <w:ins w:id="400" w:author="He, Yuwen" w:date="2015-02-05T17:55:00Z">
              <w:r w:rsidRPr="00B20E90">
                <w:rPr>
                  <w:rFonts w:ascii="Arial" w:eastAsia="Times New Roman" w:hAnsi="Arial" w:cs="Arial"/>
                  <w:color w:val="000000"/>
                  <w:sz w:val="16"/>
                  <w:szCs w:val="16"/>
                  <w:lang w:eastAsia="zh-CN"/>
                </w:rPr>
                <w:t>Dec Time[%]</w:t>
              </w:r>
            </w:ins>
          </w:p>
        </w:tc>
        <w:tc>
          <w:tcPr>
            <w:tcW w:w="2110" w:type="dxa"/>
            <w:gridSpan w:val="3"/>
            <w:tcBorders>
              <w:top w:val="nil"/>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01" w:author="He, Yuwen" w:date="2015-02-05T17:55:00Z"/>
                <w:rFonts w:ascii="Arial" w:eastAsia="Times New Roman" w:hAnsi="Arial" w:cs="Arial"/>
                <w:color w:val="000000"/>
                <w:sz w:val="16"/>
                <w:szCs w:val="16"/>
                <w:lang w:eastAsia="zh-CN"/>
              </w:rPr>
            </w:pPr>
            <w:ins w:id="402" w:author="He, Yuwen" w:date="2015-02-05T17:55:00Z">
              <w:r w:rsidRPr="00B20E90">
                <w:rPr>
                  <w:rFonts w:ascii="Arial" w:eastAsia="Times New Roman" w:hAnsi="Arial" w:cs="Arial"/>
                  <w:color w:val="000000"/>
                  <w:sz w:val="16"/>
                  <w:szCs w:val="16"/>
                  <w:lang w:eastAsia="zh-CN"/>
                </w:rPr>
                <w:t>95%</w:t>
              </w:r>
            </w:ins>
          </w:p>
        </w:tc>
        <w:tc>
          <w:tcPr>
            <w:tcW w:w="2348" w:type="dxa"/>
            <w:gridSpan w:val="3"/>
            <w:tcBorders>
              <w:top w:val="nil"/>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03" w:author="He, Yuwen" w:date="2015-02-05T17:55:00Z"/>
                <w:rFonts w:ascii="Arial" w:eastAsia="Times New Roman" w:hAnsi="Arial" w:cs="Arial"/>
                <w:color w:val="000000"/>
                <w:sz w:val="16"/>
                <w:szCs w:val="16"/>
                <w:lang w:eastAsia="zh-CN"/>
              </w:rPr>
            </w:pPr>
            <w:ins w:id="404" w:author="He, Yuwen" w:date="2015-02-05T17:55:00Z">
              <w:r w:rsidRPr="00B20E90">
                <w:rPr>
                  <w:rFonts w:ascii="Arial" w:eastAsia="Times New Roman" w:hAnsi="Arial" w:cs="Arial"/>
                  <w:color w:val="000000"/>
                  <w:sz w:val="16"/>
                  <w:szCs w:val="16"/>
                  <w:lang w:eastAsia="zh-CN"/>
                </w:rPr>
                <w:t>90%</w:t>
              </w:r>
            </w:ins>
          </w:p>
        </w:tc>
        <w:tc>
          <w:tcPr>
            <w:tcW w:w="2374" w:type="dxa"/>
            <w:gridSpan w:val="3"/>
            <w:tcBorders>
              <w:top w:val="nil"/>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05" w:author="He, Yuwen" w:date="2015-02-05T17:55:00Z"/>
                <w:rFonts w:ascii="Arial" w:eastAsia="Times New Roman" w:hAnsi="Arial" w:cs="Arial"/>
                <w:color w:val="000000"/>
                <w:sz w:val="16"/>
                <w:szCs w:val="16"/>
                <w:lang w:eastAsia="zh-CN"/>
              </w:rPr>
            </w:pPr>
            <w:ins w:id="406" w:author="He, Yuwen" w:date="2015-02-05T17:55:00Z">
              <w:r w:rsidRPr="00B20E90">
                <w:rPr>
                  <w:rFonts w:ascii="Arial" w:eastAsia="Times New Roman" w:hAnsi="Arial" w:cs="Arial"/>
                  <w:color w:val="000000"/>
                  <w:sz w:val="16"/>
                  <w:szCs w:val="16"/>
                  <w:lang w:eastAsia="zh-CN"/>
                </w:rPr>
                <w:t>93%</w:t>
              </w:r>
            </w:ins>
          </w:p>
        </w:tc>
      </w:tr>
    </w:tbl>
    <w:p w:rsidR="002D4555" w:rsidRDefault="002D4555" w:rsidP="002D4555">
      <w:pPr>
        <w:pStyle w:val="Caption"/>
        <w:jc w:val="center"/>
        <w:rPr>
          <w:ins w:id="407" w:author="He, Yuwen" w:date="2015-02-05T17:57:00Z"/>
        </w:rPr>
      </w:pPr>
    </w:p>
    <w:p w:rsidR="002D4555" w:rsidRDefault="002D4555" w:rsidP="002D4555">
      <w:pPr>
        <w:pStyle w:val="Caption"/>
        <w:jc w:val="center"/>
        <w:rPr>
          <w:ins w:id="408" w:author="He, Yuwen" w:date="2015-02-05T17:57:00Z"/>
        </w:rPr>
      </w:pPr>
      <w:bookmarkStart w:id="409" w:name="_Ref411074394"/>
      <w:ins w:id="410" w:author="He, Yuwen" w:date="2015-02-05T17:57:00Z">
        <w:r w:rsidRPr="00FA1324">
          <w:t xml:space="preserve">Table </w:t>
        </w:r>
        <w:r w:rsidRPr="00FA1324">
          <w:fldChar w:fldCharType="begin"/>
        </w:r>
        <w:r w:rsidRPr="00FA1324">
          <w:instrText xml:space="preserve"> SEQ Table \* ARABIC </w:instrText>
        </w:r>
        <w:r w:rsidRPr="00FA1324">
          <w:fldChar w:fldCharType="separate"/>
        </w:r>
      </w:ins>
      <w:ins w:id="411" w:author="He, Yuwen" w:date="2015-02-05T17:58:00Z">
        <w:r>
          <w:rPr>
            <w:noProof/>
          </w:rPr>
          <w:t>7</w:t>
        </w:r>
      </w:ins>
      <w:ins w:id="412" w:author="He, Yuwen" w:date="2015-02-05T17:57:00Z">
        <w:r w:rsidRPr="00FA1324">
          <w:fldChar w:fldCharType="end"/>
        </w:r>
        <w:bookmarkEnd w:id="409"/>
        <w:r w:rsidRPr="00FA1324">
          <w:t xml:space="preserve">. Average BD rate reduction for </w:t>
        </w:r>
        <w:r>
          <w:t xml:space="preserve">444 lossless coding </w:t>
        </w:r>
      </w:ins>
      <w:ins w:id="413" w:author="He, Yuwen" w:date="2015-02-06T13:29:00Z">
        <w:r w:rsidR="00E311BF">
          <w:t>in CE-2 Test-1 platform</w:t>
        </w:r>
        <w:r w:rsidR="00E311BF" w:rsidRPr="00FA1324">
          <w:t xml:space="preserve"> </w:t>
        </w:r>
      </w:ins>
      <w:ins w:id="414" w:author="He, Yuwen" w:date="2015-02-05T17:57:00Z">
        <w:r w:rsidRPr="00FA1324">
          <w:t xml:space="preserve">compared with </w:t>
        </w:r>
        <w:r>
          <w:t xml:space="preserve">SCM-3.0 </w:t>
        </w:r>
        <w:r w:rsidRPr="00FA1324">
          <w:t>anchors</w:t>
        </w:r>
      </w:ins>
      <w:ins w:id="415" w:author="He, Yuwen" w:date="2015-02-05T18:03:00Z">
        <w:r>
          <w:t xml:space="preserve"> </w:t>
        </w:r>
      </w:ins>
    </w:p>
    <w:tbl>
      <w:tblPr>
        <w:tblW w:w="11783" w:type="dxa"/>
        <w:jc w:val="center"/>
        <w:tblLook w:val="04A0" w:firstRow="1" w:lastRow="0" w:firstColumn="1" w:lastColumn="0" w:noHBand="0" w:noVBand="1"/>
      </w:tblPr>
      <w:tblGrid>
        <w:gridCol w:w="3298"/>
        <w:gridCol w:w="738"/>
        <w:gridCol w:w="720"/>
        <w:gridCol w:w="724"/>
        <w:gridCol w:w="676"/>
        <w:gridCol w:w="676"/>
        <w:gridCol w:w="717"/>
        <w:gridCol w:w="720"/>
        <w:gridCol w:w="810"/>
        <w:gridCol w:w="676"/>
        <w:gridCol w:w="676"/>
        <w:gridCol w:w="676"/>
        <w:gridCol w:w="676"/>
      </w:tblGrid>
      <w:tr w:rsidR="002D4555" w:rsidRPr="002D4555" w:rsidTr="00B20E90">
        <w:trPr>
          <w:trHeight w:val="315"/>
          <w:jc w:val="center"/>
          <w:ins w:id="416" w:author="He, Yuwen" w:date="2015-02-05T17:58:00Z"/>
        </w:trPr>
        <w:tc>
          <w:tcPr>
            <w:tcW w:w="3298"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17" w:author="He, Yuwen" w:date="2015-02-05T17:58:00Z"/>
                <w:rFonts w:ascii="Arial" w:eastAsia="Times New Roman" w:hAnsi="Arial" w:cs="Arial"/>
                <w:color w:val="000000"/>
                <w:sz w:val="14"/>
                <w:szCs w:val="14"/>
                <w:lang w:eastAsia="zh-CN"/>
              </w:rPr>
            </w:pPr>
            <w:ins w:id="418" w:author="He, Yuwen" w:date="2015-02-05T18:00:00Z">
              <w:r w:rsidRPr="002D4555">
                <w:rPr>
                  <w:rFonts w:ascii="Arial" w:eastAsia="Times New Roman" w:hAnsi="Arial" w:cs="Arial"/>
                  <w:color w:val="000000"/>
                  <w:sz w:val="14"/>
                  <w:szCs w:val="14"/>
                  <w:lang w:eastAsia="zh-CN"/>
                </w:rPr>
                <w:t>a</w:t>
              </w:r>
            </w:ins>
          </w:p>
        </w:tc>
        <w:tc>
          <w:tcPr>
            <w:tcW w:w="2858" w:type="dxa"/>
            <w:gridSpan w:val="4"/>
            <w:tcBorders>
              <w:top w:val="single" w:sz="8" w:space="0" w:color="auto"/>
              <w:left w:val="nil"/>
              <w:bottom w:val="nil"/>
              <w:right w:val="single" w:sz="8" w:space="0" w:color="000000"/>
            </w:tcBorders>
            <w:shd w:val="clear" w:color="000000" w:fill="808080"/>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19" w:author="He, Yuwen" w:date="2015-02-05T17:58:00Z"/>
                <w:rFonts w:ascii="Arial" w:eastAsia="Times New Roman" w:hAnsi="Arial" w:cs="Arial"/>
                <w:b/>
                <w:bCs/>
                <w:color w:val="FFFFFF"/>
                <w:sz w:val="14"/>
                <w:szCs w:val="14"/>
                <w:lang w:eastAsia="zh-CN"/>
              </w:rPr>
            </w:pPr>
            <w:ins w:id="420" w:author="He, Yuwen" w:date="2015-02-05T17:58:00Z">
              <w:r w:rsidRPr="00B20E90">
                <w:rPr>
                  <w:rFonts w:ascii="Arial" w:eastAsia="Times New Roman" w:hAnsi="Arial" w:cs="Arial"/>
                  <w:b/>
                  <w:bCs/>
                  <w:color w:val="FFFFFF"/>
                  <w:sz w:val="14"/>
                  <w:szCs w:val="14"/>
                  <w:lang w:eastAsia="zh-CN"/>
                </w:rPr>
                <w:t>All Intra</w:t>
              </w:r>
            </w:ins>
          </w:p>
        </w:tc>
        <w:tc>
          <w:tcPr>
            <w:tcW w:w="2923" w:type="dxa"/>
            <w:gridSpan w:val="4"/>
            <w:tcBorders>
              <w:top w:val="single" w:sz="8" w:space="0" w:color="auto"/>
              <w:left w:val="nil"/>
              <w:bottom w:val="nil"/>
              <w:right w:val="single" w:sz="8" w:space="0" w:color="000000"/>
            </w:tcBorders>
            <w:shd w:val="clear" w:color="000000" w:fill="808080"/>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21" w:author="He, Yuwen" w:date="2015-02-05T17:58:00Z"/>
                <w:rFonts w:ascii="Arial" w:eastAsia="Times New Roman" w:hAnsi="Arial" w:cs="Arial"/>
                <w:b/>
                <w:bCs/>
                <w:color w:val="FFFFFF"/>
                <w:sz w:val="14"/>
                <w:szCs w:val="14"/>
                <w:lang w:eastAsia="zh-CN"/>
              </w:rPr>
            </w:pPr>
            <w:ins w:id="422" w:author="He, Yuwen" w:date="2015-02-05T17:58:00Z">
              <w:r w:rsidRPr="00B20E90">
                <w:rPr>
                  <w:rFonts w:ascii="Arial" w:eastAsia="Times New Roman" w:hAnsi="Arial" w:cs="Arial"/>
                  <w:b/>
                  <w:bCs/>
                  <w:color w:val="FFFFFF"/>
                  <w:sz w:val="14"/>
                  <w:szCs w:val="14"/>
                  <w:lang w:eastAsia="zh-CN"/>
                </w:rPr>
                <w:t>Random Access</w:t>
              </w:r>
            </w:ins>
          </w:p>
        </w:tc>
        <w:tc>
          <w:tcPr>
            <w:tcW w:w="2704" w:type="dxa"/>
            <w:gridSpan w:val="4"/>
            <w:tcBorders>
              <w:top w:val="single" w:sz="8" w:space="0" w:color="auto"/>
              <w:left w:val="nil"/>
              <w:bottom w:val="nil"/>
              <w:right w:val="single" w:sz="8" w:space="0" w:color="000000"/>
            </w:tcBorders>
            <w:shd w:val="clear" w:color="000000" w:fill="808080"/>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23" w:author="He, Yuwen" w:date="2015-02-05T17:58:00Z"/>
                <w:rFonts w:ascii="Arial" w:eastAsia="Times New Roman" w:hAnsi="Arial" w:cs="Arial"/>
                <w:b/>
                <w:bCs/>
                <w:color w:val="FFFFFF"/>
                <w:sz w:val="14"/>
                <w:szCs w:val="14"/>
                <w:lang w:eastAsia="zh-CN"/>
              </w:rPr>
            </w:pPr>
            <w:ins w:id="424" w:author="He, Yuwen" w:date="2015-02-05T17:58:00Z">
              <w:r w:rsidRPr="00B20E90">
                <w:rPr>
                  <w:rFonts w:ascii="Arial" w:eastAsia="Times New Roman" w:hAnsi="Arial" w:cs="Arial"/>
                  <w:b/>
                  <w:bCs/>
                  <w:color w:val="FFFFFF"/>
                  <w:sz w:val="14"/>
                  <w:szCs w:val="14"/>
                  <w:lang w:eastAsia="zh-CN"/>
                </w:rPr>
                <w:t>Low Delay B</w:t>
              </w:r>
            </w:ins>
          </w:p>
        </w:tc>
      </w:tr>
      <w:tr w:rsidR="00B20E90" w:rsidRPr="002D4555" w:rsidTr="002D4555">
        <w:trPr>
          <w:trHeight w:val="390"/>
          <w:jc w:val="center"/>
          <w:ins w:id="425" w:author="He, Yuwen" w:date="2015-02-05T17:58:00Z"/>
        </w:trPr>
        <w:tc>
          <w:tcPr>
            <w:tcW w:w="3298"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26" w:author="He, Yuwen" w:date="2015-02-05T17:58:00Z"/>
                <w:rFonts w:ascii="Arial" w:eastAsia="Times New Roman" w:hAnsi="Arial" w:cs="Arial"/>
                <w:color w:val="000000"/>
                <w:sz w:val="14"/>
                <w:szCs w:val="14"/>
                <w:lang w:eastAsia="zh-CN"/>
              </w:rPr>
            </w:pPr>
            <w:ins w:id="427" w:author="He, Yuwen" w:date="2015-02-05T17:58:00Z">
              <w:r w:rsidRPr="00B20E90">
                <w:rPr>
                  <w:rFonts w:ascii="Arial" w:eastAsia="Times New Roman" w:hAnsi="Arial" w:cs="Arial"/>
                  <w:color w:val="000000"/>
                  <w:sz w:val="14"/>
                  <w:szCs w:val="14"/>
                  <w:lang w:eastAsia="zh-CN"/>
                </w:rPr>
                <w:t> </w:t>
              </w:r>
            </w:ins>
          </w:p>
        </w:tc>
        <w:tc>
          <w:tcPr>
            <w:tcW w:w="738" w:type="dxa"/>
            <w:vMerge w:val="restart"/>
            <w:tcBorders>
              <w:top w:val="single" w:sz="8" w:space="0" w:color="auto"/>
              <w:left w:val="nil"/>
              <w:bottom w:val="nil"/>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28" w:author="He, Yuwen" w:date="2015-02-05T17:58:00Z"/>
                <w:rFonts w:ascii="Arial" w:eastAsia="Times New Roman" w:hAnsi="Arial" w:cs="Arial"/>
                <w:color w:val="000000"/>
                <w:sz w:val="14"/>
                <w:szCs w:val="14"/>
                <w:lang w:eastAsia="zh-CN"/>
              </w:rPr>
            </w:pPr>
            <w:ins w:id="429" w:author="He, Yuwen" w:date="2015-02-05T17:58:00Z">
              <w:r w:rsidRPr="00B20E90">
                <w:rPr>
                  <w:rFonts w:ascii="Arial" w:eastAsia="Times New Roman" w:hAnsi="Arial" w:cs="Arial"/>
                  <w:color w:val="000000"/>
                  <w:sz w:val="14"/>
                  <w:szCs w:val="14"/>
                  <w:lang w:eastAsia="zh-CN"/>
                </w:rPr>
                <w:t>Bit-rate change (Total)</w:t>
              </w:r>
            </w:ins>
          </w:p>
        </w:tc>
        <w:tc>
          <w:tcPr>
            <w:tcW w:w="72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pPr>
              <w:tabs>
                <w:tab w:val="clear" w:pos="360"/>
                <w:tab w:val="clear" w:pos="720"/>
                <w:tab w:val="clear" w:pos="1080"/>
                <w:tab w:val="clear" w:pos="1440"/>
              </w:tabs>
              <w:overflowPunct/>
              <w:autoSpaceDE/>
              <w:autoSpaceDN/>
              <w:adjustRightInd/>
              <w:spacing w:before="0"/>
              <w:jc w:val="center"/>
              <w:textAlignment w:val="auto"/>
              <w:rPr>
                <w:ins w:id="430" w:author="He, Yuwen" w:date="2015-02-05T17:58:00Z"/>
                <w:rFonts w:ascii="Arial" w:eastAsia="Times New Roman" w:hAnsi="Arial" w:cs="Arial"/>
                <w:color w:val="000000"/>
                <w:sz w:val="14"/>
                <w:szCs w:val="14"/>
                <w:lang w:eastAsia="zh-CN"/>
              </w:rPr>
            </w:pPr>
            <w:ins w:id="431" w:author="He, Yuwen" w:date="2015-02-05T17:58:00Z">
              <w:r w:rsidRPr="00B20E90">
                <w:rPr>
                  <w:rFonts w:ascii="Arial" w:eastAsia="Times New Roman" w:hAnsi="Arial" w:cs="Arial"/>
                  <w:color w:val="000000"/>
                  <w:sz w:val="14"/>
                  <w:szCs w:val="14"/>
                  <w:lang w:eastAsia="zh-CN"/>
                </w:rPr>
                <w:t>Bit-rate change (Avg</w:t>
              </w:r>
            </w:ins>
            <w:ins w:id="432" w:author="He, Yuwen" w:date="2015-02-05T18:02:00Z">
              <w:r>
                <w:rPr>
                  <w:rFonts w:ascii="Arial" w:eastAsia="Times New Roman" w:hAnsi="Arial" w:cs="Arial"/>
                  <w:color w:val="000000"/>
                  <w:sz w:val="14"/>
                  <w:szCs w:val="14"/>
                  <w:lang w:eastAsia="zh-CN"/>
                </w:rPr>
                <w:t>.</w:t>
              </w:r>
            </w:ins>
            <w:ins w:id="433" w:author="He, Yuwen" w:date="2015-02-05T17:58:00Z">
              <w:r w:rsidRPr="00B20E90">
                <w:rPr>
                  <w:rFonts w:ascii="Arial" w:eastAsia="Times New Roman" w:hAnsi="Arial" w:cs="Arial"/>
                  <w:color w:val="000000"/>
                  <w:sz w:val="14"/>
                  <w:szCs w:val="14"/>
                  <w:lang w:eastAsia="zh-CN"/>
                </w:rPr>
                <w:t>)</w:t>
              </w:r>
            </w:ins>
          </w:p>
        </w:tc>
        <w:tc>
          <w:tcPr>
            <w:tcW w:w="724"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34" w:author="He, Yuwen" w:date="2015-02-05T17:58:00Z"/>
                <w:rFonts w:ascii="Arial" w:eastAsia="Times New Roman" w:hAnsi="Arial" w:cs="Arial"/>
                <w:color w:val="000000"/>
                <w:sz w:val="14"/>
                <w:szCs w:val="14"/>
                <w:lang w:eastAsia="zh-CN"/>
              </w:rPr>
            </w:pPr>
            <w:ins w:id="435" w:author="He, Yuwen" w:date="2015-02-05T17:58:00Z">
              <w:r w:rsidRPr="00B20E90">
                <w:rPr>
                  <w:rFonts w:ascii="Arial" w:eastAsia="Times New Roman" w:hAnsi="Arial" w:cs="Arial"/>
                  <w:color w:val="000000"/>
                  <w:sz w:val="14"/>
                  <w:szCs w:val="14"/>
                  <w:lang w:eastAsia="zh-CN"/>
                </w:rPr>
                <w:t>Bit-rate change</w:t>
              </w:r>
              <w:r w:rsidRPr="00B20E90">
                <w:rPr>
                  <w:rFonts w:ascii="Arial" w:eastAsia="Times New Roman" w:hAnsi="Arial" w:cs="Arial"/>
                  <w:color w:val="000000"/>
                  <w:sz w:val="14"/>
                  <w:szCs w:val="14"/>
                  <w:lang w:eastAsia="zh-CN"/>
                </w:rPr>
                <w:br/>
                <w:t>(Min)</w:t>
              </w:r>
            </w:ins>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36" w:author="He, Yuwen" w:date="2015-02-05T17:58:00Z"/>
                <w:rFonts w:ascii="Arial" w:eastAsia="Times New Roman" w:hAnsi="Arial" w:cs="Arial"/>
                <w:color w:val="000000"/>
                <w:sz w:val="14"/>
                <w:szCs w:val="14"/>
                <w:lang w:eastAsia="zh-CN"/>
              </w:rPr>
            </w:pPr>
            <w:ins w:id="437" w:author="He, Yuwen" w:date="2015-02-05T17:58:00Z">
              <w:r w:rsidRPr="00B20E90">
                <w:rPr>
                  <w:rFonts w:ascii="Arial" w:eastAsia="Times New Roman" w:hAnsi="Arial" w:cs="Arial"/>
                  <w:color w:val="000000"/>
                  <w:sz w:val="14"/>
                  <w:szCs w:val="14"/>
                  <w:lang w:eastAsia="zh-CN"/>
                </w:rPr>
                <w:t>Bit-rate change (Max)</w:t>
              </w:r>
            </w:ins>
          </w:p>
        </w:tc>
        <w:tc>
          <w:tcPr>
            <w:tcW w:w="676" w:type="dxa"/>
            <w:vMerge w:val="restart"/>
            <w:tcBorders>
              <w:top w:val="single" w:sz="8" w:space="0" w:color="auto"/>
              <w:left w:val="nil"/>
              <w:bottom w:val="nil"/>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38" w:author="He, Yuwen" w:date="2015-02-05T17:58:00Z"/>
                <w:rFonts w:ascii="Arial" w:eastAsia="Times New Roman" w:hAnsi="Arial" w:cs="Arial"/>
                <w:color w:val="000000"/>
                <w:sz w:val="14"/>
                <w:szCs w:val="14"/>
                <w:lang w:eastAsia="zh-CN"/>
              </w:rPr>
            </w:pPr>
            <w:ins w:id="439" w:author="He, Yuwen" w:date="2015-02-05T17:58:00Z">
              <w:r w:rsidRPr="00B20E90">
                <w:rPr>
                  <w:rFonts w:ascii="Arial" w:eastAsia="Times New Roman" w:hAnsi="Arial" w:cs="Arial"/>
                  <w:color w:val="000000"/>
                  <w:sz w:val="14"/>
                  <w:szCs w:val="14"/>
                  <w:lang w:eastAsia="zh-CN"/>
                </w:rPr>
                <w:t>Bit-rate change (Total)</w:t>
              </w:r>
            </w:ins>
          </w:p>
        </w:tc>
        <w:tc>
          <w:tcPr>
            <w:tcW w:w="717"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pPr>
              <w:tabs>
                <w:tab w:val="clear" w:pos="360"/>
                <w:tab w:val="clear" w:pos="720"/>
                <w:tab w:val="clear" w:pos="1080"/>
                <w:tab w:val="clear" w:pos="1440"/>
              </w:tabs>
              <w:overflowPunct/>
              <w:autoSpaceDE/>
              <w:autoSpaceDN/>
              <w:adjustRightInd/>
              <w:spacing w:before="0"/>
              <w:jc w:val="center"/>
              <w:textAlignment w:val="auto"/>
              <w:rPr>
                <w:ins w:id="440" w:author="He, Yuwen" w:date="2015-02-05T17:58:00Z"/>
                <w:rFonts w:ascii="Arial" w:eastAsia="Times New Roman" w:hAnsi="Arial" w:cs="Arial"/>
                <w:color w:val="000000"/>
                <w:sz w:val="14"/>
                <w:szCs w:val="14"/>
                <w:lang w:eastAsia="zh-CN"/>
              </w:rPr>
            </w:pPr>
            <w:ins w:id="441" w:author="He, Yuwen" w:date="2015-02-05T17:58:00Z">
              <w:r w:rsidRPr="00B20E90">
                <w:rPr>
                  <w:rFonts w:ascii="Arial" w:eastAsia="Times New Roman" w:hAnsi="Arial" w:cs="Arial"/>
                  <w:color w:val="000000"/>
                  <w:sz w:val="14"/>
                  <w:szCs w:val="14"/>
                  <w:lang w:eastAsia="zh-CN"/>
                </w:rPr>
                <w:t>Bit-rate change (Avg</w:t>
              </w:r>
            </w:ins>
            <w:ins w:id="442" w:author="He, Yuwen" w:date="2015-02-05T18:02:00Z">
              <w:r>
                <w:rPr>
                  <w:rFonts w:ascii="Arial" w:eastAsia="Times New Roman" w:hAnsi="Arial" w:cs="Arial"/>
                  <w:color w:val="000000"/>
                  <w:sz w:val="14"/>
                  <w:szCs w:val="14"/>
                  <w:lang w:eastAsia="zh-CN"/>
                </w:rPr>
                <w:t>.</w:t>
              </w:r>
            </w:ins>
            <w:ins w:id="443" w:author="He, Yuwen" w:date="2015-02-05T17:58:00Z">
              <w:r w:rsidRPr="00B20E90">
                <w:rPr>
                  <w:rFonts w:ascii="Arial" w:eastAsia="Times New Roman" w:hAnsi="Arial" w:cs="Arial"/>
                  <w:color w:val="000000"/>
                  <w:sz w:val="14"/>
                  <w:szCs w:val="14"/>
                  <w:lang w:eastAsia="zh-CN"/>
                </w:rPr>
                <w:t>)</w:t>
              </w:r>
            </w:ins>
          </w:p>
        </w:tc>
        <w:tc>
          <w:tcPr>
            <w:tcW w:w="72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44" w:author="He, Yuwen" w:date="2015-02-05T17:58:00Z"/>
                <w:rFonts w:ascii="Arial" w:eastAsia="Times New Roman" w:hAnsi="Arial" w:cs="Arial"/>
                <w:color w:val="000000"/>
                <w:sz w:val="14"/>
                <w:szCs w:val="14"/>
                <w:lang w:eastAsia="zh-CN"/>
              </w:rPr>
            </w:pPr>
            <w:ins w:id="445" w:author="He, Yuwen" w:date="2015-02-05T17:58:00Z">
              <w:r w:rsidRPr="00B20E90">
                <w:rPr>
                  <w:rFonts w:ascii="Arial" w:eastAsia="Times New Roman" w:hAnsi="Arial" w:cs="Arial"/>
                  <w:color w:val="000000"/>
                  <w:sz w:val="14"/>
                  <w:szCs w:val="14"/>
                  <w:lang w:eastAsia="zh-CN"/>
                </w:rPr>
                <w:t>Bit-rate change</w:t>
              </w:r>
              <w:r w:rsidRPr="00B20E90">
                <w:rPr>
                  <w:rFonts w:ascii="Arial" w:eastAsia="Times New Roman" w:hAnsi="Arial" w:cs="Arial"/>
                  <w:color w:val="000000"/>
                  <w:sz w:val="14"/>
                  <w:szCs w:val="14"/>
                  <w:lang w:eastAsia="zh-CN"/>
                </w:rPr>
                <w:br/>
                <w:t>(Min)</w:t>
              </w:r>
            </w:ins>
          </w:p>
        </w:tc>
        <w:tc>
          <w:tcPr>
            <w:tcW w:w="81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46" w:author="He, Yuwen" w:date="2015-02-05T17:58:00Z"/>
                <w:rFonts w:ascii="Arial" w:eastAsia="Times New Roman" w:hAnsi="Arial" w:cs="Arial"/>
                <w:color w:val="000000"/>
                <w:sz w:val="14"/>
                <w:szCs w:val="14"/>
                <w:lang w:eastAsia="zh-CN"/>
              </w:rPr>
            </w:pPr>
            <w:ins w:id="447" w:author="He, Yuwen" w:date="2015-02-05T17:58:00Z">
              <w:r w:rsidRPr="00B20E90">
                <w:rPr>
                  <w:rFonts w:ascii="Arial" w:eastAsia="Times New Roman" w:hAnsi="Arial" w:cs="Arial"/>
                  <w:color w:val="000000"/>
                  <w:sz w:val="14"/>
                  <w:szCs w:val="14"/>
                  <w:lang w:eastAsia="zh-CN"/>
                </w:rPr>
                <w:t>Bit-rate change (Max)</w:t>
              </w:r>
            </w:ins>
          </w:p>
        </w:tc>
        <w:tc>
          <w:tcPr>
            <w:tcW w:w="676" w:type="dxa"/>
            <w:vMerge w:val="restart"/>
            <w:tcBorders>
              <w:top w:val="single" w:sz="8" w:space="0" w:color="auto"/>
              <w:left w:val="nil"/>
              <w:bottom w:val="nil"/>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48" w:author="He, Yuwen" w:date="2015-02-05T17:58:00Z"/>
                <w:rFonts w:ascii="Arial" w:eastAsia="Times New Roman" w:hAnsi="Arial" w:cs="Arial"/>
                <w:color w:val="000000"/>
                <w:sz w:val="14"/>
                <w:szCs w:val="14"/>
                <w:lang w:eastAsia="zh-CN"/>
              </w:rPr>
            </w:pPr>
            <w:ins w:id="449" w:author="He, Yuwen" w:date="2015-02-05T17:58:00Z">
              <w:r w:rsidRPr="00B20E90">
                <w:rPr>
                  <w:rFonts w:ascii="Arial" w:eastAsia="Times New Roman" w:hAnsi="Arial" w:cs="Arial"/>
                  <w:color w:val="000000"/>
                  <w:sz w:val="14"/>
                  <w:szCs w:val="14"/>
                  <w:lang w:eastAsia="zh-CN"/>
                </w:rPr>
                <w:t>Bit-rate change (Total)</w:t>
              </w:r>
            </w:ins>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pPr>
              <w:tabs>
                <w:tab w:val="clear" w:pos="360"/>
                <w:tab w:val="clear" w:pos="720"/>
                <w:tab w:val="clear" w:pos="1080"/>
                <w:tab w:val="clear" w:pos="1440"/>
              </w:tabs>
              <w:overflowPunct/>
              <w:autoSpaceDE/>
              <w:autoSpaceDN/>
              <w:adjustRightInd/>
              <w:spacing w:before="0"/>
              <w:jc w:val="center"/>
              <w:textAlignment w:val="auto"/>
              <w:rPr>
                <w:ins w:id="450" w:author="He, Yuwen" w:date="2015-02-05T17:58:00Z"/>
                <w:rFonts w:ascii="Arial" w:eastAsia="Times New Roman" w:hAnsi="Arial" w:cs="Arial"/>
                <w:color w:val="000000"/>
                <w:sz w:val="14"/>
                <w:szCs w:val="14"/>
                <w:lang w:eastAsia="zh-CN"/>
              </w:rPr>
            </w:pPr>
            <w:ins w:id="451" w:author="He, Yuwen" w:date="2015-02-05T17:58:00Z">
              <w:r w:rsidRPr="00B20E90">
                <w:rPr>
                  <w:rFonts w:ascii="Arial" w:eastAsia="Times New Roman" w:hAnsi="Arial" w:cs="Arial"/>
                  <w:color w:val="000000"/>
                  <w:sz w:val="14"/>
                  <w:szCs w:val="14"/>
                  <w:lang w:eastAsia="zh-CN"/>
                </w:rPr>
                <w:t>Bit-rate change (Avg</w:t>
              </w:r>
            </w:ins>
            <w:ins w:id="452" w:author="He, Yuwen" w:date="2015-02-05T18:02:00Z">
              <w:r>
                <w:rPr>
                  <w:rFonts w:ascii="Arial" w:eastAsia="Times New Roman" w:hAnsi="Arial" w:cs="Arial"/>
                  <w:color w:val="000000"/>
                  <w:sz w:val="14"/>
                  <w:szCs w:val="14"/>
                  <w:lang w:eastAsia="zh-CN"/>
                </w:rPr>
                <w:t>.</w:t>
              </w:r>
            </w:ins>
            <w:ins w:id="453" w:author="He, Yuwen" w:date="2015-02-05T17:58:00Z">
              <w:r w:rsidRPr="00B20E90">
                <w:rPr>
                  <w:rFonts w:ascii="Arial" w:eastAsia="Times New Roman" w:hAnsi="Arial" w:cs="Arial"/>
                  <w:color w:val="000000"/>
                  <w:sz w:val="14"/>
                  <w:szCs w:val="14"/>
                  <w:lang w:eastAsia="zh-CN"/>
                </w:rPr>
                <w:t>)</w:t>
              </w:r>
            </w:ins>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54" w:author="He, Yuwen" w:date="2015-02-05T17:58:00Z"/>
                <w:rFonts w:ascii="Arial" w:eastAsia="Times New Roman" w:hAnsi="Arial" w:cs="Arial"/>
                <w:color w:val="000000"/>
                <w:sz w:val="14"/>
                <w:szCs w:val="14"/>
                <w:lang w:eastAsia="zh-CN"/>
              </w:rPr>
            </w:pPr>
            <w:ins w:id="455" w:author="He, Yuwen" w:date="2015-02-05T17:58:00Z">
              <w:r w:rsidRPr="00B20E90">
                <w:rPr>
                  <w:rFonts w:ascii="Arial" w:eastAsia="Times New Roman" w:hAnsi="Arial" w:cs="Arial"/>
                  <w:color w:val="000000"/>
                  <w:sz w:val="14"/>
                  <w:szCs w:val="14"/>
                  <w:lang w:eastAsia="zh-CN"/>
                </w:rPr>
                <w:t>Bit-rate change</w:t>
              </w:r>
              <w:r w:rsidRPr="00B20E90">
                <w:rPr>
                  <w:rFonts w:ascii="Arial" w:eastAsia="Times New Roman" w:hAnsi="Arial" w:cs="Arial"/>
                  <w:color w:val="000000"/>
                  <w:sz w:val="14"/>
                  <w:szCs w:val="14"/>
                  <w:lang w:eastAsia="zh-CN"/>
                </w:rPr>
                <w:br/>
                <w:t>(Min)</w:t>
              </w:r>
            </w:ins>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56" w:author="He, Yuwen" w:date="2015-02-05T17:58:00Z"/>
                <w:rFonts w:ascii="Arial" w:eastAsia="Times New Roman" w:hAnsi="Arial" w:cs="Arial"/>
                <w:color w:val="000000"/>
                <w:sz w:val="14"/>
                <w:szCs w:val="14"/>
                <w:lang w:eastAsia="zh-CN"/>
              </w:rPr>
            </w:pPr>
            <w:ins w:id="457" w:author="He, Yuwen" w:date="2015-02-05T17:58:00Z">
              <w:r w:rsidRPr="00B20E90">
                <w:rPr>
                  <w:rFonts w:ascii="Arial" w:eastAsia="Times New Roman" w:hAnsi="Arial" w:cs="Arial"/>
                  <w:color w:val="000000"/>
                  <w:sz w:val="14"/>
                  <w:szCs w:val="14"/>
                  <w:lang w:eastAsia="zh-CN"/>
                </w:rPr>
                <w:t>Bit-rate change (Max)</w:t>
              </w:r>
            </w:ins>
          </w:p>
        </w:tc>
      </w:tr>
      <w:tr w:rsidR="002D4555" w:rsidRPr="002D4555" w:rsidTr="00B20E90">
        <w:trPr>
          <w:trHeight w:val="315"/>
          <w:jc w:val="center"/>
          <w:ins w:id="458" w:author="He, Yuwen" w:date="2015-02-05T17:58:00Z"/>
        </w:trPr>
        <w:tc>
          <w:tcPr>
            <w:tcW w:w="3298"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59" w:author="He, Yuwen" w:date="2015-02-05T17:58:00Z"/>
                <w:rFonts w:ascii="Arial" w:eastAsia="Times New Roman" w:hAnsi="Arial" w:cs="Arial"/>
                <w:color w:val="000000"/>
                <w:sz w:val="14"/>
                <w:szCs w:val="14"/>
                <w:lang w:eastAsia="zh-CN"/>
              </w:rPr>
            </w:pPr>
            <w:ins w:id="460" w:author="He, Yuwen" w:date="2015-02-05T17:58:00Z">
              <w:r w:rsidRPr="00B20E90">
                <w:rPr>
                  <w:rFonts w:ascii="Arial" w:eastAsia="Times New Roman" w:hAnsi="Arial" w:cs="Arial"/>
                  <w:color w:val="000000"/>
                  <w:sz w:val="14"/>
                  <w:szCs w:val="14"/>
                  <w:lang w:eastAsia="zh-CN"/>
                </w:rPr>
                <w:t> </w:t>
              </w:r>
            </w:ins>
          </w:p>
        </w:tc>
        <w:tc>
          <w:tcPr>
            <w:tcW w:w="738" w:type="dxa"/>
            <w:vMerge/>
            <w:tcBorders>
              <w:top w:val="single" w:sz="8" w:space="0" w:color="auto"/>
              <w:left w:val="nil"/>
              <w:bottom w:val="nil"/>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1" w:author="He, Yuwen" w:date="2015-02-05T17:58:00Z"/>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2" w:author="He, Yuwen" w:date="2015-02-05T17:58:00Z"/>
                <w:rFonts w:ascii="Arial" w:eastAsia="Times New Roman" w:hAnsi="Arial" w:cs="Arial"/>
                <w:color w:val="000000"/>
                <w:sz w:val="14"/>
                <w:szCs w:val="14"/>
                <w:lang w:eastAsia="zh-CN"/>
              </w:rPr>
            </w:pPr>
          </w:p>
        </w:tc>
        <w:tc>
          <w:tcPr>
            <w:tcW w:w="724"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3" w:author="He, Yuwen" w:date="2015-02-05T17:58:00Z"/>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4" w:author="He, Yuwen" w:date="2015-02-05T17:58:00Z"/>
                <w:rFonts w:ascii="Arial" w:eastAsia="Times New Roman" w:hAnsi="Arial" w:cs="Arial"/>
                <w:color w:val="000000"/>
                <w:sz w:val="14"/>
                <w:szCs w:val="14"/>
                <w:lang w:eastAsia="zh-CN"/>
              </w:rPr>
            </w:pPr>
          </w:p>
        </w:tc>
        <w:tc>
          <w:tcPr>
            <w:tcW w:w="676" w:type="dxa"/>
            <w:vMerge/>
            <w:tcBorders>
              <w:top w:val="single" w:sz="8" w:space="0" w:color="auto"/>
              <w:left w:val="nil"/>
              <w:bottom w:val="nil"/>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5" w:author="He, Yuwen" w:date="2015-02-05T17:58:00Z"/>
                <w:rFonts w:ascii="Arial" w:eastAsia="Times New Roman" w:hAnsi="Arial" w:cs="Arial"/>
                <w:color w:val="000000"/>
                <w:sz w:val="14"/>
                <w:szCs w:val="14"/>
                <w:lang w:eastAsia="zh-CN"/>
              </w:rPr>
            </w:pPr>
          </w:p>
        </w:tc>
        <w:tc>
          <w:tcPr>
            <w:tcW w:w="717"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6" w:author="He, Yuwen" w:date="2015-02-05T17:58:00Z"/>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7" w:author="He, Yuwen" w:date="2015-02-05T17:58:00Z"/>
                <w:rFonts w:ascii="Arial" w:eastAsia="Times New Roman" w:hAnsi="Arial" w:cs="Arial"/>
                <w:color w:val="000000"/>
                <w:sz w:val="14"/>
                <w:szCs w:val="14"/>
                <w:lang w:eastAsia="zh-CN"/>
              </w:rPr>
            </w:pPr>
          </w:p>
        </w:tc>
        <w:tc>
          <w:tcPr>
            <w:tcW w:w="810" w:type="dxa"/>
            <w:vMerge/>
            <w:tcBorders>
              <w:top w:val="single" w:sz="8" w:space="0" w:color="auto"/>
              <w:left w:val="single" w:sz="4" w:space="0" w:color="auto"/>
              <w:bottom w:val="single" w:sz="4" w:space="0" w:color="auto"/>
              <w:right w:val="single" w:sz="8"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8" w:author="He, Yuwen" w:date="2015-02-05T17:58:00Z"/>
                <w:rFonts w:ascii="Arial" w:eastAsia="Times New Roman" w:hAnsi="Arial" w:cs="Arial"/>
                <w:color w:val="000000"/>
                <w:sz w:val="14"/>
                <w:szCs w:val="14"/>
                <w:lang w:eastAsia="zh-CN"/>
              </w:rPr>
            </w:pPr>
          </w:p>
        </w:tc>
        <w:tc>
          <w:tcPr>
            <w:tcW w:w="676" w:type="dxa"/>
            <w:vMerge/>
            <w:tcBorders>
              <w:top w:val="single" w:sz="8" w:space="0" w:color="auto"/>
              <w:left w:val="nil"/>
              <w:bottom w:val="nil"/>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69" w:author="He, Yuwen" w:date="2015-02-05T17:58:00Z"/>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70" w:author="He, Yuwen" w:date="2015-02-05T17:58:00Z"/>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71" w:author="He, Yuwen" w:date="2015-02-05T17:58:00Z"/>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72" w:author="He, Yuwen" w:date="2015-02-05T17:58:00Z"/>
                <w:rFonts w:ascii="Arial" w:eastAsia="Times New Roman" w:hAnsi="Arial" w:cs="Arial"/>
                <w:color w:val="000000"/>
                <w:sz w:val="14"/>
                <w:szCs w:val="14"/>
                <w:lang w:eastAsia="zh-CN"/>
              </w:rPr>
            </w:pPr>
          </w:p>
        </w:tc>
      </w:tr>
      <w:tr w:rsidR="00B20E90" w:rsidRPr="002D4555" w:rsidTr="002D4555">
        <w:trPr>
          <w:trHeight w:val="300"/>
          <w:jc w:val="center"/>
          <w:ins w:id="473" w:author="He, Yuwen" w:date="2015-02-05T17:58:00Z"/>
        </w:trPr>
        <w:tc>
          <w:tcPr>
            <w:tcW w:w="329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474" w:author="He, Yuwen" w:date="2015-02-05T17:58:00Z"/>
                <w:rFonts w:ascii="Arial" w:eastAsia="Times New Roman" w:hAnsi="Arial" w:cs="Arial"/>
                <w:color w:val="000000"/>
                <w:sz w:val="14"/>
                <w:szCs w:val="14"/>
                <w:lang w:eastAsia="zh-CN"/>
              </w:rPr>
            </w:pPr>
            <w:ins w:id="475" w:author="He, Yuwen" w:date="2015-02-05T17:58:00Z">
              <w:r w:rsidRPr="00B20E90">
                <w:rPr>
                  <w:rFonts w:ascii="Arial" w:eastAsia="Times New Roman" w:hAnsi="Arial" w:cs="Arial"/>
                  <w:color w:val="000000"/>
                  <w:sz w:val="14"/>
                  <w:szCs w:val="14"/>
                  <w:lang w:eastAsia="zh-CN"/>
                </w:rPr>
                <w:t>RGB, text &amp; graphics with motion, 1080p &amp; 720p</w:t>
              </w:r>
            </w:ins>
          </w:p>
        </w:tc>
        <w:tc>
          <w:tcPr>
            <w:tcW w:w="738"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76" w:author="He, Yuwen" w:date="2015-02-05T17:58:00Z"/>
                <w:rFonts w:ascii="Arial" w:eastAsia="Times New Roman" w:hAnsi="Arial" w:cs="Arial"/>
                <w:color w:val="000000"/>
                <w:sz w:val="14"/>
                <w:szCs w:val="14"/>
                <w:lang w:eastAsia="zh-CN"/>
              </w:rPr>
            </w:pPr>
            <w:ins w:id="477" w:author="He, Yuwen" w:date="2015-02-05T17:58:00Z">
              <w:r w:rsidRPr="00B20E90">
                <w:rPr>
                  <w:rFonts w:ascii="Arial" w:eastAsia="Times New Roman" w:hAnsi="Arial" w:cs="Arial"/>
                  <w:color w:val="000000"/>
                  <w:sz w:val="14"/>
                  <w:szCs w:val="14"/>
                  <w:lang w:eastAsia="zh-CN"/>
                </w:rPr>
                <w:t>-0.3%</w:t>
              </w:r>
            </w:ins>
          </w:p>
        </w:tc>
        <w:tc>
          <w:tcPr>
            <w:tcW w:w="720"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78" w:author="He, Yuwen" w:date="2015-02-05T17:58:00Z"/>
                <w:rFonts w:ascii="Arial" w:eastAsia="Times New Roman" w:hAnsi="Arial" w:cs="Arial"/>
                <w:color w:val="000000"/>
                <w:sz w:val="14"/>
                <w:szCs w:val="14"/>
                <w:lang w:eastAsia="zh-CN"/>
              </w:rPr>
            </w:pPr>
            <w:ins w:id="479" w:author="He, Yuwen" w:date="2015-02-05T17:58:00Z">
              <w:r w:rsidRPr="00B20E90">
                <w:rPr>
                  <w:rFonts w:ascii="Arial" w:eastAsia="Times New Roman" w:hAnsi="Arial" w:cs="Arial"/>
                  <w:color w:val="000000"/>
                  <w:sz w:val="14"/>
                  <w:szCs w:val="14"/>
                  <w:lang w:eastAsia="zh-CN"/>
                </w:rPr>
                <w:t>-0.6%</w:t>
              </w:r>
            </w:ins>
          </w:p>
        </w:tc>
        <w:tc>
          <w:tcPr>
            <w:tcW w:w="724"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80" w:author="He, Yuwen" w:date="2015-02-05T17:58:00Z"/>
                <w:rFonts w:ascii="Arial" w:eastAsia="Times New Roman" w:hAnsi="Arial" w:cs="Arial"/>
                <w:color w:val="000000"/>
                <w:sz w:val="14"/>
                <w:szCs w:val="14"/>
                <w:lang w:eastAsia="zh-CN"/>
              </w:rPr>
            </w:pPr>
            <w:ins w:id="481" w:author="He, Yuwen" w:date="2015-02-05T17:58:00Z">
              <w:r w:rsidRPr="00B20E90">
                <w:rPr>
                  <w:rFonts w:ascii="Arial" w:eastAsia="Times New Roman" w:hAnsi="Arial" w:cs="Arial"/>
                  <w:color w:val="000000"/>
                  <w:sz w:val="14"/>
                  <w:szCs w:val="14"/>
                  <w:lang w:eastAsia="zh-CN"/>
                </w:rPr>
                <w:t>-1.9%</w:t>
              </w:r>
            </w:ins>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82" w:author="He, Yuwen" w:date="2015-02-05T17:58:00Z"/>
                <w:rFonts w:ascii="Arial" w:eastAsia="Times New Roman" w:hAnsi="Arial" w:cs="Arial"/>
                <w:color w:val="000000"/>
                <w:sz w:val="14"/>
                <w:szCs w:val="14"/>
                <w:lang w:eastAsia="zh-CN"/>
              </w:rPr>
            </w:pPr>
            <w:ins w:id="483" w:author="He, Yuwen" w:date="2015-02-05T17:58:00Z">
              <w:r w:rsidRPr="00B20E90">
                <w:rPr>
                  <w:rFonts w:ascii="Arial" w:eastAsia="Times New Roman" w:hAnsi="Arial" w:cs="Arial"/>
                  <w:color w:val="000000"/>
                  <w:sz w:val="14"/>
                  <w:szCs w:val="14"/>
                  <w:lang w:eastAsia="zh-CN"/>
                </w:rPr>
                <w:t>0.3%</w:t>
              </w:r>
            </w:ins>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84" w:author="He, Yuwen" w:date="2015-02-05T17:58:00Z"/>
                <w:rFonts w:ascii="Arial" w:eastAsia="Times New Roman" w:hAnsi="Arial" w:cs="Arial"/>
                <w:color w:val="000000"/>
                <w:sz w:val="14"/>
                <w:szCs w:val="14"/>
                <w:lang w:eastAsia="zh-CN"/>
              </w:rPr>
            </w:pPr>
            <w:ins w:id="485" w:author="He, Yuwen" w:date="2015-02-05T17:58:00Z">
              <w:r w:rsidRPr="00B20E90">
                <w:rPr>
                  <w:rFonts w:ascii="Arial" w:eastAsia="Times New Roman" w:hAnsi="Arial" w:cs="Arial"/>
                  <w:color w:val="000000"/>
                  <w:sz w:val="14"/>
                  <w:szCs w:val="14"/>
                  <w:lang w:eastAsia="zh-CN"/>
                </w:rPr>
                <w:t>-0.8%</w:t>
              </w:r>
            </w:ins>
          </w:p>
        </w:tc>
        <w:tc>
          <w:tcPr>
            <w:tcW w:w="717"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86" w:author="He, Yuwen" w:date="2015-02-05T17:58:00Z"/>
                <w:rFonts w:ascii="Arial" w:eastAsia="Times New Roman" w:hAnsi="Arial" w:cs="Arial"/>
                <w:color w:val="000000"/>
                <w:sz w:val="14"/>
                <w:szCs w:val="14"/>
                <w:lang w:eastAsia="zh-CN"/>
              </w:rPr>
            </w:pPr>
            <w:ins w:id="487" w:author="He, Yuwen" w:date="2015-02-05T17:58:00Z">
              <w:r w:rsidRPr="00B20E90">
                <w:rPr>
                  <w:rFonts w:ascii="Arial" w:eastAsia="Times New Roman" w:hAnsi="Arial" w:cs="Arial"/>
                  <w:color w:val="000000"/>
                  <w:sz w:val="14"/>
                  <w:szCs w:val="14"/>
                  <w:lang w:eastAsia="zh-CN"/>
                </w:rPr>
                <w:t>-1.3%</w:t>
              </w:r>
            </w:ins>
          </w:p>
        </w:tc>
        <w:tc>
          <w:tcPr>
            <w:tcW w:w="720"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88" w:author="He, Yuwen" w:date="2015-02-05T17:58:00Z"/>
                <w:rFonts w:ascii="Arial" w:eastAsia="Times New Roman" w:hAnsi="Arial" w:cs="Arial"/>
                <w:sz w:val="14"/>
                <w:szCs w:val="14"/>
                <w:lang w:eastAsia="zh-CN"/>
              </w:rPr>
            </w:pPr>
            <w:ins w:id="489" w:author="He, Yuwen" w:date="2015-02-05T17:58:00Z">
              <w:r w:rsidRPr="00B20E90">
                <w:rPr>
                  <w:rFonts w:ascii="Arial" w:eastAsia="Times New Roman" w:hAnsi="Arial" w:cs="Arial"/>
                  <w:sz w:val="14"/>
                  <w:szCs w:val="14"/>
                  <w:lang w:eastAsia="zh-CN"/>
                </w:rPr>
                <w:t>-3.4%</w:t>
              </w:r>
            </w:ins>
          </w:p>
        </w:tc>
        <w:tc>
          <w:tcPr>
            <w:tcW w:w="810" w:type="dxa"/>
            <w:tcBorders>
              <w:top w:val="single" w:sz="8" w:space="0" w:color="auto"/>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90" w:author="He, Yuwen" w:date="2015-02-05T17:58:00Z"/>
                <w:rFonts w:ascii="Arial" w:eastAsia="Times New Roman" w:hAnsi="Arial" w:cs="Arial"/>
                <w:color w:val="000000"/>
                <w:sz w:val="14"/>
                <w:szCs w:val="14"/>
                <w:lang w:eastAsia="zh-CN"/>
              </w:rPr>
            </w:pPr>
            <w:ins w:id="491" w:author="He, Yuwen" w:date="2015-02-05T17:58:00Z">
              <w:r w:rsidRPr="00B20E90">
                <w:rPr>
                  <w:rFonts w:ascii="Arial" w:eastAsia="Times New Roman" w:hAnsi="Arial" w:cs="Arial"/>
                  <w:color w:val="000000"/>
                  <w:sz w:val="14"/>
                  <w:szCs w:val="14"/>
                  <w:lang w:eastAsia="zh-CN"/>
                </w:rPr>
                <w:t>-0.2%</w:t>
              </w:r>
            </w:ins>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92" w:author="He, Yuwen" w:date="2015-02-05T17:58:00Z"/>
                <w:rFonts w:ascii="Arial" w:eastAsia="Times New Roman" w:hAnsi="Arial" w:cs="Arial"/>
                <w:color w:val="000000"/>
                <w:sz w:val="14"/>
                <w:szCs w:val="14"/>
                <w:lang w:eastAsia="zh-CN"/>
              </w:rPr>
            </w:pPr>
            <w:ins w:id="493" w:author="He, Yuwen" w:date="2015-02-05T17:58:00Z">
              <w:r w:rsidRPr="00B20E90">
                <w:rPr>
                  <w:rFonts w:ascii="Arial" w:eastAsia="Times New Roman" w:hAnsi="Arial" w:cs="Arial"/>
                  <w:color w:val="000000"/>
                  <w:sz w:val="14"/>
                  <w:szCs w:val="14"/>
                  <w:lang w:eastAsia="zh-CN"/>
                </w:rPr>
                <w:t>-0.7%</w:t>
              </w:r>
            </w:ins>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94" w:author="He, Yuwen" w:date="2015-02-05T17:58:00Z"/>
                <w:rFonts w:ascii="Arial" w:eastAsia="Times New Roman" w:hAnsi="Arial" w:cs="Arial"/>
                <w:color w:val="000000"/>
                <w:sz w:val="14"/>
                <w:szCs w:val="14"/>
                <w:lang w:eastAsia="zh-CN"/>
              </w:rPr>
            </w:pPr>
            <w:ins w:id="495" w:author="He, Yuwen" w:date="2015-02-05T17:58:00Z">
              <w:r w:rsidRPr="00B20E90">
                <w:rPr>
                  <w:rFonts w:ascii="Arial" w:eastAsia="Times New Roman" w:hAnsi="Arial" w:cs="Arial"/>
                  <w:color w:val="000000"/>
                  <w:sz w:val="14"/>
                  <w:szCs w:val="14"/>
                  <w:lang w:eastAsia="zh-CN"/>
                </w:rPr>
                <w:t>-1.5%</w:t>
              </w:r>
            </w:ins>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96" w:author="He, Yuwen" w:date="2015-02-05T17:58:00Z"/>
                <w:rFonts w:ascii="Arial" w:eastAsia="Times New Roman" w:hAnsi="Arial" w:cs="Arial"/>
                <w:sz w:val="14"/>
                <w:szCs w:val="14"/>
                <w:lang w:eastAsia="zh-CN"/>
              </w:rPr>
            </w:pPr>
            <w:ins w:id="497" w:author="He, Yuwen" w:date="2015-02-05T17:58:00Z">
              <w:r w:rsidRPr="00B20E90">
                <w:rPr>
                  <w:rFonts w:ascii="Arial" w:eastAsia="Times New Roman" w:hAnsi="Arial" w:cs="Arial"/>
                  <w:sz w:val="14"/>
                  <w:szCs w:val="14"/>
                  <w:lang w:eastAsia="zh-CN"/>
                </w:rPr>
                <w:t>-5.6%</w:t>
              </w:r>
            </w:ins>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498" w:author="He, Yuwen" w:date="2015-02-05T17:58:00Z"/>
                <w:rFonts w:ascii="Arial" w:eastAsia="Times New Roman" w:hAnsi="Arial" w:cs="Arial"/>
                <w:color w:val="000000"/>
                <w:sz w:val="14"/>
                <w:szCs w:val="14"/>
                <w:lang w:eastAsia="zh-CN"/>
              </w:rPr>
            </w:pPr>
            <w:ins w:id="499" w:author="He, Yuwen" w:date="2015-02-05T17:58:00Z">
              <w:r w:rsidRPr="00B20E90">
                <w:rPr>
                  <w:rFonts w:ascii="Arial" w:eastAsia="Times New Roman" w:hAnsi="Arial" w:cs="Arial"/>
                  <w:color w:val="000000"/>
                  <w:sz w:val="14"/>
                  <w:szCs w:val="14"/>
                  <w:lang w:eastAsia="zh-CN"/>
                </w:rPr>
                <w:t>-0.2%</w:t>
              </w:r>
            </w:ins>
          </w:p>
        </w:tc>
      </w:tr>
      <w:tr w:rsidR="002D4555" w:rsidRPr="002D4555" w:rsidTr="00B20E90">
        <w:trPr>
          <w:trHeight w:val="300"/>
          <w:jc w:val="center"/>
          <w:ins w:id="500" w:author="He, Yuwen" w:date="2015-02-05T17:58:00Z"/>
        </w:trPr>
        <w:tc>
          <w:tcPr>
            <w:tcW w:w="329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501" w:author="He, Yuwen" w:date="2015-02-05T17:58:00Z"/>
                <w:rFonts w:ascii="Arial" w:eastAsia="Times New Roman" w:hAnsi="Arial" w:cs="Arial"/>
                <w:color w:val="000000"/>
                <w:sz w:val="14"/>
                <w:szCs w:val="14"/>
                <w:lang w:eastAsia="zh-CN"/>
              </w:rPr>
            </w:pPr>
            <w:ins w:id="502" w:author="He, Yuwen" w:date="2015-02-05T17:58:00Z">
              <w:r w:rsidRPr="00B20E90">
                <w:rPr>
                  <w:rFonts w:ascii="Arial" w:eastAsia="Times New Roman" w:hAnsi="Arial" w:cs="Arial"/>
                  <w:color w:val="000000"/>
                  <w:sz w:val="14"/>
                  <w:szCs w:val="14"/>
                  <w:lang w:eastAsia="zh-CN"/>
                </w:rPr>
                <w:t>RGB, mixed content, 1440p &amp; 1080p</w:t>
              </w:r>
            </w:ins>
          </w:p>
        </w:tc>
        <w:tc>
          <w:tcPr>
            <w:tcW w:w="738"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03" w:author="He, Yuwen" w:date="2015-02-05T17:58:00Z"/>
                <w:rFonts w:ascii="Arial" w:eastAsia="Times New Roman" w:hAnsi="Arial" w:cs="Arial"/>
                <w:color w:val="000000"/>
                <w:sz w:val="14"/>
                <w:szCs w:val="14"/>
                <w:lang w:eastAsia="zh-CN"/>
              </w:rPr>
            </w:pPr>
            <w:ins w:id="504" w:author="He, Yuwen" w:date="2015-02-05T17:58:00Z">
              <w:r w:rsidRPr="00B20E90">
                <w:rPr>
                  <w:rFonts w:ascii="Arial" w:eastAsia="Times New Roman" w:hAnsi="Arial" w:cs="Arial"/>
                  <w:color w:val="000000"/>
                  <w:sz w:val="14"/>
                  <w:szCs w:val="14"/>
                  <w:lang w:eastAsia="zh-CN"/>
                </w:rPr>
                <w:t>-1.0%</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05" w:author="He, Yuwen" w:date="2015-02-05T17:58:00Z"/>
                <w:rFonts w:ascii="Arial" w:eastAsia="Times New Roman" w:hAnsi="Arial" w:cs="Arial"/>
                <w:color w:val="000000"/>
                <w:sz w:val="14"/>
                <w:szCs w:val="14"/>
                <w:lang w:eastAsia="zh-CN"/>
              </w:rPr>
            </w:pPr>
            <w:ins w:id="506" w:author="He, Yuwen" w:date="2015-02-05T17:58:00Z">
              <w:r w:rsidRPr="00B20E90">
                <w:rPr>
                  <w:rFonts w:ascii="Arial" w:eastAsia="Times New Roman" w:hAnsi="Arial" w:cs="Arial"/>
                  <w:color w:val="000000"/>
                  <w:sz w:val="14"/>
                  <w:szCs w:val="14"/>
                  <w:lang w:eastAsia="zh-CN"/>
                </w:rPr>
                <w:t>-0.9%</w:t>
              </w:r>
            </w:ins>
          </w:p>
        </w:tc>
        <w:tc>
          <w:tcPr>
            <w:tcW w:w="724"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07" w:author="He, Yuwen" w:date="2015-02-05T17:58:00Z"/>
                <w:rFonts w:ascii="Arial" w:eastAsia="Times New Roman" w:hAnsi="Arial" w:cs="Arial"/>
                <w:color w:val="000000"/>
                <w:sz w:val="14"/>
                <w:szCs w:val="14"/>
                <w:lang w:eastAsia="zh-CN"/>
              </w:rPr>
            </w:pPr>
            <w:ins w:id="508" w:author="He, Yuwen" w:date="2015-02-05T17:58:00Z">
              <w:r w:rsidRPr="00B20E90">
                <w:rPr>
                  <w:rFonts w:ascii="Arial" w:eastAsia="Times New Roman" w:hAnsi="Arial" w:cs="Arial"/>
                  <w:color w:val="000000"/>
                  <w:sz w:val="14"/>
                  <w:szCs w:val="14"/>
                  <w:lang w:eastAsia="zh-CN"/>
                </w:rPr>
                <w:t>-2.1%</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09" w:author="He, Yuwen" w:date="2015-02-05T17:58:00Z"/>
                <w:rFonts w:ascii="Arial" w:eastAsia="Times New Roman" w:hAnsi="Arial" w:cs="Arial"/>
                <w:color w:val="000000"/>
                <w:sz w:val="14"/>
                <w:szCs w:val="14"/>
                <w:lang w:eastAsia="zh-CN"/>
              </w:rPr>
            </w:pPr>
            <w:ins w:id="510"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11" w:author="He, Yuwen" w:date="2015-02-05T17:58:00Z"/>
                <w:rFonts w:ascii="Arial" w:eastAsia="Times New Roman" w:hAnsi="Arial" w:cs="Arial"/>
                <w:color w:val="000000"/>
                <w:sz w:val="14"/>
                <w:szCs w:val="14"/>
                <w:lang w:eastAsia="zh-CN"/>
              </w:rPr>
            </w:pPr>
            <w:ins w:id="512" w:author="He, Yuwen" w:date="2015-02-05T17:58:00Z">
              <w:r w:rsidRPr="00B20E90">
                <w:rPr>
                  <w:rFonts w:ascii="Arial" w:eastAsia="Times New Roman" w:hAnsi="Arial" w:cs="Arial"/>
                  <w:color w:val="000000"/>
                  <w:sz w:val="14"/>
                  <w:szCs w:val="14"/>
                  <w:lang w:eastAsia="zh-CN"/>
                </w:rPr>
                <w:t>-0.3%</w:t>
              </w:r>
            </w:ins>
          </w:p>
        </w:tc>
        <w:tc>
          <w:tcPr>
            <w:tcW w:w="717"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13" w:author="He, Yuwen" w:date="2015-02-05T17:58:00Z"/>
                <w:rFonts w:ascii="Arial" w:eastAsia="Times New Roman" w:hAnsi="Arial" w:cs="Arial"/>
                <w:color w:val="000000"/>
                <w:sz w:val="14"/>
                <w:szCs w:val="14"/>
                <w:lang w:eastAsia="zh-CN"/>
              </w:rPr>
            </w:pPr>
            <w:ins w:id="514" w:author="He, Yuwen" w:date="2015-02-05T17:58:00Z">
              <w:r w:rsidRPr="00B20E90">
                <w:rPr>
                  <w:rFonts w:ascii="Arial" w:eastAsia="Times New Roman" w:hAnsi="Arial" w:cs="Arial"/>
                  <w:color w:val="000000"/>
                  <w:sz w:val="14"/>
                  <w:szCs w:val="14"/>
                  <w:lang w:eastAsia="zh-CN"/>
                </w:rPr>
                <w:t>-0.3%</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15" w:author="He, Yuwen" w:date="2015-02-05T17:58:00Z"/>
                <w:rFonts w:ascii="Arial" w:eastAsia="Times New Roman" w:hAnsi="Arial" w:cs="Arial"/>
                <w:color w:val="000000"/>
                <w:sz w:val="14"/>
                <w:szCs w:val="14"/>
                <w:lang w:eastAsia="zh-CN"/>
              </w:rPr>
            </w:pPr>
            <w:ins w:id="516" w:author="He, Yuwen" w:date="2015-02-05T17:58:00Z">
              <w:r w:rsidRPr="00B20E90">
                <w:rPr>
                  <w:rFonts w:ascii="Arial" w:eastAsia="Times New Roman" w:hAnsi="Arial" w:cs="Arial"/>
                  <w:color w:val="000000"/>
                  <w:sz w:val="14"/>
                  <w:szCs w:val="14"/>
                  <w:lang w:eastAsia="zh-CN"/>
                </w:rPr>
                <w:t>-0.6%</w:t>
              </w:r>
            </w:ins>
          </w:p>
        </w:tc>
        <w:tc>
          <w:tcPr>
            <w:tcW w:w="810"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17" w:author="He, Yuwen" w:date="2015-02-05T17:58:00Z"/>
                <w:rFonts w:ascii="Arial" w:eastAsia="Times New Roman" w:hAnsi="Arial" w:cs="Arial"/>
                <w:color w:val="000000"/>
                <w:sz w:val="14"/>
                <w:szCs w:val="14"/>
                <w:lang w:eastAsia="zh-CN"/>
              </w:rPr>
            </w:pPr>
            <w:ins w:id="518"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19" w:author="He, Yuwen" w:date="2015-02-05T17:58:00Z"/>
                <w:rFonts w:ascii="Arial" w:eastAsia="Times New Roman" w:hAnsi="Arial" w:cs="Arial"/>
                <w:color w:val="000000"/>
                <w:sz w:val="14"/>
                <w:szCs w:val="14"/>
                <w:lang w:eastAsia="zh-CN"/>
              </w:rPr>
            </w:pPr>
            <w:ins w:id="520" w:author="He, Yuwen" w:date="2015-02-05T17:58:00Z">
              <w:r w:rsidRPr="00B20E90">
                <w:rPr>
                  <w:rFonts w:ascii="Arial" w:eastAsia="Times New Roman" w:hAnsi="Arial" w:cs="Arial"/>
                  <w:color w:val="000000"/>
                  <w:sz w:val="14"/>
                  <w:szCs w:val="14"/>
                  <w:lang w:eastAsia="zh-CN"/>
                </w:rPr>
                <w:t>-0.2%</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21" w:author="He, Yuwen" w:date="2015-02-05T17:58:00Z"/>
                <w:rFonts w:ascii="Arial" w:eastAsia="Times New Roman" w:hAnsi="Arial" w:cs="Arial"/>
                <w:color w:val="000000"/>
                <w:sz w:val="14"/>
                <w:szCs w:val="14"/>
                <w:lang w:eastAsia="zh-CN"/>
              </w:rPr>
            </w:pPr>
            <w:ins w:id="522" w:author="He, Yuwen" w:date="2015-02-05T17:58:00Z">
              <w:r w:rsidRPr="00B20E90">
                <w:rPr>
                  <w:rFonts w:ascii="Arial" w:eastAsia="Times New Roman" w:hAnsi="Arial" w:cs="Arial"/>
                  <w:color w:val="000000"/>
                  <w:sz w:val="14"/>
                  <w:szCs w:val="14"/>
                  <w:lang w:eastAsia="zh-CN"/>
                </w:rPr>
                <w:t>-0.2%</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23" w:author="He, Yuwen" w:date="2015-02-05T17:58:00Z"/>
                <w:rFonts w:ascii="Arial" w:eastAsia="Times New Roman" w:hAnsi="Arial" w:cs="Arial"/>
                <w:color w:val="000000"/>
                <w:sz w:val="14"/>
                <w:szCs w:val="14"/>
                <w:lang w:eastAsia="zh-CN"/>
              </w:rPr>
            </w:pPr>
            <w:ins w:id="524" w:author="He, Yuwen" w:date="2015-02-05T17:58:00Z">
              <w:r w:rsidRPr="00B20E90">
                <w:rPr>
                  <w:rFonts w:ascii="Arial" w:eastAsia="Times New Roman" w:hAnsi="Arial" w:cs="Arial"/>
                  <w:color w:val="000000"/>
                  <w:sz w:val="14"/>
                  <w:szCs w:val="14"/>
                  <w:lang w:eastAsia="zh-CN"/>
                </w:rPr>
                <w:t>-0.4%</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25" w:author="He, Yuwen" w:date="2015-02-05T17:58:00Z"/>
                <w:rFonts w:ascii="Arial" w:eastAsia="Times New Roman" w:hAnsi="Arial" w:cs="Arial"/>
                <w:color w:val="000000"/>
                <w:sz w:val="14"/>
                <w:szCs w:val="14"/>
                <w:lang w:eastAsia="zh-CN"/>
              </w:rPr>
            </w:pPr>
            <w:ins w:id="526" w:author="He, Yuwen" w:date="2015-02-05T17:58:00Z">
              <w:r w:rsidRPr="00B20E90">
                <w:rPr>
                  <w:rFonts w:ascii="Arial" w:eastAsia="Times New Roman" w:hAnsi="Arial" w:cs="Arial"/>
                  <w:color w:val="000000"/>
                  <w:sz w:val="14"/>
                  <w:szCs w:val="14"/>
                  <w:lang w:eastAsia="zh-CN"/>
                </w:rPr>
                <w:t>0.0%</w:t>
              </w:r>
            </w:ins>
          </w:p>
        </w:tc>
      </w:tr>
      <w:tr w:rsidR="002D4555" w:rsidRPr="002D4555" w:rsidTr="00B20E90">
        <w:trPr>
          <w:trHeight w:val="300"/>
          <w:jc w:val="center"/>
          <w:ins w:id="527" w:author="He, Yuwen" w:date="2015-02-05T17:58:00Z"/>
        </w:trPr>
        <w:tc>
          <w:tcPr>
            <w:tcW w:w="329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528" w:author="He, Yuwen" w:date="2015-02-05T17:58:00Z"/>
                <w:rFonts w:ascii="Arial" w:eastAsia="Times New Roman" w:hAnsi="Arial" w:cs="Arial"/>
                <w:color w:val="000000"/>
                <w:sz w:val="14"/>
                <w:szCs w:val="14"/>
                <w:lang w:eastAsia="zh-CN"/>
              </w:rPr>
            </w:pPr>
            <w:ins w:id="529" w:author="He, Yuwen" w:date="2015-02-05T17:58:00Z">
              <w:r w:rsidRPr="00B20E90">
                <w:rPr>
                  <w:rFonts w:ascii="Arial" w:eastAsia="Times New Roman" w:hAnsi="Arial" w:cs="Arial"/>
                  <w:color w:val="000000"/>
                  <w:sz w:val="14"/>
                  <w:szCs w:val="14"/>
                  <w:lang w:eastAsia="zh-CN"/>
                </w:rPr>
                <w:t>RGB, Animation, 720p</w:t>
              </w:r>
            </w:ins>
          </w:p>
        </w:tc>
        <w:tc>
          <w:tcPr>
            <w:tcW w:w="738"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30" w:author="He, Yuwen" w:date="2015-02-05T17:58:00Z"/>
                <w:rFonts w:ascii="Arial" w:eastAsia="Times New Roman" w:hAnsi="Arial" w:cs="Arial"/>
                <w:color w:val="000000"/>
                <w:sz w:val="14"/>
                <w:szCs w:val="14"/>
                <w:lang w:eastAsia="zh-CN"/>
              </w:rPr>
            </w:pPr>
            <w:ins w:id="531" w:author="He, Yuwen" w:date="2015-02-05T17:58:00Z">
              <w:r w:rsidRPr="00B20E90">
                <w:rPr>
                  <w:rFonts w:ascii="Arial" w:eastAsia="Times New Roman" w:hAnsi="Arial" w:cs="Arial"/>
                  <w:color w:val="000000"/>
                  <w:sz w:val="14"/>
                  <w:szCs w:val="14"/>
                  <w:lang w:eastAsia="zh-CN"/>
                </w:rPr>
                <w:t>0.0%</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32" w:author="He, Yuwen" w:date="2015-02-05T17:58:00Z"/>
                <w:rFonts w:ascii="Arial" w:eastAsia="Times New Roman" w:hAnsi="Arial" w:cs="Arial"/>
                <w:color w:val="000000"/>
                <w:sz w:val="14"/>
                <w:szCs w:val="14"/>
                <w:lang w:eastAsia="zh-CN"/>
              </w:rPr>
            </w:pPr>
            <w:ins w:id="533" w:author="He, Yuwen" w:date="2015-02-05T17:58:00Z">
              <w:r w:rsidRPr="00B20E90">
                <w:rPr>
                  <w:rFonts w:ascii="Arial" w:eastAsia="Times New Roman" w:hAnsi="Arial" w:cs="Arial"/>
                  <w:color w:val="000000"/>
                  <w:sz w:val="14"/>
                  <w:szCs w:val="14"/>
                  <w:lang w:eastAsia="zh-CN"/>
                </w:rPr>
                <w:t>0.0%</w:t>
              </w:r>
            </w:ins>
          </w:p>
        </w:tc>
        <w:tc>
          <w:tcPr>
            <w:tcW w:w="724"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34" w:author="He, Yuwen" w:date="2015-02-05T17:58:00Z"/>
                <w:rFonts w:ascii="Arial" w:eastAsia="Times New Roman" w:hAnsi="Arial" w:cs="Arial"/>
                <w:color w:val="000000"/>
                <w:sz w:val="14"/>
                <w:szCs w:val="14"/>
                <w:lang w:eastAsia="zh-CN"/>
              </w:rPr>
            </w:pPr>
            <w:ins w:id="535"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36" w:author="He, Yuwen" w:date="2015-02-05T17:58:00Z"/>
                <w:rFonts w:ascii="Arial" w:eastAsia="Times New Roman" w:hAnsi="Arial" w:cs="Arial"/>
                <w:color w:val="000000"/>
                <w:sz w:val="14"/>
                <w:szCs w:val="14"/>
                <w:lang w:eastAsia="zh-CN"/>
              </w:rPr>
            </w:pPr>
            <w:ins w:id="537"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38" w:author="He, Yuwen" w:date="2015-02-05T17:58:00Z"/>
                <w:rFonts w:ascii="Arial" w:eastAsia="Times New Roman" w:hAnsi="Arial" w:cs="Arial"/>
                <w:color w:val="000000"/>
                <w:sz w:val="14"/>
                <w:szCs w:val="14"/>
                <w:lang w:eastAsia="zh-CN"/>
              </w:rPr>
            </w:pPr>
            <w:ins w:id="539" w:author="He, Yuwen" w:date="2015-02-05T17:58:00Z">
              <w:r w:rsidRPr="00B20E90">
                <w:rPr>
                  <w:rFonts w:ascii="Arial" w:eastAsia="Times New Roman" w:hAnsi="Arial" w:cs="Arial"/>
                  <w:color w:val="000000"/>
                  <w:sz w:val="14"/>
                  <w:szCs w:val="14"/>
                  <w:lang w:eastAsia="zh-CN"/>
                </w:rPr>
                <w:t>0.0%</w:t>
              </w:r>
            </w:ins>
          </w:p>
        </w:tc>
        <w:tc>
          <w:tcPr>
            <w:tcW w:w="717"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40" w:author="He, Yuwen" w:date="2015-02-05T17:58:00Z"/>
                <w:rFonts w:ascii="Arial" w:eastAsia="Times New Roman" w:hAnsi="Arial" w:cs="Arial"/>
                <w:color w:val="000000"/>
                <w:sz w:val="14"/>
                <w:szCs w:val="14"/>
                <w:lang w:eastAsia="zh-CN"/>
              </w:rPr>
            </w:pPr>
            <w:ins w:id="541" w:author="He, Yuwen" w:date="2015-02-05T17:58:00Z">
              <w:r w:rsidRPr="00B20E90">
                <w:rPr>
                  <w:rFonts w:ascii="Arial" w:eastAsia="Times New Roman" w:hAnsi="Arial" w:cs="Arial"/>
                  <w:color w:val="000000"/>
                  <w:sz w:val="14"/>
                  <w:szCs w:val="14"/>
                  <w:lang w:eastAsia="zh-CN"/>
                </w:rPr>
                <w:t>0.0%</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42" w:author="He, Yuwen" w:date="2015-02-05T17:58:00Z"/>
                <w:rFonts w:ascii="Arial" w:eastAsia="Times New Roman" w:hAnsi="Arial" w:cs="Arial"/>
                <w:color w:val="000000"/>
                <w:sz w:val="14"/>
                <w:szCs w:val="14"/>
                <w:lang w:eastAsia="zh-CN"/>
              </w:rPr>
            </w:pPr>
            <w:ins w:id="543" w:author="He, Yuwen" w:date="2015-02-05T17:58:00Z">
              <w:r w:rsidRPr="00B20E90">
                <w:rPr>
                  <w:rFonts w:ascii="Arial" w:eastAsia="Times New Roman" w:hAnsi="Arial" w:cs="Arial"/>
                  <w:color w:val="000000"/>
                  <w:sz w:val="14"/>
                  <w:szCs w:val="14"/>
                  <w:lang w:eastAsia="zh-CN"/>
                </w:rPr>
                <w:t>0.0%</w:t>
              </w:r>
            </w:ins>
          </w:p>
        </w:tc>
        <w:tc>
          <w:tcPr>
            <w:tcW w:w="810"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44" w:author="He, Yuwen" w:date="2015-02-05T17:58:00Z"/>
                <w:rFonts w:ascii="Arial" w:eastAsia="Times New Roman" w:hAnsi="Arial" w:cs="Arial"/>
                <w:color w:val="000000"/>
                <w:sz w:val="14"/>
                <w:szCs w:val="14"/>
                <w:lang w:eastAsia="zh-CN"/>
              </w:rPr>
            </w:pPr>
            <w:ins w:id="545"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46" w:author="He, Yuwen" w:date="2015-02-05T17:58:00Z"/>
                <w:rFonts w:ascii="Arial" w:eastAsia="Times New Roman" w:hAnsi="Arial" w:cs="Arial"/>
                <w:color w:val="000000"/>
                <w:sz w:val="14"/>
                <w:szCs w:val="14"/>
                <w:lang w:eastAsia="zh-CN"/>
              </w:rPr>
            </w:pPr>
            <w:ins w:id="547"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48" w:author="He, Yuwen" w:date="2015-02-05T17:58:00Z"/>
                <w:rFonts w:ascii="Arial" w:eastAsia="Times New Roman" w:hAnsi="Arial" w:cs="Arial"/>
                <w:color w:val="000000"/>
                <w:sz w:val="14"/>
                <w:szCs w:val="14"/>
                <w:lang w:eastAsia="zh-CN"/>
              </w:rPr>
            </w:pPr>
            <w:ins w:id="549"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50" w:author="He, Yuwen" w:date="2015-02-05T17:58:00Z"/>
                <w:rFonts w:ascii="Arial" w:eastAsia="Times New Roman" w:hAnsi="Arial" w:cs="Arial"/>
                <w:color w:val="000000"/>
                <w:sz w:val="14"/>
                <w:szCs w:val="14"/>
                <w:lang w:eastAsia="zh-CN"/>
              </w:rPr>
            </w:pPr>
            <w:ins w:id="551"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52" w:author="He, Yuwen" w:date="2015-02-05T17:58:00Z"/>
                <w:rFonts w:ascii="Arial" w:eastAsia="Times New Roman" w:hAnsi="Arial" w:cs="Arial"/>
                <w:color w:val="000000"/>
                <w:sz w:val="14"/>
                <w:szCs w:val="14"/>
                <w:lang w:eastAsia="zh-CN"/>
              </w:rPr>
            </w:pPr>
            <w:ins w:id="553" w:author="He, Yuwen" w:date="2015-02-05T17:58:00Z">
              <w:r w:rsidRPr="00B20E90">
                <w:rPr>
                  <w:rFonts w:ascii="Arial" w:eastAsia="Times New Roman" w:hAnsi="Arial" w:cs="Arial"/>
                  <w:color w:val="000000"/>
                  <w:sz w:val="14"/>
                  <w:szCs w:val="14"/>
                  <w:lang w:eastAsia="zh-CN"/>
                </w:rPr>
                <w:t>0.0%</w:t>
              </w:r>
            </w:ins>
          </w:p>
        </w:tc>
      </w:tr>
      <w:tr w:rsidR="002D4555" w:rsidRPr="002D4555" w:rsidTr="00B20E90">
        <w:trPr>
          <w:trHeight w:val="300"/>
          <w:jc w:val="center"/>
          <w:ins w:id="554" w:author="He, Yuwen" w:date="2015-02-05T17:58:00Z"/>
        </w:trPr>
        <w:tc>
          <w:tcPr>
            <w:tcW w:w="329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555" w:author="He, Yuwen" w:date="2015-02-05T17:58:00Z"/>
                <w:rFonts w:ascii="Arial" w:eastAsia="Times New Roman" w:hAnsi="Arial" w:cs="Arial"/>
                <w:color w:val="000000"/>
                <w:sz w:val="14"/>
                <w:szCs w:val="14"/>
                <w:lang w:eastAsia="zh-CN"/>
              </w:rPr>
            </w:pPr>
            <w:ins w:id="556" w:author="He, Yuwen" w:date="2015-02-05T17:58:00Z">
              <w:r w:rsidRPr="00B20E90">
                <w:rPr>
                  <w:rFonts w:ascii="Arial" w:eastAsia="Times New Roman" w:hAnsi="Arial" w:cs="Arial"/>
                  <w:color w:val="000000"/>
                  <w:sz w:val="14"/>
                  <w:szCs w:val="14"/>
                  <w:lang w:eastAsia="zh-CN"/>
                </w:rPr>
                <w:t>RGB, camera captured, 1080p</w:t>
              </w:r>
            </w:ins>
          </w:p>
        </w:tc>
        <w:tc>
          <w:tcPr>
            <w:tcW w:w="738"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57" w:author="He, Yuwen" w:date="2015-02-05T17:58:00Z"/>
                <w:rFonts w:ascii="Arial" w:eastAsia="Times New Roman" w:hAnsi="Arial" w:cs="Arial"/>
                <w:color w:val="000000"/>
                <w:sz w:val="14"/>
                <w:szCs w:val="14"/>
                <w:lang w:eastAsia="zh-CN"/>
              </w:rPr>
            </w:pPr>
            <w:ins w:id="558" w:author="He, Yuwen" w:date="2015-02-05T17:58:00Z">
              <w:r w:rsidRPr="00B20E90">
                <w:rPr>
                  <w:rFonts w:ascii="Arial" w:eastAsia="Times New Roman" w:hAnsi="Arial" w:cs="Arial"/>
                  <w:color w:val="000000"/>
                  <w:sz w:val="14"/>
                  <w:szCs w:val="14"/>
                  <w:lang w:eastAsia="zh-CN"/>
                </w:rPr>
                <w:t>0.0%</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59" w:author="He, Yuwen" w:date="2015-02-05T17:58:00Z"/>
                <w:rFonts w:ascii="Arial" w:eastAsia="Times New Roman" w:hAnsi="Arial" w:cs="Arial"/>
                <w:color w:val="000000"/>
                <w:sz w:val="14"/>
                <w:szCs w:val="14"/>
                <w:lang w:eastAsia="zh-CN"/>
              </w:rPr>
            </w:pPr>
            <w:ins w:id="560" w:author="He, Yuwen" w:date="2015-02-05T17:58:00Z">
              <w:r w:rsidRPr="00B20E90">
                <w:rPr>
                  <w:rFonts w:ascii="Arial" w:eastAsia="Times New Roman" w:hAnsi="Arial" w:cs="Arial"/>
                  <w:color w:val="000000"/>
                  <w:sz w:val="14"/>
                  <w:szCs w:val="14"/>
                  <w:lang w:eastAsia="zh-CN"/>
                </w:rPr>
                <w:t>0.0%</w:t>
              </w:r>
            </w:ins>
          </w:p>
        </w:tc>
        <w:tc>
          <w:tcPr>
            <w:tcW w:w="724"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61" w:author="He, Yuwen" w:date="2015-02-05T17:58:00Z"/>
                <w:rFonts w:ascii="Arial" w:eastAsia="Times New Roman" w:hAnsi="Arial" w:cs="Arial"/>
                <w:color w:val="000000"/>
                <w:sz w:val="14"/>
                <w:szCs w:val="14"/>
                <w:lang w:eastAsia="zh-CN"/>
              </w:rPr>
            </w:pPr>
            <w:ins w:id="562"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63" w:author="He, Yuwen" w:date="2015-02-05T17:58:00Z"/>
                <w:rFonts w:ascii="Arial" w:eastAsia="Times New Roman" w:hAnsi="Arial" w:cs="Arial"/>
                <w:color w:val="000000"/>
                <w:sz w:val="14"/>
                <w:szCs w:val="14"/>
                <w:lang w:eastAsia="zh-CN"/>
              </w:rPr>
            </w:pPr>
            <w:ins w:id="564"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65" w:author="He, Yuwen" w:date="2015-02-05T17:58:00Z"/>
                <w:rFonts w:ascii="Arial" w:eastAsia="Times New Roman" w:hAnsi="Arial" w:cs="Arial"/>
                <w:color w:val="000000"/>
                <w:sz w:val="14"/>
                <w:szCs w:val="14"/>
                <w:lang w:eastAsia="zh-CN"/>
              </w:rPr>
            </w:pPr>
            <w:ins w:id="566" w:author="He, Yuwen" w:date="2015-02-05T17:58:00Z">
              <w:r w:rsidRPr="00B20E90">
                <w:rPr>
                  <w:rFonts w:ascii="Arial" w:eastAsia="Times New Roman" w:hAnsi="Arial" w:cs="Arial"/>
                  <w:color w:val="000000"/>
                  <w:sz w:val="14"/>
                  <w:szCs w:val="14"/>
                  <w:lang w:eastAsia="zh-CN"/>
                </w:rPr>
                <w:t>0.0%</w:t>
              </w:r>
            </w:ins>
          </w:p>
        </w:tc>
        <w:tc>
          <w:tcPr>
            <w:tcW w:w="717"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67" w:author="He, Yuwen" w:date="2015-02-05T17:58:00Z"/>
                <w:rFonts w:ascii="Arial" w:eastAsia="Times New Roman" w:hAnsi="Arial" w:cs="Arial"/>
                <w:color w:val="000000"/>
                <w:sz w:val="14"/>
                <w:szCs w:val="14"/>
                <w:lang w:eastAsia="zh-CN"/>
              </w:rPr>
            </w:pPr>
            <w:ins w:id="568" w:author="He, Yuwen" w:date="2015-02-05T17:58:00Z">
              <w:r w:rsidRPr="00B20E90">
                <w:rPr>
                  <w:rFonts w:ascii="Arial" w:eastAsia="Times New Roman" w:hAnsi="Arial" w:cs="Arial"/>
                  <w:color w:val="000000"/>
                  <w:sz w:val="14"/>
                  <w:szCs w:val="14"/>
                  <w:lang w:eastAsia="zh-CN"/>
                </w:rPr>
                <w:t>0.0%</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69" w:author="He, Yuwen" w:date="2015-02-05T17:58:00Z"/>
                <w:rFonts w:ascii="Arial" w:eastAsia="Times New Roman" w:hAnsi="Arial" w:cs="Arial"/>
                <w:color w:val="000000"/>
                <w:sz w:val="14"/>
                <w:szCs w:val="14"/>
                <w:lang w:eastAsia="zh-CN"/>
              </w:rPr>
            </w:pPr>
            <w:ins w:id="570" w:author="He, Yuwen" w:date="2015-02-05T17:58:00Z">
              <w:r w:rsidRPr="00B20E90">
                <w:rPr>
                  <w:rFonts w:ascii="Arial" w:eastAsia="Times New Roman" w:hAnsi="Arial" w:cs="Arial"/>
                  <w:color w:val="000000"/>
                  <w:sz w:val="14"/>
                  <w:szCs w:val="14"/>
                  <w:lang w:eastAsia="zh-CN"/>
                </w:rPr>
                <w:t>0.0%</w:t>
              </w:r>
            </w:ins>
          </w:p>
        </w:tc>
        <w:tc>
          <w:tcPr>
            <w:tcW w:w="810"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71" w:author="He, Yuwen" w:date="2015-02-05T17:58:00Z"/>
                <w:rFonts w:ascii="Arial" w:eastAsia="Times New Roman" w:hAnsi="Arial" w:cs="Arial"/>
                <w:color w:val="000000"/>
                <w:sz w:val="14"/>
                <w:szCs w:val="14"/>
                <w:lang w:eastAsia="zh-CN"/>
              </w:rPr>
            </w:pPr>
            <w:ins w:id="572"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73" w:author="He, Yuwen" w:date="2015-02-05T17:58:00Z"/>
                <w:rFonts w:ascii="Arial" w:eastAsia="Times New Roman" w:hAnsi="Arial" w:cs="Arial"/>
                <w:color w:val="000000"/>
                <w:sz w:val="14"/>
                <w:szCs w:val="14"/>
                <w:lang w:eastAsia="zh-CN"/>
              </w:rPr>
            </w:pPr>
            <w:ins w:id="574"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75" w:author="He, Yuwen" w:date="2015-02-05T17:58:00Z"/>
                <w:rFonts w:ascii="Arial" w:eastAsia="Times New Roman" w:hAnsi="Arial" w:cs="Arial"/>
                <w:color w:val="000000"/>
                <w:sz w:val="14"/>
                <w:szCs w:val="14"/>
                <w:lang w:eastAsia="zh-CN"/>
              </w:rPr>
            </w:pPr>
            <w:ins w:id="576"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77" w:author="He, Yuwen" w:date="2015-02-05T17:58:00Z"/>
                <w:rFonts w:ascii="Arial" w:eastAsia="Times New Roman" w:hAnsi="Arial" w:cs="Arial"/>
                <w:color w:val="000000"/>
                <w:sz w:val="14"/>
                <w:szCs w:val="14"/>
                <w:lang w:eastAsia="zh-CN"/>
              </w:rPr>
            </w:pPr>
            <w:ins w:id="578"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79" w:author="He, Yuwen" w:date="2015-02-05T17:58:00Z"/>
                <w:rFonts w:ascii="Arial" w:eastAsia="Times New Roman" w:hAnsi="Arial" w:cs="Arial"/>
                <w:color w:val="000000"/>
                <w:sz w:val="14"/>
                <w:szCs w:val="14"/>
                <w:lang w:eastAsia="zh-CN"/>
              </w:rPr>
            </w:pPr>
            <w:ins w:id="580" w:author="He, Yuwen" w:date="2015-02-05T17:58:00Z">
              <w:r w:rsidRPr="00B20E90">
                <w:rPr>
                  <w:rFonts w:ascii="Arial" w:eastAsia="Times New Roman" w:hAnsi="Arial" w:cs="Arial"/>
                  <w:color w:val="000000"/>
                  <w:sz w:val="14"/>
                  <w:szCs w:val="14"/>
                  <w:lang w:eastAsia="zh-CN"/>
                </w:rPr>
                <w:t>0.0%</w:t>
              </w:r>
            </w:ins>
          </w:p>
        </w:tc>
      </w:tr>
      <w:tr w:rsidR="002D4555" w:rsidRPr="002D4555" w:rsidTr="00B20E90">
        <w:trPr>
          <w:trHeight w:val="300"/>
          <w:jc w:val="center"/>
          <w:ins w:id="581" w:author="He, Yuwen" w:date="2015-02-05T17:58:00Z"/>
        </w:trPr>
        <w:tc>
          <w:tcPr>
            <w:tcW w:w="329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582" w:author="He, Yuwen" w:date="2015-02-05T17:58:00Z"/>
                <w:rFonts w:ascii="Arial" w:eastAsia="Times New Roman" w:hAnsi="Arial" w:cs="Arial"/>
                <w:color w:val="000000"/>
                <w:sz w:val="14"/>
                <w:szCs w:val="14"/>
                <w:lang w:eastAsia="zh-CN"/>
              </w:rPr>
            </w:pPr>
            <w:ins w:id="583" w:author="He, Yuwen" w:date="2015-02-05T17:58:00Z">
              <w:r w:rsidRPr="00B20E90">
                <w:rPr>
                  <w:rFonts w:ascii="Arial" w:eastAsia="Times New Roman" w:hAnsi="Arial" w:cs="Arial"/>
                  <w:color w:val="000000"/>
                  <w:sz w:val="14"/>
                  <w:szCs w:val="14"/>
                  <w:lang w:eastAsia="zh-CN"/>
                </w:rPr>
                <w:t>YUV, text &amp; graphics with motion, 1080p &amp; 720p</w:t>
              </w:r>
            </w:ins>
          </w:p>
        </w:tc>
        <w:tc>
          <w:tcPr>
            <w:tcW w:w="738"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84" w:author="He, Yuwen" w:date="2015-02-05T17:58:00Z"/>
                <w:rFonts w:ascii="Arial" w:eastAsia="Times New Roman" w:hAnsi="Arial" w:cs="Arial"/>
                <w:color w:val="000000"/>
                <w:sz w:val="14"/>
                <w:szCs w:val="14"/>
                <w:lang w:eastAsia="zh-CN"/>
              </w:rPr>
            </w:pPr>
            <w:ins w:id="585" w:author="He, Yuwen" w:date="2015-02-05T17:58:00Z">
              <w:r w:rsidRPr="00B20E90">
                <w:rPr>
                  <w:rFonts w:ascii="Arial" w:eastAsia="Times New Roman" w:hAnsi="Arial" w:cs="Arial"/>
                  <w:color w:val="000000"/>
                  <w:sz w:val="14"/>
                  <w:szCs w:val="14"/>
                  <w:lang w:eastAsia="zh-CN"/>
                </w:rPr>
                <w:t>0.4%</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86" w:author="He, Yuwen" w:date="2015-02-05T17:58:00Z"/>
                <w:rFonts w:ascii="Arial" w:eastAsia="Times New Roman" w:hAnsi="Arial" w:cs="Arial"/>
                <w:color w:val="000000"/>
                <w:sz w:val="14"/>
                <w:szCs w:val="14"/>
                <w:lang w:eastAsia="zh-CN"/>
              </w:rPr>
            </w:pPr>
            <w:ins w:id="587" w:author="He, Yuwen" w:date="2015-02-05T17:58:00Z">
              <w:r w:rsidRPr="00B20E90">
                <w:rPr>
                  <w:rFonts w:ascii="Arial" w:eastAsia="Times New Roman" w:hAnsi="Arial" w:cs="Arial"/>
                  <w:color w:val="000000"/>
                  <w:sz w:val="14"/>
                  <w:szCs w:val="14"/>
                  <w:lang w:eastAsia="zh-CN"/>
                </w:rPr>
                <w:t>0.3%</w:t>
              </w:r>
            </w:ins>
          </w:p>
        </w:tc>
        <w:tc>
          <w:tcPr>
            <w:tcW w:w="724"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88" w:author="He, Yuwen" w:date="2015-02-05T17:58:00Z"/>
                <w:rFonts w:ascii="Arial" w:eastAsia="Times New Roman" w:hAnsi="Arial" w:cs="Arial"/>
                <w:color w:val="000000"/>
                <w:sz w:val="14"/>
                <w:szCs w:val="14"/>
                <w:lang w:eastAsia="zh-CN"/>
              </w:rPr>
            </w:pPr>
            <w:ins w:id="589" w:author="He, Yuwen" w:date="2015-02-05T17:58:00Z">
              <w:r w:rsidRPr="00B20E90">
                <w:rPr>
                  <w:rFonts w:ascii="Arial" w:eastAsia="Times New Roman" w:hAnsi="Arial" w:cs="Arial"/>
                  <w:color w:val="000000"/>
                  <w:sz w:val="14"/>
                  <w:szCs w:val="14"/>
                  <w:lang w:eastAsia="zh-CN"/>
                </w:rPr>
                <w:t>-1.3%</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90" w:author="He, Yuwen" w:date="2015-02-05T17:58:00Z"/>
                <w:rFonts w:ascii="Arial" w:eastAsia="Times New Roman" w:hAnsi="Arial" w:cs="Arial"/>
                <w:color w:val="000000"/>
                <w:sz w:val="14"/>
                <w:szCs w:val="14"/>
                <w:lang w:eastAsia="zh-CN"/>
              </w:rPr>
            </w:pPr>
            <w:ins w:id="591" w:author="He, Yuwen" w:date="2015-02-05T17:58:00Z">
              <w:r w:rsidRPr="00B20E90">
                <w:rPr>
                  <w:rFonts w:ascii="Arial" w:eastAsia="Times New Roman" w:hAnsi="Arial" w:cs="Arial"/>
                  <w:color w:val="000000"/>
                  <w:sz w:val="14"/>
                  <w:szCs w:val="14"/>
                  <w:lang w:eastAsia="zh-CN"/>
                </w:rPr>
                <w:t>2.1%</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92" w:author="He, Yuwen" w:date="2015-02-05T17:58:00Z"/>
                <w:rFonts w:ascii="Arial" w:eastAsia="Times New Roman" w:hAnsi="Arial" w:cs="Arial"/>
                <w:color w:val="000000"/>
                <w:sz w:val="14"/>
                <w:szCs w:val="14"/>
                <w:lang w:eastAsia="zh-CN"/>
              </w:rPr>
            </w:pPr>
            <w:ins w:id="593" w:author="He, Yuwen" w:date="2015-02-05T17:58:00Z">
              <w:r w:rsidRPr="00B20E90">
                <w:rPr>
                  <w:rFonts w:ascii="Arial" w:eastAsia="Times New Roman" w:hAnsi="Arial" w:cs="Arial"/>
                  <w:color w:val="000000"/>
                  <w:sz w:val="14"/>
                  <w:szCs w:val="14"/>
                  <w:lang w:eastAsia="zh-CN"/>
                </w:rPr>
                <w:t>-0.3%</w:t>
              </w:r>
            </w:ins>
          </w:p>
        </w:tc>
        <w:tc>
          <w:tcPr>
            <w:tcW w:w="717"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94" w:author="He, Yuwen" w:date="2015-02-05T17:58:00Z"/>
                <w:rFonts w:ascii="Arial" w:eastAsia="Times New Roman" w:hAnsi="Arial" w:cs="Arial"/>
                <w:color w:val="000000"/>
                <w:sz w:val="14"/>
                <w:szCs w:val="14"/>
                <w:lang w:eastAsia="zh-CN"/>
              </w:rPr>
            </w:pPr>
            <w:ins w:id="595" w:author="He, Yuwen" w:date="2015-02-05T17:58:00Z">
              <w:r w:rsidRPr="00B20E90">
                <w:rPr>
                  <w:rFonts w:ascii="Arial" w:eastAsia="Times New Roman" w:hAnsi="Arial" w:cs="Arial"/>
                  <w:color w:val="000000"/>
                  <w:sz w:val="14"/>
                  <w:szCs w:val="14"/>
                  <w:lang w:eastAsia="zh-CN"/>
                </w:rPr>
                <w:t>-0.7%</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96" w:author="He, Yuwen" w:date="2015-02-05T17:58:00Z"/>
                <w:rFonts w:ascii="Arial" w:eastAsia="Times New Roman" w:hAnsi="Arial" w:cs="Arial"/>
                <w:color w:val="000000"/>
                <w:sz w:val="14"/>
                <w:szCs w:val="14"/>
                <w:lang w:eastAsia="zh-CN"/>
              </w:rPr>
            </w:pPr>
            <w:ins w:id="597" w:author="He, Yuwen" w:date="2015-02-05T17:58:00Z">
              <w:r w:rsidRPr="00B20E90">
                <w:rPr>
                  <w:rFonts w:ascii="Arial" w:eastAsia="Times New Roman" w:hAnsi="Arial" w:cs="Arial"/>
                  <w:color w:val="000000"/>
                  <w:sz w:val="14"/>
                  <w:szCs w:val="14"/>
                  <w:lang w:eastAsia="zh-CN"/>
                </w:rPr>
                <w:t>-2.5%</w:t>
              </w:r>
            </w:ins>
          </w:p>
        </w:tc>
        <w:tc>
          <w:tcPr>
            <w:tcW w:w="810"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598" w:author="He, Yuwen" w:date="2015-02-05T17:58:00Z"/>
                <w:rFonts w:ascii="Arial" w:eastAsia="Times New Roman" w:hAnsi="Arial" w:cs="Arial"/>
                <w:color w:val="000000"/>
                <w:sz w:val="14"/>
                <w:szCs w:val="14"/>
                <w:lang w:eastAsia="zh-CN"/>
              </w:rPr>
            </w:pPr>
            <w:ins w:id="599" w:author="He, Yuwen" w:date="2015-02-05T17:58:00Z">
              <w:r w:rsidRPr="00B20E90">
                <w:rPr>
                  <w:rFonts w:ascii="Arial" w:eastAsia="Times New Roman" w:hAnsi="Arial" w:cs="Arial"/>
                  <w:color w:val="000000"/>
                  <w:sz w:val="14"/>
                  <w:szCs w:val="14"/>
                  <w:lang w:eastAsia="zh-CN"/>
                </w:rPr>
                <w:t>0.1%</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00" w:author="He, Yuwen" w:date="2015-02-05T17:58:00Z"/>
                <w:rFonts w:ascii="Arial" w:eastAsia="Times New Roman" w:hAnsi="Arial" w:cs="Arial"/>
                <w:color w:val="000000"/>
                <w:sz w:val="14"/>
                <w:szCs w:val="14"/>
                <w:lang w:eastAsia="zh-CN"/>
              </w:rPr>
            </w:pPr>
            <w:ins w:id="601" w:author="He, Yuwen" w:date="2015-02-05T17:58:00Z">
              <w:r w:rsidRPr="00B20E90">
                <w:rPr>
                  <w:rFonts w:ascii="Arial" w:eastAsia="Times New Roman" w:hAnsi="Arial" w:cs="Arial"/>
                  <w:color w:val="000000"/>
                  <w:sz w:val="14"/>
                  <w:szCs w:val="14"/>
                  <w:lang w:eastAsia="zh-CN"/>
                </w:rPr>
                <w:t>-0.2%</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02" w:author="He, Yuwen" w:date="2015-02-05T17:58:00Z"/>
                <w:rFonts w:ascii="Arial" w:eastAsia="Times New Roman" w:hAnsi="Arial" w:cs="Arial"/>
                <w:color w:val="000000"/>
                <w:sz w:val="14"/>
                <w:szCs w:val="14"/>
                <w:lang w:eastAsia="zh-CN"/>
              </w:rPr>
            </w:pPr>
            <w:ins w:id="603" w:author="He, Yuwen" w:date="2015-02-05T17:58:00Z">
              <w:r w:rsidRPr="00B20E90">
                <w:rPr>
                  <w:rFonts w:ascii="Arial" w:eastAsia="Times New Roman" w:hAnsi="Arial" w:cs="Arial"/>
                  <w:color w:val="000000"/>
                  <w:sz w:val="14"/>
                  <w:szCs w:val="14"/>
                  <w:lang w:eastAsia="zh-CN"/>
                </w:rPr>
                <w:t>-1.0%</w:t>
              </w:r>
            </w:ins>
          </w:p>
        </w:tc>
        <w:tc>
          <w:tcPr>
            <w:tcW w:w="67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04" w:author="He, Yuwen" w:date="2015-02-05T17:58:00Z"/>
                <w:rFonts w:ascii="Arial" w:eastAsia="Times New Roman" w:hAnsi="Arial" w:cs="Arial"/>
                <w:sz w:val="14"/>
                <w:szCs w:val="14"/>
                <w:lang w:eastAsia="zh-CN"/>
              </w:rPr>
            </w:pPr>
            <w:ins w:id="605" w:author="He, Yuwen" w:date="2015-02-05T17:58:00Z">
              <w:r w:rsidRPr="00B20E90">
                <w:rPr>
                  <w:rFonts w:ascii="Arial" w:eastAsia="Times New Roman" w:hAnsi="Arial" w:cs="Arial"/>
                  <w:sz w:val="14"/>
                  <w:szCs w:val="14"/>
                  <w:lang w:eastAsia="zh-CN"/>
                </w:rPr>
                <w:t>-5.3%</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06" w:author="He, Yuwen" w:date="2015-02-05T17:58:00Z"/>
                <w:rFonts w:ascii="Arial" w:eastAsia="Times New Roman" w:hAnsi="Arial" w:cs="Arial"/>
                <w:color w:val="000000"/>
                <w:sz w:val="14"/>
                <w:szCs w:val="14"/>
                <w:lang w:eastAsia="zh-CN"/>
              </w:rPr>
            </w:pPr>
            <w:ins w:id="607" w:author="He, Yuwen" w:date="2015-02-05T17:58:00Z">
              <w:r w:rsidRPr="00B20E90">
                <w:rPr>
                  <w:rFonts w:ascii="Arial" w:eastAsia="Times New Roman" w:hAnsi="Arial" w:cs="Arial"/>
                  <w:color w:val="000000"/>
                  <w:sz w:val="14"/>
                  <w:szCs w:val="14"/>
                  <w:lang w:eastAsia="zh-CN"/>
                </w:rPr>
                <w:t>0.0%</w:t>
              </w:r>
            </w:ins>
          </w:p>
        </w:tc>
      </w:tr>
      <w:tr w:rsidR="002D4555" w:rsidRPr="002D4555" w:rsidTr="00B20E90">
        <w:trPr>
          <w:trHeight w:val="300"/>
          <w:jc w:val="center"/>
          <w:ins w:id="608" w:author="He, Yuwen" w:date="2015-02-05T17:58:00Z"/>
        </w:trPr>
        <w:tc>
          <w:tcPr>
            <w:tcW w:w="329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609" w:author="He, Yuwen" w:date="2015-02-05T17:58:00Z"/>
                <w:rFonts w:ascii="Arial" w:eastAsia="Times New Roman" w:hAnsi="Arial" w:cs="Arial"/>
                <w:color w:val="000000"/>
                <w:sz w:val="14"/>
                <w:szCs w:val="14"/>
                <w:lang w:eastAsia="zh-CN"/>
              </w:rPr>
            </w:pPr>
            <w:ins w:id="610" w:author="He, Yuwen" w:date="2015-02-05T17:58:00Z">
              <w:r w:rsidRPr="00B20E90">
                <w:rPr>
                  <w:rFonts w:ascii="Arial" w:eastAsia="Times New Roman" w:hAnsi="Arial" w:cs="Arial"/>
                  <w:color w:val="000000"/>
                  <w:sz w:val="14"/>
                  <w:szCs w:val="14"/>
                  <w:lang w:eastAsia="zh-CN"/>
                </w:rPr>
                <w:t>YUV, mixed content, 1440p &amp; 1080p</w:t>
              </w:r>
            </w:ins>
          </w:p>
        </w:tc>
        <w:tc>
          <w:tcPr>
            <w:tcW w:w="738"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11" w:author="He, Yuwen" w:date="2015-02-05T17:58:00Z"/>
                <w:rFonts w:ascii="Arial" w:eastAsia="Times New Roman" w:hAnsi="Arial" w:cs="Arial"/>
                <w:color w:val="000000"/>
                <w:sz w:val="14"/>
                <w:szCs w:val="14"/>
                <w:lang w:eastAsia="zh-CN"/>
              </w:rPr>
            </w:pPr>
            <w:ins w:id="612" w:author="He, Yuwen" w:date="2015-02-05T17:58:00Z">
              <w:r w:rsidRPr="00B20E90">
                <w:rPr>
                  <w:rFonts w:ascii="Arial" w:eastAsia="Times New Roman" w:hAnsi="Arial" w:cs="Arial"/>
                  <w:color w:val="000000"/>
                  <w:sz w:val="14"/>
                  <w:szCs w:val="14"/>
                  <w:lang w:eastAsia="zh-CN"/>
                </w:rPr>
                <w:t>-0.7%</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13" w:author="He, Yuwen" w:date="2015-02-05T17:58:00Z"/>
                <w:rFonts w:ascii="Arial" w:eastAsia="Times New Roman" w:hAnsi="Arial" w:cs="Arial"/>
                <w:color w:val="000000"/>
                <w:sz w:val="14"/>
                <w:szCs w:val="14"/>
                <w:lang w:eastAsia="zh-CN"/>
              </w:rPr>
            </w:pPr>
            <w:ins w:id="614" w:author="He, Yuwen" w:date="2015-02-05T17:58:00Z">
              <w:r w:rsidRPr="00B20E90">
                <w:rPr>
                  <w:rFonts w:ascii="Arial" w:eastAsia="Times New Roman" w:hAnsi="Arial" w:cs="Arial"/>
                  <w:color w:val="000000"/>
                  <w:sz w:val="14"/>
                  <w:szCs w:val="14"/>
                  <w:lang w:eastAsia="zh-CN"/>
                </w:rPr>
                <w:t>-0.6%</w:t>
              </w:r>
            </w:ins>
          </w:p>
        </w:tc>
        <w:tc>
          <w:tcPr>
            <w:tcW w:w="724"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15" w:author="He, Yuwen" w:date="2015-02-05T17:58:00Z"/>
                <w:rFonts w:ascii="Arial" w:eastAsia="Times New Roman" w:hAnsi="Arial" w:cs="Arial"/>
                <w:color w:val="000000"/>
                <w:sz w:val="14"/>
                <w:szCs w:val="14"/>
                <w:lang w:eastAsia="zh-CN"/>
              </w:rPr>
            </w:pPr>
            <w:ins w:id="616" w:author="He, Yuwen" w:date="2015-02-05T17:58:00Z">
              <w:r w:rsidRPr="00B20E90">
                <w:rPr>
                  <w:rFonts w:ascii="Arial" w:eastAsia="Times New Roman" w:hAnsi="Arial" w:cs="Arial"/>
                  <w:color w:val="000000"/>
                  <w:sz w:val="14"/>
                  <w:szCs w:val="14"/>
                  <w:lang w:eastAsia="zh-CN"/>
                </w:rPr>
                <w:t>-1.8%</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17" w:author="He, Yuwen" w:date="2015-02-05T17:58:00Z"/>
                <w:rFonts w:ascii="Arial" w:eastAsia="Times New Roman" w:hAnsi="Arial" w:cs="Arial"/>
                <w:color w:val="000000"/>
                <w:sz w:val="14"/>
                <w:szCs w:val="14"/>
                <w:lang w:eastAsia="zh-CN"/>
              </w:rPr>
            </w:pPr>
            <w:ins w:id="618" w:author="He, Yuwen" w:date="2015-02-05T17:58:00Z">
              <w:r w:rsidRPr="00B20E90">
                <w:rPr>
                  <w:rFonts w:ascii="Arial" w:eastAsia="Times New Roman" w:hAnsi="Arial" w:cs="Arial"/>
                  <w:color w:val="000000"/>
                  <w:sz w:val="14"/>
                  <w:szCs w:val="14"/>
                  <w:lang w:eastAsia="zh-CN"/>
                </w:rPr>
                <w:t>0.2%</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19" w:author="He, Yuwen" w:date="2015-02-05T17:58:00Z"/>
                <w:rFonts w:ascii="Arial" w:eastAsia="Times New Roman" w:hAnsi="Arial" w:cs="Arial"/>
                <w:color w:val="000000"/>
                <w:sz w:val="14"/>
                <w:szCs w:val="14"/>
                <w:lang w:eastAsia="zh-CN"/>
              </w:rPr>
            </w:pPr>
            <w:ins w:id="620" w:author="He, Yuwen" w:date="2015-02-05T17:58:00Z">
              <w:r w:rsidRPr="00B20E90">
                <w:rPr>
                  <w:rFonts w:ascii="Arial" w:eastAsia="Times New Roman" w:hAnsi="Arial" w:cs="Arial"/>
                  <w:color w:val="000000"/>
                  <w:sz w:val="14"/>
                  <w:szCs w:val="14"/>
                  <w:lang w:eastAsia="zh-CN"/>
                </w:rPr>
                <w:t>-0.2%</w:t>
              </w:r>
            </w:ins>
          </w:p>
        </w:tc>
        <w:tc>
          <w:tcPr>
            <w:tcW w:w="717"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21" w:author="He, Yuwen" w:date="2015-02-05T17:58:00Z"/>
                <w:rFonts w:ascii="Arial" w:eastAsia="Times New Roman" w:hAnsi="Arial" w:cs="Arial"/>
                <w:color w:val="000000"/>
                <w:sz w:val="14"/>
                <w:szCs w:val="14"/>
                <w:lang w:eastAsia="zh-CN"/>
              </w:rPr>
            </w:pPr>
            <w:ins w:id="622" w:author="He, Yuwen" w:date="2015-02-05T17:58:00Z">
              <w:r w:rsidRPr="00B20E90">
                <w:rPr>
                  <w:rFonts w:ascii="Arial" w:eastAsia="Times New Roman" w:hAnsi="Arial" w:cs="Arial"/>
                  <w:color w:val="000000"/>
                  <w:sz w:val="14"/>
                  <w:szCs w:val="14"/>
                  <w:lang w:eastAsia="zh-CN"/>
                </w:rPr>
                <w:t>-0.2%</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23" w:author="He, Yuwen" w:date="2015-02-05T17:58:00Z"/>
                <w:rFonts w:ascii="Arial" w:eastAsia="Times New Roman" w:hAnsi="Arial" w:cs="Arial"/>
                <w:color w:val="000000"/>
                <w:sz w:val="14"/>
                <w:szCs w:val="14"/>
                <w:lang w:eastAsia="zh-CN"/>
              </w:rPr>
            </w:pPr>
            <w:ins w:id="624" w:author="He, Yuwen" w:date="2015-02-05T17:58:00Z">
              <w:r w:rsidRPr="00B20E90">
                <w:rPr>
                  <w:rFonts w:ascii="Arial" w:eastAsia="Times New Roman" w:hAnsi="Arial" w:cs="Arial"/>
                  <w:color w:val="000000"/>
                  <w:sz w:val="14"/>
                  <w:szCs w:val="14"/>
                  <w:lang w:eastAsia="zh-CN"/>
                </w:rPr>
                <w:t>-0.5%</w:t>
              </w:r>
            </w:ins>
          </w:p>
        </w:tc>
        <w:tc>
          <w:tcPr>
            <w:tcW w:w="810"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25" w:author="He, Yuwen" w:date="2015-02-05T17:58:00Z"/>
                <w:rFonts w:ascii="Arial" w:eastAsia="Times New Roman" w:hAnsi="Arial" w:cs="Arial"/>
                <w:color w:val="000000"/>
                <w:sz w:val="14"/>
                <w:szCs w:val="14"/>
                <w:lang w:eastAsia="zh-CN"/>
              </w:rPr>
            </w:pPr>
            <w:ins w:id="626"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27" w:author="He, Yuwen" w:date="2015-02-05T17:58:00Z"/>
                <w:rFonts w:ascii="Arial" w:eastAsia="Times New Roman" w:hAnsi="Arial" w:cs="Arial"/>
                <w:color w:val="000000"/>
                <w:sz w:val="14"/>
                <w:szCs w:val="14"/>
                <w:lang w:eastAsia="zh-CN"/>
              </w:rPr>
            </w:pPr>
            <w:ins w:id="628" w:author="He, Yuwen" w:date="2015-02-05T17:58:00Z">
              <w:r w:rsidRPr="00B20E90">
                <w:rPr>
                  <w:rFonts w:ascii="Arial" w:eastAsia="Times New Roman" w:hAnsi="Arial" w:cs="Arial"/>
                  <w:color w:val="000000"/>
                  <w:sz w:val="14"/>
                  <w:szCs w:val="14"/>
                  <w:lang w:eastAsia="zh-CN"/>
                </w:rPr>
                <w:t>-0.1%</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29" w:author="He, Yuwen" w:date="2015-02-05T17:58:00Z"/>
                <w:rFonts w:ascii="Arial" w:eastAsia="Times New Roman" w:hAnsi="Arial" w:cs="Arial"/>
                <w:color w:val="000000"/>
                <w:sz w:val="14"/>
                <w:szCs w:val="14"/>
                <w:lang w:eastAsia="zh-CN"/>
              </w:rPr>
            </w:pPr>
            <w:ins w:id="630" w:author="He, Yuwen" w:date="2015-02-05T17:58:00Z">
              <w:r w:rsidRPr="00B20E90">
                <w:rPr>
                  <w:rFonts w:ascii="Arial" w:eastAsia="Times New Roman" w:hAnsi="Arial" w:cs="Arial"/>
                  <w:color w:val="000000"/>
                  <w:sz w:val="14"/>
                  <w:szCs w:val="14"/>
                  <w:lang w:eastAsia="zh-CN"/>
                </w:rPr>
                <w:t>-0.2%</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31" w:author="He, Yuwen" w:date="2015-02-05T17:58:00Z"/>
                <w:rFonts w:ascii="Arial" w:eastAsia="Times New Roman" w:hAnsi="Arial" w:cs="Arial"/>
                <w:color w:val="000000"/>
                <w:sz w:val="14"/>
                <w:szCs w:val="14"/>
                <w:lang w:eastAsia="zh-CN"/>
              </w:rPr>
            </w:pPr>
            <w:ins w:id="632" w:author="He, Yuwen" w:date="2015-02-05T17:58:00Z">
              <w:r w:rsidRPr="00B20E90">
                <w:rPr>
                  <w:rFonts w:ascii="Arial" w:eastAsia="Times New Roman" w:hAnsi="Arial" w:cs="Arial"/>
                  <w:color w:val="000000"/>
                  <w:sz w:val="14"/>
                  <w:szCs w:val="14"/>
                  <w:lang w:eastAsia="zh-CN"/>
                </w:rPr>
                <w:t>-0.3%</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33" w:author="He, Yuwen" w:date="2015-02-05T17:58:00Z"/>
                <w:rFonts w:ascii="Arial" w:eastAsia="Times New Roman" w:hAnsi="Arial" w:cs="Arial"/>
                <w:color w:val="000000"/>
                <w:sz w:val="14"/>
                <w:szCs w:val="14"/>
                <w:lang w:eastAsia="zh-CN"/>
              </w:rPr>
            </w:pPr>
            <w:ins w:id="634" w:author="He, Yuwen" w:date="2015-02-05T17:58:00Z">
              <w:r w:rsidRPr="00B20E90">
                <w:rPr>
                  <w:rFonts w:ascii="Arial" w:eastAsia="Times New Roman" w:hAnsi="Arial" w:cs="Arial"/>
                  <w:color w:val="000000"/>
                  <w:sz w:val="14"/>
                  <w:szCs w:val="14"/>
                  <w:lang w:eastAsia="zh-CN"/>
                </w:rPr>
                <w:t>0.0%</w:t>
              </w:r>
            </w:ins>
          </w:p>
        </w:tc>
      </w:tr>
      <w:tr w:rsidR="002D4555" w:rsidRPr="002D4555" w:rsidTr="00B20E90">
        <w:trPr>
          <w:trHeight w:val="300"/>
          <w:jc w:val="center"/>
          <w:ins w:id="635" w:author="He, Yuwen" w:date="2015-02-05T17:58:00Z"/>
        </w:trPr>
        <w:tc>
          <w:tcPr>
            <w:tcW w:w="329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636" w:author="He, Yuwen" w:date="2015-02-05T17:58:00Z"/>
                <w:rFonts w:ascii="Arial" w:eastAsia="Times New Roman" w:hAnsi="Arial" w:cs="Arial"/>
                <w:color w:val="000000"/>
                <w:sz w:val="14"/>
                <w:szCs w:val="14"/>
                <w:lang w:eastAsia="zh-CN"/>
              </w:rPr>
            </w:pPr>
            <w:ins w:id="637" w:author="He, Yuwen" w:date="2015-02-05T17:58:00Z">
              <w:r w:rsidRPr="00B20E90">
                <w:rPr>
                  <w:rFonts w:ascii="Arial" w:eastAsia="Times New Roman" w:hAnsi="Arial" w:cs="Arial"/>
                  <w:color w:val="000000"/>
                  <w:sz w:val="14"/>
                  <w:szCs w:val="14"/>
                  <w:lang w:eastAsia="zh-CN"/>
                </w:rPr>
                <w:t>YUV, Animation, 720p</w:t>
              </w:r>
            </w:ins>
          </w:p>
        </w:tc>
        <w:tc>
          <w:tcPr>
            <w:tcW w:w="738"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38" w:author="He, Yuwen" w:date="2015-02-05T17:58:00Z"/>
                <w:rFonts w:ascii="Arial" w:eastAsia="Times New Roman" w:hAnsi="Arial" w:cs="Arial"/>
                <w:color w:val="000000"/>
                <w:sz w:val="14"/>
                <w:szCs w:val="14"/>
                <w:lang w:eastAsia="zh-CN"/>
              </w:rPr>
            </w:pPr>
            <w:ins w:id="639" w:author="He, Yuwen" w:date="2015-02-05T17:58:00Z">
              <w:r w:rsidRPr="00B20E90">
                <w:rPr>
                  <w:rFonts w:ascii="Arial" w:eastAsia="Times New Roman" w:hAnsi="Arial" w:cs="Arial"/>
                  <w:color w:val="000000"/>
                  <w:sz w:val="14"/>
                  <w:szCs w:val="14"/>
                  <w:lang w:eastAsia="zh-CN"/>
                </w:rPr>
                <w:t>0.0%</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40" w:author="He, Yuwen" w:date="2015-02-05T17:58:00Z"/>
                <w:rFonts w:ascii="Arial" w:eastAsia="Times New Roman" w:hAnsi="Arial" w:cs="Arial"/>
                <w:color w:val="000000"/>
                <w:sz w:val="14"/>
                <w:szCs w:val="14"/>
                <w:lang w:eastAsia="zh-CN"/>
              </w:rPr>
            </w:pPr>
            <w:ins w:id="641" w:author="He, Yuwen" w:date="2015-02-05T17:58:00Z">
              <w:r w:rsidRPr="00B20E90">
                <w:rPr>
                  <w:rFonts w:ascii="Arial" w:eastAsia="Times New Roman" w:hAnsi="Arial" w:cs="Arial"/>
                  <w:color w:val="000000"/>
                  <w:sz w:val="14"/>
                  <w:szCs w:val="14"/>
                  <w:lang w:eastAsia="zh-CN"/>
                </w:rPr>
                <w:t>0.0%</w:t>
              </w:r>
            </w:ins>
          </w:p>
        </w:tc>
        <w:tc>
          <w:tcPr>
            <w:tcW w:w="724"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42" w:author="He, Yuwen" w:date="2015-02-05T17:58:00Z"/>
                <w:rFonts w:ascii="Arial" w:eastAsia="Times New Roman" w:hAnsi="Arial" w:cs="Arial"/>
                <w:color w:val="000000"/>
                <w:sz w:val="14"/>
                <w:szCs w:val="14"/>
                <w:lang w:eastAsia="zh-CN"/>
              </w:rPr>
            </w:pPr>
            <w:ins w:id="643"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44" w:author="He, Yuwen" w:date="2015-02-05T17:58:00Z"/>
                <w:rFonts w:ascii="Arial" w:eastAsia="Times New Roman" w:hAnsi="Arial" w:cs="Arial"/>
                <w:color w:val="000000"/>
                <w:sz w:val="14"/>
                <w:szCs w:val="14"/>
                <w:lang w:eastAsia="zh-CN"/>
              </w:rPr>
            </w:pPr>
            <w:ins w:id="645"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46" w:author="He, Yuwen" w:date="2015-02-05T17:58:00Z"/>
                <w:rFonts w:ascii="Arial" w:eastAsia="Times New Roman" w:hAnsi="Arial" w:cs="Arial"/>
                <w:color w:val="000000"/>
                <w:sz w:val="14"/>
                <w:szCs w:val="14"/>
                <w:lang w:eastAsia="zh-CN"/>
              </w:rPr>
            </w:pPr>
            <w:ins w:id="647" w:author="He, Yuwen" w:date="2015-02-05T17:58:00Z">
              <w:r w:rsidRPr="00B20E90">
                <w:rPr>
                  <w:rFonts w:ascii="Arial" w:eastAsia="Times New Roman" w:hAnsi="Arial" w:cs="Arial"/>
                  <w:color w:val="000000"/>
                  <w:sz w:val="14"/>
                  <w:szCs w:val="14"/>
                  <w:lang w:eastAsia="zh-CN"/>
                </w:rPr>
                <w:t>0.0%</w:t>
              </w:r>
            </w:ins>
          </w:p>
        </w:tc>
        <w:tc>
          <w:tcPr>
            <w:tcW w:w="717"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48" w:author="He, Yuwen" w:date="2015-02-05T17:58:00Z"/>
                <w:rFonts w:ascii="Arial" w:eastAsia="Times New Roman" w:hAnsi="Arial" w:cs="Arial"/>
                <w:color w:val="000000"/>
                <w:sz w:val="14"/>
                <w:szCs w:val="14"/>
                <w:lang w:eastAsia="zh-CN"/>
              </w:rPr>
            </w:pPr>
            <w:ins w:id="649" w:author="He, Yuwen" w:date="2015-02-05T17:58:00Z">
              <w:r w:rsidRPr="00B20E90">
                <w:rPr>
                  <w:rFonts w:ascii="Arial" w:eastAsia="Times New Roman" w:hAnsi="Arial" w:cs="Arial"/>
                  <w:color w:val="000000"/>
                  <w:sz w:val="14"/>
                  <w:szCs w:val="14"/>
                  <w:lang w:eastAsia="zh-CN"/>
                </w:rPr>
                <w:t>0.0%</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50" w:author="He, Yuwen" w:date="2015-02-05T17:58:00Z"/>
                <w:rFonts w:ascii="Arial" w:eastAsia="Times New Roman" w:hAnsi="Arial" w:cs="Arial"/>
                <w:color w:val="000000"/>
                <w:sz w:val="14"/>
                <w:szCs w:val="14"/>
                <w:lang w:eastAsia="zh-CN"/>
              </w:rPr>
            </w:pPr>
            <w:ins w:id="651" w:author="He, Yuwen" w:date="2015-02-05T17:58:00Z">
              <w:r w:rsidRPr="00B20E90">
                <w:rPr>
                  <w:rFonts w:ascii="Arial" w:eastAsia="Times New Roman" w:hAnsi="Arial" w:cs="Arial"/>
                  <w:color w:val="000000"/>
                  <w:sz w:val="14"/>
                  <w:szCs w:val="14"/>
                  <w:lang w:eastAsia="zh-CN"/>
                </w:rPr>
                <w:t>0.0%</w:t>
              </w:r>
            </w:ins>
          </w:p>
        </w:tc>
        <w:tc>
          <w:tcPr>
            <w:tcW w:w="810"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52" w:author="He, Yuwen" w:date="2015-02-05T17:58:00Z"/>
                <w:rFonts w:ascii="Arial" w:eastAsia="Times New Roman" w:hAnsi="Arial" w:cs="Arial"/>
                <w:color w:val="000000"/>
                <w:sz w:val="14"/>
                <w:szCs w:val="14"/>
                <w:lang w:eastAsia="zh-CN"/>
              </w:rPr>
            </w:pPr>
            <w:ins w:id="653"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54" w:author="He, Yuwen" w:date="2015-02-05T17:58:00Z"/>
                <w:rFonts w:ascii="Arial" w:eastAsia="Times New Roman" w:hAnsi="Arial" w:cs="Arial"/>
                <w:color w:val="000000"/>
                <w:sz w:val="14"/>
                <w:szCs w:val="14"/>
                <w:lang w:eastAsia="zh-CN"/>
              </w:rPr>
            </w:pPr>
            <w:ins w:id="655"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56" w:author="He, Yuwen" w:date="2015-02-05T17:58:00Z"/>
                <w:rFonts w:ascii="Arial" w:eastAsia="Times New Roman" w:hAnsi="Arial" w:cs="Arial"/>
                <w:color w:val="000000"/>
                <w:sz w:val="14"/>
                <w:szCs w:val="14"/>
                <w:lang w:eastAsia="zh-CN"/>
              </w:rPr>
            </w:pPr>
            <w:ins w:id="657"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58" w:author="He, Yuwen" w:date="2015-02-05T17:58:00Z"/>
                <w:rFonts w:ascii="Arial" w:eastAsia="Times New Roman" w:hAnsi="Arial" w:cs="Arial"/>
                <w:color w:val="000000"/>
                <w:sz w:val="14"/>
                <w:szCs w:val="14"/>
                <w:lang w:eastAsia="zh-CN"/>
              </w:rPr>
            </w:pPr>
            <w:ins w:id="659"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60" w:author="He, Yuwen" w:date="2015-02-05T17:58:00Z"/>
                <w:rFonts w:ascii="Arial" w:eastAsia="Times New Roman" w:hAnsi="Arial" w:cs="Arial"/>
                <w:color w:val="000000"/>
                <w:sz w:val="14"/>
                <w:szCs w:val="14"/>
                <w:lang w:eastAsia="zh-CN"/>
              </w:rPr>
            </w:pPr>
            <w:ins w:id="661" w:author="He, Yuwen" w:date="2015-02-05T17:58:00Z">
              <w:r w:rsidRPr="00B20E90">
                <w:rPr>
                  <w:rFonts w:ascii="Arial" w:eastAsia="Times New Roman" w:hAnsi="Arial" w:cs="Arial"/>
                  <w:color w:val="000000"/>
                  <w:sz w:val="14"/>
                  <w:szCs w:val="14"/>
                  <w:lang w:eastAsia="zh-CN"/>
                </w:rPr>
                <w:t>0.0%</w:t>
              </w:r>
            </w:ins>
          </w:p>
        </w:tc>
      </w:tr>
      <w:tr w:rsidR="002D4555" w:rsidRPr="002D4555" w:rsidTr="00B20E90">
        <w:trPr>
          <w:trHeight w:val="315"/>
          <w:jc w:val="center"/>
          <w:ins w:id="662" w:author="He, Yuwen" w:date="2015-02-05T17:58:00Z"/>
        </w:trPr>
        <w:tc>
          <w:tcPr>
            <w:tcW w:w="3298"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663" w:author="He, Yuwen" w:date="2015-02-05T17:58:00Z"/>
                <w:rFonts w:ascii="Arial" w:eastAsia="Times New Roman" w:hAnsi="Arial" w:cs="Arial"/>
                <w:color w:val="000000"/>
                <w:sz w:val="14"/>
                <w:szCs w:val="14"/>
                <w:lang w:eastAsia="zh-CN"/>
              </w:rPr>
            </w:pPr>
            <w:ins w:id="664" w:author="He, Yuwen" w:date="2015-02-05T17:58:00Z">
              <w:r w:rsidRPr="00B20E90">
                <w:rPr>
                  <w:rFonts w:ascii="Arial" w:eastAsia="Times New Roman" w:hAnsi="Arial" w:cs="Arial"/>
                  <w:color w:val="000000"/>
                  <w:sz w:val="14"/>
                  <w:szCs w:val="14"/>
                  <w:lang w:eastAsia="zh-CN"/>
                </w:rPr>
                <w:t>YUV, camera captured, 1080p</w:t>
              </w:r>
            </w:ins>
          </w:p>
        </w:tc>
        <w:tc>
          <w:tcPr>
            <w:tcW w:w="738"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65" w:author="He, Yuwen" w:date="2015-02-05T17:58:00Z"/>
                <w:rFonts w:ascii="Arial" w:eastAsia="Times New Roman" w:hAnsi="Arial" w:cs="Arial"/>
                <w:color w:val="000000"/>
                <w:sz w:val="14"/>
                <w:szCs w:val="14"/>
                <w:lang w:eastAsia="zh-CN"/>
              </w:rPr>
            </w:pPr>
            <w:ins w:id="666" w:author="He, Yuwen" w:date="2015-02-05T17:58:00Z">
              <w:r w:rsidRPr="00B20E90">
                <w:rPr>
                  <w:rFonts w:ascii="Arial" w:eastAsia="Times New Roman" w:hAnsi="Arial" w:cs="Arial"/>
                  <w:color w:val="000000"/>
                  <w:sz w:val="14"/>
                  <w:szCs w:val="14"/>
                  <w:lang w:eastAsia="zh-CN"/>
                </w:rPr>
                <w:t>0.0%</w:t>
              </w:r>
            </w:ins>
          </w:p>
        </w:tc>
        <w:tc>
          <w:tcPr>
            <w:tcW w:w="720"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67" w:author="He, Yuwen" w:date="2015-02-05T17:58:00Z"/>
                <w:rFonts w:ascii="Arial" w:eastAsia="Times New Roman" w:hAnsi="Arial" w:cs="Arial"/>
                <w:color w:val="000000"/>
                <w:sz w:val="14"/>
                <w:szCs w:val="14"/>
                <w:lang w:eastAsia="zh-CN"/>
              </w:rPr>
            </w:pPr>
            <w:ins w:id="668" w:author="He, Yuwen" w:date="2015-02-05T17:58:00Z">
              <w:r w:rsidRPr="00B20E90">
                <w:rPr>
                  <w:rFonts w:ascii="Arial" w:eastAsia="Times New Roman" w:hAnsi="Arial" w:cs="Arial"/>
                  <w:color w:val="000000"/>
                  <w:sz w:val="14"/>
                  <w:szCs w:val="14"/>
                  <w:lang w:eastAsia="zh-CN"/>
                </w:rPr>
                <w:t>0.0%</w:t>
              </w:r>
            </w:ins>
          </w:p>
        </w:tc>
        <w:tc>
          <w:tcPr>
            <w:tcW w:w="724"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69" w:author="He, Yuwen" w:date="2015-02-05T17:58:00Z"/>
                <w:rFonts w:ascii="Arial" w:eastAsia="Times New Roman" w:hAnsi="Arial" w:cs="Arial"/>
                <w:color w:val="000000"/>
                <w:sz w:val="14"/>
                <w:szCs w:val="14"/>
                <w:lang w:eastAsia="zh-CN"/>
              </w:rPr>
            </w:pPr>
            <w:ins w:id="670"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71" w:author="He, Yuwen" w:date="2015-02-05T17:58:00Z"/>
                <w:rFonts w:ascii="Arial" w:eastAsia="Times New Roman" w:hAnsi="Arial" w:cs="Arial"/>
                <w:color w:val="000000"/>
                <w:sz w:val="14"/>
                <w:szCs w:val="14"/>
                <w:lang w:eastAsia="zh-CN"/>
              </w:rPr>
            </w:pPr>
            <w:ins w:id="672"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73" w:author="He, Yuwen" w:date="2015-02-05T17:58:00Z"/>
                <w:rFonts w:ascii="Arial" w:eastAsia="Times New Roman" w:hAnsi="Arial" w:cs="Arial"/>
                <w:color w:val="000000"/>
                <w:sz w:val="14"/>
                <w:szCs w:val="14"/>
                <w:lang w:eastAsia="zh-CN"/>
              </w:rPr>
            </w:pPr>
            <w:ins w:id="674" w:author="He, Yuwen" w:date="2015-02-05T17:58:00Z">
              <w:r w:rsidRPr="00B20E90">
                <w:rPr>
                  <w:rFonts w:ascii="Arial" w:eastAsia="Times New Roman" w:hAnsi="Arial" w:cs="Arial"/>
                  <w:color w:val="000000"/>
                  <w:sz w:val="14"/>
                  <w:szCs w:val="14"/>
                  <w:lang w:eastAsia="zh-CN"/>
                </w:rPr>
                <w:t>0.0%</w:t>
              </w:r>
            </w:ins>
          </w:p>
        </w:tc>
        <w:tc>
          <w:tcPr>
            <w:tcW w:w="717"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75" w:author="He, Yuwen" w:date="2015-02-05T17:58:00Z"/>
                <w:rFonts w:ascii="Arial" w:eastAsia="Times New Roman" w:hAnsi="Arial" w:cs="Arial"/>
                <w:color w:val="000000"/>
                <w:sz w:val="14"/>
                <w:szCs w:val="14"/>
                <w:lang w:eastAsia="zh-CN"/>
              </w:rPr>
            </w:pPr>
            <w:ins w:id="676" w:author="He, Yuwen" w:date="2015-02-05T17:58:00Z">
              <w:r w:rsidRPr="00B20E90">
                <w:rPr>
                  <w:rFonts w:ascii="Arial" w:eastAsia="Times New Roman" w:hAnsi="Arial" w:cs="Arial"/>
                  <w:color w:val="000000"/>
                  <w:sz w:val="14"/>
                  <w:szCs w:val="14"/>
                  <w:lang w:eastAsia="zh-CN"/>
                </w:rPr>
                <w:t>0.0%</w:t>
              </w:r>
            </w:ins>
          </w:p>
        </w:tc>
        <w:tc>
          <w:tcPr>
            <w:tcW w:w="720"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77" w:author="He, Yuwen" w:date="2015-02-05T17:58:00Z"/>
                <w:rFonts w:ascii="Arial" w:eastAsia="Times New Roman" w:hAnsi="Arial" w:cs="Arial"/>
                <w:color w:val="000000"/>
                <w:sz w:val="14"/>
                <w:szCs w:val="14"/>
                <w:lang w:eastAsia="zh-CN"/>
              </w:rPr>
            </w:pPr>
            <w:ins w:id="678" w:author="He, Yuwen" w:date="2015-02-05T17:58:00Z">
              <w:r w:rsidRPr="00B20E90">
                <w:rPr>
                  <w:rFonts w:ascii="Arial" w:eastAsia="Times New Roman" w:hAnsi="Arial" w:cs="Arial"/>
                  <w:color w:val="000000"/>
                  <w:sz w:val="14"/>
                  <w:szCs w:val="14"/>
                  <w:lang w:eastAsia="zh-CN"/>
                </w:rPr>
                <w:t>0.0%</w:t>
              </w:r>
            </w:ins>
          </w:p>
        </w:tc>
        <w:tc>
          <w:tcPr>
            <w:tcW w:w="810"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79" w:author="He, Yuwen" w:date="2015-02-05T17:58:00Z"/>
                <w:rFonts w:ascii="Arial" w:eastAsia="Times New Roman" w:hAnsi="Arial" w:cs="Arial"/>
                <w:color w:val="000000"/>
                <w:sz w:val="14"/>
                <w:szCs w:val="14"/>
                <w:lang w:eastAsia="zh-CN"/>
              </w:rPr>
            </w:pPr>
            <w:ins w:id="680"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81" w:author="He, Yuwen" w:date="2015-02-05T17:58:00Z"/>
                <w:rFonts w:ascii="Arial" w:eastAsia="Times New Roman" w:hAnsi="Arial" w:cs="Arial"/>
                <w:color w:val="000000"/>
                <w:sz w:val="14"/>
                <w:szCs w:val="14"/>
                <w:lang w:eastAsia="zh-CN"/>
              </w:rPr>
            </w:pPr>
            <w:ins w:id="682"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83" w:author="He, Yuwen" w:date="2015-02-05T17:58:00Z"/>
                <w:rFonts w:ascii="Arial" w:eastAsia="Times New Roman" w:hAnsi="Arial" w:cs="Arial"/>
                <w:color w:val="000000"/>
                <w:sz w:val="14"/>
                <w:szCs w:val="14"/>
                <w:lang w:eastAsia="zh-CN"/>
              </w:rPr>
            </w:pPr>
            <w:ins w:id="684"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85" w:author="He, Yuwen" w:date="2015-02-05T17:58:00Z"/>
                <w:rFonts w:ascii="Arial" w:eastAsia="Times New Roman" w:hAnsi="Arial" w:cs="Arial"/>
                <w:color w:val="000000"/>
                <w:sz w:val="14"/>
                <w:szCs w:val="14"/>
                <w:lang w:eastAsia="zh-CN"/>
              </w:rPr>
            </w:pPr>
            <w:ins w:id="686" w:author="He, Yuwen" w:date="2015-02-05T17:58:00Z">
              <w:r w:rsidRPr="00B20E90">
                <w:rPr>
                  <w:rFonts w:ascii="Arial" w:eastAsia="Times New Roman" w:hAnsi="Arial" w:cs="Arial"/>
                  <w:color w:val="000000"/>
                  <w:sz w:val="14"/>
                  <w:szCs w:val="14"/>
                  <w:lang w:eastAsia="zh-CN"/>
                </w:rPr>
                <w:t>0.0%</w:t>
              </w:r>
            </w:ins>
          </w:p>
        </w:tc>
        <w:tc>
          <w:tcPr>
            <w:tcW w:w="676"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87" w:author="He, Yuwen" w:date="2015-02-05T17:58:00Z"/>
                <w:rFonts w:ascii="Arial" w:eastAsia="Times New Roman" w:hAnsi="Arial" w:cs="Arial"/>
                <w:color w:val="000000"/>
                <w:sz w:val="14"/>
                <w:szCs w:val="14"/>
                <w:lang w:eastAsia="zh-CN"/>
              </w:rPr>
            </w:pPr>
            <w:ins w:id="688" w:author="He, Yuwen" w:date="2015-02-05T17:58:00Z">
              <w:r w:rsidRPr="00B20E90">
                <w:rPr>
                  <w:rFonts w:ascii="Arial" w:eastAsia="Times New Roman" w:hAnsi="Arial" w:cs="Arial"/>
                  <w:color w:val="000000"/>
                  <w:sz w:val="14"/>
                  <w:szCs w:val="14"/>
                  <w:lang w:eastAsia="zh-CN"/>
                </w:rPr>
                <w:t>0.0%</w:t>
              </w:r>
            </w:ins>
          </w:p>
        </w:tc>
      </w:tr>
      <w:tr w:rsidR="002D4555" w:rsidRPr="002D4555" w:rsidTr="00B20E90">
        <w:trPr>
          <w:trHeight w:val="300"/>
          <w:jc w:val="center"/>
          <w:ins w:id="689" w:author="He, Yuwen" w:date="2015-02-05T17:58:00Z"/>
        </w:trPr>
        <w:tc>
          <w:tcPr>
            <w:tcW w:w="329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690" w:author="He, Yuwen" w:date="2015-02-05T17:58:00Z"/>
                <w:rFonts w:ascii="Arial" w:eastAsia="Times New Roman" w:hAnsi="Arial" w:cs="Arial"/>
                <w:color w:val="000000"/>
                <w:sz w:val="14"/>
                <w:szCs w:val="14"/>
                <w:lang w:eastAsia="zh-CN"/>
              </w:rPr>
            </w:pPr>
            <w:ins w:id="691" w:author="He, Yuwen" w:date="2015-02-05T17:58:00Z">
              <w:r w:rsidRPr="00B20E90">
                <w:rPr>
                  <w:rFonts w:ascii="Arial" w:eastAsia="Times New Roman" w:hAnsi="Arial" w:cs="Arial"/>
                  <w:color w:val="000000"/>
                  <w:sz w:val="14"/>
                  <w:szCs w:val="14"/>
                  <w:lang w:eastAsia="zh-CN"/>
                </w:rPr>
                <w:t>Enc Time[%]</w:t>
              </w:r>
            </w:ins>
          </w:p>
        </w:tc>
        <w:tc>
          <w:tcPr>
            <w:tcW w:w="2858" w:type="dxa"/>
            <w:gridSpan w:val="4"/>
            <w:tcBorders>
              <w:top w:val="nil"/>
              <w:left w:val="nil"/>
              <w:bottom w:val="single" w:sz="4"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92" w:author="He, Yuwen" w:date="2015-02-05T17:58:00Z"/>
                <w:rFonts w:ascii="Arial" w:eastAsia="Times New Roman" w:hAnsi="Arial" w:cs="Arial"/>
                <w:color w:val="000000"/>
                <w:sz w:val="14"/>
                <w:szCs w:val="14"/>
                <w:lang w:eastAsia="zh-CN"/>
              </w:rPr>
            </w:pPr>
            <w:ins w:id="693" w:author="He, Yuwen" w:date="2015-02-05T17:58:00Z">
              <w:r w:rsidRPr="00B20E90">
                <w:rPr>
                  <w:rFonts w:ascii="Arial" w:eastAsia="Times New Roman" w:hAnsi="Arial" w:cs="Arial"/>
                  <w:color w:val="000000"/>
                  <w:sz w:val="14"/>
                  <w:szCs w:val="14"/>
                  <w:lang w:eastAsia="zh-CN"/>
                </w:rPr>
                <w:t>90%</w:t>
              </w:r>
            </w:ins>
          </w:p>
        </w:tc>
        <w:tc>
          <w:tcPr>
            <w:tcW w:w="2923" w:type="dxa"/>
            <w:gridSpan w:val="4"/>
            <w:tcBorders>
              <w:top w:val="single" w:sz="8" w:space="0" w:color="auto"/>
              <w:left w:val="nil"/>
              <w:bottom w:val="single" w:sz="4"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94" w:author="He, Yuwen" w:date="2015-02-05T17:58:00Z"/>
                <w:rFonts w:ascii="Arial" w:eastAsia="Times New Roman" w:hAnsi="Arial" w:cs="Arial"/>
                <w:color w:val="000000"/>
                <w:sz w:val="14"/>
                <w:szCs w:val="14"/>
                <w:lang w:eastAsia="zh-CN"/>
              </w:rPr>
            </w:pPr>
            <w:ins w:id="695" w:author="He, Yuwen" w:date="2015-02-05T17:58:00Z">
              <w:r w:rsidRPr="00B20E90">
                <w:rPr>
                  <w:rFonts w:ascii="Arial" w:eastAsia="Times New Roman" w:hAnsi="Arial" w:cs="Arial"/>
                  <w:color w:val="000000"/>
                  <w:sz w:val="14"/>
                  <w:szCs w:val="14"/>
                  <w:lang w:eastAsia="zh-CN"/>
                </w:rPr>
                <w:t>94%</w:t>
              </w:r>
            </w:ins>
          </w:p>
        </w:tc>
        <w:tc>
          <w:tcPr>
            <w:tcW w:w="2704" w:type="dxa"/>
            <w:gridSpan w:val="4"/>
            <w:tcBorders>
              <w:top w:val="nil"/>
              <w:left w:val="nil"/>
              <w:bottom w:val="single" w:sz="4"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696" w:author="He, Yuwen" w:date="2015-02-05T17:58:00Z"/>
                <w:rFonts w:ascii="Arial" w:eastAsia="Times New Roman" w:hAnsi="Arial" w:cs="Arial"/>
                <w:color w:val="000000"/>
                <w:sz w:val="14"/>
                <w:szCs w:val="14"/>
                <w:lang w:eastAsia="zh-CN"/>
              </w:rPr>
            </w:pPr>
            <w:ins w:id="697" w:author="He, Yuwen" w:date="2015-02-05T17:58:00Z">
              <w:r w:rsidRPr="00B20E90">
                <w:rPr>
                  <w:rFonts w:ascii="Arial" w:eastAsia="Times New Roman" w:hAnsi="Arial" w:cs="Arial"/>
                  <w:color w:val="000000"/>
                  <w:sz w:val="14"/>
                  <w:szCs w:val="14"/>
                  <w:lang w:eastAsia="zh-CN"/>
                </w:rPr>
                <w:t>95%</w:t>
              </w:r>
            </w:ins>
          </w:p>
        </w:tc>
      </w:tr>
      <w:tr w:rsidR="002D4555" w:rsidRPr="002D4555" w:rsidTr="00B20E90">
        <w:trPr>
          <w:trHeight w:val="315"/>
          <w:jc w:val="center"/>
          <w:ins w:id="698" w:author="He, Yuwen" w:date="2015-02-05T17:58:00Z"/>
        </w:trPr>
        <w:tc>
          <w:tcPr>
            <w:tcW w:w="3298" w:type="dxa"/>
            <w:tcBorders>
              <w:top w:val="nil"/>
              <w:left w:val="single" w:sz="8" w:space="0" w:color="auto"/>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699" w:author="He, Yuwen" w:date="2015-02-05T17:58:00Z"/>
                <w:rFonts w:ascii="Arial" w:eastAsia="Times New Roman" w:hAnsi="Arial" w:cs="Arial"/>
                <w:color w:val="000000"/>
                <w:sz w:val="14"/>
                <w:szCs w:val="14"/>
                <w:lang w:eastAsia="zh-CN"/>
              </w:rPr>
            </w:pPr>
            <w:ins w:id="700" w:author="He, Yuwen" w:date="2015-02-05T17:58:00Z">
              <w:r w:rsidRPr="00B20E90">
                <w:rPr>
                  <w:rFonts w:ascii="Arial" w:eastAsia="Times New Roman" w:hAnsi="Arial" w:cs="Arial"/>
                  <w:color w:val="000000"/>
                  <w:sz w:val="14"/>
                  <w:szCs w:val="14"/>
                  <w:lang w:eastAsia="zh-CN"/>
                </w:rPr>
                <w:t>Dec Time[%]</w:t>
              </w:r>
            </w:ins>
          </w:p>
        </w:tc>
        <w:tc>
          <w:tcPr>
            <w:tcW w:w="2858"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01" w:author="He, Yuwen" w:date="2015-02-05T17:58:00Z"/>
                <w:rFonts w:ascii="Arial" w:eastAsia="Times New Roman" w:hAnsi="Arial" w:cs="Arial"/>
                <w:color w:val="000000"/>
                <w:sz w:val="14"/>
                <w:szCs w:val="14"/>
                <w:lang w:eastAsia="zh-CN"/>
              </w:rPr>
            </w:pPr>
            <w:ins w:id="702" w:author="He, Yuwen" w:date="2015-02-05T17:58:00Z">
              <w:r w:rsidRPr="00B20E90">
                <w:rPr>
                  <w:rFonts w:ascii="Arial" w:eastAsia="Times New Roman" w:hAnsi="Arial" w:cs="Arial"/>
                  <w:color w:val="000000"/>
                  <w:sz w:val="14"/>
                  <w:szCs w:val="14"/>
                  <w:lang w:eastAsia="zh-CN"/>
                </w:rPr>
                <w:t>95%</w:t>
              </w:r>
            </w:ins>
          </w:p>
        </w:tc>
        <w:tc>
          <w:tcPr>
            <w:tcW w:w="2923"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03" w:author="He, Yuwen" w:date="2015-02-05T17:58:00Z"/>
                <w:rFonts w:ascii="Arial" w:eastAsia="Times New Roman" w:hAnsi="Arial" w:cs="Arial"/>
                <w:color w:val="000000"/>
                <w:sz w:val="14"/>
                <w:szCs w:val="14"/>
                <w:lang w:eastAsia="zh-CN"/>
              </w:rPr>
            </w:pPr>
            <w:ins w:id="704" w:author="He, Yuwen" w:date="2015-02-05T17:58:00Z">
              <w:r w:rsidRPr="00B20E90">
                <w:rPr>
                  <w:rFonts w:ascii="Arial" w:eastAsia="Times New Roman" w:hAnsi="Arial" w:cs="Arial"/>
                  <w:color w:val="000000"/>
                  <w:sz w:val="14"/>
                  <w:szCs w:val="14"/>
                  <w:lang w:eastAsia="zh-CN"/>
                </w:rPr>
                <w:t>95%</w:t>
              </w:r>
            </w:ins>
          </w:p>
        </w:tc>
        <w:tc>
          <w:tcPr>
            <w:tcW w:w="2704"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05" w:author="He, Yuwen" w:date="2015-02-05T17:58:00Z"/>
                <w:rFonts w:ascii="Arial" w:eastAsia="Times New Roman" w:hAnsi="Arial" w:cs="Arial"/>
                <w:color w:val="000000"/>
                <w:sz w:val="14"/>
                <w:szCs w:val="14"/>
                <w:lang w:eastAsia="zh-CN"/>
              </w:rPr>
            </w:pPr>
            <w:ins w:id="706" w:author="He, Yuwen" w:date="2015-02-05T17:58:00Z">
              <w:r w:rsidRPr="00B20E90">
                <w:rPr>
                  <w:rFonts w:ascii="Arial" w:eastAsia="Times New Roman" w:hAnsi="Arial" w:cs="Arial"/>
                  <w:color w:val="000000"/>
                  <w:sz w:val="14"/>
                  <w:szCs w:val="14"/>
                  <w:lang w:eastAsia="zh-CN"/>
                </w:rPr>
                <w:t>99%</w:t>
              </w:r>
            </w:ins>
          </w:p>
        </w:tc>
      </w:tr>
    </w:tbl>
    <w:p w:rsidR="00874115" w:rsidRDefault="00874115" w:rsidP="003E4B93">
      <w:pPr>
        <w:rPr>
          <w:ins w:id="707" w:author="He, Yuwen" w:date="2015-02-05T18:02:00Z"/>
        </w:rPr>
      </w:pPr>
    </w:p>
    <w:p w:rsidR="002D4555" w:rsidRDefault="002D4555" w:rsidP="002D4555">
      <w:pPr>
        <w:pStyle w:val="Caption"/>
        <w:jc w:val="center"/>
        <w:rPr>
          <w:ins w:id="708" w:author="He, Yuwen" w:date="2015-02-05T18:02:00Z"/>
        </w:rPr>
      </w:pPr>
      <w:bookmarkStart w:id="709" w:name="_Ref411074395"/>
      <w:ins w:id="710" w:author="He, Yuwen" w:date="2015-02-05T18:02:00Z">
        <w:r w:rsidRPr="00FA1324">
          <w:t xml:space="preserve">Table </w:t>
        </w:r>
        <w:r>
          <w:fldChar w:fldCharType="begin"/>
        </w:r>
        <w:r>
          <w:instrText xml:space="preserve"> SEQ Table \* ARABIC </w:instrText>
        </w:r>
        <w:r>
          <w:fldChar w:fldCharType="separate"/>
        </w:r>
        <w:r>
          <w:rPr>
            <w:noProof/>
          </w:rPr>
          <w:t>8</w:t>
        </w:r>
        <w:r>
          <w:rPr>
            <w:noProof/>
          </w:rPr>
          <w:fldChar w:fldCharType="end"/>
        </w:r>
        <w:bookmarkEnd w:id="709"/>
        <w:r w:rsidRPr="00FA1324">
          <w:t xml:space="preserve">. Average BD rate reduction for </w:t>
        </w:r>
        <w:r>
          <w:t xml:space="preserve">420 lossless coding </w:t>
        </w:r>
      </w:ins>
      <w:ins w:id="711" w:author="He, Yuwen" w:date="2015-02-07T12:10:00Z">
        <w:r w:rsidR="00382ADC">
          <w:t>in CE-2 Test-1 platform</w:t>
        </w:r>
        <w:r w:rsidR="00382ADC" w:rsidRPr="00FA1324">
          <w:t xml:space="preserve"> </w:t>
        </w:r>
      </w:ins>
      <w:ins w:id="712" w:author="He, Yuwen" w:date="2015-02-05T18:02:00Z">
        <w:r w:rsidRPr="00FA1324">
          <w:t xml:space="preserve">compared with </w:t>
        </w:r>
        <w:r>
          <w:t xml:space="preserve">SCM-3.0 </w:t>
        </w:r>
        <w:r w:rsidRPr="00FA1324">
          <w:t>anchors</w:t>
        </w:r>
      </w:ins>
    </w:p>
    <w:tbl>
      <w:tblPr>
        <w:tblW w:w="11384" w:type="dxa"/>
        <w:jc w:val="center"/>
        <w:tblLook w:val="04A0" w:firstRow="1" w:lastRow="0" w:firstColumn="1" w:lastColumn="0" w:noHBand="0" w:noVBand="1"/>
      </w:tblPr>
      <w:tblGrid>
        <w:gridCol w:w="2443"/>
        <w:gridCol w:w="807"/>
        <w:gridCol w:w="831"/>
        <w:gridCol w:w="676"/>
        <w:gridCol w:w="676"/>
        <w:gridCol w:w="676"/>
        <w:gridCol w:w="831"/>
        <w:gridCol w:w="753"/>
        <w:gridCol w:w="720"/>
        <w:gridCol w:w="720"/>
        <w:gridCol w:w="831"/>
        <w:gridCol w:w="676"/>
        <w:gridCol w:w="744"/>
      </w:tblGrid>
      <w:tr w:rsidR="008D3D26" w:rsidRPr="008D3D26" w:rsidTr="00B20E90">
        <w:trPr>
          <w:trHeight w:val="315"/>
          <w:jc w:val="center"/>
          <w:ins w:id="713" w:author="He, Yuwen" w:date="2015-02-05T18:03:00Z"/>
        </w:trPr>
        <w:tc>
          <w:tcPr>
            <w:tcW w:w="2443"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14" w:author="He, Yuwen" w:date="2015-02-05T18:03:00Z"/>
                <w:rFonts w:ascii="Arial" w:eastAsia="Times New Roman" w:hAnsi="Arial" w:cs="Arial"/>
                <w:color w:val="000000"/>
                <w:sz w:val="14"/>
                <w:szCs w:val="14"/>
                <w:lang w:eastAsia="zh-CN"/>
              </w:rPr>
            </w:pPr>
            <w:ins w:id="715" w:author="He, Yuwen" w:date="2015-02-05T18:03:00Z">
              <w:r w:rsidRPr="00B20E90">
                <w:rPr>
                  <w:rFonts w:ascii="Arial" w:eastAsia="Times New Roman" w:hAnsi="Arial" w:cs="Arial"/>
                  <w:color w:val="000000"/>
                  <w:sz w:val="14"/>
                  <w:szCs w:val="14"/>
                  <w:lang w:eastAsia="zh-CN"/>
                </w:rPr>
                <w:t> </w:t>
              </w:r>
            </w:ins>
          </w:p>
        </w:tc>
        <w:tc>
          <w:tcPr>
            <w:tcW w:w="2990" w:type="dxa"/>
            <w:gridSpan w:val="4"/>
            <w:tcBorders>
              <w:top w:val="single" w:sz="8" w:space="0" w:color="auto"/>
              <w:left w:val="nil"/>
              <w:bottom w:val="nil"/>
              <w:right w:val="single" w:sz="8" w:space="0" w:color="000000"/>
            </w:tcBorders>
            <w:shd w:val="clear" w:color="000000" w:fill="808080"/>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16" w:author="He, Yuwen" w:date="2015-02-05T18:03:00Z"/>
                <w:rFonts w:ascii="Arial" w:eastAsia="Times New Roman" w:hAnsi="Arial" w:cs="Arial"/>
                <w:b/>
                <w:bCs/>
                <w:color w:val="FFFFFF"/>
                <w:sz w:val="14"/>
                <w:szCs w:val="14"/>
                <w:lang w:eastAsia="zh-CN"/>
              </w:rPr>
            </w:pPr>
            <w:ins w:id="717" w:author="He, Yuwen" w:date="2015-02-05T18:03:00Z">
              <w:r w:rsidRPr="00B20E90">
                <w:rPr>
                  <w:rFonts w:ascii="Arial" w:eastAsia="Times New Roman" w:hAnsi="Arial" w:cs="Arial"/>
                  <w:b/>
                  <w:bCs/>
                  <w:color w:val="FFFFFF"/>
                  <w:sz w:val="14"/>
                  <w:szCs w:val="14"/>
                  <w:lang w:eastAsia="zh-CN"/>
                </w:rPr>
                <w:t>All Intra</w:t>
              </w:r>
            </w:ins>
          </w:p>
        </w:tc>
        <w:tc>
          <w:tcPr>
            <w:tcW w:w="2980" w:type="dxa"/>
            <w:gridSpan w:val="4"/>
            <w:tcBorders>
              <w:top w:val="single" w:sz="8" w:space="0" w:color="auto"/>
              <w:left w:val="nil"/>
              <w:bottom w:val="nil"/>
              <w:right w:val="single" w:sz="8" w:space="0" w:color="000000"/>
            </w:tcBorders>
            <w:shd w:val="clear" w:color="000000" w:fill="808080"/>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18" w:author="He, Yuwen" w:date="2015-02-05T18:03:00Z"/>
                <w:rFonts w:ascii="Arial" w:eastAsia="Times New Roman" w:hAnsi="Arial" w:cs="Arial"/>
                <w:b/>
                <w:bCs/>
                <w:color w:val="FFFFFF"/>
                <w:sz w:val="14"/>
                <w:szCs w:val="14"/>
                <w:lang w:eastAsia="zh-CN"/>
              </w:rPr>
            </w:pPr>
            <w:ins w:id="719" w:author="He, Yuwen" w:date="2015-02-05T18:03:00Z">
              <w:r w:rsidRPr="00B20E90">
                <w:rPr>
                  <w:rFonts w:ascii="Arial" w:eastAsia="Times New Roman" w:hAnsi="Arial" w:cs="Arial"/>
                  <w:b/>
                  <w:bCs/>
                  <w:color w:val="FFFFFF"/>
                  <w:sz w:val="14"/>
                  <w:szCs w:val="14"/>
                  <w:lang w:eastAsia="zh-CN"/>
                </w:rPr>
                <w:t>Random Access</w:t>
              </w:r>
            </w:ins>
          </w:p>
        </w:tc>
        <w:tc>
          <w:tcPr>
            <w:tcW w:w="2971" w:type="dxa"/>
            <w:gridSpan w:val="4"/>
            <w:tcBorders>
              <w:top w:val="single" w:sz="8" w:space="0" w:color="auto"/>
              <w:left w:val="nil"/>
              <w:bottom w:val="nil"/>
              <w:right w:val="single" w:sz="8" w:space="0" w:color="000000"/>
            </w:tcBorders>
            <w:shd w:val="clear" w:color="000000" w:fill="808080"/>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20" w:author="He, Yuwen" w:date="2015-02-05T18:03:00Z"/>
                <w:rFonts w:ascii="Arial" w:eastAsia="Times New Roman" w:hAnsi="Arial" w:cs="Arial"/>
                <w:b/>
                <w:bCs/>
                <w:color w:val="FFFFFF"/>
                <w:sz w:val="14"/>
                <w:szCs w:val="14"/>
                <w:lang w:eastAsia="zh-CN"/>
              </w:rPr>
            </w:pPr>
            <w:ins w:id="721" w:author="He, Yuwen" w:date="2015-02-05T18:03:00Z">
              <w:r w:rsidRPr="00B20E90">
                <w:rPr>
                  <w:rFonts w:ascii="Arial" w:eastAsia="Times New Roman" w:hAnsi="Arial" w:cs="Arial"/>
                  <w:b/>
                  <w:bCs/>
                  <w:color w:val="FFFFFF"/>
                  <w:sz w:val="14"/>
                  <w:szCs w:val="14"/>
                  <w:lang w:eastAsia="zh-CN"/>
                </w:rPr>
                <w:t>Low Delay B</w:t>
              </w:r>
            </w:ins>
          </w:p>
        </w:tc>
      </w:tr>
      <w:tr w:rsidR="00B20E90" w:rsidRPr="008D3D26" w:rsidTr="008D3D26">
        <w:trPr>
          <w:trHeight w:val="600"/>
          <w:jc w:val="center"/>
          <w:ins w:id="722" w:author="He, Yuwen" w:date="2015-02-05T18:03:00Z"/>
        </w:trPr>
        <w:tc>
          <w:tcPr>
            <w:tcW w:w="2443"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23" w:author="He, Yuwen" w:date="2015-02-05T18:03:00Z"/>
                <w:rFonts w:ascii="Arial" w:eastAsia="Times New Roman" w:hAnsi="Arial" w:cs="Arial"/>
                <w:color w:val="000000"/>
                <w:sz w:val="14"/>
                <w:szCs w:val="14"/>
                <w:lang w:eastAsia="zh-CN"/>
              </w:rPr>
            </w:pPr>
            <w:ins w:id="724" w:author="He, Yuwen" w:date="2015-02-05T18:03:00Z">
              <w:r w:rsidRPr="00B20E90">
                <w:rPr>
                  <w:rFonts w:ascii="Arial" w:eastAsia="Times New Roman" w:hAnsi="Arial" w:cs="Arial"/>
                  <w:color w:val="000000"/>
                  <w:sz w:val="14"/>
                  <w:szCs w:val="14"/>
                  <w:lang w:eastAsia="zh-CN"/>
                </w:rPr>
                <w:t> </w:t>
              </w:r>
            </w:ins>
          </w:p>
        </w:tc>
        <w:tc>
          <w:tcPr>
            <w:tcW w:w="807" w:type="dxa"/>
            <w:vMerge w:val="restart"/>
            <w:tcBorders>
              <w:top w:val="single" w:sz="8" w:space="0" w:color="auto"/>
              <w:left w:val="nil"/>
              <w:bottom w:val="nil"/>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25" w:author="He, Yuwen" w:date="2015-02-05T18:03:00Z"/>
                <w:rFonts w:ascii="Arial" w:eastAsia="Times New Roman" w:hAnsi="Arial" w:cs="Arial"/>
                <w:color w:val="000000"/>
                <w:sz w:val="14"/>
                <w:szCs w:val="14"/>
                <w:lang w:eastAsia="zh-CN"/>
              </w:rPr>
            </w:pPr>
            <w:ins w:id="726" w:author="He, Yuwen" w:date="2015-02-05T18:03:00Z">
              <w:r w:rsidRPr="00B20E90">
                <w:rPr>
                  <w:rFonts w:ascii="Arial" w:eastAsia="Times New Roman" w:hAnsi="Arial" w:cs="Arial"/>
                  <w:color w:val="000000"/>
                  <w:sz w:val="14"/>
                  <w:szCs w:val="14"/>
                  <w:lang w:eastAsia="zh-CN"/>
                </w:rPr>
                <w:t>Bit-rate change (Total)</w:t>
              </w:r>
            </w:ins>
          </w:p>
        </w:tc>
        <w:tc>
          <w:tcPr>
            <w:tcW w:w="831"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27" w:author="He, Yuwen" w:date="2015-02-05T18:03:00Z"/>
                <w:rFonts w:ascii="Arial" w:eastAsia="Times New Roman" w:hAnsi="Arial" w:cs="Arial"/>
                <w:color w:val="000000"/>
                <w:sz w:val="14"/>
                <w:szCs w:val="14"/>
                <w:lang w:eastAsia="zh-CN"/>
              </w:rPr>
            </w:pPr>
            <w:ins w:id="728" w:author="He, Yuwen" w:date="2015-02-05T18:03:00Z">
              <w:r w:rsidRPr="00B20E90">
                <w:rPr>
                  <w:rFonts w:ascii="Arial" w:eastAsia="Times New Roman" w:hAnsi="Arial" w:cs="Arial"/>
                  <w:color w:val="000000"/>
                  <w:sz w:val="14"/>
                  <w:szCs w:val="14"/>
                  <w:lang w:eastAsia="zh-CN"/>
                </w:rPr>
                <w:t>Bit-rate change (Average)</w:t>
              </w:r>
            </w:ins>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B20E90">
            <w:pPr>
              <w:tabs>
                <w:tab w:val="clear" w:pos="360"/>
                <w:tab w:val="clear" w:pos="720"/>
                <w:tab w:val="clear" w:pos="1080"/>
                <w:tab w:val="clear" w:pos="1440"/>
              </w:tabs>
              <w:overflowPunct/>
              <w:autoSpaceDE/>
              <w:autoSpaceDN/>
              <w:adjustRightInd/>
              <w:spacing w:before="0"/>
              <w:textAlignment w:val="auto"/>
              <w:rPr>
                <w:ins w:id="729" w:author="He, Yuwen" w:date="2015-02-05T18:03:00Z"/>
                <w:rFonts w:ascii="Arial" w:eastAsia="Times New Roman" w:hAnsi="Arial" w:cs="Arial"/>
                <w:color w:val="000000"/>
                <w:sz w:val="14"/>
                <w:szCs w:val="14"/>
                <w:lang w:eastAsia="zh-CN"/>
              </w:rPr>
            </w:pPr>
            <w:ins w:id="730" w:author="He, Yuwen" w:date="2015-02-05T18:03:00Z">
              <w:r w:rsidRPr="00B20E90">
                <w:rPr>
                  <w:rFonts w:ascii="Arial" w:eastAsia="Times New Roman" w:hAnsi="Arial" w:cs="Arial"/>
                  <w:color w:val="000000"/>
                  <w:sz w:val="14"/>
                  <w:szCs w:val="14"/>
                  <w:lang w:eastAsia="zh-CN"/>
                </w:rPr>
                <w:t>Bit-rate change</w:t>
              </w:r>
              <w:r w:rsidRPr="00B20E90">
                <w:rPr>
                  <w:rFonts w:ascii="Arial" w:eastAsia="Times New Roman" w:hAnsi="Arial" w:cs="Arial"/>
                  <w:color w:val="000000"/>
                  <w:sz w:val="14"/>
                  <w:szCs w:val="14"/>
                  <w:lang w:eastAsia="zh-CN"/>
                </w:rPr>
                <w:br/>
                <w:t>(Min)</w:t>
              </w:r>
            </w:ins>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31" w:author="He, Yuwen" w:date="2015-02-05T18:03:00Z"/>
                <w:rFonts w:ascii="Arial" w:eastAsia="Times New Roman" w:hAnsi="Arial" w:cs="Arial"/>
                <w:color w:val="000000"/>
                <w:sz w:val="14"/>
                <w:szCs w:val="14"/>
                <w:lang w:eastAsia="zh-CN"/>
              </w:rPr>
            </w:pPr>
            <w:ins w:id="732" w:author="He, Yuwen" w:date="2015-02-05T18:03:00Z">
              <w:r w:rsidRPr="00B20E90">
                <w:rPr>
                  <w:rFonts w:ascii="Arial" w:eastAsia="Times New Roman" w:hAnsi="Arial" w:cs="Arial"/>
                  <w:color w:val="000000"/>
                  <w:sz w:val="14"/>
                  <w:szCs w:val="14"/>
                  <w:lang w:eastAsia="zh-CN"/>
                </w:rPr>
                <w:t>Bit-rate change (Max)</w:t>
              </w:r>
            </w:ins>
          </w:p>
        </w:tc>
        <w:tc>
          <w:tcPr>
            <w:tcW w:w="676" w:type="dxa"/>
            <w:vMerge w:val="restart"/>
            <w:tcBorders>
              <w:top w:val="single" w:sz="8" w:space="0" w:color="auto"/>
              <w:left w:val="nil"/>
              <w:bottom w:val="nil"/>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33" w:author="He, Yuwen" w:date="2015-02-05T18:03:00Z"/>
                <w:rFonts w:ascii="Arial" w:eastAsia="Times New Roman" w:hAnsi="Arial" w:cs="Arial"/>
                <w:color w:val="000000"/>
                <w:sz w:val="14"/>
                <w:szCs w:val="14"/>
                <w:lang w:eastAsia="zh-CN"/>
              </w:rPr>
            </w:pPr>
            <w:ins w:id="734" w:author="He, Yuwen" w:date="2015-02-05T18:03:00Z">
              <w:r w:rsidRPr="00B20E90">
                <w:rPr>
                  <w:rFonts w:ascii="Arial" w:eastAsia="Times New Roman" w:hAnsi="Arial" w:cs="Arial"/>
                  <w:color w:val="000000"/>
                  <w:sz w:val="14"/>
                  <w:szCs w:val="14"/>
                  <w:lang w:eastAsia="zh-CN"/>
                </w:rPr>
                <w:t>Bit-rate change (Total)</w:t>
              </w:r>
            </w:ins>
          </w:p>
        </w:tc>
        <w:tc>
          <w:tcPr>
            <w:tcW w:w="831"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35" w:author="He, Yuwen" w:date="2015-02-05T18:03:00Z"/>
                <w:rFonts w:ascii="Arial" w:eastAsia="Times New Roman" w:hAnsi="Arial" w:cs="Arial"/>
                <w:color w:val="000000"/>
                <w:sz w:val="14"/>
                <w:szCs w:val="14"/>
                <w:lang w:eastAsia="zh-CN"/>
              </w:rPr>
            </w:pPr>
            <w:ins w:id="736" w:author="He, Yuwen" w:date="2015-02-05T18:03:00Z">
              <w:r w:rsidRPr="00B20E90">
                <w:rPr>
                  <w:rFonts w:ascii="Arial" w:eastAsia="Times New Roman" w:hAnsi="Arial" w:cs="Arial"/>
                  <w:color w:val="000000"/>
                  <w:sz w:val="14"/>
                  <w:szCs w:val="14"/>
                  <w:lang w:eastAsia="zh-CN"/>
                </w:rPr>
                <w:t>Bit-rate change (Average)</w:t>
              </w:r>
            </w:ins>
          </w:p>
        </w:tc>
        <w:tc>
          <w:tcPr>
            <w:tcW w:w="753"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37" w:author="He, Yuwen" w:date="2015-02-05T18:03:00Z"/>
                <w:rFonts w:ascii="Arial" w:eastAsia="Times New Roman" w:hAnsi="Arial" w:cs="Arial"/>
                <w:color w:val="000000"/>
                <w:sz w:val="14"/>
                <w:szCs w:val="14"/>
                <w:lang w:eastAsia="zh-CN"/>
              </w:rPr>
            </w:pPr>
            <w:ins w:id="738" w:author="He, Yuwen" w:date="2015-02-05T18:03:00Z">
              <w:r w:rsidRPr="00B20E90">
                <w:rPr>
                  <w:rFonts w:ascii="Arial" w:eastAsia="Times New Roman" w:hAnsi="Arial" w:cs="Arial"/>
                  <w:color w:val="000000"/>
                  <w:sz w:val="14"/>
                  <w:szCs w:val="14"/>
                  <w:lang w:eastAsia="zh-CN"/>
                </w:rPr>
                <w:t>Bit-rate change</w:t>
              </w:r>
              <w:r w:rsidRPr="00B20E90">
                <w:rPr>
                  <w:rFonts w:ascii="Arial" w:eastAsia="Times New Roman" w:hAnsi="Arial" w:cs="Arial"/>
                  <w:color w:val="000000"/>
                  <w:sz w:val="14"/>
                  <w:szCs w:val="14"/>
                  <w:lang w:eastAsia="zh-CN"/>
                </w:rPr>
                <w:br/>
                <w:t>(Min)</w:t>
              </w:r>
            </w:ins>
          </w:p>
        </w:tc>
        <w:tc>
          <w:tcPr>
            <w:tcW w:w="7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39" w:author="He, Yuwen" w:date="2015-02-05T18:03:00Z"/>
                <w:rFonts w:ascii="Arial" w:eastAsia="Times New Roman" w:hAnsi="Arial" w:cs="Arial"/>
                <w:color w:val="000000"/>
                <w:sz w:val="14"/>
                <w:szCs w:val="14"/>
                <w:lang w:eastAsia="zh-CN"/>
              </w:rPr>
            </w:pPr>
            <w:ins w:id="740" w:author="He, Yuwen" w:date="2015-02-05T18:03:00Z">
              <w:r w:rsidRPr="00B20E90">
                <w:rPr>
                  <w:rFonts w:ascii="Arial" w:eastAsia="Times New Roman" w:hAnsi="Arial" w:cs="Arial"/>
                  <w:color w:val="000000"/>
                  <w:sz w:val="14"/>
                  <w:szCs w:val="14"/>
                  <w:lang w:eastAsia="zh-CN"/>
                </w:rPr>
                <w:t>Bit-rate change (Max)</w:t>
              </w:r>
            </w:ins>
          </w:p>
        </w:tc>
        <w:tc>
          <w:tcPr>
            <w:tcW w:w="720" w:type="dxa"/>
            <w:vMerge w:val="restart"/>
            <w:tcBorders>
              <w:top w:val="single" w:sz="8" w:space="0" w:color="auto"/>
              <w:left w:val="nil"/>
              <w:bottom w:val="nil"/>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41" w:author="He, Yuwen" w:date="2015-02-05T18:03:00Z"/>
                <w:rFonts w:ascii="Arial" w:eastAsia="Times New Roman" w:hAnsi="Arial" w:cs="Arial"/>
                <w:color w:val="000000"/>
                <w:sz w:val="14"/>
                <w:szCs w:val="14"/>
                <w:lang w:eastAsia="zh-CN"/>
              </w:rPr>
            </w:pPr>
            <w:ins w:id="742" w:author="He, Yuwen" w:date="2015-02-05T18:03:00Z">
              <w:r w:rsidRPr="00B20E90">
                <w:rPr>
                  <w:rFonts w:ascii="Arial" w:eastAsia="Times New Roman" w:hAnsi="Arial" w:cs="Arial"/>
                  <w:color w:val="000000"/>
                  <w:sz w:val="14"/>
                  <w:szCs w:val="14"/>
                  <w:lang w:eastAsia="zh-CN"/>
                </w:rPr>
                <w:t>Bit-rate change (Total)</w:t>
              </w:r>
            </w:ins>
          </w:p>
        </w:tc>
        <w:tc>
          <w:tcPr>
            <w:tcW w:w="831"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43" w:author="He, Yuwen" w:date="2015-02-05T18:03:00Z"/>
                <w:rFonts w:ascii="Arial" w:eastAsia="Times New Roman" w:hAnsi="Arial" w:cs="Arial"/>
                <w:color w:val="000000"/>
                <w:sz w:val="14"/>
                <w:szCs w:val="14"/>
                <w:lang w:eastAsia="zh-CN"/>
              </w:rPr>
            </w:pPr>
            <w:ins w:id="744" w:author="He, Yuwen" w:date="2015-02-05T18:03:00Z">
              <w:r w:rsidRPr="00B20E90">
                <w:rPr>
                  <w:rFonts w:ascii="Arial" w:eastAsia="Times New Roman" w:hAnsi="Arial" w:cs="Arial"/>
                  <w:color w:val="000000"/>
                  <w:sz w:val="14"/>
                  <w:szCs w:val="14"/>
                  <w:lang w:eastAsia="zh-CN"/>
                </w:rPr>
                <w:t>Bit-rate change (Average)</w:t>
              </w:r>
            </w:ins>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45" w:author="He, Yuwen" w:date="2015-02-05T18:03:00Z"/>
                <w:rFonts w:ascii="Arial" w:eastAsia="Times New Roman" w:hAnsi="Arial" w:cs="Arial"/>
                <w:color w:val="000000"/>
                <w:sz w:val="14"/>
                <w:szCs w:val="14"/>
                <w:lang w:eastAsia="zh-CN"/>
              </w:rPr>
            </w:pPr>
            <w:ins w:id="746" w:author="He, Yuwen" w:date="2015-02-05T18:03:00Z">
              <w:r w:rsidRPr="00B20E90">
                <w:rPr>
                  <w:rFonts w:ascii="Arial" w:eastAsia="Times New Roman" w:hAnsi="Arial" w:cs="Arial"/>
                  <w:color w:val="000000"/>
                  <w:sz w:val="14"/>
                  <w:szCs w:val="14"/>
                  <w:lang w:eastAsia="zh-CN"/>
                </w:rPr>
                <w:t>Bit-rate change</w:t>
              </w:r>
              <w:r w:rsidRPr="00B20E90">
                <w:rPr>
                  <w:rFonts w:ascii="Arial" w:eastAsia="Times New Roman" w:hAnsi="Arial" w:cs="Arial"/>
                  <w:color w:val="000000"/>
                  <w:sz w:val="14"/>
                  <w:szCs w:val="14"/>
                  <w:lang w:eastAsia="zh-CN"/>
                </w:rPr>
                <w:br/>
                <w:t>(Min)</w:t>
              </w:r>
            </w:ins>
          </w:p>
        </w:tc>
        <w:tc>
          <w:tcPr>
            <w:tcW w:w="744"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47" w:author="He, Yuwen" w:date="2015-02-05T18:03:00Z"/>
                <w:rFonts w:ascii="Arial" w:eastAsia="Times New Roman" w:hAnsi="Arial" w:cs="Arial"/>
                <w:color w:val="000000"/>
                <w:sz w:val="14"/>
                <w:szCs w:val="14"/>
                <w:lang w:eastAsia="zh-CN"/>
              </w:rPr>
            </w:pPr>
            <w:ins w:id="748" w:author="He, Yuwen" w:date="2015-02-05T18:03:00Z">
              <w:r w:rsidRPr="00B20E90">
                <w:rPr>
                  <w:rFonts w:ascii="Arial" w:eastAsia="Times New Roman" w:hAnsi="Arial" w:cs="Arial"/>
                  <w:color w:val="000000"/>
                  <w:sz w:val="14"/>
                  <w:szCs w:val="14"/>
                  <w:lang w:eastAsia="zh-CN"/>
                </w:rPr>
                <w:t>Bit-rate change (Max)</w:t>
              </w:r>
            </w:ins>
          </w:p>
        </w:tc>
      </w:tr>
      <w:tr w:rsidR="008D3D26" w:rsidRPr="008D3D26" w:rsidTr="00B20E90">
        <w:trPr>
          <w:trHeight w:val="315"/>
          <w:jc w:val="center"/>
          <w:ins w:id="749" w:author="He, Yuwen" w:date="2015-02-05T18:03:00Z"/>
        </w:trPr>
        <w:tc>
          <w:tcPr>
            <w:tcW w:w="2443"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0" w:author="He, Yuwen" w:date="2015-02-05T18:03:00Z"/>
                <w:rFonts w:ascii="Arial" w:eastAsia="Times New Roman" w:hAnsi="Arial" w:cs="Arial"/>
                <w:color w:val="000000"/>
                <w:sz w:val="14"/>
                <w:szCs w:val="14"/>
                <w:lang w:eastAsia="zh-CN"/>
              </w:rPr>
            </w:pPr>
            <w:ins w:id="751" w:author="He, Yuwen" w:date="2015-02-05T18:03:00Z">
              <w:r w:rsidRPr="00B20E90">
                <w:rPr>
                  <w:rFonts w:ascii="Arial" w:eastAsia="Times New Roman" w:hAnsi="Arial" w:cs="Arial"/>
                  <w:color w:val="000000"/>
                  <w:sz w:val="14"/>
                  <w:szCs w:val="14"/>
                  <w:lang w:eastAsia="zh-CN"/>
                </w:rPr>
                <w:t> </w:t>
              </w:r>
            </w:ins>
          </w:p>
        </w:tc>
        <w:tc>
          <w:tcPr>
            <w:tcW w:w="807" w:type="dxa"/>
            <w:vMerge/>
            <w:tcBorders>
              <w:top w:val="single" w:sz="8" w:space="0" w:color="auto"/>
              <w:left w:val="nil"/>
              <w:bottom w:val="nil"/>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2" w:author="He, Yuwen" w:date="2015-02-05T18:03:00Z"/>
                <w:rFonts w:ascii="Arial" w:eastAsia="Times New Roman" w:hAnsi="Arial" w:cs="Arial"/>
                <w:color w:val="000000"/>
                <w:sz w:val="14"/>
                <w:szCs w:val="14"/>
                <w:lang w:eastAsia="zh-CN"/>
              </w:rPr>
            </w:pPr>
          </w:p>
        </w:tc>
        <w:tc>
          <w:tcPr>
            <w:tcW w:w="831"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3" w:author="He, Yuwen" w:date="2015-02-05T18:03:00Z"/>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4" w:author="He, Yuwen" w:date="2015-02-05T18:03:00Z"/>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5" w:author="He, Yuwen" w:date="2015-02-05T18:03:00Z"/>
                <w:rFonts w:ascii="Arial" w:eastAsia="Times New Roman" w:hAnsi="Arial" w:cs="Arial"/>
                <w:color w:val="000000"/>
                <w:sz w:val="14"/>
                <w:szCs w:val="14"/>
                <w:lang w:eastAsia="zh-CN"/>
              </w:rPr>
            </w:pPr>
          </w:p>
        </w:tc>
        <w:tc>
          <w:tcPr>
            <w:tcW w:w="676" w:type="dxa"/>
            <w:vMerge/>
            <w:tcBorders>
              <w:top w:val="single" w:sz="8" w:space="0" w:color="auto"/>
              <w:left w:val="nil"/>
              <w:bottom w:val="nil"/>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6" w:author="He, Yuwen" w:date="2015-02-05T18:03:00Z"/>
                <w:rFonts w:ascii="Arial" w:eastAsia="Times New Roman" w:hAnsi="Arial" w:cs="Arial"/>
                <w:color w:val="000000"/>
                <w:sz w:val="14"/>
                <w:szCs w:val="14"/>
                <w:lang w:eastAsia="zh-CN"/>
              </w:rPr>
            </w:pPr>
          </w:p>
        </w:tc>
        <w:tc>
          <w:tcPr>
            <w:tcW w:w="831"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7" w:author="He, Yuwen" w:date="2015-02-05T18:03:00Z"/>
                <w:rFonts w:ascii="Arial" w:eastAsia="Times New Roman" w:hAnsi="Arial" w:cs="Arial"/>
                <w:color w:val="000000"/>
                <w:sz w:val="14"/>
                <w:szCs w:val="14"/>
                <w:lang w:eastAsia="zh-CN"/>
              </w:rPr>
            </w:pPr>
          </w:p>
        </w:tc>
        <w:tc>
          <w:tcPr>
            <w:tcW w:w="753"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8" w:author="He, Yuwen" w:date="2015-02-05T18:03:00Z"/>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8"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59" w:author="He, Yuwen" w:date="2015-02-05T18:03:00Z"/>
                <w:rFonts w:ascii="Arial" w:eastAsia="Times New Roman" w:hAnsi="Arial" w:cs="Arial"/>
                <w:color w:val="000000"/>
                <w:sz w:val="14"/>
                <w:szCs w:val="14"/>
                <w:lang w:eastAsia="zh-CN"/>
              </w:rPr>
            </w:pPr>
          </w:p>
        </w:tc>
        <w:tc>
          <w:tcPr>
            <w:tcW w:w="720" w:type="dxa"/>
            <w:vMerge/>
            <w:tcBorders>
              <w:top w:val="single" w:sz="8" w:space="0" w:color="auto"/>
              <w:left w:val="nil"/>
              <w:bottom w:val="nil"/>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60" w:author="He, Yuwen" w:date="2015-02-05T18:03:00Z"/>
                <w:rFonts w:ascii="Arial" w:eastAsia="Times New Roman" w:hAnsi="Arial" w:cs="Arial"/>
                <w:color w:val="000000"/>
                <w:sz w:val="14"/>
                <w:szCs w:val="14"/>
                <w:lang w:eastAsia="zh-CN"/>
              </w:rPr>
            </w:pPr>
          </w:p>
        </w:tc>
        <w:tc>
          <w:tcPr>
            <w:tcW w:w="831"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61" w:author="He, Yuwen" w:date="2015-02-05T18:03:00Z"/>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62" w:author="He, Yuwen" w:date="2015-02-05T18:03:00Z"/>
                <w:rFonts w:ascii="Arial" w:eastAsia="Times New Roman" w:hAnsi="Arial" w:cs="Arial"/>
                <w:color w:val="000000"/>
                <w:sz w:val="14"/>
                <w:szCs w:val="14"/>
                <w:lang w:eastAsia="zh-CN"/>
              </w:rPr>
            </w:pPr>
          </w:p>
        </w:tc>
        <w:tc>
          <w:tcPr>
            <w:tcW w:w="744" w:type="dxa"/>
            <w:vMerge/>
            <w:tcBorders>
              <w:top w:val="single" w:sz="8" w:space="0" w:color="auto"/>
              <w:left w:val="single" w:sz="4" w:space="0" w:color="auto"/>
              <w:bottom w:val="single" w:sz="4" w:space="0" w:color="auto"/>
              <w:right w:val="single" w:sz="8" w:space="0" w:color="auto"/>
            </w:tcBorders>
            <w:vAlign w:val="center"/>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63" w:author="He, Yuwen" w:date="2015-02-05T18:03:00Z"/>
                <w:rFonts w:ascii="Arial" w:eastAsia="Times New Roman" w:hAnsi="Arial" w:cs="Arial"/>
                <w:color w:val="000000"/>
                <w:sz w:val="14"/>
                <w:szCs w:val="14"/>
                <w:lang w:eastAsia="zh-CN"/>
              </w:rPr>
            </w:pPr>
          </w:p>
        </w:tc>
      </w:tr>
      <w:tr w:rsidR="008D3D26" w:rsidRPr="008D3D26" w:rsidTr="00B20E90">
        <w:trPr>
          <w:trHeight w:val="300"/>
          <w:jc w:val="center"/>
          <w:ins w:id="764" w:author="He, Yuwen" w:date="2015-02-05T18:03:00Z"/>
        </w:trPr>
        <w:tc>
          <w:tcPr>
            <w:tcW w:w="2443" w:type="dxa"/>
            <w:tcBorders>
              <w:top w:val="single" w:sz="8" w:space="0" w:color="auto"/>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65" w:author="He, Yuwen" w:date="2015-02-05T18:03:00Z"/>
                <w:rFonts w:ascii="Arial" w:eastAsia="Times New Roman" w:hAnsi="Arial" w:cs="Arial"/>
                <w:color w:val="000000"/>
                <w:sz w:val="14"/>
                <w:szCs w:val="14"/>
                <w:lang w:eastAsia="zh-CN"/>
              </w:rPr>
            </w:pPr>
            <w:ins w:id="766" w:author="He, Yuwen" w:date="2015-02-05T18:03:00Z">
              <w:r w:rsidRPr="00B20E90">
                <w:rPr>
                  <w:rFonts w:ascii="Arial" w:eastAsia="Times New Roman" w:hAnsi="Arial" w:cs="Arial"/>
                  <w:color w:val="000000"/>
                  <w:sz w:val="14"/>
                  <w:szCs w:val="14"/>
                  <w:lang w:eastAsia="zh-CN"/>
                </w:rPr>
                <w:t>Text &amp; graphics with motion, 720p</w:t>
              </w:r>
            </w:ins>
          </w:p>
        </w:tc>
        <w:tc>
          <w:tcPr>
            <w:tcW w:w="807"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67" w:author="He, Yuwen" w:date="2015-02-05T18:03:00Z"/>
                <w:rFonts w:ascii="Arial" w:eastAsia="Times New Roman" w:hAnsi="Arial" w:cs="Arial"/>
                <w:color w:val="000000"/>
                <w:sz w:val="14"/>
                <w:szCs w:val="14"/>
                <w:lang w:eastAsia="zh-CN"/>
              </w:rPr>
            </w:pPr>
            <w:ins w:id="768" w:author="He, Yuwen" w:date="2015-02-05T18:03:00Z">
              <w:r w:rsidRPr="00B20E90">
                <w:rPr>
                  <w:rFonts w:ascii="Arial" w:eastAsia="Times New Roman" w:hAnsi="Arial" w:cs="Arial"/>
                  <w:color w:val="000000"/>
                  <w:sz w:val="14"/>
                  <w:szCs w:val="14"/>
                  <w:lang w:eastAsia="zh-CN"/>
                </w:rPr>
                <w:t>-2.5%</w:t>
              </w:r>
            </w:ins>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69" w:author="He, Yuwen" w:date="2015-02-05T18:03:00Z"/>
                <w:rFonts w:ascii="Arial" w:eastAsia="Times New Roman" w:hAnsi="Arial" w:cs="Arial"/>
                <w:color w:val="000000"/>
                <w:sz w:val="14"/>
                <w:szCs w:val="14"/>
                <w:lang w:eastAsia="zh-CN"/>
              </w:rPr>
            </w:pPr>
            <w:ins w:id="770" w:author="He, Yuwen" w:date="2015-02-05T18:03:00Z">
              <w:r w:rsidRPr="00B20E90">
                <w:rPr>
                  <w:rFonts w:ascii="Arial" w:eastAsia="Times New Roman" w:hAnsi="Arial" w:cs="Arial"/>
                  <w:color w:val="000000"/>
                  <w:sz w:val="14"/>
                  <w:szCs w:val="14"/>
                  <w:lang w:eastAsia="zh-CN"/>
                </w:rPr>
                <w:t>-2.5%</w:t>
              </w:r>
            </w:ins>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71" w:author="He, Yuwen" w:date="2015-02-05T18:03:00Z"/>
                <w:rFonts w:ascii="Arial" w:eastAsia="Times New Roman" w:hAnsi="Arial" w:cs="Arial"/>
                <w:sz w:val="14"/>
                <w:szCs w:val="14"/>
                <w:lang w:eastAsia="zh-CN"/>
              </w:rPr>
            </w:pPr>
            <w:ins w:id="772" w:author="He, Yuwen" w:date="2015-02-05T18:03:00Z">
              <w:r w:rsidRPr="00B20E90">
                <w:rPr>
                  <w:rFonts w:ascii="Arial" w:eastAsia="Times New Roman" w:hAnsi="Arial" w:cs="Arial"/>
                  <w:sz w:val="14"/>
                  <w:szCs w:val="14"/>
                  <w:lang w:eastAsia="zh-CN"/>
                </w:rPr>
                <w:t>-3.8%</w:t>
              </w:r>
            </w:ins>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73" w:author="He, Yuwen" w:date="2015-02-05T18:03:00Z"/>
                <w:rFonts w:ascii="Arial" w:eastAsia="Times New Roman" w:hAnsi="Arial" w:cs="Arial"/>
                <w:color w:val="000000"/>
                <w:sz w:val="14"/>
                <w:szCs w:val="14"/>
                <w:lang w:eastAsia="zh-CN"/>
              </w:rPr>
            </w:pPr>
            <w:ins w:id="774" w:author="He, Yuwen" w:date="2015-02-05T18:03:00Z">
              <w:r w:rsidRPr="00B20E90">
                <w:rPr>
                  <w:rFonts w:ascii="Arial" w:eastAsia="Times New Roman" w:hAnsi="Arial" w:cs="Arial"/>
                  <w:color w:val="000000"/>
                  <w:sz w:val="14"/>
                  <w:szCs w:val="14"/>
                  <w:lang w:eastAsia="zh-CN"/>
                </w:rPr>
                <w:t>-1.2%</w:t>
              </w:r>
            </w:ins>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75" w:author="He, Yuwen" w:date="2015-02-05T18:03:00Z"/>
                <w:rFonts w:ascii="Arial" w:eastAsia="Times New Roman" w:hAnsi="Arial" w:cs="Arial"/>
                <w:color w:val="000000"/>
                <w:sz w:val="14"/>
                <w:szCs w:val="14"/>
                <w:lang w:eastAsia="zh-CN"/>
              </w:rPr>
            </w:pPr>
            <w:ins w:id="776" w:author="He, Yuwen" w:date="2015-02-05T18:03:00Z">
              <w:r w:rsidRPr="00B20E90">
                <w:rPr>
                  <w:rFonts w:ascii="Arial" w:eastAsia="Times New Roman" w:hAnsi="Arial" w:cs="Arial"/>
                  <w:color w:val="000000"/>
                  <w:sz w:val="14"/>
                  <w:szCs w:val="14"/>
                  <w:lang w:eastAsia="zh-CN"/>
                </w:rPr>
                <w:t>-0.7%</w:t>
              </w:r>
            </w:ins>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77" w:author="He, Yuwen" w:date="2015-02-05T18:03:00Z"/>
                <w:rFonts w:ascii="Arial" w:eastAsia="Times New Roman" w:hAnsi="Arial" w:cs="Arial"/>
                <w:color w:val="000000"/>
                <w:sz w:val="14"/>
                <w:szCs w:val="14"/>
                <w:lang w:eastAsia="zh-CN"/>
              </w:rPr>
            </w:pPr>
            <w:ins w:id="778" w:author="He, Yuwen" w:date="2015-02-05T18:03:00Z">
              <w:r w:rsidRPr="00B20E90">
                <w:rPr>
                  <w:rFonts w:ascii="Arial" w:eastAsia="Times New Roman" w:hAnsi="Arial" w:cs="Arial"/>
                  <w:color w:val="000000"/>
                  <w:sz w:val="14"/>
                  <w:szCs w:val="14"/>
                  <w:lang w:eastAsia="zh-CN"/>
                </w:rPr>
                <w:t>-0.9%</w:t>
              </w:r>
            </w:ins>
          </w:p>
        </w:tc>
        <w:tc>
          <w:tcPr>
            <w:tcW w:w="753"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79" w:author="He, Yuwen" w:date="2015-02-05T18:03:00Z"/>
                <w:rFonts w:ascii="Arial" w:eastAsia="Times New Roman" w:hAnsi="Arial" w:cs="Arial"/>
                <w:color w:val="000000"/>
                <w:sz w:val="14"/>
                <w:szCs w:val="14"/>
                <w:lang w:eastAsia="zh-CN"/>
              </w:rPr>
            </w:pPr>
            <w:ins w:id="780" w:author="He, Yuwen" w:date="2015-02-05T18:03:00Z">
              <w:r w:rsidRPr="00B20E90">
                <w:rPr>
                  <w:rFonts w:ascii="Arial" w:eastAsia="Times New Roman" w:hAnsi="Arial" w:cs="Arial"/>
                  <w:color w:val="000000"/>
                  <w:sz w:val="14"/>
                  <w:szCs w:val="14"/>
                  <w:lang w:eastAsia="zh-CN"/>
                </w:rPr>
                <w:t>-1.3%</w:t>
              </w:r>
            </w:ins>
          </w:p>
        </w:tc>
        <w:tc>
          <w:tcPr>
            <w:tcW w:w="720" w:type="dxa"/>
            <w:tcBorders>
              <w:top w:val="single" w:sz="8" w:space="0" w:color="auto"/>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81" w:author="He, Yuwen" w:date="2015-02-05T18:03:00Z"/>
                <w:rFonts w:ascii="Arial" w:eastAsia="Times New Roman" w:hAnsi="Arial" w:cs="Arial"/>
                <w:color w:val="000000"/>
                <w:sz w:val="14"/>
                <w:szCs w:val="14"/>
                <w:lang w:eastAsia="zh-CN"/>
              </w:rPr>
            </w:pPr>
            <w:ins w:id="782" w:author="He, Yuwen" w:date="2015-02-05T18:03:00Z">
              <w:r w:rsidRPr="00B20E90">
                <w:rPr>
                  <w:rFonts w:ascii="Arial" w:eastAsia="Times New Roman" w:hAnsi="Arial" w:cs="Arial"/>
                  <w:color w:val="000000"/>
                  <w:sz w:val="14"/>
                  <w:szCs w:val="14"/>
                  <w:lang w:eastAsia="zh-CN"/>
                </w:rPr>
                <w:t>-0.5%</w:t>
              </w:r>
            </w:ins>
          </w:p>
        </w:tc>
        <w:tc>
          <w:tcPr>
            <w:tcW w:w="720"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83" w:author="He, Yuwen" w:date="2015-02-05T18:03:00Z"/>
                <w:rFonts w:ascii="Arial" w:eastAsia="Times New Roman" w:hAnsi="Arial" w:cs="Arial"/>
                <w:color w:val="000000"/>
                <w:sz w:val="14"/>
                <w:szCs w:val="14"/>
                <w:lang w:eastAsia="zh-CN"/>
              </w:rPr>
            </w:pPr>
            <w:ins w:id="784" w:author="He, Yuwen" w:date="2015-02-05T18:03:00Z">
              <w:r w:rsidRPr="00B20E90">
                <w:rPr>
                  <w:rFonts w:ascii="Arial" w:eastAsia="Times New Roman" w:hAnsi="Arial" w:cs="Arial"/>
                  <w:color w:val="000000"/>
                  <w:sz w:val="14"/>
                  <w:szCs w:val="14"/>
                  <w:lang w:eastAsia="zh-CN"/>
                </w:rPr>
                <w:t>-0.3%</w:t>
              </w:r>
            </w:ins>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85" w:author="He, Yuwen" w:date="2015-02-05T18:03:00Z"/>
                <w:rFonts w:ascii="Arial" w:eastAsia="Times New Roman" w:hAnsi="Arial" w:cs="Arial"/>
                <w:color w:val="000000"/>
                <w:sz w:val="14"/>
                <w:szCs w:val="14"/>
                <w:lang w:eastAsia="zh-CN"/>
              </w:rPr>
            </w:pPr>
            <w:ins w:id="786" w:author="He, Yuwen" w:date="2015-02-05T18:03:00Z">
              <w:r w:rsidRPr="00B20E90">
                <w:rPr>
                  <w:rFonts w:ascii="Arial" w:eastAsia="Times New Roman" w:hAnsi="Arial" w:cs="Arial"/>
                  <w:color w:val="000000"/>
                  <w:sz w:val="14"/>
                  <w:szCs w:val="14"/>
                  <w:lang w:eastAsia="zh-CN"/>
                </w:rPr>
                <w:t>-0.5%</w:t>
              </w:r>
            </w:ins>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87" w:author="He, Yuwen" w:date="2015-02-05T18:03:00Z"/>
                <w:rFonts w:ascii="Arial" w:eastAsia="Times New Roman" w:hAnsi="Arial" w:cs="Arial"/>
                <w:color w:val="000000"/>
                <w:sz w:val="14"/>
                <w:szCs w:val="14"/>
                <w:lang w:eastAsia="zh-CN"/>
              </w:rPr>
            </w:pPr>
            <w:ins w:id="788" w:author="He, Yuwen" w:date="2015-02-05T18:03:00Z">
              <w:r w:rsidRPr="00B20E90">
                <w:rPr>
                  <w:rFonts w:ascii="Arial" w:eastAsia="Times New Roman" w:hAnsi="Arial" w:cs="Arial"/>
                  <w:color w:val="000000"/>
                  <w:sz w:val="14"/>
                  <w:szCs w:val="14"/>
                  <w:lang w:eastAsia="zh-CN"/>
                </w:rPr>
                <w:t>-0.7%</w:t>
              </w:r>
            </w:ins>
          </w:p>
        </w:tc>
        <w:tc>
          <w:tcPr>
            <w:tcW w:w="744" w:type="dxa"/>
            <w:tcBorders>
              <w:top w:val="single" w:sz="8" w:space="0" w:color="auto"/>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89" w:author="He, Yuwen" w:date="2015-02-05T18:03:00Z"/>
                <w:rFonts w:ascii="Arial" w:eastAsia="Times New Roman" w:hAnsi="Arial" w:cs="Arial"/>
                <w:color w:val="000000"/>
                <w:sz w:val="14"/>
                <w:szCs w:val="14"/>
                <w:lang w:eastAsia="zh-CN"/>
              </w:rPr>
            </w:pPr>
            <w:ins w:id="790" w:author="He, Yuwen" w:date="2015-02-05T18:03:00Z">
              <w:r w:rsidRPr="00B20E90">
                <w:rPr>
                  <w:rFonts w:ascii="Arial" w:eastAsia="Times New Roman" w:hAnsi="Arial" w:cs="Arial"/>
                  <w:color w:val="000000"/>
                  <w:sz w:val="14"/>
                  <w:szCs w:val="14"/>
                  <w:lang w:eastAsia="zh-CN"/>
                </w:rPr>
                <w:t>-0.2%</w:t>
              </w:r>
            </w:ins>
          </w:p>
        </w:tc>
      </w:tr>
      <w:tr w:rsidR="008D3D26" w:rsidRPr="008D3D26" w:rsidTr="00B20E90">
        <w:trPr>
          <w:trHeight w:val="300"/>
          <w:jc w:val="center"/>
          <w:ins w:id="791" w:author="He, Yuwen" w:date="2015-02-05T18:03:00Z"/>
        </w:trPr>
        <w:tc>
          <w:tcPr>
            <w:tcW w:w="2443"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792" w:author="He, Yuwen" w:date="2015-02-05T18:03:00Z"/>
                <w:rFonts w:ascii="Arial" w:eastAsia="Times New Roman" w:hAnsi="Arial" w:cs="Arial"/>
                <w:color w:val="000000"/>
                <w:sz w:val="14"/>
                <w:szCs w:val="14"/>
                <w:lang w:eastAsia="zh-CN"/>
              </w:rPr>
            </w:pPr>
            <w:ins w:id="793" w:author="He, Yuwen" w:date="2015-02-05T18:03:00Z">
              <w:r w:rsidRPr="00B20E90">
                <w:rPr>
                  <w:rFonts w:ascii="Arial" w:eastAsia="Times New Roman" w:hAnsi="Arial" w:cs="Arial"/>
                  <w:color w:val="000000"/>
                  <w:sz w:val="14"/>
                  <w:szCs w:val="14"/>
                  <w:lang w:eastAsia="zh-CN"/>
                </w:rPr>
                <w:t>Mixed content, 480p</w:t>
              </w:r>
            </w:ins>
          </w:p>
        </w:tc>
        <w:tc>
          <w:tcPr>
            <w:tcW w:w="807"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94" w:author="He, Yuwen" w:date="2015-02-05T18:03:00Z"/>
                <w:rFonts w:ascii="Arial" w:eastAsia="Times New Roman" w:hAnsi="Arial" w:cs="Arial"/>
                <w:color w:val="000000"/>
                <w:sz w:val="14"/>
                <w:szCs w:val="14"/>
                <w:lang w:eastAsia="zh-CN"/>
              </w:rPr>
            </w:pPr>
            <w:ins w:id="795" w:author="He, Yuwen" w:date="2015-02-05T18:03:00Z">
              <w:r w:rsidRPr="00B20E90">
                <w:rPr>
                  <w:rFonts w:ascii="Arial" w:eastAsia="Times New Roman" w:hAnsi="Arial" w:cs="Arial"/>
                  <w:color w:val="000000"/>
                  <w:sz w:val="14"/>
                  <w:szCs w:val="14"/>
                  <w:lang w:eastAsia="zh-CN"/>
                </w:rPr>
                <w:t>-0.1%</w:t>
              </w:r>
            </w:ins>
          </w:p>
        </w:tc>
        <w:tc>
          <w:tcPr>
            <w:tcW w:w="831"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96" w:author="He, Yuwen" w:date="2015-02-05T18:03:00Z"/>
                <w:rFonts w:ascii="Arial" w:eastAsia="Times New Roman" w:hAnsi="Arial" w:cs="Arial"/>
                <w:color w:val="000000"/>
                <w:sz w:val="14"/>
                <w:szCs w:val="14"/>
                <w:lang w:eastAsia="zh-CN"/>
              </w:rPr>
            </w:pPr>
            <w:ins w:id="797" w:author="He, Yuwen" w:date="2015-02-05T18:03:00Z">
              <w:r w:rsidRPr="00B20E90">
                <w:rPr>
                  <w:rFonts w:ascii="Arial" w:eastAsia="Times New Roman" w:hAnsi="Arial" w:cs="Arial"/>
                  <w:color w:val="000000"/>
                  <w:sz w:val="14"/>
                  <w:szCs w:val="14"/>
                  <w:lang w:eastAsia="zh-CN"/>
                </w:rPr>
                <w:t>-0.1%</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798" w:author="He, Yuwen" w:date="2015-02-05T18:03:00Z"/>
                <w:rFonts w:ascii="Arial" w:eastAsia="Times New Roman" w:hAnsi="Arial" w:cs="Arial"/>
                <w:color w:val="000000"/>
                <w:sz w:val="14"/>
                <w:szCs w:val="14"/>
                <w:lang w:eastAsia="zh-CN"/>
              </w:rPr>
            </w:pPr>
            <w:ins w:id="799" w:author="He, Yuwen" w:date="2015-02-05T18:03:00Z">
              <w:r w:rsidRPr="00B20E90">
                <w:rPr>
                  <w:rFonts w:ascii="Arial" w:eastAsia="Times New Roman" w:hAnsi="Arial" w:cs="Arial"/>
                  <w:color w:val="000000"/>
                  <w:sz w:val="14"/>
                  <w:szCs w:val="14"/>
                  <w:lang w:eastAsia="zh-CN"/>
                </w:rPr>
                <w:t>-0.1%</w:t>
              </w:r>
            </w:ins>
          </w:p>
        </w:tc>
        <w:tc>
          <w:tcPr>
            <w:tcW w:w="676"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00" w:author="He, Yuwen" w:date="2015-02-05T18:03:00Z"/>
                <w:rFonts w:ascii="Arial" w:eastAsia="Times New Roman" w:hAnsi="Arial" w:cs="Arial"/>
                <w:color w:val="000000"/>
                <w:sz w:val="14"/>
                <w:szCs w:val="14"/>
                <w:lang w:eastAsia="zh-CN"/>
              </w:rPr>
            </w:pPr>
            <w:ins w:id="801" w:author="He, Yuwen" w:date="2015-02-05T18:03:00Z">
              <w:r w:rsidRPr="00B20E90">
                <w:rPr>
                  <w:rFonts w:ascii="Arial" w:eastAsia="Times New Roman" w:hAnsi="Arial" w:cs="Arial"/>
                  <w:color w:val="000000"/>
                  <w:sz w:val="14"/>
                  <w:szCs w:val="14"/>
                  <w:lang w:eastAsia="zh-CN"/>
                </w:rPr>
                <w:t>-0.1%</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02" w:author="He, Yuwen" w:date="2015-02-05T18:03:00Z"/>
                <w:rFonts w:ascii="Arial" w:eastAsia="Times New Roman" w:hAnsi="Arial" w:cs="Arial"/>
                <w:color w:val="000000"/>
                <w:sz w:val="14"/>
                <w:szCs w:val="14"/>
                <w:lang w:eastAsia="zh-CN"/>
              </w:rPr>
            </w:pPr>
            <w:ins w:id="803" w:author="He, Yuwen" w:date="2015-02-05T18:03:00Z">
              <w:r w:rsidRPr="00B20E90">
                <w:rPr>
                  <w:rFonts w:ascii="Arial" w:eastAsia="Times New Roman" w:hAnsi="Arial" w:cs="Arial"/>
                  <w:color w:val="000000"/>
                  <w:sz w:val="14"/>
                  <w:szCs w:val="14"/>
                  <w:lang w:eastAsia="zh-CN"/>
                </w:rPr>
                <w:t>0.0%</w:t>
              </w:r>
            </w:ins>
          </w:p>
        </w:tc>
        <w:tc>
          <w:tcPr>
            <w:tcW w:w="831"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04" w:author="He, Yuwen" w:date="2015-02-05T18:03:00Z"/>
                <w:rFonts w:ascii="Arial" w:eastAsia="Times New Roman" w:hAnsi="Arial" w:cs="Arial"/>
                <w:color w:val="000000"/>
                <w:sz w:val="14"/>
                <w:szCs w:val="14"/>
                <w:lang w:eastAsia="zh-CN"/>
              </w:rPr>
            </w:pPr>
            <w:ins w:id="805" w:author="He, Yuwen" w:date="2015-02-05T18:03:00Z">
              <w:r w:rsidRPr="00B20E90">
                <w:rPr>
                  <w:rFonts w:ascii="Arial" w:eastAsia="Times New Roman" w:hAnsi="Arial" w:cs="Arial"/>
                  <w:color w:val="000000"/>
                  <w:sz w:val="14"/>
                  <w:szCs w:val="14"/>
                  <w:lang w:eastAsia="zh-CN"/>
                </w:rPr>
                <w:t>0.0%</w:t>
              </w:r>
            </w:ins>
          </w:p>
        </w:tc>
        <w:tc>
          <w:tcPr>
            <w:tcW w:w="753"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06" w:author="He, Yuwen" w:date="2015-02-05T18:03:00Z"/>
                <w:rFonts w:ascii="Arial" w:eastAsia="Times New Roman" w:hAnsi="Arial" w:cs="Arial"/>
                <w:color w:val="000000"/>
                <w:sz w:val="14"/>
                <w:szCs w:val="14"/>
                <w:lang w:eastAsia="zh-CN"/>
              </w:rPr>
            </w:pPr>
            <w:ins w:id="807" w:author="He, Yuwen" w:date="2015-02-05T18:03:00Z">
              <w:r w:rsidRPr="00B20E90">
                <w:rPr>
                  <w:rFonts w:ascii="Arial" w:eastAsia="Times New Roman" w:hAnsi="Arial" w:cs="Arial"/>
                  <w:color w:val="000000"/>
                  <w:sz w:val="14"/>
                  <w:szCs w:val="14"/>
                  <w:lang w:eastAsia="zh-CN"/>
                </w:rPr>
                <w:t>0.0%</w:t>
              </w:r>
            </w:ins>
          </w:p>
        </w:tc>
        <w:tc>
          <w:tcPr>
            <w:tcW w:w="720"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08" w:author="He, Yuwen" w:date="2015-02-05T18:03:00Z"/>
                <w:rFonts w:ascii="Arial" w:eastAsia="Times New Roman" w:hAnsi="Arial" w:cs="Arial"/>
                <w:color w:val="000000"/>
                <w:sz w:val="14"/>
                <w:szCs w:val="14"/>
                <w:lang w:eastAsia="zh-CN"/>
              </w:rPr>
            </w:pPr>
            <w:ins w:id="809" w:author="He, Yuwen" w:date="2015-02-05T18:03:00Z">
              <w:r w:rsidRPr="00B20E90">
                <w:rPr>
                  <w:rFonts w:ascii="Arial" w:eastAsia="Times New Roman" w:hAnsi="Arial" w:cs="Arial"/>
                  <w:color w:val="000000"/>
                  <w:sz w:val="14"/>
                  <w:szCs w:val="14"/>
                  <w:lang w:eastAsia="zh-CN"/>
                </w:rPr>
                <w:t>0.0%</w:t>
              </w:r>
            </w:ins>
          </w:p>
        </w:tc>
        <w:tc>
          <w:tcPr>
            <w:tcW w:w="720"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10" w:author="He, Yuwen" w:date="2015-02-05T18:03:00Z"/>
                <w:rFonts w:ascii="Arial" w:eastAsia="Times New Roman" w:hAnsi="Arial" w:cs="Arial"/>
                <w:color w:val="000000"/>
                <w:sz w:val="14"/>
                <w:szCs w:val="14"/>
                <w:lang w:eastAsia="zh-CN"/>
              </w:rPr>
            </w:pPr>
            <w:ins w:id="811" w:author="He, Yuwen" w:date="2015-02-05T18:03:00Z">
              <w:r w:rsidRPr="00B20E90">
                <w:rPr>
                  <w:rFonts w:ascii="Arial" w:eastAsia="Times New Roman" w:hAnsi="Arial" w:cs="Arial"/>
                  <w:color w:val="000000"/>
                  <w:sz w:val="14"/>
                  <w:szCs w:val="14"/>
                  <w:lang w:eastAsia="zh-CN"/>
                </w:rPr>
                <w:t>0.0%</w:t>
              </w:r>
            </w:ins>
          </w:p>
        </w:tc>
        <w:tc>
          <w:tcPr>
            <w:tcW w:w="831"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12" w:author="He, Yuwen" w:date="2015-02-05T18:03:00Z"/>
                <w:rFonts w:ascii="Arial" w:eastAsia="Times New Roman" w:hAnsi="Arial" w:cs="Arial"/>
                <w:color w:val="000000"/>
                <w:sz w:val="14"/>
                <w:szCs w:val="14"/>
                <w:lang w:eastAsia="zh-CN"/>
              </w:rPr>
            </w:pPr>
            <w:ins w:id="813" w:author="He, Yuwen" w:date="2015-02-05T18:03:00Z">
              <w:r w:rsidRPr="00B20E90">
                <w:rPr>
                  <w:rFonts w:ascii="Arial" w:eastAsia="Times New Roman" w:hAnsi="Arial" w:cs="Arial"/>
                  <w:color w:val="000000"/>
                  <w:sz w:val="14"/>
                  <w:szCs w:val="14"/>
                  <w:lang w:eastAsia="zh-CN"/>
                </w:rPr>
                <w:t>0.0%</w:t>
              </w:r>
            </w:ins>
          </w:p>
        </w:tc>
        <w:tc>
          <w:tcPr>
            <w:tcW w:w="676" w:type="dxa"/>
            <w:tcBorders>
              <w:top w:val="nil"/>
              <w:left w:val="nil"/>
              <w:bottom w:val="single" w:sz="4"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14" w:author="He, Yuwen" w:date="2015-02-05T18:03:00Z"/>
                <w:rFonts w:ascii="Arial" w:eastAsia="Times New Roman" w:hAnsi="Arial" w:cs="Arial"/>
                <w:color w:val="000000"/>
                <w:sz w:val="14"/>
                <w:szCs w:val="14"/>
                <w:lang w:eastAsia="zh-CN"/>
              </w:rPr>
            </w:pPr>
            <w:ins w:id="815" w:author="He, Yuwen" w:date="2015-02-05T18:03:00Z">
              <w:r w:rsidRPr="00B20E90">
                <w:rPr>
                  <w:rFonts w:ascii="Arial" w:eastAsia="Times New Roman" w:hAnsi="Arial" w:cs="Arial"/>
                  <w:color w:val="000000"/>
                  <w:sz w:val="14"/>
                  <w:szCs w:val="14"/>
                  <w:lang w:eastAsia="zh-CN"/>
                </w:rPr>
                <w:t>0.0%</w:t>
              </w:r>
            </w:ins>
          </w:p>
        </w:tc>
        <w:tc>
          <w:tcPr>
            <w:tcW w:w="744" w:type="dxa"/>
            <w:tcBorders>
              <w:top w:val="nil"/>
              <w:left w:val="nil"/>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16" w:author="He, Yuwen" w:date="2015-02-05T18:03:00Z"/>
                <w:rFonts w:ascii="Arial" w:eastAsia="Times New Roman" w:hAnsi="Arial" w:cs="Arial"/>
                <w:color w:val="000000"/>
                <w:sz w:val="14"/>
                <w:szCs w:val="14"/>
                <w:lang w:eastAsia="zh-CN"/>
              </w:rPr>
            </w:pPr>
            <w:ins w:id="817" w:author="He, Yuwen" w:date="2015-02-05T18:03:00Z">
              <w:r w:rsidRPr="00B20E90">
                <w:rPr>
                  <w:rFonts w:ascii="Arial" w:eastAsia="Times New Roman" w:hAnsi="Arial" w:cs="Arial"/>
                  <w:color w:val="000000"/>
                  <w:sz w:val="14"/>
                  <w:szCs w:val="14"/>
                  <w:lang w:eastAsia="zh-CN"/>
                </w:rPr>
                <w:t>0.0%</w:t>
              </w:r>
            </w:ins>
          </w:p>
        </w:tc>
      </w:tr>
      <w:tr w:rsidR="008D3D26" w:rsidRPr="008D3D26" w:rsidTr="00B20E90">
        <w:trPr>
          <w:trHeight w:val="315"/>
          <w:jc w:val="center"/>
          <w:ins w:id="818" w:author="He, Yuwen" w:date="2015-02-05T18:03:00Z"/>
        </w:trPr>
        <w:tc>
          <w:tcPr>
            <w:tcW w:w="2443" w:type="dxa"/>
            <w:tcBorders>
              <w:top w:val="nil"/>
              <w:left w:val="single" w:sz="8" w:space="0" w:color="auto"/>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819" w:author="He, Yuwen" w:date="2015-02-05T18:03:00Z"/>
                <w:rFonts w:ascii="Arial" w:eastAsia="Times New Roman" w:hAnsi="Arial" w:cs="Arial"/>
                <w:color w:val="000000"/>
                <w:sz w:val="14"/>
                <w:szCs w:val="14"/>
                <w:lang w:eastAsia="zh-CN"/>
              </w:rPr>
            </w:pPr>
            <w:ins w:id="820" w:author="He, Yuwen" w:date="2015-02-05T18:03:00Z">
              <w:r w:rsidRPr="00B20E90">
                <w:rPr>
                  <w:rFonts w:ascii="Arial" w:eastAsia="Times New Roman" w:hAnsi="Arial" w:cs="Arial"/>
                  <w:color w:val="000000"/>
                  <w:sz w:val="14"/>
                  <w:szCs w:val="14"/>
                  <w:lang w:eastAsia="zh-CN"/>
                </w:rPr>
                <w:t>Animation, 768p</w:t>
              </w:r>
            </w:ins>
          </w:p>
        </w:tc>
        <w:tc>
          <w:tcPr>
            <w:tcW w:w="807" w:type="dxa"/>
            <w:tcBorders>
              <w:top w:val="nil"/>
              <w:left w:val="nil"/>
              <w:bottom w:val="nil"/>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21" w:author="He, Yuwen" w:date="2015-02-05T18:03:00Z"/>
                <w:rFonts w:ascii="Arial" w:eastAsia="Times New Roman" w:hAnsi="Arial" w:cs="Arial"/>
                <w:color w:val="000000"/>
                <w:sz w:val="14"/>
                <w:szCs w:val="14"/>
                <w:lang w:eastAsia="zh-CN"/>
              </w:rPr>
            </w:pPr>
            <w:ins w:id="822" w:author="He, Yuwen" w:date="2015-02-05T18:03:00Z">
              <w:r w:rsidRPr="00B20E90">
                <w:rPr>
                  <w:rFonts w:ascii="Arial" w:eastAsia="Times New Roman" w:hAnsi="Arial" w:cs="Arial"/>
                  <w:color w:val="000000"/>
                  <w:sz w:val="14"/>
                  <w:szCs w:val="14"/>
                  <w:lang w:eastAsia="zh-CN"/>
                </w:rPr>
                <w:t>0.1%</w:t>
              </w:r>
            </w:ins>
          </w:p>
        </w:tc>
        <w:tc>
          <w:tcPr>
            <w:tcW w:w="831" w:type="dxa"/>
            <w:tcBorders>
              <w:top w:val="nil"/>
              <w:left w:val="nil"/>
              <w:bottom w:val="nil"/>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23" w:author="He, Yuwen" w:date="2015-02-05T18:03:00Z"/>
                <w:rFonts w:ascii="Arial" w:eastAsia="Times New Roman" w:hAnsi="Arial" w:cs="Arial"/>
                <w:color w:val="000000"/>
                <w:sz w:val="14"/>
                <w:szCs w:val="14"/>
                <w:lang w:eastAsia="zh-CN"/>
              </w:rPr>
            </w:pPr>
            <w:ins w:id="824" w:author="He, Yuwen" w:date="2015-02-05T18:03:00Z">
              <w:r w:rsidRPr="00B20E90">
                <w:rPr>
                  <w:rFonts w:ascii="Arial" w:eastAsia="Times New Roman" w:hAnsi="Arial" w:cs="Arial"/>
                  <w:color w:val="000000"/>
                  <w:sz w:val="14"/>
                  <w:szCs w:val="14"/>
                  <w:lang w:eastAsia="zh-CN"/>
                </w:rPr>
                <w:t>0.1%</w:t>
              </w:r>
            </w:ins>
          </w:p>
        </w:tc>
        <w:tc>
          <w:tcPr>
            <w:tcW w:w="676" w:type="dxa"/>
            <w:tcBorders>
              <w:top w:val="nil"/>
              <w:left w:val="nil"/>
              <w:bottom w:val="nil"/>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25" w:author="He, Yuwen" w:date="2015-02-05T18:03:00Z"/>
                <w:rFonts w:ascii="Arial" w:eastAsia="Times New Roman" w:hAnsi="Arial" w:cs="Arial"/>
                <w:color w:val="000000"/>
                <w:sz w:val="14"/>
                <w:szCs w:val="14"/>
                <w:lang w:eastAsia="zh-CN"/>
              </w:rPr>
            </w:pPr>
            <w:ins w:id="826" w:author="He, Yuwen" w:date="2015-02-05T18:03:00Z">
              <w:r w:rsidRPr="00B20E90">
                <w:rPr>
                  <w:rFonts w:ascii="Arial" w:eastAsia="Times New Roman" w:hAnsi="Arial" w:cs="Arial"/>
                  <w:color w:val="000000"/>
                  <w:sz w:val="14"/>
                  <w:szCs w:val="14"/>
                  <w:lang w:eastAsia="zh-CN"/>
                </w:rPr>
                <w:t>0.1%</w:t>
              </w:r>
            </w:ins>
          </w:p>
        </w:tc>
        <w:tc>
          <w:tcPr>
            <w:tcW w:w="676" w:type="dxa"/>
            <w:tcBorders>
              <w:top w:val="nil"/>
              <w:left w:val="nil"/>
              <w:bottom w:val="nil"/>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27" w:author="He, Yuwen" w:date="2015-02-05T18:03:00Z"/>
                <w:rFonts w:ascii="Arial" w:eastAsia="Times New Roman" w:hAnsi="Arial" w:cs="Arial"/>
                <w:color w:val="000000"/>
                <w:sz w:val="14"/>
                <w:szCs w:val="14"/>
                <w:lang w:eastAsia="zh-CN"/>
              </w:rPr>
            </w:pPr>
            <w:ins w:id="828" w:author="He, Yuwen" w:date="2015-02-05T18:03:00Z">
              <w:r w:rsidRPr="00B20E90">
                <w:rPr>
                  <w:rFonts w:ascii="Arial" w:eastAsia="Times New Roman" w:hAnsi="Arial" w:cs="Arial"/>
                  <w:color w:val="000000"/>
                  <w:sz w:val="14"/>
                  <w:szCs w:val="14"/>
                  <w:lang w:eastAsia="zh-CN"/>
                </w:rPr>
                <w:t>0.1%</w:t>
              </w:r>
            </w:ins>
          </w:p>
        </w:tc>
        <w:tc>
          <w:tcPr>
            <w:tcW w:w="676"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29" w:author="He, Yuwen" w:date="2015-02-05T18:03:00Z"/>
                <w:rFonts w:ascii="Arial" w:eastAsia="Times New Roman" w:hAnsi="Arial" w:cs="Arial"/>
                <w:color w:val="000000"/>
                <w:sz w:val="14"/>
                <w:szCs w:val="14"/>
                <w:lang w:eastAsia="zh-CN"/>
              </w:rPr>
            </w:pPr>
            <w:ins w:id="830" w:author="He, Yuwen" w:date="2015-02-05T18:03:00Z">
              <w:r w:rsidRPr="00B20E90">
                <w:rPr>
                  <w:rFonts w:ascii="Arial" w:eastAsia="Times New Roman" w:hAnsi="Arial" w:cs="Arial"/>
                  <w:color w:val="000000"/>
                  <w:sz w:val="14"/>
                  <w:szCs w:val="14"/>
                  <w:lang w:eastAsia="zh-CN"/>
                </w:rPr>
                <w:t>-0.1%</w:t>
              </w:r>
            </w:ins>
          </w:p>
        </w:tc>
        <w:tc>
          <w:tcPr>
            <w:tcW w:w="831"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31" w:author="He, Yuwen" w:date="2015-02-05T18:03:00Z"/>
                <w:rFonts w:ascii="Arial" w:eastAsia="Times New Roman" w:hAnsi="Arial" w:cs="Arial"/>
                <w:color w:val="000000"/>
                <w:sz w:val="14"/>
                <w:szCs w:val="14"/>
                <w:lang w:eastAsia="zh-CN"/>
              </w:rPr>
            </w:pPr>
            <w:ins w:id="832" w:author="He, Yuwen" w:date="2015-02-05T18:03:00Z">
              <w:r w:rsidRPr="00B20E90">
                <w:rPr>
                  <w:rFonts w:ascii="Arial" w:eastAsia="Times New Roman" w:hAnsi="Arial" w:cs="Arial"/>
                  <w:color w:val="000000"/>
                  <w:sz w:val="14"/>
                  <w:szCs w:val="14"/>
                  <w:lang w:eastAsia="zh-CN"/>
                </w:rPr>
                <w:t>-0.1%</w:t>
              </w:r>
            </w:ins>
          </w:p>
        </w:tc>
        <w:tc>
          <w:tcPr>
            <w:tcW w:w="753"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33" w:author="He, Yuwen" w:date="2015-02-05T18:03:00Z"/>
                <w:rFonts w:ascii="Arial" w:eastAsia="Times New Roman" w:hAnsi="Arial" w:cs="Arial"/>
                <w:color w:val="000000"/>
                <w:sz w:val="14"/>
                <w:szCs w:val="14"/>
                <w:lang w:eastAsia="zh-CN"/>
              </w:rPr>
            </w:pPr>
            <w:ins w:id="834" w:author="He, Yuwen" w:date="2015-02-05T18:03:00Z">
              <w:r w:rsidRPr="00B20E90">
                <w:rPr>
                  <w:rFonts w:ascii="Arial" w:eastAsia="Times New Roman" w:hAnsi="Arial" w:cs="Arial"/>
                  <w:color w:val="000000"/>
                  <w:sz w:val="14"/>
                  <w:szCs w:val="14"/>
                  <w:lang w:eastAsia="zh-CN"/>
                </w:rPr>
                <w:t>-0.1%</w:t>
              </w:r>
            </w:ins>
          </w:p>
        </w:tc>
        <w:tc>
          <w:tcPr>
            <w:tcW w:w="720"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35" w:author="He, Yuwen" w:date="2015-02-05T18:03:00Z"/>
                <w:rFonts w:ascii="Arial" w:eastAsia="Times New Roman" w:hAnsi="Arial" w:cs="Arial"/>
                <w:color w:val="000000"/>
                <w:sz w:val="14"/>
                <w:szCs w:val="14"/>
                <w:lang w:eastAsia="zh-CN"/>
              </w:rPr>
            </w:pPr>
            <w:ins w:id="836" w:author="He, Yuwen" w:date="2015-02-05T18:03:00Z">
              <w:r w:rsidRPr="00B20E90">
                <w:rPr>
                  <w:rFonts w:ascii="Arial" w:eastAsia="Times New Roman" w:hAnsi="Arial" w:cs="Arial"/>
                  <w:color w:val="000000"/>
                  <w:sz w:val="14"/>
                  <w:szCs w:val="14"/>
                  <w:lang w:eastAsia="zh-CN"/>
                </w:rPr>
                <w:t>-0.1%</w:t>
              </w:r>
            </w:ins>
          </w:p>
        </w:tc>
        <w:tc>
          <w:tcPr>
            <w:tcW w:w="720"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37" w:author="He, Yuwen" w:date="2015-02-05T18:03:00Z"/>
                <w:rFonts w:ascii="Arial" w:eastAsia="Times New Roman" w:hAnsi="Arial" w:cs="Arial"/>
                <w:color w:val="000000"/>
                <w:sz w:val="14"/>
                <w:szCs w:val="14"/>
                <w:lang w:eastAsia="zh-CN"/>
              </w:rPr>
            </w:pPr>
            <w:ins w:id="838" w:author="He, Yuwen" w:date="2015-02-05T18:03:00Z">
              <w:r w:rsidRPr="00B20E90">
                <w:rPr>
                  <w:rFonts w:ascii="Arial" w:eastAsia="Times New Roman" w:hAnsi="Arial" w:cs="Arial"/>
                  <w:color w:val="000000"/>
                  <w:sz w:val="14"/>
                  <w:szCs w:val="14"/>
                  <w:lang w:eastAsia="zh-CN"/>
                </w:rPr>
                <w:t>-0.1%</w:t>
              </w:r>
            </w:ins>
          </w:p>
        </w:tc>
        <w:tc>
          <w:tcPr>
            <w:tcW w:w="831"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39" w:author="He, Yuwen" w:date="2015-02-05T18:03:00Z"/>
                <w:rFonts w:ascii="Arial" w:eastAsia="Times New Roman" w:hAnsi="Arial" w:cs="Arial"/>
                <w:color w:val="000000"/>
                <w:sz w:val="14"/>
                <w:szCs w:val="14"/>
                <w:lang w:eastAsia="zh-CN"/>
              </w:rPr>
            </w:pPr>
            <w:ins w:id="840" w:author="He, Yuwen" w:date="2015-02-05T18:03:00Z">
              <w:r w:rsidRPr="00B20E90">
                <w:rPr>
                  <w:rFonts w:ascii="Arial" w:eastAsia="Times New Roman" w:hAnsi="Arial" w:cs="Arial"/>
                  <w:color w:val="000000"/>
                  <w:sz w:val="14"/>
                  <w:szCs w:val="14"/>
                  <w:lang w:eastAsia="zh-CN"/>
                </w:rPr>
                <w:t>-0.1%</w:t>
              </w:r>
            </w:ins>
          </w:p>
        </w:tc>
        <w:tc>
          <w:tcPr>
            <w:tcW w:w="676" w:type="dxa"/>
            <w:tcBorders>
              <w:top w:val="nil"/>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41" w:author="He, Yuwen" w:date="2015-02-05T18:03:00Z"/>
                <w:rFonts w:ascii="Arial" w:eastAsia="Times New Roman" w:hAnsi="Arial" w:cs="Arial"/>
                <w:color w:val="000000"/>
                <w:sz w:val="14"/>
                <w:szCs w:val="14"/>
                <w:lang w:eastAsia="zh-CN"/>
              </w:rPr>
            </w:pPr>
            <w:ins w:id="842" w:author="He, Yuwen" w:date="2015-02-05T18:03:00Z">
              <w:r w:rsidRPr="00B20E90">
                <w:rPr>
                  <w:rFonts w:ascii="Arial" w:eastAsia="Times New Roman" w:hAnsi="Arial" w:cs="Arial"/>
                  <w:color w:val="000000"/>
                  <w:sz w:val="14"/>
                  <w:szCs w:val="14"/>
                  <w:lang w:eastAsia="zh-CN"/>
                </w:rPr>
                <w:t>-0.1%</w:t>
              </w:r>
            </w:ins>
          </w:p>
        </w:tc>
        <w:tc>
          <w:tcPr>
            <w:tcW w:w="744" w:type="dxa"/>
            <w:tcBorders>
              <w:top w:val="nil"/>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43" w:author="He, Yuwen" w:date="2015-02-05T18:03:00Z"/>
                <w:rFonts w:ascii="Arial" w:eastAsia="Times New Roman" w:hAnsi="Arial" w:cs="Arial"/>
                <w:color w:val="000000"/>
                <w:sz w:val="14"/>
                <w:szCs w:val="14"/>
                <w:lang w:eastAsia="zh-CN"/>
              </w:rPr>
            </w:pPr>
            <w:ins w:id="844" w:author="He, Yuwen" w:date="2015-02-05T18:03:00Z">
              <w:r w:rsidRPr="00B20E90">
                <w:rPr>
                  <w:rFonts w:ascii="Arial" w:eastAsia="Times New Roman" w:hAnsi="Arial" w:cs="Arial"/>
                  <w:color w:val="000000"/>
                  <w:sz w:val="14"/>
                  <w:szCs w:val="14"/>
                  <w:lang w:eastAsia="zh-CN"/>
                </w:rPr>
                <w:t>-0.1%</w:t>
              </w:r>
            </w:ins>
          </w:p>
        </w:tc>
      </w:tr>
      <w:tr w:rsidR="008D3D26" w:rsidRPr="008D3D26" w:rsidTr="00B20E90">
        <w:trPr>
          <w:trHeight w:val="315"/>
          <w:jc w:val="center"/>
          <w:ins w:id="845" w:author="He, Yuwen" w:date="2015-02-05T18:03:00Z"/>
        </w:trPr>
        <w:tc>
          <w:tcPr>
            <w:tcW w:w="244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846" w:author="He, Yuwen" w:date="2015-02-05T18:03:00Z"/>
                <w:rFonts w:ascii="Arial" w:eastAsia="Times New Roman" w:hAnsi="Arial" w:cs="Arial"/>
                <w:color w:val="000000"/>
                <w:sz w:val="14"/>
                <w:szCs w:val="14"/>
                <w:lang w:eastAsia="zh-CN"/>
              </w:rPr>
            </w:pPr>
            <w:ins w:id="847" w:author="He, Yuwen" w:date="2015-02-05T18:03:00Z">
              <w:r w:rsidRPr="00B20E90">
                <w:rPr>
                  <w:rFonts w:ascii="Arial" w:eastAsia="Times New Roman" w:hAnsi="Arial" w:cs="Arial"/>
                  <w:color w:val="000000"/>
                  <w:sz w:val="14"/>
                  <w:szCs w:val="14"/>
                  <w:lang w:eastAsia="zh-CN"/>
                </w:rPr>
                <w:t>Average of all sequences</w:t>
              </w:r>
            </w:ins>
          </w:p>
        </w:tc>
        <w:tc>
          <w:tcPr>
            <w:tcW w:w="807" w:type="dxa"/>
            <w:tcBorders>
              <w:top w:val="single" w:sz="8" w:space="0" w:color="auto"/>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48" w:author="He, Yuwen" w:date="2015-02-05T18:03:00Z"/>
                <w:rFonts w:ascii="Arial" w:eastAsia="Times New Roman" w:hAnsi="Arial" w:cs="Arial"/>
                <w:color w:val="000000"/>
                <w:sz w:val="14"/>
                <w:szCs w:val="14"/>
                <w:lang w:eastAsia="zh-CN"/>
              </w:rPr>
            </w:pPr>
            <w:ins w:id="849" w:author="He, Yuwen" w:date="2015-02-05T18:03:00Z">
              <w:r w:rsidRPr="00B20E90">
                <w:rPr>
                  <w:rFonts w:ascii="Arial" w:eastAsia="Times New Roman" w:hAnsi="Arial" w:cs="Arial"/>
                  <w:color w:val="000000"/>
                  <w:sz w:val="14"/>
                  <w:szCs w:val="14"/>
                  <w:lang w:eastAsia="zh-CN"/>
                </w:rPr>
                <w:t>-0.7%</w:t>
              </w:r>
            </w:ins>
          </w:p>
        </w:tc>
        <w:tc>
          <w:tcPr>
            <w:tcW w:w="831" w:type="dxa"/>
            <w:tcBorders>
              <w:top w:val="single" w:sz="8" w:space="0" w:color="auto"/>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50" w:author="He, Yuwen" w:date="2015-02-05T18:03:00Z"/>
                <w:rFonts w:ascii="Arial" w:eastAsia="Times New Roman" w:hAnsi="Arial" w:cs="Arial"/>
                <w:color w:val="000000"/>
                <w:sz w:val="14"/>
                <w:szCs w:val="14"/>
                <w:lang w:eastAsia="zh-CN"/>
              </w:rPr>
            </w:pPr>
            <w:ins w:id="851" w:author="He, Yuwen" w:date="2015-02-05T18:03:00Z">
              <w:r w:rsidRPr="00B20E90">
                <w:rPr>
                  <w:rFonts w:ascii="Arial" w:eastAsia="Times New Roman" w:hAnsi="Arial" w:cs="Arial"/>
                  <w:color w:val="000000"/>
                  <w:sz w:val="14"/>
                  <w:szCs w:val="14"/>
                  <w:lang w:eastAsia="zh-CN"/>
                </w:rPr>
                <w:t>-1.2%</w:t>
              </w:r>
            </w:ins>
          </w:p>
        </w:tc>
        <w:tc>
          <w:tcPr>
            <w:tcW w:w="676" w:type="dxa"/>
            <w:tcBorders>
              <w:top w:val="single" w:sz="8" w:space="0" w:color="auto"/>
              <w:left w:val="single" w:sz="4" w:space="0" w:color="auto"/>
              <w:bottom w:val="single" w:sz="8" w:space="0" w:color="auto"/>
              <w:right w:val="single" w:sz="4" w:space="0" w:color="auto"/>
            </w:tcBorders>
            <w:shd w:val="clear" w:color="000000" w:fill="FFC7CE"/>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52" w:author="He, Yuwen" w:date="2015-02-05T18:03:00Z"/>
                <w:rFonts w:ascii="Arial" w:eastAsia="Times New Roman" w:hAnsi="Arial" w:cs="Arial"/>
                <w:sz w:val="14"/>
                <w:szCs w:val="14"/>
                <w:lang w:eastAsia="zh-CN"/>
              </w:rPr>
            </w:pPr>
            <w:ins w:id="853" w:author="He, Yuwen" w:date="2015-02-05T18:03:00Z">
              <w:r w:rsidRPr="00B20E90">
                <w:rPr>
                  <w:rFonts w:ascii="Arial" w:eastAsia="Times New Roman" w:hAnsi="Arial" w:cs="Arial"/>
                  <w:sz w:val="14"/>
                  <w:szCs w:val="14"/>
                  <w:lang w:eastAsia="zh-CN"/>
                </w:rPr>
                <w:t>-3.8%</w:t>
              </w:r>
            </w:ins>
          </w:p>
        </w:tc>
        <w:tc>
          <w:tcPr>
            <w:tcW w:w="676" w:type="dxa"/>
            <w:tcBorders>
              <w:top w:val="single" w:sz="8" w:space="0" w:color="auto"/>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54" w:author="He, Yuwen" w:date="2015-02-05T18:03:00Z"/>
                <w:rFonts w:ascii="Arial" w:eastAsia="Times New Roman" w:hAnsi="Arial" w:cs="Arial"/>
                <w:color w:val="000000"/>
                <w:sz w:val="14"/>
                <w:szCs w:val="14"/>
                <w:lang w:eastAsia="zh-CN"/>
              </w:rPr>
            </w:pPr>
            <w:ins w:id="855" w:author="He, Yuwen" w:date="2015-02-05T18:03:00Z">
              <w:r w:rsidRPr="00B20E90">
                <w:rPr>
                  <w:rFonts w:ascii="Arial" w:eastAsia="Times New Roman" w:hAnsi="Arial" w:cs="Arial"/>
                  <w:color w:val="000000"/>
                  <w:sz w:val="14"/>
                  <w:szCs w:val="14"/>
                  <w:lang w:eastAsia="zh-CN"/>
                </w:rPr>
                <w:t>0.1%</w:t>
              </w:r>
            </w:ins>
          </w:p>
        </w:tc>
        <w:tc>
          <w:tcPr>
            <w:tcW w:w="676" w:type="dxa"/>
            <w:tcBorders>
              <w:top w:val="single" w:sz="4" w:space="0" w:color="auto"/>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56" w:author="He, Yuwen" w:date="2015-02-05T18:03:00Z"/>
                <w:rFonts w:ascii="Arial" w:eastAsia="Times New Roman" w:hAnsi="Arial" w:cs="Arial"/>
                <w:color w:val="000000"/>
                <w:sz w:val="14"/>
                <w:szCs w:val="14"/>
                <w:lang w:eastAsia="zh-CN"/>
              </w:rPr>
            </w:pPr>
            <w:ins w:id="857" w:author="He, Yuwen" w:date="2015-02-05T18:03:00Z">
              <w:r w:rsidRPr="00B20E90">
                <w:rPr>
                  <w:rFonts w:ascii="Arial" w:eastAsia="Times New Roman" w:hAnsi="Arial" w:cs="Arial"/>
                  <w:color w:val="000000"/>
                  <w:sz w:val="14"/>
                  <w:szCs w:val="14"/>
                  <w:lang w:eastAsia="zh-CN"/>
                </w:rPr>
                <w:t>-0.1%</w:t>
              </w:r>
            </w:ins>
          </w:p>
        </w:tc>
        <w:tc>
          <w:tcPr>
            <w:tcW w:w="831" w:type="dxa"/>
            <w:tcBorders>
              <w:top w:val="single" w:sz="4" w:space="0" w:color="auto"/>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58" w:author="He, Yuwen" w:date="2015-02-05T18:03:00Z"/>
                <w:rFonts w:ascii="Arial" w:eastAsia="Times New Roman" w:hAnsi="Arial" w:cs="Arial"/>
                <w:color w:val="000000"/>
                <w:sz w:val="14"/>
                <w:szCs w:val="14"/>
                <w:lang w:eastAsia="zh-CN"/>
              </w:rPr>
            </w:pPr>
            <w:ins w:id="859" w:author="He, Yuwen" w:date="2015-02-05T18:03:00Z">
              <w:r w:rsidRPr="00B20E90">
                <w:rPr>
                  <w:rFonts w:ascii="Arial" w:eastAsia="Times New Roman" w:hAnsi="Arial" w:cs="Arial"/>
                  <w:color w:val="000000"/>
                  <w:sz w:val="14"/>
                  <w:szCs w:val="14"/>
                  <w:lang w:eastAsia="zh-CN"/>
                </w:rPr>
                <w:t>-0.5%</w:t>
              </w:r>
            </w:ins>
          </w:p>
        </w:tc>
        <w:tc>
          <w:tcPr>
            <w:tcW w:w="753" w:type="dxa"/>
            <w:tcBorders>
              <w:top w:val="single" w:sz="4" w:space="0" w:color="auto"/>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60" w:author="He, Yuwen" w:date="2015-02-05T18:03:00Z"/>
                <w:rFonts w:ascii="Arial" w:eastAsia="Times New Roman" w:hAnsi="Arial" w:cs="Arial"/>
                <w:color w:val="000000"/>
                <w:sz w:val="14"/>
                <w:szCs w:val="14"/>
                <w:lang w:eastAsia="zh-CN"/>
              </w:rPr>
            </w:pPr>
            <w:ins w:id="861" w:author="He, Yuwen" w:date="2015-02-05T18:03:00Z">
              <w:r w:rsidRPr="00B20E90">
                <w:rPr>
                  <w:rFonts w:ascii="Arial" w:eastAsia="Times New Roman" w:hAnsi="Arial" w:cs="Arial"/>
                  <w:color w:val="000000"/>
                  <w:sz w:val="14"/>
                  <w:szCs w:val="14"/>
                  <w:lang w:eastAsia="zh-CN"/>
                </w:rPr>
                <w:t>-1.3%</w:t>
              </w:r>
            </w:ins>
          </w:p>
        </w:tc>
        <w:tc>
          <w:tcPr>
            <w:tcW w:w="720" w:type="dxa"/>
            <w:tcBorders>
              <w:top w:val="single" w:sz="4" w:space="0" w:color="auto"/>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62" w:author="He, Yuwen" w:date="2015-02-05T18:03:00Z"/>
                <w:rFonts w:ascii="Arial" w:eastAsia="Times New Roman" w:hAnsi="Arial" w:cs="Arial"/>
                <w:color w:val="000000"/>
                <w:sz w:val="14"/>
                <w:szCs w:val="14"/>
                <w:lang w:eastAsia="zh-CN"/>
              </w:rPr>
            </w:pPr>
            <w:ins w:id="863" w:author="He, Yuwen" w:date="2015-02-05T18:03:00Z">
              <w:r w:rsidRPr="00B20E90">
                <w:rPr>
                  <w:rFonts w:ascii="Arial" w:eastAsia="Times New Roman" w:hAnsi="Arial" w:cs="Arial"/>
                  <w:color w:val="000000"/>
                  <w:sz w:val="14"/>
                  <w:szCs w:val="14"/>
                  <w:lang w:eastAsia="zh-CN"/>
                </w:rPr>
                <w:t>0.0%</w:t>
              </w:r>
            </w:ins>
          </w:p>
        </w:tc>
        <w:tc>
          <w:tcPr>
            <w:tcW w:w="720" w:type="dxa"/>
            <w:tcBorders>
              <w:top w:val="single" w:sz="4" w:space="0" w:color="auto"/>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64" w:author="He, Yuwen" w:date="2015-02-05T18:03:00Z"/>
                <w:rFonts w:ascii="Arial" w:eastAsia="Times New Roman" w:hAnsi="Arial" w:cs="Arial"/>
                <w:color w:val="000000"/>
                <w:sz w:val="14"/>
                <w:szCs w:val="14"/>
                <w:lang w:eastAsia="zh-CN"/>
              </w:rPr>
            </w:pPr>
            <w:ins w:id="865" w:author="He, Yuwen" w:date="2015-02-05T18:03:00Z">
              <w:r w:rsidRPr="00B20E90">
                <w:rPr>
                  <w:rFonts w:ascii="Arial" w:eastAsia="Times New Roman" w:hAnsi="Arial" w:cs="Arial"/>
                  <w:color w:val="000000"/>
                  <w:sz w:val="14"/>
                  <w:szCs w:val="14"/>
                  <w:lang w:eastAsia="zh-CN"/>
                </w:rPr>
                <w:t>-0.1%</w:t>
              </w:r>
            </w:ins>
          </w:p>
        </w:tc>
        <w:tc>
          <w:tcPr>
            <w:tcW w:w="831" w:type="dxa"/>
            <w:tcBorders>
              <w:top w:val="single" w:sz="4" w:space="0" w:color="auto"/>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66" w:author="He, Yuwen" w:date="2015-02-05T18:03:00Z"/>
                <w:rFonts w:ascii="Arial" w:eastAsia="Times New Roman" w:hAnsi="Arial" w:cs="Arial"/>
                <w:color w:val="000000"/>
                <w:sz w:val="14"/>
                <w:szCs w:val="14"/>
                <w:lang w:eastAsia="zh-CN"/>
              </w:rPr>
            </w:pPr>
            <w:ins w:id="867" w:author="He, Yuwen" w:date="2015-02-05T18:03:00Z">
              <w:r w:rsidRPr="00B20E90">
                <w:rPr>
                  <w:rFonts w:ascii="Arial" w:eastAsia="Times New Roman" w:hAnsi="Arial" w:cs="Arial"/>
                  <w:color w:val="000000"/>
                  <w:sz w:val="14"/>
                  <w:szCs w:val="14"/>
                  <w:lang w:eastAsia="zh-CN"/>
                </w:rPr>
                <w:t>-0.2%</w:t>
              </w:r>
            </w:ins>
          </w:p>
        </w:tc>
        <w:tc>
          <w:tcPr>
            <w:tcW w:w="676" w:type="dxa"/>
            <w:tcBorders>
              <w:top w:val="single" w:sz="4" w:space="0" w:color="auto"/>
              <w:left w:val="nil"/>
              <w:bottom w:val="single" w:sz="8" w:space="0" w:color="auto"/>
              <w:right w:val="single" w:sz="4"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68" w:author="He, Yuwen" w:date="2015-02-05T18:03:00Z"/>
                <w:rFonts w:ascii="Arial" w:eastAsia="Times New Roman" w:hAnsi="Arial" w:cs="Arial"/>
                <w:color w:val="000000"/>
                <w:sz w:val="14"/>
                <w:szCs w:val="14"/>
                <w:lang w:eastAsia="zh-CN"/>
              </w:rPr>
            </w:pPr>
            <w:ins w:id="869" w:author="He, Yuwen" w:date="2015-02-05T18:03:00Z">
              <w:r w:rsidRPr="00B20E90">
                <w:rPr>
                  <w:rFonts w:ascii="Arial" w:eastAsia="Times New Roman" w:hAnsi="Arial" w:cs="Arial"/>
                  <w:color w:val="000000"/>
                  <w:sz w:val="14"/>
                  <w:szCs w:val="14"/>
                  <w:lang w:eastAsia="zh-CN"/>
                </w:rPr>
                <w:t>-0.7%</w:t>
              </w:r>
            </w:ins>
          </w:p>
        </w:tc>
        <w:tc>
          <w:tcPr>
            <w:tcW w:w="744" w:type="dxa"/>
            <w:tcBorders>
              <w:top w:val="single" w:sz="4" w:space="0" w:color="auto"/>
              <w:left w:val="nil"/>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70" w:author="He, Yuwen" w:date="2015-02-05T18:03:00Z"/>
                <w:rFonts w:ascii="Arial" w:eastAsia="Times New Roman" w:hAnsi="Arial" w:cs="Arial"/>
                <w:color w:val="000000"/>
                <w:sz w:val="14"/>
                <w:szCs w:val="14"/>
                <w:lang w:eastAsia="zh-CN"/>
              </w:rPr>
            </w:pPr>
            <w:ins w:id="871" w:author="He, Yuwen" w:date="2015-02-05T18:03:00Z">
              <w:r w:rsidRPr="00B20E90">
                <w:rPr>
                  <w:rFonts w:ascii="Arial" w:eastAsia="Times New Roman" w:hAnsi="Arial" w:cs="Arial"/>
                  <w:color w:val="000000"/>
                  <w:sz w:val="14"/>
                  <w:szCs w:val="14"/>
                  <w:lang w:eastAsia="zh-CN"/>
                </w:rPr>
                <w:t>0.0%</w:t>
              </w:r>
            </w:ins>
          </w:p>
        </w:tc>
      </w:tr>
      <w:tr w:rsidR="008D3D26" w:rsidRPr="008D3D26" w:rsidTr="00B20E90">
        <w:trPr>
          <w:trHeight w:val="300"/>
          <w:jc w:val="center"/>
          <w:ins w:id="872" w:author="He, Yuwen" w:date="2015-02-05T18:03:00Z"/>
        </w:trPr>
        <w:tc>
          <w:tcPr>
            <w:tcW w:w="2443" w:type="dxa"/>
            <w:tcBorders>
              <w:top w:val="nil"/>
              <w:left w:val="single" w:sz="8" w:space="0" w:color="auto"/>
              <w:bottom w:val="single" w:sz="4"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873" w:author="He, Yuwen" w:date="2015-02-05T18:03:00Z"/>
                <w:rFonts w:ascii="Arial" w:eastAsia="Times New Roman" w:hAnsi="Arial" w:cs="Arial"/>
                <w:color w:val="000000"/>
                <w:sz w:val="14"/>
                <w:szCs w:val="14"/>
                <w:lang w:eastAsia="zh-CN"/>
              </w:rPr>
            </w:pPr>
            <w:ins w:id="874" w:author="He, Yuwen" w:date="2015-02-05T18:03:00Z">
              <w:r w:rsidRPr="00B20E90">
                <w:rPr>
                  <w:rFonts w:ascii="Arial" w:eastAsia="Times New Roman" w:hAnsi="Arial" w:cs="Arial"/>
                  <w:color w:val="000000"/>
                  <w:sz w:val="14"/>
                  <w:szCs w:val="14"/>
                  <w:lang w:eastAsia="zh-CN"/>
                </w:rPr>
                <w:t>Enc Time[%]</w:t>
              </w:r>
            </w:ins>
          </w:p>
        </w:tc>
        <w:tc>
          <w:tcPr>
            <w:tcW w:w="2990" w:type="dxa"/>
            <w:gridSpan w:val="4"/>
            <w:tcBorders>
              <w:top w:val="nil"/>
              <w:left w:val="nil"/>
              <w:bottom w:val="single" w:sz="4"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75" w:author="He, Yuwen" w:date="2015-02-05T18:03:00Z"/>
                <w:rFonts w:ascii="Arial" w:eastAsia="Times New Roman" w:hAnsi="Arial" w:cs="Arial"/>
                <w:color w:val="000000"/>
                <w:sz w:val="14"/>
                <w:szCs w:val="14"/>
                <w:lang w:eastAsia="zh-CN"/>
              </w:rPr>
            </w:pPr>
            <w:ins w:id="876" w:author="He, Yuwen" w:date="2015-02-05T18:03:00Z">
              <w:r w:rsidRPr="00B20E90">
                <w:rPr>
                  <w:rFonts w:ascii="Arial" w:eastAsia="Times New Roman" w:hAnsi="Arial" w:cs="Arial"/>
                  <w:color w:val="000000"/>
                  <w:sz w:val="14"/>
                  <w:szCs w:val="14"/>
                  <w:lang w:eastAsia="zh-CN"/>
                </w:rPr>
                <w:t>69%</w:t>
              </w:r>
            </w:ins>
          </w:p>
        </w:tc>
        <w:tc>
          <w:tcPr>
            <w:tcW w:w="298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77" w:author="He, Yuwen" w:date="2015-02-05T18:03:00Z"/>
                <w:rFonts w:ascii="Arial" w:eastAsia="Times New Roman" w:hAnsi="Arial" w:cs="Arial"/>
                <w:color w:val="000000"/>
                <w:sz w:val="14"/>
                <w:szCs w:val="14"/>
                <w:lang w:eastAsia="zh-CN"/>
              </w:rPr>
            </w:pPr>
            <w:ins w:id="878" w:author="He, Yuwen" w:date="2015-02-05T18:03:00Z">
              <w:r w:rsidRPr="00B20E90">
                <w:rPr>
                  <w:rFonts w:ascii="Arial" w:eastAsia="Times New Roman" w:hAnsi="Arial" w:cs="Arial"/>
                  <w:color w:val="000000"/>
                  <w:sz w:val="14"/>
                  <w:szCs w:val="14"/>
                  <w:lang w:eastAsia="zh-CN"/>
                </w:rPr>
                <w:t>93%</w:t>
              </w:r>
            </w:ins>
          </w:p>
        </w:tc>
        <w:tc>
          <w:tcPr>
            <w:tcW w:w="2971" w:type="dxa"/>
            <w:gridSpan w:val="4"/>
            <w:tcBorders>
              <w:top w:val="nil"/>
              <w:left w:val="nil"/>
              <w:bottom w:val="single" w:sz="4"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79" w:author="He, Yuwen" w:date="2015-02-05T18:03:00Z"/>
                <w:rFonts w:ascii="Arial" w:eastAsia="Times New Roman" w:hAnsi="Arial" w:cs="Arial"/>
                <w:color w:val="000000"/>
                <w:sz w:val="14"/>
                <w:szCs w:val="14"/>
                <w:lang w:eastAsia="zh-CN"/>
              </w:rPr>
            </w:pPr>
            <w:ins w:id="880" w:author="He, Yuwen" w:date="2015-02-05T18:03:00Z">
              <w:r w:rsidRPr="00B20E90">
                <w:rPr>
                  <w:rFonts w:ascii="Arial" w:eastAsia="Times New Roman" w:hAnsi="Arial" w:cs="Arial"/>
                  <w:color w:val="000000"/>
                  <w:sz w:val="14"/>
                  <w:szCs w:val="14"/>
                  <w:lang w:eastAsia="zh-CN"/>
                </w:rPr>
                <w:t>94%</w:t>
              </w:r>
            </w:ins>
          </w:p>
        </w:tc>
      </w:tr>
      <w:tr w:rsidR="008D3D26" w:rsidRPr="008D3D26" w:rsidTr="00B20E90">
        <w:trPr>
          <w:trHeight w:val="315"/>
          <w:jc w:val="center"/>
          <w:ins w:id="881" w:author="He, Yuwen" w:date="2015-02-05T18:03:00Z"/>
        </w:trPr>
        <w:tc>
          <w:tcPr>
            <w:tcW w:w="2443" w:type="dxa"/>
            <w:tcBorders>
              <w:top w:val="nil"/>
              <w:left w:val="single" w:sz="8" w:space="0" w:color="auto"/>
              <w:bottom w:val="single" w:sz="8" w:space="0" w:color="auto"/>
              <w:right w:val="single" w:sz="8" w:space="0" w:color="auto"/>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textAlignment w:val="auto"/>
              <w:rPr>
                <w:ins w:id="882" w:author="He, Yuwen" w:date="2015-02-05T18:03:00Z"/>
                <w:rFonts w:ascii="Arial" w:eastAsia="Times New Roman" w:hAnsi="Arial" w:cs="Arial"/>
                <w:color w:val="000000"/>
                <w:sz w:val="14"/>
                <w:szCs w:val="14"/>
                <w:lang w:eastAsia="zh-CN"/>
              </w:rPr>
            </w:pPr>
            <w:ins w:id="883" w:author="He, Yuwen" w:date="2015-02-05T18:03:00Z">
              <w:r w:rsidRPr="00B20E90">
                <w:rPr>
                  <w:rFonts w:ascii="Arial" w:eastAsia="Times New Roman" w:hAnsi="Arial" w:cs="Arial"/>
                  <w:color w:val="000000"/>
                  <w:sz w:val="14"/>
                  <w:szCs w:val="14"/>
                  <w:lang w:eastAsia="zh-CN"/>
                </w:rPr>
                <w:lastRenderedPageBreak/>
                <w:t>Dec Time[%]</w:t>
              </w:r>
            </w:ins>
          </w:p>
        </w:tc>
        <w:tc>
          <w:tcPr>
            <w:tcW w:w="299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84" w:author="He, Yuwen" w:date="2015-02-05T18:03:00Z"/>
                <w:rFonts w:ascii="Arial" w:eastAsia="Times New Roman" w:hAnsi="Arial" w:cs="Arial"/>
                <w:color w:val="000000"/>
                <w:sz w:val="14"/>
                <w:szCs w:val="14"/>
                <w:lang w:eastAsia="zh-CN"/>
              </w:rPr>
            </w:pPr>
            <w:ins w:id="885" w:author="He, Yuwen" w:date="2015-02-05T18:03:00Z">
              <w:r w:rsidRPr="00B20E90">
                <w:rPr>
                  <w:rFonts w:ascii="Arial" w:eastAsia="Times New Roman" w:hAnsi="Arial" w:cs="Arial"/>
                  <w:color w:val="000000"/>
                  <w:sz w:val="14"/>
                  <w:szCs w:val="14"/>
                  <w:lang w:eastAsia="zh-CN"/>
                </w:rPr>
                <w:t>99%</w:t>
              </w:r>
            </w:ins>
          </w:p>
        </w:tc>
        <w:tc>
          <w:tcPr>
            <w:tcW w:w="298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86" w:author="He, Yuwen" w:date="2015-02-05T18:03:00Z"/>
                <w:rFonts w:ascii="Arial" w:eastAsia="Times New Roman" w:hAnsi="Arial" w:cs="Arial"/>
                <w:color w:val="000000"/>
                <w:sz w:val="14"/>
                <w:szCs w:val="14"/>
                <w:lang w:eastAsia="zh-CN"/>
              </w:rPr>
            </w:pPr>
            <w:ins w:id="887" w:author="He, Yuwen" w:date="2015-02-05T18:03:00Z">
              <w:r w:rsidRPr="00B20E90">
                <w:rPr>
                  <w:rFonts w:ascii="Arial" w:eastAsia="Times New Roman" w:hAnsi="Arial" w:cs="Arial"/>
                  <w:color w:val="000000"/>
                  <w:sz w:val="14"/>
                  <w:szCs w:val="14"/>
                  <w:lang w:eastAsia="zh-CN"/>
                </w:rPr>
                <w:t>93%</w:t>
              </w:r>
            </w:ins>
          </w:p>
        </w:tc>
        <w:tc>
          <w:tcPr>
            <w:tcW w:w="2971"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D4555" w:rsidRPr="00B20E90" w:rsidRDefault="002D4555" w:rsidP="002D4555">
            <w:pPr>
              <w:tabs>
                <w:tab w:val="clear" w:pos="360"/>
                <w:tab w:val="clear" w:pos="720"/>
                <w:tab w:val="clear" w:pos="1080"/>
                <w:tab w:val="clear" w:pos="1440"/>
              </w:tabs>
              <w:overflowPunct/>
              <w:autoSpaceDE/>
              <w:autoSpaceDN/>
              <w:adjustRightInd/>
              <w:spacing w:before="0"/>
              <w:jc w:val="center"/>
              <w:textAlignment w:val="auto"/>
              <w:rPr>
                <w:ins w:id="888" w:author="He, Yuwen" w:date="2015-02-05T18:03:00Z"/>
                <w:rFonts w:ascii="Arial" w:eastAsia="Times New Roman" w:hAnsi="Arial" w:cs="Arial"/>
                <w:color w:val="000000"/>
                <w:sz w:val="14"/>
                <w:szCs w:val="14"/>
                <w:lang w:eastAsia="zh-CN"/>
              </w:rPr>
            </w:pPr>
            <w:ins w:id="889" w:author="He, Yuwen" w:date="2015-02-05T18:03:00Z">
              <w:r w:rsidRPr="00B20E90">
                <w:rPr>
                  <w:rFonts w:ascii="Arial" w:eastAsia="Times New Roman" w:hAnsi="Arial" w:cs="Arial"/>
                  <w:color w:val="000000"/>
                  <w:sz w:val="14"/>
                  <w:szCs w:val="14"/>
                  <w:lang w:eastAsia="zh-CN"/>
                </w:rPr>
                <w:t>97%</w:t>
              </w:r>
            </w:ins>
          </w:p>
        </w:tc>
      </w:tr>
    </w:tbl>
    <w:p w:rsidR="002D4555" w:rsidRPr="003E4B93" w:rsidRDefault="002D4555" w:rsidP="003E4B93"/>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12F60" w:rsidRDefault="00F35982" w:rsidP="00712F60">
      <w:pPr>
        <w:jc w:val="both"/>
        <w:rPr>
          <w:b/>
          <w:szCs w:val="22"/>
        </w:rPr>
      </w:pPr>
      <w:r>
        <w:rPr>
          <w:b/>
          <w:szCs w:val="22"/>
        </w:rPr>
        <w:t xml:space="preserve">InterDigital Communications, </w:t>
      </w:r>
      <w:r w:rsidR="000519EF">
        <w:rPr>
          <w:b/>
          <w:szCs w:val="22"/>
        </w:rPr>
        <w:t xml:space="preserve">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35982" w:rsidRDefault="00F35982" w:rsidP="00712F60">
      <w:pPr>
        <w:jc w:val="both"/>
        <w:rPr>
          <w:szCs w:val="22"/>
          <w:lang w:val="en-CA"/>
        </w:rPr>
      </w:pPr>
    </w:p>
    <w:p w:rsidR="00F35982" w:rsidRPr="00855F5E" w:rsidRDefault="00F35982" w:rsidP="00F35982">
      <w:pPr>
        <w:pStyle w:val="Heading1"/>
        <w:numPr>
          <w:ilvl w:val="0"/>
          <w:numId w:val="0"/>
        </w:numPr>
        <w:jc w:val="both"/>
      </w:pPr>
      <w:bookmarkStart w:id="890" w:name="_Toc258950902"/>
      <w:bookmarkStart w:id="891" w:name="_Toc341951835"/>
      <w:r w:rsidRPr="00855F5E">
        <w:rPr>
          <w:rFonts w:hint="eastAsia"/>
        </w:rPr>
        <w:t>References</w:t>
      </w:r>
      <w:bookmarkEnd w:id="890"/>
      <w:bookmarkEnd w:id="891"/>
    </w:p>
    <w:p w:rsidR="00F74E6D" w:rsidRDefault="00E33222" w:rsidP="00F74E6D">
      <w:pPr>
        <w:pStyle w:val="SPIEreferencelisting"/>
        <w:rPr>
          <w:ins w:id="892" w:author="He, Yuwen" w:date="2015-02-05T14:57:00Z"/>
          <w:sz w:val="22"/>
          <w:szCs w:val="22"/>
        </w:rPr>
      </w:pPr>
      <w:bookmarkStart w:id="893" w:name="_Ref398029621"/>
      <w:bookmarkStart w:id="894" w:name="_Ref390434232"/>
      <w:bookmarkStart w:id="895" w:name="_Ref400108692"/>
      <w:r>
        <w:rPr>
          <w:sz w:val="22"/>
          <w:szCs w:val="22"/>
        </w:rPr>
        <w:t>H. Yu, R. Cohen, K. Rapaka, J. Xu,</w:t>
      </w:r>
      <w:r w:rsidR="00F74E6D" w:rsidRPr="00722FC2">
        <w:rPr>
          <w:sz w:val="22"/>
          <w:szCs w:val="22"/>
        </w:rPr>
        <w:t xml:space="preserve"> “</w:t>
      </w:r>
      <w:r w:rsidRPr="00E33222">
        <w:rPr>
          <w:sz w:val="22"/>
          <w:szCs w:val="22"/>
        </w:rPr>
        <w:t>Common Test Conditions for Screen Content Coding</w:t>
      </w:r>
      <w:r w:rsidR="00F74E6D" w:rsidRPr="00722FC2">
        <w:rPr>
          <w:sz w:val="22"/>
          <w:szCs w:val="22"/>
        </w:rPr>
        <w:t>”, JCTVC-</w:t>
      </w:r>
      <w:r>
        <w:rPr>
          <w:sz w:val="22"/>
          <w:szCs w:val="22"/>
        </w:rPr>
        <w:t>S1</w:t>
      </w:r>
      <w:r w:rsidR="00F74E6D" w:rsidRPr="00722FC2">
        <w:rPr>
          <w:sz w:val="22"/>
          <w:szCs w:val="22"/>
        </w:rPr>
        <w:t>01</w:t>
      </w:r>
      <w:r>
        <w:rPr>
          <w:sz w:val="22"/>
          <w:szCs w:val="22"/>
        </w:rPr>
        <w:t>5</w:t>
      </w:r>
      <w:r w:rsidR="00F74E6D" w:rsidRPr="00722FC2">
        <w:rPr>
          <w:sz w:val="22"/>
          <w:szCs w:val="22"/>
        </w:rPr>
        <w:t xml:space="preserve">, </w:t>
      </w:r>
      <w:r>
        <w:rPr>
          <w:sz w:val="22"/>
          <w:szCs w:val="22"/>
        </w:rPr>
        <w:t>Oct</w:t>
      </w:r>
      <w:r w:rsidR="00F74E6D" w:rsidRPr="00722FC2">
        <w:rPr>
          <w:sz w:val="22"/>
          <w:szCs w:val="22"/>
        </w:rPr>
        <w:t xml:space="preserve">. 2014, </w:t>
      </w:r>
      <w:r>
        <w:rPr>
          <w:sz w:val="22"/>
          <w:szCs w:val="22"/>
        </w:rPr>
        <w:t>Strasbourg</w:t>
      </w:r>
      <w:r w:rsidR="00F74E6D" w:rsidRPr="00722FC2">
        <w:rPr>
          <w:sz w:val="22"/>
          <w:szCs w:val="22"/>
        </w:rPr>
        <w:t xml:space="preserve">, </w:t>
      </w:r>
      <w:r>
        <w:rPr>
          <w:sz w:val="22"/>
          <w:szCs w:val="22"/>
        </w:rPr>
        <w:t>FR</w:t>
      </w:r>
      <w:r w:rsidR="00F74E6D" w:rsidRPr="00722FC2">
        <w:rPr>
          <w:sz w:val="22"/>
          <w:szCs w:val="22"/>
        </w:rPr>
        <w:t>.</w:t>
      </w:r>
      <w:bookmarkEnd w:id="893"/>
      <w:bookmarkEnd w:id="894"/>
      <w:bookmarkEnd w:id="895"/>
    </w:p>
    <w:p w:rsidR="0075400B" w:rsidRDefault="0075400B" w:rsidP="0075400B">
      <w:pPr>
        <w:pStyle w:val="SPIEreferencelisting"/>
        <w:rPr>
          <w:ins w:id="896" w:author="He, Yuwen" w:date="2015-02-05T14:57:00Z"/>
          <w:sz w:val="22"/>
          <w:szCs w:val="22"/>
        </w:rPr>
      </w:pPr>
      <w:bookmarkStart w:id="897" w:name="_Ref410140633"/>
      <w:ins w:id="898" w:author="He, Yuwen" w:date="2015-02-05T14:57:00Z">
        <w:r>
          <w:rPr>
            <w:sz w:val="22"/>
            <w:szCs w:val="22"/>
          </w:rPr>
          <w:t>S. Liu, C. Pang, J. Xu, “</w:t>
        </w:r>
        <w:r w:rsidRPr="00E53506">
          <w:rPr>
            <w:sz w:val="22"/>
            <w:szCs w:val="22"/>
          </w:rPr>
          <w:t>Description of Core Experiment 2 (CE2): Intra block copy relationship to inter coding”, JCTVC-S1102, Oct. 2014, Strasbourg, FR.</w:t>
        </w:r>
        <w:bookmarkEnd w:id="897"/>
      </w:ins>
    </w:p>
    <w:p w:rsidR="0075400B" w:rsidRPr="00722FC2" w:rsidRDefault="0075400B" w:rsidP="0075400B">
      <w:pPr>
        <w:pStyle w:val="SPIEreferencelisting"/>
        <w:rPr>
          <w:sz w:val="22"/>
          <w:szCs w:val="22"/>
        </w:rPr>
      </w:pPr>
      <w:bookmarkStart w:id="899" w:name="_Ref410911703"/>
      <w:ins w:id="900" w:author="He, Yuwen" w:date="2015-02-05T14:57:00Z">
        <w:r w:rsidRPr="0075400B">
          <w:rPr>
            <w:sz w:val="22"/>
            <w:szCs w:val="22"/>
          </w:rPr>
          <w:t>C. Pang, Y.-K. Wang, V. Seregin, K. Rapaka, M. Karczewicz, X. Xu, S. Liu, S. Lei, B. Li, J. Xu</w:t>
        </w:r>
      </w:ins>
      <w:ins w:id="901" w:author="He, Yuwen" w:date="2015-02-05T14:58:00Z">
        <w:r>
          <w:rPr>
            <w:sz w:val="22"/>
            <w:szCs w:val="22"/>
          </w:rPr>
          <w:t>, “</w:t>
        </w:r>
        <w:r>
          <w:rPr>
            <w:rFonts w:ascii="Arial" w:hAnsi="Arial" w:cs="Arial"/>
            <w:sz w:val="20"/>
            <w:szCs w:val="20"/>
          </w:rPr>
          <w:t xml:space="preserve">CE2 Test1: Intra block copy and inter signalling unification”, </w:t>
        </w:r>
        <w:r w:rsidRPr="00E53506">
          <w:rPr>
            <w:sz w:val="22"/>
            <w:szCs w:val="22"/>
          </w:rPr>
          <w:t>JCTVC-</w:t>
        </w:r>
        <w:r>
          <w:rPr>
            <w:sz w:val="22"/>
            <w:szCs w:val="22"/>
          </w:rPr>
          <w:t>T0094</w:t>
        </w:r>
        <w:r w:rsidRPr="00E53506">
          <w:rPr>
            <w:sz w:val="22"/>
            <w:szCs w:val="22"/>
          </w:rPr>
          <w:t xml:space="preserve">, </w:t>
        </w:r>
        <w:r>
          <w:rPr>
            <w:sz w:val="22"/>
            <w:szCs w:val="22"/>
          </w:rPr>
          <w:t>Feb</w:t>
        </w:r>
        <w:r w:rsidRPr="00E53506">
          <w:rPr>
            <w:sz w:val="22"/>
            <w:szCs w:val="22"/>
          </w:rPr>
          <w:t>. 201</w:t>
        </w:r>
      </w:ins>
      <w:ins w:id="902" w:author="He, Yuwen" w:date="2015-02-05T14:59:00Z">
        <w:r>
          <w:rPr>
            <w:sz w:val="22"/>
            <w:szCs w:val="22"/>
          </w:rPr>
          <w:t>5</w:t>
        </w:r>
      </w:ins>
      <w:ins w:id="903" w:author="He, Yuwen" w:date="2015-02-05T14:58:00Z">
        <w:r w:rsidRPr="00E53506">
          <w:rPr>
            <w:sz w:val="22"/>
            <w:szCs w:val="22"/>
          </w:rPr>
          <w:t xml:space="preserve">, </w:t>
        </w:r>
      </w:ins>
      <w:ins w:id="904" w:author="He, Yuwen" w:date="2015-02-05T14:59:00Z">
        <w:r>
          <w:rPr>
            <w:sz w:val="22"/>
            <w:szCs w:val="22"/>
          </w:rPr>
          <w:t>Geneva</w:t>
        </w:r>
      </w:ins>
      <w:ins w:id="905" w:author="He, Yuwen" w:date="2015-02-05T14:58:00Z">
        <w:r w:rsidRPr="00E53506">
          <w:rPr>
            <w:sz w:val="22"/>
            <w:szCs w:val="22"/>
          </w:rPr>
          <w:t xml:space="preserve">, </w:t>
        </w:r>
      </w:ins>
      <w:ins w:id="906" w:author="He, Yuwen" w:date="2015-02-05T14:59:00Z">
        <w:r>
          <w:rPr>
            <w:sz w:val="22"/>
            <w:szCs w:val="22"/>
          </w:rPr>
          <w:t>CH</w:t>
        </w:r>
      </w:ins>
      <w:ins w:id="907" w:author="He, Yuwen" w:date="2015-02-05T14:58:00Z">
        <w:r w:rsidRPr="00E53506">
          <w:rPr>
            <w:sz w:val="22"/>
            <w:szCs w:val="22"/>
          </w:rPr>
          <w:t>.</w:t>
        </w:r>
      </w:ins>
      <w:bookmarkEnd w:id="899"/>
    </w:p>
    <w:sectPr w:rsidR="0075400B" w:rsidRPr="00722FC2" w:rsidSect="00A01439">
      <w:footerReference w:type="defaul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3BC" w:rsidRDefault="00D433BC">
      <w:r>
        <w:separator/>
      </w:r>
    </w:p>
  </w:endnote>
  <w:endnote w:type="continuationSeparator" w:id="0">
    <w:p w:rsidR="00D433BC" w:rsidRDefault="00D4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00B" w:rsidRDefault="0075400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017C6">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908" w:author="He, Yuwen" w:date="2015-02-07T12:10:00Z">
      <w:r w:rsidR="000017C6">
        <w:rPr>
          <w:rStyle w:val="PageNumber"/>
          <w:noProof/>
        </w:rPr>
        <w:t>2015-02-07</w:t>
      </w:r>
    </w:ins>
    <w:del w:id="909" w:author="He, Yuwen" w:date="2015-02-05T14:55:00Z">
      <w:r w:rsidDel="0075400B">
        <w:rPr>
          <w:rStyle w:val="PageNumber"/>
          <w:noProof/>
        </w:rPr>
        <w:delText>2015-01-30</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3BC" w:rsidRDefault="00D433BC">
      <w:r>
        <w:separator/>
      </w:r>
    </w:p>
  </w:footnote>
  <w:footnote w:type="continuationSeparator" w:id="0">
    <w:p w:rsidR="00D433BC" w:rsidRDefault="00D43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1F901EBD"/>
    <w:multiLevelType w:val="hybridMultilevel"/>
    <w:tmpl w:val="88187FBA"/>
    <w:lvl w:ilvl="0" w:tplc="3C948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6097004"/>
    <w:multiLevelType w:val="hybridMultilevel"/>
    <w:tmpl w:val="0DA60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1908ED"/>
    <w:multiLevelType w:val="hybridMultilevel"/>
    <w:tmpl w:val="DF066604"/>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EE4085"/>
    <w:multiLevelType w:val="hybridMultilevel"/>
    <w:tmpl w:val="B74EBE66"/>
    <w:lvl w:ilvl="0" w:tplc="4F06F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09791B"/>
    <w:multiLevelType w:val="hybridMultilevel"/>
    <w:tmpl w:val="F9421766"/>
    <w:lvl w:ilvl="0" w:tplc="7084D3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1A822BA"/>
    <w:multiLevelType w:val="hybridMultilevel"/>
    <w:tmpl w:val="F5AA3286"/>
    <w:lvl w:ilvl="0" w:tplc="4F06F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61423A"/>
    <w:multiLevelType w:val="hybridMultilevel"/>
    <w:tmpl w:val="1EF63A32"/>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8"/>
  </w:num>
  <w:num w:numId="4">
    <w:abstractNumId w:val="16"/>
  </w:num>
  <w:num w:numId="5">
    <w:abstractNumId w:val="17"/>
  </w:num>
  <w:num w:numId="6">
    <w:abstractNumId w:val="8"/>
  </w:num>
  <w:num w:numId="7">
    <w:abstractNumId w:val="14"/>
  </w:num>
  <w:num w:numId="8">
    <w:abstractNumId w:val="8"/>
  </w:num>
  <w:num w:numId="9">
    <w:abstractNumId w:val="1"/>
  </w:num>
  <w:num w:numId="10">
    <w:abstractNumId w:val="7"/>
  </w:num>
  <w:num w:numId="11">
    <w:abstractNumId w:val="3"/>
  </w:num>
  <w:num w:numId="12">
    <w:abstractNumId w:val="4"/>
  </w:num>
  <w:num w:numId="13">
    <w:abstractNumId w:val="21"/>
  </w:num>
  <w:num w:numId="14">
    <w:abstractNumId w:val="13"/>
  </w:num>
  <w:num w:numId="15">
    <w:abstractNumId w:val="23"/>
  </w:num>
  <w:num w:numId="16">
    <w:abstractNumId w:val="4"/>
  </w:num>
  <w:num w:numId="17">
    <w:abstractNumId w:val="2"/>
  </w:num>
  <w:num w:numId="18">
    <w:abstractNumId w:val="5"/>
  </w:num>
  <w:num w:numId="19">
    <w:abstractNumId w:val="1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0"/>
  </w:num>
  <w:num w:numId="24">
    <w:abstractNumId w:val="10"/>
  </w:num>
  <w:num w:numId="25">
    <w:abstractNumId w:val="6"/>
  </w:num>
  <w:num w:numId="26">
    <w:abstractNumId w:val="15"/>
  </w:num>
  <w:num w:numId="27">
    <w:abstractNumId w:val="9"/>
  </w:num>
  <w:num w:numId="28">
    <w:abstractNumId w:val="12"/>
  </w:num>
  <w:num w:numId="29">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 Yuwen">
    <w15:presenceInfo w15:providerId="AD" w15:userId="S-1-5-21-1844237615-1580818891-725345543-235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25E"/>
    <w:rsid w:val="00000874"/>
    <w:rsid w:val="000017C6"/>
    <w:rsid w:val="0000337D"/>
    <w:rsid w:val="000034D7"/>
    <w:rsid w:val="000048A3"/>
    <w:rsid w:val="000055D1"/>
    <w:rsid w:val="00011A3E"/>
    <w:rsid w:val="00016727"/>
    <w:rsid w:val="000247E3"/>
    <w:rsid w:val="00026B97"/>
    <w:rsid w:val="00026E1D"/>
    <w:rsid w:val="00032A2C"/>
    <w:rsid w:val="000335BA"/>
    <w:rsid w:val="000353FD"/>
    <w:rsid w:val="00037792"/>
    <w:rsid w:val="000444DF"/>
    <w:rsid w:val="000458BC"/>
    <w:rsid w:val="00045C41"/>
    <w:rsid w:val="00046C03"/>
    <w:rsid w:val="000519EF"/>
    <w:rsid w:val="00053807"/>
    <w:rsid w:val="00064DDF"/>
    <w:rsid w:val="00064F00"/>
    <w:rsid w:val="0007053F"/>
    <w:rsid w:val="00071CF6"/>
    <w:rsid w:val="00072994"/>
    <w:rsid w:val="0007614F"/>
    <w:rsid w:val="00080FC0"/>
    <w:rsid w:val="000912FC"/>
    <w:rsid w:val="000A25E1"/>
    <w:rsid w:val="000A5317"/>
    <w:rsid w:val="000B1C6B"/>
    <w:rsid w:val="000B4FF9"/>
    <w:rsid w:val="000B5BDA"/>
    <w:rsid w:val="000B761B"/>
    <w:rsid w:val="000C09AC"/>
    <w:rsid w:val="000C32FF"/>
    <w:rsid w:val="000C3E7B"/>
    <w:rsid w:val="000D2FEC"/>
    <w:rsid w:val="000D371B"/>
    <w:rsid w:val="000D6439"/>
    <w:rsid w:val="000E00F3"/>
    <w:rsid w:val="000E17EF"/>
    <w:rsid w:val="000E2454"/>
    <w:rsid w:val="000F13C4"/>
    <w:rsid w:val="000F158C"/>
    <w:rsid w:val="000F485F"/>
    <w:rsid w:val="000F5834"/>
    <w:rsid w:val="00100CFA"/>
    <w:rsid w:val="00102F3D"/>
    <w:rsid w:val="00112578"/>
    <w:rsid w:val="001179FF"/>
    <w:rsid w:val="001217A8"/>
    <w:rsid w:val="00123186"/>
    <w:rsid w:val="00123623"/>
    <w:rsid w:val="00124DDB"/>
    <w:rsid w:val="00124E38"/>
    <w:rsid w:val="0012580B"/>
    <w:rsid w:val="00131B15"/>
    <w:rsid w:val="00131F90"/>
    <w:rsid w:val="0013526E"/>
    <w:rsid w:val="00135AE3"/>
    <w:rsid w:val="00142491"/>
    <w:rsid w:val="00143949"/>
    <w:rsid w:val="00150DB3"/>
    <w:rsid w:val="0016463F"/>
    <w:rsid w:val="00170446"/>
    <w:rsid w:val="00171371"/>
    <w:rsid w:val="001716E7"/>
    <w:rsid w:val="001752D8"/>
    <w:rsid w:val="00175A24"/>
    <w:rsid w:val="001801B6"/>
    <w:rsid w:val="001826D5"/>
    <w:rsid w:val="00185BEF"/>
    <w:rsid w:val="00187E58"/>
    <w:rsid w:val="00195831"/>
    <w:rsid w:val="00196611"/>
    <w:rsid w:val="001A297E"/>
    <w:rsid w:val="001A368E"/>
    <w:rsid w:val="001A52CD"/>
    <w:rsid w:val="001A7329"/>
    <w:rsid w:val="001B198E"/>
    <w:rsid w:val="001B4441"/>
    <w:rsid w:val="001B4E28"/>
    <w:rsid w:val="001C3525"/>
    <w:rsid w:val="001C4604"/>
    <w:rsid w:val="001C4B1B"/>
    <w:rsid w:val="001C5396"/>
    <w:rsid w:val="001D1BD2"/>
    <w:rsid w:val="001D2615"/>
    <w:rsid w:val="001D4A7D"/>
    <w:rsid w:val="001D72F6"/>
    <w:rsid w:val="001D7D1E"/>
    <w:rsid w:val="001E02BE"/>
    <w:rsid w:val="001E2B98"/>
    <w:rsid w:val="001E3B37"/>
    <w:rsid w:val="001E45EE"/>
    <w:rsid w:val="001E7F2E"/>
    <w:rsid w:val="001F1354"/>
    <w:rsid w:val="001F23F8"/>
    <w:rsid w:val="001F2539"/>
    <w:rsid w:val="001F2594"/>
    <w:rsid w:val="001F4185"/>
    <w:rsid w:val="001F465B"/>
    <w:rsid w:val="001F75C6"/>
    <w:rsid w:val="00200E85"/>
    <w:rsid w:val="00201BFF"/>
    <w:rsid w:val="0020546F"/>
    <w:rsid w:val="002055A6"/>
    <w:rsid w:val="00205A35"/>
    <w:rsid w:val="00206460"/>
    <w:rsid w:val="002069B4"/>
    <w:rsid w:val="00212AE3"/>
    <w:rsid w:val="00214596"/>
    <w:rsid w:val="00215DFC"/>
    <w:rsid w:val="00217A31"/>
    <w:rsid w:val="002212DF"/>
    <w:rsid w:val="002227D7"/>
    <w:rsid w:val="00222CD4"/>
    <w:rsid w:val="00223F94"/>
    <w:rsid w:val="002264A6"/>
    <w:rsid w:val="00227BA7"/>
    <w:rsid w:val="0023134A"/>
    <w:rsid w:val="00233C1D"/>
    <w:rsid w:val="0023541F"/>
    <w:rsid w:val="00236453"/>
    <w:rsid w:val="002506D3"/>
    <w:rsid w:val="002509E8"/>
    <w:rsid w:val="00250D93"/>
    <w:rsid w:val="00252848"/>
    <w:rsid w:val="00253D8C"/>
    <w:rsid w:val="00263398"/>
    <w:rsid w:val="00266F2F"/>
    <w:rsid w:val="0027361E"/>
    <w:rsid w:val="00275BCF"/>
    <w:rsid w:val="00281C66"/>
    <w:rsid w:val="00292257"/>
    <w:rsid w:val="0029231F"/>
    <w:rsid w:val="0029612F"/>
    <w:rsid w:val="002A1FE8"/>
    <w:rsid w:val="002A54E0"/>
    <w:rsid w:val="002A630C"/>
    <w:rsid w:val="002A7294"/>
    <w:rsid w:val="002B1595"/>
    <w:rsid w:val="002B191D"/>
    <w:rsid w:val="002B1D1D"/>
    <w:rsid w:val="002B1FA5"/>
    <w:rsid w:val="002C1763"/>
    <w:rsid w:val="002C2449"/>
    <w:rsid w:val="002C3A5F"/>
    <w:rsid w:val="002D0AF6"/>
    <w:rsid w:val="002D1D7D"/>
    <w:rsid w:val="002D205A"/>
    <w:rsid w:val="002D4555"/>
    <w:rsid w:val="002D4BC8"/>
    <w:rsid w:val="002D56BA"/>
    <w:rsid w:val="002D730C"/>
    <w:rsid w:val="002E0CE6"/>
    <w:rsid w:val="002E5147"/>
    <w:rsid w:val="002E5D24"/>
    <w:rsid w:val="002E78E3"/>
    <w:rsid w:val="002F164D"/>
    <w:rsid w:val="002F2D31"/>
    <w:rsid w:val="002F3315"/>
    <w:rsid w:val="002F52D3"/>
    <w:rsid w:val="002F7341"/>
    <w:rsid w:val="00300227"/>
    <w:rsid w:val="00302C38"/>
    <w:rsid w:val="00304D3B"/>
    <w:rsid w:val="00305881"/>
    <w:rsid w:val="00306206"/>
    <w:rsid w:val="00306AF9"/>
    <w:rsid w:val="00312DB4"/>
    <w:rsid w:val="00315B62"/>
    <w:rsid w:val="00317D85"/>
    <w:rsid w:val="00322929"/>
    <w:rsid w:val="003230E3"/>
    <w:rsid w:val="00324F5B"/>
    <w:rsid w:val="00327ADE"/>
    <w:rsid w:val="00327C56"/>
    <w:rsid w:val="003315A1"/>
    <w:rsid w:val="00336AC9"/>
    <w:rsid w:val="003373EC"/>
    <w:rsid w:val="00342772"/>
    <w:rsid w:val="00342BF4"/>
    <w:rsid w:val="00342FF4"/>
    <w:rsid w:val="00346B4C"/>
    <w:rsid w:val="003517A6"/>
    <w:rsid w:val="00361FB2"/>
    <w:rsid w:val="00367021"/>
    <w:rsid w:val="003670C0"/>
    <w:rsid w:val="003706CC"/>
    <w:rsid w:val="00377710"/>
    <w:rsid w:val="00382ADC"/>
    <w:rsid w:val="003868CC"/>
    <w:rsid w:val="00387363"/>
    <w:rsid w:val="0039386A"/>
    <w:rsid w:val="003A1E66"/>
    <w:rsid w:val="003A2D8E"/>
    <w:rsid w:val="003A3AB8"/>
    <w:rsid w:val="003A44E0"/>
    <w:rsid w:val="003A653F"/>
    <w:rsid w:val="003A7BC1"/>
    <w:rsid w:val="003C20E4"/>
    <w:rsid w:val="003D0C9D"/>
    <w:rsid w:val="003D0D8B"/>
    <w:rsid w:val="003D1DCB"/>
    <w:rsid w:val="003D3F43"/>
    <w:rsid w:val="003E25A0"/>
    <w:rsid w:val="003E4B93"/>
    <w:rsid w:val="003E51A9"/>
    <w:rsid w:val="003E6F90"/>
    <w:rsid w:val="003F1093"/>
    <w:rsid w:val="003F26F4"/>
    <w:rsid w:val="003F5608"/>
    <w:rsid w:val="003F5D0F"/>
    <w:rsid w:val="004002F4"/>
    <w:rsid w:val="0040272C"/>
    <w:rsid w:val="00414101"/>
    <w:rsid w:val="0041600C"/>
    <w:rsid w:val="00423952"/>
    <w:rsid w:val="0042509A"/>
    <w:rsid w:val="0043000C"/>
    <w:rsid w:val="00430818"/>
    <w:rsid w:val="00433DDB"/>
    <w:rsid w:val="00437298"/>
    <w:rsid w:val="004372B8"/>
    <w:rsid w:val="00437619"/>
    <w:rsid w:val="00441E94"/>
    <w:rsid w:val="0044414B"/>
    <w:rsid w:val="00444756"/>
    <w:rsid w:val="00445F94"/>
    <w:rsid w:val="0045032A"/>
    <w:rsid w:val="00452338"/>
    <w:rsid w:val="004525FB"/>
    <w:rsid w:val="00462D12"/>
    <w:rsid w:val="004646DD"/>
    <w:rsid w:val="0046481A"/>
    <w:rsid w:val="00470ACD"/>
    <w:rsid w:val="004715D0"/>
    <w:rsid w:val="00472C31"/>
    <w:rsid w:val="00476D2B"/>
    <w:rsid w:val="00477D15"/>
    <w:rsid w:val="00477F54"/>
    <w:rsid w:val="0048059A"/>
    <w:rsid w:val="004823FD"/>
    <w:rsid w:val="004857F0"/>
    <w:rsid w:val="00490060"/>
    <w:rsid w:val="00492D9D"/>
    <w:rsid w:val="004935C2"/>
    <w:rsid w:val="004961A0"/>
    <w:rsid w:val="00497F78"/>
    <w:rsid w:val="004A1682"/>
    <w:rsid w:val="004A2A63"/>
    <w:rsid w:val="004B210C"/>
    <w:rsid w:val="004B6443"/>
    <w:rsid w:val="004C6686"/>
    <w:rsid w:val="004D08E4"/>
    <w:rsid w:val="004D405F"/>
    <w:rsid w:val="004D5147"/>
    <w:rsid w:val="004E0C98"/>
    <w:rsid w:val="004E0DF4"/>
    <w:rsid w:val="004E4F4F"/>
    <w:rsid w:val="004E6789"/>
    <w:rsid w:val="004F124F"/>
    <w:rsid w:val="004F3778"/>
    <w:rsid w:val="004F3A6D"/>
    <w:rsid w:val="004F46C8"/>
    <w:rsid w:val="004F6111"/>
    <w:rsid w:val="004F61E3"/>
    <w:rsid w:val="004F72E7"/>
    <w:rsid w:val="00502E10"/>
    <w:rsid w:val="00503FBE"/>
    <w:rsid w:val="00507139"/>
    <w:rsid w:val="0051015C"/>
    <w:rsid w:val="00511028"/>
    <w:rsid w:val="00513744"/>
    <w:rsid w:val="005167B8"/>
    <w:rsid w:val="00516CF1"/>
    <w:rsid w:val="00520EB4"/>
    <w:rsid w:val="005210B2"/>
    <w:rsid w:val="00522FB8"/>
    <w:rsid w:val="00527374"/>
    <w:rsid w:val="00531AE9"/>
    <w:rsid w:val="005400C9"/>
    <w:rsid w:val="005401D7"/>
    <w:rsid w:val="005434D6"/>
    <w:rsid w:val="00546273"/>
    <w:rsid w:val="00547BE9"/>
    <w:rsid w:val="00550A66"/>
    <w:rsid w:val="00550C35"/>
    <w:rsid w:val="00552EC8"/>
    <w:rsid w:val="0055488A"/>
    <w:rsid w:val="00560DCB"/>
    <w:rsid w:val="00565058"/>
    <w:rsid w:val="005663B5"/>
    <w:rsid w:val="00567EC7"/>
    <w:rsid w:val="00570013"/>
    <w:rsid w:val="00574DC3"/>
    <w:rsid w:val="005801A2"/>
    <w:rsid w:val="0058767B"/>
    <w:rsid w:val="005905E7"/>
    <w:rsid w:val="00594EC4"/>
    <w:rsid w:val="005952A5"/>
    <w:rsid w:val="005A0863"/>
    <w:rsid w:val="005A1AFE"/>
    <w:rsid w:val="005A33A1"/>
    <w:rsid w:val="005A6194"/>
    <w:rsid w:val="005B0B7B"/>
    <w:rsid w:val="005B1050"/>
    <w:rsid w:val="005B217D"/>
    <w:rsid w:val="005B3502"/>
    <w:rsid w:val="005B4192"/>
    <w:rsid w:val="005B42D1"/>
    <w:rsid w:val="005B6351"/>
    <w:rsid w:val="005B769E"/>
    <w:rsid w:val="005C0AC2"/>
    <w:rsid w:val="005C174A"/>
    <w:rsid w:val="005C327C"/>
    <w:rsid w:val="005C385F"/>
    <w:rsid w:val="005C3ED0"/>
    <w:rsid w:val="005C5E0C"/>
    <w:rsid w:val="005D23F3"/>
    <w:rsid w:val="005D509E"/>
    <w:rsid w:val="005E02BF"/>
    <w:rsid w:val="005E1AC6"/>
    <w:rsid w:val="005F0664"/>
    <w:rsid w:val="005F326F"/>
    <w:rsid w:val="005F4501"/>
    <w:rsid w:val="005F6F1B"/>
    <w:rsid w:val="005F7ADF"/>
    <w:rsid w:val="006008B9"/>
    <w:rsid w:val="00602211"/>
    <w:rsid w:val="006079E0"/>
    <w:rsid w:val="00607BD9"/>
    <w:rsid w:val="006129BE"/>
    <w:rsid w:val="00616F7A"/>
    <w:rsid w:val="006205C0"/>
    <w:rsid w:val="006206A7"/>
    <w:rsid w:val="0062192B"/>
    <w:rsid w:val="00624028"/>
    <w:rsid w:val="006246B2"/>
    <w:rsid w:val="00624B33"/>
    <w:rsid w:val="00630AA2"/>
    <w:rsid w:val="00630E93"/>
    <w:rsid w:val="00633AC8"/>
    <w:rsid w:val="00640504"/>
    <w:rsid w:val="00641F3A"/>
    <w:rsid w:val="00646707"/>
    <w:rsid w:val="006604B5"/>
    <w:rsid w:val="00661FD4"/>
    <w:rsid w:val="00662E58"/>
    <w:rsid w:val="00664DCF"/>
    <w:rsid w:val="00667582"/>
    <w:rsid w:val="00677CF9"/>
    <w:rsid w:val="00684FC3"/>
    <w:rsid w:val="00685961"/>
    <w:rsid w:val="00694EE0"/>
    <w:rsid w:val="006A35B2"/>
    <w:rsid w:val="006A6122"/>
    <w:rsid w:val="006A6571"/>
    <w:rsid w:val="006B405B"/>
    <w:rsid w:val="006B45E6"/>
    <w:rsid w:val="006C17EA"/>
    <w:rsid w:val="006C409D"/>
    <w:rsid w:val="006C4EF8"/>
    <w:rsid w:val="006C5D39"/>
    <w:rsid w:val="006D1415"/>
    <w:rsid w:val="006D69C1"/>
    <w:rsid w:val="006D7333"/>
    <w:rsid w:val="006E2810"/>
    <w:rsid w:val="006E5417"/>
    <w:rsid w:val="006E6ABA"/>
    <w:rsid w:val="00702E3E"/>
    <w:rsid w:val="0070459C"/>
    <w:rsid w:val="00710981"/>
    <w:rsid w:val="00711345"/>
    <w:rsid w:val="00712146"/>
    <w:rsid w:val="00712F60"/>
    <w:rsid w:val="00714FD8"/>
    <w:rsid w:val="00720E3B"/>
    <w:rsid w:val="00722FC2"/>
    <w:rsid w:val="00726C8E"/>
    <w:rsid w:val="00732350"/>
    <w:rsid w:val="00737E2A"/>
    <w:rsid w:val="007419D6"/>
    <w:rsid w:val="00745F6B"/>
    <w:rsid w:val="007506E6"/>
    <w:rsid w:val="00751D68"/>
    <w:rsid w:val="0075400B"/>
    <w:rsid w:val="0075585E"/>
    <w:rsid w:val="00770571"/>
    <w:rsid w:val="00775C51"/>
    <w:rsid w:val="007768FF"/>
    <w:rsid w:val="007769A6"/>
    <w:rsid w:val="007820B3"/>
    <w:rsid w:val="007824D3"/>
    <w:rsid w:val="00783B19"/>
    <w:rsid w:val="0079274A"/>
    <w:rsid w:val="00796EE3"/>
    <w:rsid w:val="007A03C5"/>
    <w:rsid w:val="007A5050"/>
    <w:rsid w:val="007A5AD9"/>
    <w:rsid w:val="007A63E0"/>
    <w:rsid w:val="007A7D29"/>
    <w:rsid w:val="007B4AB8"/>
    <w:rsid w:val="007C3E57"/>
    <w:rsid w:val="007C6AE8"/>
    <w:rsid w:val="007C7655"/>
    <w:rsid w:val="007D1914"/>
    <w:rsid w:val="007D1F49"/>
    <w:rsid w:val="007D24EA"/>
    <w:rsid w:val="007D2DDA"/>
    <w:rsid w:val="007D3277"/>
    <w:rsid w:val="007D6B91"/>
    <w:rsid w:val="007E179D"/>
    <w:rsid w:val="007E208D"/>
    <w:rsid w:val="007E2215"/>
    <w:rsid w:val="007E3E9D"/>
    <w:rsid w:val="007E4134"/>
    <w:rsid w:val="007E737B"/>
    <w:rsid w:val="007F1AB4"/>
    <w:rsid w:val="007F1F8B"/>
    <w:rsid w:val="007F2CC9"/>
    <w:rsid w:val="007F67A1"/>
    <w:rsid w:val="007F787F"/>
    <w:rsid w:val="00801FDB"/>
    <w:rsid w:val="00807E29"/>
    <w:rsid w:val="00807F96"/>
    <w:rsid w:val="00811C05"/>
    <w:rsid w:val="0081424C"/>
    <w:rsid w:val="008206C8"/>
    <w:rsid w:val="00821B53"/>
    <w:rsid w:val="00822B94"/>
    <w:rsid w:val="0082421D"/>
    <w:rsid w:val="0083497D"/>
    <w:rsid w:val="00836C99"/>
    <w:rsid w:val="00842038"/>
    <w:rsid w:val="00844A9E"/>
    <w:rsid w:val="00846A78"/>
    <w:rsid w:val="00851968"/>
    <w:rsid w:val="008532F2"/>
    <w:rsid w:val="0085652C"/>
    <w:rsid w:val="00856959"/>
    <w:rsid w:val="008607D5"/>
    <w:rsid w:val="008615BE"/>
    <w:rsid w:val="0086486C"/>
    <w:rsid w:val="00870875"/>
    <w:rsid w:val="00870E0A"/>
    <w:rsid w:val="00873BB5"/>
    <w:rsid w:val="00874115"/>
    <w:rsid w:val="00874A6C"/>
    <w:rsid w:val="00875AE7"/>
    <w:rsid w:val="00876717"/>
    <w:rsid w:val="00876C65"/>
    <w:rsid w:val="00880E21"/>
    <w:rsid w:val="00881582"/>
    <w:rsid w:val="008827E7"/>
    <w:rsid w:val="00883AD5"/>
    <w:rsid w:val="008842FE"/>
    <w:rsid w:val="008843FE"/>
    <w:rsid w:val="00884DEF"/>
    <w:rsid w:val="0089006E"/>
    <w:rsid w:val="008956C6"/>
    <w:rsid w:val="00896CDD"/>
    <w:rsid w:val="00897AE0"/>
    <w:rsid w:val="008A4B4C"/>
    <w:rsid w:val="008A63B6"/>
    <w:rsid w:val="008B009C"/>
    <w:rsid w:val="008B128C"/>
    <w:rsid w:val="008B4891"/>
    <w:rsid w:val="008B6462"/>
    <w:rsid w:val="008B6792"/>
    <w:rsid w:val="008B6939"/>
    <w:rsid w:val="008C239F"/>
    <w:rsid w:val="008C23AA"/>
    <w:rsid w:val="008C6C68"/>
    <w:rsid w:val="008D0FF1"/>
    <w:rsid w:val="008D3D26"/>
    <w:rsid w:val="008E480C"/>
    <w:rsid w:val="008E65DC"/>
    <w:rsid w:val="008F309D"/>
    <w:rsid w:val="008F3B87"/>
    <w:rsid w:val="008F75BE"/>
    <w:rsid w:val="008F7796"/>
    <w:rsid w:val="00900089"/>
    <w:rsid w:val="00902C51"/>
    <w:rsid w:val="009056B5"/>
    <w:rsid w:val="009062C4"/>
    <w:rsid w:val="00907757"/>
    <w:rsid w:val="00910BEA"/>
    <w:rsid w:val="0091223E"/>
    <w:rsid w:val="00912754"/>
    <w:rsid w:val="00916892"/>
    <w:rsid w:val="009212B0"/>
    <w:rsid w:val="00921534"/>
    <w:rsid w:val="00921BD0"/>
    <w:rsid w:val="009234A5"/>
    <w:rsid w:val="009253BA"/>
    <w:rsid w:val="00930CB3"/>
    <w:rsid w:val="009322E5"/>
    <w:rsid w:val="009336F7"/>
    <w:rsid w:val="009374A7"/>
    <w:rsid w:val="00940DAE"/>
    <w:rsid w:val="00942ACD"/>
    <w:rsid w:val="009431B8"/>
    <w:rsid w:val="009460EA"/>
    <w:rsid w:val="009465CE"/>
    <w:rsid w:val="00946A46"/>
    <w:rsid w:val="0095627D"/>
    <w:rsid w:val="00961945"/>
    <w:rsid w:val="009621C8"/>
    <w:rsid w:val="00967C7A"/>
    <w:rsid w:val="009700A6"/>
    <w:rsid w:val="009718A6"/>
    <w:rsid w:val="0097269A"/>
    <w:rsid w:val="0097480D"/>
    <w:rsid w:val="009759F2"/>
    <w:rsid w:val="0098551D"/>
    <w:rsid w:val="00987C4D"/>
    <w:rsid w:val="009921FC"/>
    <w:rsid w:val="00994B75"/>
    <w:rsid w:val="0099518F"/>
    <w:rsid w:val="009955C5"/>
    <w:rsid w:val="009A4B59"/>
    <w:rsid w:val="009A523D"/>
    <w:rsid w:val="009B1466"/>
    <w:rsid w:val="009B2C58"/>
    <w:rsid w:val="009C24B5"/>
    <w:rsid w:val="009C27A0"/>
    <w:rsid w:val="009D131F"/>
    <w:rsid w:val="009E1448"/>
    <w:rsid w:val="009F0748"/>
    <w:rsid w:val="009F496B"/>
    <w:rsid w:val="00A01439"/>
    <w:rsid w:val="00A02E61"/>
    <w:rsid w:val="00A03C31"/>
    <w:rsid w:val="00A05CFF"/>
    <w:rsid w:val="00A110E7"/>
    <w:rsid w:val="00A1286E"/>
    <w:rsid w:val="00A13BE6"/>
    <w:rsid w:val="00A15E85"/>
    <w:rsid w:val="00A17EE7"/>
    <w:rsid w:val="00A208B0"/>
    <w:rsid w:val="00A2602A"/>
    <w:rsid w:val="00A419EE"/>
    <w:rsid w:val="00A43A36"/>
    <w:rsid w:val="00A46C77"/>
    <w:rsid w:val="00A500CF"/>
    <w:rsid w:val="00A50AEE"/>
    <w:rsid w:val="00A5181D"/>
    <w:rsid w:val="00A53BAD"/>
    <w:rsid w:val="00A53FEE"/>
    <w:rsid w:val="00A557CE"/>
    <w:rsid w:val="00A56B97"/>
    <w:rsid w:val="00A56CA4"/>
    <w:rsid w:val="00A6093D"/>
    <w:rsid w:val="00A63FFB"/>
    <w:rsid w:val="00A67F42"/>
    <w:rsid w:val="00A72B09"/>
    <w:rsid w:val="00A73E90"/>
    <w:rsid w:val="00A76A6D"/>
    <w:rsid w:val="00A83253"/>
    <w:rsid w:val="00A832F5"/>
    <w:rsid w:val="00A92C8D"/>
    <w:rsid w:val="00A978A9"/>
    <w:rsid w:val="00AA6E84"/>
    <w:rsid w:val="00AC09A4"/>
    <w:rsid w:val="00AC4228"/>
    <w:rsid w:val="00AC4A60"/>
    <w:rsid w:val="00AC774F"/>
    <w:rsid w:val="00AD08D4"/>
    <w:rsid w:val="00AE341B"/>
    <w:rsid w:val="00AE3B38"/>
    <w:rsid w:val="00AF1B7A"/>
    <w:rsid w:val="00AF22F6"/>
    <w:rsid w:val="00AF2592"/>
    <w:rsid w:val="00AF31F3"/>
    <w:rsid w:val="00AF3C98"/>
    <w:rsid w:val="00AF3F93"/>
    <w:rsid w:val="00B020B7"/>
    <w:rsid w:val="00B038B6"/>
    <w:rsid w:val="00B046FF"/>
    <w:rsid w:val="00B07CA7"/>
    <w:rsid w:val="00B1279A"/>
    <w:rsid w:val="00B12B25"/>
    <w:rsid w:val="00B12C12"/>
    <w:rsid w:val="00B13C52"/>
    <w:rsid w:val="00B14379"/>
    <w:rsid w:val="00B20E90"/>
    <w:rsid w:val="00B2267C"/>
    <w:rsid w:val="00B27EA2"/>
    <w:rsid w:val="00B3042F"/>
    <w:rsid w:val="00B44D52"/>
    <w:rsid w:val="00B5222E"/>
    <w:rsid w:val="00B61C96"/>
    <w:rsid w:val="00B66FC9"/>
    <w:rsid w:val="00B675DC"/>
    <w:rsid w:val="00B67E05"/>
    <w:rsid w:val="00B70A0D"/>
    <w:rsid w:val="00B72567"/>
    <w:rsid w:val="00B73A2A"/>
    <w:rsid w:val="00B76CF4"/>
    <w:rsid w:val="00B83368"/>
    <w:rsid w:val="00B834FD"/>
    <w:rsid w:val="00B84470"/>
    <w:rsid w:val="00B857EC"/>
    <w:rsid w:val="00B859C8"/>
    <w:rsid w:val="00B87CE3"/>
    <w:rsid w:val="00B90899"/>
    <w:rsid w:val="00B94B06"/>
    <w:rsid w:val="00B94C28"/>
    <w:rsid w:val="00B965BB"/>
    <w:rsid w:val="00BA0EAD"/>
    <w:rsid w:val="00BA297C"/>
    <w:rsid w:val="00BA75C8"/>
    <w:rsid w:val="00BA7CB1"/>
    <w:rsid w:val="00BB225E"/>
    <w:rsid w:val="00BB38CF"/>
    <w:rsid w:val="00BB3FAB"/>
    <w:rsid w:val="00BB54C3"/>
    <w:rsid w:val="00BC10BA"/>
    <w:rsid w:val="00BC276B"/>
    <w:rsid w:val="00BC5AFD"/>
    <w:rsid w:val="00BC7EC3"/>
    <w:rsid w:val="00BD4F04"/>
    <w:rsid w:val="00BD6051"/>
    <w:rsid w:val="00BE6479"/>
    <w:rsid w:val="00BF1D70"/>
    <w:rsid w:val="00BF3AB2"/>
    <w:rsid w:val="00BF42C4"/>
    <w:rsid w:val="00BF5B1F"/>
    <w:rsid w:val="00C02C2D"/>
    <w:rsid w:val="00C04F43"/>
    <w:rsid w:val="00C0609D"/>
    <w:rsid w:val="00C1033E"/>
    <w:rsid w:val="00C10490"/>
    <w:rsid w:val="00C115AB"/>
    <w:rsid w:val="00C1202B"/>
    <w:rsid w:val="00C152F6"/>
    <w:rsid w:val="00C22467"/>
    <w:rsid w:val="00C30249"/>
    <w:rsid w:val="00C344FD"/>
    <w:rsid w:val="00C3723B"/>
    <w:rsid w:val="00C40449"/>
    <w:rsid w:val="00C5614C"/>
    <w:rsid w:val="00C567F9"/>
    <w:rsid w:val="00C57D30"/>
    <w:rsid w:val="00C606C9"/>
    <w:rsid w:val="00C66EDE"/>
    <w:rsid w:val="00C738B9"/>
    <w:rsid w:val="00C74194"/>
    <w:rsid w:val="00C80288"/>
    <w:rsid w:val="00C806B8"/>
    <w:rsid w:val="00C80F7F"/>
    <w:rsid w:val="00C84003"/>
    <w:rsid w:val="00C87ADE"/>
    <w:rsid w:val="00C87BCD"/>
    <w:rsid w:val="00C90650"/>
    <w:rsid w:val="00C91E1C"/>
    <w:rsid w:val="00C95B36"/>
    <w:rsid w:val="00C97D78"/>
    <w:rsid w:val="00CA3890"/>
    <w:rsid w:val="00CA64CB"/>
    <w:rsid w:val="00CA6541"/>
    <w:rsid w:val="00CA799C"/>
    <w:rsid w:val="00CB2B22"/>
    <w:rsid w:val="00CB32A4"/>
    <w:rsid w:val="00CB5345"/>
    <w:rsid w:val="00CB73B0"/>
    <w:rsid w:val="00CC2AAE"/>
    <w:rsid w:val="00CC5A42"/>
    <w:rsid w:val="00CD0EAB"/>
    <w:rsid w:val="00CD54F9"/>
    <w:rsid w:val="00CD623F"/>
    <w:rsid w:val="00CE2CD1"/>
    <w:rsid w:val="00CE2FBB"/>
    <w:rsid w:val="00CE3314"/>
    <w:rsid w:val="00CE3CCC"/>
    <w:rsid w:val="00CF193D"/>
    <w:rsid w:val="00CF34DB"/>
    <w:rsid w:val="00CF3B00"/>
    <w:rsid w:val="00CF4012"/>
    <w:rsid w:val="00CF558F"/>
    <w:rsid w:val="00CF6CC8"/>
    <w:rsid w:val="00D073E2"/>
    <w:rsid w:val="00D115B0"/>
    <w:rsid w:val="00D1561B"/>
    <w:rsid w:val="00D175BD"/>
    <w:rsid w:val="00D17D3E"/>
    <w:rsid w:val="00D21A01"/>
    <w:rsid w:val="00D234BC"/>
    <w:rsid w:val="00D26415"/>
    <w:rsid w:val="00D32002"/>
    <w:rsid w:val="00D35FBE"/>
    <w:rsid w:val="00D36324"/>
    <w:rsid w:val="00D3735A"/>
    <w:rsid w:val="00D42906"/>
    <w:rsid w:val="00D42D00"/>
    <w:rsid w:val="00D433BC"/>
    <w:rsid w:val="00D441CA"/>
    <w:rsid w:val="00D446EC"/>
    <w:rsid w:val="00D44EBD"/>
    <w:rsid w:val="00D4554F"/>
    <w:rsid w:val="00D47B23"/>
    <w:rsid w:val="00D51BF0"/>
    <w:rsid w:val="00D55942"/>
    <w:rsid w:val="00D56A44"/>
    <w:rsid w:val="00D56C30"/>
    <w:rsid w:val="00D60644"/>
    <w:rsid w:val="00D60DAF"/>
    <w:rsid w:val="00D63162"/>
    <w:rsid w:val="00D64678"/>
    <w:rsid w:val="00D64AEA"/>
    <w:rsid w:val="00D70E26"/>
    <w:rsid w:val="00D713B6"/>
    <w:rsid w:val="00D71DD8"/>
    <w:rsid w:val="00D75A72"/>
    <w:rsid w:val="00D80576"/>
    <w:rsid w:val="00D807BF"/>
    <w:rsid w:val="00D80B2D"/>
    <w:rsid w:val="00D82FCC"/>
    <w:rsid w:val="00D8333E"/>
    <w:rsid w:val="00D87811"/>
    <w:rsid w:val="00D91F23"/>
    <w:rsid w:val="00D93FF7"/>
    <w:rsid w:val="00D95EE7"/>
    <w:rsid w:val="00D97CF8"/>
    <w:rsid w:val="00DA17FC"/>
    <w:rsid w:val="00DA5B68"/>
    <w:rsid w:val="00DA6AF7"/>
    <w:rsid w:val="00DA7887"/>
    <w:rsid w:val="00DB1FFE"/>
    <w:rsid w:val="00DB2C26"/>
    <w:rsid w:val="00DB314A"/>
    <w:rsid w:val="00DB3B9B"/>
    <w:rsid w:val="00DB673C"/>
    <w:rsid w:val="00DB6B1A"/>
    <w:rsid w:val="00DB7901"/>
    <w:rsid w:val="00DC72C7"/>
    <w:rsid w:val="00DD1A81"/>
    <w:rsid w:val="00DD2BA8"/>
    <w:rsid w:val="00DD559D"/>
    <w:rsid w:val="00DD5C59"/>
    <w:rsid w:val="00DE22FA"/>
    <w:rsid w:val="00DE6556"/>
    <w:rsid w:val="00DE6B43"/>
    <w:rsid w:val="00DF179F"/>
    <w:rsid w:val="00DF1ED3"/>
    <w:rsid w:val="00DF5478"/>
    <w:rsid w:val="00DF67C6"/>
    <w:rsid w:val="00E0547B"/>
    <w:rsid w:val="00E102F0"/>
    <w:rsid w:val="00E11893"/>
    <w:rsid w:val="00E11923"/>
    <w:rsid w:val="00E11A65"/>
    <w:rsid w:val="00E23768"/>
    <w:rsid w:val="00E251C0"/>
    <w:rsid w:val="00E262D4"/>
    <w:rsid w:val="00E311BF"/>
    <w:rsid w:val="00E33222"/>
    <w:rsid w:val="00E34D4E"/>
    <w:rsid w:val="00E36250"/>
    <w:rsid w:val="00E41828"/>
    <w:rsid w:val="00E459D3"/>
    <w:rsid w:val="00E47763"/>
    <w:rsid w:val="00E504B8"/>
    <w:rsid w:val="00E53C79"/>
    <w:rsid w:val="00E54511"/>
    <w:rsid w:val="00E5721A"/>
    <w:rsid w:val="00E61DAC"/>
    <w:rsid w:val="00E632B7"/>
    <w:rsid w:val="00E6504B"/>
    <w:rsid w:val="00E66A90"/>
    <w:rsid w:val="00E72B80"/>
    <w:rsid w:val="00E75FE3"/>
    <w:rsid w:val="00E77B83"/>
    <w:rsid w:val="00E8651F"/>
    <w:rsid w:val="00E86C4C"/>
    <w:rsid w:val="00E9127E"/>
    <w:rsid w:val="00E918C0"/>
    <w:rsid w:val="00E94A57"/>
    <w:rsid w:val="00E94B78"/>
    <w:rsid w:val="00E96D3D"/>
    <w:rsid w:val="00EA2D55"/>
    <w:rsid w:val="00EA3836"/>
    <w:rsid w:val="00EA47CE"/>
    <w:rsid w:val="00EB10C6"/>
    <w:rsid w:val="00EB1BA1"/>
    <w:rsid w:val="00EB6114"/>
    <w:rsid w:val="00EB6226"/>
    <w:rsid w:val="00EB7AB1"/>
    <w:rsid w:val="00EC15D4"/>
    <w:rsid w:val="00EC18AA"/>
    <w:rsid w:val="00ED2F61"/>
    <w:rsid w:val="00ED3E12"/>
    <w:rsid w:val="00EE4BCD"/>
    <w:rsid w:val="00EF17B2"/>
    <w:rsid w:val="00EF48CC"/>
    <w:rsid w:val="00EF5F69"/>
    <w:rsid w:val="00F00E58"/>
    <w:rsid w:val="00F13A22"/>
    <w:rsid w:val="00F13E3C"/>
    <w:rsid w:val="00F16244"/>
    <w:rsid w:val="00F16A67"/>
    <w:rsid w:val="00F16C37"/>
    <w:rsid w:val="00F24A05"/>
    <w:rsid w:val="00F25BB9"/>
    <w:rsid w:val="00F27B57"/>
    <w:rsid w:val="00F31969"/>
    <w:rsid w:val="00F35982"/>
    <w:rsid w:val="00F37F6B"/>
    <w:rsid w:val="00F412B6"/>
    <w:rsid w:val="00F51447"/>
    <w:rsid w:val="00F51EE7"/>
    <w:rsid w:val="00F51F95"/>
    <w:rsid w:val="00F56426"/>
    <w:rsid w:val="00F56547"/>
    <w:rsid w:val="00F570FA"/>
    <w:rsid w:val="00F60A7B"/>
    <w:rsid w:val="00F643B4"/>
    <w:rsid w:val="00F669A6"/>
    <w:rsid w:val="00F66BE2"/>
    <w:rsid w:val="00F73032"/>
    <w:rsid w:val="00F738EB"/>
    <w:rsid w:val="00F74E6D"/>
    <w:rsid w:val="00F83C5C"/>
    <w:rsid w:val="00F848FC"/>
    <w:rsid w:val="00F85082"/>
    <w:rsid w:val="00F907EB"/>
    <w:rsid w:val="00F91729"/>
    <w:rsid w:val="00F91B77"/>
    <w:rsid w:val="00F9282A"/>
    <w:rsid w:val="00F943D8"/>
    <w:rsid w:val="00F95B23"/>
    <w:rsid w:val="00F96BAD"/>
    <w:rsid w:val="00FA1324"/>
    <w:rsid w:val="00FA3690"/>
    <w:rsid w:val="00FB0257"/>
    <w:rsid w:val="00FB0742"/>
    <w:rsid w:val="00FB0E84"/>
    <w:rsid w:val="00FB68E1"/>
    <w:rsid w:val="00FC7B65"/>
    <w:rsid w:val="00FD01C2"/>
    <w:rsid w:val="00FD428E"/>
    <w:rsid w:val="00FD7A7F"/>
    <w:rsid w:val="00FE187E"/>
    <w:rsid w:val="00FE2F16"/>
    <w:rsid w:val="00FE303F"/>
    <w:rsid w:val="00FE77F1"/>
    <w:rsid w:val="00FF0CE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EC93CD-ECA5-4229-ABE7-013511F2D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3685">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159976316">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88826925">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83262417">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1891332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38067432">
      <w:bodyDiv w:val="1"/>
      <w:marLeft w:val="0"/>
      <w:marRight w:val="0"/>
      <w:marTop w:val="0"/>
      <w:marBottom w:val="0"/>
      <w:divBdr>
        <w:top w:val="none" w:sz="0" w:space="0" w:color="auto"/>
        <w:left w:val="none" w:sz="0" w:space="0" w:color="auto"/>
        <w:bottom w:val="none" w:sz="0" w:space="0" w:color="auto"/>
        <w:right w:val="none" w:sz="0" w:space="0" w:color="auto"/>
      </w:divBdr>
    </w:div>
    <w:div w:id="466093170">
      <w:bodyDiv w:val="1"/>
      <w:marLeft w:val="0"/>
      <w:marRight w:val="0"/>
      <w:marTop w:val="0"/>
      <w:marBottom w:val="0"/>
      <w:divBdr>
        <w:top w:val="none" w:sz="0" w:space="0" w:color="auto"/>
        <w:left w:val="none" w:sz="0" w:space="0" w:color="auto"/>
        <w:bottom w:val="none" w:sz="0" w:space="0" w:color="auto"/>
        <w:right w:val="none" w:sz="0" w:space="0" w:color="auto"/>
      </w:divBdr>
    </w:div>
    <w:div w:id="612636994">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700399324">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3306960">
      <w:bodyDiv w:val="1"/>
      <w:marLeft w:val="0"/>
      <w:marRight w:val="0"/>
      <w:marTop w:val="0"/>
      <w:marBottom w:val="0"/>
      <w:divBdr>
        <w:top w:val="none" w:sz="0" w:space="0" w:color="auto"/>
        <w:left w:val="none" w:sz="0" w:space="0" w:color="auto"/>
        <w:bottom w:val="none" w:sz="0" w:space="0" w:color="auto"/>
        <w:right w:val="none" w:sz="0" w:space="0" w:color="auto"/>
      </w:divBdr>
    </w:div>
    <w:div w:id="723214051">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1618450">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009647666">
      <w:bodyDiv w:val="1"/>
      <w:marLeft w:val="0"/>
      <w:marRight w:val="0"/>
      <w:marTop w:val="0"/>
      <w:marBottom w:val="0"/>
      <w:divBdr>
        <w:top w:val="none" w:sz="0" w:space="0" w:color="auto"/>
        <w:left w:val="none" w:sz="0" w:space="0" w:color="auto"/>
        <w:bottom w:val="none" w:sz="0" w:space="0" w:color="auto"/>
        <w:right w:val="none" w:sz="0" w:space="0" w:color="auto"/>
      </w:divBdr>
    </w:div>
    <w:div w:id="1020397429">
      <w:bodyDiv w:val="1"/>
      <w:marLeft w:val="0"/>
      <w:marRight w:val="0"/>
      <w:marTop w:val="0"/>
      <w:marBottom w:val="0"/>
      <w:divBdr>
        <w:top w:val="none" w:sz="0" w:space="0" w:color="auto"/>
        <w:left w:val="none" w:sz="0" w:space="0" w:color="auto"/>
        <w:bottom w:val="none" w:sz="0" w:space="0" w:color="auto"/>
        <w:right w:val="none" w:sz="0" w:space="0" w:color="auto"/>
      </w:divBdr>
    </w:div>
    <w:div w:id="1027365658">
      <w:bodyDiv w:val="1"/>
      <w:marLeft w:val="0"/>
      <w:marRight w:val="0"/>
      <w:marTop w:val="0"/>
      <w:marBottom w:val="0"/>
      <w:divBdr>
        <w:top w:val="none" w:sz="0" w:space="0" w:color="auto"/>
        <w:left w:val="none" w:sz="0" w:space="0" w:color="auto"/>
        <w:bottom w:val="none" w:sz="0" w:space="0" w:color="auto"/>
        <w:right w:val="none" w:sz="0" w:space="0" w:color="auto"/>
      </w:divBdr>
    </w:div>
    <w:div w:id="1033186191">
      <w:bodyDiv w:val="1"/>
      <w:marLeft w:val="0"/>
      <w:marRight w:val="0"/>
      <w:marTop w:val="0"/>
      <w:marBottom w:val="0"/>
      <w:divBdr>
        <w:top w:val="none" w:sz="0" w:space="0" w:color="auto"/>
        <w:left w:val="none" w:sz="0" w:space="0" w:color="auto"/>
        <w:bottom w:val="none" w:sz="0" w:space="0" w:color="auto"/>
        <w:right w:val="none" w:sz="0" w:space="0" w:color="auto"/>
      </w:divBdr>
    </w:div>
    <w:div w:id="1091051263">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30711921">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6674372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0478533">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260990268">
      <w:bodyDiv w:val="1"/>
      <w:marLeft w:val="0"/>
      <w:marRight w:val="0"/>
      <w:marTop w:val="0"/>
      <w:marBottom w:val="0"/>
      <w:divBdr>
        <w:top w:val="none" w:sz="0" w:space="0" w:color="auto"/>
        <w:left w:val="none" w:sz="0" w:space="0" w:color="auto"/>
        <w:bottom w:val="none" w:sz="0" w:space="0" w:color="auto"/>
        <w:right w:val="none" w:sz="0" w:space="0" w:color="auto"/>
      </w:divBdr>
    </w:div>
    <w:div w:id="1324164036">
      <w:bodyDiv w:val="1"/>
      <w:marLeft w:val="150"/>
      <w:marRight w:val="150"/>
      <w:marTop w:val="150"/>
      <w:marBottom w:val="150"/>
      <w:divBdr>
        <w:top w:val="none" w:sz="0" w:space="0" w:color="auto"/>
        <w:left w:val="none" w:sz="0" w:space="0" w:color="auto"/>
        <w:bottom w:val="none" w:sz="0" w:space="0" w:color="auto"/>
        <w:right w:val="none" w:sz="0" w:space="0" w:color="auto"/>
      </w:divBdr>
    </w:div>
    <w:div w:id="1326397039">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10323952">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1946304946">
      <w:bodyDiv w:val="1"/>
      <w:marLeft w:val="0"/>
      <w:marRight w:val="0"/>
      <w:marTop w:val="0"/>
      <w:marBottom w:val="0"/>
      <w:divBdr>
        <w:top w:val="none" w:sz="0" w:space="0" w:color="auto"/>
        <w:left w:val="none" w:sz="0" w:space="0" w:color="auto"/>
        <w:bottom w:val="none" w:sz="0" w:space="0" w:color="auto"/>
        <w:right w:val="none" w:sz="0" w:space="0" w:color="auto"/>
      </w:divBdr>
    </w:div>
    <w:div w:id="1952663086">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 w:id="212022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oleObject" Target="embeddings/Microsoft_Visio_2003-2010_Drawing3.vsd"/><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yan.ye@interdigital.com"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iaoyu.xiu@interdigita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microsoft.com/office/2011/relationships/people" Target="people.xml"/><Relationship Id="rId10" Type="http://schemas.openxmlformats.org/officeDocument/2006/relationships/hyperlink" Target="mailto:yuwen.he@interdigital.com"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Microsoft_Visio_2003-2010_Drawing1.vsd"/><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68C44-EB3F-4431-ACAE-74473FAD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1437</TotalTime>
  <Pages>6</Pages>
  <Words>2440</Words>
  <Characters>13910</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16318</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9</cp:revision>
  <cp:lastPrinted>2013-04-08T19:19:00Z</cp:lastPrinted>
  <dcterms:created xsi:type="dcterms:W3CDTF">2015-02-02T22:40:00Z</dcterms:created>
  <dcterms:modified xsi:type="dcterms:W3CDTF">2015-02-07T20:13:00Z</dcterms:modified>
</cp:coreProperties>
</file>