
<file path=[Content_Types].xml><?xml version="1.0" encoding="utf-8"?>
<Types xmlns="http://schemas.openxmlformats.org/package/2006/content-types">
  <Default Extension="png" ContentType="image/png"/>
  <Default Extension="xlsm" ContentType="application/vnd.ms-excel.sheet.macroEnabled.12"/>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933640" w:rsidRPr="005B217D" w:rsidTr="00A1723B">
        <w:tc>
          <w:tcPr>
            <w:tcW w:w="6408" w:type="dxa"/>
          </w:tcPr>
          <w:p w:rsidR="00933640" w:rsidRPr="005B217D" w:rsidRDefault="0062538A" w:rsidP="00A1723B">
            <w:pPr>
              <w:tabs>
                <w:tab w:val="left" w:pos="7200"/>
              </w:tabs>
              <w:spacing w:before="0"/>
              <w:rPr>
                <w:b/>
                <w:szCs w:val="22"/>
                <w:lang w:val="en-CA"/>
              </w:rPr>
            </w:pPr>
            <w:r w:rsidRPr="005B217D">
              <w:rPr>
                <w:b/>
                <w:noProof/>
                <w:szCs w:val="22"/>
                <w:lang w:val="en-CA" w:eastAsia="en-CA"/>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13970" t="8890" r="13970" b="12065"/>
                      <wp:wrapNone/>
                      <wp:docPr id="2"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 name="Line 81"/>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82"/>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83"/>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84"/>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85"/>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Freeform 86"/>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87"/>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88"/>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89"/>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90"/>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91"/>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92"/>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93"/>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94"/>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95"/>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96"/>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97"/>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98"/>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99"/>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00"/>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01"/>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102"/>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03"/>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03B3D2" id="Group 80"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">
                      <v:line id="Line 81"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82"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83"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84"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85"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CCHsEAAADaAAAADwAAAGRycy9kb3ducmV2LnhtbESPQWvCQBSE7wX/w/IEb3VTD1qiq0hL&#10;QUSK1dLzM/tMgtm3IftM4r/vCoLHYWa+YRar3lWqpSaUng28jRNQxJm3JecGfo9fr++ggiBbrDyT&#10;gRsFWC0HLwtMre/4h9qD5CpCOKRooBCpU61DVpDDMPY1cfTOvnEoUTa5tg12Ee4qPUmSqXZYclwo&#10;sKaPgrLL4eoMYMsnOXb4/Sd157d2Fi77z50xo2G/noMS6uUZfrQ31sAM7lfiDdD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wIIewQAAANoAAAAPAAAAAAAAAAAAAAAA&#10;AKECAABkcnMvZG93bnJldi54bWxQSwUGAAAAAAQABAD5AAAAjwMAAAAA&#10;" strokecolor="white" strokeweight="36e-5mm"/>
                      <v:shape id="Freeform 86"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Qfm7wA&#10;AADaAAAADwAAAGRycy9kb3ducmV2LnhtbERPTWvCQBC9F/wPywi91Y09qERXEaFFvJnofciO2WB2&#10;Nma3GvvrO4eCx8f7Xm0G36o79bEJbGA6yUARV8E2XBs4lV8fC1AxIVtsA5OBJ0XYrEdvK8xtePCR&#10;7kWqlYRwzNGAS6nLtY6VI49xEjpi4S6h95gE9rW2PT4k3Lf6M8tm2mPD0uCwo52j6lr8eOktpmd/&#10;pNv8ty6/DzbawZXBGfM+HrZLUImG9BL/u/fWgGyVK3ID9PoP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3lB+bvAAAANoAAAAPAAAAAAAAAAAAAAAAAJgCAABkcnMvZG93bnJldi54&#10;bWxQSwUGAAAAAAQABAD1AAAAgQ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87"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jZbsQA&#10;AADaAAAADwAAAGRycy9kb3ducmV2LnhtbESPQWvCQBSE7wX/w/KE3sxGW6uNrkEKLRbx0MSLt0f2&#10;NYlm34bsNqb/3i0IPQ4z8w2zTgfTiJ46V1tWMI1iEMSF1TWXCo75+2QJwnlkjY1lUvBLDtLN6GGN&#10;ibZX/qI+86UIEHYJKqi8bxMpXVGRQRfZljh437Yz6IPsSqk7vAa4aeQsjl+kwZrDQoUtvVVUXLIf&#10;o+Dpw8+bz4zjQy71szkv5vvBnZR6HA/bFQhPg/8P39s7reAV/q6EGyA3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Y2W7EAAAA2g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88"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RMMA&#10;AADbAAAADwAAAGRycy9kb3ducmV2LnhtbESPQWvCQBCF7wX/wzKCt7pRSxuiq4gieuilqXgesmMS&#10;zM6G7Gpif33nUOhthvfmvW9Wm8E16kFdqD0bmE0TUMSFtzWXBs7fh9cUVIjIFhvPZOBJATbr0csK&#10;M+t7/qJHHkslIRwyNFDF2GZah6Iih2HqW2LRrr5zGGXtSm077CXcNXqeJO/aYc3SUGFLu4qKW353&#10;Bi5p/zG/Drf9/Sd9Q8xPXH4ujsZMxsN2CSrSEP/Nf9cnK/hCL7/IAHr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QRMMAAADb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89"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SHpcMA&#10;AADbAAAADwAAAGRycy9kb3ducmV2LnhtbERPTWvCQBC9C/0PyxR6KbpJD2Kjq9iUEC8Vmhb1OGTH&#10;JJidDdnVpP++Wyh4m8f7nNVmNK24Ue8aywriWQSCuLS64UrB91c2XYBwHllja5kU/JCDzfphssJE&#10;24E/6Vb4SoQQdgkqqL3vEildWZNBN7MdceDOtjfoA+wrqXscQrhp5Us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7SHpc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90"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VUD8MA&#10;AADbAAAADwAAAGRycy9kb3ducmV2LnhtbERPTWvCQBC9F/wPyxS86aaCVmI2oQSEHrw0FWxvY3ZM&#10;YrOzMbs1qb++WxB6m8f7nCQbTSuu1LvGsoKneQSCuLS64UrB/n07W4NwHllja5kU/JCDLJ08JBhr&#10;O/AbXQtfiRDCLkYFtfddLKUrazLo5rYjDtzJ9gZ9gH0ldY9DCDetXETRShpsODTU2FFeU/lVfBsF&#10;y+fb/nAud3i8bD8+oy5fE8mdUtPH8WUDwtPo/8V396sO8xfw90s4QK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VUD8MAAADbAAAADwAAAAAAAAAAAAAAAACYAgAAZHJzL2Rv&#10;d25yZXYueG1sUEsFBgAAAAAEAAQA9QAAAIgDA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91"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g2UsEA&#10;AADbAAAADwAAAGRycy9kb3ducmV2LnhtbERPTWvDMAy9D/ofjAq7LU4bGF1at5RC2WCnZYWwm4iV&#10;ODSWQ+wl2X79XCjspsf71O4w206MNPjWsYJVkoIgrpxuuVFw+Tw/bUD4gKyxc0wKfsjDYb942GGu&#10;3cQfNBahETGEfY4KTAh9LqWvDFn0ieuJI1e7wWKIcGikHnCK4baT6zR9lhZbjg0GezoZqq7Ft1Xw&#10;Nb4Wkl+OqdWyzDZUzvX7r1HqcTkftyACzeFffHe/6Tg/g9sv8QC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INlL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92"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fgMIA&#10;AADbAAAADwAAAGRycy9kb3ducmV2LnhtbERPS2sCMRC+F/ofwhS8FM22S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8p+A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93"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VZjMMA&#10;AADbAAAADwAAAGRycy9kb3ducmV2LnhtbERPS2sCMRC+C/6HMEJvmq1aH6tRpLSlh4pP8DpsppvF&#10;zWS7ibr996ZQ8DYf33Pmy8aW4kq1LxwreO4lIIgzpwvOFRwP790JCB+QNZaOScEveVgu2q05ptrd&#10;eEfXfchFDGGfogITQpVK6TNDFn3PVcSR+3a1xRBhnUtd4y2G21L2k2QkLRYcGwxW9GooO+8vVsHX&#10;aLMebN5++sOP6bAydBhsk/FJqadOs5qBCNSEh/jf/anj/Bf4+yUeIB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VZjM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94"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3PurwA&#10;AADbAAAADwAAAGRycy9kb3ducmV2LnhtbERPSwrCMBDdC94hjOBOU12IVKP4QXCptYjLoRnbYjMp&#10;TdTq6Y0guJvH+8582ZpKPKhxpWUFo2EEgjizuuRcQXraDaYgnEfWWFkmBS9ysFx0O3OMtX3ykR6J&#10;z0UIYRejgsL7OpbSZQUZdENbEwfuahuDPsAml7rBZwg3lRxH0UQaLDk0FFjTpqDsltyNgvf2imuS&#10;jt/nKj2k20uSmyxRqt9rVzMQnlr/F//cex3mT+D7SzhALj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TDc+6vAAAANsAAAAPAAAAAAAAAAAAAAAAAJgCAABkcnMvZG93bnJldi54&#10;bWxQSwUGAAAAAAQABAD1AAAAgQ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95"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OMFsIA&#10;AADbAAAADwAAAGRycy9kb3ducmV2LnhtbERPTWsCMRC9F/wPYYReimbdg5XVKKIIRXupevE2JNPs&#10;2s1k2aTr1l/fFAre5vE+Z7HqXS06akPlWcFknIEg1t5UbBWcT7vRDESIyAZrz6TghwKsloOnBRbG&#10;3/iDumO0IoVwKFBBGWNTSBl0SQ7D2DfEifv0rcOYYGulafGWwl0t8yybSocVp4YSG9qUpL+O307B&#10;fvqO+oUve3u5n/T1kG/PE74q9Tzs13MQkfr4EP+730ya/wp/v6QD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I4wWwgAAANsAAAAPAAAAAAAAAAAAAAAAAJgCAABkcnMvZG93&#10;bnJldi54bWxQSwUGAAAAAAQABAD1AAAAhw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96"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zVhcEA&#10;AADbAAAADwAAAGRycy9kb3ducmV2LnhtbESPQWvDMAyF74P+B6PCbquzlI2SxSnroNBbWdYfoMZq&#10;EhbLwfZa999Ph8FuEu/pvU/1NrtJXSnE0bOB51UBirjzduTewOlr/7QBFROyxckzGbhThG2zeKix&#10;sv7Gn3RtU68khGOFBoaU5krr2A3kMK78TCzaxQeHSdbQaxvwJuFu0mVRvGqHI0vDgDN9DNR9tz/O&#10;wHltsz6WkS9t6HK/K49u96KNeVzm9zdQiXL6N/9dH6zgC6z8IgPo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Ds1YXBAAAA2wAAAA8AAAAAAAAAAAAAAAAAmAIAAGRycy9kb3du&#10;cmV2LnhtbFBLBQYAAAAABAAEAPUAAACG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97"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B82sEA&#10;AADbAAAADwAAAGRycy9kb3ducmV2LnhtbESPzarCMBCF94LvEEZwp6lXEK1GES+Cghv/Fu7GZmyL&#10;zaQ2UevbG0FwN8M555szk1ltCvGgyuWWFfS6EQjixOqcUwWH/bIzBOE8ssbCMil4kYPZtNmYYKzt&#10;k7f02PlUBAi7GBVk3pexlC7JyKDr2pI4aBdbGfRhrVKpK3wGuCnkXxQNpMGcw4UMS1pklFx3dxMo&#10;KPu3zbI8/x8XJ1v7db692JdS7VY9H4PwVPuf+Zte6VB/BJ9fwgBy+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4AfNrBAAAA2wAAAA8AAAAAAAAAAAAAAAAAmAIAAGRycy9kb3du&#10;cmV2LnhtbFBLBQYAAAAABAAEAPUAAACG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98"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qYN8EA&#10;AADbAAAADwAAAGRycy9kb3ducmV2LnhtbERPTWvCQBC9C/0PyxS86UalIqmrFEEo2osxttcxO01C&#10;s7Npdqvpv3cOgsfH+16ue9eoC3Wh9mxgMk5AERfe1lwayI/b0QJUiMgWG89k4J8CrFdPgyWm1l/5&#10;QJcslkpCOKRooIqxTbUORUUOw9i3xMJ9+85hFNiV2nZ4lXDX6GmSzLXDmqWhwpY2FRU/2Z8zMD3l&#10;L7kuZ7uP36/sc3+e7JLzfm7M8Ll/ewUVqY8P8d39bsUn6+WL/AC9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6mDfBAAAA2wAAAA8AAAAAAAAAAAAAAAAAmAIAAGRycy9kb3du&#10;cmV2LnhtbFBLBQYAAAAABAAEAPUAAACGAw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99"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qyzMMA&#10;AADbAAAADwAAAGRycy9kb3ducmV2LnhtbESPQYvCMBSE78L+h/AW9qapHkS7RpGFhYJ0wSq6x0fz&#10;bIrNS2mi1n9vBMHjMDPfMItVbxtxpc7XjhWMRwkI4tLpmisF+93vcAbCB2SNjWNScCcPq+XHYIGp&#10;djfe0rUIlYgQ9ikqMCG0qZS+NGTRj1xLHL2T6yyGKLtK6g5vEW4bOUmSqbRYc1ww2NKPofJcXKyC&#10;w+a/yExusqOe9ofzX5bf82Ku1Ndnv/4GEagP7/CrnWkFkzE8v8Qf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cqyzMMAAADbAAAADwAAAAAAAAAAAAAAAACYAgAAZHJzL2Rv&#10;d25yZXYueG1sUEsFBgAAAAAEAAQA9QAAAIgDA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100"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iAycIA&#10;AADbAAAADwAAAGRycy9kb3ducmV2LnhtbESPQWvCQBSE74L/YXlCb7ppDiWkriJKoB4bxV4f2dds&#10;YvZtyG6T+O+7hYLHYWa+Ybb72XZipME3jhW8bhIQxJXTDdcKrpdinYHwAVlj55gUPMjDfrdcbDHX&#10;buJPGstQiwhhn6MCE0KfS+krQxb9xvXE0ft2g8UQ5VBLPeAU4baTaZK8SYsNxwWDPR0NVffyxyo4&#10;nYu2lO3x8NVN91NbZNLcslGpl9V8eAcRaA7P8H/7QytIU/j7En+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WIDJ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101"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M8LsMA&#10;AADbAAAADwAAAGRycy9kb3ducmV2LnhtbESP3YrCMBSE7xd8h3AE79bUn120GkVExRsXWn2AQ3Ns&#10;i81JbWKtb79ZEPZymJlvmOW6M5VoqXGlZQWjYQSCOLO65FzB5bz/nIFwHlljZZkUvMjBetX7WGKs&#10;7ZMTalOfiwBhF6OCwvs6ltJlBRl0Q1sTB+9qG4M+yCaXusFngJtKjqPoWxosOSwUWNO2oOyWPkyg&#10;zG+Te3bUm5/HLkoOX6dpKtupUoN+t1mA8NT5//C7fdQKxhP4+xJ+gF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7M8Ls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102"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6IbsUA&#10;AADbAAAADwAAAGRycy9kb3ducmV2LnhtbESPQWvCQBSE70L/w/IKvemmQUtJXaUUBaEHUy32+si+&#10;ZkOyb8PuatL+erdQ8DjMzDfMcj3aTlzIh8axgsdZBoK4crrhWsHncTt9BhEissbOMSn4oQDr1d1k&#10;iYV2A3/Q5RBrkSAcClRgYuwLKUNlyGKYuZ44ed/OW4xJ+lpqj0OC207mWfYkLTacFgz29Gaoag9n&#10;q8Du5yeT77/aenNavB/9b9kOZanUw/34+gIi0hhv4f/2TivI5/D3Jf0Aub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vohu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103"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TLR8QA&#10;AADbAAAADwAAAGRycy9kb3ducmV2LnhtbESP3WoCMRSE7wu+QzhCb4pmFSy6GkULhQpScPUBDsnZ&#10;H92cLJuoq09vhEIvh5n5hlmsOluLK7W+cqxgNExAEGtnKi4UHA/fgykIH5AN1o5JwZ08rJa9twWm&#10;xt14T9csFCJC2KeooAyhSaX0uiSLfuga4ujlrrUYomwLaVq8Rbit5ThJPqXFiuNCiQ19laTP2cUq&#10;0B+z/PQocue3253+fWzMJLvMlHrvd+s5iEBd+A//tX+MgvEEXl/iD5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ky0f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lang w:val="en-CA" w:eastAsia="en-CA"/>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133"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lang w:val="en-CA" w:eastAsia="en-CA"/>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132"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933640" w:rsidRPr="005B217D">
              <w:rPr>
                <w:b/>
                <w:szCs w:val="22"/>
                <w:lang w:val="en-CA"/>
              </w:rPr>
              <w:t>Joint Collaborative Team on Video Coding (JCT-VC)</w:t>
            </w:r>
          </w:p>
          <w:p w:rsidR="00933640" w:rsidRPr="005B217D" w:rsidRDefault="00933640" w:rsidP="00A1723B">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rsidR="00933640" w:rsidRPr="005B217D" w:rsidRDefault="009154BA" w:rsidP="00A1723B">
            <w:pPr>
              <w:tabs>
                <w:tab w:val="left" w:pos="7200"/>
              </w:tabs>
              <w:spacing w:before="0"/>
              <w:rPr>
                <w:b/>
                <w:szCs w:val="22"/>
                <w:lang w:val="en-CA"/>
              </w:rPr>
            </w:pPr>
            <w:r>
              <w:rPr>
                <w:rFonts w:hint="eastAsia"/>
                <w:lang w:val="en-CA" w:eastAsia="zh-CN"/>
              </w:rPr>
              <w:t>20</w:t>
            </w:r>
            <w:proofErr w:type="spellStart"/>
            <w:r w:rsidRPr="00B648F1">
              <w:t>th</w:t>
            </w:r>
            <w:proofErr w:type="spellEnd"/>
            <w:r w:rsidRPr="00B648F1">
              <w:t xml:space="preserve"> Meeting:</w:t>
            </w:r>
            <w:r>
              <w:rPr>
                <w:rFonts w:hint="eastAsia"/>
                <w:lang w:val="en-CA" w:eastAsia="zh-CN"/>
              </w:rPr>
              <w:t xml:space="preserve"> Geneva, </w:t>
            </w:r>
            <w:r w:rsidRPr="00ED0C7E">
              <w:rPr>
                <w:lang w:val="en-CA" w:eastAsia="zh-CN"/>
              </w:rPr>
              <w:t>Switzerland</w:t>
            </w:r>
            <w:r>
              <w:rPr>
                <w:lang w:val="en-CA"/>
              </w:rPr>
              <w:t xml:space="preserve">, </w:t>
            </w:r>
            <w:r>
              <w:rPr>
                <w:rFonts w:hint="eastAsia"/>
                <w:lang w:val="en-CA" w:eastAsia="zh-CN"/>
              </w:rPr>
              <w:t xml:space="preserve">10 </w:t>
            </w:r>
            <w:r>
              <w:rPr>
                <w:lang w:val="en-CA" w:eastAsia="zh-CN"/>
              </w:rPr>
              <w:t>–</w:t>
            </w:r>
            <w:r>
              <w:rPr>
                <w:rFonts w:hint="eastAsia"/>
                <w:lang w:val="en-CA" w:eastAsia="zh-CN"/>
              </w:rPr>
              <w:t xml:space="preserve"> 18,</w:t>
            </w:r>
            <w:r w:rsidRPr="00B648F1">
              <w:rPr>
                <w:lang w:val="en-CA"/>
              </w:rPr>
              <w:t xml:space="preserve"> </w:t>
            </w:r>
            <w:r>
              <w:rPr>
                <w:rFonts w:hint="eastAsia"/>
                <w:lang w:val="en-CA" w:eastAsia="zh-CN"/>
              </w:rPr>
              <w:t>Feb</w:t>
            </w:r>
            <w:r>
              <w:rPr>
                <w:lang w:val="en-CA"/>
              </w:rPr>
              <w:t>.</w:t>
            </w:r>
            <w:r w:rsidRPr="00B648F1">
              <w:rPr>
                <w:lang w:val="en-CA"/>
              </w:rPr>
              <w:t xml:space="preserve"> 201</w:t>
            </w:r>
            <w:r>
              <w:rPr>
                <w:rFonts w:hint="eastAsia"/>
                <w:lang w:val="en-CA" w:eastAsia="zh-CN"/>
              </w:rPr>
              <w:t>5</w:t>
            </w:r>
          </w:p>
        </w:tc>
        <w:tc>
          <w:tcPr>
            <w:tcW w:w="3168" w:type="dxa"/>
          </w:tcPr>
          <w:p w:rsidR="00933640" w:rsidRPr="005B217D" w:rsidRDefault="00933640" w:rsidP="00021BE6">
            <w:pPr>
              <w:tabs>
                <w:tab w:val="left" w:pos="7200"/>
              </w:tabs>
              <w:rPr>
                <w:u w:val="single"/>
                <w:lang w:val="en-CA"/>
              </w:rPr>
            </w:pPr>
            <w:r w:rsidRPr="005B217D">
              <w:rPr>
                <w:lang w:val="en-CA"/>
              </w:rPr>
              <w:t>Document: JCTVC-</w:t>
            </w:r>
            <w:r w:rsidR="00DE3027" w:rsidRPr="00D770C9">
              <w:rPr>
                <w:rFonts w:hint="eastAsia"/>
                <w:lang w:val="en-CA" w:eastAsia="zh-CN"/>
              </w:rPr>
              <w:t>T</w:t>
            </w:r>
            <w:r w:rsidR="00021BE6">
              <w:rPr>
                <w:lang w:val="en-CA" w:eastAsia="zh-CN"/>
              </w:rPr>
              <w:t>0109</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A0253E">
        <w:tc>
          <w:tcPr>
            <w:tcW w:w="1458" w:type="dxa"/>
          </w:tcPr>
          <w:p w:rsidR="00E61DAC" w:rsidRPr="00A0253E" w:rsidRDefault="00E61DAC">
            <w:pPr>
              <w:spacing w:before="60" w:after="60"/>
              <w:rPr>
                <w:i/>
                <w:szCs w:val="22"/>
                <w:lang w:val="en-CA"/>
              </w:rPr>
            </w:pPr>
            <w:r w:rsidRPr="00A0253E">
              <w:rPr>
                <w:i/>
                <w:szCs w:val="22"/>
                <w:lang w:val="en-CA"/>
              </w:rPr>
              <w:t>Title:</w:t>
            </w:r>
          </w:p>
        </w:tc>
        <w:tc>
          <w:tcPr>
            <w:tcW w:w="8118" w:type="dxa"/>
            <w:gridSpan w:val="3"/>
          </w:tcPr>
          <w:p w:rsidR="00E61DAC" w:rsidRPr="00A0253E" w:rsidRDefault="00021BE6" w:rsidP="0046255D">
            <w:pPr>
              <w:spacing w:before="60" w:after="60"/>
              <w:rPr>
                <w:b/>
                <w:szCs w:val="22"/>
                <w:lang w:val="en-CA"/>
              </w:rPr>
            </w:pPr>
            <w:r>
              <w:rPr>
                <w:b/>
                <w:szCs w:val="22"/>
                <w:lang w:val="en-CA" w:eastAsia="zh-CN"/>
              </w:rPr>
              <w:t>Non-CE1</w:t>
            </w:r>
            <w:r w:rsidR="00565D6A">
              <w:rPr>
                <w:b/>
                <w:szCs w:val="22"/>
                <w:lang w:val="en-CA"/>
              </w:rPr>
              <w:t xml:space="preserve">: </w:t>
            </w:r>
            <w:r>
              <w:rPr>
                <w:b/>
                <w:szCs w:val="22"/>
                <w:lang w:val="en-CA"/>
              </w:rPr>
              <w:t xml:space="preserve">Extension of </w:t>
            </w:r>
            <w:r>
              <w:rPr>
                <w:b/>
                <w:szCs w:val="22"/>
              </w:rPr>
              <w:t>palette mode to</w:t>
            </w:r>
            <w:r w:rsidR="00DE3027">
              <w:rPr>
                <w:b/>
                <w:szCs w:val="22"/>
              </w:rPr>
              <w:t xml:space="preserve"> non-4:4:4 colour formats</w:t>
            </w:r>
          </w:p>
        </w:tc>
      </w:tr>
      <w:tr w:rsidR="00E61DAC" w:rsidRPr="00A0253E">
        <w:tc>
          <w:tcPr>
            <w:tcW w:w="1458" w:type="dxa"/>
          </w:tcPr>
          <w:p w:rsidR="00E61DAC" w:rsidRPr="00A0253E" w:rsidRDefault="00E61DAC">
            <w:pPr>
              <w:spacing w:before="60" w:after="60"/>
              <w:rPr>
                <w:i/>
                <w:szCs w:val="22"/>
                <w:lang w:val="en-CA"/>
              </w:rPr>
            </w:pPr>
            <w:r w:rsidRPr="00A0253E">
              <w:rPr>
                <w:i/>
                <w:szCs w:val="22"/>
                <w:lang w:val="en-CA"/>
              </w:rPr>
              <w:t>Status:</w:t>
            </w:r>
          </w:p>
        </w:tc>
        <w:tc>
          <w:tcPr>
            <w:tcW w:w="8118" w:type="dxa"/>
            <w:gridSpan w:val="3"/>
          </w:tcPr>
          <w:p w:rsidR="00E61DAC" w:rsidRPr="00A0253E" w:rsidRDefault="00E61DAC" w:rsidP="00F30BE1">
            <w:pPr>
              <w:spacing w:before="60" w:after="60"/>
              <w:rPr>
                <w:szCs w:val="22"/>
                <w:lang w:val="en-CA"/>
              </w:rPr>
            </w:pPr>
            <w:r w:rsidRPr="00A0253E">
              <w:rPr>
                <w:szCs w:val="22"/>
                <w:lang w:val="en-CA"/>
              </w:rPr>
              <w:t xml:space="preserve">Input Document to </w:t>
            </w:r>
            <w:r w:rsidR="00AE341B" w:rsidRPr="00A0253E">
              <w:rPr>
                <w:szCs w:val="22"/>
                <w:lang w:val="en-CA"/>
              </w:rPr>
              <w:t>JCT-VC</w:t>
            </w:r>
            <w:r w:rsidRPr="00A0253E">
              <w:rPr>
                <w:szCs w:val="22"/>
                <w:lang w:val="en-CA"/>
              </w:rPr>
              <w:t xml:space="preserve"> </w:t>
            </w:r>
          </w:p>
        </w:tc>
      </w:tr>
      <w:tr w:rsidR="00E61DAC" w:rsidRPr="00A0253E">
        <w:tc>
          <w:tcPr>
            <w:tcW w:w="1458" w:type="dxa"/>
          </w:tcPr>
          <w:p w:rsidR="00E61DAC" w:rsidRPr="00A0253E" w:rsidRDefault="00E61DAC">
            <w:pPr>
              <w:spacing w:before="60" w:after="60"/>
              <w:rPr>
                <w:i/>
                <w:szCs w:val="22"/>
                <w:lang w:val="en-CA"/>
              </w:rPr>
            </w:pPr>
            <w:r w:rsidRPr="00A0253E">
              <w:rPr>
                <w:i/>
                <w:szCs w:val="22"/>
                <w:lang w:val="en-CA"/>
              </w:rPr>
              <w:t>Purpose:</w:t>
            </w:r>
          </w:p>
        </w:tc>
        <w:tc>
          <w:tcPr>
            <w:tcW w:w="8118" w:type="dxa"/>
            <w:gridSpan w:val="3"/>
          </w:tcPr>
          <w:p w:rsidR="00E61DAC" w:rsidRPr="00A0253E" w:rsidRDefault="00E61DAC" w:rsidP="00F30BE1">
            <w:pPr>
              <w:spacing w:before="60" w:after="60"/>
              <w:rPr>
                <w:szCs w:val="22"/>
                <w:lang w:val="en-CA"/>
              </w:rPr>
            </w:pPr>
            <w:r w:rsidRPr="00A0253E">
              <w:rPr>
                <w:szCs w:val="22"/>
                <w:lang w:val="en-CA"/>
              </w:rPr>
              <w:t>Proposal</w:t>
            </w:r>
          </w:p>
        </w:tc>
      </w:tr>
      <w:tr w:rsidR="00E61DAC" w:rsidRPr="00A0253E">
        <w:tc>
          <w:tcPr>
            <w:tcW w:w="1458" w:type="dxa"/>
          </w:tcPr>
          <w:p w:rsidR="00E61DAC" w:rsidRPr="00A0253E" w:rsidRDefault="00E61DAC">
            <w:pPr>
              <w:spacing w:before="60" w:after="60"/>
              <w:rPr>
                <w:i/>
                <w:szCs w:val="22"/>
                <w:lang w:val="en-CA"/>
              </w:rPr>
            </w:pPr>
            <w:r w:rsidRPr="00A0253E">
              <w:rPr>
                <w:i/>
                <w:szCs w:val="22"/>
                <w:lang w:val="en-CA"/>
              </w:rPr>
              <w:t>Author(s) or</w:t>
            </w:r>
            <w:r w:rsidRPr="00A0253E">
              <w:rPr>
                <w:i/>
                <w:szCs w:val="22"/>
                <w:lang w:val="en-CA"/>
              </w:rPr>
              <w:br/>
              <w:t>Contact(s):</w:t>
            </w:r>
          </w:p>
        </w:tc>
        <w:tc>
          <w:tcPr>
            <w:tcW w:w="4050" w:type="dxa"/>
          </w:tcPr>
          <w:p w:rsidR="00BC4D87" w:rsidRDefault="00DE3027" w:rsidP="00FC2577">
            <w:pPr>
              <w:spacing w:before="60" w:after="60"/>
              <w:rPr>
                <w:szCs w:val="22"/>
                <w:lang w:val="en-CA"/>
              </w:rPr>
            </w:pPr>
            <w:r>
              <w:rPr>
                <w:szCs w:val="22"/>
                <w:lang w:val="en-CA"/>
              </w:rPr>
              <w:t>Rajan Joshi</w:t>
            </w:r>
          </w:p>
          <w:p w:rsidR="00DE3027" w:rsidRDefault="00DE3027" w:rsidP="00FC2577">
            <w:pPr>
              <w:spacing w:before="60" w:after="60"/>
              <w:rPr>
                <w:szCs w:val="22"/>
                <w:lang w:val="en-CA"/>
              </w:rPr>
            </w:pPr>
            <w:r>
              <w:rPr>
                <w:szCs w:val="22"/>
                <w:lang w:val="en-CA"/>
              </w:rPr>
              <w:t>Wei Pu</w:t>
            </w:r>
          </w:p>
          <w:p w:rsidR="006F53DA" w:rsidRDefault="00DE3027" w:rsidP="00FC2577">
            <w:pPr>
              <w:spacing w:before="60" w:after="60"/>
              <w:rPr>
                <w:szCs w:val="22"/>
                <w:lang w:val="en-CA" w:eastAsia="zh-CN"/>
              </w:rPr>
            </w:pPr>
            <w:r>
              <w:rPr>
                <w:szCs w:val="22"/>
                <w:lang w:val="en-CA"/>
              </w:rPr>
              <w:t>Vadim Seregin</w:t>
            </w:r>
          </w:p>
          <w:p w:rsidR="001F37B8" w:rsidRDefault="00DE3027" w:rsidP="00FC2577">
            <w:pPr>
              <w:spacing w:before="60" w:after="60"/>
              <w:rPr>
                <w:szCs w:val="22"/>
                <w:lang w:val="en-CA" w:eastAsia="zh-CN"/>
              </w:rPr>
            </w:pPr>
            <w:r>
              <w:rPr>
                <w:szCs w:val="22"/>
                <w:lang w:val="en-CA"/>
              </w:rPr>
              <w:t>Marta Karczewicz</w:t>
            </w:r>
          </w:p>
          <w:p w:rsidR="006F53DA" w:rsidRDefault="00DE3027" w:rsidP="00FC2577">
            <w:pPr>
              <w:spacing w:before="60" w:after="60"/>
              <w:rPr>
                <w:lang w:eastAsia="zh-CN"/>
              </w:rPr>
            </w:pPr>
            <w:r>
              <w:rPr>
                <w:lang w:eastAsia="zh-TW"/>
              </w:rPr>
              <w:t>Feng Zou</w:t>
            </w:r>
            <w:r w:rsidR="006F53DA">
              <w:rPr>
                <w:rFonts w:hint="eastAsia"/>
                <w:lang w:eastAsia="zh-TW"/>
              </w:rPr>
              <w:t xml:space="preserve"> </w:t>
            </w:r>
          </w:p>
          <w:p w:rsidR="005A7D8B" w:rsidRPr="00A0253E" w:rsidRDefault="005A7D8B" w:rsidP="00FC2577">
            <w:pPr>
              <w:spacing w:before="60" w:after="60"/>
              <w:rPr>
                <w:szCs w:val="22"/>
                <w:lang w:val="en-CA" w:eastAsia="zh-CN"/>
              </w:rPr>
            </w:pPr>
          </w:p>
        </w:tc>
        <w:tc>
          <w:tcPr>
            <w:tcW w:w="900" w:type="dxa"/>
          </w:tcPr>
          <w:p w:rsidR="00E61DAC" w:rsidRPr="00A0253E" w:rsidRDefault="00E61DAC">
            <w:pPr>
              <w:spacing w:before="60" w:after="60"/>
              <w:rPr>
                <w:szCs w:val="22"/>
                <w:lang w:val="en-CA"/>
              </w:rPr>
            </w:pPr>
            <w:r w:rsidRPr="00A0253E">
              <w:rPr>
                <w:szCs w:val="22"/>
                <w:lang w:val="en-CA"/>
              </w:rPr>
              <w:br/>
              <w:t>Tel:</w:t>
            </w:r>
            <w:r w:rsidRPr="00A0253E">
              <w:rPr>
                <w:szCs w:val="22"/>
                <w:lang w:val="en-CA"/>
              </w:rPr>
              <w:br/>
              <w:t>Email:</w:t>
            </w:r>
          </w:p>
        </w:tc>
        <w:tc>
          <w:tcPr>
            <w:tcW w:w="3168" w:type="dxa"/>
          </w:tcPr>
          <w:p w:rsidR="00E61DAC" w:rsidRDefault="00E61DAC" w:rsidP="00F30BE1">
            <w:pPr>
              <w:spacing w:before="60" w:after="60"/>
              <w:rPr>
                <w:szCs w:val="22"/>
                <w:lang w:val="en-CA"/>
              </w:rPr>
            </w:pPr>
            <w:r w:rsidRPr="00A0253E">
              <w:rPr>
                <w:szCs w:val="22"/>
                <w:lang w:val="en-CA"/>
              </w:rPr>
              <w:br/>
            </w:r>
            <w:r w:rsidR="00F30BE1" w:rsidRPr="00A0253E">
              <w:rPr>
                <w:szCs w:val="22"/>
                <w:lang w:val="en-CA"/>
              </w:rPr>
              <w:t>+1-</w:t>
            </w:r>
            <w:r w:rsidR="00DE3027">
              <w:rPr>
                <w:szCs w:val="22"/>
                <w:lang w:val="en-CA"/>
              </w:rPr>
              <w:t>858-658-4511</w:t>
            </w:r>
            <w:r w:rsidRPr="00A0253E">
              <w:rPr>
                <w:szCs w:val="22"/>
                <w:lang w:val="en-CA"/>
              </w:rPr>
              <w:br/>
            </w:r>
            <w:hyperlink r:id="rId10" w:history="1">
              <w:r w:rsidR="00DE3027">
                <w:rPr>
                  <w:rStyle w:val="Hyperlink"/>
                  <w:szCs w:val="22"/>
                  <w:lang w:val="en-CA"/>
                </w:rPr>
                <w:t>rajanj@qti.qualcomm.com</w:t>
              </w:r>
            </w:hyperlink>
          </w:p>
          <w:p w:rsidR="00F30BE1" w:rsidRPr="00A0253E" w:rsidRDefault="00F30BE1" w:rsidP="0046255D">
            <w:pPr>
              <w:spacing w:before="60" w:after="60"/>
              <w:rPr>
                <w:szCs w:val="22"/>
                <w:lang w:val="en-CA"/>
              </w:rPr>
            </w:pPr>
          </w:p>
        </w:tc>
      </w:tr>
      <w:tr w:rsidR="00E61DAC" w:rsidRPr="00A0253E">
        <w:tc>
          <w:tcPr>
            <w:tcW w:w="1458" w:type="dxa"/>
          </w:tcPr>
          <w:p w:rsidR="00E61DAC" w:rsidRPr="00A0253E" w:rsidRDefault="00E61DAC">
            <w:pPr>
              <w:spacing w:before="60" w:after="60"/>
              <w:rPr>
                <w:i/>
                <w:szCs w:val="22"/>
                <w:lang w:val="en-CA"/>
              </w:rPr>
            </w:pPr>
            <w:r w:rsidRPr="00A0253E">
              <w:rPr>
                <w:i/>
                <w:szCs w:val="22"/>
                <w:lang w:val="en-CA"/>
              </w:rPr>
              <w:t>Source:</w:t>
            </w:r>
          </w:p>
        </w:tc>
        <w:tc>
          <w:tcPr>
            <w:tcW w:w="8118" w:type="dxa"/>
            <w:gridSpan w:val="3"/>
          </w:tcPr>
          <w:p w:rsidR="005A7D8B" w:rsidRPr="00A0253E" w:rsidRDefault="005A7D8B">
            <w:pPr>
              <w:spacing w:before="60" w:after="60"/>
              <w:rPr>
                <w:szCs w:val="22"/>
                <w:lang w:val="en-CA" w:eastAsia="zh-CN"/>
              </w:rPr>
            </w:pPr>
            <w:r w:rsidRPr="00632CB0">
              <w:rPr>
                <w:rFonts w:eastAsia="Batang"/>
                <w:lang w:val="en-GB" w:eastAsia="ko-KR"/>
              </w:rPr>
              <w:t>Qualcomm 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6F53DA" w:rsidRPr="00813CBA" w:rsidRDefault="00DE3027" w:rsidP="009154BA">
      <w:pPr>
        <w:jc w:val="both"/>
        <w:rPr>
          <w:lang w:val="en-CA" w:eastAsia="zh-CN"/>
        </w:rPr>
      </w:pPr>
      <w:r>
        <w:rPr>
          <w:lang w:val="en-CA"/>
        </w:rPr>
        <w:t xml:space="preserve">An extension of palette mode to non-4:4:4 colour formats is proposed. Each palette entry consists of 3 components (GBR or </w:t>
      </w:r>
      <w:proofErr w:type="spellStart"/>
      <w:r>
        <w:rPr>
          <w:lang w:val="en-CA"/>
        </w:rPr>
        <w:t>YCbCr</w:t>
      </w:r>
      <w:proofErr w:type="spellEnd"/>
      <w:r>
        <w:rPr>
          <w:lang w:val="en-CA"/>
        </w:rPr>
        <w:t xml:space="preserve">). For coding purposes, the chroma samples are associated with indices which are integer multiples of the subsampling factor in each subsampled dimension. Depending, on the sample position, only the Y/G component or all three components of the palette entries are used to reconstruct the samples. For escape </w:t>
      </w:r>
      <w:r w:rsidR="005431CF">
        <w:rPr>
          <w:lang w:val="en-CA"/>
        </w:rPr>
        <w:t>samples</w:t>
      </w:r>
      <w:r>
        <w:rPr>
          <w:lang w:val="en-CA"/>
        </w:rPr>
        <w:t xml:space="preserve">, depending on the sample position, one or three escape values are coded. </w:t>
      </w:r>
      <w:r w:rsidR="0062538A">
        <w:rPr>
          <w:lang w:val="en-CA"/>
        </w:rPr>
        <w:t>It is reported that f</w:t>
      </w:r>
      <w:r>
        <w:rPr>
          <w:lang w:val="en-CA"/>
        </w:rPr>
        <w:t xml:space="preserve">or class </w:t>
      </w:r>
      <w:r w:rsidR="0062538A">
        <w:rPr>
          <w:lang w:val="en-CA"/>
        </w:rPr>
        <w:t xml:space="preserve">F sequences, the method achieves BD-rates in the range of </w:t>
      </w:r>
      <w:r w:rsidR="00560B80">
        <w:rPr>
          <w:lang w:val="en-CA"/>
        </w:rPr>
        <w:t>−</w:t>
      </w:r>
      <w:r w:rsidR="0062538A">
        <w:rPr>
          <w:lang w:val="en-CA"/>
        </w:rPr>
        <w:t xml:space="preserve">0.9% to </w:t>
      </w:r>
      <w:r w:rsidR="00560B80">
        <w:rPr>
          <w:lang w:val="en-CA"/>
        </w:rPr>
        <w:t>−</w:t>
      </w:r>
      <w:r w:rsidR="0062538A">
        <w:rPr>
          <w:lang w:val="en-CA"/>
        </w:rPr>
        <w:t xml:space="preserve">4.6% </w:t>
      </w:r>
      <w:r w:rsidR="0046255D">
        <w:rPr>
          <w:lang w:val="en-CA"/>
        </w:rPr>
        <w:t xml:space="preserve">with average BD-rate of −3.2% </w:t>
      </w:r>
      <w:r w:rsidR="0062538A">
        <w:rPr>
          <w:lang w:val="en-CA"/>
        </w:rPr>
        <w:t xml:space="preserve">for the Y/G component under </w:t>
      </w:r>
      <w:r w:rsidR="009D0E30">
        <w:rPr>
          <w:lang w:val="en-CA"/>
        </w:rPr>
        <w:t xml:space="preserve">All-Intra </w:t>
      </w:r>
      <w:r w:rsidR="0062538A">
        <w:rPr>
          <w:lang w:val="en-CA"/>
        </w:rPr>
        <w:t xml:space="preserve">lossy </w:t>
      </w:r>
      <w:r w:rsidR="009D0E30">
        <w:rPr>
          <w:lang w:val="en-CA"/>
        </w:rPr>
        <w:t>configuration</w:t>
      </w:r>
      <w:r w:rsidR="0062538A">
        <w:rPr>
          <w:lang w:val="en-CA"/>
        </w:rPr>
        <w:t xml:space="preserve"> compared with SCM3.0 anchor.</w:t>
      </w:r>
      <w:r>
        <w:rPr>
          <w:lang w:val="en-CA"/>
        </w:rPr>
        <w:t xml:space="preserve">  </w:t>
      </w:r>
    </w:p>
    <w:p w:rsidR="000C70AB" w:rsidRPr="00DA35A9" w:rsidRDefault="00BD7B1D" w:rsidP="00DA35A9">
      <w:pPr>
        <w:pStyle w:val="Heading1"/>
        <w:rPr>
          <w:lang w:val="en-CA"/>
        </w:rPr>
      </w:pPr>
      <w:r>
        <w:rPr>
          <w:lang w:val="en-CA"/>
        </w:rPr>
        <w:t>Technical description</w:t>
      </w:r>
      <w:r w:rsidRPr="005B217D">
        <w:rPr>
          <w:lang w:val="en-CA"/>
        </w:rPr>
        <w:t xml:space="preserve"> </w:t>
      </w:r>
    </w:p>
    <w:p w:rsidR="00BD7B1D" w:rsidRDefault="000C70AB" w:rsidP="0015343A">
      <w:pPr>
        <w:shd w:val="clear" w:color="auto" w:fill="FFFFFF"/>
        <w:spacing w:before="0"/>
        <w:jc w:val="both"/>
      </w:pPr>
      <w:r>
        <w:t>JCTVC-T</w:t>
      </w:r>
      <w:r w:rsidR="0085582A">
        <w:t>0062</w:t>
      </w:r>
      <w:r>
        <w:t xml:space="preserve"> proposes using two different palettes</w:t>
      </w:r>
      <w:r w:rsidR="00DA35A9">
        <w:t xml:space="preserve"> for 4:2:0 colour formats</w:t>
      </w:r>
      <w:r>
        <w:t xml:space="preserve">, one for </w:t>
      </w:r>
      <w:r w:rsidR="00BD7B1D">
        <w:t xml:space="preserve">luma </w:t>
      </w:r>
      <w:r>
        <w:t xml:space="preserve">and the other for </w:t>
      </w:r>
      <w:r w:rsidR="00BD7B1D">
        <w:t>chroma. In this proposal, a single palette is used where each palette entry consists of three components. The syntax is identical to the 4:4:4 case (except for escape samples). Once the palette indices for the whole block have been reconstructed, for the sample positions which have only luma component, only the luma component of the corresponding palette entry is used.</w:t>
      </w:r>
    </w:p>
    <w:p w:rsidR="00BD7B1D" w:rsidRDefault="00BD7B1D" w:rsidP="0015343A">
      <w:pPr>
        <w:shd w:val="clear" w:color="auto" w:fill="FFFFFF"/>
        <w:spacing w:before="0"/>
        <w:jc w:val="both"/>
      </w:pPr>
    </w:p>
    <w:p w:rsidR="000C70AB" w:rsidRPr="0046255D" w:rsidRDefault="00BD7B1D" w:rsidP="0015343A">
      <w:pPr>
        <w:shd w:val="clear" w:color="auto" w:fill="FFFFFF"/>
        <w:spacing w:before="0"/>
        <w:jc w:val="both"/>
      </w:pPr>
      <w:r>
        <w:t xml:space="preserve">Escape sample coding is modified slightly compared with </w:t>
      </w:r>
      <w:r w:rsidR="005431CF">
        <w:t xml:space="preserve">the </w:t>
      </w:r>
      <w:r>
        <w:t>4:4:4 colour format. Depending on the position of the escape sample, only luma escape value or all three escape values are coded.</w:t>
      </w:r>
    </w:p>
    <w:p w:rsidR="00E92429" w:rsidRDefault="00BD7B1D" w:rsidP="00FB3E63">
      <w:pPr>
        <w:pStyle w:val="Heading1"/>
        <w:rPr>
          <w:lang w:val="en-CA"/>
        </w:rPr>
      </w:pPr>
      <w:r>
        <w:rPr>
          <w:szCs w:val="22"/>
          <w:lang w:val="en-CA"/>
        </w:rPr>
        <w:t>Simulation results</w:t>
      </w:r>
      <w:r w:rsidR="00906E77">
        <w:rPr>
          <w:lang w:val="en-CA"/>
        </w:rPr>
        <w:t xml:space="preserve"> </w:t>
      </w:r>
    </w:p>
    <w:p w:rsidR="00D34E64" w:rsidRDefault="00482CF4" w:rsidP="00D34E64">
      <w:pPr>
        <w:jc w:val="both"/>
        <w:rPr>
          <w:lang w:val="en-CA"/>
        </w:rPr>
      </w:pPr>
      <w:r>
        <w:rPr>
          <w:lang w:val="en-CA"/>
        </w:rPr>
        <w:t xml:space="preserve">The </w:t>
      </w:r>
      <w:r w:rsidR="00BD7B1D">
        <w:rPr>
          <w:lang w:val="en-CA" w:eastAsia="zh-CN"/>
        </w:rPr>
        <w:t>proposed method is</w:t>
      </w:r>
      <w:r w:rsidR="00095801">
        <w:rPr>
          <w:lang w:val="en-CA"/>
        </w:rPr>
        <w:t xml:space="preserve"> implemented on top of SCM</w:t>
      </w:r>
      <w:r w:rsidR="00095801">
        <w:rPr>
          <w:rFonts w:hint="eastAsia"/>
          <w:lang w:val="en-CA" w:eastAsia="zh-CN"/>
        </w:rPr>
        <w:t>3</w:t>
      </w:r>
      <w:r w:rsidR="00BC603A">
        <w:rPr>
          <w:lang w:val="en-CA"/>
        </w:rPr>
        <w:t>.0</w:t>
      </w:r>
      <w:r w:rsidR="00632F26">
        <w:rPr>
          <w:lang w:val="en-CA"/>
        </w:rPr>
        <w:t xml:space="preserve"> </w:t>
      </w:r>
      <w:r w:rsidR="00BC603A">
        <w:rPr>
          <w:lang w:val="en-CA"/>
        </w:rPr>
        <w:t>and tested using the common test co</w:t>
      </w:r>
      <w:r w:rsidR="00565D6A">
        <w:rPr>
          <w:lang w:val="en-CA"/>
        </w:rPr>
        <w:t>ndition defined in [</w:t>
      </w:r>
      <w:r w:rsidR="0046255D">
        <w:rPr>
          <w:lang w:val="en-CA" w:eastAsia="zh-CN"/>
        </w:rPr>
        <w:t>1</w:t>
      </w:r>
      <w:r w:rsidR="00565D6A">
        <w:rPr>
          <w:lang w:val="en-CA"/>
        </w:rPr>
        <w:t xml:space="preserve">]. </w:t>
      </w:r>
      <w:r w:rsidR="00D34E64">
        <w:rPr>
          <w:lang w:val="en-CA"/>
        </w:rPr>
        <w:t xml:space="preserve">Table </w:t>
      </w:r>
      <w:r w:rsidR="00D34E64">
        <w:rPr>
          <w:rFonts w:hint="eastAsia"/>
          <w:lang w:val="en-CA" w:eastAsia="zh-CN"/>
        </w:rPr>
        <w:t>1</w:t>
      </w:r>
      <w:r w:rsidR="00BC603A">
        <w:rPr>
          <w:lang w:val="en-CA"/>
        </w:rPr>
        <w:t xml:space="preserve"> </w:t>
      </w:r>
      <w:r w:rsidR="00D34E64">
        <w:rPr>
          <w:rFonts w:hint="eastAsia"/>
          <w:lang w:val="en-CA" w:eastAsia="zh-CN"/>
        </w:rPr>
        <w:t>report</w:t>
      </w:r>
      <w:r w:rsidR="0046255D">
        <w:rPr>
          <w:lang w:val="en-CA" w:eastAsia="zh-CN"/>
        </w:rPr>
        <w:t>s</w:t>
      </w:r>
      <w:r w:rsidR="00BC603A">
        <w:rPr>
          <w:lang w:val="en-CA"/>
        </w:rPr>
        <w:t xml:space="preserve"> the </w:t>
      </w:r>
      <w:r w:rsidR="004558B3">
        <w:rPr>
          <w:lang w:val="en-CA"/>
        </w:rPr>
        <w:t>lossy</w:t>
      </w:r>
      <w:r w:rsidR="0083754C">
        <w:rPr>
          <w:lang w:val="en-CA"/>
        </w:rPr>
        <w:t xml:space="preserve"> </w:t>
      </w:r>
      <w:r w:rsidR="00BC603A">
        <w:rPr>
          <w:lang w:val="en-CA"/>
        </w:rPr>
        <w:t xml:space="preserve">coding performance </w:t>
      </w:r>
      <w:r w:rsidR="0046255D">
        <w:rPr>
          <w:lang w:val="en-CA"/>
        </w:rPr>
        <w:t xml:space="preserve">for All-Intra configuration for class F sequences. </w:t>
      </w:r>
      <w:ins w:id="0" w:author="Rajan Joshi" w:date="2015-02-04T23:55:00Z">
        <w:r w:rsidR="00EB1897">
          <w:rPr>
            <w:lang w:val="en-CA"/>
          </w:rPr>
          <w:t xml:space="preserve">Results for other configurations and lossless coding conditions can be found in the accompanying spreadsheets. </w:t>
        </w:r>
      </w:ins>
      <w:bookmarkStart w:id="1" w:name="_GoBack"/>
      <w:bookmarkEnd w:id="1"/>
      <w:r w:rsidR="0046255D">
        <w:rPr>
          <w:lang w:val="en-CA"/>
        </w:rPr>
        <w:t xml:space="preserve">The anchor is </w:t>
      </w:r>
      <w:r w:rsidR="00B05549">
        <w:rPr>
          <w:lang w:val="en-CA"/>
        </w:rPr>
        <w:t xml:space="preserve">SCM </w:t>
      </w:r>
      <w:r w:rsidR="00B05549">
        <w:rPr>
          <w:rFonts w:hint="eastAsia"/>
          <w:lang w:val="en-CA" w:eastAsia="zh-CN"/>
        </w:rPr>
        <w:t>3</w:t>
      </w:r>
      <w:r w:rsidR="00632F26">
        <w:rPr>
          <w:lang w:val="en-CA"/>
        </w:rPr>
        <w:t>.0</w:t>
      </w:r>
      <w:r w:rsidR="00C0149C">
        <w:rPr>
          <w:rFonts w:hint="eastAsia"/>
          <w:lang w:val="en-CA" w:eastAsia="zh-CN"/>
        </w:rPr>
        <w:t>.</w:t>
      </w:r>
      <w:r w:rsidR="0046255D">
        <w:rPr>
          <w:lang w:val="en-CA" w:eastAsia="zh-CN"/>
        </w:rPr>
        <w:t xml:space="preserve"> </w:t>
      </w:r>
      <w:r w:rsidR="0046255D">
        <w:rPr>
          <w:lang w:val="en-CA"/>
        </w:rPr>
        <w:t>The simulation platform is a mostly homogenous LINUX cluster consisting of Intel(R) XEON CPUs.</w:t>
      </w:r>
    </w:p>
    <w:p w:rsidR="0046255D" w:rsidRPr="00D34E64" w:rsidRDefault="0046255D" w:rsidP="00D34E64">
      <w:pPr>
        <w:jc w:val="both"/>
        <w:rPr>
          <w:lang w:val="en-CA" w:eastAsia="zh-CN"/>
        </w:rPr>
      </w:pPr>
      <w:r>
        <w:rPr>
          <w:lang w:val="en-CA"/>
        </w:rPr>
        <w:object w:dxaOrig="7393" w:dyaOrig="19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in;height:75pt" o:ole="">
            <v:imagedata r:id="rId11" o:title=""/>
          </v:shape>
          <o:OLEObject Type="Embed" ProgID="Excel.SheetMacroEnabled.12" ShapeID="_x0000_i1025" DrawAspect="Content" ObjectID="_1484599494" r:id="rId12"/>
        </w:object>
      </w:r>
    </w:p>
    <w:p w:rsidR="007A01B6" w:rsidRDefault="009E0ADE" w:rsidP="007A01B6">
      <w:pPr>
        <w:pStyle w:val="Heading1"/>
        <w:ind w:left="360" w:hanging="360"/>
        <w:rPr>
          <w:lang w:val="en-CA"/>
        </w:rPr>
      </w:pPr>
      <w:r>
        <w:rPr>
          <w:lang w:val="en-CA"/>
        </w:rPr>
        <w:lastRenderedPageBreak/>
        <w:t>Conclusion</w:t>
      </w:r>
    </w:p>
    <w:p w:rsidR="00D50381" w:rsidRPr="00D50381" w:rsidRDefault="00D50381" w:rsidP="005A0200">
      <w:pPr>
        <w:jc w:val="both"/>
        <w:rPr>
          <w:lang w:val="en-CA" w:eastAsia="zh-CN"/>
        </w:rPr>
      </w:pPr>
      <w:r>
        <w:rPr>
          <w:lang w:val="en-CA"/>
        </w:rPr>
        <w:t>The proposed</w:t>
      </w:r>
      <w:r w:rsidR="00FB2FCF">
        <w:rPr>
          <w:lang w:val="en-CA"/>
        </w:rPr>
        <w:t xml:space="preserve"> </w:t>
      </w:r>
      <w:r w:rsidR="0046255D">
        <w:rPr>
          <w:lang w:val="en-CA" w:eastAsia="zh-CN"/>
        </w:rPr>
        <w:t xml:space="preserve">extension of palette mode to non-4:4:4 colour formats adds very little complexity on the decoder side while </w:t>
      </w:r>
      <w:r w:rsidR="00560B80">
        <w:rPr>
          <w:lang w:val="en-CA" w:eastAsia="zh-CN"/>
        </w:rPr>
        <w:t>achieving</w:t>
      </w:r>
      <w:r w:rsidR="009D0E30">
        <w:rPr>
          <w:lang w:val="en-CA" w:eastAsia="zh-CN"/>
        </w:rPr>
        <w:t>, for class F sequences,</w:t>
      </w:r>
      <w:r w:rsidR="00560B80">
        <w:rPr>
          <w:lang w:val="en-CA" w:eastAsia="zh-CN"/>
        </w:rPr>
        <w:t xml:space="preserve"> BD-rates </w:t>
      </w:r>
      <w:r w:rsidR="00560B80">
        <w:rPr>
          <w:lang w:val="en-CA"/>
        </w:rPr>
        <w:t xml:space="preserve">in the range of −0.9% to −4.6% with average BD-rate of −3.2% for the Y/G component under </w:t>
      </w:r>
      <w:r w:rsidR="009D0E30">
        <w:rPr>
          <w:lang w:val="en-CA"/>
        </w:rPr>
        <w:t>All-Intra lossy configuration</w:t>
      </w:r>
      <w:r w:rsidR="00560B80">
        <w:rPr>
          <w:lang w:val="en-CA"/>
        </w:rPr>
        <w:t xml:space="preserve"> compared with SCM3.0 anchor. It offers a good trade-off between complexity and performance. It is proposed that this method be adopted</w:t>
      </w:r>
      <w:r w:rsidR="005431CF">
        <w:rPr>
          <w:lang w:val="en-CA"/>
        </w:rPr>
        <w:t xml:space="preserve"> to HEVC Screen Content Coding E</w:t>
      </w:r>
      <w:r w:rsidR="00560B80">
        <w:rPr>
          <w:lang w:val="en-CA"/>
        </w:rPr>
        <w:t>xtensions draft text version 3.</w:t>
      </w:r>
      <w:r w:rsidR="00482CF4">
        <w:rPr>
          <w:rFonts w:hint="eastAsia"/>
          <w:lang w:val="en-CA" w:eastAsia="zh-CN"/>
        </w:rPr>
        <w:t xml:space="preserve"> </w:t>
      </w:r>
    </w:p>
    <w:p w:rsidR="00E92429" w:rsidRDefault="00E92429" w:rsidP="00632F26">
      <w:pPr>
        <w:pStyle w:val="Heading1"/>
        <w:ind w:left="360" w:hanging="360"/>
        <w:rPr>
          <w:lang w:val="en-CA"/>
        </w:rPr>
      </w:pPr>
      <w:r>
        <w:rPr>
          <w:lang w:val="en-CA"/>
        </w:rPr>
        <w:t>References</w:t>
      </w:r>
    </w:p>
    <w:p w:rsidR="00D36F11" w:rsidRPr="009154BA" w:rsidRDefault="00D36F11" w:rsidP="00D36F11">
      <w:pPr>
        <w:numPr>
          <w:ilvl w:val="0"/>
          <w:numId w:val="16"/>
        </w:numPr>
        <w:tabs>
          <w:tab w:val="left" w:pos="567"/>
        </w:tabs>
        <w:contextualSpacing/>
        <w:jc w:val="both"/>
        <w:rPr>
          <w:szCs w:val="22"/>
          <w:lang w:val="en-CA" w:eastAsia="de-DE"/>
        </w:rPr>
      </w:pPr>
      <w:r w:rsidRPr="009154BA">
        <w:rPr>
          <w:szCs w:val="22"/>
          <w:lang w:eastAsia="de-DE"/>
        </w:rPr>
        <w:t>H. Yu, R. Cohen, K. Rapaka, J. Xu (editors)</w:t>
      </w:r>
      <w:r w:rsidRPr="009154BA">
        <w:rPr>
          <w:rFonts w:hint="eastAsia"/>
          <w:szCs w:val="22"/>
          <w:lang w:eastAsia="zh-CN"/>
        </w:rPr>
        <w:t xml:space="preserve">, </w:t>
      </w:r>
      <w:r w:rsidRPr="009154BA">
        <w:rPr>
          <w:szCs w:val="22"/>
          <w:lang w:eastAsia="zh-CN"/>
        </w:rPr>
        <w:t>“Common Test Conditions for Screen Content Coding”</w:t>
      </w:r>
      <w:r w:rsidRPr="009154BA">
        <w:rPr>
          <w:rFonts w:hint="eastAsia"/>
          <w:szCs w:val="22"/>
          <w:lang w:eastAsia="zh-CN"/>
        </w:rPr>
        <w:t xml:space="preserve">, JCTVC-S1015, </w:t>
      </w:r>
      <w:r w:rsidRPr="009154BA">
        <w:rPr>
          <w:szCs w:val="22"/>
          <w:lang w:val="en-CA" w:eastAsia="de-DE"/>
        </w:rPr>
        <w:t>1</w:t>
      </w:r>
      <w:r w:rsidRPr="009154BA">
        <w:rPr>
          <w:rFonts w:hint="eastAsia"/>
          <w:szCs w:val="22"/>
          <w:lang w:val="en-CA" w:eastAsia="zh-CN"/>
        </w:rPr>
        <w:t>9</w:t>
      </w:r>
      <w:r w:rsidRPr="009154BA">
        <w:rPr>
          <w:szCs w:val="22"/>
          <w:lang w:val="en-CA" w:eastAsia="de-DE"/>
        </w:rPr>
        <w:t>th Meeting</w:t>
      </w:r>
      <w:r w:rsidR="00B61CD9">
        <w:rPr>
          <w:rFonts w:hint="eastAsia"/>
          <w:szCs w:val="22"/>
          <w:lang w:val="en-CA" w:eastAsia="zh-CN"/>
        </w:rPr>
        <w:t>: Strasb</w:t>
      </w:r>
      <w:r w:rsidRPr="009154BA">
        <w:rPr>
          <w:rFonts w:hint="eastAsia"/>
          <w:szCs w:val="22"/>
          <w:lang w:val="en-CA" w:eastAsia="zh-CN"/>
        </w:rPr>
        <w:t>ourg, Oct</w:t>
      </w:r>
      <w:r w:rsidRPr="009154BA">
        <w:rPr>
          <w:szCs w:val="22"/>
          <w:lang w:val="en-CA" w:eastAsia="de-DE"/>
        </w:rPr>
        <w:t xml:space="preserve"> 201</w:t>
      </w:r>
      <w:r w:rsidRPr="009154BA">
        <w:rPr>
          <w:rFonts w:hint="eastAsia"/>
          <w:szCs w:val="22"/>
          <w:lang w:val="en-CA" w:eastAsia="zh-CN"/>
        </w:rPr>
        <w:t>4</w:t>
      </w:r>
      <w:r w:rsidRPr="009154BA">
        <w:rPr>
          <w:szCs w:val="22"/>
          <w:lang w:val="en-CA" w:eastAsia="de-DE"/>
        </w:rPr>
        <w:t>.</w:t>
      </w:r>
    </w:p>
    <w:p w:rsidR="005801A2" w:rsidRPr="00AA1CDF" w:rsidRDefault="001F2594" w:rsidP="00FB3E63">
      <w:pPr>
        <w:pStyle w:val="Heading1"/>
        <w:rPr>
          <w:szCs w:val="22"/>
          <w:lang w:val="en-CA" w:eastAsia="de-DE"/>
        </w:rPr>
      </w:pPr>
      <w:r w:rsidRPr="00AA1CDF">
        <w:rPr>
          <w:szCs w:val="22"/>
          <w:lang w:val="en-CA" w:eastAsia="de-DE"/>
        </w:rPr>
        <w:t>Patent rights declaration</w:t>
      </w:r>
      <w:r w:rsidR="00B94B06" w:rsidRPr="00AA1CDF">
        <w:rPr>
          <w:szCs w:val="22"/>
          <w:lang w:val="en-CA" w:eastAsia="de-DE"/>
        </w:rPr>
        <w:t>(s)</w:t>
      </w:r>
    </w:p>
    <w:p w:rsidR="002C528B" w:rsidRDefault="002C528B" w:rsidP="002C528B">
      <w:pPr>
        <w:jc w:val="both"/>
        <w:rPr>
          <w:b/>
          <w:szCs w:val="22"/>
          <w:lang w:val="en-CA"/>
        </w:rPr>
      </w:pPr>
      <w:r>
        <w:rPr>
          <w:b/>
          <w:szCs w:val="22"/>
          <w:lang w:val="en-CA"/>
        </w:rPr>
        <w:t>Qualcomm</w:t>
      </w:r>
      <w:r w:rsidRPr="00AA1CDF">
        <w:rPr>
          <w:b/>
          <w:szCs w:val="22"/>
          <w:lang w:val="en-CA" w:eastAsia="de-DE"/>
        </w:rPr>
        <w:t xml:space="preserve"> </w:t>
      </w:r>
      <w:r>
        <w:rPr>
          <w:b/>
          <w:szCs w:val="22"/>
          <w:lang w:val="en-CA" w:eastAsia="de-DE"/>
        </w:rPr>
        <w:t xml:space="preserve">Incorporated </w:t>
      </w:r>
      <w:r w:rsidRPr="00AA1CDF">
        <w:rPr>
          <w:b/>
          <w:szCs w:val="22"/>
          <w:lang w:val="en-CA" w:eastAsia="de-DE"/>
        </w:rPr>
        <w:t>may have current or pending patent rights relati</w:t>
      </w:r>
      <w:r w:rsidRPr="00AA1CDF">
        <w:rPr>
          <w:b/>
          <w:szCs w:val="22"/>
          <w:lang w:val="en-CA"/>
        </w:rPr>
        <w:t xml:space="preserve">ng to </w:t>
      </w:r>
      <w:r w:rsidRPr="00AA1CDF">
        <w:rPr>
          <w:rFonts w:eastAsia="PMingLiU"/>
          <w:b/>
          <w:szCs w:val="22"/>
          <w:lang w:val="en-CA"/>
        </w:rPr>
        <w:t>the technology described in this contribution</w:t>
      </w:r>
      <w:r w:rsidRPr="00AA1CDF">
        <w:rPr>
          <w:b/>
          <w:szCs w:val="22"/>
          <w:lang w:val="en-CA"/>
        </w:rPr>
        <w:t xml:space="preserve"> </w:t>
      </w:r>
      <w:r w:rsidRPr="005B217D">
        <w:rPr>
          <w:b/>
          <w:szCs w:val="22"/>
          <w:lang w:val="en-CA"/>
        </w:rPr>
        <w:t>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2C528B" w:rsidRPr="005B217D" w:rsidRDefault="002C528B" w:rsidP="0027057C">
      <w:pPr>
        <w:jc w:val="both"/>
        <w:rPr>
          <w:szCs w:val="22"/>
          <w:lang w:val="en-CA"/>
        </w:rPr>
      </w:pPr>
    </w:p>
    <w:sectPr w:rsidR="002C528B" w:rsidRPr="005B217D" w:rsidSect="00A01439">
      <w:footerReference w:type="default" r:id="rId1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22F2" w:rsidRDefault="003922F2">
      <w:r>
        <w:separator/>
      </w:r>
    </w:p>
  </w:endnote>
  <w:endnote w:type="continuationSeparator" w:id="0">
    <w:p w:rsidR="003922F2" w:rsidRDefault="003922F2">
      <w:r>
        <w:continuationSeparator/>
      </w:r>
    </w:p>
  </w:endnote>
  <w:endnote w:type="continuationNotice" w:id="1">
    <w:p w:rsidR="003922F2" w:rsidRDefault="003922F2">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70AB" w:rsidRDefault="000C70AB"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EB1897">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EB1897">
      <w:rPr>
        <w:rStyle w:val="PageNumber"/>
        <w:noProof/>
      </w:rPr>
      <w:t>2015-01-30</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22F2" w:rsidRDefault="003922F2">
      <w:r>
        <w:separator/>
      </w:r>
    </w:p>
  </w:footnote>
  <w:footnote w:type="continuationSeparator" w:id="0">
    <w:p w:rsidR="003922F2" w:rsidRDefault="003922F2">
      <w:r>
        <w:continuationSeparator/>
      </w:r>
    </w:p>
  </w:footnote>
  <w:footnote w:type="continuationNotice" w:id="1">
    <w:p w:rsidR="003922F2" w:rsidRDefault="003922F2">
      <w:pPr>
        <w:spacing w:before="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B6E1FC2"/>
    <w:multiLevelType w:val="hybridMultilevel"/>
    <w:tmpl w:val="1062DA24"/>
    <w:lvl w:ilvl="0" w:tplc="22EE6BCA">
      <w:start w:val="1"/>
      <w:numFmt w:val="decimal"/>
      <w:lvlText w:val="[%1]"/>
      <w:lvlJc w:val="left"/>
      <w:pPr>
        <w:ind w:left="360" w:hanging="360"/>
      </w:pPr>
      <w:rPr>
        <w:color w:val="000000"/>
      </w:rPr>
    </w:lvl>
    <w:lvl w:ilvl="1" w:tplc="FFFFFFFF">
      <w:start w:val="1"/>
      <w:numFmt w:val="lowerLetter"/>
      <w:lvlText w:val="%2."/>
      <w:lvlJc w:val="left"/>
      <w:pPr>
        <w:ind w:left="1080" w:hanging="360"/>
      </w:pPr>
    </w:lvl>
    <w:lvl w:ilvl="2" w:tplc="08090005">
      <w:start w:val="1"/>
      <w:numFmt w:val="lowerRoman"/>
      <w:lvlText w:val="%3."/>
      <w:lvlJc w:val="right"/>
      <w:pPr>
        <w:ind w:left="1800" w:hanging="180"/>
      </w:pPr>
    </w:lvl>
    <w:lvl w:ilvl="3" w:tplc="08090001">
      <w:start w:val="1"/>
      <w:numFmt w:val="decimal"/>
      <w:lvlText w:val="%4."/>
      <w:lvlJc w:val="left"/>
      <w:pPr>
        <w:ind w:left="2520" w:hanging="360"/>
      </w:pPr>
    </w:lvl>
    <w:lvl w:ilvl="4" w:tplc="08090003">
      <w:start w:val="1"/>
      <w:numFmt w:val="lowerLetter"/>
      <w:lvlText w:val="%5."/>
      <w:lvlJc w:val="left"/>
      <w:pPr>
        <w:ind w:left="3240" w:hanging="360"/>
      </w:pPr>
    </w:lvl>
    <w:lvl w:ilvl="5" w:tplc="08090005">
      <w:start w:val="1"/>
      <w:numFmt w:val="lowerRoman"/>
      <w:lvlText w:val="%6."/>
      <w:lvlJc w:val="right"/>
      <w:pPr>
        <w:ind w:left="3960" w:hanging="180"/>
      </w:pPr>
    </w:lvl>
    <w:lvl w:ilvl="6" w:tplc="08090001">
      <w:start w:val="1"/>
      <w:numFmt w:val="decimal"/>
      <w:lvlText w:val="%7."/>
      <w:lvlJc w:val="left"/>
      <w:pPr>
        <w:ind w:left="4680" w:hanging="360"/>
      </w:pPr>
    </w:lvl>
    <w:lvl w:ilvl="7" w:tplc="08090003">
      <w:start w:val="1"/>
      <w:numFmt w:val="lowerLetter"/>
      <w:lvlText w:val="%8."/>
      <w:lvlJc w:val="left"/>
      <w:pPr>
        <w:ind w:left="5400" w:hanging="360"/>
      </w:pPr>
    </w:lvl>
    <w:lvl w:ilvl="8" w:tplc="08090005">
      <w:start w:val="1"/>
      <w:numFmt w:val="lowerRoman"/>
      <w:lvlText w:val="%9."/>
      <w:lvlJc w:val="right"/>
      <w:pPr>
        <w:ind w:left="6120" w:hanging="180"/>
      </w:pPr>
    </w:lvl>
  </w:abstractNum>
  <w:abstractNum w:abstractNumId="1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1">
    <w:nsid w:val="6FCB039E"/>
    <w:multiLevelType w:val="hybridMultilevel"/>
    <w:tmpl w:val="01D0C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8"/>
  </w:num>
  <w:num w:numId="4">
    <w:abstractNumId w:val="6"/>
  </w:num>
  <w:num w:numId="5">
    <w:abstractNumId w:val="7"/>
  </w:num>
  <w:num w:numId="6">
    <w:abstractNumId w:val="4"/>
  </w:num>
  <w:num w:numId="7">
    <w:abstractNumId w:val="5"/>
  </w:num>
  <w:num w:numId="8">
    <w:abstractNumId w:val="4"/>
  </w:num>
  <w:num w:numId="9">
    <w:abstractNumId w:val="1"/>
  </w:num>
  <w:num w:numId="10">
    <w:abstractNumId w:val="3"/>
  </w:num>
  <w:num w:numId="11">
    <w:abstractNumId w:val="2"/>
  </w:num>
  <w:num w:numId="12">
    <w:abstractNumId w:val="11"/>
  </w:num>
  <w:num w:numId="13">
    <w:abstractNumId w:val="4"/>
  </w:num>
  <w:num w:numId="14">
    <w:abstractNumId w:val="4"/>
  </w:num>
  <w:num w:numId="15">
    <w:abstractNumId w:val="4"/>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ajan Joshi">
    <w15:presenceInfo w15:providerId="None" w15:userId="Rajan Josh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01B33"/>
    <w:rsid w:val="0001251A"/>
    <w:rsid w:val="0001405E"/>
    <w:rsid w:val="00021BE6"/>
    <w:rsid w:val="00035C20"/>
    <w:rsid w:val="0004568B"/>
    <w:rsid w:val="000458BC"/>
    <w:rsid w:val="00045C41"/>
    <w:rsid w:val="00046C03"/>
    <w:rsid w:val="0005221C"/>
    <w:rsid w:val="00065039"/>
    <w:rsid w:val="000668EE"/>
    <w:rsid w:val="0007614F"/>
    <w:rsid w:val="00082938"/>
    <w:rsid w:val="00095801"/>
    <w:rsid w:val="000A1468"/>
    <w:rsid w:val="000B1C6B"/>
    <w:rsid w:val="000B4FF9"/>
    <w:rsid w:val="000B63D2"/>
    <w:rsid w:val="000C09AC"/>
    <w:rsid w:val="000C70AB"/>
    <w:rsid w:val="000D4035"/>
    <w:rsid w:val="000E00F3"/>
    <w:rsid w:val="000E5D55"/>
    <w:rsid w:val="000F158C"/>
    <w:rsid w:val="000F55DA"/>
    <w:rsid w:val="00102F3D"/>
    <w:rsid w:val="0011179E"/>
    <w:rsid w:val="00116F66"/>
    <w:rsid w:val="00124E38"/>
    <w:rsid w:val="0012580B"/>
    <w:rsid w:val="00131F90"/>
    <w:rsid w:val="0013526E"/>
    <w:rsid w:val="00146152"/>
    <w:rsid w:val="0015343A"/>
    <w:rsid w:val="001605B8"/>
    <w:rsid w:val="00162F3F"/>
    <w:rsid w:val="00165EC0"/>
    <w:rsid w:val="00166990"/>
    <w:rsid w:val="00171371"/>
    <w:rsid w:val="00175A24"/>
    <w:rsid w:val="0018035F"/>
    <w:rsid w:val="00184164"/>
    <w:rsid w:val="00185370"/>
    <w:rsid w:val="0018547D"/>
    <w:rsid w:val="00187E58"/>
    <w:rsid w:val="00190DBB"/>
    <w:rsid w:val="001939DE"/>
    <w:rsid w:val="001A297E"/>
    <w:rsid w:val="001A368E"/>
    <w:rsid w:val="001A7329"/>
    <w:rsid w:val="001B4E28"/>
    <w:rsid w:val="001C3525"/>
    <w:rsid w:val="001D1BD2"/>
    <w:rsid w:val="001D2854"/>
    <w:rsid w:val="001E02BE"/>
    <w:rsid w:val="001E3B37"/>
    <w:rsid w:val="001F2594"/>
    <w:rsid w:val="001F37B8"/>
    <w:rsid w:val="001F646C"/>
    <w:rsid w:val="002055A6"/>
    <w:rsid w:val="00206460"/>
    <w:rsid w:val="002069B4"/>
    <w:rsid w:val="00215DFC"/>
    <w:rsid w:val="002212DF"/>
    <w:rsid w:val="00222CD4"/>
    <w:rsid w:val="002233BD"/>
    <w:rsid w:val="00224381"/>
    <w:rsid w:val="00225016"/>
    <w:rsid w:val="002264A6"/>
    <w:rsid w:val="00226F89"/>
    <w:rsid w:val="00227BA7"/>
    <w:rsid w:val="0023011C"/>
    <w:rsid w:val="002375C1"/>
    <w:rsid w:val="00254F78"/>
    <w:rsid w:val="00263398"/>
    <w:rsid w:val="00265962"/>
    <w:rsid w:val="0027057C"/>
    <w:rsid w:val="002722AA"/>
    <w:rsid w:val="00275BCF"/>
    <w:rsid w:val="002800D4"/>
    <w:rsid w:val="002809D7"/>
    <w:rsid w:val="00291E36"/>
    <w:rsid w:val="00292257"/>
    <w:rsid w:val="002A054C"/>
    <w:rsid w:val="002A1547"/>
    <w:rsid w:val="002A54E0"/>
    <w:rsid w:val="002B1595"/>
    <w:rsid w:val="002B191D"/>
    <w:rsid w:val="002B34C3"/>
    <w:rsid w:val="002B59A4"/>
    <w:rsid w:val="002C1023"/>
    <w:rsid w:val="002C2649"/>
    <w:rsid w:val="002C4F45"/>
    <w:rsid w:val="002C528B"/>
    <w:rsid w:val="002D0AF6"/>
    <w:rsid w:val="002D256E"/>
    <w:rsid w:val="002F164D"/>
    <w:rsid w:val="002F2435"/>
    <w:rsid w:val="00301E00"/>
    <w:rsid w:val="00306206"/>
    <w:rsid w:val="00317D85"/>
    <w:rsid w:val="00327C56"/>
    <w:rsid w:val="003315A1"/>
    <w:rsid w:val="003319CA"/>
    <w:rsid w:val="00334DFA"/>
    <w:rsid w:val="003373EC"/>
    <w:rsid w:val="00342FF4"/>
    <w:rsid w:val="00346148"/>
    <w:rsid w:val="00357DEF"/>
    <w:rsid w:val="0036065E"/>
    <w:rsid w:val="003669EA"/>
    <w:rsid w:val="003706CC"/>
    <w:rsid w:val="00374ACF"/>
    <w:rsid w:val="00377710"/>
    <w:rsid w:val="00381671"/>
    <w:rsid w:val="00384BF6"/>
    <w:rsid w:val="00390CA0"/>
    <w:rsid w:val="003922F2"/>
    <w:rsid w:val="00392352"/>
    <w:rsid w:val="003A2D8E"/>
    <w:rsid w:val="003A3AC1"/>
    <w:rsid w:val="003A77D7"/>
    <w:rsid w:val="003C20E4"/>
    <w:rsid w:val="003E1B79"/>
    <w:rsid w:val="003E6F90"/>
    <w:rsid w:val="003F280A"/>
    <w:rsid w:val="003F5D0F"/>
    <w:rsid w:val="003F7BE6"/>
    <w:rsid w:val="00412442"/>
    <w:rsid w:val="00414101"/>
    <w:rsid w:val="004234F0"/>
    <w:rsid w:val="00433DDB"/>
    <w:rsid w:val="00437619"/>
    <w:rsid w:val="00453FE3"/>
    <w:rsid w:val="004558B3"/>
    <w:rsid w:val="0046255D"/>
    <w:rsid w:val="00465A1E"/>
    <w:rsid w:val="004679E6"/>
    <w:rsid w:val="0047281D"/>
    <w:rsid w:val="0047344D"/>
    <w:rsid w:val="0047588F"/>
    <w:rsid w:val="00482CF4"/>
    <w:rsid w:val="00496448"/>
    <w:rsid w:val="004A02AA"/>
    <w:rsid w:val="004A0467"/>
    <w:rsid w:val="004A2A63"/>
    <w:rsid w:val="004A43D1"/>
    <w:rsid w:val="004A5A74"/>
    <w:rsid w:val="004B210C"/>
    <w:rsid w:val="004D405F"/>
    <w:rsid w:val="004E4F4F"/>
    <w:rsid w:val="004E6789"/>
    <w:rsid w:val="004F039E"/>
    <w:rsid w:val="004F61E3"/>
    <w:rsid w:val="0050080E"/>
    <w:rsid w:val="00502E10"/>
    <w:rsid w:val="00503010"/>
    <w:rsid w:val="0051015C"/>
    <w:rsid w:val="00516CF1"/>
    <w:rsid w:val="00516D60"/>
    <w:rsid w:val="00531AE9"/>
    <w:rsid w:val="005431CF"/>
    <w:rsid w:val="0054757D"/>
    <w:rsid w:val="00550A66"/>
    <w:rsid w:val="00560B80"/>
    <w:rsid w:val="00561951"/>
    <w:rsid w:val="00565D6A"/>
    <w:rsid w:val="00567EC7"/>
    <w:rsid w:val="00570013"/>
    <w:rsid w:val="005776E3"/>
    <w:rsid w:val="00577F26"/>
    <w:rsid w:val="005801A2"/>
    <w:rsid w:val="005952A5"/>
    <w:rsid w:val="00595A4D"/>
    <w:rsid w:val="005A0200"/>
    <w:rsid w:val="005A322A"/>
    <w:rsid w:val="005A33A1"/>
    <w:rsid w:val="005A3B15"/>
    <w:rsid w:val="005A7D8B"/>
    <w:rsid w:val="005B217D"/>
    <w:rsid w:val="005B2A10"/>
    <w:rsid w:val="005B7C73"/>
    <w:rsid w:val="005C170B"/>
    <w:rsid w:val="005C385F"/>
    <w:rsid w:val="005E1AC6"/>
    <w:rsid w:val="005F0A3A"/>
    <w:rsid w:val="005F6F1B"/>
    <w:rsid w:val="0062189C"/>
    <w:rsid w:val="00624B33"/>
    <w:rsid w:val="00625307"/>
    <w:rsid w:val="0062538A"/>
    <w:rsid w:val="0063041A"/>
    <w:rsid w:val="00630AA2"/>
    <w:rsid w:val="00632CB0"/>
    <w:rsid w:val="00632F26"/>
    <w:rsid w:val="00646707"/>
    <w:rsid w:val="00661963"/>
    <w:rsid w:val="00662E58"/>
    <w:rsid w:val="00664DCF"/>
    <w:rsid w:val="00693A5E"/>
    <w:rsid w:val="006A004A"/>
    <w:rsid w:val="006C5D39"/>
    <w:rsid w:val="006D6D9B"/>
    <w:rsid w:val="006E068D"/>
    <w:rsid w:val="006E2810"/>
    <w:rsid w:val="006E5417"/>
    <w:rsid w:val="006F4C1A"/>
    <w:rsid w:val="006F53DA"/>
    <w:rsid w:val="006F6D9B"/>
    <w:rsid w:val="00712F60"/>
    <w:rsid w:val="00720E3B"/>
    <w:rsid w:val="0074393F"/>
    <w:rsid w:val="00745F6B"/>
    <w:rsid w:val="0075585E"/>
    <w:rsid w:val="00770571"/>
    <w:rsid w:val="007768FF"/>
    <w:rsid w:val="00781A53"/>
    <w:rsid w:val="0078208E"/>
    <w:rsid w:val="007824D3"/>
    <w:rsid w:val="00790767"/>
    <w:rsid w:val="00796EE3"/>
    <w:rsid w:val="007A01B6"/>
    <w:rsid w:val="007A576C"/>
    <w:rsid w:val="007A7D29"/>
    <w:rsid w:val="007B4AB8"/>
    <w:rsid w:val="007E01A3"/>
    <w:rsid w:val="007E4F0B"/>
    <w:rsid w:val="007E58DB"/>
    <w:rsid w:val="007F1F8B"/>
    <w:rsid w:val="007F252F"/>
    <w:rsid w:val="007F4527"/>
    <w:rsid w:val="007F67A1"/>
    <w:rsid w:val="00811C05"/>
    <w:rsid w:val="008137B1"/>
    <w:rsid w:val="00813CBA"/>
    <w:rsid w:val="008206C8"/>
    <w:rsid w:val="008211B4"/>
    <w:rsid w:val="0083754C"/>
    <w:rsid w:val="00837BFF"/>
    <w:rsid w:val="0085582A"/>
    <w:rsid w:val="00860579"/>
    <w:rsid w:val="00861D0C"/>
    <w:rsid w:val="0086387C"/>
    <w:rsid w:val="008675C5"/>
    <w:rsid w:val="00874A6C"/>
    <w:rsid w:val="00876C65"/>
    <w:rsid w:val="00897AAA"/>
    <w:rsid w:val="008A4B4C"/>
    <w:rsid w:val="008B027E"/>
    <w:rsid w:val="008B0BF8"/>
    <w:rsid w:val="008C2042"/>
    <w:rsid w:val="008C239F"/>
    <w:rsid w:val="008C6EB4"/>
    <w:rsid w:val="008E480C"/>
    <w:rsid w:val="008F6F4A"/>
    <w:rsid w:val="00906E77"/>
    <w:rsid w:val="00907757"/>
    <w:rsid w:val="009154BA"/>
    <w:rsid w:val="009212B0"/>
    <w:rsid w:val="00921FA1"/>
    <w:rsid w:val="009234A5"/>
    <w:rsid w:val="00933453"/>
    <w:rsid w:val="00933640"/>
    <w:rsid w:val="009336F7"/>
    <w:rsid w:val="0093636C"/>
    <w:rsid w:val="009374A7"/>
    <w:rsid w:val="00942846"/>
    <w:rsid w:val="0095022E"/>
    <w:rsid w:val="00960B91"/>
    <w:rsid w:val="009610C3"/>
    <w:rsid w:val="009638AE"/>
    <w:rsid w:val="00965B45"/>
    <w:rsid w:val="0097331F"/>
    <w:rsid w:val="009806E2"/>
    <w:rsid w:val="0098551D"/>
    <w:rsid w:val="0099518F"/>
    <w:rsid w:val="009A0D3D"/>
    <w:rsid w:val="009A0ECA"/>
    <w:rsid w:val="009A523D"/>
    <w:rsid w:val="009B02A1"/>
    <w:rsid w:val="009C3876"/>
    <w:rsid w:val="009D0E30"/>
    <w:rsid w:val="009D4ACB"/>
    <w:rsid w:val="009E0ADE"/>
    <w:rsid w:val="009F2BB4"/>
    <w:rsid w:val="009F496B"/>
    <w:rsid w:val="00A01439"/>
    <w:rsid w:val="00A0253E"/>
    <w:rsid w:val="00A02E61"/>
    <w:rsid w:val="00A05CFF"/>
    <w:rsid w:val="00A13F60"/>
    <w:rsid w:val="00A1723B"/>
    <w:rsid w:val="00A26239"/>
    <w:rsid w:val="00A35E88"/>
    <w:rsid w:val="00A377E6"/>
    <w:rsid w:val="00A4568C"/>
    <w:rsid w:val="00A52877"/>
    <w:rsid w:val="00A56B97"/>
    <w:rsid w:val="00A6093D"/>
    <w:rsid w:val="00A61CA5"/>
    <w:rsid w:val="00A67625"/>
    <w:rsid w:val="00A67F74"/>
    <w:rsid w:val="00A767DC"/>
    <w:rsid w:val="00A76A6D"/>
    <w:rsid w:val="00A773FF"/>
    <w:rsid w:val="00A81C32"/>
    <w:rsid w:val="00A83253"/>
    <w:rsid w:val="00AA1CDF"/>
    <w:rsid w:val="00AA6C45"/>
    <w:rsid w:val="00AA6E84"/>
    <w:rsid w:val="00AC2526"/>
    <w:rsid w:val="00AC5A4D"/>
    <w:rsid w:val="00AC601E"/>
    <w:rsid w:val="00AD6110"/>
    <w:rsid w:val="00AE102B"/>
    <w:rsid w:val="00AE341B"/>
    <w:rsid w:val="00B05549"/>
    <w:rsid w:val="00B07CA7"/>
    <w:rsid w:val="00B11D34"/>
    <w:rsid w:val="00B1279A"/>
    <w:rsid w:val="00B201E8"/>
    <w:rsid w:val="00B23DDC"/>
    <w:rsid w:val="00B37DB9"/>
    <w:rsid w:val="00B4194A"/>
    <w:rsid w:val="00B42323"/>
    <w:rsid w:val="00B5222E"/>
    <w:rsid w:val="00B53179"/>
    <w:rsid w:val="00B61C96"/>
    <w:rsid w:val="00B61CD9"/>
    <w:rsid w:val="00B73A2A"/>
    <w:rsid w:val="00B752E9"/>
    <w:rsid w:val="00B81328"/>
    <w:rsid w:val="00B83EA5"/>
    <w:rsid w:val="00B94B06"/>
    <w:rsid w:val="00B94C28"/>
    <w:rsid w:val="00B95E2E"/>
    <w:rsid w:val="00BA08CB"/>
    <w:rsid w:val="00BB253C"/>
    <w:rsid w:val="00BC10BA"/>
    <w:rsid w:val="00BC4D87"/>
    <w:rsid w:val="00BC5AFD"/>
    <w:rsid w:val="00BC603A"/>
    <w:rsid w:val="00BC6BC4"/>
    <w:rsid w:val="00BD7B1D"/>
    <w:rsid w:val="00C00CED"/>
    <w:rsid w:val="00C0149C"/>
    <w:rsid w:val="00C04F43"/>
    <w:rsid w:val="00C0609D"/>
    <w:rsid w:val="00C115AB"/>
    <w:rsid w:val="00C15D85"/>
    <w:rsid w:val="00C30249"/>
    <w:rsid w:val="00C3591F"/>
    <w:rsid w:val="00C3723B"/>
    <w:rsid w:val="00C419A8"/>
    <w:rsid w:val="00C42466"/>
    <w:rsid w:val="00C4750A"/>
    <w:rsid w:val="00C606C9"/>
    <w:rsid w:val="00C647F1"/>
    <w:rsid w:val="00C723B5"/>
    <w:rsid w:val="00C76B18"/>
    <w:rsid w:val="00C80288"/>
    <w:rsid w:val="00C84003"/>
    <w:rsid w:val="00C86546"/>
    <w:rsid w:val="00C90650"/>
    <w:rsid w:val="00C97122"/>
    <w:rsid w:val="00C97D78"/>
    <w:rsid w:val="00CA1433"/>
    <w:rsid w:val="00CA2307"/>
    <w:rsid w:val="00CA3881"/>
    <w:rsid w:val="00CB3F17"/>
    <w:rsid w:val="00CC2AAE"/>
    <w:rsid w:val="00CC3E17"/>
    <w:rsid w:val="00CC5A42"/>
    <w:rsid w:val="00CD0EAB"/>
    <w:rsid w:val="00CD0F37"/>
    <w:rsid w:val="00CE5E02"/>
    <w:rsid w:val="00CF34DB"/>
    <w:rsid w:val="00CF4B81"/>
    <w:rsid w:val="00CF558F"/>
    <w:rsid w:val="00D073E2"/>
    <w:rsid w:val="00D13F18"/>
    <w:rsid w:val="00D22BBC"/>
    <w:rsid w:val="00D23600"/>
    <w:rsid w:val="00D34E64"/>
    <w:rsid w:val="00D36F11"/>
    <w:rsid w:val="00D446EC"/>
    <w:rsid w:val="00D47D97"/>
    <w:rsid w:val="00D50381"/>
    <w:rsid w:val="00D51BF0"/>
    <w:rsid w:val="00D55942"/>
    <w:rsid w:val="00D66363"/>
    <w:rsid w:val="00D74686"/>
    <w:rsid w:val="00D770C9"/>
    <w:rsid w:val="00D807BF"/>
    <w:rsid w:val="00D82FCC"/>
    <w:rsid w:val="00D86161"/>
    <w:rsid w:val="00D9319B"/>
    <w:rsid w:val="00D97F82"/>
    <w:rsid w:val="00DA17FC"/>
    <w:rsid w:val="00DA35A9"/>
    <w:rsid w:val="00DA7887"/>
    <w:rsid w:val="00DB2C26"/>
    <w:rsid w:val="00DE3027"/>
    <w:rsid w:val="00DE6B43"/>
    <w:rsid w:val="00DF6CA6"/>
    <w:rsid w:val="00E03ECE"/>
    <w:rsid w:val="00E10BB7"/>
    <w:rsid w:val="00E11923"/>
    <w:rsid w:val="00E126CE"/>
    <w:rsid w:val="00E17A80"/>
    <w:rsid w:val="00E262D4"/>
    <w:rsid w:val="00E36250"/>
    <w:rsid w:val="00E3710B"/>
    <w:rsid w:val="00E40E2C"/>
    <w:rsid w:val="00E52A6D"/>
    <w:rsid w:val="00E54511"/>
    <w:rsid w:val="00E61DAC"/>
    <w:rsid w:val="00E67221"/>
    <w:rsid w:val="00E72B80"/>
    <w:rsid w:val="00E75FE3"/>
    <w:rsid w:val="00E76ADA"/>
    <w:rsid w:val="00E86458"/>
    <w:rsid w:val="00E86C4C"/>
    <w:rsid w:val="00E908B6"/>
    <w:rsid w:val="00E92429"/>
    <w:rsid w:val="00EA33A4"/>
    <w:rsid w:val="00EA5AE0"/>
    <w:rsid w:val="00EB1897"/>
    <w:rsid w:val="00EB7AB1"/>
    <w:rsid w:val="00EC0AAB"/>
    <w:rsid w:val="00EE7CD8"/>
    <w:rsid w:val="00EF48CC"/>
    <w:rsid w:val="00EF5F62"/>
    <w:rsid w:val="00F30BE1"/>
    <w:rsid w:val="00F36B76"/>
    <w:rsid w:val="00F72691"/>
    <w:rsid w:val="00F73032"/>
    <w:rsid w:val="00F7419B"/>
    <w:rsid w:val="00F848FC"/>
    <w:rsid w:val="00F9282A"/>
    <w:rsid w:val="00F96BAD"/>
    <w:rsid w:val="00FA139D"/>
    <w:rsid w:val="00FA4ACC"/>
    <w:rsid w:val="00FB0E84"/>
    <w:rsid w:val="00FB2FCF"/>
    <w:rsid w:val="00FB3E63"/>
    <w:rsid w:val="00FB4084"/>
    <w:rsid w:val="00FC22F0"/>
    <w:rsid w:val="00FC2577"/>
    <w:rsid w:val="00FC71D3"/>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8D17A36-2A51-4177-83C2-98159B256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CA" w:eastAsia="en-C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link w:val="Heading1Char"/>
    <w:qFormat/>
    <w:rsid w:val="00E11923"/>
    <w:pPr>
      <w:keepNext/>
      <w:numPr>
        <w:numId w:val="6"/>
      </w:numPr>
      <w:spacing w:before="240" w:after="60"/>
      <w:outlineLvl w:val="0"/>
    </w:pPr>
    <w:rPr>
      <w:b/>
      <w:bCs/>
      <w:kern w:val="32"/>
      <w:sz w:val="32"/>
      <w:szCs w:val="32"/>
      <w:lang w:val="x-none"/>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lang w:val="x-none"/>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val="x-none"/>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lang w:val="x-none" w:eastAsia="x-none"/>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lang w:val="x-none" w:eastAsia="x-none"/>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lang w:val="x-none"/>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lang w:val="x-none" w:eastAsia="x-none"/>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lang w:val="x-none" w:eastAsia="x-none"/>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szCs w:val="20"/>
    </w:rPr>
  </w:style>
  <w:style w:type="paragraph" w:styleId="DocumentMap">
    <w:name w:val="Document Map"/>
    <w:basedOn w:val="Normal"/>
    <w:link w:val="DocumentMapChar"/>
    <w:rsid w:val="00E11923"/>
    <w:rPr>
      <w:rFonts w:ascii="Tahoma" w:hAnsi="Tahoma"/>
      <w:sz w:val="16"/>
      <w:szCs w:val="16"/>
      <w:lang w:val="x-none"/>
    </w:rPr>
  </w:style>
  <w:style w:type="character" w:customStyle="1" w:styleId="DocumentMapChar">
    <w:name w:val="Document Map Char"/>
    <w:link w:val="DocumentMap"/>
    <w:rsid w:val="00E11923"/>
    <w:rPr>
      <w:rFonts w:ascii="Tahoma" w:hAnsi="Tahoma" w:cs="Tahoma"/>
      <w:sz w:val="16"/>
      <w:szCs w:val="16"/>
      <w:lang w:eastAsia="en-US"/>
    </w:rPr>
  </w:style>
  <w:style w:type="character" w:styleId="CommentReference">
    <w:name w:val="annotation reference"/>
    <w:rsid w:val="00E908B6"/>
    <w:rPr>
      <w:sz w:val="16"/>
      <w:szCs w:val="16"/>
    </w:rPr>
  </w:style>
  <w:style w:type="paragraph" w:styleId="CommentText">
    <w:name w:val="annotation text"/>
    <w:basedOn w:val="Normal"/>
    <w:link w:val="CommentTextChar"/>
    <w:rsid w:val="00E908B6"/>
    <w:rPr>
      <w:sz w:val="20"/>
      <w:lang w:val="x-none"/>
    </w:rPr>
  </w:style>
  <w:style w:type="character" w:customStyle="1" w:styleId="CommentTextChar">
    <w:name w:val="Comment Text Char"/>
    <w:link w:val="CommentText"/>
    <w:rsid w:val="00E908B6"/>
    <w:rPr>
      <w:lang w:eastAsia="en-US"/>
    </w:rPr>
  </w:style>
  <w:style w:type="paragraph" w:styleId="CommentSubject">
    <w:name w:val="annotation subject"/>
    <w:basedOn w:val="CommentText"/>
    <w:next w:val="CommentText"/>
    <w:link w:val="CommentSubjectChar"/>
    <w:rsid w:val="00E908B6"/>
    <w:rPr>
      <w:b/>
      <w:bCs/>
    </w:rPr>
  </w:style>
  <w:style w:type="character" w:customStyle="1" w:styleId="CommentSubjectChar">
    <w:name w:val="Comment Subject Char"/>
    <w:link w:val="CommentSubject"/>
    <w:rsid w:val="00E908B6"/>
    <w:rPr>
      <w:b/>
      <w:bCs/>
      <w:lang w:eastAsia="en-US"/>
    </w:rPr>
  </w:style>
  <w:style w:type="paragraph" w:styleId="Revision">
    <w:name w:val="Revision"/>
    <w:hidden/>
    <w:uiPriority w:val="99"/>
    <w:semiHidden/>
    <w:rsid w:val="00226F89"/>
    <w:rPr>
      <w:sz w:val="22"/>
      <w:lang w:val="en-US" w:eastAsia="en-US"/>
    </w:rPr>
  </w:style>
  <w:style w:type="paragraph" w:styleId="ListParagraph">
    <w:name w:val="List Paragraph"/>
    <w:basedOn w:val="Normal"/>
    <w:uiPriority w:val="34"/>
    <w:qFormat/>
    <w:rsid w:val="00632F26"/>
    <w:pPr>
      <w:tabs>
        <w:tab w:val="clear" w:pos="360"/>
        <w:tab w:val="clear" w:pos="720"/>
        <w:tab w:val="clear" w:pos="1080"/>
        <w:tab w:val="clear" w:pos="1440"/>
      </w:tabs>
      <w:overflowPunct/>
      <w:autoSpaceDE/>
      <w:autoSpaceDN/>
      <w:adjustRightInd/>
      <w:spacing w:before="0"/>
      <w:ind w:leftChars="200" w:left="480"/>
      <w:textAlignment w:val="auto"/>
    </w:pPr>
    <w:rPr>
      <w:rFonts w:eastAsia="Times New Roman"/>
      <w:sz w:val="24"/>
      <w:szCs w:val="24"/>
      <w:lang w:eastAsia="zh-TW"/>
    </w:rPr>
  </w:style>
  <w:style w:type="character" w:customStyle="1" w:styleId="Heading1Char">
    <w:name w:val="Heading 1 Char"/>
    <w:link w:val="Heading1"/>
    <w:rsid w:val="00224381"/>
    <w:rPr>
      <w:rFonts w:cs="Arial"/>
      <w:b/>
      <w:bCs/>
      <w:kern w:val="32"/>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63246">
      <w:bodyDiv w:val="1"/>
      <w:marLeft w:val="23"/>
      <w:marRight w:val="23"/>
      <w:marTop w:val="0"/>
      <w:marBottom w:val="0"/>
      <w:divBdr>
        <w:top w:val="none" w:sz="0" w:space="0" w:color="auto"/>
        <w:left w:val="none" w:sz="0" w:space="0" w:color="auto"/>
        <w:bottom w:val="none" w:sz="0" w:space="0" w:color="auto"/>
        <w:right w:val="none" w:sz="0" w:space="0" w:color="auto"/>
      </w:divBdr>
      <w:divsChild>
        <w:div w:id="445466185">
          <w:marLeft w:val="0"/>
          <w:marRight w:val="0"/>
          <w:marTop w:val="0"/>
          <w:marBottom w:val="0"/>
          <w:divBdr>
            <w:top w:val="none" w:sz="0" w:space="0" w:color="auto"/>
            <w:left w:val="none" w:sz="0" w:space="0" w:color="auto"/>
            <w:bottom w:val="none" w:sz="0" w:space="0" w:color="auto"/>
            <w:right w:val="none" w:sz="0" w:space="0" w:color="auto"/>
          </w:divBdr>
          <w:divsChild>
            <w:div w:id="1496650931">
              <w:marLeft w:val="0"/>
              <w:marRight w:val="0"/>
              <w:marTop w:val="0"/>
              <w:marBottom w:val="0"/>
              <w:divBdr>
                <w:top w:val="none" w:sz="0" w:space="0" w:color="auto"/>
                <w:left w:val="none" w:sz="0" w:space="0" w:color="auto"/>
                <w:bottom w:val="none" w:sz="0" w:space="0" w:color="auto"/>
                <w:right w:val="none" w:sz="0" w:space="0" w:color="auto"/>
              </w:divBdr>
              <w:divsChild>
                <w:div w:id="1163087920">
                  <w:marLeft w:val="138"/>
                  <w:marRight w:val="0"/>
                  <w:marTop w:val="0"/>
                  <w:marBottom w:val="0"/>
                  <w:divBdr>
                    <w:top w:val="none" w:sz="0" w:space="0" w:color="auto"/>
                    <w:left w:val="none" w:sz="0" w:space="0" w:color="auto"/>
                    <w:bottom w:val="none" w:sz="0" w:space="0" w:color="auto"/>
                    <w:right w:val="none" w:sz="0" w:space="0" w:color="auto"/>
                  </w:divBdr>
                  <w:divsChild>
                    <w:div w:id="212796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736578">
      <w:bodyDiv w:val="1"/>
      <w:marLeft w:val="0"/>
      <w:marRight w:val="0"/>
      <w:marTop w:val="0"/>
      <w:marBottom w:val="0"/>
      <w:divBdr>
        <w:top w:val="none" w:sz="0" w:space="0" w:color="auto"/>
        <w:left w:val="none" w:sz="0" w:space="0" w:color="auto"/>
        <w:bottom w:val="none" w:sz="0" w:space="0" w:color="auto"/>
        <w:right w:val="none" w:sz="0" w:space="0" w:color="auto"/>
      </w:divBdr>
    </w:div>
    <w:div w:id="200750565">
      <w:bodyDiv w:val="1"/>
      <w:marLeft w:val="0"/>
      <w:marRight w:val="0"/>
      <w:marTop w:val="0"/>
      <w:marBottom w:val="0"/>
      <w:divBdr>
        <w:top w:val="none" w:sz="0" w:space="0" w:color="auto"/>
        <w:left w:val="none" w:sz="0" w:space="0" w:color="auto"/>
        <w:bottom w:val="none" w:sz="0" w:space="0" w:color="auto"/>
        <w:right w:val="none" w:sz="0" w:space="0" w:color="auto"/>
      </w:divBdr>
    </w:div>
    <w:div w:id="204099904">
      <w:bodyDiv w:val="1"/>
      <w:marLeft w:val="0"/>
      <w:marRight w:val="0"/>
      <w:marTop w:val="0"/>
      <w:marBottom w:val="0"/>
      <w:divBdr>
        <w:top w:val="none" w:sz="0" w:space="0" w:color="auto"/>
        <w:left w:val="none" w:sz="0" w:space="0" w:color="auto"/>
        <w:bottom w:val="none" w:sz="0" w:space="0" w:color="auto"/>
        <w:right w:val="none" w:sz="0" w:space="0" w:color="auto"/>
      </w:divBdr>
    </w:div>
    <w:div w:id="249890983">
      <w:bodyDiv w:val="1"/>
      <w:marLeft w:val="0"/>
      <w:marRight w:val="0"/>
      <w:marTop w:val="0"/>
      <w:marBottom w:val="0"/>
      <w:divBdr>
        <w:top w:val="none" w:sz="0" w:space="0" w:color="auto"/>
        <w:left w:val="none" w:sz="0" w:space="0" w:color="auto"/>
        <w:bottom w:val="none" w:sz="0" w:space="0" w:color="auto"/>
        <w:right w:val="none" w:sz="0" w:space="0" w:color="auto"/>
      </w:divBdr>
    </w:div>
    <w:div w:id="370155888">
      <w:bodyDiv w:val="1"/>
      <w:marLeft w:val="20"/>
      <w:marRight w:val="20"/>
      <w:marTop w:val="0"/>
      <w:marBottom w:val="0"/>
      <w:divBdr>
        <w:top w:val="none" w:sz="0" w:space="0" w:color="auto"/>
        <w:left w:val="none" w:sz="0" w:space="0" w:color="auto"/>
        <w:bottom w:val="none" w:sz="0" w:space="0" w:color="auto"/>
        <w:right w:val="none" w:sz="0" w:space="0" w:color="auto"/>
      </w:divBdr>
      <w:divsChild>
        <w:div w:id="564071707">
          <w:marLeft w:val="0"/>
          <w:marRight w:val="0"/>
          <w:marTop w:val="0"/>
          <w:marBottom w:val="0"/>
          <w:divBdr>
            <w:top w:val="none" w:sz="0" w:space="0" w:color="auto"/>
            <w:left w:val="none" w:sz="0" w:space="0" w:color="auto"/>
            <w:bottom w:val="none" w:sz="0" w:space="0" w:color="auto"/>
            <w:right w:val="none" w:sz="0" w:space="0" w:color="auto"/>
          </w:divBdr>
          <w:divsChild>
            <w:div w:id="1994409926">
              <w:marLeft w:val="0"/>
              <w:marRight w:val="0"/>
              <w:marTop w:val="0"/>
              <w:marBottom w:val="0"/>
              <w:divBdr>
                <w:top w:val="none" w:sz="0" w:space="0" w:color="auto"/>
                <w:left w:val="none" w:sz="0" w:space="0" w:color="auto"/>
                <w:bottom w:val="none" w:sz="0" w:space="0" w:color="auto"/>
                <w:right w:val="none" w:sz="0" w:space="0" w:color="auto"/>
              </w:divBdr>
              <w:divsChild>
                <w:div w:id="2141847985">
                  <w:marLeft w:val="120"/>
                  <w:marRight w:val="0"/>
                  <w:marTop w:val="0"/>
                  <w:marBottom w:val="0"/>
                  <w:divBdr>
                    <w:top w:val="none" w:sz="0" w:space="0" w:color="auto"/>
                    <w:left w:val="none" w:sz="0" w:space="0" w:color="auto"/>
                    <w:bottom w:val="none" w:sz="0" w:space="0" w:color="auto"/>
                    <w:right w:val="none" w:sz="0" w:space="0" w:color="auto"/>
                  </w:divBdr>
                  <w:divsChild>
                    <w:div w:id="35535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45869">
          <w:marLeft w:val="0"/>
          <w:marRight w:val="0"/>
          <w:marTop w:val="0"/>
          <w:marBottom w:val="0"/>
          <w:divBdr>
            <w:top w:val="none" w:sz="0" w:space="0" w:color="auto"/>
            <w:left w:val="none" w:sz="0" w:space="0" w:color="auto"/>
            <w:bottom w:val="none" w:sz="0" w:space="0" w:color="auto"/>
            <w:right w:val="none" w:sz="0" w:space="0" w:color="auto"/>
          </w:divBdr>
          <w:divsChild>
            <w:div w:id="746339490">
              <w:marLeft w:val="0"/>
              <w:marRight w:val="0"/>
              <w:marTop w:val="0"/>
              <w:marBottom w:val="0"/>
              <w:divBdr>
                <w:top w:val="none" w:sz="0" w:space="0" w:color="auto"/>
                <w:left w:val="none" w:sz="0" w:space="0" w:color="auto"/>
                <w:bottom w:val="none" w:sz="0" w:space="0" w:color="auto"/>
                <w:right w:val="none" w:sz="0" w:space="0" w:color="auto"/>
              </w:divBdr>
              <w:divsChild>
                <w:div w:id="1270163366">
                  <w:marLeft w:val="120"/>
                  <w:marRight w:val="0"/>
                  <w:marTop w:val="0"/>
                  <w:marBottom w:val="0"/>
                  <w:divBdr>
                    <w:top w:val="none" w:sz="0" w:space="0" w:color="auto"/>
                    <w:left w:val="none" w:sz="0" w:space="0" w:color="auto"/>
                    <w:bottom w:val="none" w:sz="0" w:space="0" w:color="auto"/>
                    <w:right w:val="none" w:sz="0" w:space="0" w:color="auto"/>
                  </w:divBdr>
                  <w:divsChild>
                    <w:div w:id="127343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1832356">
      <w:bodyDiv w:val="1"/>
      <w:marLeft w:val="0"/>
      <w:marRight w:val="0"/>
      <w:marTop w:val="0"/>
      <w:marBottom w:val="0"/>
      <w:divBdr>
        <w:top w:val="none" w:sz="0" w:space="0" w:color="auto"/>
        <w:left w:val="none" w:sz="0" w:space="0" w:color="auto"/>
        <w:bottom w:val="none" w:sz="0" w:space="0" w:color="auto"/>
        <w:right w:val="none" w:sz="0" w:space="0" w:color="auto"/>
      </w:divBdr>
    </w:div>
    <w:div w:id="426654885">
      <w:bodyDiv w:val="1"/>
      <w:marLeft w:val="0"/>
      <w:marRight w:val="0"/>
      <w:marTop w:val="0"/>
      <w:marBottom w:val="0"/>
      <w:divBdr>
        <w:top w:val="none" w:sz="0" w:space="0" w:color="auto"/>
        <w:left w:val="none" w:sz="0" w:space="0" w:color="auto"/>
        <w:bottom w:val="none" w:sz="0" w:space="0" w:color="auto"/>
        <w:right w:val="none" w:sz="0" w:space="0" w:color="auto"/>
      </w:divBdr>
    </w:div>
    <w:div w:id="553271093">
      <w:bodyDiv w:val="1"/>
      <w:marLeft w:val="0"/>
      <w:marRight w:val="0"/>
      <w:marTop w:val="0"/>
      <w:marBottom w:val="0"/>
      <w:divBdr>
        <w:top w:val="none" w:sz="0" w:space="0" w:color="auto"/>
        <w:left w:val="none" w:sz="0" w:space="0" w:color="auto"/>
        <w:bottom w:val="none" w:sz="0" w:space="0" w:color="auto"/>
        <w:right w:val="none" w:sz="0" w:space="0" w:color="auto"/>
      </w:divBdr>
    </w:div>
    <w:div w:id="729157113">
      <w:bodyDiv w:val="1"/>
      <w:marLeft w:val="0"/>
      <w:marRight w:val="0"/>
      <w:marTop w:val="0"/>
      <w:marBottom w:val="0"/>
      <w:divBdr>
        <w:top w:val="none" w:sz="0" w:space="0" w:color="auto"/>
        <w:left w:val="none" w:sz="0" w:space="0" w:color="auto"/>
        <w:bottom w:val="none" w:sz="0" w:space="0" w:color="auto"/>
        <w:right w:val="none" w:sz="0" w:space="0" w:color="auto"/>
      </w:divBdr>
    </w:div>
    <w:div w:id="793711649">
      <w:bodyDiv w:val="1"/>
      <w:marLeft w:val="0"/>
      <w:marRight w:val="0"/>
      <w:marTop w:val="0"/>
      <w:marBottom w:val="0"/>
      <w:divBdr>
        <w:top w:val="none" w:sz="0" w:space="0" w:color="auto"/>
        <w:left w:val="none" w:sz="0" w:space="0" w:color="auto"/>
        <w:bottom w:val="none" w:sz="0" w:space="0" w:color="auto"/>
        <w:right w:val="none" w:sz="0" w:space="0" w:color="auto"/>
      </w:divBdr>
    </w:div>
    <w:div w:id="888151701">
      <w:bodyDiv w:val="1"/>
      <w:marLeft w:val="23"/>
      <w:marRight w:val="23"/>
      <w:marTop w:val="0"/>
      <w:marBottom w:val="0"/>
      <w:divBdr>
        <w:top w:val="none" w:sz="0" w:space="0" w:color="auto"/>
        <w:left w:val="none" w:sz="0" w:space="0" w:color="auto"/>
        <w:bottom w:val="none" w:sz="0" w:space="0" w:color="auto"/>
        <w:right w:val="none" w:sz="0" w:space="0" w:color="auto"/>
      </w:divBdr>
      <w:divsChild>
        <w:div w:id="279074166">
          <w:marLeft w:val="0"/>
          <w:marRight w:val="0"/>
          <w:marTop w:val="0"/>
          <w:marBottom w:val="0"/>
          <w:divBdr>
            <w:top w:val="none" w:sz="0" w:space="0" w:color="auto"/>
            <w:left w:val="none" w:sz="0" w:space="0" w:color="auto"/>
            <w:bottom w:val="none" w:sz="0" w:space="0" w:color="auto"/>
            <w:right w:val="none" w:sz="0" w:space="0" w:color="auto"/>
          </w:divBdr>
          <w:divsChild>
            <w:div w:id="841891675">
              <w:marLeft w:val="0"/>
              <w:marRight w:val="0"/>
              <w:marTop w:val="0"/>
              <w:marBottom w:val="0"/>
              <w:divBdr>
                <w:top w:val="none" w:sz="0" w:space="0" w:color="auto"/>
                <w:left w:val="none" w:sz="0" w:space="0" w:color="auto"/>
                <w:bottom w:val="none" w:sz="0" w:space="0" w:color="auto"/>
                <w:right w:val="none" w:sz="0" w:space="0" w:color="auto"/>
              </w:divBdr>
              <w:divsChild>
                <w:div w:id="501160342">
                  <w:marLeft w:val="138"/>
                  <w:marRight w:val="0"/>
                  <w:marTop w:val="0"/>
                  <w:marBottom w:val="0"/>
                  <w:divBdr>
                    <w:top w:val="none" w:sz="0" w:space="0" w:color="auto"/>
                    <w:left w:val="none" w:sz="0" w:space="0" w:color="auto"/>
                    <w:bottom w:val="none" w:sz="0" w:space="0" w:color="auto"/>
                    <w:right w:val="none" w:sz="0" w:space="0" w:color="auto"/>
                  </w:divBdr>
                  <w:divsChild>
                    <w:div w:id="138799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872034">
      <w:bodyDiv w:val="1"/>
      <w:marLeft w:val="0"/>
      <w:marRight w:val="0"/>
      <w:marTop w:val="0"/>
      <w:marBottom w:val="0"/>
      <w:divBdr>
        <w:top w:val="none" w:sz="0" w:space="0" w:color="auto"/>
        <w:left w:val="none" w:sz="0" w:space="0" w:color="auto"/>
        <w:bottom w:val="none" w:sz="0" w:space="0" w:color="auto"/>
        <w:right w:val="none" w:sz="0" w:space="0" w:color="auto"/>
      </w:divBdr>
    </w:div>
    <w:div w:id="1097822855">
      <w:bodyDiv w:val="1"/>
      <w:marLeft w:val="0"/>
      <w:marRight w:val="0"/>
      <w:marTop w:val="0"/>
      <w:marBottom w:val="0"/>
      <w:divBdr>
        <w:top w:val="none" w:sz="0" w:space="0" w:color="auto"/>
        <w:left w:val="none" w:sz="0" w:space="0" w:color="auto"/>
        <w:bottom w:val="none" w:sz="0" w:space="0" w:color="auto"/>
        <w:right w:val="none" w:sz="0" w:space="0" w:color="auto"/>
      </w:divBdr>
    </w:div>
    <w:div w:id="1135754806">
      <w:bodyDiv w:val="1"/>
      <w:marLeft w:val="0"/>
      <w:marRight w:val="0"/>
      <w:marTop w:val="0"/>
      <w:marBottom w:val="0"/>
      <w:divBdr>
        <w:top w:val="none" w:sz="0" w:space="0" w:color="auto"/>
        <w:left w:val="none" w:sz="0" w:space="0" w:color="auto"/>
        <w:bottom w:val="none" w:sz="0" w:space="0" w:color="auto"/>
        <w:right w:val="none" w:sz="0" w:space="0" w:color="auto"/>
      </w:divBdr>
    </w:div>
    <w:div w:id="1260062822">
      <w:bodyDiv w:val="1"/>
      <w:marLeft w:val="0"/>
      <w:marRight w:val="0"/>
      <w:marTop w:val="0"/>
      <w:marBottom w:val="0"/>
      <w:divBdr>
        <w:top w:val="none" w:sz="0" w:space="0" w:color="auto"/>
        <w:left w:val="none" w:sz="0" w:space="0" w:color="auto"/>
        <w:bottom w:val="none" w:sz="0" w:space="0" w:color="auto"/>
        <w:right w:val="none" w:sz="0" w:space="0" w:color="auto"/>
      </w:divBdr>
    </w:div>
    <w:div w:id="1498689826">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11806037">
      <w:bodyDiv w:val="1"/>
      <w:marLeft w:val="0"/>
      <w:marRight w:val="0"/>
      <w:marTop w:val="0"/>
      <w:marBottom w:val="0"/>
      <w:divBdr>
        <w:top w:val="none" w:sz="0" w:space="0" w:color="auto"/>
        <w:left w:val="none" w:sz="0" w:space="0" w:color="auto"/>
        <w:bottom w:val="none" w:sz="0" w:space="0" w:color="auto"/>
        <w:right w:val="none" w:sz="0" w:space="0" w:color="auto"/>
      </w:divBdr>
    </w:div>
    <w:div w:id="1711875742">
      <w:bodyDiv w:val="1"/>
      <w:marLeft w:val="0"/>
      <w:marRight w:val="0"/>
      <w:marTop w:val="0"/>
      <w:marBottom w:val="0"/>
      <w:divBdr>
        <w:top w:val="none" w:sz="0" w:space="0" w:color="auto"/>
        <w:left w:val="none" w:sz="0" w:space="0" w:color="auto"/>
        <w:bottom w:val="none" w:sz="0" w:space="0" w:color="auto"/>
        <w:right w:val="none" w:sz="0" w:space="0" w:color="auto"/>
      </w:divBdr>
    </w:div>
    <w:div w:id="1781101364">
      <w:bodyDiv w:val="1"/>
      <w:marLeft w:val="0"/>
      <w:marRight w:val="0"/>
      <w:marTop w:val="0"/>
      <w:marBottom w:val="0"/>
      <w:divBdr>
        <w:top w:val="none" w:sz="0" w:space="0" w:color="auto"/>
        <w:left w:val="none" w:sz="0" w:space="0" w:color="auto"/>
        <w:bottom w:val="none" w:sz="0" w:space="0" w:color="auto"/>
        <w:right w:val="none" w:sz="0" w:space="0" w:color="auto"/>
      </w:divBdr>
    </w:div>
    <w:div w:id="1884561464">
      <w:bodyDiv w:val="1"/>
      <w:marLeft w:val="0"/>
      <w:marRight w:val="0"/>
      <w:marTop w:val="0"/>
      <w:marBottom w:val="0"/>
      <w:divBdr>
        <w:top w:val="none" w:sz="0" w:space="0" w:color="auto"/>
        <w:left w:val="none" w:sz="0" w:space="0" w:color="auto"/>
        <w:bottom w:val="none" w:sz="0" w:space="0" w:color="auto"/>
        <w:right w:val="none" w:sz="0" w:space="0" w:color="auto"/>
      </w:divBdr>
    </w:div>
    <w:div w:id="1886596278">
      <w:bodyDiv w:val="1"/>
      <w:marLeft w:val="0"/>
      <w:marRight w:val="0"/>
      <w:marTop w:val="0"/>
      <w:marBottom w:val="0"/>
      <w:divBdr>
        <w:top w:val="none" w:sz="0" w:space="0" w:color="auto"/>
        <w:left w:val="none" w:sz="0" w:space="0" w:color="auto"/>
        <w:bottom w:val="none" w:sz="0" w:space="0" w:color="auto"/>
        <w:right w:val="none" w:sz="0" w:space="0" w:color="auto"/>
      </w:divBdr>
    </w:div>
    <w:div w:id="1923102357">
      <w:bodyDiv w:val="1"/>
      <w:marLeft w:val="0"/>
      <w:marRight w:val="0"/>
      <w:marTop w:val="0"/>
      <w:marBottom w:val="0"/>
      <w:divBdr>
        <w:top w:val="none" w:sz="0" w:space="0" w:color="auto"/>
        <w:left w:val="none" w:sz="0" w:space="0" w:color="auto"/>
        <w:bottom w:val="none" w:sz="0" w:space="0" w:color="auto"/>
        <w:right w:val="none" w:sz="0" w:space="0" w:color="auto"/>
      </w:divBdr>
    </w:div>
    <w:div w:id="2078897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Microsoft_Excel_Macro-Enabled_Worksheet1.xlsm"/><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rajanj@qti.qualcomm.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2796F-D172-49E1-A2B6-4994EE8B0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536</Words>
  <Characters>3057</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3586</CharactersWithSpaces>
  <SharedDoc>false</SharedDoc>
  <HLinks>
    <vt:vector size="30" baseType="variant">
      <vt:variant>
        <vt:i4>6553602</vt:i4>
      </vt:variant>
      <vt:variant>
        <vt:i4>12</vt:i4>
      </vt:variant>
      <vt:variant>
        <vt:i4>0</vt:i4>
      </vt:variant>
      <vt:variant>
        <vt:i4>5</vt:i4>
      </vt:variant>
      <vt:variant>
        <vt:lpwstr>mailto:fzou@qti.qualcomm.com</vt:lpwstr>
      </vt:variant>
      <vt:variant>
        <vt:lpwstr/>
      </vt:variant>
      <vt:variant>
        <vt:i4>6946841</vt:i4>
      </vt:variant>
      <vt:variant>
        <vt:i4>9</vt:i4>
      </vt:variant>
      <vt:variant>
        <vt:i4>0</vt:i4>
      </vt:variant>
      <vt:variant>
        <vt:i4>5</vt:i4>
      </vt:variant>
      <vt:variant>
        <vt:lpwstr>mailto:shan.liu@mediatek.com</vt:lpwstr>
      </vt:variant>
      <vt:variant>
        <vt:lpwstr/>
      </vt:variant>
      <vt:variant>
        <vt:i4>1900664</vt:i4>
      </vt:variant>
      <vt:variant>
        <vt:i4>6</vt:i4>
      </vt:variant>
      <vt:variant>
        <vt:i4>0</vt:i4>
      </vt:variant>
      <vt:variant>
        <vt:i4>5</vt:i4>
      </vt:variant>
      <vt:variant>
        <vt:lpwstr>mailto:yc.sun@mediatek.com</vt:lpwstr>
      </vt:variant>
      <vt:variant>
        <vt:lpwstr/>
      </vt:variant>
      <vt:variant>
        <vt:i4>3211354</vt:i4>
      </vt:variant>
      <vt:variant>
        <vt:i4>3</vt:i4>
      </vt:variant>
      <vt:variant>
        <vt:i4>0</vt:i4>
      </vt:variant>
      <vt:variant>
        <vt:i4>5</vt:i4>
      </vt:variant>
      <vt:variant>
        <vt:lpwstr>mailto:jungsun.kim@mediatek.com</vt:lpwstr>
      </vt:variant>
      <vt:variant>
        <vt:lpwstr/>
      </vt:variant>
      <vt:variant>
        <vt:i4>6357005</vt:i4>
      </vt:variant>
      <vt:variant>
        <vt:i4>0</vt:i4>
      </vt:variant>
      <vt:variant>
        <vt:i4>0</vt:i4>
      </vt:variant>
      <vt:variant>
        <vt:i4>5</vt:i4>
      </vt:variant>
      <vt:variant>
        <vt:lpwstr>mailto:jing.ye@mediatek.com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Rajan Joshi</cp:lastModifiedBy>
  <cp:revision>9</cp:revision>
  <cp:lastPrinted>2015-01-30T23:02:00Z</cp:lastPrinted>
  <dcterms:created xsi:type="dcterms:W3CDTF">2015-01-30T22:29:00Z</dcterms:created>
  <dcterms:modified xsi:type="dcterms:W3CDTF">2015-02-05T07:56:00Z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-1582573916</vt:i4>
  </property>
  <property fmtid="{D5CDD505-2E9C-101B-9397-08002B2CF9AE}" pid="3" name="_NewReviewCycle">
    <vt:lpwstr/>
  </property>
  <property fmtid="{D5CDD505-2E9C-101B-9397-08002B2CF9AE}" pid="4" name="_EmailSubject">
    <vt:lpwstr>A2 results</vt:lpwstr>
  </property>
  <property fmtid="{D5CDD505-2E9C-101B-9397-08002B2CF9AE}" pid="5" name="_AuthorEmail">
    <vt:lpwstr>Jing.Ye@mediatek.com</vt:lpwstr>
  </property>
  <property fmtid="{D5CDD505-2E9C-101B-9397-08002B2CF9AE}" pid="6" name="_AuthorEmailDisplayName">
    <vt:lpwstr>Jing Ye</vt:lpwstr>
  </property>
  <property fmtid="{D5CDD505-2E9C-101B-9397-08002B2CF9AE}" pid="7" name="_PreviousAdHocReviewCycleID">
    <vt:i4>1228225367</vt:i4>
  </property>
  <property fmtid="{D5CDD505-2E9C-101B-9397-08002B2CF9AE}" pid="8" name="_ReviewingToolsShownOnce">
    <vt:lpwstr/>
  </property>
</Properties>
</file>