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D91" w:rsidRDefault="00546806" w:rsidP="002D4372">
      <w:pPr>
        <w:tabs>
          <w:tab w:val="left" w:pos="284"/>
        </w:tabs>
      </w:pPr>
      <w:r w:rsidRPr="00546806">
        <w:rPr>
          <w:rFonts w:eastAsia="微軟正黑體"/>
          <w:lang w:eastAsia="zh-TW"/>
        </w:rPr>
        <w:t xml:space="preserve">7.3.8.8 </w:t>
      </w:r>
      <w:r w:rsidRPr="00546806">
        <w:t>Palette syntax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lastRenderedPageBreak/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color w:val="000000"/>
              </w:rPr>
            </w:pPr>
            <w:r w:rsidRPr="00031B0C">
              <w:rPr>
                <w:color w:val="000000"/>
              </w:rPr>
              <w:t>Descriptor</w:t>
            </w: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CD4AD9" w:rsidRDefault="00CD4AD9" w:rsidP="00A05F20">
            <w:pPr>
              <w:pStyle w:val="tablesyntax"/>
              <w:spacing w:before="20" w:after="40"/>
              <w:rPr>
                <w:rFonts w:ascii="Times New Roman" w:eastAsia="新細明體" w:hAnsi="Times New Roman"/>
                <w:b/>
                <w:color w:val="000000"/>
                <w:lang w:val="fr-FR" w:eastAsia="zh-TW"/>
              </w:rPr>
            </w:pPr>
            <w:r>
              <w:rPr>
                <w:rFonts w:ascii="Times New Roman" w:eastAsia="新細明體" w:hAnsi="Times New Roman" w:hint="eastAsia"/>
                <w:b/>
                <w:color w:val="000000"/>
                <w:lang w:val="fr-FR" w:eastAsia="zh-TW"/>
              </w:rPr>
              <w:t>...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067DA1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067DA1" w:rsidRPr="00067DA1" w:rsidRDefault="00067DA1" w:rsidP="003F3823">
            <w:pPr>
              <w:pStyle w:val="tablesyntax"/>
              <w:spacing w:before="20" w:after="40"/>
              <w:ind w:firstLineChars="100" w:firstLine="200"/>
              <w:rPr>
                <w:rFonts w:ascii="Times New Roman" w:eastAsia="新細明體" w:hAnsi="Times New Roman"/>
                <w:color w:val="000000"/>
                <w:lang w:val="fr-FR" w:eastAsia="zh-TW"/>
              </w:rPr>
            </w:pPr>
            <w:r w:rsidRPr="00067DA1">
              <w:rPr>
                <w:rFonts w:ascii="Times New Roman" w:eastAsia="新細明體" w:hAnsi="Times New Roman" w:hint="eastAsia"/>
                <w:color w:val="000000"/>
                <w:highlight w:val="yellow"/>
                <w:lang w:val="fr-FR" w:eastAsia="zh-TW"/>
              </w:rPr>
              <w:t xml:space="preserve">HalfStartPos = </w:t>
            </w:r>
            <w:r w:rsidRPr="00067DA1">
              <w:rPr>
                <w:rFonts w:ascii="Times New Roman" w:eastAsia="新細明體" w:hAnsi="Times New Roman"/>
                <w:color w:val="000000"/>
                <w:highlight w:val="yellow"/>
                <w:lang w:val="fr-FR" w:eastAsia="zh-TW"/>
              </w:rPr>
              <w:t>(</w:t>
            </w:r>
            <w:r w:rsidRPr="00067DA1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nCbS</w:t>
            </w:r>
            <w:r w:rsidRPr="00067DA1">
              <w:rPr>
                <w:rFonts w:ascii="Times New Roman" w:hAnsi="Times New Roman"/>
                <w:color w:val="000000"/>
                <w:highlight w:val="yellow"/>
              </w:rPr>
              <w:t xml:space="preserve"> * </w:t>
            </w:r>
            <w:r w:rsidRPr="00067DA1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nCbS</w:t>
            </w:r>
            <w:r w:rsidRPr="00067DA1">
              <w:rPr>
                <w:rFonts w:ascii="Times New Roman" w:eastAsia="新細明體" w:hAnsi="Times New Roman"/>
                <w:color w:val="000000"/>
                <w:highlight w:val="yellow"/>
                <w:lang w:val="fr-FR" w:eastAsia="zh-TW"/>
              </w:rPr>
              <w:t>) &gt;&gt; 1</w:t>
            </w:r>
          </w:p>
        </w:tc>
        <w:tc>
          <w:tcPr>
            <w:tcW w:w="1152" w:type="dxa"/>
          </w:tcPr>
          <w:p w:rsidR="00067DA1" w:rsidRPr="00031B0C" w:rsidRDefault="00067DA1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067DA1" w:rsidRPr="00067DA1" w:rsidTr="00CD4AD9">
        <w:trPr>
          <w:cantSplit/>
          <w:trHeight w:val="206"/>
          <w:jc w:val="center"/>
        </w:trPr>
        <w:tc>
          <w:tcPr>
            <w:tcW w:w="7917" w:type="dxa"/>
          </w:tcPr>
          <w:p w:rsidR="00067DA1" w:rsidRPr="00067DA1" w:rsidRDefault="00067DA1" w:rsidP="003F3823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</w:pPr>
            <w:r w:rsidRPr="00067DA1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    </w:t>
            </w:r>
            <w:r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  <w:t xml:space="preserve">   </w:t>
            </w:r>
            <w:r w:rsidRPr="00067DA1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>if(</w:t>
            </w:r>
            <w:r w:rsidRPr="00067DA1">
              <w:rPr>
                <w:rFonts w:ascii="Times New Roman" w:hAnsi="Times New Roman"/>
                <w:color w:val="000000"/>
                <w:highlight w:val="yellow"/>
              </w:rPr>
              <w:t xml:space="preserve">indexMax </w:t>
            </w:r>
            <w:r w:rsidRPr="00067DA1"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  <w:t xml:space="preserve">&gt; </w:t>
            </w:r>
            <w:r w:rsidR="003F3823"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  <w:t>0</w:t>
            </w:r>
            <w:r w:rsidRPr="00067DA1"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  <w:t xml:space="preserve"> &amp;&amp; </w:t>
            </w:r>
            <w:r w:rsidRPr="00067DA1">
              <w:rPr>
                <w:rFonts w:ascii="Times New Roman" w:eastAsiaTheme="minorEastAsia" w:hAnsi="Times New Roman"/>
                <w:noProof w:val="0"/>
                <w:color w:val="000000"/>
                <w:highlight w:val="yellow"/>
                <w:lang w:val="en-US" w:eastAsia="zh-CN"/>
              </w:rPr>
              <w:t>(</w:t>
            </w:r>
            <w:r w:rsidRPr="00067DA1">
              <w:rPr>
                <w:rFonts w:ascii="Times New Roman" w:hAnsi="Times New Roman"/>
                <w:color w:val="000000"/>
                <w:highlight w:val="yellow"/>
              </w:rPr>
              <w:t xml:space="preserve">scanPos </w:t>
            </w:r>
            <w:r w:rsidRPr="00067DA1">
              <w:rPr>
                <w:rFonts w:ascii="Times New Roman" w:eastAsiaTheme="minorEastAsia" w:hAnsi="Times New Roman"/>
                <w:noProof w:val="0"/>
                <w:color w:val="000000"/>
                <w:highlight w:val="yellow"/>
                <w:lang w:val="en-US" w:eastAsia="zh-CN"/>
              </w:rPr>
              <w:t xml:space="preserve">== 0 || </w:t>
            </w:r>
            <w:r w:rsidRPr="00067DA1">
              <w:rPr>
                <w:rFonts w:ascii="Times New Roman" w:hAnsi="Times New Roman"/>
                <w:color w:val="000000"/>
                <w:highlight w:val="yellow"/>
              </w:rPr>
              <w:t xml:space="preserve">scanPos </w:t>
            </w:r>
            <w:r>
              <w:rPr>
                <w:rFonts w:ascii="Times New Roman" w:eastAsiaTheme="minorEastAsia" w:hAnsi="Times New Roman"/>
                <w:noProof w:val="0"/>
                <w:color w:val="000000"/>
                <w:highlight w:val="yellow"/>
                <w:lang w:val="en-US" w:eastAsia="zh-CN"/>
              </w:rPr>
              <w:t xml:space="preserve">== </w:t>
            </w:r>
            <w:r w:rsidRPr="00067DA1">
              <w:rPr>
                <w:rFonts w:ascii="Times New Roman" w:eastAsiaTheme="minorEastAsia" w:hAnsi="Times New Roman"/>
                <w:noProof w:val="0"/>
                <w:color w:val="000000"/>
                <w:highlight w:val="yellow"/>
                <w:lang w:val="en-US" w:eastAsia="zh-CN"/>
              </w:rPr>
              <w:t>HalfStartPos))</w:t>
            </w:r>
          </w:p>
        </w:tc>
        <w:tc>
          <w:tcPr>
            <w:tcW w:w="1152" w:type="dxa"/>
          </w:tcPr>
          <w:p w:rsidR="00067DA1" w:rsidRPr="00067DA1" w:rsidRDefault="00067DA1" w:rsidP="00A05F20">
            <w:pPr>
              <w:pStyle w:val="tableheading"/>
              <w:spacing w:before="20" w:after="40"/>
              <w:rPr>
                <w:b w:val="0"/>
                <w:color w:val="000000"/>
                <w:highlight w:val="yellow"/>
              </w:rPr>
            </w:pPr>
          </w:p>
        </w:tc>
      </w:tr>
      <w:tr w:rsidR="00067DA1" w:rsidRPr="00067DA1" w:rsidTr="00CD4AD9">
        <w:trPr>
          <w:cantSplit/>
          <w:trHeight w:val="206"/>
          <w:jc w:val="center"/>
        </w:trPr>
        <w:tc>
          <w:tcPr>
            <w:tcW w:w="7917" w:type="dxa"/>
          </w:tcPr>
          <w:p w:rsidR="00067DA1" w:rsidRPr="00067DA1" w:rsidRDefault="00067DA1" w:rsidP="00A05F2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</w:pPr>
            <w:r w:rsidRPr="00067DA1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    </w:t>
            </w:r>
            <w:r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  <w:t xml:space="preserve">   </w:t>
            </w:r>
            <w:r w:rsidRPr="00067DA1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>{</w:t>
            </w:r>
          </w:p>
        </w:tc>
        <w:tc>
          <w:tcPr>
            <w:tcW w:w="1152" w:type="dxa"/>
          </w:tcPr>
          <w:p w:rsidR="00067DA1" w:rsidRPr="00067DA1" w:rsidRDefault="00067DA1" w:rsidP="00A05F20">
            <w:pPr>
              <w:pStyle w:val="tableheading"/>
              <w:spacing w:before="20" w:after="40"/>
              <w:rPr>
                <w:b w:val="0"/>
                <w:color w:val="000000"/>
                <w:highlight w:val="yellow"/>
              </w:rPr>
            </w:pPr>
          </w:p>
        </w:tc>
      </w:tr>
      <w:tr w:rsidR="00067DA1" w:rsidRPr="00067DA1" w:rsidTr="00CD4AD9">
        <w:trPr>
          <w:cantSplit/>
          <w:trHeight w:val="206"/>
          <w:jc w:val="center"/>
        </w:trPr>
        <w:tc>
          <w:tcPr>
            <w:tcW w:w="7917" w:type="dxa"/>
          </w:tcPr>
          <w:p w:rsidR="00067DA1" w:rsidRPr="00067DA1" w:rsidRDefault="00067DA1" w:rsidP="00067DA1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        </w:t>
            </w:r>
            <w:r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  <w:t xml:space="preserve">   </w:t>
            </w:r>
            <w:r>
              <w:rPr>
                <w:rFonts w:ascii="Times New Roman" w:eastAsia="新細明體" w:hAnsi="Times New Roman"/>
                <w:b/>
                <w:color w:val="000000"/>
                <w:highlight w:val="yellow"/>
                <w:lang w:eastAsia="zh-TW"/>
              </w:rPr>
              <w:t>p</w:t>
            </w:r>
            <w:r w:rsidRPr="00067DA1">
              <w:rPr>
                <w:rFonts w:ascii="Times New Roman" w:eastAsia="新細明體" w:hAnsi="Times New Roman"/>
                <w:b/>
                <w:color w:val="000000"/>
                <w:highlight w:val="yellow"/>
                <w:lang w:eastAsia="zh-TW"/>
              </w:rPr>
              <w:t>alette_single_idx_flag</w:t>
            </w:r>
            <w:r w:rsidRPr="00067DA1">
              <w:rPr>
                <w:rFonts w:ascii="Times New Roman" w:hAnsi="Times New Roman"/>
                <w:color w:val="000000"/>
                <w:highlight w:val="yellow"/>
                <w:lang w:eastAsia="ko-KR"/>
              </w:rPr>
              <w:t>[ xC ][ yC ]</w:t>
            </w:r>
          </w:p>
        </w:tc>
        <w:tc>
          <w:tcPr>
            <w:tcW w:w="1152" w:type="dxa"/>
          </w:tcPr>
          <w:p w:rsidR="00067DA1" w:rsidRPr="00067DA1" w:rsidRDefault="00067DA1" w:rsidP="00A05F20">
            <w:pPr>
              <w:pStyle w:val="tableheading"/>
              <w:spacing w:before="20" w:after="40"/>
              <w:rPr>
                <w:rFonts w:eastAsia="新細明體"/>
                <w:b w:val="0"/>
                <w:color w:val="000000"/>
                <w:highlight w:val="yellow"/>
                <w:lang w:eastAsia="zh-TW"/>
              </w:rPr>
            </w:pPr>
            <w:r>
              <w:rPr>
                <w:rFonts w:eastAsia="新細明體" w:hint="eastAsia"/>
                <w:b w:val="0"/>
                <w:color w:val="000000"/>
                <w:highlight w:val="yellow"/>
                <w:lang w:eastAsia="zh-TW"/>
              </w:rPr>
              <w:t>ae(</w:t>
            </w:r>
            <w:r>
              <w:rPr>
                <w:rFonts w:eastAsia="新細明體"/>
                <w:b w:val="0"/>
                <w:color w:val="000000"/>
                <w:highlight w:val="yellow"/>
                <w:lang w:eastAsia="zh-TW"/>
              </w:rPr>
              <w:t>v)</w:t>
            </w:r>
          </w:p>
        </w:tc>
      </w:tr>
      <w:tr w:rsidR="00067DA1" w:rsidRPr="00067DA1" w:rsidTr="00CD4AD9">
        <w:trPr>
          <w:cantSplit/>
          <w:trHeight w:val="206"/>
          <w:jc w:val="center"/>
        </w:trPr>
        <w:tc>
          <w:tcPr>
            <w:tcW w:w="7917" w:type="dxa"/>
          </w:tcPr>
          <w:p w:rsidR="00067DA1" w:rsidRPr="00067DA1" w:rsidRDefault="00067DA1" w:rsidP="00A05F2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</w:pPr>
            <w:r w:rsidRPr="00067DA1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 xml:space="preserve">     </w:t>
            </w:r>
            <w:r>
              <w:rPr>
                <w:rFonts w:ascii="Times New Roman" w:eastAsia="新細明體" w:hAnsi="Times New Roman"/>
                <w:color w:val="000000"/>
                <w:highlight w:val="yellow"/>
                <w:lang w:eastAsia="zh-TW"/>
              </w:rPr>
              <w:t xml:space="preserve">   </w:t>
            </w:r>
            <w:r w:rsidRPr="00067DA1">
              <w:rPr>
                <w:rFonts w:ascii="Times New Roman" w:eastAsia="新細明體" w:hAnsi="Times New Roman" w:hint="eastAsia"/>
                <w:color w:val="000000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:rsidR="00067DA1" w:rsidRPr="00067DA1" w:rsidRDefault="00067DA1" w:rsidP="00A05F20">
            <w:pPr>
              <w:pStyle w:val="tableheading"/>
              <w:spacing w:before="20" w:after="40"/>
              <w:rPr>
                <w:b w:val="0"/>
                <w:color w:val="000000"/>
                <w:highlight w:val="yellow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x</w:t>
            </w:r>
            <w:r>
              <w:rPr>
                <w:rFonts w:ascii="Times New Roman" w:hAnsi="Times New Roman"/>
                <w:color w:val="000000"/>
              </w:rPr>
              <w:t>C</w:t>
            </w:r>
            <w:r w:rsidRPr="00031B0C">
              <w:rPr>
                <w:rFonts w:ascii="Times New Roman" w:hAnsi="Times New Roman"/>
                <w:color w:val="000000"/>
              </w:rPr>
              <w:t xml:space="preserve">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y</w:t>
            </w:r>
            <w:r>
              <w:rPr>
                <w:rFonts w:ascii="Times New Roman" w:hAnsi="Times New Roman"/>
                <w:color w:val="000000"/>
              </w:rPr>
              <w:t>C</w:t>
            </w:r>
            <w:r w:rsidRPr="00031B0C">
              <w:rPr>
                <w:rFonts w:ascii="Times New Roman" w:hAnsi="Times New Roman"/>
                <w:color w:val="000000"/>
              </w:rPr>
              <w:t xml:space="preserve">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x</w:t>
            </w:r>
            <w:r>
              <w:rPr>
                <w:rFonts w:ascii="Times New Roman" w:hAnsi="Times New Roman"/>
                <w:color w:val="000000"/>
              </w:rPr>
              <w:t>cP</w:t>
            </w:r>
            <w:r w:rsidRPr="00031B0C">
              <w:rPr>
                <w:rFonts w:ascii="Times New Roman" w:hAnsi="Times New Roman"/>
                <w:color w:val="000000"/>
              </w:rPr>
              <w:t xml:space="preserve">rev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0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y</w:t>
            </w:r>
            <w:r>
              <w:rPr>
                <w:rFonts w:ascii="Times New Roman" w:hAnsi="Times New Roman"/>
                <w:color w:val="000000"/>
              </w:rPr>
              <w:t>cP</w:t>
            </w:r>
            <w:r w:rsidRPr="00031B0C">
              <w:rPr>
                <w:rFonts w:ascii="Times New Roman" w:hAnsi="Times New Roman"/>
                <w:color w:val="000000"/>
              </w:rPr>
              <w:t xml:space="preserve">rev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733617" w:rsidRDefault="00733617" w:rsidP="00733617">
            <w:pPr>
              <w:pStyle w:val="tablesyntax"/>
              <w:spacing w:before="20" w:after="40"/>
              <w:ind w:leftChars="200" w:left="700" w:hangingChars="150" w:hanging="300"/>
              <w:rPr>
                <w:ins w:id="0" w:author="張耀仁" w:date="2015-02-08T22:43:00Z"/>
                <w:rFonts w:ascii="Times New Roman" w:eastAsiaTheme="minorEastAsia" w:hAnsi="Times New Roman"/>
                <w:noProof w:val="0"/>
                <w:color w:val="000000"/>
                <w:highlight w:val="yellow"/>
                <w:lang w:val="en-US" w:eastAsia="zh-CN"/>
              </w:rPr>
            </w:pPr>
            <w:ins w:id="1" w:author="張耀仁" w:date="2015-02-08T22:44:00Z">
              <w:r>
                <w:rPr>
                  <w:rFonts w:ascii="新細明體" w:eastAsia="新細明體" w:hAnsi="新細明體" w:hint="eastAsia"/>
                  <w:noProof w:val="0"/>
                  <w:color w:val="000000"/>
                  <w:highlight w:val="yellow"/>
                  <w:lang w:val="en-US" w:eastAsia="zh-TW"/>
                </w:rPr>
                <w:t>if</w:t>
              </w:r>
              <w:r w:rsidRPr="00733617">
                <w:rPr>
                  <w:rFonts w:ascii="新細明體" w:eastAsia="新細明體" w:hAnsi="新細明體" w:hint="eastAsia"/>
                  <w:noProof w:val="0"/>
                  <w:color w:val="000000"/>
                  <w:highlight w:val="yellow"/>
                  <w:lang w:val="en-US" w:eastAsia="zh-TW"/>
                </w:rPr>
                <w:t>(</w:t>
              </w:r>
            </w:ins>
            <w:ins w:id="2" w:author="張耀仁" w:date="2015-02-08T22:46:00Z">
              <w:r w:rsidRPr="00733617">
                <w:rPr>
                  <w:rFonts w:ascii="新細明體" w:eastAsia="新細明體" w:hAnsi="新細明體"/>
                  <w:noProof w:val="0"/>
                  <w:color w:val="000000"/>
                  <w:highlight w:val="yellow"/>
                  <w:lang w:val="en-US" w:eastAsia="zh-TW"/>
                  <w:rPrChange w:id="3" w:author="張耀仁" w:date="2015-02-08T22:46:00Z">
                    <w:rPr>
                      <w:rFonts w:ascii="新細明體" w:eastAsia="新細明體" w:hAnsi="新細明體"/>
                      <w:noProof w:val="0"/>
                      <w:color w:val="000000"/>
                      <w:lang w:val="en-US" w:eastAsia="zh-TW"/>
                    </w:rPr>
                  </w:rPrChange>
                </w:rPr>
                <w:t>(</w:t>
              </w:r>
              <w:r w:rsidRPr="00733617">
                <w:rPr>
                  <w:rFonts w:ascii="Times New Roman" w:hAnsi="Times New Roman"/>
                  <w:color w:val="000000"/>
                  <w:highlight w:val="yellow"/>
                  <w:rPrChange w:id="4" w:author="張耀仁" w:date="2015-02-08T22:46:00Z">
                    <w:rPr>
                      <w:rFonts w:ascii="Times New Roman" w:hAnsi="Times New Roman"/>
                      <w:color w:val="000000"/>
                    </w:rPr>
                  </w:rPrChange>
                </w:rPr>
                <w:t>scanPos</w:t>
              </w:r>
              <w:r w:rsidRPr="00733617">
                <w:rPr>
                  <w:rFonts w:ascii="Times New Roman" w:hAnsi="Times New Roman"/>
                  <w:color w:val="000000"/>
                  <w:highlight w:val="yellow"/>
                  <w:rPrChange w:id="5" w:author="張耀仁" w:date="2015-02-08T22:46:00Z">
                    <w:rPr>
                      <w:rFonts w:ascii="Times New Roman" w:hAnsi="Times New Roman"/>
                      <w:color w:val="000000"/>
                    </w:rPr>
                  </w:rPrChange>
                </w:rPr>
                <w:t xml:space="preserve"> == </w:t>
              </w:r>
              <w:r w:rsidRPr="00733617">
                <w:rPr>
                  <w:rFonts w:ascii="Times New Roman" w:eastAsia="新細明體" w:hAnsi="Times New Roman" w:hint="eastAsia"/>
                  <w:color w:val="000000"/>
                  <w:highlight w:val="yellow"/>
                  <w:lang w:val="fr-FR" w:eastAsia="zh-TW"/>
                </w:rPr>
                <w:t>HalfStartPos</w:t>
              </w:r>
              <w:r w:rsidRPr="00733617">
                <w:rPr>
                  <w:rFonts w:ascii="新細明體" w:eastAsia="新細明體" w:hAnsi="新細明體"/>
                  <w:noProof w:val="0"/>
                  <w:color w:val="000000"/>
                  <w:highlight w:val="yellow"/>
                  <w:lang w:val="en-US" w:eastAsia="zh-TW"/>
                  <w:rPrChange w:id="6" w:author="張耀仁" w:date="2015-02-08T22:46:00Z">
                    <w:rPr>
                      <w:rFonts w:ascii="新細明體" w:eastAsia="新細明體" w:hAnsi="新細明體"/>
                      <w:noProof w:val="0"/>
                      <w:color w:val="000000"/>
                      <w:lang w:val="en-US" w:eastAsia="zh-TW"/>
                    </w:rPr>
                  </w:rPrChange>
                </w:rPr>
                <w:t>) || (</w:t>
              </w:r>
            </w:ins>
            <w:ins w:id="7" w:author="張耀仁" w:date="2015-02-08T22:44:00Z">
              <w:r w:rsidRPr="00733617">
                <w:rPr>
                  <w:rFonts w:ascii="Times New Roman" w:hAnsi="Times New Roman"/>
                  <w:color w:val="000000"/>
                  <w:highlight w:val="yellow"/>
                  <w:rPrChange w:id="8" w:author="張耀仁" w:date="2015-02-08T22:46:00Z">
                    <w:rPr>
                      <w:rFonts w:ascii="Times New Roman" w:hAnsi="Times New Roman"/>
                      <w:color w:val="000000"/>
                    </w:rPr>
                  </w:rPrChange>
                </w:rPr>
                <w:t>scanPos</w:t>
              </w:r>
            </w:ins>
            <w:ins w:id="9" w:author="張耀仁" w:date="2015-02-08T22:45:00Z">
              <w:r w:rsidRPr="00733617">
                <w:rPr>
                  <w:rFonts w:ascii="Times New Roman" w:hAnsi="Times New Roman"/>
                  <w:color w:val="000000"/>
                  <w:highlight w:val="yellow"/>
                  <w:rPrChange w:id="10" w:author="張耀仁" w:date="2015-02-08T22:46:00Z">
                    <w:rPr>
                      <w:rFonts w:ascii="Times New Roman" w:hAnsi="Times New Roman"/>
                      <w:color w:val="000000"/>
                    </w:rPr>
                  </w:rPrChange>
                </w:rPr>
                <w:t xml:space="preserve"> &gt;= nCbS &amp;&amp; palette_run_type_flag[xcPrev][ycPrev] != COPY_ABOVE_MODE</w:t>
              </w:r>
            </w:ins>
            <w:ins w:id="11" w:author="張耀仁" w:date="2015-02-08T22:44:00Z">
              <w:r w:rsidRPr="00733617">
                <w:rPr>
                  <w:rFonts w:ascii="新細明體" w:eastAsia="新細明體" w:hAnsi="新細明體"/>
                  <w:noProof w:val="0"/>
                  <w:color w:val="000000"/>
                  <w:highlight w:val="yellow"/>
                  <w:lang w:val="en-US" w:eastAsia="zh-TW"/>
                </w:rPr>
                <w:t>)</w:t>
              </w:r>
            </w:ins>
            <w:ins w:id="12" w:author="張耀仁" w:date="2015-02-08T22:46:00Z">
              <w:r w:rsidRPr="00733617">
                <w:rPr>
                  <w:rFonts w:ascii="新細明體" w:eastAsia="新細明體" w:hAnsi="新細明體"/>
                  <w:noProof w:val="0"/>
                  <w:color w:val="000000"/>
                  <w:highlight w:val="yellow"/>
                  <w:lang w:val="en-US" w:eastAsia="zh-TW"/>
                  <w:rPrChange w:id="13" w:author="張耀仁" w:date="2015-02-08T22:46:00Z">
                    <w:rPr>
                      <w:rFonts w:ascii="新細明體" w:eastAsia="新細明體" w:hAnsi="新細明體"/>
                      <w:noProof w:val="0"/>
                      <w:color w:val="000000"/>
                      <w:highlight w:val="yellow"/>
                      <w:lang w:val="en-US" w:eastAsia="zh-TW"/>
                    </w:rPr>
                  </w:rPrChange>
                </w:rPr>
                <w:t>)</w:t>
              </w:r>
            </w:ins>
            <w:bookmarkStart w:id="14" w:name="_GoBack"/>
            <w:bookmarkEnd w:id="14"/>
          </w:p>
          <w:p w:rsidR="00CD4AD9" w:rsidRPr="00B11331" w:rsidRDefault="00FA0BB7" w:rsidP="00733617">
            <w:pPr>
              <w:pStyle w:val="tablesyntax"/>
              <w:spacing w:before="20" w:after="40"/>
              <w:ind w:leftChars="200" w:left="700" w:hangingChars="150" w:hanging="300"/>
              <w:rPr>
                <w:rFonts w:ascii="Times New Roman" w:eastAsiaTheme="minorEastAsia" w:hAnsi="Times New Roman"/>
                <w:noProof w:val="0"/>
                <w:color w:val="000000"/>
                <w:lang w:val="en-US" w:eastAsia="zh-CN"/>
              </w:rPr>
            </w:pPr>
            <w:del w:id="15" w:author="張耀仁" w:date="2015-02-08T22:43:00Z">
              <w:r w:rsidDel="00733617">
                <w:rPr>
                  <w:rFonts w:ascii="Times New Roman" w:eastAsiaTheme="minorEastAsia" w:hAnsi="Times New Roman"/>
                  <w:noProof w:val="0"/>
                  <w:color w:val="000000"/>
                  <w:highlight w:val="yellow"/>
                  <w:lang w:val="en-US" w:eastAsia="zh-CN"/>
                </w:rPr>
                <w:delText>indexMax&gt;</w:delText>
              </w:r>
            </w:del>
            <w:del w:id="16" w:author="張耀仁" w:date="2015-02-08T22:36:00Z">
              <w:r w:rsidR="00B11331" w:rsidDel="00DF6787">
                <w:rPr>
                  <w:rFonts w:ascii="新細明體" w:eastAsia="新細明體" w:hAnsi="新細明體" w:hint="eastAsia"/>
                  <w:noProof w:val="0"/>
                  <w:color w:val="000000"/>
                  <w:highlight w:val="yellow"/>
                  <w:lang w:val="en-US" w:eastAsia="zh-TW"/>
                </w:rPr>
                <w:delText>1</w:delText>
              </w:r>
            </w:del>
            <w:del w:id="17" w:author="張耀仁" w:date="2015-02-08T22:43:00Z">
              <w:r w:rsidDel="00733617">
                <w:rPr>
                  <w:rFonts w:ascii="Times New Roman" w:eastAsiaTheme="minorEastAsia" w:hAnsi="Times New Roman"/>
                  <w:noProof w:val="0"/>
                  <w:color w:val="000000"/>
                  <w:highlight w:val="yellow"/>
                  <w:lang w:val="en-US" w:eastAsia="zh-CN"/>
                </w:rPr>
                <w:delText xml:space="preserve"> &amp;&amp; </w:delText>
              </w:r>
              <w:r w:rsidR="00B11331" w:rsidDel="00733617">
                <w:rPr>
                  <w:rFonts w:ascii="Times New Roman" w:eastAsiaTheme="minorEastAsia" w:hAnsi="Times New Roman"/>
                  <w:noProof w:val="0"/>
                  <w:color w:val="000000"/>
                  <w:highlight w:val="yellow"/>
                  <w:lang w:val="en-US" w:eastAsia="zh-CN"/>
                </w:rPr>
                <w:delText>((</w:delText>
              </w:r>
              <w:r w:rsidDel="00733617">
                <w:rPr>
                  <w:rFonts w:ascii="Times New Roman" w:eastAsiaTheme="minorEastAsia" w:hAnsi="Times New Roman"/>
                  <w:noProof w:val="0"/>
                  <w:color w:val="000000"/>
                  <w:highlight w:val="yellow"/>
                  <w:lang w:val="en-US" w:eastAsia="zh-CN"/>
                </w:rPr>
                <w:delText>scanPosnCbS</w:delText>
              </w:r>
              <w:r w:rsidR="00B11331" w:rsidDel="00733617">
                <w:rPr>
                  <w:rFonts w:ascii="Times New Roman" w:eastAsiaTheme="minorEastAsia" w:hAnsi="Times New Roman"/>
                  <w:noProof w:val="0"/>
                  <w:color w:val="000000"/>
                  <w:highlight w:val="yellow"/>
                  <w:lang w:val="en-US" w:eastAsia="zh-CN"/>
                </w:rPr>
                <w:delText xml:space="preserve"> &amp;&amp; scanPos &lt; </w:delText>
              </w:r>
              <w:r w:rsidR="00B11331" w:rsidRPr="00067DA1" w:rsidDel="00733617">
                <w:rPr>
                  <w:rFonts w:ascii="Times New Roman" w:eastAsia="新細明體" w:hAnsi="Times New Roman" w:hint="eastAsia"/>
                  <w:color w:val="000000"/>
                  <w:highlight w:val="yellow"/>
                  <w:lang w:val="fr-FR" w:eastAsia="zh-TW"/>
                </w:rPr>
                <w:delText>HalfStartPos</w:delText>
              </w:r>
              <w:r w:rsidR="00B11331" w:rsidDel="00733617">
                <w:rPr>
                  <w:rFonts w:ascii="Times New Roman" w:eastAsiaTheme="minorEastAsia" w:hAnsi="Times New Roman"/>
                  <w:noProof w:val="0"/>
                  <w:color w:val="000000"/>
                  <w:highlight w:val="yellow"/>
                  <w:lang w:val="en-US" w:eastAsia="zh-CN"/>
                </w:rPr>
                <w:delText>) || (scanPos</w:delText>
              </w:r>
              <w:r w:rsidR="00B11331" w:rsidRPr="00067DA1" w:rsidDel="00733617">
                <w:rPr>
                  <w:rFonts w:ascii="Times New Roman" w:eastAsia="新細明體" w:hAnsi="Times New Roman" w:hint="eastAsia"/>
                  <w:color w:val="000000"/>
                  <w:highlight w:val="yellow"/>
                  <w:lang w:val="fr-FR" w:eastAsia="zh-TW"/>
                </w:rPr>
                <w:delText>HalfStartPos</w:delText>
              </w:r>
              <w:r w:rsidR="00B11331" w:rsidDel="00733617">
                <w:rPr>
                  <w:rFonts w:ascii="Times New Roman" w:eastAsia="新細明體" w:hAnsi="Times New Roman"/>
                  <w:color w:val="000000"/>
                  <w:highlight w:val="yellow"/>
                  <w:lang w:val="fr-FR" w:eastAsia="zh-TW"/>
                </w:rPr>
                <w:delText xml:space="preserve"> + </w:delText>
              </w:r>
              <w:r w:rsidR="00B11331" w:rsidDel="00733617">
                <w:rPr>
                  <w:rFonts w:ascii="Times New Roman" w:eastAsiaTheme="minorEastAsia" w:hAnsi="Times New Roman"/>
                  <w:noProof w:val="0"/>
                  <w:color w:val="000000"/>
                  <w:highlight w:val="yellow"/>
                  <w:lang w:val="en-US" w:eastAsia="zh-CN"/>
                </w:rPr>
                <w:delText>nCbS))</w:delText>
              </w:r>
              <w:r w:rsidDel="00733617">
                <w:rPr>
                  <w:rFonts w:ascii="Times New Roman" w:eastAsiaTheme="minorEastAsia" w:hAnsi="Times New Roman"/>
                  <w:noProof w:val="0"/>
                  <w:color w:val="000000"/>
                  <w:highlight w:val="yellow"/>
                  <w:lang w:val="en-US" w:eastAsia="zh-CN"/>
                </w:rPr>
                <w:delText>palette_run_type_flag[xcPrev]ycPRev</w:delText>
              </w:r>
              <w:r w:rsidDel="00733617">
                <w:rPr>
                  <w:rFonts w:ascii="Times New Roman" w:eastAsiaTheme="minorEastAsia" w:hAnsi="Times New Roman"/>
                  <w:noProof w:val="0"/>
                  <w:color w:val="2F4F4F"/>
                  <w:highlight w:val="yellow"/>
                  <w:lang w:val="en-US" w:eastAsia="zh-CN"/>
                </w:rPr>
                <w:delText>COPY_MODE</w:delText>
              </w:r>
              <w:r w:rsidR="00B11331" w:rsidDel="00733617">
                <w:rPr>
                  <w:rFonts w:ascii="Times New Roman" w:eastAsia="新細明體" w:hAnsi="Times New Roman" w:hint="eastAsia"/>
                  <w:noProof w:val="0"/>
                  <w:color w:val="000000"/>
                  <w:lang w:val="en-US" w:eastAsia="zh-TW"/>
                </w:rPr>
                <w:delText xml:space="preserve"> </w:delText>
              </w:r>
            </w:del>
            <w:r>
              <w:rPr>
                <w:rFonts w:ascii="Times New Roman" w:eastAsiaTheme="minorEastAsia" w:hAnsi="Times New Roman"/>
                <w:noProof w:val="0"/>
                <w:color w:val="000000"/>
                <w:lang w:val="en-US" w:eastAsia="zh-CN"/>
              </w:rPr>
              <w:t>{</w:t>
            </w:r>
            <w:del w:id="18" w:author="張耀仁" w:date="2015-02-06T10:53:00Z">
              <w:r w:rsidR="00CD4AD9" w:rsidRPr="003F3823" w:rsidDel="003F3823">
                <w:rPr>
                  <w:rFonts w:ascii="Times New Roman" w:hAnsi="Times New Roman"/>
                  <w:color w:val="000000"/>
                </w:rPr>
                <w:tab/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tab/>
                <w:delText>if( indexMax &gt; 0  &amp;&amp;  scanPos &gt;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  <w:lang w:val="fr-FR"/>
                </w:rPr>
                <w:delText> 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delText>= nCbS  &amp;&amp;  palette_run_type_flag[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  <w:lang w:val="fr-FR"/>
                </w:rPr>
                <w:delText> 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delText>xcPrev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  <w:lang w:val="fr-FR"/>
                </w:rPr>
                <w:delText> 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delText>][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  <w:lang w:val="fr-FR"/>
                </w:rPr>
                <w:delText> 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delText>ycPrev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  <w:lang w:val="fr-FR"/>
                </w:rPr>
                <w:delText> 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delText>]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br/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tab/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tab/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tab/>
                <w:delText>!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  <w:lang w:val="fr-FR"/>
                </w:rPr>
                <w:delText> </w:delText>
              </w:r>
              <w:r w:rsidR="00CD4AD9" w:rsidRPr="003F3823" w:rsidDel="003F3823">
                <w:rPr>
                  <w:rFonts w:ascii="Times New Roman" w:hAnsi="Times New Roman"/>
                  <w:color w:val="000000"/>
                </w:rPr>
                <w:delText>=  COPY_ABOVE_MODE ) {</w:delText>
              </w:r>
            </w:del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Pr="00A05F20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A05F20">
              <w:rPr>
                <w:rFonts w:ascii="Times New Roman" w:hAnsi="Times New Roman"/>
                <w:b/>
                <w:color w:val="000000"/>
              </w:rPr>
              <w:t>palette_</w:t>
            </w:r>
            <w:r>
              <w:rPr>
                <w:rFonts w:ascii="Times New Roman" w:hAnsi="Times New Roman"/>
                <w:b/>
                <w:color w:val="000000"/>
              </w:rPr>
              <w:t>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][ 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CD4AD9" w:rsidRPr="00031B0C" w:rsidTr="00CD4AD9">
        <w:trPr>
          <w:cantSplit/>
          <w:trHeight w:val="206"/>
          <w:jc w:val="center"/>
        </w:trPr>
        <w:tc>
          <w:tcPr>
            <w:tcW w:w="7917" w:type="dxa"/>
          </w:tcPr>
          <w:p w:rsidR="00CD4AD9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b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if(</w:t>
            </w:r>
            <w:r>
              <w:rPr>
                <w:rFonts w:ascii="Times New Roman" w:hAnsi="Times New Roman"/>
                <w:color w:val="000000"/>
              </w:rPr>
              <w:t xml:space="preserve"> palette_run_type_flag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][ 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fr-FR"/>
              </w:rPr>
              <w:t>=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 = </w:t>
            </w:r>
            <w:r>
              <w:rPr>
                <w:rFonts w:ascii="Times New Roman" w:hAnsi="Times New Roman"/>
                <w:color w:val="000000"/>
                <w:lang w:val="fr-FR"/>
              </w:rPr>
              <w:t>COPY_</w:t>
            </w:r>
            <w:r>
              <w:rPr>
                <w:rFonts w:ascii="Times New Roman" w:hAnsi="Times New Roman"/>
                <w:color w:val="000000"/>
              </w:rPr>
              <w:t>INDEX_MODE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 &amp;&amp;  </w:t>
            </w:r>
            <w:r>
              <w:rPr>
                <w:rFonts w:ascii="Times New Roman" w:hAnsi="Times New Roman"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5F6B31">
              <w:rPr>
                <w:rFonts w:ascii="Times New Roman" w:hAnsi="Times New Roman"/>
                <w:color w:val="000000"/>
                <w:lang w:val="fr-FR"/>
              </w:rPr>
              <w:t>adjustedIndexMax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&gt; 0) 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b/>
                <w:color w:val="000000"/>
              </w:rPr>
              <w:t>_idc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FD6771" w:rsidRPr="00031B0C" w:rsidTr="00CD4AD9">
        <w:trPr>
          <w:cantSplit/>
          <w:jc w:val="center"/>
          <w:ins w:id="19" w:author="張耀仁" w:date="2015-02-06T13:26:00Z"/>
        </w:trPr>
        <w:tc>
          <w:tcPr>
            <w:tcW w:w="7917" w:type="dxa"/>
          </w:tcPr>
          <w:p w:rsidR="00FD6771" w:rsidRPr="00FD6771" w:rsidRDefault="00FD6771" w:rsidP="00A05F20">
            <w:pPr>
              <w:pStyle w:val="tablesyntax"/>
              <w:spacing w:before="20" w:after="40"/>
              <w:rPr>
                <w:ins w:id="20" w:author="張耀仁" w:date="2015-02-06T13:26:00Z"/>
                <w:rFonts w:ascii="Times New Roman" w:eastAsia="新細明體" w:hAnsi="Times New Roman"/>
                <w:b/>
                <w:color w:val="000000"/>
                <w:lang w:eastAsia="zh-TW"/>
                <w:rPrChange w:id="21" w:author="張耀仁" w:date="2015-02-06T13:26:00Z">
                  <w:rPr>
                    <w:ins w:id="22" w:author="張耀仁" w:date="2015-02-06T13:26:00Z"/>
                    <w:rFonts w:ascii="Times New Roman" w:hAnsi="Times New Roman"/>
                    <w:b/>
                    <w:color w:val="000000"/>
                  </w:rPr>
                </w:rPrChange>
              </w:rPr>
            </w:pPr>
            <w:ins w:id="23" w:author="張耀仁" w:date="2015-02-06T13:26:00Z">
              <w:r>
                <w:rPr>
                  <w:rFonts w:ascii="Times New Roman" w:eastAsia="新細明體" w:hAnsi="Times New Roman" w:hint="eastAsia"/>
                  <w:b/>
                  <w:color w:val="000000"/>
                  <w:lang w:eastAsia="zh-TW"/>
                </w:rPr>
                <w:t xml:space="preserve">         </w:t>
              </w:r>
              <w:r w:rsidRPr="00FD6771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eastAsia="zh-TW"/>
                  <w:rPrChange w:id="24" w:author="張耀仁" w:date="2015-02-06T13:28:00Z">
                    <w:rPr>
                      <w:rFonts w:ascii="Times New Roman" w:eastAsia="新細明體" w:hAnsi="Times New Roman"/>
                      <w:b/>
                      <w:color w:val="000000"/>
                      <w:lang w:eastAsia="zh-TW"/>
                    </w:rPr>
                  </w:rPrChange>
                </w:rPr>
                <w:t>if(</w:t>
              </w:r>
            </w:ins>
            <w:ins w:id="25" w:author="張耀仁" w:date="2015-02-06T13:28:00Z">
              <w:r w:rsidRPr="00FD6771">
                <w:rPr>
                  <w:rFonts w:ascii="Times New Roman" w:hAnsi="Times New Roman"/>
                  <w:color w:val="000000"/>
                  <w:highlight w:val="yellow"/>
                  <w:rPrChange w:id="26" w:author="張耀仁" w:date="2015-02-06T13:28:00Z">
                    <w:rPr>
                      <w:rFonts w:ascii="Times New Roman" w:hAnsi="Times New Roman"/>
                      <w:color w:val="000000"/>
                    </w:rPr>
                  </w:rPrChange>
                </w:rPr>
                <w:t xml:space="preserve">indexMax &gt; 0 &amp;&amp; </w:t>
              </w:r>
            </w:ins>
            <w:ins w:id="27" w:author="張耀仁" w:date="2015-02-06T13:26:00Z">
              <w:r w:rsidRPr="00FD6771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eastAsia="zh-TW"/>
                </w:rPr>
                <w:t>pal</w:t>
              </w:r>
              <w:r w:rsidRPr="00067DA1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eastAsia="zh-TW"/>
                </w:rPr>
                <w:t>ette_single_id</w:t>
              </w:r>
              <w:r w:rsidRPr="00FD6771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eastAsia="zh-TW"/>
                </w:rPr>
                <w:t>x_flag</w:t>
              </w:r>
              <w:r w:rsidRPr="00FD6771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eastAsia="zh-TW"/>
                  <w:rPrChange w:id="28" w:author="張耀仁" w:date="2015-02-06T13:28:00Z">
                    <w:rPr>
                      <w:rFonts w:ascii="Times New Roman" w:eastAsia="新細明體" w:hAnsi="Times New Roman"/>
                      <w:b/>
                      <w:color w:val="000000"/>
                      <w:lang w:eastAsia="zh-TW"/>
                    </w:rPr>
                  </w:rPrChange>
                </w:rPr>
                <w:t>)</w:t>
              </w:r>
            </w:ins>
            <w:ins w:id="29" w:author="張耀仁" w:date="2015-02-06T13:28:00Z">
              <w:r w:rsidRPr="00FD6771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eastAsia="zh-TW"/>
                  <w:rPrChange w:id="30" w:author="張耀仁" w:date="2015-02-06T13:28:00Z">
                    <w:rPr>
                      <w:rFonts w:ascii="Times New Roman" w:eastAsia="新細明體" w:hAnsi="Times New Roman"/>
                      <w:b/>
                      <w:color w:val="000000"/>
                      <w:lang w:eastAsia="zh-TW"/>
                    </w:rPr>
                  </w:rPrChange>
                </w:rPr>
                <w:t xml:space="preserve"> {</w:t>
              </w:r>
            </w:ins>
          </w:p>
        </w:tc>
        <w:tc>
          <w:tcPr>
            <w:tcW w:w="1152" w:type="dxa"/>
          </w:tcPr>
          <w:p w:rsidR="00FD6771" w:rsidRPr="00031B0C" w:rsidRDefault="00FD6771" w:rsidP="00A05F20">
            <w:pPr>
              <w:pStyle w:val="tableheading"/>
              <w:spacing w:before="20" w:after="40"/>
              <w:rPr>
                <w:ins w:id="31" w:author="張耀仁" w:date="2015-02-06T13:26:00Z"/>
                <w:b w:val="0"/>
                <w:color w:val="000000"/>
              </w:rPr>
            </w:pPr>
          </w:p>
        </w:tc>
      </w:tr>
      <w:tr w:rsidR="00FD6771" w:rsidRPr="00031B0C" w:rsidTr="00CD4AD9">
        <w:trPr>
          <w:cantSplit/>
          <w:jc w:val="center"/>
          <w:ins w:id="32" w:author="張耀仁" w:date="2015-02-06T13:26:00Z"/>
        </w:trPr>
        <w:tc>
          <w:tcPr>
            <w:tcW w:w="7917" w:type="dxa"/>
          </w:tcPr>
          <w:p w:rsidR="00FD6771" w:rsidRPr="00FD6771" w:rsidRDefault="00FD6771" w:rsidP="00A05F20">
            <w:pPr>
              <w:pStyle w:val="tablesyntax"/>
              <w:spacing w:before="20" w:after="40"/>
              <w:rPr>
                <w:ins w:id="33" w:author="張耀仁" w:date="2015-02-06T13:26:00Z"/>
                <w:rFonts w:ascii="Times New Roman" w:hAnsi="Times New Roman"/>
                <w:b/>
                <w:color w:val="000000"/>
                <w:highlight w:val="yellow"/>
                <w:rPrChange w:id="34" w:author="張耀仁" w:date="2015-02-06T13:29:00Z">
                  <w:rPr>
                    <w:ins w:id="35" w:author="張耀仁" w:date="2015-02-06T13:26:00Z"/>
                    <w:rFonts w:ascii="Times New Roman" w:hAnsi="Times New Roman"/>
                    <w:b/>
                    <w:color w:val="000000"/>
                  </w:rPr>
                </w:rPrChange>
              </w:rPr>
            </w:pPr>
            <w:ins w:id="36" w:author="張耀仁" w:date="2015-02-06T13:27:00Z">
              <w:r w:rsidRPr="00FD6771">
                <w:rPr>
                  <w:rFonts w:ascii="Times New Roman" w:hAnsi="Times New Roman"/>
                  <w:b/>
                  <w:color w:val="000000"/>
                  <w:highlight w:val="yellow"/>
                  <w:rPrChange w:id="37" w:author="張耀仁" w:date="2015-02-06T13:29:00Z">
                    <w:rPr>
                      <w:rFonts w:ascii="Times New Roman" w:hAnsi="Times New Roman"/>
                      <w:b/>
                      <w:color w:val="000000"/>
                    </w:rPr>
                  </w:rPrChange>
                </w:rPr>
                <w:t xml:space="preserve">           </w:t>
              </w:r>
            </w:ins>
            <w:ins w:id="38" w:author="張耀仁" w:date="2015-02-06T13:28:00Z">
              <w:r w:rsidRPr="00FD6771">
                <w:rPr>
                  <w:rFonts w:ascii="Times New Roman" w:hAnsi="Times New Roman"/>
                  <w:b/>
                  <w:color w:val="000000"/>
                  <w:highlight w:val="yellow"/>
                  <w:rPrChange w:id="39" w:author="張耀仁" w:date="2015-02-06T13:29:00Z">
                    <w:rPr>
                      <w:rFonts w:ascii="Times New Roman" w:hAnsi="Times New Roman"/>
                      <w:b/>
                      <w:color w:val="000000"/>
                    </w:rPr>
                  </w:rPrChange>
                </w:rPr>
                <w:t xml:space="preserve"> </w:t>
              </w:r>
              <w:r w:rsidRPr="00FD6771">
                <w:rPr>
                  <w:rFonts w:ascii="Times New Roman" w:hAnsi="Times New Roman"/>
                  <w:color w:val="000000"/>
                  <w:highlight w:val="yellow"/>
                  <w:rPrChange w:id="40" w:author="張耀仁" w:date="2015-02-06T13:29:00Z">
                    <w:rPr>
                      <w:rFonts w:ascii="Times New Roman" w:hAnsi="Times New Roman"/>
                      <w:color w:val="000000"/>
                    </w:rPr>
                  </w:rPrChange>
                </w:rPr>
                <w:t xml:space="preserve">paletteRun = </w:t>
              </w:r>
            </w:ins>
            <w:ins w:id="41" w:author="張耀仁" w:date="2015-02-06T13:29:00Z">
              <w:r w:rsidRPr="00FD6771">
                <w:rPr>
                  <w:rFonts w:ascii="Times New Roman" w:eastAsia="新細明體" w:hAnsi="Times New Roman" w:hint="eastAsia"/>
                  <w:color w:val="000000"/>
                  <w:highlight w:val="yellow"/>
                  <w:lang w:val="fr-FR" w:eastAsia="zh-TW"/>
                </w:rPr>
                <w:t>HalfStartPos</w:t>
              </w:r>
            </w:ins>
            <w:ins w:id="42" w:author="張耀仁" w:date="2015-02-06T13:28:00Z">
              <w:r w:rsidRPr="00FD6771">
                <w:rPr>
                  <w:rFonts w:ascii="Times New Roman" w:hAnsi="Times New Roman"/>
                  <w:color w:val="000000"/>
                  <w:highlight w:val="yellow"/>
                  <w:lang w:eastAsia="ko-KR"/>
                  <w:rPrChange w:id="43" w:author="張耀仁" w:date="2015-02-06T13:29:00Z">
                    <w:rPr>
                      <w:rFonts w:ascii="Times New Roman" w:hAnsi="Times New Roman"/>
                      <w:color w:val="000000"/>
                      <w:lang w:eastAsia="ko-KR"/>
                    </w:rPr>
                  </w:rPrChange>
                </w:rPr>
                <w:t xml:space="preserve"> − 1</w:t>
              </w:r>
            </w:ins>
          </w:p>
        </w:tc>
        <w:tc>
          <w:tcPr>
            <w:tcW w:w="1152" w:type="dxa"/>
          </w:tcPr>
          <w:p w:rsidR="00FD6771" w:rsidRPr="00031B0C" w:rsidRDefault="00FD6771" w:rsidP="00A05F20">
            <w:pPr>
              <w:pStyle w:val="tableheading"/>
              <w:spacing w:before="20" w:after="40"/>
              <w:rPr>
                <w:ins w:id="44" w:author="張耀仁" w:date="2015-02-06T13:26:00Z"/>
                <w:b w:val="0"/>
                <w:color w:val="000000"/>
              </w:rPr>
            </w:pPr>
          </w:p>
        </w:tc>
      </w:tr>
      <w:tr w:rsidR="00FD6771" w:rsidRPr="00031B0C" w:rsidTr="00CD4AD9">
        <w:trPr>
          <w:cantSplit/>
          <w:jc w:val="center"/>
          <w:ins w:id="45" w:author="張耀仁" w:date="2015-02-06T13:26:00Z"/>
        </w:trPr>
        <w:tc>
          <w:tcPr>
            <w:tcW w:w="7917" w:type="dxa"/>
          </w:tcPr>
          <w:p w:rsidR="00FD6771" w:rsidRPr="00FD6771" w:rsidRDefault="00FD6771" w:rsidP="00A05F20">
            <w:pPr>
              <w:pStyle w:val="tablesyntax"/>
              <w:spacing w:before="20" w:after="40"/>
              <w:rPr>
                <w:ins w:id="46" w:author="張耀仁" w:date="2015-02-06T13:26:00Z"/>
                <w:rFonts w:ascii="Times New Roman" w:eastAsia="新細明體" w:hAnsi="Times New Roman"/>
                <w:b/>
                <w:color w:val="000000"/>
                <w:highlight w:val="yellow"/>
                <w:lang w:eastAsia="zh-TW"/>
                <w:rPrChange w:id="47" w:author="張耀仁" w:date="2015-02-06T13:29:00Z">
                  <w:rPr>
                    <w:ins w:id="48" w:author="張耀仁" w:date="2015-02-06T13:26:00Z"/>
                    <w:rFonts w:ascii="Times New Roman" w:hAnsi="Times New Roman"/>
                    <w:b/>
                    <w:color w:val="000000"/>
                  </w:rPr>
                </w:rPrChange>
              </w:rPr>
            </w:pPr>
            <w:ins w:id="49" w:author="張耀仁" w:date="2015-02-06T13:29:00Z">
              <w:r w:rsidRPr="00FD6771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eastAsia="zh-TW"/>
                  <w:rPrChange w:id="50" w:author="張耀仁" w:date="2015-02-06T13:29:00Z">
                    <w:rPr>
                      <w:rFonts w:ascii="Times New Roman" w:eastAsia="新細明體" w:hAnsi="Times New Roman"/>
                      <w:b/>
                      <w:color w:val="000000"/>
                      <w:lang w:eastAsia="zh-TW"/>
                    </w:rPr>
                  </w:rPrChange>
                </w:rPr>
                <w:t xml:space="preserve">         }</w:t>
              </w:r>
            </w:ins>
          </w:p>
        </w:tc>
        <w:tc>
          <w:tcPr>
            <w:tcW w:w="1152" w:type="dxa"/>
          </w:tcPr>
          <w:p w:rsidR="00FD6771" w:rsidRPr="00031B0C" w:rsidRDefault="00FD6771" w:rsidP="00A05F20">
            <w:pPr>
              <w:pStyle w:val="tableheading"/>
              <w:spacing w:before="20" w:after="40"/>
              <w:rPr>
                <w:ins w:id="51" w:author="張耀仁" w:date="2015-02-06T13:26:00Z"/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A05F20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ab/>
            </w:r>
            <w:r>
              <w:rPr>
                <w:rFonts w:ascii="Times New Roman" w:hAnsi="Times New Roman"/>
                <w:b/>
                <w:color w:val="000000"/>
              </w:rPr>
              <w:tab/>
            </w:r>
            <w:ins w:id="52" w:author="張耀仁" w:date="2015-02-06T13:29:00Z">
              <w:r w:rsidR="00FD6771" w:rsidRPr="00FD6771">
                <w:rPr>
                  <w:rFonts w:ascii="Times New Roman" w:hAnsi="Times New Roman"/>
                  <w:b/>
                  <w:color w:val="000000"/>
                  <w:highlight w:val="yellow"/>
                  <w:rPrChange w:id="53" w:author="張耀仁" w:date="2015-02-06T13:29:00Z">
                    <w:rPr>
                      <w:rFonts w:ascii="Times New Roman" w:hAnsi="Times New Roman"/>
                      <w:b/>
                      <w:color w:val="000000"/>
                    </w:rPr>
                  </w:rPrChange>
                </w:rPr>
                <w:t>else</w:t>
              </w:r>
              <w:r w:rsidR="00FD6771">
                <w:rPr>
                  <w:rFonts w:ascii="Times New Roman" w:hAnsi="Times New Roman"/>
                  <w:b/>
                  <w:color w:val="000000"/>
                </w:rPr>
                <w:t xml:space="preserve"> </w:t>
              </w:r>
            </w:ins>
            <w:r w:rsidRPr="00A05F20">
              <w:rPr>
                <w:rFonts w:ascii="Times New Roman" w:hAnsi="Times New Roman"/>
                <w:color w:val="000000"/>
              </w:rPr>
              <w:t xml:space="preserve">if( indexMax &gt; 0 ) </w:t>
            </w:r>
            <w:r>
              <w:rPr>
                <w:rFonts w:ascii="Times New Roman" w:hAnsi="Times New Roman"/>
                <w:color w:val="000000"/>
              </w:rPr>
              <w:t>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2971D5" w:rsidRPr="00031B0C" w:rsidTr="00CD4AD9">
        <w:trPr>
          <w:cantSplit/>
          <w:jc w:val="center"/>
          <w:ins w:id="54" w:author="張耀仁" w:date="2015-02-06T13:40:00Z"/>
        </w:trPr>
        <w:tc>
          <w:tcPr>
            <w:tcW w:w="7917" w:type="dxa"/>
          </w:tcPr>
          <w:p w:rsidR="002971D5" w:rsidRPr="002971D5" w:rsidRDefault="002971D5" w:rsidP="002971D5">
            <w:pPr>
              <w:pStyle w:val="tablesyntax"/>
              <w:spacing w:before="20" w:after="40"/>
              <w:rPr>
                <w:ins w:id="55" w:author="張耀仁" w:date="2015-02-06T13:40:00Z"/>
                <w:rFonts w:ascii="Times New Roman" w:eastAsia="新細明體" w:hAnsi="Times New Roman"/>
                <w:color w:val="000000"/>
                <w:lang w:eastAsia="zh-TW"/>
                <w:rPrChange w:id="56" w:author="張耀仁" w:date="2015-02-06T13:41:00Z">
                  <w:rPr>
                    <w:ins w:id="57" w:author="張耀仁" w:date="2015-02-06T13:40:00Z"/>
                    <w:rFonts w:ascii="Times New Roman" w:hAnsi="Times New Roman"/>
                    <w:b/>
                    <w:color w:val="000000"/>
                  </w:rPr>
                </w:rPrChange>
              </w:rPr>
            </w:pPr>
            <w:ins w:id="58" w:author="張耀仁" w:date="2015-02-06T13:40:00Z">
              <w:r>
                <w:rPr>
                  <w:rFonts w:ascii="Times New Roman" w:eastAsia="新細明體" w:hAnsi="Times New Roman" w:hint="eastAsia"/>
                  <w:b/>
                  <w:color w:val="000000"/>
                  <w:lang w:eastAsia="zh-TW"/>
                </w:rPr>
                <w:t xml:space="preserve">             </w:t>
              </w:r>
              <w:r w:rsidRPr="002971D5">
                <w:rPr>
                  <w:rFonts w:ascii="Times New Roman" w:eastAsia="新細明體" w:hAnsi="Times New Roman"/>
                  <w:color w:val="000000"/>
                  <w:highlight w:val="yellow"/>
                  <w:lang w:eastAsia="zh-TW"/>
                  <w:rPrChange w:id="59" w:author="張耀仁" w:date="2015-02-06T13:42:00Z">
                    <w:rPr>
                      <w:rFonts w:ascii="Times New Roman" w:eastAsia="新細明體" w:hAnsi="Times New Roman"/>
                      <w:color w:val="000000"/>
                      <w:lang w:eastAsia="zh-TW"/>
                    </w:rPr>
                  </w:rPrChange>
                </w:rPr>
                <w:t>scanPosEnd = (</w:t>
              </w:r>
            </w:ins>
            <w:ins w:id="60" w:author="張耀仁" w:date="2015-02-06T13:41:00Z">
              <w:r w:rsidRPr="002971D5">
                <w:rPr>
                  <w:rFonts w:ascii="Times New Roman" w:eastAsia="新細明體" w:hAnsi="Times New Roman"/>
                  <w:color w:val="000000"/>
                  <w:highlight w:val="yellow"/>
                  <w:lang w:eastAsia="zh-TW"/>
                  <w:rPrChange w:id="61" w:author="張耀仁" w:date="2015-02-06T13:42:00Z">
                    <w:rPr>
                      <w:rFonts w:ascii="Times New Roman" w:eastAsia="新細明體" w:hAnsi="Times New Roman"/>
                      <w:color w:val="000000"/>
                      <w:lang w:eastAsia="zh-TW"/>
                    </w:rPr>
                  </w:rPrChange>
                </w:rPr>
                <w:t xml:space="preserve">scanPos &lt; </w:t>
              </w:r>
            </w:ins>
            <w:ins w:id="62" w:author="張耀仁" w:date="2015-02-06T13:42:00Z">
              <w:r w:rsidRPr="002971D5">
                <w:rPr>
                  <w:rFonts w:ascii="Times New Roman" w:eastAsia="新細明體" w:hAnsi="Times New Roman"/>
                  <w:color w:val="000000"/>
                  <w:highlight w:val="yellow"/>
                  <w:lang w:val="fr-FR" w:eastAsia="zh-TW"/>
                </w:rPr>
                <w:t>HalfStartPos</w:t>
              </w:r>
            </w:ins>
            <w:ins w:id="63" w:author="張耀仁" w:date="2015-02-06T13:40:00Z">
              <w:r w:rsidRPr="002971D5">
                <w:rPr>
                  <w:rFonts w:ascii="Times New Roman" w:eastAsia="新細明體" w:hAnsi="Times New Roman"/>
                  <w:color w:val="000000"/>
                  <w:highlight w:val="yellow"/>
                  <w:lang w:eastAsia="zh-TW"/>
                  <w:rPrChange w:id="64" w:author="張耀仁" w:date="2015-02-06T13:42:00Z">
                    <w:rPr>
                      <w:rFonts w:ascii="Times New Roman" w:eastAsia="新細明體" w:hAnsi="Times New Roman"/>
                      <w:color w:val="000000"/>
                      <w:lang w:eastAsia="zh-TW"/>
                    </w:rPr>
                  </w:rPrChange>
                </w:rPr>
                <w:t>)</w:t>
              </w:r>
            </w:ins>
            <w:ins w:id="65" w:author="張耀仁" w:date="2015-02-06T13:42:00Z">
              <w:r w:rsidRPr="002971D5">
                <w:rPr>
                  <w:rFonts w:ascii="Times New Roman" w:eastAsia="新細明體" w:hAnsi="Times New Roman"/>
                  <w:color w:val="000000"/>
                  <w:highlight w:val="yellow"/>
                  <w:lang w:eastAsia="zh-TW"/>
                  <w:rPrChange w:id="66" w:author="張耀仁" w:date="2015-02-06T13:42:00Z">
                    <w:rPr>
                      <w:rFonts w:ascii="Times New Roman" w:eastAsia="新細明體" w:hAnsi="Times New Roman"/>
                      <w:color w:val="000000"/>
                      <w:lang w:eastAsia="zh-TW"/>
                    </w:rPr>
                  </w:rPrChange>
                </w:rPr>
                <w:t xml:space="preserve"> ? </w:t>
              </w:r>
              <w:r w:rsidRPr="002971D5">
                <w:rPr>
                  <w:rFonts w:ascii="Times New Roman" w:eastAsia="新細明體" w:hAnsi="Times New Roman"/>
                  <w:color w:val="000000"/>
                  <w:highlight w:val="yellow"/>
                  <w:lang w:val="fr-FR" w:eastAsia="zh-TW"/>
                </w:rPr>
                <w:t>HalfStartPos</w:t>
              </w:r>
              <w:r w:rsidRPr="002971D5">
                <w:rPr>
                  <w:rFonts w:ascii="Times New Roman" w:eastAsia="新細明體" w:hAnsi="Times New Roman"/>
                  <w:color w:val="000000"/>
                  <w:highlight w:val="yellow"/>
                  <w:lang w:val="fr-FR" w:eastAsia="zh-TW"/>
                  <w:rPrChange w:id="67" w:author="張耀仁" w:date="2015-02-06T13:42:00Z">
                    <w:rPr>
                      <w:rFonts w:ascii="Times New Roman" w:eastAsia="新細明體" w:hAnsi="Times New Roman"/>
                      <w:color w:val="000000"/>
                      <w:lang w:val="fr-FR" w:eastAsia="zh-TW"/>
                    </w:rPr>
                  </w:rPrChange>
                </w:rPr>
                <w:t xml:space="preserve"> : </w:t>
              </w:r>
              <w:r w:rsidRPr="002971D5">
                <w:rPr>
                  <w:rFonts w:ascii="Times New Roman" w:hAnsi="Times New Roman"/>
                  <w:color w:val="000000"/>
                  <w:highlight w:val="yellow"/>
                  <w:rPrChange w:id="68" w:author="張耀仁" w:date="2015-02-06T13:42:00Z">
                    <w:rPr>
                      <w:rFonts w:ascii="Times New Roman" w:hAnsi="Times New Roman"/>
                      <w:color w:val="000000"/>
                    </w:rPr>
                  </w:rPrChange>
                </w:rPr>
                <w:t>nCbS * nCbS</w:t>
              </w:r>
            </w:ins>
          </w:p>
        </w:tc>
        <w:tc>
          <w:tcPr>
            <w:tcW w:w="1152" w:type="dxa"/>
          </w:tcPr>
          <w:p w:rsidR="002971D5" w:rsidRPr="00031B0C" w:rsidRDefault="002971D5" w:rsidP="00A05F20">
            <w:pPr>
              <w:pStyle w:val="tableheading"/>
              <w:spacing w:before="20" w:after="40"/>
              <w:rPr>
                <w:ins w:id="69" w:author="張耀仁" w:date="2015-02-06T13:40:00Z"/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A05F20" w:rsidRDefault="00CD4AD9" w:rsidP="002971D5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ab/>
            </w:r>
            <w:r>
              <w:rPr>
                <w:rFonts w:ascii="Times New Roman" w:hAnsi="Times New Roman"/>
                <w:b/>
                <w:color w:val="000000"/>
              </w:rPr>
              <w:tab/>
            </w:r>
            <w:r>
              <w:rPr>
                <w:rFonts w:ascii="Times New Roman" w:hAnsi="Times New Roman"/>
                <w:b/>
                <w:color w:val="000000"/>
              </w:rPr>
              <w:tab/>
            </w:r>
            <w:ins w:id="70" w:author="張耀仁" w:date="2015-02-06T13:40:00Z">
              <w:r w:rsidR="002971D5" w:rsidRPr="00A05F20">
                <w:rPr>
                  <w:rFonts w:ascii="Times New Roman" w:hAnsi="Times New Roman"/>
                  <w:color w:val="000000"/>
                </w:rPr>
                <w:t>maxPaletteRun =</w:t>
              </w:r>
            </w:ins>
            <w:ins w:id="71" w:author="張耀仁" w:date="2015-02-06T13:42:00Z">
              <w:r w:rsidR="002971D5" w:rsidRPr="00A05F20">
                <w:rPr>
                  <w:rFonts w:ascii="Times New Roman" w:eastAsia="新細明體" w:hAnsi="Times New Roman" w:hint="eastAsia"/>
                  <w:color w:val="000000"/>
                  <w:highlight w:val="yellow"/>
                  <w:lang w:eastAsia="zh-TW"/>
                </w:rPr>
                <w:t xml:space="preserve"> scanPosEnd</w:t>
              </w:r>
            </w:ins>
            <w:ins w:id="72" w:author="張耀仁" w:date="2015-02-06T13:40:00Z">
              <w:r w:rsidR="002971D5" w:rsidRPr="00CE54A3">
                <w:rPr>
                  <w:rFonts w:ascii="Times New Roman" w:hAnsi="Times New Roman"/>
                  <w:color w:val="000000"/>
                </w:rPr>
                <w:t xml:space="preserve"> – scanPos –</w:t>
              </w:r>
              <w:r w:rsidR="002971D5">
                <w:rPr>
                  <w:rFonts w:ascii="Times New Roman" w:hAnsi="Times New Roman"/>
                  <w:color w:val="000000"/>
                </w:rPr>
                <w:t xml:space="preserve"> </w:t>
              </w:r>
              <w:r w:rsidR="002971D5" w:rsidRPr="00CE54A3">
                <w:rPr>
                  <w:rFonts w:ascii="Times New Roman" w:hAnsi="Times New Roman"/>
                  <w:color w:val="000000"/>
                </w:rPr>
                <w:t>1</w:t>
              </w:r>
            </w:ins>
            <w:del w:id="73" w:author="張耀仁" w:date="2015-02-06T13:25:00Z">
              <w:r w:rsidRPr="00A05F20" w:rsidDel="00FD6771">
                <w:rPr>
                  <w:rFonts w:ascii="Times New Roman" w:hAnsi="Times New Roman"/>
                  <w:color w:val="000000"/>
                </w:rPr>
                <w:delText xml:space="preserve">maxPaletteRun = </w:delText>
              </w:r>
              <w:r w:rsidRPr="00CE54A3" w:rsidDel="00FD6771">
                <w:rPr>
                  <w:rFonts w:ascii="Times New Roman" w:hAnsi="Times New Roman"/>
                  <w:color w:val="000000"/>
                </w:rPr>
                <w:delText>nCbS * nCbS – scanPos –</w:delText>
              </w:r>
              <w:r w:rsidDel="00FD6771">
                <w:rPr>
                  <w:rFonts w:ascii="Times New Roman" w:hAnsi="Times New Roman"/>
                  <w:color w:val="000000"/>
                </w:rPr>
                <w:delText xml:space="preserve"> </w:delText>
              </w:r>
              <w:r w:rsidRPr="00CE54A3" w:rsidDel="00FD6771">
                <w:rPr>
                  <w:rFonts w:ascii="Times New Roman" w:hAnsi="Times New Roman"/>
                  <w:color w:val="000000"/>
                </w:rPr>
                <w:delText>1</w:delText>
              </w:r>
            </w:del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A05F20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ab/>
            </w:r>
            <w:r>
              <w:rPr>
                <w:rFonts w:ascii="Times New Roman" w:hAnsi="Times New Roman"/>
                <w:b/>
                <w:color w:val="000000"/>
              </w:rPr>
              <w:tab/>
            </w:r>
            <w:r>
              <w:rPr>
                <w:rFonts w:ascii="Times New Roman" w:hAnsi="Times New Roman"/>
                <w:b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if( maxPaletteRun &gt; 0 ) 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A05F20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B33BAE">
              <w:rPr>
                <w:rFonts w:ascii="Times New Roman" w:hAnsi="Times New Roman"/>
                <w:b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  <w:r w:rsidRPr="00031B0C">
              <w:rPr>
                <w:b w:val="0"/>
                <w:color w:val="000000"/>
              </w:rPr>
              <w:t>ae(v)</w:t>
            </w: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if( </w:t>
            </w:r>
            <w:r w:rsidRPr="00A05F20">
              <w:rPr>
                <w:rFonts w:ascii="Times New Roman" w:hAnsi="Times New Roman"/>
                <w:lang w:val="en-CA" w:eastAsia="ko-KR"/>
              </w:rPr>
              <w:t>palette_run_msb_id_plus1</w:t>
            </w:r>
            <w:r>
              <w:rPr>
                <w:rFonts w:ascii="Times New Roman" w:hAnsi="Times New Roman"/>
                <w:lang w:val="en-CA" w:eastAsia="ko-KR"/>
              </w:rPr>
              <w:t xml:space="preserve"> &gt; 1 )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A05F20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A05F20">
              <w:rPr>
                <w:rFonts w:ascii="Times New Roman" w:hAnsi="Times New Roman"/>
                <w:b/>
                <w:color w:val="000000"/>
              </w:rPr>
              <w:t>palette_run_refinement_bits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ae(v)</w:t>
            </w:r>
          </w:p>
        </w:tc>
      </w:tr>
      <w:tr w:rsidR="00CD4AD9" w:rsidTr="00CD4AD9">
        <w:trPr>
          <w:cantSplit/>
          <w:jc w:val="center"/>
        </w:trPr>
        <w:tc>
          <w:tcPr>
            <w:tcW w:w="7917" w:type="dxa"/>
          </w:tcPr>
          <w:p w:rsidR="00CD4AD9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CD4AD9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} 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paletteRun =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nCbS</w:t>
            </w:r>
            <w:r>
              <w:rPr>
                <w:rFonts w:ascii="Times New Roman" w:hAnsi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runPos = 0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while ( runPos  &lt;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>
              <w:rPr>
                <w:rFonts w:ascii="Times New Roman" w:hAnsi="Times New Roman"/>
                <w:color w:val="000000"/>
              </w:rPr>
              <w:t>=  paletteR</w:t>
            </w:r>
            <w:r w:rsidRPr="00031B0C">
              <w:rPr>
                <w:rFonts w:ascii="Times New Roman" w:hAnsi="Times New Roman"/>
                <w:color w:val="000000"/>
              </w:rPr>
              <w:t>un ) 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xR</w:t>
            </w:r>
            <w:r w:rsidRPr="00031B0C">
              <w:rPr>
                <w:rFonts w:ascii="Times New Roman" w:hAnsi="Times New Roman"/>
                <w:color w:val="000000"/>
              </w:rPr>
              <w:t xml:space="preserve"> = x0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0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yR</w:t>
            </w:r>
            <w:r w:rsidRPr="00031B0C">
              <w:rPr>
                <w:rFonts w:ascii="Times New Roman" w:hAnsi="Times New Roman"/>
                <w:color w:val="000000"/>
              </w:rPr>
              <w:t xml:space="preserve"> = y0 + </w:t>
            </w:r>
            <w:r w:rsidRPr="00031B0C">
              <w:rPr>
                <w:color w:val="000000"/>
              </w:rPr>
              <w:t>travScan</w:t>
            </w:r>
            <w:r w:rsidRPr="00031B0C">
              <w:rPr>
                <w:rFonts w:ascii="Times New Roman" w:hAnsi="Times New Roman"/>
                <w:color w:val="000000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][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1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]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][ 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 = =  </w:t>
            </w:r>
            <w:r>
              <w:rPr>
                <w:rFonts w:ascii="Times New Roman" w:hAnsi="Times New Roman"/>
                <w:color w:val="000000"/>
                <w:lang w:val="fr-FR"/>
              </w:rPr>
              <w:t>COPY_</w:t>
            </w:r>
            <w:r w:rsidRPr="00031B0C">
              <w:rPr>
                <w:rFonts w:ascii="Times New Roman" w:hAnsi="Times New Roman"/>
                <w:color w:val="000000"/>
              </w:rPr>
              <w:t>INDEX</w:t>
            </w:r>
            <w:r>
              <w:rPr>
                <w:rFonts w:ascii="Times New Roman" w:hAnsi="Times New Roman"/>
                <w:color w:val="000000"/>
              </w:rPr>
              <w:t>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&amp;&amp;  </w:t>
            </w:r>
            <w:r>
              <w:rPr>
                <w:rFonts w:ascii="Times New Roman" w:hAnsi="Times New Roman"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  <w:t xml:space="preserve">paletteIndex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= =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indexMax 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color w:val="000000"/>
              </w:rPr>
              <w:t xml:space="preserve"> = </w:t>
            </w:r>
            <w:r>
              <w:rPr>
                <w:rFonts w:ascii="Times New Roman" w:hAnsi="Times New Roman"/>
                <w:color w:val="000000"/>
              </w:rPr>
              <w:t>ESCAPE_MODE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lastRenderedPageBreak/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  <w:t>P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color w:val="000000"/>
                <w:lang w:val="fr-FR"/>
              </w:rPr>
              <w:t>IndexMap[ xR ][ yR ] = paletteI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ndex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CD4AD9" w:rsidRPr="006D27C4" w:rsidTr="00CD4AD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6D27C4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6D27C4"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>for( cIdx = 0; cIdx &lt; 3; cIdx++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6D27C4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6D27C4" w:rsidTr="00CD4AD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F4349E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b/>
                <w:color w:val="000000"/>
              </w:rPr>
            </w:pPr>
            <w:r w:rsidRPr="006D27C4"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F4349E">
              <w:rPr>
                <w:rFonts w:ascii="Times New Roman" w:hAnsi="Times New Roman"/>
                <w:b/>
                <w:color w:val="000000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6D27C4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  <w:r w:rsidRPr="006D27C4">
              <w:rPr>
                <w:b w:val="0"/>
                <w:color w:val="000000"/>
              </w:rPr>
              <w:t>ae(v)</w:t>
            </w:r>
          </w:p>
        </w:tc>
      </w:tr>
      <w:tr w:rsidR="00CD4AD9" w:rsidRPr="006D27C4" w:rsidTr="00CD4AD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6D27C4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6D27C4"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P</w:t>
            </w:r>
            <w:r w:rsidRPr="006D27C4">
              <w:rPr>
                <w:rFonts w:ascii="Times New Roman" w:hAnsi="Times New Roman"/>
                <w:color w:val="000000"/>
              </w:rPr>
              <w:t>aletteEscapeVal[ cIdx ][ x</w:t>
            </w:r>
            <w:r>
              <w:rPr>
                <w:rFonts w:ascii="Times New Roman" w:hAnsi="Times New Roman"/>
                <w:color w:val="000000"/>
              </w:rPr>
              <w:t>R</w:t>
            </w:r>
            <w:r w:rsidRPr="006D27C4">
              <w:rPr>
                <w:rFonts w:ascii="Times New Roman" w:hAnsi="Times New Roman"/>
                <w:color w:val="000000"/>
              </w:rPr>
              <w:t> ][ y</w:t>
            </w:r>
            <w:r>
              <w:rPr>
                <w:rFonts w:ascii="Times New Roman" w:hAnsi="Times New Roman"/>
                <w:color w:val="000000"/>
              </w:rPr>
              <w:t>R</w:t>
            </w:r>
            <w:r w:rsidRPr="006D27C4">
              <w:rPr>
                <w:rFonts w:ascii="Times New Roman" w:hAnsi="Times New Roman"/>
                <w:color w:val="000000"/>
              </w:rPr>
              <w:t>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6D27C4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6D27C4" w:rsidTr="00CD4AD9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6D27C4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6D27C4"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D27C4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D9" w:rsidRPr="006D27C4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} </w:t>
            </w:r>
            <w:r w:rsidRPr="00031B0C">
              <w:rPr>
                <w:rFonts w:ascii="Times New Roman" w:hAnsi="Times New Roman"/>
                <w:color w:val="000000"/>
              </w:rPr>
              <w:t xml:space="preserve">else </w:t>
            </w:r>
            <w:r>
              <w:rPr>
                <w:rFonts w:ascii="Times New Roman" w:hAnsi="Times New Roman"/>
                <w:color w:val="000000"/>
              </w:rPr>
              <w:t>if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color w:val="000000"/>
              </w:rPr>
              <w:t>palette_run_type_flag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][ y</w:t>
            </w:r>
            <w:r>
              <w:rPr>
                <w:rFonts w:ascii="Times New Roman" w:hAnsi="Times New Roman"/>
                <w:color w:val="000000"/>
                <w:lang w:eastAsia="ko-KR"/>
              </w:rPr>
              <w:t>C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]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 = =  </w:t>
            </w:r>
            <w:r>
              <w:rPr>
                <w:rFonts w:ascii="Times New Roman" w:hAnsi="Times New Roman"/>
                <w:color w:val="000000"/>
                <w:lang w:val="fr-FR"/>
              </w:rPr>
              <w:t>COPY_</w:t>
            </w:r>
            <w:r w:rsidRPr="00031B0C">
              <w:rPr>
                <w:rFonts w:ascii="Times New Roman" w:hAnsi="Times New Roman"/>
                <w:color w:val="000000"/>
              </w:rPr>
              <w:t>INDEX</w:t>
            </w:r>
            <w:r>
              <w:rPr>
                <w:rFonts w:ascii="Times New Roman" w:hAnsi="Times New Roman"/>
                <w:color w:val="000000"/>
              </w:rPr>
              <w:t>_MODE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color w:val="000000"/>
              </w:rPr>
              <w:t xml:space="preserve"> = </w:t>
            </w:r>
            <w:r>
              <w:rPr>
                <w:rFonts w:ascii="Times New Roman" w:hAnsi="Times New Roman"/>
                <w:color w:val="000000"/>
              </w:rPr>
              <w:t>COPY_INDEX_MODE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  <w:t>P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color w:val="000000"/>
                <w:lang w:val="fr-FR"/>
              </w:rPr>
              <w:t>IndexMap[ xR ][ yR ] = paletteI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ndex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  <w:lang w:val="fr-FR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Default="00CD4AD9" w:rsidP="00A05F20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  <w:t>} else {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>PaletteSampleMode</w:t>
            </w:r>
            <w:r>
              <w:rPr>
                <w:rFonts w:ascii="Times New Roman" w:hAnsi="Times New Roman"/>
                <w:color w:val="000000"/>
                <w:lang w:val="fr-FR"/>
              </w:rPr>
              <w:t>[ xR ][ yR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]</w:t>
            </w:r>
            <w:r w:rsidRPr="00031B0C">
              <w:rPr>
                <w:rFonts w:ascii="Times New Roman" w:hAnsi="Times New Roman"/>
                <w:color w:val="000000"/>
              </w:rPr>
              <w:t xml:space="preserve"> = COPY_ABOVE</w:t>
            </w:r>
            <w:r>
              <w:rPr>
                <w:rFonts w:ascii="Times New Roman" w:hAnsi="Times New Roman"/>
                <w:color w:val="000000"/>
              </w:rPr>
              <w:t>_MODE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>P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alette</w:t>
            </w:r>
            <w:r>
              <w:rPr>
                <w:rFonts w:ascii="Times New Roman" w:hAnsi="Times New Roman"/>
                <w:color w:val="000000"/>
                <w:lang w:val="fr-FR"/>
              </w:rPr>
              <w:t>IndexMap[ xR ][ yR ] = PaletteIndexMap[ xR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 ][ y</w:t>
            </w:r>
            <w:r>
              <w:rPr>
                <w:rFonts w:ascii="Times New Roman" w:hAnsi="Times New Roman"/>
                <w:color w:val="000000"/>
                <w:lang w:val="fr-FR"/>
              </w:rPr>
              <w:t>R</w:t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 xml:space="preserve"> − 1 ]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runPos++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ab/>
              <w:t>scanPos++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jc w:val="center"/>
        </w:trPr>
        <w:tc>
          <w:tcPr>
            <w:tcW w:w="7917" w:type="dxa"/>
          </w:tcPr>
          <w:p w:rsidR="00CD4AD9" w:rsidRDefault="00CD4AD9" w:rsidP="00A05F20">
            <w:pPr>
              <w:pStyle w:val="tablesyntax"/>
              <w:rPr>
                <w:rFonts w:ascii="Times New Roman" w:hAnsi="Times New Roman"/>
                <w:color w:val="000000"/>
                <w:lang w:val="fr-FR"/>
              </w:rPr>
            </w:pPr>
            <w:r>
              <w:rPr>
                <w:rFonts w:ascii="Times New Roman" w:hAnsi="Times New Roman"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rPr>
                <w:b w:val="0"/>
                <w:color w:val="000000"/>
              </w:rPr>
            </w:pPr>
          </w:p>
        </w:tc>
      </w:tr>
      <w:tr w:rsidR="00CD4AD9" w:rsidRPr="00031B0C" w:rsidTr="00CD4AD9">
        <w:trPr>
          <w:cantSplit/>
          <w:trHeight w:val="287"/>
          <w:jc w:val="center"/>
        </w:trPr>
        <w:tc>
          <w:tcPr>
            <w:tcW w:w="7917" w:type="dxa"/>
          </w:tcPr>
          <w:p w:rsidR="00CD4AD9" w:rsidRPr="00031B0C" w:rsidRDefault="00CD4AD9" w:rsidP="00A05F2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</w:tcPr>
          <w:p w:rsidR="00CD4AD9" w:rsidRPr="00031B0C" w:rsidRDefault="00CD4AD9" w:rsidP="00A05F2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</w:tbl>
    <w:p w:rsidR="00CD4AD9" w:rsidRDefault="00CD4AD9" w:rsidP="002D4372">
      <w:pPr>
        <w:tabs>
          <w:tab w:val="left" w:pos="284"/>
        </w:tabs>
      </w:pPr>
    </w:p>
    <w:p w:rsidR="00CD4AD9" w:rsidRDefault="002971D5" w:rsidP="002D4372">
      <w:pPr>
        <w:tabs>
          <w:tab w:val="left" w:pos="284"/>
        </w:tabs>
      </w:pPr>
      <w:ins w:id="74" w:author="張耀仁" w:date="2015-02-06T13:43:00Z">
        <w:r>
          <w:rPr>
            <w:rFonts w:eastAsia="新細明體"/>
            <w:b/>
            <w:color w:val="000000"/>
            <w:highlight w:val="yellow"/>
            <w:lang w:eastAsia="zh-TW"/>
          </w:rPr>
          <w:t>p</w:t>
        </w:r>
        <w:r w:rsidRPr="00067DA1">
          <w:rPr>
            <w:rFonts w:eastAsia="新細明體"/>
            <w:b/>
            <w:color w:val="000000"/>
            <w:highlight w:val="yellow"/>
            <w:lang w:eastAsia="zh-TW"/>
          </w:rPr>
          <w:t>alette_single_idx_flag</w:t>
        </w:r>
        <w:r w:rsidRPr="00067DA1">
          <w:rPr>
            <w:color w:val="000000"/>
            <w:highlight w:val="yellow"/>
            <w:lang w:eastAsia="ko-KR"/>
          </w:rPr>
          <w:t>[ x</w:t>
        </w:r>
        <w:r w:rsidRPr="002971D5">
          <w:rPr>
            <w:color w:val="000000"/>
            <w:highlight w:val="yellow"/>
            <w:lang w:eastAsia="ko-KR"/>
          </w:rPr>
          <w:t>C ][ yC ]</w:t>
        </w:r>
        <w:r w:rsidRPr="002971D5">
          <w:rPr>
            <w:color w:val="000000"/>
            <w:highlight w:val="yellow"/>
            <w:lang w:eastAsia="ko-KR"/>
            <w:rPrChange w:id="75" w:author="張耀仁" w:date="2015-02-06T13:46:00Z">
              <w:rPr>
                <w:color w:val="000000"/>
                <w:lang w:eastAsia="ko-KR"/>
              </w:rPr>
            </w:rPrChange>
          </w:rPr>
          <w:t xml:space="preserve"> </w:t>
        </w:r>
      </w:ins>
      <w:ins w:id="76" w:author="張耀仁" w:date="2015-02-06T13:46:00Z">
        <w:r w:rsidRPr="002971D5">
          <w:rPr>
            <w:color w:val="000000"/>
            <w:highlight w:val="yellow"/>
            <w:lang w:eastAsia="ko-KR"/>
            <w:rPrChange w:id="77" w:author="張耀仁" w:date="2015-02-06T13:46:00Z">
              <w:rPr>
                <w:color w:val="000000"/>
                <w:lang w:eastAsia="ko-KR"/>
              </w:rPr>
            </w:rPrChange>
          </w:rPr>
          <w:t xml:space="preserve">equal to 1 </w:t>
        </w:r>
      </w:ins>
      <w:ins w:id="78" w:author="張耀仁" w:date="2015-02-06T13:43:00Z">
        <w:r w:rsidRPr="002971D5">
          <w:rPr>
            <w:color w:val="000000"/>
            <w:highlight w:val="yellow"/>
            <w:lang w:eastAsia="ko-KR"/>
            <w:rPrChange w:id="79" w:author="張耀仁" w:date="2015-02-06T13:46:00Z">
              <w:rPr>
                <w:color w:val="000000"/>
                <w:lang w:eastAsia="ko-KR"/>
              </w:rPr>
            </w:rPrChange>
          </w:rPr>
          <w:t xml:space="preserve">specifies </w:t>
        </w:r>
      </w:ins>
      <w:ins w:id="80" w:author="張耀仁" w:date="2015-02-06T13:45:00Z">
        <w:r w:rsidRPr="002971D5">
          <w:rPr>
            <w:color w:val="000000"/>
            <w:highlight w:val="yellow"/>
            <w:lang w:eastAsia="ko-KR"/>
            <w:rPrChange w:id="81" w:author="張耀仁" w:date="2015-02-06T13:46:00Z">
              <w:rPr>
                <w:color w:val="000000"/>
                <w:lang w:eastAsia="ko-KR"/>
              </w:rPr>
            </w:rPrChange>
          </w:rPr>
          <w:t>the current sub-map</w:t>
        </w:r>
      </w:ins>
      <w:ins w:id="82" w:author="張耀仁" w:date="2015-02-06T13:46:00Z">
        <w:r w:rsidRPr="002971D5">
          <w:rPr>
            <w:color w:val="000000"/>
            <w:highlight w:val="yellow"/>
            <w:lang w:eastAsia="ko-KR"/>
            <w:rPrChange w:id="83" w:author="張耀仁" w:date="2015-02-06T13:46:00Z">
              <w:rPr>
                <w:color w:val="000000"/>
                <w:lang w:eastAsia="ko-KR"/>
              </w:rPr>
            </w:rPrChange>
          </w:rPr>
          <w:t xml:space="preserve"> is singl index case.</w:t>
        </w:r>
      </w:ins>
    </w:p>
    <w:p w:rsidR="00CD4AD9" w:rsidRDefault="00CD4AD9" w:rsidP="002D4372">
      <w:pPr>
        <w:tabs>
          <w:tab w:val="left" w:pos="284"/>
        </w:tabs>
        <w:rPr>
          <w:b/>
        </w:rPr>
      </w:pP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3F3217" w:rsidRPr="001C01CF" w:rsidDel="001E50EB" w:rsidTr="003F3217">
        <w:trPr>
          <w:cantSplit/>
          <w:tblHeader/>
          <w:jc w:val="center"/>
          <w:del w:id="84" w:author="張耀仁" w:date="2015-02-06T13:50:00Z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3F3217" w:rsidRPr="001C01CF" w:rsidDel="001E50EB" w:rsidRDefault="003F3217" w:rsidP="002C22D0">
            <w:pPr>
              <w:pStyle w:val="aa"/>
              <w:rPr>
                <w:del w:id="85" w:author="張耀仁" w:date="2015-02-06T13:50:00Z"/>
                <w:b w:val="0"/>
                <w:bCs w:val="0"/>
                <w:sz w:val="16"/>
                <w:lang w:val="en-CA"/>
              </w:rPr>
            </w:pPr>
            <w:bookmarkStart w:id="86" w:name="_Ref348982529"/>
            <w:bookmarkStart w:id="87" w:name="_Ref348982525"/>
            <w:bookmarkStart w:id="88" w:name="_Toc390728415"/>
            <w:del w:id="89" w:author="張耀仁" w:date="2015-02-06T13:50:00Z">
              <w:r w:rsidRPr="001C01CF" w:rsidDel="001E50EB">
                <w:rPr>
                  <w:lang w:val="en-CA"/>
                </w:rPr>
                <w:delText>Table </w:delText>
              </w:r>
              <w:r w:rsidRPr="001C01CF" w:rsidDel="001E50EB">
                <w:rPr>
                  <w:lang w:val="en-CA"/>
                </w:rPr>
                <w:fldChar w:fldCharType="begin" w:fldLock="1"/>
              </w:r>
              <w:r w:rsidRPr="001C01CF" w:rsidDel="001E50EB">
                <w:rPr>
                  <w:lang w:val="en-CA"/>
                </w:rPr>
                <w:delInstrText xml:space="preserve"> STYLEREF 1 \s </w:delInstrText>
              </w:r>
              <w:r w:rsidRPr="001C01CF" w:rsidDel="001E50EB">
                <w:rPr>
                  <w:lang w:val="en-CA"/>
                </w:rPr>
                <w:fldChar w:fldCharType="separate"/>
              </w:r>
              <w:r w:rsidRPr="001C01CF" w:rsidDel="001E50EB">
                <w:rPr>
                  <w:lang w:val="en-CA"/>
                </w:rPr>
                <w:delText>9</w:delText>
              </w:r>
              <w:r w:rsidRPr="001C01CF" w:rsidDel="001E50EB">
                <w:rPr>
                  <w:lang w:val="en-CA"/>
                </w:rPr>
                <w:fldChar w:fldCharType="end"/>
              </w:r>
              <w:r w:rsidRPr="001C01CF" w:rsidDel="001E50EB">
                <w:rPr>
                  <w:lang w:val="en-CA"/>
                </w:rPr>
                <w:noBreakHyphen/>
              </w:r>
              <w:r w:rsidRPr="001C01CF" w:rsidDel="001E50EB">
                <w:rPr>
                  <w:lang w:val="en-CA"/>
                </w:rPr>
                <w:fldChar w:fldCharType="begin" w:fldLock="1"/>
              </w:r>
              <w:r w:rsidRPr="001C01CF" w:rsidDel="001E50EB">
                <w:rPr>
                  <w:lang w:val="en-CA"/>
                </w:rPr>
                <w:delInstrText xml:space="preserve"> SEQ Table \* ARABIC \s 1 </w:delInstrText>
              </w:r>
              <w:r w:rsidRPr="001C01CF" w:rsidDel="001E50EB">
                <w:rPr>
                  <w:lang w:val="en-CA"/>
                </w:rPr>
                <w:fldChar w:fldCharType="separate"/>
              </w:r>
              <w:r w:rsidRPr="001C01CF" w:rsidDel="001E50EB">
                <w:rPr>
                  <w:lang w:val="en-CA"/>
                </w:rPr>
                <w:delText>38</w:delText>
              </w:r>
              <w:r w:rsidRPr="001C01CF" w:rsidDel="001E50EB">
                <w:rPr>
                  <w:lang w:val="en-CA"/>
                </w:rPr>
                <w:fldChar w:fldCharType="end"/>
              </w:r>
              <w:bookmarkEnd w:id="86"/>
              <w:r w:rsidRPr="001C01CF" w:rsidDel="001E50EB">
                <w:rPr>
                  <w:lang w:val="en-CA"/>
                </w:rPr>
                <w:delText xml:space="preserve"> – Syntax elements and associated binarization</w:delText>
              </w:r>
              <w:bookmarkEnd w:id="87"/>
              <w:r w:rsidRPr="001C01CF" w:rsidDel="001E50EB">
                <w:rPr>
                  <w:lang w:val="en-CA"/>
                </w:rPr>
                <w:delText>s</w:delText>
              </w:r>
              <w:bookmarkEnd w:id="88"/>
            </w:del>
          </w:p>
        </w:tc>
      </w:tr>
      <w:tr w:rsidR="003F3217" w:rsidRPr="001C01CF" w:rsidDel="001E50EB" w:rsidTr="003F3217">
        <w:trPr>
          <w:cantSplit/>
          <w:tblHeader/>
          <w:jc w:val="center"/>
          <w:del w:id="90" w:author="張耀仁" w:date="2015-02-06T13:50:00Z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3F3217" w:rsidRPr="001C01CF" w:rsidDel="001E50EB" w:rsidRDefault="003F3217" w:rsidP="002C22D0">
            <w:pPr>
              <w:pStyle w:val="TableText"/>
              <w:keepNext/>
              <w:jc w:val="center"/>
              <w:rPr>
                <w:del w:id="91" w:author="張耀仁" w:date="2015-02-06T13:50:00Z"/>
                <w:b/>
                <w:bCs/>
                <w:sz w:val="16"/>
                <w:lang w:val="en-CA"/>
              </w:rPr>
            </w:pPr>
            <w:del w:id="92" w:author="張耀仁" w:date="2015-02-06T13:50:00Z">
              <w:r w:rsidRPr="001C01CF" w:rsidDel="001E50EB">
                <w:rPr>
                  <w:b/>
                  <w:bCs/>
                  <w:sz w:val="16"/>
                  <w:lang w:val="en-CA"/>
                </w:rPr>
                <w:delText>Syntax structure</w:delText>
              </w:r>
            </w:del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3F3217" w:rsidRPr="001C01CF" w:rsidDel="001E50EB" w:rsidRDefault="003F3217" w:rsidP="002C22D0">
            <w:pPr>
              <w:pStyle w:val="TableText"/>
              <w:keepNext/>
              <w:jc w:val="center"/>
              <w:rPr>
                <w:del w:id="93" w:author="張耀仁" w:date="2015-02-06T13:50:00Z"/>
                <w:b/>
                <w:bCs/>
                <w:sz w:val="16"/>
                <w:lang w:val="en-CA"/>
              </w:rPr>
            </w:pPr>
            <w:del w:id="94" w:author="張耀仁" w:date="2015-02-06T13:50:00Z">
              <w:r w:rsidRPr="001C01CF" w:rsidDel="001E50EB">
                <w:rPr>
                  <w:b/>
                  <w:bCs/>
                  <w:sz w:val="16"/>
                  <w:lang w:val="en-CA"/>
                </w:rPr>
                <w:delText>Syntax element</w:delText>
              </w:r>
            </w:del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3F3217" w:rsidRPr="001C01CF" w:rsidDel="001E50EB" w:rsidRDefault="003F3217" w:rsidP="002C22D0">
            <w:pPr>
              <w:pStyle w:val="TableText"/>
              <w:keepNext/>
              <w:jc w:val="center"/>
              <w:rPr>
                <w:del w:id="95" w:author="張耀仁" w:date="2015-02-06T13:50:00Z"/>
                <w:b/>
                <w:bCs/>
                <w:sz w:val="16"/>
                <w:lang w:val="en-CA"/>
              </w:rPr>
            </w:pPr>
            <w:del w:id="96" w:author="張耀仁" w:date="2015-02-06T13:50:00Z">
              <w:r w:rsidRPr="001C01CF" w:rsidDel="001E50EB">
                <w:rPr>
                  <w:b/>
                  <w:bCs/>
                  <w:sz w:val="16"/>
                  <w:lang w:val="en-CA"/>
                </w:rPr>
                <w:delText>Binarization</w:delText>
              </w:r>
            </w:del>
          </w:p>
        </w:tc>
      </w:tr>
      <w:tr w:rsidR="003F3217" w:rsidRPr="001C01CF" w:rsidDel="001E50EB" w:rsidTr="003F3217">
        <w:trPr>
          <w:cantSplit/>
          <w:tblHeader/>
          <w:jc w:val="center"/>
          <w:del w:id="97" w:author="張耀仁" w:date="2015-02-06T13:50:00Z"/>
        </w:trPr>
        <w:tc>
          <w:tcPr>
            <w:tcW w:w="1635" w:type="dxa"/>
            <w:vMerge/>
          </w:tcPr>
          <w:p w:rsidR="003F3217" w:rsidRPr="001C01CF" w:rsidDel="001E50EB" w:rsidRDefault="003F3217" w:rsidP="002C22D0">
            <w:pPr>
              <w:pStyle w:val="TableText"/>
              <w:keepNext/>
              <w:jc w:val="center"/>
              <w:rPr>
                <w:del w:id="98" w:author="張耀仁" w:date="2015-02-06T13:50:00Z"/>
                <w:b/>
                <w:bCs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3F3217" w:rsidRPr="001C01CF" w:rsidDel="001E50EB" w:rsidRDefault="003F3217" w:rsidP="002C22D0">
            <w:pPr>
              <w:pStyle w:val="TableText"/>
              <w:keepNext/>
              <w:jc w:val="center"/>
              <w:rPr>
                <w:del w:id="99" w:author="張耀仁" w:date="2015-02-06T13:50:00Z"/>
                <w:b/>
                <w:bCs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3F3217" w:rsidRPr="001C01CF" w:rsidDel="001E50EB" w:rsidRDefault="003F3217" w:rsidP="002C22D0">
            <w:pPr>
              <w:pStyle w:val="TableText"/>
              <w:keepNext/>
              <w:jc w:val="center"/>
              <w:rPr>
                <w:del w:id="100" w:author="張耀仁" w:date="2015-02-06T13:50:00Z"/>
                <w:b/>
                <w:bCs/>
                <w:sz w:val="16"/>
                <w:lang w:val="en-CA"/>
              </w:rPr>
            </w:pPr>
            <w:del w:id="101" w:author="張耀仁" w:date="2015-02-06T13:50:00Z">
              <w:r w:rsidRPr="001C01CF" w:rsidDel="001E50EB">
                <w:rPr>
                  <w:b/>
                  <w:bCs/>
                  <w:sz w:val="16"/>
                  <w:lang w:val="en-CA"/>
                </w:rPr>
                <w:delText>Process</w:delText>
              </w:r>
            </w:del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3F3217" w:rsidRPr="001C01CF" w:rsidDel="001E50EB" w:rsidRDefault="003F3217" w:rsidP="002C22D0">
            <w:pPr>
              <w:pStyle w:val="TableText"/>
              <w:keepNext/>
              <w:jc w:val="center"/>
              <w:rPr>
                <w:del w:id="102" w:author="張耀仁" w:date="2015-02-06T13:50:00Z"/>
                <w:b/>
                <w:bCs/>
                <w:sz w:val="16"/>
                <w:lang w:val="en-CA"/>
              </w:rPr>
            </w:pPr>
            <w:del w:id="103" w:author="張耀仁" w:date="2015-02-06T13:50:00Z">
              <w:r w:rsidRPr="001C01CF" w:rsidDel="001E50EB">
                <w:rPr>
                  <w:b/>
                  <w:bCs/>
                  <w:sz w:val="16"/>
                  <w:lang w:val="en-CA"/>
                </w:rPr>
                <w:delText>Input parameters</w:delText>
              </w:r>
            </w:del>
          </w:p>
        </w:tc>
      </w:tr>
      <w:tr w:rsidR="003F3217" w:rsidRPr="008D10F2" w:rsidDel="001E50EB" w:rsidTr="003F3217">
        <w:trPr>
          <w:cantSplit/>
          <w:trHeight w:val="290"/>
          <w:jc w:val="center"/>
          <w:del w:id="104" w:author="張耀仁" w:date="2015-02-06T13:50:00Z"/>
        </w:trPr>
        <w:tc>
          <w:tcPr>
            <w:tcW w:w="1635" w:type="dxa"/>
            <w:vMerge w:val="restart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05" w:author="張耀仁" w:date="2015-02-06T13:50:00Z"/>
                <w:sz w:val="16"/>
                <w:szCs w:val="16"/>
                <w:lang w:val="en-CA" w:eastAsia="ko-KR"/>
              </w:rPr>
            </w:pPr>
            <w:del w:id="106" w:author="張耀仁" w:date="2015-02-06T13:50:00Z">
              <w:r w:rsidRPr="008D10F2" w:rsidDel="001E50EB">
                <w:rPr>
                  <w:sz w:val="16"/>
                  <w:szCs w:val="16"/>
                  <w:lang w:val="en-CA" w:eastAsia="ko-KR"/>
                </w:rPr>
                <w:delText>palette_coding( )</w:delText>
              </w:r>
            </w:del>
          </w:p>
        </w:tc>
        <w:tc>
          <w:tcPr>
            <w:tcW w:w="2411" w:type="dxa"/>
            <w:vAlign w:val="center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07" w:author="張耀仁" w:date="2015-02-06T13:50:00Z"/>
                <w:sz w:val="16"/>
                <w:szCs w:val="16"/>
                <w:lang w:val="en-CA" w:eastAsia="ko-KR"/>
              </w:rPr>
            </w:pPr>
            <w:del w:id="108" w:author="張耀仁" w:date="2015-02-06T13:50:00Z">
              <w:r w:rsidRPr="008D10F2" w:rsidDel="001E50EB">
                <w:rPr>
                  <w:rFonts w:eastAsia="新細明體"/>
                  <w:lang w:val="en-CA" w:eastAsia="zh-TW"/>
                </w:rPr>
                <w:delText>palette_share_flag</w:delText>
              </w:r>
            </w:del>
          </w:p>
        </w:tc>
        <w:tc>
          <w:tcPr>
            <w:tcW w:w="812" w:type="dxa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09" w:author="張耀仁" w:date="2015-02-06T13:50:00Z"/>
                <w:bCs/>
                <w:sz w:val="16"/>
                <w:szCs w:val="16"/>
                <w:lang w:val="en-CA"/>
              </w:rPr>
            </w:pPr>
            <w:del w:id="110" w:author="張耀仁" w:date="2015-02-06T13:50:00Z">
              <w:r w:rsidRPr="008D10F2" w:rsidDel="001E50EB">
                <w:rPr>
                  <w:rFonts w:eastAsia="新細明體"/>
                  <w:bCs/>
                  <w:sz w:val="16"/>
                  <w:szCs w:val="16"/>
                  <w:lang w:val="en-CA" w:eastAsia="zh-TW"/>
                </w:rPr>
                <w:delText>FL</w:delText>
              </w:r>
            </w:del>
          </w:p>
        </w:tc>
        <w:tc>
          <w:tcPr>
            <w:tcW w:w="4612" w:type="dxa"/>
            <w:vAlign w:val="center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11" w:author="張耀仁" w:date="2015-02-06T13:50:00Z"/>
                <w:bCs/>
                <w:sz w:val="16"/>
                <w:szCs w:val="16"/>
                <w:lang w:val="en-CA"/>
              </w:rPr>
            </w:pPr>
            <w:del w:id="112" w:author="張耀仁" w:date="2015-02-06T13:50:00Z"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cMax = 1</w:delText>
              </w:r>
            </w:del>
          </w:p>
        </w:tc>
      </w:tr>
      <w:tr w:rsidR="003F3217" w:rsidRPr="008D10F2" w:rsidDel="001E50EB" w:rsidTr="003F3217">
        <w:trPr>
          <w:cantSplit/>
          <w:trHeight w:val="290"/>
          <w:jc w:val="center"/>
          <w:del w:id="113" w:author="張耀仁" w:date="2015-02-06T13:50:00Z"/>
        </w:trPr>
        <w:tc>
          <w:tcPr>
            <w:tcW w:w="1635" w:type="dxa"/>
            <w:vMerge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14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15" w:author="張耀仁" w:date="2015-02-06T13:50:00Z"/>
                <w:rFonts w:eastAsia="新細明體"/>
                <w:lang w:val="en-CA" w:eastAsia="zh-TW"/>
              </w:rPr>
            </w:pPr>
            <w:del w:id="116" w:author="張耀仁" w:date="2015-02-06T13:50:00Z">
              <w:r w:rsidDel="001E50EB">
                <w:rPr>
                  <w:rFonts w:eastAsia="新細明體"/>
                  <w:lang w:val="en-CA" w:eastAsia="zh-TW"/>
                </w:rPr>
                <w:delText>palette_predictor_run</w:delText>
              </w:r>
            </w:del>
          </w:p>
        </w:tc>
        <w:tc>
          <w:tcPr>
            <w:tcW w:w="812" w:type="dxa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17" w:author="張耀仁" w:date="2015-02-06T13:50:00Z"/>
                <w:rFonts w:eastAsia="新細明體"/>
                <w:bCs/>
                <w:sz w:val="16"/>
                <w:szCs w:val="16"/>
                <w:lang w:val="en-CA" w:eastAsia="zh-TW"/>
              </w:rPr>
            </w:pPr>
            <w:del w:id="118" w:author="張耀仁" w:date="2015-02-06T13:50:00Z">
              <w:r w:rsidDel="001E50EB">
                <w:rPr>
                  <w:rFonts w:eastAsia="新細明體"/>
                  <w:bCs/>
                  <w:sz w:val="16"/>
                  <w:szCs w:val="16"/>
                  <w:lang w:val="en-CA" w:eastAsia="zh-TW"/>
                </w:rPr>
                <w:delText>EG0</w:delText>
              </w:r>
            </w:del>
          </w:p>
        </w:tc>
        <w:tc>
          <w:tcPr>
            <w:tcW w:w="4612" w:type="dxa"/>
            <w:vAlign w:val="center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19" w:author="張耀仁" w:date="2015-02-06T13:50:00Z"/>
                <w:bCs/>
                <w:sz w:val="16"/>
                <w:szCs w:val="16"/>
                <w:lang w:val="en-CA"/>
              </w:rPr>
            </w:pPr>
            <w:del w:id="120" w:author="張耀仁" w:date="2015-02-06T13:50:00Z">
              <w:r w:rsidDel="001E50EB">
                <w:rPr>
                  <w:iCs/>
                  <w:sz w:val="16"/>
                  <w:szCs w:val="16"/>
                </w:rPr>
                <w:delText>-</w:delText>
              </w:r>
            </w:del>
          </w:p>
        </w:tc>
      </w:tr>
      <w:tr w:rsidR="003F3217" w:rsidRPr="008D10F2" w:rsidDel="001E50EB" w:rsidTr="003F3217">
        <w:trPr>
          <w:cantSplit/>
          <w:trHeight w:val="290"/>
          <w:jc w:val="center"/>
          <w:del w:id="121" w:author="張耀仁" w:date="2015-02-06T13:50:00Z"/>
        </w:trPr>
        <w:tc>
          <w:tcPr>
            <w:tcW w:w="1635" w:type="dxa"/>
            <w:vMerge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22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23" w:author="張耀仁" w:date="2015-02-06T13:50:00Z"/>
                <w:sz w:val="16"/>
                <w:szCs w:val="16"/>
                <w:lang w:val="en-CA" w:eastAsia="ko-KR"/>
              </w:rPr>
            </w:pPr>
            <w:del w:id="124" w:author="張耀仁" w:date="2015-02-06T13:50:00Z">
              <w:r w:rsidRPr="008D10F2" w:rsidDel="001E50EB">
                <w:rPr>
                  <w:sz w:val="16"/>
                  <w:szCs w:val="16"/>
                  <w:lang w:val="en-CA" w:eastAsia="ko-KR"/>
                </w:rPr>
                <w:delText>palette_num_signalled_entries</w:delText>
              </w:r>
            </w:del>
          </w:p>
        </w:tc>
        <w:tc>
          <w:tcPr>
            <w:tcW w:w="812" w:type="dxa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25" w:author="張耀仁" w:date="2015-02-06T13:50:00Z"/>
                <w:iCs/>
                <w:sz w:val="16"/>
                <w:lang w:val="en-CA"/>
              </w:rPr>
            </w:pPr>
            <w:del w:id="126" w:author="張耀仁" w:date="2015-02-06T13:50:00Z"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TR</w:delText>
              </w:r>
            </w:del>
          </w:p>
        </w:tc>
        <w:tc>
          <w:tcPr>
            <w:tcW w:w="4612" w:type="dxa"/>
            <w:vAlign w:val="center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27" w:author="張耀仁" w:date="2015-02-06T13:50:00Z"/>
                <w:sz w:val="16"/>
                <w:szCs w:val="16"/>
                <w:lang w:val="en-CA" w:eastAsia="ko-KR"/>
              </w:rPr>
            </w:pPr>
            <w:del w:id="128" w:author="張耀仁" w:date="2015-02-06T13:50:00Z"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cMax = 31, cRiceParam = 0</w:delText>
              </w:r>
            </w:del>
          </w:p>
        </w:tc>
      </w:tr>
      <w:tr w:rsidR="003F3217" w:rsidRPr="008D10F2" w:rsidDel="001E50EB" w:rsidTr="003F3217">
        <w:trPr>
          <w:cantSplit/>
          <w:trHeight w:val="290"/>
          <w:jc w:val="center"/>
          <w:del w:id="129" w:author="張耀仁" w:date="2015-02-06T13:50:00Z"/>
        </w:trPr>
        <w:tc>
          <w:tcPr>
            <w:tcW w:w="1635" w:type="dxa"/>
            <w:vMerge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30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31" w:author="張耀仁" w:date="2015-02-06T13:50:00Z"/>
                <w:sz w:val="16"/>
                <w:szCs w:val="16"/>
                <w:lang w:val="en-CA" w:eastAsia="ko-KR"/>
              </w:rPr>
            </w:pPr>
            <w:del w:id="132" w:author="張耀仁" w:date="2015-02-06T13:50:00Z">
              <w:r w:rsidRPr="008D10F2" w:rsidDel="001E50EB">
                <w:rPr>
                  <w:sz w:val="16"/>
                  <w:szCs w:val="16"/>
                  <w:lang w:val="en-CA" w:eastAsia="ko-KR"/>
                </w:rPr>
                <w:delText>palette_entr</w:delText>
              </w:r>
              <w:r w:rsidDel="001E50EB">
                <w:rPr>
                  <w:sz w:val="16"/>
                  <w:szCs w:val="16"/>
                  <w:lang w:val="en-CA" w:eastAsia="ko-KR"/>
                </w:rPr>
                <w:delText>y</w:delText>
              </w:r>
            </w:del>
          </w:p>
        </w:tc>
        <w:tc>
          <w:tcPr>
            <w:tcW w:w="812" w:type="dxa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33" w:author="張耀仁" w:date="2015-02-06T13:50:00Z"/>
                <w:iCs/>
                <w:sz w:val="16"/>
                <w:lang w:val="en-CA"/>
              </w:rPr>
            </w:pPr>
            <w:del w:id="134" w:author="張耀仁" w:date="2015-02-06T13:50:00Z"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FL</w:delText>
              </w:r>
            </w:del>
          </w:p>
        </w:tc>
        <w:tc>
          <w:tcPr>
            <w:tcW w:w="4612" w:type="dxa"/>
            <w:vAlign w:val="center"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35" w:author="張耀仁" w:date="2015-02-06T13:50:00Z"/>
                <w:sz w:val="16"/>
                <w:szCs w:val="16"/>
                <w:lang w:val="en-CA" w:eastAsia="ko-KR"/>
              </w:rPr>
            </w:pPr>
            <w:del w:id="136" w:author="張耀仁" w:date="2015-02-06T13:50:00Z"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cMax = cIdx =</w:delText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 </w:delText>
              </w:r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 xml:space="preserve">= 0 ? </w:delText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( </w:delText>
              </w:r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(1&lt;&lt;BitDepth</w:delText>
              </w:r>
              <w:r w:rsidRPr="008D10F2" w:rsidDel="001E50EB">
                <w:rPr>
                  <w:bCs/>
                  <w:sz w:val="16"/>
                  <w:szCs w:val="16"/>
                  <w:vertAlign w:val="subscript"/>
                  <w:lang w:val="en-CA"/>
                </w:rPr>
                <w:delText>Y</w:delText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) −</w:delText>
              </w:r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 1</w:delText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 )</w:delText>
              </w:r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 xml:space="preserve"> : </w:delText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( </w:delText>
              </w:r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(1&lt;&lt;BitDepth</w:delText>
              </w:r>
              <w:r w:rsidRPr="008D10F2" w:rsidDel="001E50EB">
                <w:rPr>
                  <w:bCs/>
                  <w:sz w:val="16"/>
                  <w:szCs w:val="16"/>
                  <w:vertAlign w:val="subscript"/>
                  <w:lang w:val="en-CA"/>
                </w:rPr>
                <w:delText>C</w:delText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) −</w:delText>
              </w:r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 1</w:delText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 )</w:delText>
              </w:r>
            </w:del>
          </w:p>
        </w:tc>
      </w:tr>
      <w:tr w:rsidR="003F3217" w:rsidRPr="008D10F2" w:rsidDel="001E50EB" w:rsidTr="003F3217">
        <w:trPr>
          <w:cantSplit/>
          <w:trHeight w:val="290"/>
          <w:jc w:val="center"/>
          <w:del w:id="137" w:author="張耀仁" w:date="2015-02-06T13:50:00Z"/>
        </w:trPr>
        <w:tc>
          <w:tcPr>
            <w:tcW w:w="1635" w:type="dxa"/>
            <w:vMerge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38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292581" w:rsidDel="001E50EB" w:rsidRDefault="00502D91" w:rsidP="00502D91">
            <w:pPr>
              <w:pStyle w:val="TableText"/>
              <w:keepNext/>
              <w:jc w:val="left"/>
              <w:rPr>
                <w:del w:id="139" w:author="張耀仁" w:date="2015-02-06T13:50:00Z"/>
                <w:sz w:val="16"/>
                <w:szCs w:val="16"/>
                <w:highlight w:val="yellow"/>
                <w:lang w:val="en-CA" w:eastAsia="ko-KR"/>
                <w:rPrChange w:id="140" w:author="張耀仁" w:date="2015-02-03T11:24:00Z">
                  <w:rPr>
                    <w:del w:id="141" w:author="張耀仁" w:date="2015-02-06T13:50:00Z"/>
                    <w:sz w:val="16"/>
                    <w:szCs w:val="16"/>
                    <w:lang w:val="en-CA" w:eastAsia="ko-KR"/>
                  </w:rPr>
                </w:rPrChange>
              </w:rPr>
            </w:pPr>
            <w:del w:id="142" w:author="張耀仁" w:date="2015-02-06T13:50:00Z">
              <w:r w:rsidRPr="00292581" w:rsidDel="001E50EB">
                <w:rPr>
                  <w:sz w:val="16"/>
                  <w:szCs w:val="16"/>
                  <w:highlight w:val="yellow"/>
                  <w:lang w:val="en-CA" w:eastAsia="ko-KR"/>
                </w:rPr>
                <w:delText xml:space="preserve"> </w:delText>
              </w:r>
            </w:del>
            <w:del w:id="143" w:author="張耀仁" w:date="2015-02-03T11:23:00Z">
              <w:r w:rsidR="003F3217" w:rsidRPr="00292581" w:rsidDel="00292581">
                <w:rPr>
                  <w:sz w:val="16"/>
                  <w:szCs w:val="16"/>
                  <w:highlight w:val="yellow"/>
                  <w:lang w:val="en-CA" w:eastAsia="ko-KR"/>
                  <w:rPrChange w:id="144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delText>palette_escape_val_present_flag</w:delText>
              </w:r>
            </w:del>
          </w:p>
        </w:tc>
        <w:tc>
          <w:tcPr>
            <w:tcW w:w="812" w:type="dxa"/>
          </w:tcPr>
          <w:p w:rsidR="003F3217" w:rsidRPr="00292581" w:rsidDel="001E50EB" w:rsidRDefault="00502D91" w:rsidP="002C22D0">
            <w:pPr>
              <w:pStyle w:val="TableText"/>
              <w:keepNext/>
              <w:jc w:val="left"/>
              <w:rPr>
                <w:del w:id="145" w:author="張耀仁" w:date="2015-02-06T13:50:00Z"/>
                <w:bCs/>
                <w:sz w:val="16"/>
                <w:szCs w:val="16"/>
                <w:highlight w:val="yellow"/>
                <w:lang w:val="en-CA"/>
                <w:rPrChange w:id="146" w:author="張耀仁" w:date="2015-02-03T11:24:00Z">
                  <w:rPr>
                    <w:del w:id="147" w:author="張耀仁" w:date="2015-02-06T13:50:00Z"/>
                    <w:bCs/>
                    <w:sz w:val="16"/>
                    <w:szCs w:val="16"/>
                    <w:lang w:val="en-CA"/>
                  </w:rPr>
                </w:rPrChange>
              </w:rPr>
            </w:pPr>
            <w:del w:id="148" w:author="張耀仁" w:date="2015-02-06T13:50:00Z">
              <w:r w:rsidDel="001E50EB">
                <w:rPr>
                  <w:bCs/>
                  <w:sz w:val="16"/>
                  <w:szCs w:val="16"/>
                  <w:highlight w:val="yellow"/>
                  <w:lang w:val="en-CA"/>
                </w:rPr>
                <w:delText>TR</w:delText>
              </w:r>
            </w:del>
            <w:del w:id="149" w:author="張耀仁" w:date="2015-02-03T11:23:00Z">
              <w:r w:rsidR="003F3217" w:rsidRPr="00292581" w:rsidDel="00292581">
                <w:rPr>
                  <w:bCs/>
                  <w:sz w:val="16"/>
                  <w:szCs w:val="16"/>
                  <w:highlight w:val="yellow"/>
                  <w:lang w:val="en-CA"/>
                  <w:rPrChange w:id="150" w:author="張耀仁" w:date="2015-02-03T11:24:00Z">
                    <w:rPr>
                      <w:bCs/>
                      <w:sz w:val="16"/>
                      <w:szCs w:val="16"/>
                      <w:lang w:val="en-CA"/>
                    </w:rPr>
                  </w:rPrChange>
                </w:rPr>
                <w:delText>FL</w:delText>
              </w:r>
            </w:del>
          </w:p>
        </w:tc>
        <w:tc>
          <w:tcPr>
            <w:tcW w:w="4612" w:type="dxa"/>
            <w:vAlign w:val="center"/>
          </w:tcPr>
          <w:p w:rsidR="003F3217" w:rsidRPr="00292581" w:rsidDel="001E50EB" w:rsidRDefault="00502D91" w:rsidP="002C22D0">
            <w:pPr>
              <w:pStyle w:val="TableText"/>
              <w:keepNext/>
              <w:jc w:val="left"/>
              <w:rPr>
                <w:del w:id="151" w:author="張耀仁" w:date="2015-02-06T13:50:00Z"/>
                <w:bCs/>
                <w:sz w:val="16"/>
                <w:szCs w:val="16"/>
                <w:highlight w:val="yellow"/>
                <w:lang w:val="en-CA"/>
                <w:rPrChange w:id="152" w:author="張耀仁" w:date="2015-02-03T11:24:00Z">
                  <w:rPr>
                    <w:del w:id="153" w:author="張耀仁" w:date="2015-02-06T13:50:00Z"/>
                    <w:bCs/>
                    <w:sz w:val="16"/>
                    <w:szCs w:val="16"/>
                    <w:lang w:val="en-CA"/>
                  </w:rPr>
                </w:rPrChange>
              </w:rPr>
            </w:pPr>
            <w:del w:id="154" w:author="張耀仁" w:date="2015-02-06T13:50:00Z">
              <w:r w:rsidDel="001E50EB">
                <w:rPr>
                  <w:bCs/>
                  <w:sz w:val="16"/>
                  <w:szCs w:val="16"/>
                  <w:highlight w:val="yellow"/>
                  <w:lang w:val="en-CA"/>
                </w:rPr>
                <w:delText>3</w:delText>
              </w:r>
            </w:del>
            <w:del w:id="155" w:author="張耀仁" w:date="2015-02-03T11:23:00Z">
              <w:r w:rsidR="003F3217" w:rsidRPr="00292581" w:rsidDel="00292581">
                <w:rPr>
                  <w:bCs/>
                  <w:sz w:val="16"/>
                  <w:szCs w:val="16"/>
                  <w:highlight w:val="yellow"/>
                  <w:lang w:val="en-CA"/>
                  <w:rPrChange w:id="156" w:author="張耀仁" w:date="2015-02-03T11:24:00Z">
                    <w:rPr>
                      <w:bCs/>
                      <w:sz w:val="16"/>
                      <w:szCs w:val="16"/>
                      <w:lang w:val="en-CA"/>
                    </w:rPr>
                  </w:rPrChange>
                </w:rPr>
                <w:delText>cMax = 1</w:delText>
              </w:r>
            </w:del>
          </w:p>
        </w:tc>
      </w:tr>
      <w:tr w:rsidR="003F3217" w:rsidDel="001E50EB" w:rsidTr="003F3217">
        <w:trPr>
          <w:cantSplit/>
          <w:trHeight w:val="290"/>
          <w:jc w:val="center"/>
          <w:del w:id="157" w:author="張耀仁" w:date="2015-02-06T13:50:00Z"/>
        </w:trPr>
        <w:tc>
          <w:tcPr>
            <w:tcW w:w="1635" w:type="dxa"/>
            <w:vMerge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58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59" w:author="張耀仁" w:date="2015-02-06T13:50:00Z"/>
                <w:sz w:val="16"/>
                <w:szCs w:val="16"/>
                <w:lang w:val="en-CA" w:eastAsia="ko-KR"/>
              </w:rPr>
            </w:pPr>
            <w:del w:id="160" w:author="張耀仁" w:date="2015-02-06T13:50:00Z">
              <w:r w:rsidRPr="001C01CF" w:rsidDel="001E50EB">
                <w:rPr>
                  <w:sz w:val="16"/>
                  <w:szCs w:val="16"/>
                  <w:lang w:val="en-CA" w:eastAsia="ko-KR"/>
                </w:rPr>
                <w:delText>cu_qp_delta_abs</w:delText>
              </w:r>
            </w:del>
          </w:p>
        </w:tc>
        <w:tc>
          <w:tcPr>
            <w:tcW w:w="812" w:type="dxa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61" w:author="張耀仁" w:date="2015-02-06T13:50:00Z"/>
                <w:bCs/>
                <w:sz w:val="16"/>
                <w:szCs w:val="16"/>
                <w:lang w:val="en-CA"/>
              </w:rPr>
            </w:pPr>
            <w:del w:id="162" w:author="張耀仁" w:date="2015-02-06T13:50:00Z">
              <w:r w:rsidDel="001E50EB">
                <w:rPr>
                  <w:iCs/>
                  <w:sz w:val="16"/>
                  <w:lang w:val="en-CA"/>
                </w:rPr>
                <w:fldChar w:fldCharType="begin"/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InstrText xml:space="preserve"> REF _Ref404418808 \w \h </w:delInstrText>
              </w:r>
              <w:r w:rsidDel="001E50EB">
                <w:rPr>
                  <w:iCs/>
                  <w:sz w:val="16"/>
                  <w:lang w:val="en-CA"/>
                </w:rPr>
              </w:r>
              <w:r w:rsidDel="001E50EB">
                <w:rPr>
                  <w:iCs/>
                  <w:sz w:val="16"/>
                  <w:lang w:val="en-CA"/>
                </w:rPr>
                <w:fldChar w:fldCharType="separate"/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9.3.3.11</w:delText>
              </w:r>
              <w:r w:rsidDel="001E50EB">
                <w:rPr>
                  <w:iCs/>
                  <w:sz w:val="16"/>
                  <w:lang w:val="en-CA"/>
                </w:rPr>
                <w:fldChar w:fldCharType="end"/>
              </w:r>
            </w:del>
          </w:p>
        </w:tc>
        <w:tc>
          <w:tcPr>
            <w:tcW w:w="4612" w:type="dxa"/>
            <w:vAlign w:val="center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63" w:author="張耀仁" w:date="2015-02-06T13:50:00Z"/>
                <w:bCs/>
                <w:sz w:val="16"/>
                <w:szCs w:val="16"/>
                <w:lang w:val="en-CA"/>
              </w:rPr>
            </w:pPr>
            <w:del w:id="164" w:author="張耀仁" w:date="2015-02-06T13:50:00Z">
              <w:r w:rsidRPr="001C01CF" w:rsidDel="001E50EB">
                <w:rPr>
                  <w:iCs/>
                  <w:sz w:val="16"/>
                  <w:lang w:val="en-CA"/>
                </w:rPr>
                <w:delText>-</w:delText>
              </w:r>
            </w:del>
          </w:p>
        </w:tc>
      </w:tr>
      <w:tr w:rsidR="003F3217" w:rsidDel="001E50EB" w:rsidTr="003F3217">
        <w:trPr>
          <w:cantSplit/>
          <w:trHeight w:val="290"/>
          <w:jc w:val="center"/>
          <w:del w:id="165" w:author="張耀仁" w:date="2015-02-06T13:50:00Z"/>
        </w:trPr>
        <w:tc>
          <w:tcPr>
            <w:tcW w:w="1635" w:type="dxa"/>
            <w:vMerge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66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67" w:author="張耀仁" w:date="2015-02-06T13:50:00Z"/>
                <w:sz w:val="16"/>
                <w:szCs w:val="16"/>
                <w:lang w:val="en-CA" w:eastAsia="ko-KR"/>
              </w:rPr>
            </w:pPr>
            <w:del w:id="168" w:author="張耀仁" w:date="2015-02-06T13:50:00Z">
              <w:r w:rsidRPr="001C01CF" w:rsidDel="001E50EB">
                <w:rPr>
                  <w:sz w:val="16"/>
                  <w:szCs w:val="16"/>
                  <w:lang w:val="en-CA" w:eastAsia="ko-KR"/>
                </w:rPr>
                <w:delText>cu_qp_delta_sign_flag</w:delText>
              </w:r>
            </w:del>
          </w:p>
        </w:tc>
        <w:tc>
          <w:tcPr>
            <w:tcW w:w="812" w:type="dxa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69" w:author="張耀仁" w:date="2015-02-06T13:50:00Z"/>
                <w:bCs/>
                <w:sz w:val="16"/>
                <w:szCs w:val="16"/>
                <w:lang w:val="en-CA"/>
              </w:rPr>
            </w:pPr>
            <w:del w:id="170" w:author="張耀仁" w:date="2015-02-06T13:50:00Z">
              <w:r w:rsidRPr="001C01CF" w:rsidDel="001E50EB">
                <w:rPr>
                  <w:iCs/>
                  <w:sz w:val="16"/>
                  <w:lang w:val="en-CA"/>
                </w:rPr>
                <w:delText>FL</w:delText>
              </w:r>
            </w:del>
          </w:p>
        </w:tc>
        <w:tc>
          <w:tcPr>
            <w:tcW w:w="4612" w:type="dxa"/>
            <w:vAlign w:val="center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71" w:author="張耀仁" w:date="2015-02-06T13:50:00Z"/>
                <w:bCs/>
                <w:sz w:val="16"/>
                <w:szCs w:val="16"/>
                <w:lang w:val="en-CA"/>
              </w:rPr>
            </w:pPr>
            <w:del w:id="172" w:author="張耀仁" w:date="2015-02-06T13:50:00Z">
              <w:r w:rsidRPr="001C01CF" w:rsidDel="001E50EB">
                <w:rPr>
                  <w:iCs/>
                  <w:sz w:val="16"/>
                  <w:lang w:val="en-CA"/>
                </w:rPr>
                <w:delText>cMax = 1</w:delText>
              </w:r>
            </w:del>
          </w:p>
        </w:tc>
      </w:tr>
      <w:tr w:rsidR="003F3217" w:rsidDel="001E50EB" w:rsidTr="003F3217">
        <w:trPr>
          <w:cantSplit/>
          <w:trHeight w:val="290"/>
          <w:jc w:val="center"/>
          <w:del w:id="173" w:author="張耀仁" w:date="2015-02-06T13:50:00Z"/>
        </w:trPr>
        <w:tc>
          <w:tcPr>
            <w:tcW w:w="1635" w:type="dxa"/>
            <w:vMerge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74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75" w:author="張耀仁" w:date="2015-02-06T13:50:00Z"/>
                <w:sz w:val="16"/>
                <w:szCs w:val="16"/>
                <w:lang w:val="en-CA" w:eastAsia="ko-KR"/>
              </w:rPr>
            </w:pPr>
            <w:del w:id="176" w:author="張耀仁" w:date="2015-02-06T13:50:00Z">
              <w:r w:rsidRPr="001C01CF" w:rsidDel="001E50EB">
                <w:rPr>
                  <w:sz w:val="16"/>
                  <w:szCs w:val="16"/>
                  <w:lang w:val="en-CA" w:eastAsia="ko-KR"/>
                </w:rPr>
                <w:delText>cu_chroma_qp_offset_flag</w:delText>
              </w:r>
            </w:del>
          </w:p>
        </w:tc>
        <w:tc>
          <w:tcPr>
            <w:tcW w:w="812" w:type="dxa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77" w:author="張耀仁" w:date="2015-02-06T13:50:00Z"/>
                <w:bCs/>
                <w:sz w:val="16"/>
                <w:szCs w:val="16"/>
                <w:lang w:val="en-CA"/>
              </w:rPr>
            </w:pPr>
            <w:del w:id="178" w:author="張耀仁" w:date="2015-02-06T13:50:00Z">
              <w:r w:rsidRPr="001C01CF" w:rsidDel="001E50EB">
                <w:rPr>
                  <w:iCs/>
                  <w:sz w:val="16"/>
                  <w:lang w:val="en-CA"/>
                </w:rPr>
                <w:delText>FL</w:delText>
              </w:r>
            </w:del>
          </w:p>
        </w:tc>
        <w:tc>
          <w:tcPr>
            <w:tcW w:w="4612" w:type="dxa"/>
            <w:vAlign w:val="center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79" w:author="張耀仁" w:date="2015-02-06T13:50:00Z"/>
                <w:bCs/>
                <w:sz w:val="16"/>
                <w:szCs w:val="16"/>
                <w:lang w:val="en-CA"/>
              </w:rPr>
            </w:pPr>
            <w:del w:id="180" w:author="張耀仁" w:date="2015-02-06T13:50:00Z">
              <w:r w:rsidRPr="001C01CF" w:rsidDel="001E50EB">
                <w:rPr>
                  <w:iCs/>
                  <w:sz w:val="16"/>
                  <w:lang w:val="en-CA"/>
                </w:rPr>
                <w:delText>cMax = 1</w:delText>
              </w:r>
            </w:del>
          </w:p>
        </w:tc>
      </w:tr>
      <w:tr w:rsidR="003F3217" w:rsidDel="001E50EB" w:rsidTr="003F3217">
        <w:trPr>
          <w:cantSplit/>
          <w:trHeight w:val="290"/>
          <w:jc w:val="center"/>
          <w:del w:id="181" w:author="張耀仁" w:date="2015-02-06T13:50:00Z"/>
        </w:trPr>
        <w:tc>
          <w:tcPr>
            <w:tcW w:w="1635" w:type="dxa"/>
            <w:vMerge/>
          </w:tcPr>
          <w:p w:rsidR="003F3217" w:rsidRPr="008D10F2" w:rsidDel="001E50EB" w:rsidRDefault="003F3217" w:rsidP="002C22D0">
            <w:pPr>
              <w:pStyle w:val="TableText"/>
              <w:keepNext/>
              <w:jc w:val="left"/>
              <w:rPr>
                <w:del w:id="182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83" w:author="張耀仁" w:date="2015-02-06T13:50:00Z"/>
                <w:sz w:val="16"/>
                <w:szCs w:val="16"/>
                <w:lang w:val="en-CA" w:eastAsia="ko-KR"/>
              </w:rPr>
            </w:pPr>
            <w:del w:id="184" w:author="張耀仁" w:date="2015-02-06T13:50:00Z">
              <w:r w:rsidRPr="001C01CF" w:rsidDel="001E50EB">
                <w:rPr>
                  <w:sz w:val="16"/>
                  <w:szCs w:val="16"/>
                  <w:lang w:val="en-CA" w:eastAsia="ko-KR"/>
                </w:rPr>
                <w:delText>cu_chroma_qp_offset_idx</w:delText>
              </w:r>
            </w:del>
          </w:p>
        </w:tc>
        <w:tc>
          <w:tcPr>
            <w:tcW w:w="812" w:type="dxa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85" w:author="張耀仁" w:date="2015-02-06T13:50:00Z"/>
                <w:bCs/>
                <w:sz w:val="16"/>
                <w:szCs w:val="16"/>
                <w:lang w:val="en-CA"/>
              </w:rPr>
            </w:pPr>
            <w:del w:id="186" w:author="張耀仁" w:date="2015-02-06T13:50:00Z">
              <w:r w:rsidRPr="001C01CF" w:rsidDel="001E50EB">
                <w:rPr>
                  <w:iCs/>
                  <w:sz w:val="16"/>
                  <w:lang w:val="en-CA"/>
                </w:rPr>
                <w:delText>TR</w:delText>
              </w:r>
            </w:del>
          </w:p>
        </w:tc>
        <w:tc>
          <w:tcPr>
            <w:tcW w:w="4612" w:type="dxa"/>
            <w:vAlign w:val="center"/>
          </w:tcPr>
          <w:p w:rsidR="003F3217" w:rsidDel="001E50EB" w:rsidRDefault="003F3217" w:rsidP="002C22D0">
            <w:pPr>
              <w:pStyle w:val="TableText"/>
              <w:keepNext/>
              <w:jc w:val="left"/>
              <w:rPr>
                <w:del w:id="187" w:author="張耀仁" w:date="2015-02-06T13:50:00Z"/>
                <w:bCs/>
                <w:sz w:val="16"/>
                <w:szCs w:val="16"/>
                <w:lang w:val="en-CA"/>
              </w:rPr>
            </w:pPr>
            <w:del w:id="188" w:author="張耀仁" w:date="2015-02-06T13:50:00Z">
              <w:r w:rsidRPr="001C01CF" w:rsidDel="001E50EB">
                <w:rPr>
                  <w:iCs/>
                  <w:sz w:val="16"/>
                  <w:lang w:val="en-CA"/>
                </w:rPr>
                <w:delText>cMax = chroma_qp_offset_list_len_minus1, cRiceParam = 0</w:delText>
              </w:r>
            </w:del>
          </w:p>
        </w:tc>
      </w:tr>
      <w:tr w:rsidR="00AD72DC" w:rsidRPr="008D10F2" w:rsidDel="001E50EB" w:rsidTr="003F3217">
        <w:trPr>
          <w:cantSplit/>
          <w:trHeight w:val="290"/>
          <w:jc w:val="center"/>
          <w:del w:id="189" w:author="張耀仁" w:date="2015-02-06T13:50:00Z"/>
        </w:trPr>
        <w:tc>
          <w:tcPr>
            <w:tcW w:w="1635" w:type="dxa"/>
            <w:vMerge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190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191" w:author="張耀仁" w:date="2015-02-06T13:50:00Z"/>
                <w:sz w:val="16"/>
                <w:szCs w:val="16"/>
                <w:lang w:val="en-CA" w:eastAsia="ko-KR"/>
              </w:rPr>
            </w:pPr>
            <w:del w:id="192" w:author="張耀仁" w:date="2015-02-06T13:50:00Z">
              <w:r w:rsidDel="001E50EB">
                <w:rPr>
                  <w:sz w:val="16"/>
                  <w:szCs w:val="16"/>
                  <w:lang w:val="en-CA" w:eastAsia="ko-KR"/>
                </w:rPr>
                <w:delText>palette_run_type_flag</w:delText>
              </w:r>
            </w:del>
          </w:p>
        </w:tc>
        <w:tc>
          <w:tcPr>
            <w:tcW w:w="812" w:type="dxa"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193" w:author="張耀仁" w:date="2015-02-06T13:50:00Z"/>
                <w:bCs/>
                <w:sz w:val="16"/>
                <w:szCs w:val="16"/>
                <w:lang w:val="en-CA"/>
              </w:rPr>
            </w:pPr>
            <w:del w:id="194" w:author="張耀仁" w:date="2015-02-06T13:50:00Z">
              <w:r w:rsidDel="001E50EB">
                <w:rPr>
                  <w:bCs/>
                  <w:sz w:val="16"/>
                  <w:szCs w:val="16"/>
                  <w:lang w:val="en-CA"/>
                </w:rPr>
                <w:delText>FL</w:delText>
              </w:r>
            </w:del>
          </w:p>
        </w:tc>
        <w:tc>
          <w:tcPr>
            <w:tcW w:w="4612" w:type="dxa"/>
            <w:vAlign w:val="center"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195" w:author="張耀仁" w:date="2015-02-06T13:50:00Z"/>
                <w:bCs/>
                <w:sz w:val="16"/>
                <w:szCs w:val="16"/>
                <w:lang w:val="en-CA"/>
              </w:rPr>
            </w:pPr>
            <w:del w:id="196" w:author="張耀仁" w:date="2015-02-06T13:50:00Z">
              <w:r w:rsidDel="001E50EB">
                <w:rPr>
                  <w:bCs/>
                  <w:sz w:val="16"/>
                  <w:szCs w:val="16"/>
                  <w:lang w:val="en-CA"/>
                </w:rPr>
                <w:delText>cMax = 1</w:delText>
              </w:r>
            </w:del>
          </w:p>
        </w:tc>
      </w:tr>
      <w:tr w:rsidR="00AD72DC" w:rsidRPr="008B7E7B" w:rsidDel="001E50EB" w:rsidTr="003F3217">
        <w:trPr>
          <w:cantSplit/>
          <w:trHeight w:val="290"/>
          <w:jc w:val="center"/>
          <w:del w:id="197" w:author="張耀仁" w:date="2015-02-06T13:50:00Z"/>
        </w:trPr>
        <w:tc>
          <w:tcPr>
            <w:tcW w:w="1635" w:type="dxa"/>
            <w:vMerge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198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Del="001E50EB" w:rsidRDefault="00AD72DC" w:rsidP="00AD72DC">
            <w:pPr>
              <w:pStyle w:val="TableText"/>
              <w:keepNext/>
              <w:jc w:val="left"/>
              <w:rPr>
                <w:del w:id="199" w:author="張耀仁" w:date="2015-02-06T13:50:00Z"/>
                <w:sz w:val="16"/>
                <w:szCs w:val="16"/>
                <w:lang w:val="en-CA" w:eastAsia="ko-KR"/>
              </w:rPr>
            </w:pPr>
            <w:del w:id="200" w:author="張耀仁" w:date="2015-02-06T13:50:00Z">
              <w:r w:rsidDel="001E50EB">
                <w:rPr>
                  <w:sz w:val="16"/>
                  <w:szCs w:val="16"/>
                  <w:lang w:val="en-CA" w:eastAsia="ko-KR"/>
                </w:rPr>
                <w:delText>palette_index_idc</w:delText>
              </w:r>
            </w:del>
          </w:p>
        </w:tc>
        <w:tc>
          <w:tcPr>
            <w:tcW w:w="812" w:type="dxa"/>
          </w:tcPr>
          <w:p w:rsidR="00AD72DC" w:rsidDel="001E50EB" w:rsidRDefault="00AD72DC" w:rsidP="00AD72DC">
            <w:pPr>
              <w:pStyle w:val="TableText"/>
              <w:keepNext/>
              <w:jc w:val="left"/>
              <w:rPr>
                <w:del w:id="201" w:author="張耀仁" w:date="2015-02-06T13:50:00Z"/>
                <w:bCs/>
                <w:sz w:val="16"/>
                <w:szCs w:val="16"/>
                <w:lang w:val="en-CA"/>
              </w:rPr>
            </w:pPr>
            <w:del w:id="202" w:author="張耀仁" w:date="2015-02-06T13:50:00Z">
              <w:r w:rsidDel="001E50EB">
                <w:rPr>
                  <w:bCs/>
                  <w:sz w:val="16"/>
                  <w:szCs w:val="16"/>
                  <w:lang w:val="en-CA"/>
                </w:rPr>
                <w:delText>TB</w:delText>
              </w:r>
            </w:del>
          </w:p>
        </w:tc>
        <w:tc>
          <w:tcPr>
            <w:tcW w:w="4612" w:type="dxa"/>
            <w:vAlign w:val="center"/>
          </w:tcPr>
          <w:p w:rsidR="00AD72DC" w:rsidRPr="008B7E7B" w:rsidDel="001E50EB" w:rsidRDefault="00AD72DC" w:rsidP="00AD72DC">
            <w:pPr>
              <w:pStyle w:val="TableText"/>
              <w:keepNext/>
              <w:jc w:val="left"/>
              <w:rPr>
                <w:del w:id="203" w:author="張耀仁" w:date="2015-02-06T13:50:00Z"/>
                <w:bCs/>
                <w:sz w:val="16"/>
                <w:szCs w:val="16"/>
                <w:lang w:val="en-CA"/>
              </w:rPr>
            </w:pPr>
            <w:del w:id="204" w:author="張耀仁" w:date="2015-02-06T13:50:00Z">
              <w:r w:rsidRPr="002C22D0" w:rsidDel="001E50EB">
                <w:rPr>
                  <w:sz w:val="16"/>
                  <w:szCs w:val="16"/>
                  <w:lang w:val="en-CA"/>
                </w:rPr>
                <w:delText>cMax = adjustedIndexMax</w:delText>
              </w:r>
            </w:del>
          </w:p>
        </w:tc>
      </w:tr>
      <w:tr w:rsidR="00AD72DC" w:rsidRPr="002C22D0" w:rsidDel="001E50EB" w:rsidTr="003F3217">
        <w:trPr>
          <w:cantSplit/>
          <w:trHeight w:val="290"/>
          <w:jc w:val="center"/>
          <w:del w:id="205" w:author="張耀仁" w:date="2015-02-06T13:50:00Z"/>
        </w:trPr>
        <w:tc>
          <w:tcPr>
            <w:tcW w:w="1635" w:type="dxa"/>
            <w:vMerge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206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Del="001E50EB" w:rsidRDefault="00AD72DC" w:rsidP="00AD72DC">
            <w:pPr>
              <w:pStyle w:val="TableText"/>
              <w:keepNext/>
              <w:jc w:val="left"/>
              <w:rPr>
                <w:del w:id="207" w:author="張耀仁" w:date="2015-02-06T13:50:00Z"/>
                <w:sz w:val="16"/>
                <w:szCs w:val="16"/>
                <w:lang w:val="en-CA" w:eastAsia="ko-KR"/>
              </w:rPr>
            </w:pPr>
            <w:del w:id="208" w:author="張耀仁" w:date="2015-02-06T13:50:00Z">
              <w:r w:rsidDel="001E50EB">
                <w:rPr>
                  <w:sz w:val="16"/>
                  <w:szCs w:val="16"/>
                  <w:lang w:val="en-CA" w:eastAsia="ko-KR"/>
                </w:rPr>
                <w:delText>palette_run_msb_id_plus1</w:delText>
              </w:r>
            </w:del>
          </w:p>
        </w:tc>
        <w:tc>
          <w:tcPr>
            <w:tcW w:w="812" w:type="dxa"/>
          </w:tcPr>
          <w:p w:rsidR="00AD72DC" w:rsidDel="001E50EB" w:rsidRDefault="00AD72DC" w:rsidP="00AD72DC">
            <w:pPr>
              <w:pStyle w:val="TableText"/>
              <w:keepNext/>
              <w:jc w:val="left"/>
              <w:rPr>
                <w:del w:id="209" w:author="張耀仁" w:date="2015-02-06T13:50:00Z"/>
                <w:bCs/>
                <w:sz w:val="16"/>
                <w:szCs w:val="16"/>
                <w:lang w:val="en-CA"/>
              </w:rPr>
            </w:pPr>
            <w:del w:id="210" w:author="張耀仁" w:date="2015-02-06T13:50:00Z">
              <w:r w:rsidDel="001E50EB">
                <w:rPr>
                  <w:bCs/>
                  <w:sz w:val="16"/>
                  <w:szCs w:val="16"/>
                  <w:lang w:val="en-CA"/>
                </w:rPr>
                <w:delText>TR</w:delText>
              </w:r>
            </w:del>
          </w:p>
        </w:tc>
        <w:tc>
          <w:tcPr>
            <w:tcW w:w="4612" w:type="dxa"/>
            <w:vAlign w:val="center"/>
          </w:tcPr>
          <w:p w:rsidR="00AD72DC" w:rsidRPr="002C22D0" w:rsidDel="001E50EB" w:rsidRDefault="00AD72DC" w:rsidP="00AD72DC">
            <w:pPr>
              <w:pStyle w:val="TableText"/>
              <w:keepNext/>
              <w:jc w:val="left"/>
              <w:rPr>
                <w:del w:id="211" w:author="張耀仁" w:date="2015-02-06T13:50:00Z"/>
                <w:sz w:val="16"/>
                <w:szCs w:val="16"/>
                <w:lang w:val="en-CA"/>
              </w:rPr>
            </w:pPr>
            <w:del w:id="212" w:author="張耀仁" w:date="2015-02-06T13:50:00Z">
              <w:r w:rsidRPr="002C22D0" w:rsidDel="001E50EB">
                <w:rPr>
                  <w:sz w:val="16"/>
                  <w:szCs w:val="16"/>
                  <w:lang w:val="en-CA"/>
                </w:rPr>
                <w:delText>cMax = Floor( Log2((MaxPaletteRun ) ) + 1, cRiceParam = 0</w:delText>
              </w:r>
            </w:del>
          </w:p>
        </w:tc>
      </w:tr>
      <w:tr w:rsidR="00AD72DC" w:rsidDel="001E50EB" w:rsidTr="003F3217">
        <w:trPr>
          <w:cantSplit/>
          <w:trHeight w:val="290"/>
          <w:jc w:val="center"/>
          <w:del w:id="213" w:author="張耀仁" w:date="2015-02-06T13:50:00Z"/>
        </w:trPr>
        <w:tc>
          <w:tcPr>
            <w:tcW w:w="1635" w:type="dxa"/>
            <w:vMerge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214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Del="001E50EB" w:rsidRDefault="00AD72DC" w:rsidP="00AD72DC">
            <w:pPr>
              <w:pStyle w:val="TableText"/>
              <w:keepNext/>
              <w:jc w:val="left"/>
              <w:rPr>
                <w:del w:id="215" w:author="張耀仁" w:date="2015-02-06T13:50:00Z"/>
                <w:sz w:val="16"/>
                <w:szCs w:val="16"/>
                <w:lang w:val="en-CA" w:eastAsia="ko-KR"/>
              </w:rPr>
            </w:pPr>
            <w:del w:id="216" w:author="張耀仁" w:date="2015-02-06T13:50:00Z">
              <w:r w:rsidDel="001E50EB">
                <w:rPr>
                  <w:sz w:val="16"/>
                  <w:szCs w:val="16"/>
                  <w:lang w:val="en-CA" w:eastAsia="ko-KR"/>
                </w:rPr>
                <w:delText>palette_run_refinement_bits</w:delText>
              </w:r>
            </w:del>
          </w:p>
        </w:tc>
        <w:tc>
          <w:tcPr>
            <w:tcW w:w="812" w:type="dxa"/>
          </w:tcPr>
          <w:p w:rsidR="00AD72DC" w:rsidDel="001E50EB" w:rsidRDefault="00AD72DC" w:rsidP="00AD72DC">
            <w:pPr>
              <w:pStyle w:val="TableText"/>
              <w:keepNext/>
              <w:jc w:val="left"/>
              <w:rPr>
                <w:del w:id="217" w:author="張耀仁" w:date="2015-02-06T13:50:00Z"/>
                <w:bCs/>
                <w:sz w:val="16"/>
                <w:szCs w:val="16"/>
                <w:lang w:val="en-CA"/>
              </w:rPr>
            </w:pPr>
            <w:del w:id="218" w:author="張耀仁" w:date="2015-02-06T13:50:00Z">
              <w:r w:rsidDel="001E50EB">
                <w:rPr>
                  <w:bCs/>
                  <w:sz w:val="16"/>
                  <w:szCs w:val="16"/>
                  <w:lang w:val="en-CA"/>
                </w:rPr>
                <w:delText>TB</w:delText>
              </w:r>
            </w:del>
          </w:p>
        </w:tc>
        <w:tc>
          <w:tcPr>
            <w:tcW w:w="4612" w:type="dxa"/>
            <w:vAlign w:val="center"/>
          </w:tcPr>
          <w:p w:rsidR="00AD72DC" w:rsidDel="001E50EB" w:rsidRDefault="00AD72DC" w:rsidP="00AD72DC">
            <w:pPr>
              <w:pStyle w:val="TableText"/>
              <w:keepNext/>
              <w:jc w:val="left"/>
              <w:rPr>
                <w:del w:id="219" w:author="張耀仁" w:date="2015-02-06T13:50:00Z"/>
                <w:lang w:val="en-CA"/>
              </w:rPr>
            </w:pPr>
            <w:del w:id="220" w:author="張耀仁" w:date="2015-02-06T13:50:00Z">
              <w:r w:rsidRPr="002C22D0" w:rsidDel="001E50EB">
                <w:rPr>
                  <w:rFonts w:eastAsia="新細明體" w:hint="eastAsia"/>
                  <w:bCs/>
                  <w:sz w:val="16"/>
                  <w:szCs w:val="16"/>
                  <w:lang w:eastAsia="zh-TW"/>
                </w:rPr>
                <w:delText>c</w:delText>
              </w:r>
              <w:r w:rsidRPr="002C22D0" w:rsidDel="001E50EB">
                <w:rPr>
                  <w:rFonts w:hint="eastAsia"/>
                  <w:bCs/>
                  <w:sz w:val="16"/>
                  <w:szCs w:val="16"/>
                </w:rPr>
                <w:delText xml:space="preserve">Max = </w:delText>
              </w:r>
              <w:r w:rsidRPr="002C22D0" w:rsidDel="001E50EB">
                <w:rPr>
                  <w:bCs/>
                  <w:sz w:val="16"/>
                  <w:szCs w:val="16"/>
                </w:rPr>
                <w:delText>((1&lt;&lt; palette_run _msb_id_plus1) &gt;= MaxPaletteRun)</w:delText>
              </w:r>
              <w:r w:rsidRPr="002C22D0" w:rsidDel="001E50EB">
                <w:rPr>
                  <w:rFonts w:hint="eastAsia"/>
                  <w:bCs/>
                  <w:sz w:val="16"/>
                  <w:szCs w:val="16"/>
                </w:rPr>
                <w:delText xml:space="preserve">? MaxPaletteRun - (1 &lt;&lt;( </w:delText>
              </w:r>
              <w:r w:rsidRPr="002C22D0" w:rsidDel="001E50EB">
                <w:rPr>
                  <w:bCs/>
                  <w:sz w:val="16"/>
                  <w:szCs w:val="16"/>
                </w:rPr>
                <w:delText>palette_</w:delText>
              </w:r>
              <w:r w:rsidRPr="002C22D0" w:rsidDel="001E50EB">
                <w:rPr>
                  <w:rFonts w:hint="eastAsia"/>
                  <w:bCs/>
                  <w:sz w:val="16"/>
                  <w:szCs w:val="16"/>
                </w:rPr>
                <w:delText>run_</w:delText>
              </w:r>
              <w:r w:rsidRPr="002C22D0" w:rsidDel="001E50EB">
                <w:rPr>
                  <w:bCs/>
                  <w:sz w:val="16"/>
                  <w:szCs w:val="16"/>
                </w:rPr>
                <w:delText>msb_id_p</w:delText>
              </w:r>
              <w:r w:rsidRPr="002C22D0" w:rsidDel="001E50EB">
                <w:rPr>
                  <w:rFonts w:hint="eastAsia"/>
                  <w:bCs/>
                  <w:sz w:val="16"/>
                  <w:szCs w:val="16"/>
                </w:rPr>
                <w:delText xml:space="preserve">lus1-1)) : </w:delText>
              </w:r>
              <w:r w:rsidRPr="002C22D0" w:rsidDel="001E50EB">
                <w:rPr>
                  <w:bCs/>
                  <w:sz w:val="16"/>
                  <w:szCs w:val="16"/>
                </w:rPr>
                <w:delText>(1&lt;&lt; (palette_run _msb_id_plus1 – 1)) – 1</w:delText>
              </w:r>
            </w:del>
          </w:p>
        </w:tc>
      </w:tr>
      <w:tr w:rsidR="00AD72DC" w:rsidRPr="008D10F2" w:rsidDel="001E50EB" w:rsidTr="003F3217">
        <w:trPr>
          <w:cantSplit/>
          <w:trHeight w:val="290"/>
          <w:jc w:val="center"/>
          <w:del w:id="221" w:author="張耀仁" w:date="2015-02-06T13:50:00Z"/>
        </w:trPr>
        <w:tc>
          <w:tcPr>
            <w:tcW w:w="1635" w:type="dxa"/>
            <w:vMerge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222" w:author="張耀仁" w:date="2015-02-06T13:50:00Z"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223" w:author="張耀仁" w:date="2015-02-06T13:50:00Z"/>
                <w:sz w:val="16"/>
                <w:szCs w:val="16"/>
                <w:lang w:val="en-CA" w:eastAsia="ko-KR"/>
              </w:rPr>
            </w:pPr>
            <w:del w:id="224" w:author="張耀仁" w:date="2015-02-06T13:50:00Z">
              <w:r w:rsidRPr="008D10F2" w:rsidDel="001E50EB">
                <w:rPr>
                  <w:sz w:val="16"/>
                  <w:szCs w:val="16"/>
                  <w:lang w:val="en-CA" w:eastAsia="ko-KR"/>
                </w:rPr>
                <w:delText>palette_escape_val</w:delText>
              </w:r>
            </w:del>
          </w:p>
        </w:tc>
        <w:tc>
          <w:tcPr>
            <w:tcW w:w="812" w:type="dxa"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225" w:author="張耀仁" w:date="2015-02-06T13:50:00Z"/>
                <w:bCs/>
                <w:sz w:val="16"/>
                <w:szCs w:val="16"/>
                <w:lang w:val="en-CA"/>
              </w:rPr>
            </w:pPr>
            <w:del w:id="226" w:author="張耀仁" w:date="2015-02-06T13:50:00Z">
              <w:r w:rsidDel="001E50EB">
                <w:rPr>
                  <w:bCs/>
                  <w:sz w:val="16"/>
                  <w:szCs w:val="16"/>
                  <w:lang w:val="en-CA"/>
                </w:rPr>
                <w:fldChar w:fldCharType="begin"/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InstrText xml:space="preserve"> REF _Ref395281136 \n \h </w:delInstrText>
              </w:r>
              <w:r w:rsidDel="001E50EB">
                <w:rPr>
                  <w:bCs/>
                  <w:sz w:val="16"/>
                  <w:szCs w:val="16"/>
                  <w:lang w:val="en-CA"/>
                </w:rPr>
              </w:r>
              <w:r w:rsidDel="001E50EB">
                <w:rPr>
                  <w:bCs/>
                  <w:sz w:val="16"/>
                  <w:szCs w:val="16"/>
                  <w:lang w:val="en-CA"/>
                </w:rPr>
                <w:fldChar w:fldCharType="separate"/>
              </w:r>
              <w:r w:rsidDel="001E50EB">
                <w:rPr>
                  <w:bCs/>
                  <w:sz w:val="16"/>
                  <w:szCs w:val="16"/>
                  <w:lang w:val="en-CA"/>
                </w:rPr>
                <w:delText>9.3.3.12</w:delText>
              </w:r>
              <w:r w:rsidDel="001E50EB">
                <w:rPr>
                  <w:bCs/>
                  <w:sz w:val="16"/>
                  <w:szCs w:val="16"/>
                  <w:lang w:val="en-CA"/>
                </w:rPr>
                <w:fldChar w:fldCharType="end"/>
              </w:r>
            </w:del>
          </w:p>
        </w:tc>
        <w:tc>
          <w:tcPr>
            <w:tcW w:w="4612" w:type="dxa"/>
            <w:vAlign w:val="center"/>
          </w:tcPr>
          <w:p w:rsidR="00AD72DC" w:rsidRPr="008D10F2" w:rsidDel="001E50EB" w:rsidRDefault="00AD72DC" w:rsidP="00AD72DC">
            <w:pPr>
              <w:pStyle w:val="TableText"/>
              <w:keepNext/>
              <w:jc w:val="left"/>
              <w:rPr>
                <w:del w:id="227" w:author="張耀仁" w:date="2015-02-06T13:50:00Z"/>
                <w:bCs/>
                <w:sz w:val="16"/>
                <w:szCs w:val="16"/>
                <w:lang w:val="en-CA"/>
              </w:rPr>
            </w:pPr>
            <w:del w:id="228" w:author="張耀仁" w:date="2015-02-06T13:50:00Z">
              <w:r w:rsidRPr="008D10F2" w:rsidDel="001E50EB">
                <w:rPr>
                  <w:bCs/>
                  <w:sz w:val="16"/>
                  <w:szCs w:val="16"/>
                  <w:lang w:val="en-CA"/>
                </w:rPr>
                <w:delText>cIdx, qP</w:delText>
              </w:r>
            </w:del>
          </w:p>
        </w:tc>
      </w:tr>
    </w:tbl>
    <w:p w:rsidR="003F3217" w:rsidDel="001E50EB" w:rsidRDefault="003F3217" w:rsidP="00AE75DD">
      <w:pPr>
        <w:rPr>
          <w:del w:id="229" w:author="張耀仁" w:date="2015-02-06T13:50:00Z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3F3217" w:rsidRPr="001C01CF" w:rsidDel="001E50EB" w:rsidTr="00C56BE0">
        <w:trPr>
          <w:tblHeader/>
          <w:jc w:val="center"/>
          <w:del w:id="230" w:author="張耀仁" w:date="2015-02-06T13:50:00Z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3F3217" w:rsidRPr="001C01CF" w:rsidDel="001E50EB" w:rsidRDefault="003F3217" w:rsidP="002C22D0">
            <w:pPr>
              <w:pStyle w:val="aa"/>
              <w:rPr>
                <w:del w:id="231" w:author="張耀仁" w:date="2015-02-06T13:50:00Z"/>
                <w:sz w:val="16"/>
                <w:szCs w:val="16"/>
                <w:lang w:val="en-CA"/>
              </w:rPr>
            </w:pPr>
            <w:bookmarkStart w:id="232" w:name="_Ref348982591"/>
            <w:bookmarkStart w:id="233" w:name="_Toc390728420"/>
            <w:del w:id="234" w:author="張耀仁" w:date="2015-02-06T13:50:00Z">
              <w:r w:rsidRPr="001C01CF" w:rsidDel="001E50EB">
                <w:rPr>
                  <w:lang w:val="en-CA"/>
                </w:rPr>
                <w:delText>Table </w:delText>
              </w:r>
              <w:r w:rsidRPr="001C01CF" w:rsidDel="001E50EB">
                <w:rPr>
                  <w:lang w:val="en-CA"/>
                </w:rPr>
                <w:fldChar w:fldCharType="begin" w:fldLock="1"/>
              </w:r>
              <w:r w:rsidRPr="001C01CF" w:rsidDel="001E50EB">
                <w:rPr>
                  <w:lang w:val="en-CA"/>
                </w:rPr>
                <w:delInstrText xml:space="preserve"> STYLEREF 1 \s </w:delInstrText>
              </w:r>
              <w:r w:rsidRPr="001C01CF" w:rsidDel="001E50EB">
                <w:rPr>
                  <w:lang w:val="en-CA"/>
                </w:rPr>
                <w:fldChar w:fldCharType="separate"/>
              </w:r>
              <w:r w:rsidRPr="001C01CF" w:rsidDel="001E50EB">
                <w:rPr>
                  <w:lang w:val="en-CA"/>
                </w:rPr>
                <w:delText>9</w:delText>
              </w:r>
              <w:r w:rsidRPr="001C01CF" w:rsidDel="001E50EB">
                <w:rPr>
                  <w:lang w:val="en-CA"/>
                </w:rPr>
                <w:fldChar w:fldCharType="end"/>
              </w:r>
              <w:r w:rsidRPr="001C01CF" w:rsidDel="001E50EB">
                <w:rPr>
                  <w:lang w:val="en-CA"/>
                </w:rPr>
                <w:noBreakHyphen/>
              </w:r>
              <w:r w:rsidRPr="001C01CF" w:rsidDel="001E50EB">
                <w:rPr>
                  <w:lang w:val="en-CA"/>
                </w:rPr>
                <w:fldChar w:fldCharType="begin" w:fldLock="1"/>
              </w:r>
              <w:r w:rsidRPr="001C01CF" w:rsidDel="001E50EB">
                <w:rPr>
                  <w:lang w:val="en-CA"/>
                </w:rPr>
                <w:delInstrText xml:space="preserve"> SEQ Table \* ARABIC \s 1 </w:delInstrText>
              </w:r>
              <w:r w:rsidRPr="001C01CF" w:rsidDel="001E50EB">
                <w:rPr>
                  <w:lang w:val="en-CA"/>
                </w:rPr>
                <w:fldChar w:fldCharType="separate"/>
              </w:r>
              <w:r w:rsidRPr="001C01CF" w:rsidDel="001E50EB">
                <w:rPr>
                  <w:lang w:val="en-CA"/>
                </w:rPr>
                <w:delText>43</w:delText>
              </w:r>
              <w:r w:rsidRPr="001C01CF" w:rsidDel="001E50EB">
                <w:rPr>
                  <w:lang w:val="en-CA"/>
                </w:rPr>
                <w:fldChar w:fldCharType="end"/>
              </w:r>
              <w:bookmarkEnd w:id="232"/>
              <w:r w:rsidRPr="001C01CF" w:rsidDel="001E50EB">
                <w:rPr>
                  <w:lang w:val="en-CA"/>
                </w:rPr>
                <w:delText xml:space="preserve"> – Assignment of ctxInc to syntax elements with context coded bins</w:delText>
              </w:r>
              <w:bookmarkEnd w:id="233"/>
            </w:del>
          </w:p>
        </w:tc>
      </w:tr>
      <w:tr w:rsidR="003F3217" w:rsidRPr="001C01CF" w:rsidDel="001E50EB" w:rsidTr="00C56BE0">
        <w:trPr>
          <w:tblHeader/>
          <w:jc w:val="center"/>
          <w:del w:id="235" w:author="張耀仁" w:date="2015-02-06T13:50:00Z"/>
        </w:trPr>
        <w:tc>
          <w:tcPr>
            <w:tcW w:w="2448" w:type="dxa"/>
            <w:vMerge w:val="restart"/>
            <w:vAlign w:val="center"/>
          </w:tcPr>
          <w:p w:rsidR="003F3217" w:rsidRPr="001C01CF" w:rsidDel="001E50EB" w:rsidRDefault="003F3217" w:rsidP="002C22D0">
            <w:pPr>
              <w:keepNext/>
              <w:jc w:val="center"/>
              <w:rPr>
                <w:del w:id="236" w:author="張耀仁" w:date="2015-02-06T13:50:00Z"/>
                <w:b/>
                <w:sz w:val="16"/>
                <w:szCs w:val="16"/>
                <w:lang w:val="en-CA"/>
              </w:rPr>
            </w:pPr>
            <w:del w:id="237" w:author="張耀仁" w:date="2015-02-06T13:50:00Z">
              <w:r w:rsidRPr="001C01CF" w:rsidDel="001E50EB">
                <w:rPr>
                  <w:b/>
                  <w:sz w:val="16"/>
                  <w:szCs w:val="16"/>
                  <w:lang w:val="en-CA"/>
                </w:rPr>
                <w:delText>Syntax element</w:delText>
              </w:r>
            </w:del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keepNext/>
              <w:jc w:val="center"/>
              <w:rPr>
                <w:del w:id="238" w:author="張耀仁" w:date="2015-02-06T13:50:00Z"/>
                <w:b/>
                <w:sz w:val="16"/>
                <w:szCs w:val="16"/>
                <w:lang w:val="en-CA"/>
              </w:rPr>
            </w:pPr>
            <w:del w:id="239" w:author="張耀仁" w:date="2015-02-06T13:50:00Z">
              <w:r w:rsidRPr="001C01CF" w:rsidDel="001E50EB">
                <w:rPr>
                  <w:b/>
                  <w:sz w:val="16"/>
                  <w:szCs w:val="16"/>
                  <w:lang w:val="en-CA"/>
                </w:rPr>
                <w:delText>binIdx</w:delText>
              </w:r>
            </w:del>
          </w:p>
        </w:tc>
      </w:tr>
      <w:tr w:rsidR="003F3217" w:rsidRPr="001C01CF" w:rsidDel="001E50EB" w:rsidTr="00C56BE0">
        <w:trPr>
          <w:tblHeader/>
          <w:jc w:val="center"/>
          <w:del w:id="240" w:author="張耀仁" w:date="2015-02-06T13:50:00Z"/>
        </w:trPr>
        <w:tc>
          <w:tcPr>
            <w:tcW w:w="2448" w:type="dxa"/>
            <w:vMerge/>
          </w:tcPr>
          <w:p w:rsidR="003F3217" w:rsidRPr="001C01CF" w:rsidDel="001E50EB" w:rsidRDefault="003F3217" w:rsidP="002C22D0">
            <w:pPr>
              <w:keepNext/>
              <w:rPr>
                <w:del w:id="241" w:author="張耀仁" w:date="2015-02-06T13:50:00Z"/>
                <w:b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keepNext/>
              <w:jc w:val="center"/>
              <w:rPr>
                <w:del w:id="242" w:author="張耀仁" w:date="2015-02-06T13:50:00Z"/>
                <w:b/>
                <w:sz w:val="16"/>
                <w:szCs w:val="16"/>
                <w:lang w:val="en-CA"/>
              </w:rPr>
            </w:pPr>
            <w:del w:id="243" w:author="張耀仁" w:date="2015-02-06T13:50:00Z">
              <w:r w:rsidRPr="001C01CF" w:rsidDel="001E50EB">
                <w:rPr>
                  <w:b/>
                  <w:sz w:val="16"/>
                  <w:szCs w:val="16"/>
                  <w:lang w:val="en-CA"/>
                </w:rPr>
                <w:delText>0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keepNext/>
              <w:jc w:val="center"/>
              <w:rPr>
                <w:del w:id="244" w:author="張耀仁" w:date="2015-02-06T13:50:00Z"/>
                <w:b/>
                <w:sz w:val="16"/>
                <w:szCs w:val="16"/>
                <w:lang w:val="en-CA"/>
              </w:rPr>
            </w:pPr>
            <w:del w:id="245" w:author="張耀仁" w:date="2015-02-06T13:50:00Z">
              <w:r w:rsidRPr="001C01CF" w:rsidDel="001E50EB">
                <w:rPr>
                  <w:b/>
                  <w:sz w:val="16"/>
                  <w:szCs w:val="16"/>
                  <w:lang w:val="en-CA"/>
                </w:rPr>
                <w:delText>1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keepNext/>
              <w:jc w:val="center"/>
              <w:rPr>
                <w:del w:id="246" w:author="張耀仁" w:date="2015-02-06T13:50:00Z"/>
                <w:b/>
                <w:sz w:val="16"/>
                <w:szCs w:val="16"/>
                <w:lang w:val="en-CA"/>
              </w:rPr>
            </w:pPr>
            <w:del w:id="247" w:author="張耀仁" w:date="2015-02-06T13:50:00Z">
              <w:r w:rsidRPr="001C01CF" w:rsidDel="001E50EB">
                <w:rPr>
                  <w:b/>
                  <w:sz w:val="16"/>
                  <w:szCs w:val="16"/>
                  <w:lang w:val="en-CA"/>
                </w:rPr>
                <w:delText>2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keepNext/>
              <w:jc w:val="center"/>
              <w:rPr>
                <w:del w:id="248" w:author="張耀仁" w:date="2015-02-06T13:50:00Z"/>
                <w:b/>
                <w:sz w:val="16"/>
                <w:szCs w:val="16"/>
                <w:lang w:val="en-CA"/>
              </w:rPr>
            </w:pPr>
            <w:del w:id="249" w:author="張耀仁" w:date="2015-02-06T13:50:00Z">
              <w:r w:rsidRPr="001C01CF" w:rsidDel="001E50EB">
                <w:rPr>
                  <w:b/>
                  <w:sz w:val="16"/>
                  <w:szCs w:val="16"/>
                  <w:lang w:val="en-CA"/>
                </w:rPr>
                <w:delText>3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keepNext/>
              <w:jc w:val="center"/>
              <w:rPr>
                <w:del w:id="250" w:author="張耀仁" w:date="2015-02-06T13:50:00Z"/>
                <w:b/>
                <w:sz w:val="16"/>
                <w:szCs w:val="16"/>
                <w:lang w:val="en-CA"/>
              </w:rPr>
            </w:pPr>
            <w:del w:id="251" w:author="張耀仁" w:date="2015-02-06T13:50:00Z">
              <w:r w:rsidRPr="001C01CF" w:rsidDel="001E50EB">
                <w:rPr>
                  <w:b/>
                  <w:sz w:val="16"/>
                  <w:szCs w:val="16"/>
                  <w:lang w:val="en-CA"/>
                </w:rPr>
                <w:delText>4</w:delText>
              </w:r>
            </w:del>
          </w:p>
        </w:tc>
        <w:tc>
          <w:tcPr>
            <w:tcW w:w="1008" w:type="dxa"/>
            <w:vAlign w:val="center"/>
          </w:tcPr>
          <w:p w:rsidR="003F3217" w:rsidRPr="001C01CF" w:rsidDel="001E50EB" w:rsidRDefault="003F3217" w:rsidP="002C22D0">
            <w:pPr>
              <w:keepNext/>
              <w:jc w:val="center"/>
              <w:rPr>
                <w:del w:id="252" w:author="張耀仁" w:date="2015-02-06T13:50:00Z"/>
                <w:b/>
                <w:sz w:val="16"/>
                <w:szCs w:val="16"/>
                <w:lang w:val="en-CA"/>
              </w:rPr>
            </w:pPr>
            <w:del w:id="253" w:author="張耀仁" w:date="2015-02-06T13:50:00Z">
              <w:r w:rsidRPr="001C01CF" w:rsidDel="001E50EB">
                <w:rPr>
                  <w:b/>
                  <w:sz w:val="16"/>
                  <w:szCs w:val="16"/>
                  <w:lang w:val="en-CA"/>
                </w:rPr>
                <w:delText>&gt;=  5</w:delText>
              </w:r>
            </w:del>
          </w:p>
        </w:tc>
      </w:tr>
      <w:tr w:rsidR="003F3217" w:rsidRPr="001C01CF" w:rsidDel="001E50EB" w:rsidTr="00C56BE0">
        <w:trPr>
          <w:cantSplit/>
          <w:jc w:val="center"/>
          <w:del w:id="254" w:author="張耀仁" w:date="2015-02-06T13:50:00Z"/>
        </w:trPr>
        <w:tc>
          <w:tcPr>
            <w:tcW w:w="2448" w:type="dxa"/>
          </w:tcPr>
          <w:p w:rsidR="003F3217" w:rsidRPr="00C56BE0" w:rsidDel="001E50EB" w:rsidRDefault="00C56BE0" w:rsidP="002C22D0">
            <w:pPr>
              <w:jc w:val="left"/>
              <w:rPr>
                <w:del w:id="255" w:author="張耀仁" w:date="2015-02-06T13:50:00Z"/>
                <w:rFonts w:eastAsia="新細明體"/>
                <w:bCs/>
                <w:sz w:val="16"/>
                <w:szCs w:val="16"/>
                <w:lang w:val="en-CA" w:eastAsia="zh-TW"/>
              </w:rPr>
            </w:pPr>
            <w:del w:id="256" w:author="張耀仁" w:date="2015-02-06T13:50:00Z">
              <w:r w:rsidDel="001E50EB">
                <w:rPr>
                  <w:rFonts w:eastAsia="新細明體"/>
                  <w:bCs/>
                  <w:sz w:val="16"/>
                  <w:szCs w:val="16"/>
                  <w:lang w:val="en-CA" w:eastAsia="zh-TW"/>
                </w:rPr>
                <w:delText>…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57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58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59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60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61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62" w:author="張耀仁" w:date="2015-02-06T13:50:00Z"/>
                <w:sz w:val="16"/>
                <w:szCs w:val="16"/>
                <w:lang w:val="en-CA"/>
              </w:rPr>
            </w:pPr>
          </w:p>
        </w:tc>
      </w:tr>
      <w:tr w:rsidR="003F3217" w:rsidRPr="001C01CF" w:rsidDel="001E50EB" w:rsidTr="00C56BE0">
        <w:trPr>
          <w:cantSplit/>
          <w:jc w:val="center"/>
          <w:del w:id="263" w:author="張耀仁" w:date="2015-02-06T13:50:00Z"/>
        </w:trPr>
        <w:tc>
          <w:tcPr>
            <w:tcW w:w="2448" w:type="dxa"/>
          </w:tcPr>
          <w:p w:rsidR="003F3217" w:rsidRPr="001C01CF" w:rsidDel="001E50EB" w:rsidRDefault="003F3217" w:rsidP="002C22D0">
            <w:pPr>
              <w:jc w:val="left"/>
              <w:rPr>
                <w:del w:id="264" w:author="張耀仁" w:date="2015-02-06T13:50:00Z"/>
                <w:sz w:val="16"/>
                <w:szCs w:val="16"/>
                <w:lang w:val="en-CA"/>
              </w:rPr>
            </w:pPr>
            <w:del w:id="265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pred_mode_flag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66" w:author="張耀仁" w:date="2015-02-06T13:50:00Z"/>
                <w:sz w:val="16"/>
                <w:szCs w:val="16"/>
                <w:lang w:val="en-CA"/>
              </w:rPr>
            </w:pPr>
            <w:del w:id="267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0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68" w:author="張耀仁" w:date="2015-02-06T13:50:00Z"/>
                <w:sz w:val="16"/>
                <w:szCs w:val="16"/>
                <w:lang w:val="en-CA"/>
              </w:rPr>
            </w:pPr>
            <w:del w:id="269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70" w:author="張耀仁" w:date="2015-02-06T13:50:00Z"/>
                <w:sz w:val="16"/>
                <w:szCs w:val="16"/>
                <w:lang w:val="en-CA"/>
              </w:rPr>
            </w:pPr>
            <w:del w:id="271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72" w:author="張耀仁" w:date="2015-02-06T13:50:00Z"/>
                <w:sz w:val="16"/>
                <w:szCs w:val="16"/>
                <w:lang w:val="en-CA"/>
              </w:rPr>
            </w:pPr>
            <w:del w:id="273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74" w:author="張耀仁" w:date="2015-02-06T13:50:00Z"/>
                <w:sz w:val="16"/>
                <w:szCs w:val="16"/>
                <w:lang w:val="en-CA"/>
              </w:rPr>
            </w:pPr>
            <w:del w:id="275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276" w:author="張耀仁" w:date="2015-02-06T13:50:00Z"/>
                <w:sz w:val="16"/>
                <w:szCs w:val="16"/>
                <w:lang w:val="en-CA"/>
              </w:rPr>
            </w:pPr>
            <w:del w:id="277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</w:tr>
      <w:tr w:rsidR="003F3217" w:rsidRPr="008D10F2" w:rsidDel="001E50EB" w:rsidTr="00C56BE0">
        <w:tblPrEx>
          <w:tblBorders>
            <w:bottom w:val="none" w:sz="0" w:space="0" w:color="auto"/>
          </w:tblBorders>
        </w:tblPrEx>
        <w:trPr>
          <w:cantSplit/>
          <w:jc w:val="center"/>
          <w:del w:id="278" w:author="張耀仁" w:date="2015-02-06T13:50:00Z"/>
        </w:trPr>
        <w:tc>
          <w:tcPr>
            <w:tcW w:w="2448" w:type="dxa"/>
          </w:tcPr>
          <w:p w:rsidR="003F3217" w:rsidRPr="008D10F2" w:rsidDel="001E50EB" w:rsidRDefault="003F3217" w:rsidP="002C22D0">
            <w:pPr>
              <w:rPr>
                <w:del w:id="279" w:author="張耀仁" w:date="2015-02-06T13:50:00Z"/>
                <w:sz w:val="16"/>
                <w:szCs w:val="16"/>
                <w:lang w:val="en-CA"/>
              </w:rPr>
            </w:pPr>
            <w:del w:id="280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palette_mode_flag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281" w:author="張耀仁" w:date="2015-02-06T13:50:00Z"/>
                <w:sz w:val="16"/>
                <w:szCs w:val="16"/>
                <w:lang w:val="en-CA"/>
              </w:rPr>
            </w:pPr>
            <w:del w:id="282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0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283" w:author="張耀仁" w:date="2015-02-06T13:50:00Z"/>
                <w:sz w:val="16"/>
                <w:szCs w:val="16"/>
                <w:lang w:val="en-CA"/>
              </w:rPr>
            </w:pPr>
            <w:del w:id="284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285" w:author="張耀仁" w:date="2015-02-06T13:50:00Z"/>
                <w:sz w:val="16"/>
                <w:szCs w:val="16"/>
                <w:lang w:val="en-CA"/>
              </w:rPr>
            </w:pPr>
            <w:del w:id="286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287" w:author="張耀仁" w:date="2015-02-06T13:50:00Z"/>
                <w:sz w:val="16"/>
                <w:szCs w:val="16"/>
                <w:lang w:val="en-CA"/>
              </w:rPr>
            </w:pPr>
            <w:del w:id="288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289" w:author="張耀仁" w:date="2015-02-06T13:50:00Z"/>
                <w:sz w:val="16"/>
                <w:szCs w:val="16"/>
                <w:lang w:val="en-CA"/>
              </w:rPr>
            </w:pPr>
            <w:del w:id="290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n</w:delText>
              </w:r>
              <w:r w:rsidRPr="008D10F2" w:rsidDel="001E50EB">
                <w:rPr>
                  <w:sz w:val="16"/>
                  <w:szCs w:val="16"/>
                  <w:lang w:val="en-CA"/>
                </w:rPr>
                <w:delText>a</w:delText>
              </w:r>
            </w:del>
          </w:p>
        </w:tc>
        <w:tc>
          <w:tcPr>
            <w:tcW w:w="1008" w:type="dxa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291" w:author="張耀仁" w:date="2015-02-06T13:50:00Z"/>
                <w:sz w:val="16"/>
                <w:szCs w:val="16"/>
                <w:lang w:val="en-CA"/>
              </w:rPr>
            </w:pPr>
            <w:del w:id="292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n</w:delText>
              </w:r>
              <w:r w:rsidRPr="008D10F2" w:rsidDel="001E50EB">
                <w:rPr>
                  <w:sz w:val="16"/>
                  <w:szCs w:val="16"/>
                  <w:lang w:val="en-CA"/>
                </w:rPr>
                <w:delText>a</w:delText>
              </w:r>
            </w:del>
          </w:p>
        </w:tc>
      </w:tr>
      <w:tr w:rsidR="003F3217" w:rsidRPr="008D10F2" w:rsidDel="001E50EB" w:rsidTr="00C56BE0">
        <w:tblPrEx>
          <w:tblBorders>
            <w:bottom w:val="none" w:sz="0" w:space="0" w:color="auto"/>
          </w:tblBorders>
        </w:tblPrEx>
        <w:trPr>
          <w:cantSplit/>
          <w:jc w:val="center"/>
          <w:del w:id="293" w:author="張耀仁" w:date="2015-02-06T13:50:00Z"/>
        </w:trPr>
        <w:tc>
          <w:tcPr>
            <w:tcW w:w="2448" w:type="dxa"/>
            <w:vAlign w:val="center"/>
          </w:tcPr>
          <w:p w:rsidR="003F3217" w:rsidRPr="008D10F2" w:rsidDel="001E50EB" w:rsidRDefault="003F3217" w:rsidP="002C22D0">
            <w:pPr>
              <w:rPr>
                <w:del w:id="294" w:author="張耀仁" w:date="2015-02-06T13:50:00Z"/>
                <w:sz w:val="16"/>
                <w:szCs w:val="16"/>
                <w:lang w:val="en-CA"/>
              </w:rPr>
            </w:pPr>
            <w:del w:id="295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palette_share_flag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296" w:author="張耀仁" w:date="2015-02-06T13:50:00Z"/>
                <w:sz w:val="16"/>
                <w:szCs w:val="16"/>
                <w:lang w:val="en-CA"/>
              </w:rPr>
            </w:pPr>
            <w:del w:id="297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0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298" w:author="張耀仁" w:date="2015-02-06T13:50:00Z"/>
                <w:sz w:val="16"/>
                <w:szCs w:val="16"/>
                <w:lang w:val="en-CA"/>
              </w:rPr>
            </w:pPr>
            <w:del w:id="299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00" w:author="張耀仁" w:date="2015-02-06T13:50:00Z"/>
                <w:sz w:val="16"/>
                <w:szCs w:val="16"/>
                <w:lang w:val="en-CA"/>
              </w:rPr>
            </w:pPr>
            <w:del w:id="301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02" w:author="張耀仁" w:date="2015-02-06T13:50:00Z"/>
                <w:sz w:val="16"/>
                <w:szCs w:val="16"/>
                <w:lang w:val="en-CA"/>
              </w:rPr>
            </w:pPr>
            <w:del w:id="303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04" w:author="張耀仁" w:date="2015-02-06T13:50:00Z"/>
                <w:sz w:val="16"/>
                <w:szCs w:val="16"/>
                <w:lang w:val="en-CA"/>
              </w:rPr>
            </w:pPr>
            <w:del w:id="305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n</w:delText>
              </w:r>
              <w:r w:rsidRPr="008D10F2" w:rsidDel="001E50EB">
                <w:rPr>
                  <w:sz w:val="16"/>
                  <w:szCs w:val="16"/>
                  <w:lang w:val="en-CA"/>
                </w:rPr>
                <w:delText>a</w:delText>
              </w:r>
            </w:del>
          </w:p>
        </w:tc>
        <w:tc>
          <w:tcPr>
            <w:tcW w:w="1008" w:type="dxa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06" w:author="張耀仁" w:date="2015-02-06T13:50:00Z"/>
                <w:sz w:val="16"/>
                <w:szCs w:val="16"/>
                <w:lang w:val="en-CA"/>
              </w:rPr>
            </w:pPr>
            <w:del w:id="307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na</w:delText>
              </w:r>
            </w:del>
          </w:p>
        </w:tc>
      </w:tr>
      <w:tr w:rsidR="003F3217" w:rsidRPr="008D10F2" w:rsidDel="001E50EB" w:rsidTr="00C56BE0">
        <w:tblPrEx>
          <w:tblBorders>
            <w:bottom w:val="none" w:sz="0" w:space="0" w:color="auto"/>
          </w:tblBorders>
        </w:tblPrEx>
        <w:trPr>
          <w:cantSplit/>
          <w:jc w:val="center"/>
          <w:del w:id="308" w:author="張耀仁" w:date="2015-02-06T13:50:00Z"/>
        </w:trPr>
        <w:tc>
          <w:tcPr>
            <w:tcW w:w="2448" w:type="dxa"/>
            <w:vAlign w:val="center"/>
          </w:tcPr>
          <w:p w:rsidR="003F3217" w:rsidRPr="008D10F2" w:rsidDel="001E50EB" w:rsidRDefault="003F3217" w:rsidP="002C22D0">
            <w:pPr>
              <w:rPr>
                <w:del w:id="309" w:author="張耀仁" w:date="2015-02-06T13:50:00Z"/>
                <w:sz w:val="16"/>
                <w:szCs w:val="16"/>
                <w:lang w:val="en-CA"/>
              </w:rPr>
            </w:pPr>
            <w:del w:id="310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palette_predictor_run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11" w:author="張耀仁" w:date="2015-02-06T13:50:00Z"/>
                <w:sz w:val="16"/>
                <w:szCs w:val="16"/>
                <w:lang w:val="en-CA"/>
              </w:rPr>
            </w:pPr>
            <w:del w:id="312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13" w:author="張耀仁" w:date="2015-02-06T13:50:00Z"/>
                <w:sz w:val="16"/>
                <w:szCs w:val="16"/>
                <w:lang w:val="en-CA"/>
              </w:rPr>
            </w:pPr>
            <w:del w:id="314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15" w:author="張耀仁" w:date="2015-02-06T13:50:00Z"/>
                <w:sz w:val="16"/>
                <w:szCs w:val="16"/>
                <w:lang w:val="en-CA"/>
              </w:rPr>
            </w:pPr>
            <w:del w:id="316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17" w:author="張耀仁" w:date="2015-02-06T13:50:00Z"/>
                <w:sz w:val="16"/>
                <w:szCs w:val="16"/>
                <w:lang w:val="en-CA"/>
              </w:rPr>
            </w:pPr>
            <w:del w:id="318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19" w:author="張耀仁" w:date="2015-02-06T13:50:00Z"/>
                <w:sz w:val="16"/>
                <w:szCs w:val="16"/>
                <w:lang w:val="en-CA"/>
              </w:rPr>
            </w:pPr>
            <w:del w:id="320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21" w:author="張耀仁" w:date="2015-02-06T13:50:00Z"/>
                <w:sz w:val="16"/>
                <w:szCs w:val="16"/>
                <w:lang w:val="en-CA"/>
              </w:rPr>
            </w:pPr>
            <w:del w:id="322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</w:tr>
      <w:tr w:rsidR="003F3217" w:rsidRPr="008D10F2" w:rsidDel="001E50EB" w:rsidTr="00C56BE0">
        <w:tblPrEx>
          <w:tblBorders>
            <w:bottom w:val="none" w:sz="0" w:space="0" w:color="auto"/>
          </w:tblBorders>
        </w:tblPrEx>
        <w:trPr>
          <w:cantSplit/>
          <w:jc w:val="center"/>
          <w:del w:id="323" w:author="張耀仁" w:date="2015-02-06T13:50:00Z"/>
        </w:trPr>
        <w:tc>
          <w:tcPr>
            <w:tcW w:w="2448" w:type="dxa"/>
          </w:tcPr>
          <w:p w:rsidR="003F3217" w:rsidRPr="008D10F2" w:rsidDel="001E50EB" w:rsidRDefault="003F3217" w:rsidP="002C22D0">
            <w:pPr>
              <w:rPr>
                <w:del w:id="324" w:author="張耀仁" w:date="2015-02-06T13:50:00Z"/>
                <w:sz w:val="16"/>
                <w:szCs w:val="16"/>
                <w:lang w:val="en-CA"/>
              </w:rPr>
            </w:pPr>
            <w:del w:id="325" w:author="張耀仁" w:date="2015-02-06T13:50:00Z">
              <w:r w:rsidRPr="008D10F2" w:rsidDel="001E50EB">
                <w:rPr>
                  <w:sz w:val="16"/>
                  <w:szCs w:val="16"/>
                  <w:lang w:val="en-CA" w:eastAsia="ko-KR"/>
                </w:rPr>
                <w:delText>palette_num_signalled_entries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26" w:author="張耀仁" w:date="2015-02-06T13:50:00Z"/>
                <w:sz w:val="16"/>
                <w:szCs w:val="16"/>
                <w:lang w:val="en-CA"/>
              </w:rPr>
            </w:pPr>
            <w:del w:id="327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28" w:author="張耀仁" w:date="2015-02-06T13:50:00Z"/>
                <w:sz w:val="16"/>
                <w:szCs w:val="16"/>
                <w:lang w:val="en-CA"/>
              </w:rPr>
            </w:pPr>
            <w:del w:id="329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30" w:author="張耀仁" w:date="2015-02-06T13:50:00Z"/>
                <w:sz w:val="16"/>
                <w:szCs w:val="16"/>
                <w:lang w:val="en-CA"/>
              </w:rPr>
            </w:pPr>
            <w:del w:id="331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32" w:author="張耀仁" w:date="2015-02-06T13:50:00Z"/>
                <w:sz w:val="16"/>
                <w:szCs w:val="16"/>
                <w:lang w:val="en-CA"/>
              </w:rPr>
            </w:pPr>
            <w:del w:id="333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34" w:author="張耀仁" w:date="2015-02-06T13:50:00Z"/>
                <w:sz w:val="16"/>
                <w:szCs w:val="16"/>
                <w:lang w:val="en-CA"/>
              </w:rPr>
            </w:pPr>
            <w:del w:id="335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b</w:delText>
              </w:r>
              <w:r w:rsidRPr="008D10F2" w:rsidDel="001E50EB">
                <w:rPr>
                  <w:sz w:val="16"/>
                  <w:szCs w:val="16"/>
                  <w:lang w:val="en-CA"/>
                </w:rPr>
                <w:delText>ypass</w:delText>
              </w:r>
            </w:del>
          </w:p>
        </w:tc>
        <w:tc>
          <w:tcPr>
            <w:tcW w:w="1008" w:type="dxa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36" w:author="張耀仁" w:date="2015-02-06T13:50:00Z"/>
                <w:sz w:val="16"/>
                <w:szCs w:val="16"/>
                <w:lang w:val="en-CA"/>
              </w:rPr>
            </w:pPr>
            <w:del w:id="337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</w:tr>
      <w:tr w:rsidR="003F3217" w:rsidRPr="008D10F2" w:rsidDel="001E50EB" w:rsidTr="00C56BE0">
        <w:tblPrEx>
          <w:tblBorders>
            <w:bottom w:val="none" w:sz="0" w:space="0" w:color="auto"/>
          </w:tblBorders>
        </w:tblPrEx>
        <w:trPr>
          <w:cantSplit/>
          <w:jc w:val="center"/>
          <w:del w:id="338" w:author="張耀仁" w:date="2015-02-06T13:50:00Z"/>
        </w:trPr>
        <w:tc>
          <w:tcPr>
            <w:tcW w:w="2448" w:type="dxa"/>
          </w:tcPr>
          <w:p w:rsidR="003F3217" w:rsidRPr="008D10F2" w:rsidDel="001E50EB" w:rsidRDefault="003F3217" w:rsidP="002C22D0">
            <w:pPr>
              <w:rPr>
                <w:del w:id="339" w:author="張耀仁" w:date="2015-02-06T13:50:00Z"/>
                <w:sz w:val="16"/>
                <w:szCs w:val="16"/>
                <w:lang w:val="en-CA"/>
              </w:rPr>
            </w:pPr>
            <w:del w:id="340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palette_entr</w:delText>
              </w:r>
              <w:r w:rsidDel="001E50EB">
                <w:rPr>
                  <w:sz w:val="16"/>
                  <w:szCs w:val="16"/>
                  <w:lang w:val="en-CA"/>
                </w:rPr>
                <w:delText>y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41" w:author="張耀仁" w:date="2015-02-06T13:50:00Z"/>
                <w:sz w:val="16"/>
                <w:szCs w:val="16"/>
                <w:lang w:val="en-CA"/>
              </w:rPr>
            </w:pPr>
            <w:del w:id="342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43" w:author="張耀仁" w:date="2015-02-06T13:50:00Z"/>
                <w:sz w:val="16"/>
                <w:szCs w:val="16"/>
                <w:lang w:val="en-CA"/>
              </w:rPr>
            </w:pPr>
            <w:del w:id="344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45" w:author="張耀仁" w:date="2015-02-06T13:50:00Z"/>
                <w:sz w:val="16"/>
                <w:szCs w:val="16"/>
                <w:lang w:val="en-CA"/>
              </w:rPr>
            </w:pPr>
            <w:del w:id="346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47" w:author="張耀仁" w:date="2015-02-06T13:50:00Z"/>
                <w:sz w:val="16"/>
                <w:szCs w:val="16"/>
                <w:lang w:val="en-CA"/>
              </w:rPr>
            </w:pPr>
            <w:del w:id="348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49" w:author="張耀仁" w:date="2015-02-06T13:50:00Z"/>
                <w:sz w:val="16"/>
                <w:szCs w:val="16"/>
                <w:lang w:val="en-CA"/>
              </w:rPr>
            </w:pPr>
            <w:del w:id="350" w:author="張耀仁" w:date="2015-02-06T13:50:00Z">
              <w:r w:rsidDel="001E50EB">
                <w:rPr>
                  <w:sz w:val="16"/>
                  <w:szCs w:val="16"/>
                  <w:lang w:val="en-CA"/>
                </w:rPr>
                <w:delText>b</w:delText>
              </w:r>
              <w:r w:rsidRPr="008D10F2" w:rsidDel="001E50EB">
                <w:rPr>
                  <w:sz w:val="16"/>
                  <w:szCs w:val="16"/>
                  <w:lang w:val="en-CA"/>
                </w:rPr>
                <w:delText>ypass</w:delText>
              </w:r>
            </w:del>
          </w:p>
        </w:tc>
        <w:tc>
          <w:tcPr>
            <w:tcW w:w="1008" w:type="dxa"/>
            <w:vAlign w:val="center"/>
          </w:tcPr>
          <w:p w:rsidR="003F3217" w:rsidRPr="008D10F2" w:rsidDel="001E50EB" w:rsidRDefault="003F3217" w:rsidP="002C22D0">
            <w:pPr>
              <w:jc w:val="center"/>
              <w:rPr>
                <w:del w:id="351" w:author="張耀仁" w:date="2015-02-06T13:50:00Z"/>
                <w:sz w:val="16"/>
                <w:szCs w:val="16"/>
                <w:lang w:val="en-CA"/>
              </w:rPr>
            </w:pPr>
            <w:del w:id="352" w:author="張耀仁" w:date="2015-02-06T13:50:00Z">
              <w:r w:rsidRPr="008D10F2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</w:tr>
      <w:tr w:rsidR="003F3217" w:rsidRPr="008D10F2" w:rsidDel="001E50EB" w:rsidTr="00C56BE0">
        <w:tblPrEx>
          <w:tblBorders>
            <w:bottom w:val="none" w:sz="0" w:space="0" w:color="auto"/>
          </w:tblBorders>
        </w:tblPrEx>
        <w:trPr>
          <w:cantSplit/>
          <w:jc w:val="center"/>
          <w:del w:id="353" w:author="張耀仁" w:date="2015-02-06T13:50:00Z"/>
        </w:trPr>
        <w:tc>
          <w:tcPr>
            <w:tcW w:w="2448" w:type="dxa"/>
          </w:tcPr>
          <w:p w:rsidR="003F3217" w:rsidRPr="008D10F2" w:rsidDel="001E50EB" w:rsidRDefault="00502D91" w:rsidP="00502D91">
            <w:pPr>
              <w:rPr>
                <w:del w:id="354" w:author="張耀仁" w:date="2015-02-06T13:50:00Z"/>
                <w:sz w:val="16"/>
                <w:szCs w:val="16"/>
                <w:lang w:val="en-CA" w:eastAsia="ko-KR"/>
              </w:rPr>
            </w:pPr>
            <w:del w:id="355" w:author="張耀仁" w:date="2015-02-06T13:50:00Z">
              <w:r w:rsidRPr="00292581" w:rsidDel="001E50EB">
                <w:rPr>
                  <w:sz w:val="16"/>
                  <w:szCs w:val="16"/>
                  <w:highlight w:val="yellow"/>
                  <w:lang w:val="en-CA" w:eastAsia="ko-KR"/>
                </w:rPr>
                <w:delText xml:space="preserve"> </w:delText>
              </w:r>
            </w:del>
            <w:del w:id="356" w:author="張耀仁" w:date="2015-02-03T11:29:00Z">
              <w:r w:rsidR="003F3217" w:rsidDel="00C56BE0">
                <w:rPr>
                  <w:sz w:val="16"/>
                  <w:szCs w:val="16"/>
                  <w:lang w:val="en-CA" w:eastAsia="ko-KR"/>
                </w:rPr>
                <w:delText>palette_</w:delText>
              </w:r>
              <w:r w:rsidR="003F3217" w:rsidRPr="008D10F2" w:rsidDel="00C56BE0">
                <w:rPr>
                  <w:sz w:val="16"/>
                  <w:szCs w:val="16"/>
                  <w:lang w:val="en-CA" w:eastAsia="ko-KR"/>
                </w:rPr>
                <w:delText>escape_val_present_flag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AD72DC" w:rsidDel="001E50EB" w:rsidRDefault="003F3217" w:rsidP="002C22D0">
            <w:pPr>
              <w:jc w:val="center"/>
              <w:rPr>
                <w:del w:id="357" w:author="張耀仁" w:date="2015-02-06T13:50:00Z"/>
                <w:sz w:val="16"/>
                <w:szCs w:val="16"/>
                <w:highlight w:val="yellow"/>
                <w:lang w:val="en-CA"/>
                <w:rPrChange w:id="358" w:author="張耀仁" w:date="2015-02-03T11:49:00Z">
                  <w:rPr>
                    <w:del w:id="359" w:author="張耀仁" w:date="2015-02-06T13:50:00Z"/>
                    <w:sz w:val="16"/>
                    <w:szCs w:val="16"/>
                    <w:lang w:val="en-CA"/>
                  </w:rPr>
                </w:rPrChange>
              </w:rPr>
            </w:pPr>
            <w:del w:id="360" w:author="張耀仁" w:date="2015-02-06T13:50:00Z">
              <w:r w:rsidRPr="00AD72DC" w:rsidDel="001E50EB">
                <w:rPr>
                  <w:sz w:val="16"/>
                  <w:szCs w:val="16"/>
                  <w:highlight w:val="yellow"/>
                  <w:lang w:val="en-CA"/>
                  <w:rPrChange w:id="361" w:author="張耀仁" w:date="2015-02-03T11:49:00Z">
                    <w:rPr>
                      <w:sz w:val="16"/>
                      <w:szCs w:val="16"/>
                      <w:lang w:val="en-CA"/>
                    </w:rPr>
                  </w:rPrChange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Del="001E50EB" w:rsidRDefault="00502D91" w:rsidP="002C22D0">
            <w:pPr>
              <w:jc w:val="center"/>
              <w:rPr>
                <w:del w:id="362" w:author="張耀仁" w:date="2015-02-06T13:50:00Z"/>
                <w:sz w:val="16"/>
                <w:szCs w:val="16"/>
                <w:highlight w:val="yellow"/>
                <w:lang w:val="en-CA"/>
                <w:rPrChange w:id="363" w:author="張耀仁" w:date="2015-02-03T11:49:00Z">
                  <w:rPr>
                    <w:del w:id="364" w:author="張耀仁" w:date="2015-02-06T13:50:00Z"/>
                    <w:sz w:val="16"/>
                    <w:szCs w:val="16"/>
                    <w:lang w:val="en-CA"/>
                  </w:rPr>
                </w:rPrChange>
              </w:rPr>
            </w:pPr>
            <w:del w:id="365" w:author="張耀仁" w:date="2015-02-06T13:50:00Z">
              <w:r w:rsidRPr="00AD72DC" w:rsidDel="001E50EB">
                <w:rPr>
                  <w:sz w:val="16"/>
                  <w:szCs w:val="16"/>
                  <w:highlight w:val="yellow"/>
                  <w:lang w:val="en-CA"/>
                  <w:rPrChange w:id="366" w:author="張耀仁" w:date="2015-02-03T11:49:00Z">
                    <w:rPr>
                      <w:sz w:val="16"/>
                      <w:szCs w:val="16"/>
                      <w:lang w:val="en-CA"/>
                    </w:rPr>
                  </w:rPrChange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Del="001E50EB" w:rsidRDefault="00502D91" w:rsidP="002C22D0">
            <w:pPr>
              <w:jc w:val="center"/>
              <w:rPr>
                <w:del w:id="367" w:author="張耀仁" w:date="2015-02-06T13:50:00Z"/>
                <w:sz w:val="16"/>
                <w:szCs w:val="16"/>
                <w:highlight w:val="yellow"/>
                <w:lang w:val="en-CA"/>
                <w:rPrChange w:id="368" w:author="張耀仁" w:date="2015-02-03T11:49:00Z">
                  <w:rPr>
                    <w:del w:id="369" w:author="張耀仁" w:date="2015-02-06T13:50:00Z"/>
                    <w:sz w:val="16"/>
                    <w:szCs w:val="16"/>
                    <w:lang w:val="en-CA"/>
                  </w:rPr>
                </w:rPrChange>
              </w:rPr>
            </w:pPr>
            <w:del w:id="370" w:author="張耀仁" w:date="2015-02-06T13:50:00Z">
              <w:r w:rsidRPr="00AD72DC" w:rsidDel="001E50EB">
                <w:rPr>
                  <w:sz w:val="16"/>
                  <w:szCs w:val="16"/>
                  <w:highlight w:val="yellow"/>
                  <w:lang w:val="en-CA"/>
                  <w:rPrChange w:id="371" w:author="張耀仁" w:date="2015-02-03T11:49:00Z">
                    <w:rPr>
                      <w:sz w:val="16"/>
                      <w:szCs w:val="16"/>
                      <w:lang w:val="en-CA"/>
                    </w:rPr>
                  </w:rPrChange>
                </w:rPr>
                <w:delText>bypass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Del="001E50EB" w:rsidRDefault="003F3217" w:rsidP="002C22D0">
            <w:pPr>
              <w:jc w:val="center"/>
              <w:rPr>
                <w:del w:id="372" w:author="張耀仁" w:date="2015-02-06T13:50:00Z"/>
                <w:sz w:val="16"/>
                <w:szCs w:val="16"/>
                <w:highlight w:val="yellow"/>
                <w:lang w:val="en-CA"/>
                <w:rPrChange w:id="373" w:author="張耀仁" w:date="2015-02-03T11:49:00Z">
                  <w:rPr>
                    <w:del w:id="374" w:author="張耀仁" w:date="2015-02-06T13:50:00Z"/>
                    <w:sz w:val="16"/>
                    <w:szCs w:val="16"/>
                    <w:lang w:val="en-CA"/>
                  </w:rPr>
                </w:rPrChange>
              </w:rPr>
            </w:pPr>
            <w:del w:id="375" w:author="張耀仁" w:date="2015-02-06T13:50:00Z">
              <w:r w:rsidRPr="00AD72DC" w:rsidDel="001E50EB">
                <w:rPr>
                  <w:sz w:val="16"/>
                  <w:szCs w:val="16"/>
                  <w:highlight w:val="yellow"/>
                  <w:lang w:val="en-CA"/>
                  <w:rPrChange w:id="376" w:author="張耀仁" w:date="2015-02-03T11:49:00Z">
                    <w:rPr>
                      <w:sz w:val="16"/>
                      <w:szCs w:val="16"/>
                      <w:lang w:val="en-CA"/>
                    </w:rPr>
                  </w:rPrChange>
                </w:rPr>
                <w:delText>na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Del="001E50EB" w:rsidRDefault="003F3217" w:rsidP="002C22D0">
            <w:pPr>
              <w:jc w:val="center"/>
              <w:rPr>
                <w:del w:id="377" w:author="張耀仁" w:date="2015-02-06T13:50:00Z"/>
                <w:sz w:val="16"/>
                <w:szCs w:val="16"/>
                <w:highlight w:val="yellow"/>
                <w:lang w:val="en-CA"/>
                <w:rPrChange w:id="378" w:author="張耀仁" w:date="2015-02-03T11:49:00Z">
                  <w:rPr>
                    <w:del w:id="379" w:author="張耀仁" w:date="2015-02-06T13:50:00Z"/>
                    <w:sz w:val="16"/>
                    <w:szCs w:val="16"/>
                    <w:lang w:val="en-CA"/>
                  </w:rPr>
                </w:rPrChange>
              </w:rPr>
            </w:pPr>
            <w:del w:id="380" w:author="張耀仁" w:date="2015-02-06T13:50:00Z">
              <w:r w:rsidRPr="00AD72DC" w:rsidDel="001E50EB">
                <w:rPr>
                  <w:sz w:val="16"/>
                  <w:szCs w:val="16"/>
                  <w:highlight w:val="yellow"/>
                  <w:lang w:val="en-CA"/>
                  <w:rPrChange w:id="381" w:author="張耀仁" w:date="2015-02-03T11:49:00Z">
                    <w:rPr>
                      <w:sz w:val="16"/>
                      <w:szCs w:val="16"/>
                      <w:lang w:val="en-CA"/>
                    </w:rPr>
                  </w:rPrChange>
                </w:rPr>
                <w:delText>na</w:delText>
              </w:r>
            </w:del>
          </w:p>
        </w:tc>
        <w:tc>
          <w:tcPr>
            <w:tcW w:w="1008" w:type="dxa"/>
            <w:vAlign w:val="center"/>
          </w:tcPr>
          <w:p w:rsidR="003F3217" w:rsidRPr="00AD72DC" w:rsidDel="001E50EB" w:rsidRDefault="003F3217" w:rsidP="002C22D0">
            <w:pPr>
              <w:jc w:val="center"/>
              <w:rPr>
                <w:del w:id="382" w:author="張耀仁" w:date="2015-02-06T13:50:00Z"/>
                <w:sz w:val="16"/>
                <w:szCs w:val="16"/>
                <w:highlight w:val="yellow"/>
                <w:lang w:val="en-CA"/>
                <w:rPrChange w:id="383" w:author="張耀仁" w:date="2015-02-03T11:49:00Z">
                  <w:rPr>
                    <w:del w:id="384" w:author="張耀仁" w:date="2015-02-06T13:50:00Z"/>
                    <w:sz w:val="16"/>
                    <w:szCs w:val="16"/>
                    <w:lang w:val="en-CA"/>
                  </w:rPr>
                </w:rPrChange>
              </w:rPr>
            </w:pPr>
            <w:del w:id="385" w:author="張耀仁" w:date="2015-02-06T13:50:00Z">
              <w:r w:rsidRPr="00AD72DC" w:rsidDel="001E50EB">
                <w:rPr>
                  <w:sz w:val="16"/>
                  <w:szCs w:val="16"/>
                  <w:highlight w:val="yellow"/>
                  <w:lang w:val="en-CA"/>
                  <w:rPrChange w:id="386" w:author="張耀仁" w:date="2015-02-03T11:49:00Z">
                    <w:rPr>
                      <w:sz w:val="16"/>
                      <w:szCs w:val="16"/>
                      <w:lang w:val="en-CA"/>
                    </w:rPr>
                  </w:rPrChange>
                </w:rPr>
                <w:delText>na</w:delText>
              </w:r>
            </w:del>
          </w:p>
        </w:tc>
      </w:tr>
      <w:tr w:rsidR="003F3217" w:rsidRPr="001C01CF" w:rsidDel="001E50EB" w:rsidTr="00C56BE0">
        <w:trPr>
          <w:cantSplit/>
          <w:jc w:val="center"/>
          <w:del w:id="387" w:author="張耀仁" w:date="2015-02-06T13:50:00Z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7" w:rsidRPr="001C01CF" w:rsidDel="001E50EB" w:rsidRDefault="003F3217" w:rsidP="002C22D0">
            <w:pPr>
              <w:jc w:val="left"/>
              <w:rPr>
                <w:del w:id="388" w:author="張耀仁" w:date="2015-02-06T13:50:00Z"/>
                <w:sz w:val="16"/>
                <w:szCs w:val="16"/>
                <w:lang w:val="en-CA" w:eastAsia="ko-KR"/>
              </w:rPr>
            </w:pPr>
            <w:del w:id="389" w:author="張耀仁" w:date="2015-02-06T13:50:00Z">
              <w:r w:rsidRPr="001C01CF" w:rsidDel="001E50EB">
                <w:rPr>
                  <w:sz w:val="16"/>
                  <w:szCs w:val="16"/>
                  <w:lang w:val="en-CA" w:eastAsia="ko-KR"/>
                </w:rPr>
                <w:delText>cu_qp_delta_</w:delText>
              </w:r>
              <w:r w:rsidDel="001E50EB">
                <w:rPr>
                  <w:sz w:val="16"/>
                  <w:szCs w:val="16"/>
                  <w:lang w:val="en-CA" w:eastAsia="ko-KR"/>
                </w:rPr>
                <w:delText>palette_</w:delText>
              </w:r>
              <w:r w:rsidRPr="001C01CF" w:rsidDel="001E50EB">
                <w:rPr>
                  <w:sz w:val="16"/>
                  <w:szCs w:val="16"/>
                  <w:lang w:val="en-CA" w:eastAsia="ko-KR"/>
                </w:rPr>
                <w:delText>abs</w:delText>
              </w:r>
            </w:del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390" w:author="張耀仁" w:date="2015-02-06T13:50:00Z"/>
                <w:sz w:val="16"/>
                <w:szCs w:val="16"/>
                <w:lang w:val="en-CA"/>
              </w:rPr>
            </w:pPr>
            <w:del w:id="391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0</w:delText>
              </w:r>
            </w:del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392" w:author="張耀仁" w:date="2015-02-06T13:50:00Z"/>
                <w:sz w:val="16"/>
                <w:szCs w:val="16"/>
                <w:lang w:val="en-CA"/>
              </w:rPr>
            </w:pPr>
            <w:del w:id="393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1</w:delText>
              </w:r>
            </w:del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394" w:author="張耀仁" w:date="2015-02-06T13:50:00Z"/>
                <w:sz w:val="16"/>
                <w:szCs w:val="16"/>
                <w:lang w:val="en-CA"/>
              </w:rPr>
            </w:pPr>
            <w:del w:id="395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1</w:delText>
              </w:r>
            </w:del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396" w:author="張耀仁" w:date="2015-02-06T13:50:00Z"/>
                <w:sz w:val="16"/>
                <w:szCs w:val="16"/>
                <w:lang w:val="en-CA"/>
              </w:rPr>
            </w:pPr>
            <w:del w:id="397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1</w:delText>
              </w:r>
            </w:del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398" w:author="張耀仁" w:date="2015-02-06T13:50:00Z"/>
                <w:sz w:val="16"/>
                <w:szCs w:val="16"/>
                <w:lang w:val="en-CA"/>
              </w:rPr>
            </w:pPr>
            <w:del w:id="399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1</w:delText>
              </w:r>
            </w:del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17" w:rsidRPr="001C01CF" w:rsidDel="001E50EB" w:rsidRDefault="003F3217" w:rsidP="002C22D0">
            <w:pPr>
              <w:jc w:val="center"/>
              <w:rPr>
                <w:del w:id="400" w:author="張耀仁" w:date="2015-02-06T13:50:00Z"/>
                <w:sz w:val="16"/>
                <w:szCs w:val="16"/>
                <w:lang w:val="en-CA"/>
              </w:rPr>
            </w:pPr>
            <w:del w:id="401" w:author="張耀仁" w:date="2015-02-06T13:50:00Z">
              <w:r w:rsidRPr="001C01CF" w:rsidDel="001E50EB">
                <w:rPr>
                  <w:sz w:val="16"/>
                  <w:szCs w:val="16"/>
                  <w:lang w:val="en-CA"/>
                </w:rPr>
                <w:delText>bypass</w:delText>
              </w:r>
            </w:del>
          </w:p>
        </w:tc>
      </w:tr>
      <w:tr w:rsidR="00AD72DC" w:rsidRPr="001C01CF" w:rsidDel="001E50EB" w:rsidTr="00C56BE0">
        <w:trPr>
          <w:cantSplit/>
          <w:jc w:val="center"/>
          <w:del w:id="402" w:author="張耀仁" w:date="2015-02-06T13:50:00Z"/>
        </w:trPr>
        <w:tc>
          <w:tcPr>
            <w:tcW w:w="2448" w:type="dxa"/>
          </w:tcPr>
          <w:p w:rsidR="00AD72DC" w:rsidRPr="00C56BE0" w:rsidDel="001E50EB" w:rsidRDefault="00AD72DC" w:rsidP="00AD72DC">
            <w:pPr>
              <w:jc w:val="left"/>
              <w:rPr>
                <w:del w:id="403" w:author="張耀仁" w:date="2015-02-06T13:50:00Z"/>
                <w:rFonts w:eastAsia="新細明體"/>
                <w:sz w:val="16"/>
                <w:szCs w:val="16"/>
                <w:lang w:val="en-CA" w:eastAsia="zh-TW"/>
              </w:rPr>
            </w:pPr>
            <w:del w:id="404" w:author="張耀仁" w:date="2015-02-06T13:50:00Z">
              <w:r w:rsidDel="001E50EB">
                <w:rPr>
                  <w:rFonts w:eastAsia="新細明體"/>
                  <w:sz w:val="16"/>
                  <w:szCs w:val="16"/>
                  <w:lang w:val="en-CA" w:eastAsia="zh-TW"/>
                </w:rPr>
                <w:delText>…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AD72DC" w:rsidRPr="001C01CF" w:rsidDel="001E50EB" w:rsidRDefault="00AD72DC" w:rsidP="00AD72DC">
            <w:pPr>
              <w:jc w:val="center"/>
              <w:rPr>
                <w:del w:id="405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Del="001E50EB" w:rsidRDefault="00AD72DC" w:rsidP="00AD72DC">
            <w:pPr>
              <w:jc w:val="center"/>
              <w:rPr>
                <w:del w:id="406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Del="001E50EB" w:rsidRDefault="00AD72DC" w:rsidP="00AD72DC">
            <w:pPr>
              <w:jc w:val="center"/>
              <w:rPr>
                <w:del w:id="407" w:author="張耀仁" w:date="2015-02-06T13:50:00Z"/>
                <w:rFonts w:eastAsia="MS Mincho"/>
                <w:sz w:val="16"/>
                <w:szCs w:val="16"/>
                <w:lang w:val="en-CA" w:eastAsia="ja-JP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Del="001E50EB" w:rsidRDefault="00AD72DC" w:rsidP="00AD72DC">
            <w:pPr>
              <w:jc w:val="center"/>
              <w:rPr>
                <w:del w:id="408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Del="001E50EB" w:rsidRDefault="00AD72DC" w:rsidP="00AD72DC">
            <w:pPr>
              <w:jc w:val="center"/>
              <w:rPr>
                <w:del w:id="409" w:author="張耀仁" w:date="2015-02-06T13:50:00Z"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AD72DC" w:rsidRPr="001C01CF" w:rsidDel="001E50EB" w:rsidRDefault="00AD72DC" w:rsidP="00AD72DC">
            <w:pPr>
              <w:jc w:val="center"/>
              <w:rPr>
                <w:del w:id="410" w:author="張耀仁" w:date="2015-02-06T13:50:00Z"/>
                <w:sz w:val="16"/>
                <w:szCs w:val="16"/>
                <w:lang w:val="en-CA"/>
              </w:rPr>
            </w:pPr>
          </w:p>
        </w:tc>
      </w:tr>
    </w:tbl>
    <w:p w:rsidR="003F3217" w:rsidDel="001E50EB" w:rsidRDefault="003F3217" w:rsidP="00AE75DD">
      <w:pPr>
        <w:rPr>
          <w:del w:id="411" w:author="張耀仁" w:date="2015-02-06T13:50:00Z"/>
        </w:rPr>
      </w:pPr>
    </w:p>
    <w:p w:rsidR="00E27BCA" w:rsidRPr="00E27BCA" w:rsidDel="001E50EB" w:rsidRDefault="00E27BCA" w:rsidP="00E27BCA">
      <w:pPr>
        <w:pStyle w:val="4"/>
        <w:numPr>
          <w:ilvl w:val="3"/>
          <w:numId w:val="13"/>
        </w:numPr>
        <w:rPr>
          <w:del w:id="412" w:author="張耀仁" w:date="2015-02-06T13:50:00Z"/>
          <w:highlight w:val="yellow"/>
        </w:rPr>
      </w:pPr>
      <w:bookmarkStart w:id="413" w:name="_Ref395281136"/>
      <w:del w:id="414" w:author="張耀仁" w:date="2015-02-06T13:50:00Z">
        <w:r w:rsidRPr="00E27BCA" w:rsidDel="001E50EB">
          <w:rPr>
            <w:highlight w:val="yellow"/>
          </w:rPr>
          <w:delText>Binarization process for palette_escape_tra</w:delText>
        </w:r>
        <w:r w:rsidR="00B410AE" w:rsidDel="001E50EB">
          <w:rPr>
            <w:highlight w:val="yellow"/>
          </w:rPr>
          <w:delText>nspose</w:delText>
        </w:r>
        <w:r w:rsidRPr="00E27BCA" w:rsidDel="001E50EB">
          <w:rPr>
            <w:highlight w:val="yellow"/>
          </w:rPr>
          <w:delText>_</w:delText>
        </w:r>
        <w:bookmarkEnd w:id="413"/>
        <w:r w:rsidRPr="00E27BCA" w:rsidDel="001E50EB">
          <w:rPr>
            <w:highlight w:val="yellow"/>
          </w:rPr>
          <w:delText>flag</w:delText>
        </w:r>
      </w:del>
    </w:p>
    <w:p w:rsidR="003F3217" w:rsidRPr="00E27BCA" w:rsidDel="001E50EB" w:rsidRDefault="00E27BCA" w:rsidP="00AE75DD">
      <w:pPr>
        <w:rPr>
          <w:del w:id="415" w:author="張耀仁" w:date="2015-02-06T13:50:00Z"/>
          <w:rFonts w:eastAsia="新細明體"/>
          <w:highlight w:val="yellow"/>
          <w:lang w:eastAsia="zh-TW"/>
        </w:rPr>
      </w:pPr>
      <w:del w:id="416" w:author="張耀仁" w:date="2015-02-06T13:50:00Z">
        <w:r w:rsidRPr="00E27BCA" w:rsidDel="001E50EB">
          <w:rPr>
            <w:rFonts w:eastAsia="新細明體" w:hint="eastAsia"/>
            <w:highlight w:val="yellow"/>
            <w:lang w:eastAsia="zh-TW"/>
          </w:rPr>
          <w:delText xml:space="preserve">Input to this process is a request </w:delText>
        </w:r>
        <w:r w:rsidRPr="00E27BCA" w:rsidDel="001E50EB">
          <w:rPr>
            <w:rFonts w:eastAsia="新細明體"/>
            <w:highlight w:val="yellow"/>
            <w:lang w:eastAsia="zh-TW"/>
          </w:rPr>
          <w:delText>for a binarization for the sy</w:delText>
        </w:r>
        <w:r w:rsidR="00B410AE" w:rsidDel="001E50EB">
          <w:rPr>
            <w:rFonts w:eastAsia="新細明體"/>
            <w:highlight w:val="yellow"/>
            <w:lang w:eastAsia="zh-TW"/>
          </w:rPr>
          <w:delText>ntax element palette_escape_transpose</w:delText>
        </w:r>
        <w:r w:rsidRPr="00E27BCA" w:rsidDel="001E50EB">
          <w:rPr>
            <w:rFonts w:eastAsia="新細明體"/>
            <w:highlight w:val="yellow"/>
            <w:lang w:eastAsia="zh-TW"/>
          </w:rPr>
          <w:delText>_flag.</w:delText>
        </w:r>
      </w:del>
    </w:p>
    <w:p w:rsidR="00E27BCA" w:rsidRPr="00E27BCA" w:rsidDel="001E50EB" w:rsidRDefault="00E27BCA" w:rsidP="00AE75DD">
      <w:pPr>
        <w:rPr>
          <w:del w:id="417" w:author="張耀仁" w:date="2015-02-06T13:50:00Z"/>
          <w:rFonts w:eastAsia="新細明體"/>
          <w:highlight w:val="yellow"/>
          <w:lang w:eastAsia="zh-TW"/>
        </w:rPr>
      </w:pPr>
      <w:del w:id="418" w:author="張耀仁" w:date="2015-02-06T13:50:00Z">
        <w:r w:rsidRPr="00E27BCA" w:rsidDel="001E50EB">
          <w:rPr>
            <w:rFonts w:eastAsia="新細明體" w:hint="eastAsia"/>
            <w:highlight w:val="yellow"/>
            <w:lang w:eastAsia="zh-TW"/>
          </w:rPr>
          <w:delText xml:space="preserve">Output to this process is the binarization of </w:delText>
        </w:r>
        <w:r w:rsidRPr="00E27BCA" w:rsidDel="001E50EB">
          <w:rPr>
            <w:rFonts w:eastAsia="新細明體"/>
            <w:highlight w:val="yellow"/>
            <w:lang w:eastAsia="zh-TW"/>
          </w:rPr>
          <w:delText>palette_escape_tra</w:delText>
        </w:r>
        <w:r w:rsidR="00B410AE" w:rsidDel="001E50EB">
          <w:rPr>
            <w:rFonts w:eastAsia="新細明體"/>
            <w:highlight w:val="yellow"/>
            <w:lang w:eastAsia="zh-TW"/>
          </w:rPr>
          <w:delText>nspose</w:delText>
        </w:r>
        <w:r w:rsidRPr="00E27BCA" w:rsidDel="001E50EB">
          <w:rPr>
            <w:rFonts w:eastAsia="新細明體"/>
            <w:highlight w:val="yellow"/>
            <w:lang w:eastAsia="zh-TW"/>
          </w:rPr>
          <w:delText>_flag.</w:delText>
        </w:r>
      </w:del>
    </w:p>
    <w:p w:rsidR="003F3217" w:rsidRPr="00E27BCA" w:rsidDel="001E50EB" w:rsidRDefault="00E27BCA" w:rsidP="00AE75DD">
      <w:pPr>
        <w:rPr>
          <w:del w:id="419" w:author="張耀仁" w:date="2015-02-06T13:50:00Z"/>
          <w:highlight w:val="yellow"/>
        </w:rPr>
      </w:pPr>
      <w:del w:id="420" w:author="張耀仁" w:date="2015-02-06T13:50:00Z">
        <w:r w:rsidRPr="00E27BCA" w:rsidDel="001E50EB">
          <w:rPr>
            <w:highlight w:val="yellow"/>
            <w:lang w:val="en-CA" w:eastAsia="ko-KR"/>
          </w:rPr>
          <w:delText xml:space="preserve">The binarization for the syntax element </w:delText>
        </w:r>
        <w:r w:rsidRPr="00E27BCA" w:rsidDel="001E50EB">
          <w:rPr>
            <w:rFonts w:eastAsia="新細明體"/>
            <w:highlight w:val="yellow"/>
            <w:lang w:eastAsia="zh-TW"/>
          </w:rPr>
          <w:delText>palette_escape_</w:delText>
        </w:r>
        <w:r w:rsidR="00B410AE" w:rsidRPr="00B410AE" w:rsidDel="001E50EB">
          <w:rPr>
            <w:rFonts w:eastAsia="新細明體"/>
            <w:highlight w:val="yellow"/>
            <w:lang w:eastAsia="zh-TW"/>
          </w:rPr>
          <w:delText xml:space="preserve"> </w:delText>
        </w:r>
        <w:r w:rsidR="00B410AE" w:rsidRPr="00E27BCA" w:rsidDel="001E50EB">
          <w:rPr>
            <w:rFonts w:eastAsia="新細明體"/>
            <w:highlight w:val="yellow"/>
            <w:lang w:eastAsia="zh-TW"/>
          </w:rPr>
          <w:delText>tra</w:delText>
        </w:r>
        <w:r w:rsidR="00B410AE" w:rsidDel="001E50EB">
          <w:rPr>
            <w:rFonts w:eastAsia="新細明體"/>
            <w:highlight w:val="yellow"/>
            <w:lang w:eastAsia="zh-TW"/>
          </w:rPr>
          <w:delText>nspose</w:delText>
        </w:r>
        <w:r w:rsidRPr="00E27BCA" w:rsidDel="001E50EB">
          <w:rPr>
            <w:rFonts w:eastAsia="新細明體"/>
            <w:highlight w:val="yellow"/>
            <w:lang w:eastAsia="zh-TW"/>
          </w:rPr>
          <w:delText>_flag</w:delText>
        </w:r>
        <w:r w:rsidRPr="00E27BCA" w:rsidDel="001E50EB">
          <w:rPr>
            <w:highlight w:val="yellow"/>
            <w:lang w:val="en-CA" w:eastAsia="ko-KR"/>
          </w:rPr>
          <w:delText xml:space="preserve"> is specified in </w:delText>
        </w:r>
        <w:r w:rsidRPr="00E27BCA" w:rsidDel="001E50EB">
          <w:rPr>
            <w:highlight w:val="yellow"/>
            <w:lang w:val="en-CA" w:eastAsia="ko-KR"/>
          </w:rPr>
          <w:fldChar w:fldCharType="begin" w:fldLock="1"/>
        </w:r>
        <w:r w:rsidRPr="00E27BCA" w:rsidDel="001E50EB">
          <w:rPr>
            <w:highlight w:val="yellow"/>
            <w:lang w:val="en-CA" w:eastAsia="ko-KR"/>
          </w:rPr>
          <w:delInstrText xml:space="preserve"> REF _Ref329430266 \h </w:delInstrText>
        </w:r>
        <w:r w:rsidDel="001E50EB">
          <w:rPr>
            <w:highlight w:val="yellow"/>
            <w:lang w:val="en-CA" w:eastAsia="ko-KR"/>
          </w:rPr>
          <w:delInstrText xml:space="preserve"> \* MERGEFORMAT </w:delInstrText>
        </w:r>
        <w:r w:rsidRPr="00E27BCA" w:rsidDel="001E50EB">
          <w:rPr>
            <w:highlight w:val="yellow"/>
            <w:lang w:val="en-CA" w:eastAsia="ko-KR"/>
          </w:rPr>
        </w:r>
        <w:r w:rsidRPr="00E27BCA" w:rsidDel="001E50EB">
          <w:rPr>
            <w:highlight w:val="yellow"/>
            <w:lang w:val="en-CA" w:eastAsia="ko-KR"/>
          </w:rPr>
          <w:fldChar w:fldCharType="separate"/>
        </w:r>
        <w:r w:rsidRPr="00E27BCA" w:rsidDel="001E50EB">
          <w:rPr>
            <w:highlight w:val="yellow"/>
            <w:lang w:val="en-CA"/>
          </w:rPr>
          <w:delText>Table 9</w:delText>
        </w:r>
        <w:r w:rsidRPr="00E27BCA" w:rsidDel="001E50EB">
          <w:rPr>
            <w:highlight w:val="yellow"/>
            <w:lang w:val="en-CA"/>
          </w:rPr>
          <w:noBreakHyphen/>
          <w:delText>xx</w:delText>
        </w:r>
        <w:r w:rsidRPr="00E27BCA" w:rsidDel="001E50EB">
          <w:rPr>
            <w:highlight w:val="yellow"/>
            <w:lang w:val="en-CA" w:eastAsia="ko-KR"/>
          </w:rPr>
          <w:fldChar w:fldCharType="end"/>
        </w:r>
        <w:r w:rsidRPr="00E27BCA" w:rsidDel="001E50EB">
          <w:rPr>
            <w:highlight w:val="yellow"/>
            <w:lang w:val="en-CA" w:eastAsia="ko-KR"/>
          </w:rPr>
          <w:delText>.</w:delText>
        </w:r>
      </w:del>
    </w:p>
    <w:p w:rsidR="00E27BCA" w:rsidRPr="00E27BCA" w:rsidDel="001E50EB" w:rsidRDefault="00E27BCA" w:rsidP="00E27BCA">
      <w:pPr>
        <w:pStyle w:val="aa"/>
        <w:rPr>
          <w:del w:id="421" w:author="張耀仁" w:date="2015-02-06T13:50:00Z"/>
          <w:highlight w:val="yellow"/>
          <w:lang w:val="en-CA"/>
        </w:rPr>
      </w:pPr>
      <w:bookmarkStart w:id="422" w:name="_Ref329430266"/>
      <w:bookmarkStart w:id="423" w:name="_Toc390728419"/>
      <w:del w:id="424" w:author="張耀仁" w:date="2015-02-06T13:50:00Z">
        <w:r w:rsidRPr="00E27BCA" w:rsidDel="001E50EB">
          <w:rPr>
            <w:highlight w:val="yellow"/>
            <w:lang w:val="en-CA"/>
          </w:rPr>
          <w:delText xml:space="preserve">Table </w:delText>
        </w:r>
        <w:r w:rsidRPr="00E27BCA" w:rsidDel="001E50EB">
          <w:rPr>
            <w:highlight w:val="yellow"/>
            <w:lang w:val="en-CA"/>
          </w:rPr>
          <w:fldChar w:fldCharType="begin" w:fldLock="1"/>
        </w:r>
        <w:r w:rsidRPr="00E27BCA" w:rsidDel="001E50EB">
          <w:rPr>
            <w:highlight w:val="yellow"/>
            <w:lang w:val="en-CA"/>
          </w:rPr>
          <w:delInstrText xml:space="preserve"> STYLEREF 1 \s </w:delInstrText>
        </w:r>
        <w:r w:rsidRPr="00E27BCA" w:rsidDel="001E50EB">
          <w:rPr>
            <w:highlight w:val="yellow"/>
            <w:lang w:val="en-CA"/>
          </w:rPr>
          <w:fldChar w:fldCharType="separate"/>
        </w:r>
        <w:r w:rsidRPr="00E27BCA" w:rsidDel="001E50EB">
          <w:rPr>
            <w:highlight w:val="yellow"/>
            <w:lang w:val="en-CA"/>
          </w:rPr>
          <w:delText>9</w:delText>
        </w:r>
        <w:r w:rsidRPr="00E27BCA" w:rsidDel="001E50EB">
          <w:rPr>
            <w:highlight w:val="yellow"/>
            <w:lang w:val="en-CA"/>
          </w:rPr>
          <w:fldChar w:fldCharType="end"/>
        </w:r>
        <w:r w:rsidRPr="00E27BCA" w:rsidDel="001E50EB">
          <w:rPr>
            <w:highlight w:val="yellow"/>
            <w:lang w:val="en-CA"/>
          </w:rPr>
          <w:noBreakHyphen/>
        </w:r>
        <w:bookmarkEnd w:id="422"/>
        <w:r w:rsidR="00B410AE" w:rsidDel="001E50EB">
          <w:rPr>
            <w:highlight w:val="yellow"/>
            <w:lang w:val="en-CA"/>
          </w:rPr>
          <w:delText>xx</w:delText>
        </w:r>
        <w:r w:rsidRPr="00E27BCA" w:rsidDel="001E50EB">
          <w:rPr>
            <w:highlight w:val="yellow"/>
            <w:lang w:val="en-CA"/>
          </w:rPr>
          <w:delText xml:space="preserve"> – Binarization for </w:delText>
        </w:r>
        <w:bookmarkEnd w:id="423"/>
        <w:r w:rsidR="00B410AE" w:rsidRPr="00E27BCA" w:rsidDel="001E50EB">
          <w:rPr>
            <w:highlight w:val="yellow"/>
          </w:rPr>
          <w:delText>palette_escape_tra</w:delText>
        </w:r>
        <w:r w:rsidR="00B410AE" w:rsidDel="001E50EB">
          <w:rPr>
            <w:highlight w:val="yellow"/>
          </w:rPr>
          <w:delText>nspose</w:delText>
        </w:r>
        <w:r w:rsidR="00B410AE" w:rsidRPr="00E27BCA" w:rsidDel="001E50EB">
          <w:rPr>
            <w:highlight w:val="yellow"/>
          </w:rPr>
          <w:delText>_flag</w:delText>
        </w:r>
      </w:del>
    </w:p>
    <w:tbl>
      <w:tblPr>
        <w:tblW w:w="4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2136"/>
        <w:gridCol w:w="2233"/>
      </w:tblGrid>
      <w:tr w:rsidR="00E27BCA" w:rsidRPr="00E27BCA" w:rsidDel="001E50EB" w:rsidTr="00E27BCA">
        <w:trPr>
          <w:trHeight w:val="354"/>
          <w:jc w:val="center"/>
          <w:del w:id="425" w:author="張耀仁" w:date="2015-02-06T13:50:00Z"/>
        </w:trPr>
        <w:tc>
          <w:tcPr>
            <w:tcW w:w="1864" w:type="pct"/>
            <w:vMerge w:val="restart"/>
            <w:vAlign w:val="center"/>
          </w:tcPr>
          <w:p w:rsidR="00E27BCA" w:rsidRPr="00E27BCA" w:rsidDel="001E50EB" w:rsidRDefault="00E27BCA" w:rsidP="00E27BCA">
            <w:pPr>
              <w:keepNext/>
              <w:spacing w:before="0"/>
              <w:jc w:val="center"/>
              <w:rPr>
                <w:del w:id="426" w:author="張耀仁" w:date="2015-02-06T13:50:00Z"/>
                <w:b/>
                <w:highlight w:val="yellow"/>
                <w:lang w:val="en-CA" w:eastAsia="ko-KR"/>
              </w:rPr>
            </w:pPr>
            <w:del w:id="427" w:author="張耀仁" w:date="2015-02-06T13:50:00Z">
              <w:r w:rsidRPr="00E27BCA" w:rsidDel="001E50EB">
                <w:rPr>
                  <w:b/>
                  <w:highlight w:val="yellow"/>
                  <w:lang w:val="en-CA" w:eastAsia="ko-KR"/>
                </w:rPr>
                <w:delText xml:space="preserve">Value of </w:delText>
              </w:r>
              <w:r w:rsidR="00B410AE" w:rsidRPr="00B410AE" w:rsidDel="001E50EB">
                <w:rPr>
                  <w:b/>
                  <w:highlight w:val="yellow"/>
                </w:rPr>
                <w:delText>palette_escape_transpose_flag</w:delText>
              </w:r>
            </w:del>
          </w:p>
        </w:tc>
        <w:tc>
          <w:tcPr>
            <w:tcW w:w="3136" w:type="pct"/>
            <w:gridSpan w:val="2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28" w:author="張耀仁" w:date="2015-02-06T13:50:00Z"/>
                <w:b/>
                <w:highlight w:val="yellow"/>
                <w:lang w:val="en-CA" w:eastAsia="ko-KR"/>
              </w:rPr>
            </w:pPr>
            <w:del w:id="429" w:author="張耀仁" w:date="2015-02-06T13:50:00Z">
              <w:r w:rsidRPr="00E27BCA" w:rsidDel="001E50EB">
                <w:rPr>
                  <w:b/>
                  <w:highlight w:val="yellow"/>
                  <w:lang w:val="en-CA" w:eastAsia="ko-KR"/>
                </w:rPr>
                <w:delText>Bin string</w:delText>
              </w:r>
            </w:del>
          </w:p>
        </w:tc>
      </w:tr>
      <w:tr w:rsidR="00E27BCA" w:rsidRPr="00E27BCA" w:rsidDel="001E50EB" w:rsidTr="00E27BCA">
        <w:trPr>
          <w:trHeight w:val="354"/>
          <w:jc w:val="center"/>
          <w:del w:id="430" w:author="張耀仁" w:date="2015-02-06T13:50:00Z"/>
        </w:trPr>
        <w:tc>
          <w:tcPr>
            <w:tcW w:w="1864" w:type="pct"/>
            <w:vMerge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31" w:author="張耀仁" w:date="2015-02-06T13:50:00Z"/>
                <w:b/>
                <w:highlight w:val="yellow"/>
                <w:lang w:val="en-CA" w:eastAsia="ko-KR"/>
              </w:rPr>
            </w:pPr>
          </w:p>
        </w:tc>
        <w:tc>
          <w:tcPr>
            <w:tcW w:w="1534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32" w:author="張耀仁" w:date="2015-02-06T13:50:00Z"/>
                <w:b/>
                <w:highlight w:val="yellow"/>
                <w:lang w:val="en-CA" w:eastAsia="ko-KR"/>
              </w:rPr>
            </w:pPr>
            <w:del w:id="433" w:author="張耀仁" w:date="2015-02-06T13:50:00Z">
              <w:r w:rsidRPr="00E27BCA" w:rsidDel="001E50EB">
                <w:rPr>
                  <w:color w:val="000000"/>
                  <w:highlight w:val="yellow"/>
                  <w:rPrChange w:id="434" w:author="張耀仁" w:date="2015-02-03T11:12:00Z">
                    <w:rPr>
                      <w:color w:val="000000"/>
                    </w:rPr>
                  </w:rPrChange>
                </w:rPr>
                <w:delText xml:space="preserve">currentPaletteSize </w:delText>
              </w:r>
              <w:r w:rsidRPr="00E27BCA" w:rsidDel="001E50EB">
                <w:rPr>
                  <w:color w:val="000000"/>
                  <w:highlight w:val="yellow"/>
                </w:rPr>
                <w:delText>= 1</w:delText>
              </w:r>
            </w:del>
          </w:p>
        </w:tc>
        <w:tc>
          <w:tcPr>
            <w:tcW w:w="1601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35" w:author="張耀仁" w:date="2015-02-06T13:50:00Z"/>
                <w:b/>
                <w:highlight w:val="yellow"/>
                <w:lang w:val="en-CA" w:eastAsia="ko-KR"/>
              </w:rPr>
            </w:pPr>
            <w:del w:id="436" w:author="張耀仁" w:date="2015-02-06T13:50:00Z">
              <w:r w:rsidRPr="00E27BCA" w:rsidDel="001E50EB">
                <w:rPr>
                  <w:color w:val="000000"/>
                  <w:highlight w:val="yellow"/>
                  <w:rPrChange w:id="437" w:author="張耀仁" w:date="2015-02-03T11:12:00Z">
                    <w:rPr>
                      <w:color w:val="000000"/>
                    </w:rPr>
                  </w:rPrChange>
                </w:rPr>
                <w:delText xml:space="preserve">currentPaletteSize </w:delText>
              </w:r>
              <w:r w:rsidRPr="00E27BCA" w:rsidDel="001E50EB">
                <w:rPr>
                  <w:color w:val="000000"/>
                  <w:highlight w:val="yellow"/>
                </w:rPr>
                <w:delText>&gt; 1</w:delText>
              </w:r>
            </w:del>
          </w:p>
        </w:tc>
      </w:tr>
      <w:tr w:rsidR="00E27BCA" w:rsidRPr="00E27BCA" w:rsidDel="001E50EB" w:rsidTr="00E27BCA">
        <w:trPr>
          <w:trHeight w:val="354"/>
          <w:jc w:val="center"/>
          <w:del w:id="438" w:author="張耀仁" w:date="2015-02-06T13:50:00Z"/>
        </w:trPr>
        <w:tc>
          <w:tcPr>
            <w:tcW w:w="1864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39" w:author="張耀仁" w:date="2015-02-06T13:50:00Z"/>
                <w:highlight w:val="yellow"/>
                <w:lang w:val="en-CA" w:eastAsia="ko-KR"/>
              </w:rPr>
            </w:pPr>
            <w:del w:id="440" w:author="張耀仁" w:date="2015-02-06T13:50:00Z">
              <w:r w:rsidRPr="00E27BCA" w:rsidDel="001E50EB">
                <w:rPr>
                  <w:highlight w:val="yellow"/>
                  <w:lang w:val="en-CA" w:eastAsia="ko-KR"/>
                </w:rPr>
                <w:delText>0</w:delText>
              </w:r>
            </w:del>
          </w:p>
        </w:tc>
        <w:tc>
          <w:tcPr>
            <w:tcW w:w="1534" w:type="pct"/>
            <w:vAlign w:val="center"/>
          </w:tcPr>
          <w:p w:rsidR="00E27BCA" w:rsidRPr="00E27BCA" w:rsidDel="001E50EB" w:rsidRDefault="00255DFF" w:rsidP="002C22D0">
            <w:pPr>
              <w:keepNext/>
              <w:spacing w:before="0"/>
              <w:jc w:val="center"/>
              <w:rPr>
                <w:del w:id="441" w:author="張耀仁" w:date="2015-02-06T13:50:00Z"/>
                <w:highlight w:val="yellow"/>
                <w:lang w:val="en-CA" w:eastAsia="ko-KR"/>
              </w:rPr>
            </w:pPr>
            <w:del w:id="442" w:author="張耀仁" w:date="2015-02-06T13:50:00Z">
              <w:r w:rsidDel="001E50EB">
                <w:rPr>
                  <w:highlight w:val="yellow"/>
                  <w:lang w:val="en-CA" w:eastAsia="ko-KR"/>
                </w:rPr>
                <w:delText>1</w:delText>
              </w:r>
            </w:del>
          </w:p>
        </w:tc>
        <w:tc>
          <w:tcPr>
            <w:tcW w:w="1601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43" w:author="張耀仁" w:date="2015-02-06T13:50:00Z"/>
                <w:highlight w:val="yellow"/>
                <w:lang w:val="en-CA" w:eastAsia="ko-KR"/>
              </w:rPr>
            </w:pPr>
            <w:del w:id="444" w:author="張耀仁" w:date="2015-02-06T13:50:00Z">
              <w:r w:rsidDel="001E50EB">
                <w:rPr>
                  <w:highlight w:val="yellow"/>
                  <w:lang w:val="en-CA" w:eastAsia="ko-KR"/>
                </w:rPr>
                <w:delText>1</w:delText>
              </w:r>
            </w:del>
          </w:p>
        </w:tc>
      </w:tr>
      <w:tr w:rsidR="00E27BCA" w:rsidRPr="00E27BCA" w:rsidDel="001E50EB" w:rsidTr="00E27BCA">
        <w:trPr>
          <w:trHeight w:val="354"/>
          <w:jc w:val="center"/>
          <w:del w:id="445" w:author="張耀仁" w:date="2015-02-06T13:50:00Z"/>
        </w:trPr>
        <w:tc>
          <w:tcPr>
            <w:tcW w:w="1864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46" w:author="張耀仁" w:date="2015-02-06T13:50:00Z"/>
                <w:highlight w:val="yellow"/>
                <w:lang w:val="en-CA" w:eastAsia="ko-KR"/>
              </w:rPr>
            </w:pPr>
            <w:del w:id="447" w:author="張耀仁" w:date="2015-02-06T13:50:00Z">
              <w:r w:rsidRPr="00E27BCA" w:rsidDel="001E50EB">
                <w:rPr>
                  <w:highlight w:val="yellow"/>
                  <w:lang w:val="en-CA" w:eastAsia="ko-KR"/>
                </w:rPr>
                <w:delText>1</w:delText>
              </w:r>
            </w:del>
          </w:p>
        </w:tc>
        <w:tc>
          <w:tcPr>
            <w:tcW w:w="1534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48" w:author="張耀仁" w:date="2015-02-06T13:50:00Z"/>
                <w:rFonts w:eastAsia="新細明體"/>
                <w:highlight w:val="yellow"/>
                <w:lang w:val="en-CA" w:eastAsia="zh-TW"/>
              </w:rPr>
            </w:pPr>
            <w:del w:id="449" w:author="張耀仁" w:date="2015-02-06T13:50:00Z">
              <w:r w:rsidRPr="00E27BCA" w:rsidDel="001E50EB">
                <w:rPr>
                  <w:rFonts w:eastAsia="新細明體" w:hint="eastAsia"/>
                  <w:highlight w:val="yellow"/>
                  <w:lang w:val="en-CA" w:eastAsia="zh-TW"/>
                </w:rPr>
                <w:delText>01</w:delText>
              </w:r>
            </w:del>
          </w:p>
        </w:tc>
        <w:tc>
          <w:tcPr>
            <w:tcW w:w="1601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50" w:author="張耀仁" w:date="2015-02-06T13:50:00Z"/>
                <w:highlight w:val="yellow"/>
                <w:lang w:val="en-CA" w:eastAsia="ko-KR"/>
              </w:rPr>
            </w:pPr>
            <w:del w:id="451" w:author="張耀仁" w:date="2015-02-06T13:50:00Z">
              <w:r w:rsidDel="001E50EB">
                <w:rPr>
                  <w:highlight w:val="yellow"/>
                  <w:lang w:val="en-CA" w:eastAsia="ko-KR"/>
                </w:rPr>
                <w:delText>01</w:delText>
              </w:r>
            </w:del>
          </w:p>
        </w:tc>
      </w:tr>
      <w:tr w:rsidR="00E27BCA" w:rsidRPr="00E27BCA" w:rsidDel="001E50EB" w:rsidTr="00E27BCA">
        <w:trPr>
          <w:trHeight w:val="354"/>
          <w:jc w:val="center"/>
          <w:del w:id="452" w:author="張耀仁" w:date="2015-02-06T13:50:00Z"/>
        </w:trPr>
        <w:tc>
          <w:tcPr>
            <w:tcW w:w="1864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53" w:author="張耀仁" w:date="2015-02-06T13:50:00Z"/>
                <w:rFonts w:eastAsia="新細明體"/>
                <w:highlight w:val="yellow"/>
                <w:lang w:val="en-CA" w:eastAsia="zh-TW"/>
              </w:rPr>
            </w:pPr>
            <w:del w:id="454" w:author="張耀仁" w:date="2015-02-06T13:50:00Z">
              <w:r w:rsidRPr="00E27BCA" w:rsidDel="001E50EB">
                <w:rPr>
                  <w:rFonts w:eastAsia="新細明體" w:hint="eastAsia"/>
                  <w:highlight w:val="yellow"/>
                  <w:lang w:val="en-CA" w:eastAsia="zh-TW"/>
                </w:rPr>
                <w:delText>2</w:delText>
              </w:r>
            </w:del>
          </w:p>
        </w:tc>
        <w:tc>
          <w:tcPr>
            <w:tcW w:w="1534" w:type="pct"/>
            <w:vAlign w:val="center"/>
          </w:tcPr>
          <w:p w:rsidR="00E27BCA" w:rsidRPr="00E27BCA" w:rsidDel="001E50EB" w:rsidRDefault="00255DFF" w:rsidP="002C22D0">
            <w:pPr>
              <w:keepNext/>
              <w:spacing w:before="0"/>
              <w:jc w:val="center"/>
              <w:rPr>
                <w:del w:id="455" w:author="張耀仁" w:date="2015-02-06T13:50:00Z"/>
                <w:rFonts w:eastAsia="新細明體"/>
                <w:highlight w:val="yellow"/>
                <w:lang w:val="en-CA" w:eastAsia="zh-TW"/>
              </w:rPr>
            </w:pPr>
            <w:del w:id="456" w:author="張耀仁" w:date="2015-02-06T13:50:00Z">
              <w:r w:rsidDel="001E50EB">
                <w:rPr>
                  <w:rFonts w:eastAsia="新細明體"/>
                  <w:highlight w:val="yellow"/>
                  <w:lang w:val="en-CA" w:eastAsia="zh-TW"/>
                </w:rPr>
                <w:delText>n/a</w:delText>
              </w:r>
            </w:del>
          </w:p>
        </w:tc>
        <w:tc>
          <w:tcPr>
            <w:tcW w:w="1601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57" w:author="張耀仁" w:date="2015-02-06T13:50:00Z"/>
                <w:rFonts w:eastAsia="新細明體"/>
                <w:highlight w:val="yellow"/>
                <w:lang w:val="en-CA" w:eastAsia="zh-TW"/>
              </w:rPr>
            </w:pPr>
            <w:del w:id="458" w:author="張耀仁" w:date="2015-02-06T13:50:00Z">
              <w:r w:rsidDel="001E50EB">
                <w:rPr>
                  <w:rFonts w:eastAsia="新細明體" w:hint="eastAsia"/>
                  <w:highlight w:val="yellow"/>
                  <w:lang w:val="en-CA" w:eastAsia="zh-TW"/>
                </w:rPr>
                <w:delText>001</w:delText>
              </w:r>
            </w:del>
          </w:p>
        </w:tc>
      </w:tr>
      <w:tr w:rsidR="00E27BCA" w:rsidRPr="001C01CF" w:rsidDel="001E50EB" w:rsidTr="00E27BCA">
        <w:trPr>
          <w:trHeight w:val="354"/>
          <w:jc w:val="center"/>
          <w:del w:id="459" w:author="張耀仁" w:date="2015-02-06T13:50:00Z"/>
        </w:trPr>
        <w:tc>
          <w:tcPr>
            <w:tcW w:w="1864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60" w:author="張耀仁" w:date="2015-02-06T13:50:00Z"/>
                <w:rFonts w:eastAsia="新細明體"/>
                <w:highlight w:val="yellow"/>
                <w:lang w:val="en-CA" w:eastAsia="zh-TW"/>
              </w:rPr>
            </w:pPr>
            <w:del w:id="461" w:author="張耀仁" w:date="2015-02-06T13:50:00Z">
              <w:r w:rsidRPr="00E27BCA" w:rsidDel="001E50EB">
                <w:rPr>
                  <w:rFonts w:eastAsia="新細明體" w:hint="eastAsia"/>
                  <w:highlight w:val="yellow"/>
                  <w:lang w:val="en-CA" w:eastAsia="zh-TW"/>
                </w:rPr>
                <w:delText>3</w:delText>
              </w:r>
            </w:del>
          </w:p>
        </w:tc>
        <w:tc>
          <w:tcPr>
            <w:tcW w:w="1534" w:type="pct"/>
            <w:vAlign w:val="center"/>
          </w:tcPr>
          <w:p w:rsidR="00E27BCA" w:rsidRPr="00E27BCA" w:rsidDel="001E50EB" w:rsidRDefault="00255DFF" w:rsidP="002C22D0">
            <w:pPr>
              <w:keepNext/>
              <w:spacing w:before="0"/>
              <w:jc w:val="center"/>
              <w:rPr>
                <w:del w:id="462" w:author="張耀仁" w:date="2015-02-06T13:50:00Z"/>
                <w:rFonts w:eastAsia="新細明體"/>
                <w:highlight w:val="yellow"/>
                <w:lang w:val="en-CA" w:eastAsia="zh-TW"/>
              </w:rPr>
            </w:pPr>
            <w:del w:id="463" w:author="張耀仁" w:date="2015-02-06T13:50:00Z">
              <w:r w:rsidDel="001E50EB">
                <w:rPr>
                  <w:rFonts w:eastAsia="新細明體" w:hint="eastAsia"/>
                  <w:highlight w:val="yellow"/>
                  <w:lang w:val="en-CA" w:eastAsia="zh-TW"/>
                </w:rPr>
                <w:delText>00</w:delText>
              </w:r>
            </w:del>
          </w:p>
        </w:tc>
        <w:tc>
          <w:tcPr>
            <w:tcW w:w="1601" w:type="pct"/>
            <w:vAlign w:val="center"/>
          </w:tcPr>
          <w:p w:rsidR="00E27BCA" w:rsidRPr="00E27BCA" w:rsidDel="001E50EB" w:rsidRDefault="00E27BCA" w:rsidP="002C22D0">
            <w:pPr>
              <w:keepNext/>
              <w:spacing w:before="0"/>
              <w:jc w:val="center"/>
              <w:rPr>
                <w:del w:id="464" w:author="張耀仁" w:date="2015-02-06T13:50:00Z"/>
                <w:rFonts w:eastAsia="新細明體"/>
                <w:lang w:val="en-CA" w:eastAsia="zh-TW"/>
              </w:rPr>
            </w:pPr>
            <w:del w:id="465" w:author="張耀仁" w:date="2015-02-06T13:50:00Z">
              <w:r w:rsidDel="001E50EB">
                <w:rPr>
                  <w:rFonts w:eastAsia="新細明體" w:hint="eastAsia"/>
                  <w:highlight w:val="yellow"/>
                  <w:lang w:val="en-CA" w:eastAsia="zh-TW"/>
                </w:rPr>
                <w:delText>000</w:delText>
              </w:r>
            </w:del>
          </w:p>
        </w:tc>
      </w:tr>
    </w:tbl>
    <w:p w:rsidR="003F3217" w:rsidRPr="00E27BCA" w:rsidDel="001E50EB" w:rsidRDefault="003F3217" w:rsidP="00AE75DD">
      <w:pPr>
        <w:rPr>
          <w:del w:id="466" w:author="張耀仁" w:date="2015-02-06T13:50:00Z"/>
        </w:rPr>
      </w:pPr>
    </w:p>
    <w:p w:rsidR="003F3217" w:rsidDel="001E50EB" w:rsidRDefault="003F3217" w:rsidP="00AE75DD">
      <w:pPr>
        <w:rPr>
          <w:del w:id="467" w:author="張耀仁" w:date="2015-02-06T13:50:00Z"/>
        </w:rPr>
      </w:pPr>
    </w:p>
    <w:p w:rsidR="003F3217" w:rsidDel="001E50EB" w:rsidRDefault="003F3217" w:rsidP="00AE75DD">
      <w:pPr>
        <w:rPr>
          <w:del w:id="468" w:author="張耀仁" w:date="2015-02-06T13:50:00Z"/>
        </w:rPr>
      </w:pPr>
    </w:p>
    <w:p w:rsidR="003F3217" w:rsidDel="001E50EB" w:rsidRDefault="003F3217" w:rsidP="00AE75DD">
      <w:pPr>
        <w:rPr>
          <w:del w:id="469" w:author="張耀仁" w:date="2015-02-06T13:50:00Z"/>
        </w:rPr>
      </w:pPr>
    </w:p>
    <w:p w:rsidR="003F3217" w:rsidDel="001E50EB" w:rsidRDefault="003F3217" w:rsidP="00AE75DD">
      <w:pPr>
        <w:rPr>
          <w:del w:id="470" w:author="張耀仁" w:date="2015-02-06T13:50:00Z"/>
        </w:rPr>
      </w:pPr>
    </w:p>
    <w:p w:rsidR="003F3217" w:rsidDel="001E50EB" w:rsidRDefault="003F3217" w:rsidP="00AE75DD">
      <w:pPr>
        <w:rPr>
          <w:del w:id="471" w:author="張耀仁" w:date="2015-02-06T13:50:00Z"/>
        </w:rPr>
      </w:pPr>
    </w:p>
    <w:p w:rsidR="003F3217" w:rsidDel="001E50EB" w:rsidRDefault="003F3217" w:rsidP="00AE75DD">
      <w:pPr>
        <w:rPr>
          <w:del w:id="472" w:author="張耀仁" w:date="2015-02-06T13:50:00Z"/>
        </w:rPr>
      </w:pPr>
    </w:p>
    <w:p w:rsidR="003F3217" w:rsidDel="001E50EB" w:rsidRDefault="003F3217" w:rsidP="00AE75DD">
      <w:pPr>
        <w:rPr>
          <w:del w:id="473" w:author="張耀仁" w:date="2015-02-06T13:50:00Z"/>
        </w:rPr>
      </w:pPr>
    </w:p>
    <w:p w:rsidR="003F3217" w:rsidDel="001E50EB" w:rsidRDefault="003F3217" w:rsidP="00AE75DD">
      <w:pPr>
        <w:rPr>
          <w:del w:id="474" w:author="張耀仁" w:date="2015-02-06T13:50:00Z"/>
        </w:rPr>
      </w:pPr>
    </w:p>
    <w:p w:rsidR="003F3217" w:rsidDel="001E50EB" w:rsidRDefault="003F3217" w:rsidP="00AE75DD">
      <w:pPr>
        <w:rPr>
          <w:del w:id="475" w:author="張耀仁" w:date="2015-02-06T13:50:00Z"/>
        </w:rPr>
      </w:pPr>
    </w:p>
    <w:p w:rsidR="003F3217" w:rsidDel="001E50EB" w:rsidRDefault="003F3217" w:rsidP="00AE75DD">
      <w:pPr>
        <w:rPr>
          <w:del w:id="476" w:author="張耀仁" w:date="2015-02-06T13:50:00Z"/>
        </w:rPr>
      </w:pPr>
    </w:p>
    <w:p w:rsidR="003F3217" w:rsidDel="001E50EB" w:rsidRDefault="003F3217" w:rsidP="00AE75DD">
      <w:pPr>
        <w:rPr>
          <w:del w:id="477" w:author="張耀仁" w:date="2015-02-06T13:50:00Z"/>
        </w:rPr>
      </w:pPr>
    </w:p>
    <w:p w:rsidR="003F3217" w:rsidDel="001E50EB" w:rsidRDefault="003F3217" w:rsidP="00AE75DD">
      <w:pPr>
        <w:rPr>
          <w:del w:id="478" w:author="張耀仁" w:date="2015-02-06T13:50:00Z"/>
        </w:rPr>
      </w:pPr>
    </w:p>
    <w:p w:rsidR="003F3217" w:rsidDel="001E50EB" w:rsidRDefault="003F3217" w:rsidP="00AE75DD">
      <w:pPr>
        <w:rPr>
          <w:del w:id="479" w:author="張耀仁" w:date="2015-02-06T13:50:00Z"/>
        </w:rPr>
      </w:pPr>
    </w:p>
    <w:p w:rsidR="003F3217" w:rsidRPr="00AE75DD" w:rsidRDefault="003F3217" w:rsidP="00AE75DD"/>
    <w:sectPr w:rsidR="003F3217" w:rsidRPr="00AE75DD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F18" w:rsidRDefault="00D67F18" w:rsidP="00A034BA">
      <w:pPr>
        <w:spacing w:before="0"/>
      </w:pPr>
      <w:r>
        <w:separator/>
      </w:r>
    </w:p>
  </w:endnote>
  <w:endnote w:type="continuationSeparator" w:id="0">
    <w:p w:rsidR="00D67F18" w:rsidRDefault="00D67F18" w:rsidP="00A034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F18" w:rsidRDefault="00D67F18" w:rsidP="00A034BA">
      <w:pPr>
        <w:spacing w:before="0"/>
      </w:pPr>
      <w:r>
        <w:separator/>
      </w:r>
    </w:p>
  </w:footnote>
  <w:footnote w:type="continuationSeparator" w:id="0">
    <w:p w:rsidR="00D67F18" w:rsidRDefault="00D67F18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656E3D"/>
    <w:multiLevelType w:val="multilevel"/>
    <w:tmpl w:val="E66A2C70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8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1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12"/>
  </w:num>
  <w:num w:numId="11">
    <w:abstractNumId w:val="5"/>
  </w:num>
  <w:num w:numId="12">
    <w:abstractNumId w:val="9"/>
  </w:num>
  <w:num w:numId="1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張耀仁">
    <w15:presenceInfo w15:providerId="Windows Live" w15:userId="d728592c5eaa57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34BA"/>
    <w:rsid w:val="00067DA1"/>
    <w:rsid w:val="00093067"/>
    <w:rsid w:val="00121D75"/>
    <w:rsid w:val="001732B7"/>
    <w:rsid w:val="0017565A"/>
    <w:rsid w:val="0018392C"/>
    <w:rsid w:val="001E50EB"/>
    <w:rsid w:val="001E5C3D"/>
    <w:rsid w:val="001F32BA"/>
    <w:rsid w:val="00201BFC"/>
    <w:rsid w:val="002053D3"/>
    <w:rsid w:val="00255DFF"/>
    <w:rsid w:val="002603CE"/>
    <w:rsid w:val="0026153E"/>
    <w:rsid w:val="00292581"/>
    <w:rsid w:val="002971D5"/>
    <w:rsid w:val="002A57EC"/>
    <w:rsid w:val="002D4372"/>
    <w:rsid w:val="003002A2"/>
    <w:rsid w:val="003025CF"/>
    <w:rsid w:val="00302650"/>
    <w:rsid w:val="00333C6E"/>
    <w:rsid w:val="00344201"/>
    <w:rsid w:val="003500BE"/>
    <w:rsid w:val="00371F19"/>
    <w:rsid w:val="003A3BF0"/>
    <w:rsid w:val="003B0139"/>
    <w:rsid w:val="003B5928"/>
    <w:rsid w:val="003F3217"/>
    <w:rsid w:val="003F3823"/>
    <w:rsid w:val="00450A7C"/>
    <w:rsid w:val="00457E59"/>
    <w:rsid w:val="00485386"/>
    <w:rsid w:val="004A6819"/>
    <w:rsid w:val="004D18C8"/>
    <w:rsid w:val="00502D91"/>
    <w:rsid w:val="00505DDA"/>
    <w:rsid w:val="005223DA"/>
    <w:rsid w:val="00526E82"/>
    <w:rsid w:val="00546806"/>
    <w:rsid w:val="0056170A"/>
    <w:rsid w:val="005E0691"/>
    <w:rsid w:val="005E5A2E"/>
    <w:rsid w:val="00631F64"/>
    <w:rsid w:val="00667AA9"/>
    <w:rsid w:val="006A3BCF"/>
    <w:rsid w:val="006B174F"/>
    <w:rsid w:val="006C35DB"/>
    <w:rsid w:val="006E072C"/>
    <w:rsid w:val="006E44CA"/>
    <w:rsid w:val="006E7867"/>
    <w:rsid w:val="006F0ACB"/>
    <w:rsid w:val="006F0D95"/>
    <w:rsid w:val="0070126D"/>
    <w:rsid w:val="007212B0"/>
    <w:rsid w:val="00733617"/>
    <w:rsid w:val="00781C2A"/>
    <w:rsid w:val="007A5196"/>
    <w:rsid w:val="007B3DAE"/>
    <w:rsid w:val="007B4ABC"/>
    <w:rsid w:val="007D44DC"/>
    <w:rsid w:val="0080386F"/>
    <w:rsid w:val="0083303B"/>
    <w:rsid w:val="008336CE"/>
    <w:rsid w:val="008632CF"/>
    <w:rsid w:val="008F1617"/>
    <w:rsid w:val="00931FC3"/>
    <w:rsid w:val="00962C38"/>
    <w:rsid w:val="009743D8"/>
    <w:rsid w:val="009924DB"/>
    <w:rsid w:val="009B3577"/>
    <w:rsid w:val="009E4943"/>
    <w:rsid w:val="009F1C2F"/>
    <w:rsid w:val="00A034BA"/>
    <w:rsid w:val="00A162C4"/>
    <w:rsid w:val="00AB10CC"/>
    <w:rsid w:val="00AD15CF"/>
    <w:rsid w:val="00AD72DC"/>
    <w:rsid w:val="00AE75DD"/>
    <w:rsid w:val="00B11331"/>
    <w:rsid w:val="00B14B82"/>
    <w:rsid w:val="00B153BE"/>
    <w:rsid w:val="00B162BF"/>
    <w:rsid w:val="00B410AE"/>
    <w:rsid w:val="00B47A15"/>
    <w:rsid w:val="00BD2B3B"/>
    <w:rsid w:val="00BD4B6B"/>
    <w:rsid w:val="00C42B7E"/>
    <w:rsid w:val="00C55738"/>
    <w:rsid w:val="00C56BE0"/>
    <w:rsid w:val="00C66EF7"/>
    <w:rsid w:val="00C77BFD"/>
    <w:rsid w:val="00CD4AD9"/>
    <w:rsid w:val="00D127CF"/>
    <w:rsid w:val="00D34BE6"/>
    <w:rsid w:val="00D35812"/>
    <w:rsid w:val="00D66B2A"/>
    <w:rsid w:val="00D67F18"/>
    <w:rsid w:val="00D74F36"/>
    <w:rsid w:val="00DA4FCC"/>
    <w:rsid w:val="00DF02B0"/>
    <w:rsid w:val="00DF6787"/>
    <w:rsid w:val="00E14E53"/>
    <w:rsid w:val="00E1593C"/>
    <w:rsid w:val="00E27BCA"/>
    <w:rsid w:val="00EA6077"/>
    <w:rsid w:val="00F02C48"/>
    <w:rsid w:val="00F27840"/>
    <w:rsid w:val="00F61949"/>
    <w:rsid w:val="00F9751F"/>
    <w:rsid w:val="00FA0BB7"/>
    <w:rsid w:val="00FD6771"/>
    <w:rsid w:val="00FE0189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60D1B8-FE9F-4CC7-B9E1-F17E9E17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rsid w:val="00A034BA"/>
  </w:style>
  <w:style w:type="paragraph" w:styleId="a6">
    <w:name w:val="footer"/>
    <w:basedOn w:val="a0"/>
    <w:link w:val="a7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SimSun" w:eastAsia="SimSun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SimSun" w:eastAsia="SimSun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9F0C8-5E4B-4D4D-8113-FC5529F4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719</Words>
  <Characters>4102</Characters>
  <Application>Microsoft Office Word</Application>
  <DocSecurity>0</DocSecurity>
  <Lines>34</Lines>
  <Paragraphs>9</Paragraphs>
  <ScaleCrop>false</ScaleCrop>
  <Company>MediaTek Inc.</Company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張耀仁</cp:lastModifiedBy>
  <cp:revision>78</cp:revision>
  <dcterms:created xsi:type="dcterms:W3CDTF">2014-03-17T05:21:00Z</dcterms:created>
  <dcterms:modified xsi:type="dcterms:W3CDTF">2015-02-08T14:46:00Z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