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97" w:rsidRPr="00A51218" w:rsidRDefault="00A55497" w:rsidP="00A55497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5497" w:rsidRPr="00A51218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A55497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 w:rsidR="00797C26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1005.doc for the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PU level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IntraBC</w:t>
      </w:r>
      <w:proofErr w:type="spellEnd"/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signalling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CE2 Test 2</w:t>
      </w:r>
      <w:r w:rsidR="00C7756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b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A55497" w:rsidRPr="00DB62EE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4B0983" w:rsidRDefault="00A55497" w:rsidP="004B0983">
      <w:pPr>
        <w:pStyle w:val="Heading4"/>
        <w:numPr>
          <w:ilvl w:val="3"/>
          <w:numId w:val="3"/>
        </w:numPr>
        <w:rPr>
          <w:noProof/>
          <w:lang w:val="en-CA"/>
        </w:rPr>
      </w:pPr>
      <w:bookmarkStart w:id="0" w:name="_Ref350100876"/>
      <w:bookmarkStart w:id="1" w:name="_Toc390728061"/>
      <w:r w:rsidRPr="001C01CF">
        <w:rPr>
          <w:noProof/>
          <w:lang w:val="en-CA"/>
        </w:rPr>
        <w:t>Coding unit syntax</w:t>
      </w:r>
      <w:bookmarkEnd w:id="0"/>
      <w:bookmarkEnd w:id="1"/>
    </w:p>
    <w:p w:rsidR="004F7624" w:rsidRPr="004F7624" w:rsidRDefault="004F7624" w:rsidP="004F7624">
      <w:pPr>
        <w:rPr>
          <w:lang w:val="en-CA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br w:type="page"/>
            </w:r>
            <w:r w:rsidRPr="001C01CF">
              <w:rPr>
                <w:rFonts w:ascii="Times New Roman" w:hAnsi="Times New Roman"/>
                <w:noProof/>
                <w:lang w:val="en-CA"/>
              </w:rPr>
              <w:t>coding_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heading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noProof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cu_s</w:t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kip_flag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ae(v)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 cu_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56241E" w:rsidTr="00BA5324">
        <w:trPr>
          <w:cantSplit/>
          <w:jc w:val="center"/>
        </w:trPr>
        <w:tc>
          <w:tcPr>
            <w:tcW w:w="7917" w:type="dxa"/>
          </w:tcPr>
          <w:p w:rsidR="00A55497" w:rsidRPr="003E721E" w:rsidRDefault="00A55497" w:rsidP="00BA5324">
            <w:pPr>
              <w:pStyle w:val="tablesyntax"/>
              <w:rPr>
                <w:rFonts w:ascii="Times New Roman" w:hAnsi="Times New Roman"/>
                <w:b/>
                <w:strike/>
                <w:color w:val="FF0000"/>
                <w:highlight w:val="yellow"/>
              </w:rPr>
            </w:pPr>
            <w:r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ab/>
            </w:r>
            <w:r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ab/>
              <w:t xml:space="preserve">if( </w:t>
            </w:r>
            <w:proofErr w:type="spellStart"/>
            <w:r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>intra_block_copy_enabled_flag</w:t>
            </w:r>
            <w:proofErr w:type="spellEnd"/>
            <w:r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 xml:space="preserve"> )</w:t>
            </w:r>
          </w:p>
        </w:tc>
        <w:tc>
          <w:tcPr>
            <w:tcW w:w="1152" w:type="dxa"/>
          </w:tcPr>
          <w:p w:rsidR="00A55497" w:rsidRPr="00DD7860" w:rsidRDefault="00A55497" w:rsidP="00BA5324">
            <w:pPr>
              <w:pStyle w:val="tablecell"/>
              <w:rPr>
                <w:strike/>
                <w:color w:val="FF0000"/>
                <w:lang w:eastAsia="ko-KR"/>
              </w:rPr>
            </w:pPr>
          </w:p>
        </w:tc>
      </w:tr>
      <w:tr w:rsidR="00A55497" w:rsidRPr="0056241E" w:rsidTr="00BA5324">
        <w:trPr>
          <w:cantSplit/>
          <w:jc w:val="center"/>
        </w:trPr>
        <w:tc>
          <w:tcPr>
            <w:tcW w:w="7917" w:type="dxa"/>
          </w:tcPr>
          <w:p w:rsidR="00A55497" w:rsidRPr="003E721E" w:rsidRDefault="00A55497" w:rsidP="00BA5324">
            <w:pPr>
              <w:pStyle w:val="tablesyntax"/>
              <w:rPr>
                <w:rFonts w:ascii="Times New Roman" w:hAnsi="Times New Roman"/>
                <w:strike/>
                <w:color w:val="FF0000"/>
                <w:highlight w:val="yellow"/>
              </w:rPr>
            </w:pPr>
            <w:r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ab/>
            </w:r>
            <w:r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ab/>
            </w:r>
            <w:r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ab/>
            </w:r>
            <w:proofErr w:type="spellStart"/>
            <w:r w:rsidRPr="003E721E">
              <w:rPr>
                <w:rFonts w:ascii="Times New Roman" w:hAnsi="Times New Roman"/>
                <w:b/>
                <w:strike/>
                <w:color w:val="FF0000"/>
                <w:highlight w:val="yellow"/>
              </w:rPr>
              <w:t>intra_bc_flag</w:t>
            </w:r>
            <w:proofErr w:type="spellEnd"/>
            <w:r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>[ x0 ][ y0 ]</w:t>
            </w:r>
          </w:p>
        </w:tc>
        <w:tc>
          <w:tcPr>
            <w:tcW w:w="1152" w:type="dxa"/>
          </w:tcPr>
          <w:p w:rsidR="00A55497" w:rsidRPr="003E721E" w:rsidRDefault="00A55497" w:rsidP="00BA5324">
            <w:pPr>
              <w:pStyle w:val="tablecell"/>
              <w:rPr>
                <w:strike/>
                <w:color w:val="FF0000"/>
                <w:highlight w:val="yellow"/>
                <w:lang w:eastAsia="ko-KR"/>
              </w:rPr>
            </w:pPr>
            <w:proofErr w:type="spellStart"/>
            <w:r w:rsidRPr="003E721E">
              <w:rPr>
                <w:strike/>
                <w:color w:val="FF0000"/>
                <w:highlight w:val="yellow"/>
                <w:lang w:eastAsia="ko-KR"/>
              </w:rPr>
              <w:t>ae</w:t>
            </w:r>
            <w:proofErr w:type="spellEnd"/>
            <w:r w:rsidRPr="003E721E">
              <w:rPr>
                <w:strike/>
                <w:color w:val="FF0000"/>
                <w:highlight w:val="yellow"/>
                <w:lang w:eastAsia="ko-KR"/>
              </w:rPr>
              <w:t>(v)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  <w:t xml:space="preserve">if( slice_type  !=  I </w:t>
            </w:r>
            <w:r w:rsidR="00DD7860" w:rsidRPr="003E721E">
              <w:rPr>
                <w:rFonts w:ascii="Times New Roman" w:hAnsi="Times New Roman"/>
                <w:strike/>
                <w:noProof/>
                <w:color w:val="FF0000"/>
                <w:highlight w:val="yellow"/>
                <w:lang w:val="en-CA"/>
              </w:rPr>
              <w:t>&amp;&amp; !intra_bc_flag[ x0 ][ y0 ]</w:t>
            </w:r>
            <w:r w:rsidR="00DD7860" w:rsidRPr="003E721E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  <w:r w:rsidR="004B0983" w:rsidRPr="003E721E">
              <w:rPr>
                <w:rFonts w:ascii="Times New Roman" w:hAnsi="Times New Roman"/>
                <w:noProof/>
                <w:highlight w:val="yellow"/>
                <w:lang w:val="en-CA"/>
              </w:rPr>
              <w:t>|</w:t>
            </w:r>
            <w:ins w:id="2" w:author="Shan Liu" w:date="2014-09-26T09:32:00Z">
              <w:r w:rsidR="00653136" w:rsidRPr="003E721E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</w:ins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| </w:t>
            </w:r>
            <w:proofErr w:type="spellStart"/>
            <w:r w:rsidR="004B0983"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ins w:id="3" w:author="Shan Liu" w:date="2014-09-26T09:47:00Z">
              <w:r w:rsidR="00842702">
                <w:rPr>
                  <w:rFonts w:ascii="Times New Roman" w:hAnsi="Times New Roman"/>
                </w:rPr>
                <w:t xml:space="preserve"> </w:t>
              </w:r>
            </w:ins>
            <w:r w:rsidRPr="001C01CF">
              <w:rPr>
                <w:rFonts w:ascii="Times New Roman" w:hAnsi="Times New Roman"/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pred_mode_flag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</w:rPr>
            </w:pP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8D10F2">
              <w:rPr>
                <w:rFonts w:ascii="Times New Roman" w:hAnsi="Times New Roman"/>
              </w:rPr>
              <w:t>palette_enabled_flag</w:t>
            </w:r>
            <w:proofErr w:type="spellEnd"/>
            <w:r w:rsidRPr="008D10F2">
              <w:rPr>
                <w:rFonts w:ascii="Times New Roman" w:hAnsi="Times New Roman"/>
              </w:rPr>
              <w:t xml:space="preserve">  &amp;&amp;</w:t>
            </w:r>
            <w:r w:rsidRPr="008D10F2">
              <w:rPr>
                <w:rFonts w:ascii="Times New Roman" w:hAnsi="Times New Roman"/>
                <w:noProof/>
              </w:rPr>
              <w:t xml:space="preserve">  ChromaArrayType  =</w:t>
            </w:r>
            <w:r w:rsidRPr="008D10F2">
              <w:rPr>
                <w:rFonts w:ascii="Times New Roman" w:hAnsi="Times New Roman"/>
                <w:lang w:eastAsia="ko-KR"/>
              </w:rPr>
              <w:t> </w:t>
            </w:r>
            <w:r w:rsidRPr="008D10F2">
              <w:rPr>
                <w:rFonts w:ascii="Times New Roman" w:hAnsi="Times New Roman"/>
                <w:noProof/>
              </w:rPr>
              <w:t xml:space="preserve">=  3 </w:t>
            </w:r>
            <w:r w:rsidRPr="008D10F2">
              <w:rPr>
                <w:rFonts w:ascii="Times New Roman" w:hAnsi="Times New Roman"/>
              </w:rPr>
              <w:t xml:space="preserve"> &amp;&amp;  </w:t>
            </w:r>
            <w:r w:rsidRPr="008D10F2">
              <w:rPr>
                <w:rFonts w:ascii="Times New Roman" w:hAnsi="Times New Roman"/>
              </w:rPr>
              <w:br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proofErr w:type="spellStart"/>
            <w:r w:rsidRPr="008D10F2">
              <w:rPr>
                <w:rFonts w:ascii="Times New Roman" w:hAnsi="Times New Roman"/>
              </w:rPr>
              <w:t>CuPredMode</w:t>
            </w:r>
            <w:proofErr w:type="spellEnd"/>
            <w:r w:rsidRPr="008D10F2">
              <w:rPr>
                <w:rFonts w:ascii="Times New Roman" w:hAnsi="Times New Roman"/>
                <w:lang w:eastAsia="ko-KR"/>
              </w:rPr>
              <w:t>[ x0 ][ y0 ]</w:t>
            </w:r>
            <w:r w:rsidRPr="008D10F2">
              <w:rPr>
                <w:rFonts w:ascii="Times New Roman" w:hAnsi="Times New Roman"/>
              </w:rPr>
              <w:t xml:space="preserve">  =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</w:rPr>
              <w:t xml:space="preserve">=  MODE_INTRA </w:t>
            </w:r>
            <w:r w:rsidR="00DD7860"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 xml:space="preserve">&amp;&amp; </w:t>
            </w:r>
            <w:r w:rsidR="00DD7860" w:rsidRPr="003E721E">
              <w:rPr>
                <w:rFonts w:ascii="Times New Roman" w:hAnsi="Times New Roman"/>
                <w:strike/>
                <w:noProof/>
                <w:color w:val="FF0000"/>
                <w:highlight w:val="yellow"/>
                <w:lang w:val="en-CA"/>
              </w:rPr>
              <w:t>!intra_bc_flag[ x0 ][ y0 ]</w:t>
            </w:r>
            <w:r w:rsidRPr="008D10F2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lang w:eastAsia="ko-KR"/>
              </w:rPr>
            </w:pP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b/>
                <w:noProof/>
                <w:lang w:val="fr-FR"/>
              </w:rPr>
              <w:t>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noProof/>
                <w:lang w:eastAsia="ko-KR"/>
              </w:rPr>
            </w:pPr>
            <w:r w:rsidRPr="008D10F2">
              <w:rPr>
                <w:noProof/>
                <w:lang w:eastAsia="ko-KR"/>
              </w:rPr>
              <w:t>ae(v)</w:t>
            </w: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if( 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 )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palette_coding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(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x0</w:t>
            </w:r>
            <w:proofErr w:type="gramEnd"/>
            <w:r w:rsidRPr="008D10F2">
              <w:rPr>
                <w:rFonts w:ascii="Times New Roman" w:hAnsi="Times New Roman"/>
                <w:noProof/>
                <w:lang w:val="fr-FR"/>
              </w:rPr>
              <w:t>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y0,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proofErr w:type="spellStart"/>
            <w:r w:rsidRPr="008D10F2">
              <w:rPr>
                <w:rFonts w:ascii="Times New Roman" w:hAnsi="Times New Roman"/>
                <w:noProof/>
                <w:lang w:val="fr-FR"/>
              </w:rPr>
              <w:t>nCbS</w:t>
            </w:r>
            <w:proofErr w:type="spellEnd"/>
            <w:r>
              <w:rPr>
                <w:rFonts w:ascii="Times New Roman" w:hAnsi="Times New Roman"/>
                <w:noProof/>
                <w:lang w:val="fr-F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BA532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BA532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8D10F2" w:rsidRDefault="00A55497" w:rsidP="00BA532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!=  MODE_INTRA  </w:t>
            </w:r>
            <w:r>
              <w:rPr>
                <w:rFonts w:ascii="Times New Roman" w:hAnsi="Times New Roman"/>
              </w:rPr>
              <w:t xml:space="preserve">| |  </w:t>
            </w:r>
            <w:proofErr w:type="spellStart"/>
            <w:r w:rsidR="00DD7860"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>intra_bc_flag</w:t>
            </w:r>
            <w:proofErr w:type="spellEnd"/>
            <w:r w:rsidR="00DD7860"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>[ x0 ][ y0 ]  | |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  </w:t>
            </w:r>
            <w:r w:rsidRPr="00DD7860">
              <w:rPr>
                <w:rFonts w:ascii="Times New Roman" w:hAnsi="Times New Roman"/>
                <w:strike/>
                <w:color w:val="FF0000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log2CbSize  = =  </w:t>
            </w:r>
            <w:r w:rsidRPr="001C01CF">
              <w:rPr>
                <w:rFonts w:ascii="Times New Roman" w:hAnsi="Times New Roman"/>
                <w:noProof/>
                <w:lang w:val="en-CA"/>
              </w:rPr>
              <w:t>MinCbLog2SizeY )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part_mode</w:t>
            </w:r>
          </w:p>
        </w:tc>
        <w:tc>
          <w:tcPr>
            <w:tcW w:w="1152" w:type="dxa"/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= =  MODE_INTRA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DD7860"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>&amp;&amp; !</w:t>
            </w:r>
            <w:proofErr w:type="spellStart"/>
            <w:r w:rsidR="00DD7860" w:rsidRPr="003E721E">
              <w:rPr>
                <w:rFonts w:ascii="Times New Roman" w:hAnsi="Times New Roman"/>
                <w:strike/>
                <w:color w:val="FF0000"/>
                <w:highlight w:val="yellow"/>
              </w:rPr>
              <w:t>intra_bc_flag</w:t>
            </w:r>
            <w:proofErr w:type="spellEnd"/>
            <w:r w:rsidR="00DD7860" w:rsidRPr="003E721E">
              <w:rPr>
                <w:rFonts w:ascii="Times New Roman" w:hAnsi="Times New Roman"/>
                <w:strike/>
                <w:color w:val="FF0000"/>
                <w:highlight w:val="yellow"/>
                <w:lang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BA532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if( PartMode  = =  PART_2Nx2N  &amp;&amp;  pcm_enabled_flag  &amp;&amp;  </w:t>
            </w:r>
            <w:r w:rsidRPr="001C01CF">
              <w:rPr>
                <w:rFonts w:ascii="Times New Roman" w:hAnsi="Times New Roman"/>
                <w:noProof/>
                <w:lang w:val="en-CA"/>
              </w:rPr>
              <w:br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log2CbSize  &gt;=  Log2MinIpcmCbSizeY  &amp;&amp;  </w:t>
            </w:r>
          </w:p>
          <w:p w:rsidR="00A55497" w:rsidRPr="001C01CF" w:rsidRDefault="00A55497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182E59" w:rsidRPr="001C01CF" w:rsidTr="00BA532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BA532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rPr>
                <w:rFonts w:ascii="Times New Roman" w:hAnsi="Times New Roman"/>
                <w:noProof/>
                <w:lang w:val="en-CA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BA532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</w:tbl>
    <w:p w:rsidR="00665490" w:rsidRDefault="00665490"/>
    <w:p w:rsidR="00A55497" w:rsidRDefault="00A55497"/>
    <w:p w:rsidR="004B0983" w:rsidRDefault="00A55497" w:rsidP="004B0983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4" w:name="_Ref350100884"/>
      <w:bookmarkStart w:id="5" w:name="_Toc390728062"/>
      <w:r>
        <w:rPr>
          <w:noProof/>
          <w:lang w:val="en-CA"/>
        </w:rPr>
        <w:lastRenderedPageBreak/>
        <w:t>7.3.8.6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Prediction unit syntax</w:t>
      </w:r>
      <w:bookmarkEnd w:id="4"/>
      <w:bookmarkEnd w:id="5"/>
    </w:p>
    <w:p w:rsidR="00A55497" w:rsidRDefault="00A55497" w:rsidP="00A55497">
      <w:pPr>
        <w:keepNext/>
        <w:keepLines/>
        <w:rPr>
          <w:ins w:id="6" w:author="Mediatek" w:date="2014-09-26T10:14:00Z"/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noProof/>
                <w:lang w:val="en-CA"/>
              </w:rPr>
              <w:t>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56241E" w:rsidTr="003C0BD8">
        <w:trPr>
          <w:cantSplit/>
          <w:jc w:val="center"/>
        </w:trPr>
        <w:tc>
          <w:tcPr>
            <w:tcW w:w="7920" w:type="dxa"/>
          </w:tcPr>
          <w:p w:rsidR="007E622F" w:rsidRPr="004B1CC8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4B1CC8">
              <w:rPr>
                <w:rFonts w:ascii="Times New Roman" w:hAnsi="Times New Roman"/>
                <w:noProof/>
                <w:lang w:eastAsia="ko-KR"/>
              </w:rPr>
              <w:tab/>
              <w:t xml:space="preserve">} else </w:t>
            </w:r>
            <w:ins w:id="7" w:author="Mediatek" w:date="2014-09-26T10:28:00Z">
              <w:r w:rsidR="002C5FDD" w:rsidRPr="002C5FDD">
                <w:rPr>
                  <w:rFonts w:ascii="Times New Roman" w:hAnsi="Times New Roman"/>
                  <w:noProof/>
                  <w:highlight w:val="yellow"/>
                  <w:lang w:eastAsia="ko-KR"/>
                  <w:rPrChange w:id="8" w:author="Mediatek" w:date="2014-09-26T10:35:00Z">
                    <w:rPr>
                      <w:rFonts w:ascii="Times New Roman" w:hAnsi="Times New Roman"/>
                      <w:noProof/>
                      <w:lang w:eastAsia="ko-KR"/>
                    </w:rPr>
                  </w:rPrChange>
                </w:rPr>
                <w:t>{</w:t>
              </w:r>
            </w:ins>
            <w:r w:rsidR="002C5FDD" w:rsidRPr="003E721E">
              <w:rPr>
                <w:rFonts w:ascii="Times New Roman" w:hAnsi="Times New Roman"/>
                <w:strike/>
                <w:noProof/>
                <w:color w:val="FF0000"/>
                <w:highlight w:val="yellow"/>
                <w:lang w:eastAsia="ko-KR"/>
                <w:rPrChange w:id="9" w:author="Mediatek" w:date="2014-09-26T10:28:00Z">
                  <w:rPr>
                    <w:rFonts w:ascii="Times New Roman" w:hAnsi="Times New Roman"/>
                    <w:noProof/>
                    <w:lang w:eastAsia="ko-KR"/>
                  </w:rPr>
                </w:rPrChange>
              </w:rPr>
              <w:t>if( intra_bc_flag[ x0 ][ y0 ] ) /* Intra BC*/</w:t>
            </w:r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strike/>
                <w:noProof/>
                <w:color w:val="FF0000"/>
              </w:rPr>
            </w:pPr>
          </w:p>
        </w:tc>
      </w:tr>
      <w:tr w:rsidR="007E622F" w:rsidRPr="0056241E" w:rsidTr="003C0BD8">
        <w:trPr>
          <w:cantSplit/>
          <w:jc w:val="center"/>
          <w:ins w:id="10" w:author="Mediatek" w:date="2014-09-26T10:16:00Z"/>
        </w:trPr>
        <w:tc>
          <w:tcPr>
            <w:tcW w:w="7920" w:type="dxa"/>
          </w:tcPr>
          <w:p w:rsidR="007E622F" w:rsidRDefault="007E622F" w:rsidP="003C0BD8">
            <w:pPr>
              <w:pStyle w:val="tablesyntax"/>
              <w:spacing w:before="20" w:after="40"/>
              <w:rPr>
                <w:ins w:id="11" w:author="Mediatek" w:date="2014-09-26T10:16:00Z"/>
                <w:rFonts w:ascii="Times New Roman" w:hAnsi="Times New Roman"/>
                <w:noProof/>
                <w:highlight w:val="yellow"/>
                <w:lang w:val="en-CA"/>
              </w:rPr>
            </w:pPr>
            <w:ins w:id="12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  <w:t>if(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proofErr w:type="spellStart"/>
              <w:r w:rsidRPr="004B0983">
                <w:rPr>
                  <w:rFonts w:ascii="Times New Roman" w:hAnsi="Times New Roman"/>
                  <w:highlight w:val="yellow"/>
                </w:rPr>
                <w:t>intra_block_copy_enabled_flag</w:t>
              </w:r>
              <w:proofErr w:type="spellEnd"/>
              <w:r w:rsidRPr="004B0983">
                <w:rPr>
                  <w:rFonts w:ascii="Times New Roman" w:hAnsi="Times New Roman"/>
                  <w:highlight w:val="yellow"/>
                </w:rPr>
                <w:t xml:space="preserve">  &amp;&amp;  </w:t>
              </w:r>
              <w:proofErr w:type="spellStart"/>
              <w:r w:rsidRPr="00FA7EE7">
                <w:rPr>
                  <w:rFonts w:ascii="Times New Roman" w:hAnsi="Times New Roman"/>
                  <w:highlight w:val="yellow"/>
                </w:rPr>
                <w:t>slice_type</w:t>
              </w:r>
              <w:proofErr w:type="spellEnd"/>
              <w:r w:rsidRPr="00FA7EE7">
                <w:rPr>
                  <w:rFonts w:ascii="Times New Roman" w:hAnsi="Times New Roman"/>
                  <w:highlight w:val="yellow"/>
                </w:rPr>
                <w:t xml:space="preserve">  !=  I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>
                <w:rPr>
                  <w:rFonts w:ascii="Times New Roman" w:hAnsi="Times New Roman"/>
                  <w:highlight w:val="yellow"/>
                </w:rPr>
                <w:t>&amp;&amp;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>
                <w:rPr>
                  <w:rFonts w:ascii="Times New Roman" w:hAnsi="Times New Roman"/>
                  <w:highlight w:val="yellow"/>
                </w:rPr>
                <w:t xml:space="preserve">(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PartMode  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>&lt;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 PART_NxN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</w:ins>
          </w:p>
          <w:p w:rsidR="007E622F" w:rsidRPr="007E622F" w:rsidRDefault="007E622F" w:rsidP="003C0BD8">
            <w:pPr>
              <w:pStyle w:val="tablesyntax"/>
              <w:spacing w:before="20" w:after="40"/>
              <w:rPr>
                <w:ins w:id="13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14" w:author="Mediatek" w:date="2014-09-26T10:16:00Z"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ab/>
              </w:r>
              <w:r>
                <w:rPr>
                  <w:rFonts w:ascii="Times New Roman" w:hAnsi="Times New Roman"/>
                  <w:highlight w:val="yellow"/>
                </w:rPr>
                <w:t>| |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</w:t>
              </w:r>
              <w:r w:rsidRPr="009206F1">
                <w:rPr>
                  <w:rFonts w:ascii="Times New Roman" w:hAnsi="Times New Roman"/>
                  <w:highlight w:val="yellow"/>
                </w:rPr>
                <w:t>MinCbLog2SizeY</w:t>
              </w:r>
            </w:ins>
            <w:ins w:id="15" w:author="Mediatek" w:date="2014-09-26T10:29:00Z">
              <w:r w:rsidR="002F3284">
                <w:rPr>
                  <w:rFonts w:ascii="Times New Roman" w:hAnsi="Times New Roman"/>
                  <w:highlight w:val="yellow"/>
                </w:rPr>
                <w:t xml:space="preserve"> </w:t>
              </w:r>
            </w:ins>
            <w:ins w:id="16" w:author="Mediatek" w:date="2014-09-26T10:16:00Z">
              <w:r>
                <w:rPr>
                  <w:rFonts w:ascii="Times New Roman" w:hAnsi="Times New Roman"/>
                  <w:highlight w:val="yellow"/>
                </w:rPr>
                <w:t>&gt;</w:t>
              </w:r>
              <w:r w:rsidRPr="004B0983">
                <w:rPr>
                  <w:rFonts w:ascii="Times New Roman" w:hAnsi="Times New Roman"/>
                  <w:highlight w:val="yellow"/>
                </w:rPr>
                <w:t> 3</w:t>
              </w:r>
              <w:r>
                <w:rPr>
                  <w:rFonts w:ascii="Times New Roman" w:hAnsi="Times New Roman"/>
                  <w:highlight w:val="yellow"/>
                </w:rPr>
                <w:t xml:space="preserve"> &amp;&amp;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PartMode  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>=</w:t>
              </w:r>
            </w:ins>
            <w:ins w:id="17" w:author="Mediatek" w:date="2014-09-26T10:29:00Z">
              <w:r w:rsidR="009809D6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=</w:t>
              </w:r>
            </w:ins>
            <w:ins w:id="18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 PART_NxN</w:t>
              </w:r>
              <w:r>
                <w:rPr>
                  <w:rFonts w:ascii="Times New Roman" w:hAnsi="Times New Roman"/>
                  <w:noProof/>
                  <w:highlight w:val="yellow"/>
                  <w:lang w:val="en-CA"/>
                </w:rPr>
                <w:t xml:space="preserve"> </w:t>
              </w:r>
              <w:r w:rsidRPr="004B0983">
                <w:rPr>
                  <w:rFonts w:ascii="Times New Roman" w:hAnsi="Times New Roman"/>
                  <w:highlight w:val="yellow"/>
                </w:rPr>
                <w:t>)))</w:t>
              </w:r>
            </w:ins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ins w:id="19" w:author="Mediatek" w:date="2014-09-26T10:16:00Z"/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3C0BD8">
        <w:trPr>
          <w:cantSplit/>
          <w:jc w:val="center"/>
          <w:ins w:id="20" w:author="Mediatek" w:date="2014-09-26T10:16:00Z"/>
        </w:trPr>
        <w:tc>
          <w:tcPr>
            <w:tcW w:w="7920" w:type="dxa"/>
          </w:tcPr>
          <w:p w:rsidR="007E622F" w:rsidRPr="007E622F" w:rsidRDefault="007E622F" w:rsidP="003C0BD8">
            <w:pPr>
              <w:pStyle w:val="tablesyntax"/>
              <w:spacing w:before="20" w:after="40"/>
              <w:rPr>
                <w:ins w:id="21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22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b/>
                  <w:noProof/>
                  <w:highlight w:val="yellow"/>
                  <w:lang w:val="en-CA" w:eastAsia="ko-KR"/>
                </w:rPr>
                <w:t>intra_bc_flag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[ x0 ][ y0 ]</w:t>
              </w:r>
            </w:ins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ins w:id="23" w:author="Mediatek" w:date="2014-09-26T10:16:00Z"/>
                <w:strike/>
                <w:noProof/>
                <w:color w:val="FF0000"/>
                <w:highlight w:val="yellow"/>
              </w:rPr>
            </w:pPr>
            <w:ins w:id="24" w:author="Mediatek" w:date="2014-09-26T10:16:00Z">
              <w:r w:rsidRPr="004B0983">
                <w:rPr>
                  <w:noProof/>
                  <w:highlight w:val="yellow"/>
                  <w:lang w:val="en-CA" w:eastAsia="ko-KR"/>
                </w:rPr>
                <w:t>ae(v)</w:t>
              </w:r>
            </w:ins>
          </w:p>
        </w:tc>
      </w:tr>
      <w:tr w:rsidR="007E622F" w:rsidRPr="0056241E" w:rsidTr="003C0BD8">
        <w:trPr>
          <w:cantSplit/>
          <w:jc w:val="center"/>
          <w:ins w:id="25" w:author="Mediatek" w:date="2014-09-26T10:16:00Z"/>
        </w:trPr>
        <w:tc>
          <w:tcPr>
            <w:tcW w:w="7920" w:type="dxa"/>
          </w:tcPr>
          <w:p w:rsidR="007E622F" w:rsidRPr="007E622F" w:rsidRDefault="007E622F" w:rsidP="003C0BD8">
            <w:pPr>
              <w:pStyle w:val="tablesyntax"/>
              <w:spacing w:before="20" w:after="40"/>
              <w:rPr>
                <w:ins w:id="26" w:author="Mediatek" w:date="2014-09-26T10:16:00Z"/>
                <w:rFonts w:ascii="Times New Roman" w:hAnsi="Times New Roman"/>
                <w:noProof/>
                <w:highlight w:val="yellow"/>
                <w:lang w:val="en-CA" w:eastAsia="ko-KR"/>
              </w:rPr>
            </w:pPr>
            <w:ins w:id="27" w:author="Mediatek" w:date="2014-09-26T10:16:00Z"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ab/>
                <w:t>if(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eastAsia="ko-KR"/>
                </w:rPr>
                <w:t>intra_bc_flag[ x0 ][ y0 ]</w:t>
              </w:r>
              <w:r>
                <w:rPr>
                  <w:rFonts w:ascii="Times New Roman" w:hAnsi="Times New Roman"/>
                  <w:noProof/>
                  <w:highlight w:val="yellow"/>
                  <w:lang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)</w:t>
              </w:r>
              <w:r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 xml:space="preserve"> </w:t>
              </w:r>
              <w:r w:rsidRPr="004B0983">
                <w:rPr>
                  <w:rFonts w:ascii="Times New Roman" w:hAnsi="Times New Roman"/>
                  <w:noProof/>
                  <w:highlight w:val="yellow"/>
                  <w:lang w:val="en-CA" w:eastAsia="ko-KR"/>
                </w:rPr>
                <w:t>{</w:t>
              </w:r>
              <w:r w:rsidRPr="004B0983">
                <w:rPr>
                  <w:rFonts w:ascii="Times New Roman" w:hAnsi="Times New Roman"/>
                  <w:highlight w:val="yellow"/>
                </w:rPr>
                <w:t xml:space="preserve"> /* Intra BC*/</w:t>
              </w:r>
            </w:ins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ins w:id="28" w:author="Mediatek" w:date="2014-09-26T10:16:00Z"/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3C0BD8">
        <w:trPr>
          <w:cantSplit/>
          <w:jc w:val="center"/>
        </w:trPr>
        <w:tc>
          <w:tcPr>
            <w:tcW w:w="7920" w:type="dxa"/>
          </w:tcPr>
          <w:p w:rsidR="007E622F" w:rsidRPr="0056241E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ins w:id="29" w:author="Mediatek" w:date="2014-09-26T11:47:00Z">
              <w:r w:rsidR="002D7586">
                <w:rPr>
                  <w:rFonts w:ascii="Times New Roman" w:eastAsiaTheme="minorEastAsia" w:hAnsi="Times New Roman" w:hint="eastAsia"/>
                  <w:noProof/>
                  <w:lang w:eastAsia="zh-CN"/>
                </w:rPr>
                <w:tab/>
              </w:r>
            </w:ins>
            <w:r w:rsidRPr="00F34604">
              <w:rPr>
                <w:rFonts w:ascii="Times New Roman" w:hAnsi="Times New Roman"/>
                <w:noProof/>
                <w:lang w:eastAsia="ko-KR"/>
              </w:rPr>
              <w:t>bvd_coding( x0, y0, 2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7E622F" w:rsidRPr="0056241E" w:rsidRDefault="007E622F" w:rsidP="003C0BD8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7E622F" w:rsidRPr="0056241E" w:rsidTr="003C0BD8">
        <w:trPr>
          <w:cantSplit/>
          <w:jc w:val="center"/>
        </w:trPr>
        <w:tc>
          <w:tcPr>
            <w:tcW w:w="7920" w:type="dxa"/>
          </w:tcPr>
          <w:p w:rsidR="007E622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ins w:id="30" w:author="Mediatek" w:date="2014-09-26T11:47:00Z">
              <w:r w:rsidR="002D7586">
                <w:rPr>
                  <w:rFonts w:ascii="Times New Roman" w:eastAsiaTheme="minorEastAsia" w:hAnsi="Times New Roman" w:hint="eastAsia"/>
                  <w:noProof/>
                  <w:lang w:eastAsia="zh-CN"/>
                </w:rPr>
                <w:tab/>
              </w:r>
            </w:ins>
            <w:r w:rsidRPr="00623D05">
              <w:rPr>
                <w:rFonts w:ascii="Times New Roman" w:hAnsi="Times New Roman"/>
                <w:b/>
                <w:noProof/>
                <w:lang w:eastAsia="ko-KR"/>
              </w:rPr>
              <w:t>bvp_flag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56241E" w:rsidRDefault="007E622F" w:rsidP="003C0BD8">
            <w:pPr>
              <w:pStyle w:val="tablecell"/>
              <w:spacing w:before="20" w:after="40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7E622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7E622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1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ins w:id="32" w:author="Mediatek" w:date="2014-09-26T10:18:00Z">
              <w:r w:rsidR="002C5FDD" w:rsidRPr="002C5FDD">
                <w:rPr>
                  <w:rFonts w:ascii="Times New Roman" w:hAnsi="Times New Roman"/>
                  <w:noProof/>
                  <w:highlight w:val="yellow"/>
                  <w:lang w:val="en-CA" w:eastAsia="ko-KR"/>
                  <w:rPrChange w:id="33" w:author="Mediatek" w:date="2014-09-26T10:37:00Z">
                    <w:rPr>
                      <w:rFonts w:ascii="Times New Roman" w:hAnsi="Times New Roman"/>
                      <w:noProof/>
                      <w:lang w:val="en-CA" w:eastAsia="ko-KR"/>
                    </w:rPr>
                  </w:rPrChange>
                </w:rPr>
                <w:t>}</w:t>
              </w:r>
            </w:ins>
            <w:ins w:id="34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 xml:space="preserve"> </w:t>
              </w:r>
            </w:ins>
            <w:r w:rsidRPr="007E622F">
              <w:rPr>
                <w:rFonts w:ascii="Times New Roman" w:hAnsi="Times New Roman"/>
                <w:noProof/>
                <w:lang w:val="en-CA" w:eastAsia="ko-KR"/>
              </w:rPr>
              <w:t>else { /* MODE_INTER */</w:t>
            </w:r>
          </w:p>
        </w:tc>
        <w:tc>
          <w:tcPr>
            <w:tcW w:w="1152" w:type="dxa"/>
          </w:tcPr>
          <w:p w:rsidR="007E622F" w:rsidRPr="007E622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5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6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merge_flag[ x0 ][ y0 ] 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7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8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39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 else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0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slice_type  = =  B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1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Del="00BD1218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2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PRED_L1 )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3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num_ref_idx_l0_active_minus1 &gt; 0 )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4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5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0 )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6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7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8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PRED_L0 )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49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num_ref_idx_l1_active_minus1 &gt; 0 )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0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1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  <w:t xml:space="preserve"> </w:t>
            </w:r>
            <w:ins w:id="52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ja-JP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inter_pred_idc[ x0 ][ y0 ]  = =  PRED_BI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3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4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5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6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1 )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7" w:author="Mediatek" w:date="2014-09-26T11:44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ins w:id="58" w:author="Mediatek" w:date="2014-09-26T11:45:00Z">
              <w:r w:rsidR="001D7315">
                <w:rPr>
                  <w:rFonts w:ascii="Times New Roman" w:hAnsi="Times New Roman"/>
                  <w:noProof/>
                  <w:lang w:val="en-CA" w:eastAsia="ko-KR"/>
                </w:rPr>
                <w:tab/>
              </w:r>
            </w:ins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577160" w:rsidRPr="001C01CF" w:rsidTr="003C0BD8">
        <w:trPr>
          <w:cantSplit/>
          <w:jc w:val="center"/>
          <w:ins w:id="59" w:author="Mediatek" w:date="2014-09-26T11:50:00Z"/>
        </w:trPr>
        <w:tc>
          <w:tcPr>
            <w:tcW w:w="7920" w:type="dxa"/>
          </w:tcPr>
          <w:p w:rsidR="00577160" w:rsidRPr="00577160" w:rsidRDefault="00577160" w:rsidP="003C0BD8">
            <w:pPr>
              <w:pStyle w:val="tablesyntax"/>
              <w:spacing w:before="20" w:after="40"/>
              <w:rPr>
                <w:ins w:id="60" w:author="Mediatek" w:date="2014-09-26T11:50:00Z"/>
                <w:rFonts w:ascii="Times New Roman" w:eastAsiaTheme="minorEastAsia" w:hAnsi="Times New Roman"/>
                <w:noProof/>
                <w:lang w:val="en-US" w:eastAsia="zh-CN"/>
                <w:rPrChange w:id="61" w:author="Mediatek" w:date="2014-09-26T11:50:00Z">
                  <w:rPr>
                    <w:ins w:id="62" w:author="Mediatek" w:date="2014-09-26T11:50:00Z"/>
                    <w:rFonts w:ascii="Times New Roman" w:hAnsi="Times New Roman"/>
                    <w:noProof/>
                    <w:lang w:val="en-CA" w:eastAsia="zh-CN"/>
                  </w:rPr>
                </w:rPrChange>
              </w:rPr>
            </w:pPr>
            <w:ins w:id="63" w:author="Mediatek" w:date="2014-09-26T11:50:00Z">
              <w:r>
                <w:rPr>
                  <w:rFonts w:ascii="Times New Roman" w:hAnsi="Times New Roman"/>
                  <w:noProof/>
                  <w:lang w:val="en-US" w:eastAsia="zh-CN"/>
                </w:rPr>
                <w:tab/>
              </w:r>
              <w:r>
                <w:rPr>
                  <w:rFonts w:ascii="Times New Roman" w:hAnsi="Times New Roman"/>
                  <w:noProof/>
                  <w:lang w:val="en-US" w:eastAsia="zh-CN"/>
                </w:rPr>
                <w:tab/>
              </w:r>
              <w:r>
                <w:rPr>
                  <w:rFonts w:ascii="Times New Roman" w:hAnsi="Times New Roman"/>
                  <w:noProof/>
                  <w:lang w:val="en-US" w:eastAsia="zh-CN"/>
                </w:rPr>
                <w:tab/>
              </w:r>
              <w:r w:rsidR="002C5FDD" w:rsidRPr="002C5FDD">
                <w:rPr>
                  <w:rFonts w:ascii="Times New Roman" w:hAnsi="Times New Roman"/>
                  <w:noProof/>
                  <w:highlight w:val="yellow"/>
                  <w:lang w:val="en-US" w:eastAsia="zh-CN"/>
                  <w:rPrChange w:id="64" w:author="Mediatek" w:date="2014-09-26T11:50:00Z">
                    <w:rPr>
                      <w:rFonts w:ascii="Times New Roman" w:hAnsi="Times New Roman"/>
                      <w:noProof/>
                      <w:lang w:val="en-US" w:eastAsia="zh-CN"/>
                    </w:rPr>
                  </w:rPrChange>
                </w:rPr>
                <w:t>}</w:t>
              </w:r>
            </w:ins>
          </w:p>
        </w:tc>
        <w:tc>
          <w:tcPr>
            <w:tcW w:w="1152" w:type="dxa"/>
          </w:tcPr>
          <w:p w:rsidR="00577160" w:rsidRPr="001C01CF" w:rsidRDefault="00577160" w:rsidP="003C0BD8">
            <w:pPr>
              <w:pStyle w:val="tablesyntax"/>
              <w:spacing w:before="20" w:after="40"/>
              <w:rPr>
                <w:ins w:id="65" w:author="Mediatek" w:date="2014-09-26T11:50:00Z"/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577160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7E622F" w:rsidRPr="001C01CF" w:rsidTr="003C0BD8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3C0BD8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7E622F" w:rsidRPr="001C01CF" w:rsidRDefault="007E622F" w:rsidP="003C0BD8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</w:tbl>
    <w:p w:rsidR="00A55497" w:rsidRDefault="00A55497" w:rsidP="00A55497">
      <w:pPr>
        <w:rPr>
          <w:ins w:id="66" w:author="Mediatek" w:date="2014-09-26T10:38:00Z"/>
          <w:noProof/>
          <w:lang w:val="en-CA"/>
        </w:rPr>
      </w:pPr>
      <w:bookmarkStart w:id="67" w:name="_Toc311216763"/>
      <w:bookmarkStart w:id="68" w:name="_Toc317198735"/>
    </w:p>
    <w:p w:rsidR="00695214" w:rsidRPr="00695214" w:rsidRDefault="00674F56" w:rsidP="00695214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lastRenderedPageBreak/>
        <w:t>Sem</w:t>
      </w: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a</w:t>
      </w: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ntics</w:t>
      </w:r>
    </w:p>
    <w:p w:rsidR="004D4C41" w:rsidRPr="001C01CF" w:rsidRDefault="004D4C41" w:rsidP="004D4C41">
      <w:pPr>
        <w:pStyle w:val="Heading4"/>
        <w:numPr>
          <w:ilvl w:val="3"/>
          <w:numId w:val="4"/>
        </w:numPr>
        <w:rPr>
          <w:noProof/>
          <w:lang w:val="en-CA"/>
        </w:rPr>
      </w:pPr>
      <w:bookmarkStart w:id="69" w:name="_Toc390728102"/>
      <w:bookmarkEnd w:id="67"/>
      <w:bookmarkEnd w:id="68"/>
      <w:r w:rsidRPr="001C01CF">
        <w:rPr>
          <w:noProof/>
          <w:lang w:val="en-CA"/>
        </w:rPr>
        <w:t>Coding unit semantics</w:t>
      </w:r>
      <w:bookmarkEnd w:id="69"/>
    </w:p>
    <w:p w:rsidR="00A55497" w:rsidRDefault="00A55497"/>
    <w:p w:rsidR="004D4C41" w:rsidRDefault="004D4C41" w:rsidP="004D4C41">
      <w:pPr>
        <w:tabs>
          <w:tab w:val="left" w:pos="284"/>
        </w:tabs>
        <w:rPr>
          <w:strike/>
          <w:color w:val="FF0000"/>
        </w:rPr>
      </w:pPr>
      <w:proofErr w:type="spellStart"/>
      <w:r w:rsidRPr="003E721E">
        <w:rPr>
          <w:b/>
          <w:strike/>
          <w:color w:val="FF0000"/>
          <w:highlight w:val="yellow"/>
        </w:rPr>
        <w:t>intra_bc_flag</w:t>
      </w:r>
      <w:proofErr w:type="spellEnd"/>
      <w:proofErr w:type="gramStart"/>
      <w:r w:rsidRPr="003E721E">
        <w:rPr>
          <w:strike/>
          <w:color w:val="FF0000"/>
          <w:highlight w:val="yellow"/>
        </w:rPr>
        <w:t>[ x0</w:t>
      </w:r>
      <w:proofErr w:type="gramEnd"/>
      <w:r w:rsidRPr="003E721E">
        <w:rPr>
          <w:strike/>
          <w:color w:val="FF0000"/>
          <w:highlight w:val="yellow"/>
        </w:rPr>
        <w:t xml:space="preserve"> ][ y0 ] equal to 1 specifies that the current coding unit is coded in intra block copying mode. </w:t>
      </w:r>
      <w:proofErr w:type="spellStart"/>
      <w:r w:rsidRPr="003E721E">
        <w:rPr>
          <w:strike/>
          <w:color w:val="FF0000"/>
          <w:highlight w:val="yellow"/>
        </w:rPr>
        <w:t>intra_bc_flag</w:t>
      </w:r>
      <w:proofErr w:type="spellEnd"/>
      <w:proofErr w:type="gramStart"/>
      <w:r w:rsidRPr="003E721E">
        <w:rPr>
          <w:strike/>
          <w:color w:val="FF0000"/>
          <w:highlight w:val="yellow"/>
        </w:rPr>
        <w:t>[ x0</w:t>
      </w:r>
      <w:proofErr w:type="gramEnd"/>
      <w:r w:rsidRPr="003E721E">
        <w:rPr>
          <w:strike/>
          <w:color w:val="FF0000"/>
          <w:highlight w:val="yellow"/>
        </w:rPr>
        <w:t xml:space="preserve"> ][ y0 ] equal to 0 specifies that the current coding unit is coded according to </w:t>
      </w:r>
      <w:proofErr w:type="spellStart"/>
      <w:r w:rsidRPr="003E721E">
        <w:rPr>
          <w:strike/>
          <w:color w:val="FF0000"/>
          <w:highlight w:val="yellow"/>
        </w:rPr>
        <w:t>pred_mode_flag</w:t>
      </w:r>
      <w:proofErr w:type="spellEnd"/>
      <w:r w:rsidRPr="003E721E">
        <w:rPr>
          <w:strike/>
          <w:color w:val="FF0000"/>
          <w:highlight w:val="yellow"/>
        </w:rPr>
        <w:t xml:space="preserve">. When not present, the value of </w:t>
      </w:r>
      <w:proofErr w:type="spellStart"/>
      <w:r w:rsidRPr="003E721E">
        <w:rPr>
          <w:strike/>
          <w:color w:val="FF0000"/>
          <w:highlight w:val="yellow"/>
        </w:rPr>
        <w:t>intra_bc_flag</w:t>
      </w:r>
      <w:proofErr w:type="spellEnd"/>
      <w:r w:rsidRPr="003E721E">
        <w:rPr>
          <w:strike/>
          <w:color w:val="FF0000"/>
          <w:highlight w:val="yellow"/>
        </w:rPr>
        <w:t xml:space="preserve"> is inferred to be equal to 0. The array indices x0 and y0 specify the location </w:t>
      </w:r>
      <w:proofErr w:type="gramStart"/>
      <w:r w:rsidRPr="003E721E">
        <w:rPr>
          <w:strike/>
          <w:color w:val="FF0000"/>
          <w:highlight w:val="yellow"/>
        </w:rPr>
        <w:t>( x0</w:t>
      </w:r>
      <w:proofErr w:type="gramEnd"/>
      <w:r w:rsidRPr="003E721E">
        <w:rPr>
          <w:strike/>
          <w:color w:val="FF0000"/>
          <w:highlight w:val="yellow"/>
        </w:rPr>
        <w:t xml:space="preserve">, y0 ) of the top-left </w:t>
      </w:r>
      <w:proofErr w:type="spellStart"/>
      <w:r w:rsidRPr="003E721E">
        <w:rPr>
          <w:strike/>
          <w:color w:val="FF0000"/>
          <w:highlight w:val="yellow"/>
        </w:rPr>
        <w:t>luma</w:t>
      </w:r>
      <w:proofErr w:type="spellEnd"/>
      <w:r w:rsidRPr="003E721E">
        <w:rPr>
          <w:strike/>
          <w:color w:val="FF0000"/>
          <w:highlight w:val="yellow"/>
        </w:rPr>
        <w:t xml:space="preserve"> sample of the considered coding block relative to the top-left </w:t>
      </w:r>
      <w:proofErr w:type="spellStart"/>
      <w:r w:rsidRPr="003E721E">
        <w:rPr>
          <w:strike/>
          <w:color w:val="FF0000"/>
          <w:highlight w:val="yellow"/>
        </w:rPr>
        <w:t>luma</w:t>
      </w:r>
      <w:proofErr w:type="spellEnd"/>
      <w:r w:rsidRPr="003E721E">
        <w:rPr>
          <w:strike/>
          <w:color w:val="FF0000"/>
          <w:highlight w:val="yellow"/>
        </w:rPr>
        <w:t xml:space="preserve"> sample of the picture.</w:t>
      </w:r>
    </w:p>
    <w:p w:rsidR="00695214" w:rsidRPr="00013738" w:rsidRDefault="00695214" w:rsidP="00695214">
      <w:pPr>
        <w:rPr>
          <w:noProof/>
          <w:lang w:val="en-CA"/>
        </w:rPr>
      </w:pPr>
      <w:r w:rsidRPr="00013738">
        <w:rPr>
          <w:b/>
          <w:noProof/>
          <w:lang w:val="en-CA"/>
        </w:rPr>
        <w:t>pred_mode_flag</w:t>
      </w:r>
      <w:r w:rsidRPr="00013738">
        <w:rPr>
          <w:noProof/>
          <w:lang w:val="en-CA"/>
        </w:rPr>
        <w:t xml:space="preserve"> equal to 0 specifies that the current coding unit is coded in inter prediction mode. pred_mode_flag equal to 1 specifies that the current coding unit is coded in intra prediction mode. The variable CuPredMode[ x ][ y ] is derived as follows</w:t>
      </w:r>
      <w:r w:rsidRPr="00013738">
        <w:rPr>
          <w:lang w:val="en-CA"/>
        </w:rPr>
        <w:t xml:space="preserve"> for x = x0</w:t>
      </w:r>
      <w:proofErr w:type="gramStart"/>
      <w:r w:rsidRPr="00013738">
        <w:rPr>
          <w:lang w:val="en-CA"/>
        </w:rPr>
        <w:t>..x0</w:t>
      </w:r>
      <w:proofErr w:type="gramEnd"/>
      <w:r w:rsidRPr="00013738">
        <w:rPr>
          <w:lang w:val="en-CA"/>
        </w:rPr>
        <w:t> + </w:t>
      </w:r>
      <w:proofErr w:type="spellStart"/>
      <w:r w:rsidRPr="00013738">
        <w:rPr>
          <w:lang w:val="en-CA"/>
        </w:rPr>
        <w:t>nCbS</w:t>
      </w:r>
      <w:proofErr w:type="spellEnd"/>
      <w:r w:rsidRPr="00013738">
        <w:rPr>
          <w:lang w:val="en-CA"/>
        </w:rPr>
        <w:t> − 1 and y = y0..y0 + </w:t>
      </w:r>
      <w:proofErr w:type="spellStart"/>
      <w:r w:rsidRPr="00013738">
        <w:rPr>
          <w:lang w:val="en-CA"/>
        </w:rPr>
        <w:t>nCbS</w:t>
      </w:r>
      <w:proofErr w:type="spellEnd"/>
      <w:r w:rsidRPr="00013738">
        <w:rPr>
          <w:lang w:val="en-CA"/>
        </w:rPr>
        <w:t> − 1:</w:t>
      </w:r>
    </w:p>
    <w:p w:rsidR="00695214" w:rsidRPr="003E721E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noProof/>
          <w:color w:val="FF0000"/>
          <w:highlight w:val="yellow"/>
        </w:rPr>
      </w:pPr>
      <w:r w:rsidRPr="003E721E">
        <w:rPr>
          <w:strike/>
          <w:color w:val="FF0000"/>
          <w:highlight w:val="yellow"/>
        </w:rPr>
        <w:t xml:space="preserve">If </w:t>
      </w:r>
      <w:proofErr w:type="spellStart"/>
      <w:r w:rsidRPr="003E721E">
        <w:rPr>
          <w:strike/>
          <w:color w:val="FF0000"/>
          <w:highlight w:val="yellow"/>
        </w:rPr>
        <w:t>intra_bc_flag</w:t>
      </w:r>
      <w:proofErr w:type="spellEnd"/>
      <w:proofErr w:type="gramStart"/>
      <w:r w:rsidRPr="003E721E">
        <w:rPr>
          <w:strike/>
          <w:color w:val="FF0000"/>
          <w:highlight w:val="yellow"/>
        </w:rPr>
        <w:t>[ x0</w:t>
      </w:r>
      <w:proofErr w:type="gramEnd"/>
      <w:r w:rsidRPr="003E721E">
        <w:rPr>
          <w:strike/>
          <w:color w:val="FF0000"/>
          <w:highlight w:val="yellow"/>
        </w:rPr>
        <w:t xml:space="preserve"> ][ y0 ] is equal to 1, </w:t>
      </w:r>
      <w:proofErr w:type="spellStart"/>
      <w:r w:rsidRPr="003E721E">
        <w:rPr>
          <w:strike/>
          <w:color w:val="FF0000"/>
          <w:highlight w:val="yellow"/>
        </w:rPr>
        <w:t>CuPredMode</w:t>
      </w:r>
      <w:proofErr w:type="spellEnd"/>
      <w:r w:rsidRPr="003E721E">
        <w:rPr>
          <w:strike/>
          <w:color w:val="FF0000"/>
          <w:highlight w:val="yellow"/>
        </w:rPr>
        <w:t>[ x ][ y ] is inferred to be equal to MODE_INTRA.</w:t>
      </w:r>
      <w:r w:rsidRPr="003E721E">
        <w:rPr>
          <w:strike/>
          <w:noProof/>
          <w:color w:val="FF0000"/>
          <w:highlight w:val="yellow"/>
          <w:lang w:eastAsia="ko-KR"/>
        </w:rPr>
        <w:t xml:space="preserve"> </w:t>
      </w:r>
    </w:p>
    <w:p w:rsidR="00695214" w:rsidRPr="00013738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3E721E">
        <w:rPr>
          <w:strike/>
          <w:noProof/>
          <w:color w:val="FF0000"/>
          <w:highlight w:val="yellow"/>
          <w:lang w:val="en-CA" w:eastAsia="ko-KR"/>
        </w:rPr>
        <w:t>Otherwise, i</w:t>
      </w:r>
      <w:r w:rsidRPr="003E721E">
        <w:rPr>
          <w:noProof/>
          <w:highlight w:val="yellow"/>
          <w:lang w:val="en-CA" w:eastAsia="ko-KR"/>
        </w:rPr>
        <w:t>If</w:t>
      </w:r>
      <w:r w:rsidRPr="00013738">
        <w:rPr>
          <w:noProof/>
          <w:lang w:val="en-CA" w:eastAsia="ko-KR"/>
        </w:rPr>
        <w:t xml:space="preserve"> </w:t>
      </w:r>
      <w:proofErr w:type="spellStart"/>
      <w:r w:rsidRPr="003E721E">
        <w:rPr>
          <w:strike/>
          <w:color w:val="FF0000"/>
          <w:highlight w:val="yellow"/>
        </w:rPr>
        <w:t>intra_bc_flag</w:t>
      </w:r>
      <w:proofErr w:type="spellEnd"/>
      <w:r w:rsidRPr="003E721E">
        <w:rPr>
          <w:strike/>
          <w:color w:val="FF0000"/>
          <w:highlight w:val="yellow"/>
        </w:rPr>
        <w:t>[ x0 ][ y0 ] is equal to 0 and</w:t>
      </w:r>
      <w:r w:rsidRPr="00013738">
        <w:t xml:space="preserve"> </w:t>
      </w:r>
      <w:r w:rsidRPr="00013738">
        <w:rPr>
          <w:noProof/>
          <w:lang w:val="en-CA" w:eastAsia="ko-KR"/>
        </w:rPr>
        <w:t>pred_mode_flag is equal to 0</w:t>
      </w:r>
      <w:r w:rsidRPr="00013738">
        <w:rPr>
          <w:noProof/>
          <w:lang w:val="en-CA"/>
        </w:rPr>
        <w:t>, CuPredMode</w:t>
      </w:r>
      <w:r w:rsidRPr="00013738">
        <w:rPr>
          <w:lang w:val="en-CA"/>
        </w:rPr>
        <w:t>[ x ][ y ]</w:t>
      </w:r>
      <w:r w:rsidRPr="00013738">
        <w:rPr>
          <w:noProof/>
          <w:lang w:val="en-CA"/>
        </w:rPr>
        <w:t xml:space="preserve"> is set equal to MODE_INTER.</w:t>
      </w:r>
    </w:p>
    <w:p w:rsidR="00695214" w:rsidRPr="001C01CF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013738">
        <w:rPr>
          <w:noProof/>
          <w:lang w:val="en-CA" w:eastAsia="ko-KR"/>
        </w:rPr>
        <w:t>Otherwise</w:t>
      </w:r>
      <w:r w:rsidRPr="00013738">
        <w:rPr>
          <w:noProof/>
          <w:lang w:val="en-CA"/>
        </w:rPr>
        <w:t xml:space="preserve"> (</w:t>
      </w:r>
      <w:r w:rsidRPr="003E721E">
        <w:rPr>
          <w:strike/>
          <w:noProof/>
          <w:color w:val="FF0000"/>
          <w:highlight w:val="yellow"/>
          <w:lang w:val="en-CA"/>
        </w:rPr>
        <w:t>intra_bc_flag</w:t>
      </w:r>
      <w:proofErr w:type="gramStart"/>
      <w:r w:rsidRPr="003E721E">
        <w:rPr>
          <w:strike/>
          <w:color w:val="FF0000"/>
          <w:highlight w:val="yellow"/>
        </w:rPr>
        <w:t>[ x0</w:t>
      </w:r>
      <w:proofErr w:type="gramEnd"/>
      <w:r w:rsidRPr="003E721E">
        <w:rPr>
          <w:strike/>
          <w:color w:val="FF0000"/>
          <w:highlight w:val="yellow"/>
        </w:rPr>
        <w:t> ][ y0 ] is equal to 0 and</w:t>
      </w:r>
      <w:r w:rsidRPr="00013738">
        <w:t xml:space="preserve"> </w:t>
      </w:r>
      <w:r w:rsidRPr="00013738">
        <w:rPr>
          <w:noProof/>
          <w:lang w:val="en-CA"/>
        </w:rPr>
        <w:t>pred_mode_flag is equal to 1</w:t>
      </w:r>
      <w:r w:rsidRPr="00013738">
        <w:rPr>
          <w:noProof/>
          <w:lang w:val="en-CA" w:eastAsia="ko-KR"/>
        </w:rPr>
        <w:t>),</w:t>
      </w:r>
      <w:r w:rsidRPr="001C01CF">
        <w:rPr>
          <w:noProof/>
          <w:lang w:val="en-CA"/>
        </w:rPr>
        <w:t xml:space="preserve"> CuPredMode</w:t>
      </w:r>
      <w:r w:rsidRPr="001C01CF">
        <w:rPr>
          <w:lang w:val="en-CA"/>
        </w:rPr>
        <w:t>[ x ][ y ]</w:t>
      </w:r>
      <w:r w:rsidRPr="001C01CF">
        <w:rPr>
          <w:noProof/>
          <w:lang w:val="en-CA"/>
        </w:rPr>
        <w:t xml:space="preserve"> is set equal to MODE_INTRA.</w:t>
      </w:r>
    </w:p>
    <w:p w:rsidR="00695214" w:rsidRDefault="00695214" w:rsidP="00695214">
      <w:pPr>
        <w:rPr>
          <w:lang w:val="en-CA"/>
        </w:rPr>
      </w:pPr>
    </w:p>
    <w:p w:rsidR="00695214" w:rsidRPr="001C01CF" w:rsidRDefault="00695214" w:rsidP="00695214">
      <w:pPr>
        <w:rPr>
          <w:noProof/>
          <w:lang w:val="en-CA" w:eastAsia="ko-KR"/>
        </w:rPr>
      </w:pPr>
      <w:r w:rsidRPr="001C01CF">
        <w:rPr>
          <w:b/>
          <w:noProof/>
          <w:lang w:val="en-CA"/>
        </w:rPr>
        <w:t>part_mode</w:t>
      </w:r>
      <w:r w:rsidRPr="001C01CF">
        <w:rPr>
          <w:noProof/>
          <w:lang w:val="en-CA"/>
        </w:rPr>
        <w:t xml:space="preserve"> specifies partitioning mode of the current coding unit. The semantics of part_mode depend on CuPredMode</w:t>
      </w:r>
      <w:proofErr w:type="gramStart"/>
      <w:r w:rsidRPr="001C01CF">
        <w:rPr>
          <w:lang w:val="en-CA"/>
        </w:rPr>
        <w:t>[ x0</w:t>
      </w:r>
      <w:proofErr w:type="gramEnd"/>
      <w:r w:rsidRPr="001C01CF">
        <w:rPr>
          <w:lang w:val="en-CA"/>
        </w:rPr>
        <w:t> ][ y0 ]</w:t>
      </w:r>
      <w:r w:rsidRPr="001C01CF">
        <w:rPr>
          <w:noProof/>
          <w:lang w:val="en-CA"/>
        </w:rPr>
        <w:t xml:space="preserve">. </w:t>
      </w:r>
      <w:r w:rsidRPr="001C01CF">
        <w:rPr>
          <w:noProof/>
          <w:lang w:val="en-CA" w:eastAsia="ko-KR"/>
        </w:rPr>
        <w:t>The variables PartMode and IntraSplitFlag are derived from the value of part_mode</w:t>
      </w:r>
      <w:r w:rsidRPr="001C01CF">
        <w:rPr>
          <w:noProof/>
          <w:lang w:val="en-CA"/>
        </w:rPr>
        <w:t xml:space="preserve"> as defined in </w:t>
      </w:r>
      <w:fldSimple w:instr=" REF _Ref285719228 \h  \* MERGEFORMAT " w:fldLock="1">
        <w:r w:rsidRPr="001C01CF">
          <w:rPr>
            <w:noProof/>
            <w:lang w:val="en-CA"/>
          </w:rPr>
          <w:t>Table 7</w:t>
        </w:r>
        <w:r w:rsidRPr="001C01CF">
          <w:rPr>
            <w:noProof/>
            <w:lang w:val="en-CA"/>
          </w:rPr>
          <w:noBreakHyphen/>
          <w:t>10</w:t>
        </w:r>
      </w:fldSimple>
      <w:r w:rsidRPr="001C01CF">
        <w:rPr>
          <w:noProof/>
          <w:lang w:val="en-CA" w:eastAsia="ko-KR"/>
        </w:rPr>
        <w:t>.</w:t>
      </w:r>
    </w:p>
    <w:p w:rsidR="00695214" w:rsidRPr="001C01CF" w:rsidRDefault="00695214" w:rsidP="00695214">
      <w:pPr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The value of part_mode is restricted as follows:</w:t>
      </w:r>
    </w:p>
    <w:p w:rsidR="00695214" w:rsidRPr="003E721E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noProof/>
          <w:color w:val="FF0000"/>
          <w:highlight w:val="yellow"/>
          <w:lang w:val="en-CA" w:eastAsia="ko-KR"/>
        </w:rPr>
      </w:pPr>
      <w:r w:rsidRPr="001C01CF">
        <w:rPr>
          <w:noProof/>
          <w:lang w:val="en-CA" w:eastAsia="ko-KR"/>
        </w:rPr>
        <w:t>If CuPredMode</w:t>
      </w:r>
      <w:r w:rsidRPr="001C01CF">
        <w:rPr>
          <w:lang w:val="en-CA"/>
        </w:rPr>
        <w:t>[ x0 ][ y0 ]</w:t>
      </w:r>
      <w:r w:rsidRPr="001C01CF">
        <w:rPr>
          <w:noProof/>
          <w:lang w:val="en-CA" w:eastAsia="ko-KR"/>
        </w:rPr>
        <w:t xml:space="preserve"> is equal to MODE_INTRA, </w:t>
      </w:r>
      <w:r w:rsidRPr="003E721E">
        <w:rPr>
          <w:strike/>
          <w:noProof/>
          <w:color w:val="FF0000"/>
          <w:highlight w:val="yellow"/>
          <w:lang w:val="en-CA" w:eastAsia="ko-KR"/>
        </w:rPr>
        <w:t>the following applies:</w:t>
      </w:r>
    </w:p>
    <w:p w:rsidR="00695214" w:rsidRPr="003E721E" w:rsidRDefault="00695214" w:rsidP="00695214">
      <w:pPr>
        <w:numPr>
          <w:ilvl w:val="1"/>
          <w:numId w:val="5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highlight w:val="yellow"/>
          <w:lang w:eastAsia="ko-KR"/>
        </w:rPr>
      </w:pPr>
      <w:r w:rsidRPr="003E721E">
        <w:rPr>
          <w:strike/>
          <w:color w:val="FF0000"/>
          <w:highlight w:val="yellow"/>
          <w:lang w:eastAsia="ko-KR"/>
        </w:rPr>
        <w:t xml:space="preserve">If </w:t>
      </w:r>
      <w:proofErr w:type="spellStart"/>
      <w:r w:rsidRPr="003E721E">
        <w:rPr>
          <w:strike/>
          <w:color w:val="FF0000"/>
          <w:highlight w:val="yellow"/>
          <w:lang w:eastAsia="ko-KR"/>
        </w:rPr>
        <w:t>intra_bc_flag</w:t>
      </w:r>
      <w:proofErr w:type="spellEnd"/>
      <w:proofErr w:type="gramStart"/>
      <w:r w:rsidRPr="003E721E">
        <w:rPr>
          <w:strike/>
          <w:color w:val="FF0000"/>
          <w:highlight w:val="yellow"/>
          <w:lang w:eastAsia="ko-KR"/>
        </w:rPr>
        <w:t>[ x0</w:t>
      </w:r>
      <w:proofErr w:type="gramEnd"/>
      <w:r w:rsidRPr="003E721E">
        <w:rPr>
          <w:strike/>
          <w:color w:val="FF0000"/>
          <w:highlight w:val="yellow"/>
          <w:lang w:eastAsia="ko-KR"/>
        </w:rPr>
        <w:t xml:space="preserve"> ][ y0 ] is equal to 1, </w:t>
      </w:r>
      <w:proofErr w:type="spellStart"/>
      <w:r w:rsidRPr="003E721E">
        <w:rPr>
          <w:strike/>
          <w:color w:val="FF0000"/>
          <w:highlight w:val="yellow"/>
          <w:lang w:eastAsia="ko-KR"/>
        </w:rPr>
        <w:t>part_mode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shall be in the range of 0 to 3, inclusive.</w:t>
      </w:r>
    </w:p>
    <w:p w:rsidR="00695214" w:rsidRPr="001C01CF" w:rsidRDefault="00695214" w:rsidP="00695214">
      <w:pPr>
        <w:numPr>
          <w:ilvl w:val="0"/>
          <w:numId w:val="5"/>
        </w:numPr>
        <w:tabs>
          <w:tab w:val="clear" w:pos="390"/>
          <w:tab w:val="left" w:pos="720"/>
          <w:tab w:val="num" w:pos="108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1080" w:hanging="360"/>
        <w:jc w:val="both"/>
        <w:textAlignment w:val="baseline"/>
        <w:rPr>
          <w:noProof/>
          <w:lang w:val="en-CA" w:eastAsia="ko-KR"/>
        </w:rPr>
      </w:pPr>
      <w:r w:rsidRPr="003E721E">
        <w:rPr>
          <w:strike/>
          <w:color w:val="FF0000"/>
          <w:highlight w:val="yellow"/>
          <w:lang w:eastAsia="ko-KR"/>
        </w:rPr>
        <w:t>Otherwise (</w:t>
      </w:r>
      <w:proofErr w:type="spellStart"/>
      <w:r w:rsidRPr="003E721E">
        <w:rPr>
          <w:strike/>
          <w:color w:val="FF0000"/>
          <w:highlight w:val="yellow"/>
          <w:lang w:eastAsia="ko-KR"/>
        </w:rPr>
        <w:t>intra_bc_flag</w:t>
      </w:r>
      <w:proofErr w:type="spellEnd"/>
      <w:proofErr w:type="gramStart"/>
      <w:r w:rsidRPr="003E721E">
        <w:rPr>
          <w:strike/>
          <w:color w:val="FF0000"/>
          <w:highlight w:val="yellow"/>
          <w:lang w:eastAsia="ko-KR"/>
        </w:rPr>
        <w:t>[ x0</w:t>
      </w:r>
      <w:proofErr w:type="gramEnd"/>
      <w:r w:rsidRPr="003E721E">
        <w:rPr>
          <w:strike/>
          <w:color w:val="FF0000"/>
          <w:highlight w:val="yellow"/>
          <w:lang w:eastAsia="ko-KR"/>
        </w:rPr>
        <w:t> ][ y0] is equal to 0),</w:t>
      </w:r>
      <w:r>
        <w:rPr>
          <w:lang w:eastAsia="ko-KR"/>
        </w:rPr>
        <w:t xml:space="preserve"> </w:t>
      </w:r>
      <w:r w:rsidRPr="001C01CF">
        <w:rPr>
          <w:noProof/>
          <w:lang w:val="en-CA" w:eastAsia="ko-KR"/>
        </w:rPr>
        <w:t>part_mode shall be equal to 0 or 1.</w:t>
      </w:r>
    </w:p>
    <w:p w:rsidR="00695214" w:rsidRPr="001C01CF" w:rsidRDefault="00695214" w:rsidP="00695214">
      <w:pPr>
        <w:numPr>
          <w:ilvl w:val="0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Otherwise (CuPredMode</w:t>
      </w:r>
      <w:r w:rsidRPr="001C01CF">
        <w:rPr>
          <w:lang w:val="en-CA"/>
        </w:rPr>
        <w:t>[ x0 ][ y0 ]</w:t>
      </w:r>
      <w:r w:rsidRPr="001C01CF">
        <w:rPr>
          <w:noProof/>
          <w:lang w:val="en-CA" w:eastAsia="ko-KR"/>
        </w:rPr>
        <w:t xml:space="preserve"> is equal to MODE_INTER), the following applies:</w:t>
      </w:r>
    </w:p>
    <w:p w:rsidR="00695214" w:rsidRPr="001D75B2" w:rsidRDefault="00695214" w:rsidP="00695214">
      <w:pPr>
        <w:numPr>
          <w:ilvl w:val="0"/>
          <w:numId w:val="8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color w:val="000000" w:themeColor="text1"/>
          <w:highlight w:val="yellow"/>
          <w:lang w:eastAsia="ko-KR"/>
        </w:rPr>
      </w:pPr>
      <w:r w:rsidRPr="001D75B2">
        <w:rPr>
          <w:color w:val="000000" w:themeColor="text1"/>
          <w:highlight w:val="yellow"/>
          <w:lang w:eastAsia="ko-KR"/>
        </w:rPr>
        <w:t xml:space="preserve">If </w:t>
      </w:r>
      <w:proofErr w:type="spellStart"/>
      <w:r w:rsidRPr="001D75B2">
        <w:rPr>
          <w:color w:val="000000" w:themeColor="text1"/>
          <w:highlight w:val="yellow"/>
          <w:lang w:eastAsia="ko-KR"/>
        </w:rPr>
        <w:t>intra_bc_flag</w:t>
      </w:r>
      <w:proofErr w:type="spellEnd"/>
      <w:proofErr w:type="gramStart"/>
      <w:r w:rsidRPr="001D75B2">
        <w:rPr>
          <w:color w:val="000000" w:themeColor="text1"/>
          <w:highlight w:val="yellow"/>
          <w:lang w:eastAsia="ko-KR"/>
        </w:rPr>
        <w:t>[ x0</w:t>
      </w:r>
      <w:proofErr w:type="gramEnd"/>
      <w:r w:rsidRPr="001D75B2">
        <w:rPr>
          <w:color w:val="000000" w:themeColor="text1"/>
          <w:highlight w:val="yellow"/>
          <w:lang w:eastAsia="ko-KR"/>
        </w:rPr>
        <w:t xml:space="preserve"> ][ y0 ] is equal to 1, </w:t>
      </w:r>
      <w:proofErr w:type="spellStart"/>
      <w:r w:rsidRPr="001D75B2">
        <w:rPr>
          <w:color w:val="000000" w:themeColor="text1"/>
          <w:highlight w:val="yellow"/>
          <w:lang w:eastAsia="ko-KR"/>
        </w:rPr>
        <w:t>part_mode</w:t>
      </w:r>
      <w:proofErr w:type="spellEnd"/>
      <w:r w:rsidRPr="001D75B2">
        <w:rPr>
          <w:color w:val="000000" w:themeColor="text1"/>
          <w:highlight w:val="yellow"/>
          <w:lang w:eastAsia="ko-KR"/>
        </w:rPr>
        <w:t xml:space="preserve"> shall be in the range of 0 to 3, inclusive.</w:t>
      </w:r>
    </w:p>
    <w:p w:rsidR="00695214" w:rsidRPr="001D75B2" w:rsidRDefault="00695214" w:rsidP="00695214">
      <w:pPr>
        <w:numPr>
          <w:ilvl w:val="0"/>
          <w:numId w:val="8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 w:eastAsia="ko-KR"/>
        </w:rPr>
      </w:pPr>
      <w:r w:rsidRPr="001D75B2">
        <w:rPr>
          <w:color w:val="000000" w:themeColor="text1"/>
          <w:highlight w:val="yellow"/>
          <w:lang w:eastAsia="ko-KR"/>
        </w:rPr>
        <w:t xml:space="preserve">Otherwise, </w:t>
      </w:r>
      <w:r w:rsidRPr="00255316">
        <w:rPr>
          <w:noProof/>
          <w:lang w:val="en-CA" w:eastAsia="ko-KR"/>
        </w:rPr>
        <w:t>if</w:t>
      </w:r>
      <w:r w:rsidRPr="001D75B2">
        <w:rPr>
          <w:noProof/>
          <w:lang w:val="en-CA" w:eastAsia="ko-KR"/>
        </w:rPr>
        <w:t xml:space="preserve"> log2CbSize is greater than MinCbLog2SizeY and amp_enabled_flag is equal to 1, part_mode shall be in the range of 0 to 2, inclusive, or in the range of 4 to 7, inclusive.</w:t>
      </w:r>
    </w:p>
    <w:p w:rsidR="00695214" w:rsidRPr="004D4C41" w:rsidRDefault="00695214" w:rsidP="00695214">
      <w:pPr>
        <w:rPr>
          <w:lang w:val="en-CA"/>
        </w:rPr>
      </w:pPr>
      <w:r>
        <w:rPr>
          <w:lang w:val="en-CA"/>
        </w:rPr>
        <w:t>……</w:t>
      </w:r>
    </w:p>
    <w:p w:rsidR="00CD06B1" w:rsidRPr="001B06BC" w:rsidRDefault="00CD06B1" w:rsidP="004D4C41">
      <w:pPr>
        <w:tabs>
          <w:tab w:val="left" w:pos="284"/>
        </w:tabs>
        <w:rPr>
          <w:strike/>
          <w:noProof/>
          <w:color w:val="FF0000"/>
          <w:lang w:val="en-CA" w:eastAsia="ko-KR"/>
        </w:rPr>
      </w:pPr>
    </w:p>
    <w:p w:rsidR="004D4C41" w:rsidRPr="001C01CF" w:rsidRDefault="004D4C41" w:rsidP="004D4C41">
      <w:pPr>
        <w:pStyle w:val="Heading4"/>
        <w:numPr>
          <w:ilvl w:val="3"/>
          <w:numId w:val="6"/>
        </w:numPr>
        <w:rPr>
          <w:noProof/>
          <w:lang w:val="en-CA"/>
        </w:rPr>
      </w:pPr>
      <w:bookmarkStart w:id="70" w:name="_Toc390728103"/>
      <w:r w:rsidRPr="001C01CF">
        <w:rPr>
          <w:noProof/>
          <w:lang w:val="en-CA"/>
        </w:rPr>
        <w:t>Prediction unit semantics</w:t>
      </w:r>
      <w:bookmarkEnd w:id="70"/>
    </w:p>
    <w:p w:rsidR="00734963" w:rsidRDefault="00734963"/>
    <w:p w:rsidR="004D4C41" w:rsidRDefault="004D4C41" w:rsidP="004D4C41">
      <w:pPr>
        <w:tabs>
          <w:tab w:val="left" w:pos="284"/>
        </w:tabs>
        <w:rPr>
          <w:highlight w:val="yellow"/>
        </w:rPr>
      </w:pPr>
      <w:proofErr w:type="spellStart"/>
      <w:r w:rsidRPr="004D4C41">
        <w:rPr>
          <w:b/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1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in intra block copying mode. </w:t>
      </w:r>
      <w:proofErr w:type="spellStart"/>
      <w:r w:rsidRPr="004D4C41">
        <w:rPr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0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</w:t>
      </w:r>
      <w:r w:rsidRPr="004D4C41">
        <w:rPr>
          <w:highlight w:val="yellow"/>
        </w:rPr>
        <w:lastRenderedPageBreak/>
        <w:t xml:space="preserve">according to </w:t>
      </w:r>
      <w:proofErr w:type="spellStart"/>
      <w:r w:rsidRPr="004D4C41">
        <w:rPr>
          <w:highlight w:val="yellow"/>
        </w:rPr>
        <w:t>pred_mode_flag</w:t>
      </w:r>
      <w:proofErr w:type="spellEnd"/>
      <w:r w:rsidRPr="004D4C41">
        <w:rPr>
          <w:highlight w:val="yellow"/>
        </w:rPr>
        <w:t xml:space="preserve">. </w:t>
      </w:r>
      <w:r w:rsidR="0007025A" w:rsidRPr="004D4C41">
        <w:rPr>
          <w:highlight w:val="yellow"/>
        </w:rPr>
        <w:t xml:space="preserve">The array indices x0 and y0 specify the location </w:t>
      </w:r>
      <w:proofErr w:type="gramStart"/>
      <w:r w:rsidR="0007025A" w:rsidRPr="004D4C41">
        <w:rPr>
          <w:highlight w:val="yellow"/>
        </w:rPr>
        <w:t>( x0</w:t>
      </w:r>
      <w:proofErr w:type="gramEnd"/>
      <w:r w:rsidR="0007025A" w:rsidRPr="004D4C41">
        <w:rPr>
          <w:highlight w:val="yellow"/>
        </w:rPr>
        <w:t xml:space="preserve">, y0 ) of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considered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="0007025A" w:rsidRPr="004D4C41">
        <w:rPr>
          <w:highlight w:val="yellow"/>
        </w:rPr>
        <w:t xml:space="preserve">block relative to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picture.</w:t>
      </w:r>
      <w:r w:rsidR="00653136">
        <w:rPr>
          <w:highlight w:val="yellow"/>
        </w:rPr>
        <w:t xml:space="preserve"> </w:t>
      </w:r>
      <w:r w:rsidRPr="004D4C41">
        <w:rPr>
          <w:highlight w:val="yellow"/>
        </w:rPr>
        <w:t xml:space="preserve">When not present, the value of </w:t>
      </w:r>
      <w:proofErr w:type="spellStart"/>
      <w:r w:rsidRPr="004D4C41">
        <w:rPr>
          <w:highlight w:val="yellow"/>
        </w:rPr>
        <w:t>intra_bc_flag</w:t>
      </w:r>
      <w:proofErr w:type="spellEnd"/>
      <w:r w:rsidRPr="004D4C41">
        <w:rPr>
          <w:highlight w:val="yellow"/>
        </w:rPr>
        <w:t xml:space="preserve"> is inferred</w:t>
      </w:r>
      <w:r>
        <w:rPr>
          <w:highlight w:val="yellow"/>
        </w:rPr>
        <w:t xml:space="preserve"> as follows:</w:t>
      </w:r>
    </w:p>
    <w:p w:rsidR="000A7252" w:rsidRPr="0007025A" w:rsidRDefault="000A7252" w:rsidP="003A4548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pred_mode_flag is equal to 0 and </w:t>
      </w:r>
      <w:proofErr w:type="spellStart"/>
      <w:r w:rsidR="00714BFD" w:rsidRPr="0007025A">
        <w:rPr>
          <w:rFonts w:ascii="Times New Roman" w:hAnsi="Times New Roman"/>
          <w:highlight w:val="yellow"/>
        </w:rPr>
        <w:t>intra_block_copy_enabled_flag</w:t>
      </w:r>
      <w:proofErr w:type="spellEnd"/>
      <w:r w:rsidR="00714BFD" w:rsidRPr="0007025A">
        <w:rPr>
          <w:rFonts w:ascii="Times New Roman" w:hAnsi="Times New Roman"/>
          <w:highlight w:val="yellow"/>
        </w:rPr>
        <w:t xml:space="preserve"> is equal to 1</w:t>
      </w:r>
      <w:r w:rsidR="004D4C41" w:rsidRPr="0007025A">
        <w:rPr>
          <w:noProof/>
          <w:highlight w:val="yellow"/>
          <w:lang w:val="en-CA" w:eastAsia="ko-KR"/>
        </w:rPr>
        <w:tab/>
      </w:r>
    </w:p>
    <w:p w:rsidR="004D4C41" w:rsidRPr="0007025A" w:rsidRDefault="000A7252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if</w:t>
      </w:r>
      <w:r w:rsidR="003A4548" w:rsidRPr="0007025A">
        <w:rPr>
          <w:noProof/>
          <w:highlight w:val="yellow"/>
          <w:lang w:val="en-CA" w:eastAsia="ko-KR"/>
        </w:rPr>
        <w:t xml:space="preserve"> slice_type is equal to  I, intra_bc_flag is set equal to 1;</w:t>
      </w:r>
    </w:p>
    <w:p w:rsidR="003A4548" w:rsidRPr="0007025A" w:rsidRDefault="003A4548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</w:t>
      </w:r>
      <w:r w:rsidR="00F61FDF" w:rsidRPr="00F61FDF">
        <w:rPr>
          <w:noProof/>
          <w:highlight w:val="yellow"/>
          <w:lang w:val="en-CA" w:eastAsia="ko-KR"/>
        </w:rPr>
        <w:t>PartMod</w:t>
      </w:r>
      <w:r w:rsidR="00F61FDF">
        <w:rPr>
          <w:noProof/>
          <w:highlight w:val="yellow"/>
          <w:lang w:val="en-CA" w:eastAsia="ko-KR"/>
        </w:rPr>
        <w:t xml:space="preserve">e is </w:t>
      </w:r>
      <w:r w:rsidR="00315FD1">
        <w:rPr>
          <w:noProof/>
          <w:highlight w:val="yellow"/>
          <w:lang w:val="en-CA" w:eastAsia="ko-KR"/>
        </w:rPr>
        <w:t>equal to</w:t>
      </w:r>
      <w:r w:rsidR="00F61FDF" w:rsidRPr="00F61FDF">
        <w:rPr>
          <w:noProof/>
          <w:highlight w:val="yellow"/>
          <w:lang w:val="en-CA" w:eastAsia="ko-KR"/>
        </w:rPr>
        <w:t xml:space="preserve"> PART_NxN</w:t>
      </w:r>
      <w:r w:rsidR="00315FD1">
        <w:rPr>
          <w:noProof/>
          <w:highlight w:val="yellow"/>
          <w:lang w:val="en-CA" w:eastAsia="ko-KR"/>
        </w:rPr>
        <w:t xml:space="preserve"> and </w:t>
      </w:r>
      <w:r w:rsidR="00F61FDF" w:rsidRPr="009206F1">
        <w:rPr>
          <w:noProof/>
          <w:highlight w:val="yellow"/>
          <w:lang w:val="en-CA" w:eastAsia="ko-KR"/>
        </w:rPr>
        <w:t>MinCbLog2SizeY</w:t>
      </w:r>
      <w:r w:rsidR="00F61FDF" w:rsidRPr="00F61FDF">
        <w:rPr>
          <w:noProof/>
          <w:highlight w:val="yellow"/>
          <w:lang w:val="en-CA" w:eastAsia="ko-KR"/>
        </w:rPr>
        <w:t> </w:t>
      </w:r>
      <w:r w:rsidR="00F61FDF">
        <w:rPr>
          <w:noProof/>
          <w:highlight w:val="yellow"/>
          <w:lang w:val="en-CA" w:eastAsia="ko-KR"/>
        </w:rPr>
        <w:t xml:space="preserve">is </w:t>
      </w:r>
      <w:r w:rsidR="00315FD1">
        <w:rPr>
          <w:noProof/>
          <w:highlight w:val="yellow"/>
          <w:lang w:val="en-CA" w:eastAsia="ko-KR"/>
        </w:rPr>
        <w:t>equal to</w:t>
      </w:r>
      <w:r w:rsidR="00F61FDF">
        <w:rPr>
          <w:noProof/>
          <w:highlight w:val="yellow"/>
          <w:lang w:val="en-CA" w:eastAsia="ko-KR"/>
        </w:rPr>
        <w:t xml:space="preserve"> </w:t>
      </w:r>
      <w:r w:rsidR="00F61FDF" w:rsidRPr="00F61FDF">
        <w:rPr>
          <w:noProof/>
          <w:highlight w:val="yellow"/>
          <w:lang w:val="en-CA" w:eastAsia="ko-KR"/>
        </w:rPr>
        <w:t>3</w:t>
      </w:r>
      <w:r w:rsidR="00315FD1">
        <w:rPr>
          <w:noProof/>
          <w:highlight w:val="yellow"/>
          <w:lang w:val="en-CA" w:eastAsia="ko-KR"/>
        </w:rPr>
        <w:t xml:space="preserve">, </w:t>
      </w:r>
      <w:r w:rsidR="00315FD1" w:rsidRPr="0007025A">
        <w:rPr>
          <w:noProof/>
          <w:highlight w:val="yellow"/>
          <w:lang w:val="en-CA" w:eastAsia="ko-KR"/>
        </w:rPr>
        <w:t>intra_bc_flag is set equal to</w:t>
      </w:r>
      <w:r w:rsidR="00315FD1">
        <w:rPr>
          <w:noProof/>
          <w:highlight w:val="yellow"/>
          <w:lang w:val="en-CA" w:eastAsia="ko-KR"/>
        </w:rPr>
        <w:t xml:space="preserve"> 1;</w:t>
      </w:r>
    </w:p>
    <w:p w:rsidR="004D4C41" w:rsidRPr="0007025A" w:rsidRDefault="000A7252" w:rsidP="000A7252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otherwise, intra_bc_flag is set equal to 0</w:t>
      </w:r>
    </w:p>
    <w:p w:rsidR="004D4C41" w:rsidRDefault="004D4C41" w:rsidP="004D4C41">
      <w:pPr>
        <w:tabs>
          <w:tab w:val="left" w:pos="284"/>
        </w:tabs>
        <w:rPr>
          <w:noProof/>
          <w:lang w:val="en-CA" w:eastAsia="ko-KR"/>
        </w:rPr>
      </w:pPr>
    </w:p>
    <w:p w:rsidR="00290F1F" w:rsidRPr="004E4237" w:rsidRDefault="00290F1F" w:rsidP="00290F1F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</w:t>
      </w: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ing process</w:t>
      </w:r>
    </w:p>
    <w:p w:rsidR="00862186" w:rsidRDefault="00862186" w:rsidP="004D4C41">
      <w:pPr>
        <w:tabs>
          <w:tab w:val="left" w:pos="284"/>
        </w:tabs>
        <w:rPr>
          <w:noProof/>
          <w:lang w:val="en-CA" w:eastAsia="ko-KR"/>
        </w:rPr>
      </w:pPr>
    </w:p>
    <w:p w:rsidR="00862186" w:rsidRPr="001C01CF" w:rsidRDefault="00862186" w:rsidP="00862186">
      <w:pPr>
        <w:pStyle w:val="Heading2"/>
        <w:keepLines w:val="0"/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bookmarkStart w:id="71" w:name="_Ref385595722"/>
      <w:bookmarkStart w:id="72" w:name="_Toc390728123"/>
      <w:r w:rsidRPr="001C01CF">
        <w:rPr>
          <w:noProof/>
          <w:lang w:val="en-CA"/>
        </w:rPr>
        <w:t>Decoding process for coding units coded in intra prediction mode</w:t>
      </w:r>
      <w:bookmarkEnd w:id="71"/>
      <w:bookmarkEnd w:id="72"/>
    </w:p>
    <w:p w:rsidR="00862186" w:rsidRPr="001C01CF" w:rsidRDefault="00862186" w:rsidP="00862186">
      <w:pPr>
        <w:pStyle w:val="Heading3"/>
        <w:numPr>
          <w:ilvl w:val="2"/>
          <w:numId w:val="12"/>
        </w:numPr>
        <w:rPr>
          <w:noProof/>
          <w:lang w:val="en-CA" w:eastAsia="ko-KR"/>
        </w:rPr>
      </w:pPr>
      <w:bookmarkStart w:id="73" w:name="_Toc390728124"/>
      <w:r w:rsidRPr="001C01CF">
        <w:rPr>
          <w:noProof/>
          <w:lang w:val="en-CA" w:eastAsia="ko-KR"/>
        </w:rPr>
        <w:t xml:space="preserve">General </w:t>
      </w:r>
      <w:r w:rsidRPr="001C01CF">
        <w:rPr>
          <w:noProof/>
          <w:lang w:val="en-CA"/>
        </w:rPr>
        <w:t>decoding process for coding units coded in intra prediction mode</w:t>
      </w:r>
      <w:bookmarkEnd w:id="73"/>
    </w:p>
    <w:p w:rsidR="00862186" w:rsidRDefault="00862186" w:rsidP="00862186">
      <w:pPr>
        <w:rPr>
          <w:noProof/>
          <w:lang w:val="en-CA"/>
        </w:rPr>
      </w:pPr>
    </w:p>
    <w:p w:rsidR="00862186" w:rsidRPr="001C01CF" w:rsidRDefault="00862186" w:rsidP="00862186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/>
        </w:rPr>
        <w:t>……</w:t>
      </w:r>
    </w:p>
    <w:p w:rsidR="00862186" w:rsidRPr="001C01CF" w:rsidRDefault="00862186" w:rsidP="00862186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 xml:space="preserve">Otherwise </w:t>
      </w:r>
      <w:r w:rsidRPr="001C01CF">
        <w:rPr>
          <w:noProof/>
          <w:lang w:val="en-CA"/>
        </w:rPr>
        <w:t>(</w:t>
      </w:r>
      <w:r w:rsidRPr="001C01CF">
        <w:rPr>
          <w:noProof/>
          <w:lang w:val="en-CA" w:eastAsia="ko-KR"/>
        </w:rPr>
        <w:t>pcm_flag[ xCb ][ yCb ] is equal to 0</w:t>
      </w:r>
      <w:r>
        <w:rPr>
          <w:noProof/>
          <w:lang w:val="en-CA" w:eastAsia="ko-KR"/>
        </w:rPr>
        <w:t xml:space="preserve">, </w:t>
      </w:r>
      <w:r w:rsidRPr="008D10F2">
        <w:rPr>
          <w:noProof/>
        </w:rPr>
        <w:t>palette_mode_flag[ xCb ][ yCb ] is equal to 0</w:t>
      </w:r>
      <w:r>
        <w:rPr>
          <w:noProof/>
        </w:rPr>
        <w:t xml:space="preserve"> </w:t>
      </w:r>
      <w:r w:rsidRPr="001C01CF">
        <w:rPr>
          <w:noProof/>
          <w:lang w:val="en-CA"/>
        </w:rPr>
        <w:t>)</w:t>
      </w:r>
      <w:r w:rsidRPr="001C01CF">
        <w:rPr>
          <w:noProof/>
          <w:lang w:val="en-CA" w:eastAsia="ko-KR"/>
        </w:rPr>
        <w:t>, i</w:t>
      </w:r>
      <w:r w:rsidRPr="001C01CF">
        <w:rPr>
          <w:noProof/>
          <w:lang w:val="en-CA"/>
        </w:rPr>
        <w:t xml:space="preserve">f IntraSplitFlag is equal to </w:t>
      </w:r>
      <w:r w:rsidRPr="001C01CF">
        <w:rPr>
          <w:noProof/>
          <w:lang w:val="en-CA" w:eastAsia="ko-KR"/>
        </w:rPr>
        <w:t>0</w:t>
      </w:r>
      <w:r w:rsidRPr="001C01CF">
        <w:rPr>
          <w:noProof/>
          <w:lang w:val="en-CA"/>
        </w:rPr>
        <w:t>, the following ordered steps apply:</w:t>
      </w:r>
    </w:p>
    <w:p w:rsidR="00862186" w:rsidRDefault="00862186" w:rsidP="00862186">
      <w:pPr>
        <w:numPr>
          <w:ilvl w:val="0"/>
          <w:numId w:val="10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noProof/>
          <w:lang w:val="en-CA"/>
        </w:rPr>
      </w:pPr>
      <w:r w:rsidRPr="001C01CF">
        <w:rPr>
          <w:noProof/>
          <w:lang w:val="en-CA"/>
        </w:rPr>
        <w:t xml:space="preserve">The derivation process for the intra prediction mode </w:t>
      </w:r>
      <w:r w:rsidRPr="001C01CF">
        <w:rPr>
          <w:noProof/>
          <w:lang w:val="en-CA" w:eastAsia="ko-KR"/>
        </w:rPr>
        <w:t xml:space="preserve">as specified in subclause </w:t>
      </w:r>
      <w:r w:rsidR="002C5FDD" w:rsidRPr="001C01CF">
        <w:rPr>
          <w:noProof/>
          <w:lang w:val="en-CA" w:eastAsia="ko-KR"/>
        </w:rPr>
        <w:fldChar w:fldCharType="begin" w:fldLock="1"/>
      </w:r>
      <w:r w:rsidRPr="001C01CF">
        <w:rPr>
          <w:noProof/>
          <w:lang w:val="en-CA" w:eastAsia="ko-KR"/>
        </w:rPr>
        <w:instrText xml:space="preserve"> REF _Ref390727409 \r \h </w:instrText>
      </w:r>
      <w:r w:rsidR="002C5FDD" w:rsidRPr="001C01CF">
        <w:rPr>
          <w:noProof/>
          <w:lang w:val="en-CA" w:eastAsia="ko-KR"/>
        </w:rPr>
      </w:r>
      <w:r w:rsidR="002C5FDD" w:rsidRPr="001C01CF">
        <w:rPr>
          <w:noProof/>
          <w:lang w:val="en-CA" w:eastAsia="ko-KR"/>
        </w:rPr>
        <w:fldChar w:fldCharType="separate"/>
      </w:r>
      <w:r w:rsidRPr="001C01CF">
        <w:rPr>
          <w:noProof/>
          <w:lang w:val="en-CA" w:eastAsia="ko-KR"/>
        </w:rPr>
        <w:t>8.4.2</w:t>
      </w:r>
      <w:r w:rsidR="002C5FDD" w:rsidRPr="001C01CF">
        <w:rPr>
          <w:noProof/>
          <w:lang w:val="en-CA" w:eastAsia="ko-KR"/>
        </w:rPr>
        <w:fldChar w:fldCharType="end"/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is invoked with the luma location ( xCb, yCb )</w:t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as input.</w:t>
      </w:r>
    </w:p>
    <w:p w:rsidR="00862186" w:rsidRPr="003E721E" w:rsidRDefault="00862186" w:rsidP="00862186">
      <w:pPr>
        <w:numPr>
          <w:ilvl w:val="0"/>
          <w:numId w:val="10"/>
        </w:numPr>
        <w:tabs>
          <w:tab w:val="left" w:pos="720"/>
          <w:tab w:val="left" w:pos="1080"/>
          <w:tab w:val="left" w:pos="1440"/>
          <w:tab w:val="left" w:pos="1843"/>
        </w:tabs>
        <w:overflowPunct w:val="0"/>
        <w:autoSpaceDE w:val="0"/>
        <w:autoSpaceDN w:val="0"/>
        <w:adjustRightInd w:val="0"/>
        <w:spacing w:before="136" w:after="0" w:line="240" w:lineRule="auto"/>
        <w:ind w:left="709" w:hanging="425"/>
        <w:jc w:val="both"/>
        <w:textAlignment w:val="baseline"/>
        <w:rPr>
          <w:strike/>
          <w:noProof/>
          <w:color w:val="FF0000"/>
          <w:highlight w:val="yellow"/>
          <w:lang w:val="en-CA"/>
        </w:rPr>
      </w:pPr>
      <w:r w:rsidRPr="003E721E">
        <w:rPr>
          <w:strike/>
          <w:color w:val="FF0000"/>
          <w:highlight w:val="yellow"/>
        </w:rPr>
        <w:t xml:space="preserve">When </w:t>
      </w:r>
      <w:proofErr w:type="spellStart"/>
      <w:r w:rsidRPr="003E721E">
        <w:rPr>
          <w:strike/>
          <w:color w:val="FF0000"/>
          <w:highlight w:val="yellow"/>
        </w:rPr>
        <w:t>intra_bc_flag</w:t>
      </w:r>
      <w:proofErr w:type="spellEnd"/>
      <w:r w:rsidRPr="003E721E">
        <w:rPr>
          <w:strike/>
          <w:color w:val="FF0000"/>
          <w:highlight w:val="yellow"/>
        </w:rPr>
        <w:t>[ </w:t>
      </w:r>
      <w:proofErr w:type="spellStart"/>
      <w:r w:rsidRPr="003E721E">
        <w:rPr>
          <w:strike/>
          <w:color w:val="FF0000"/>
          <w:highlight w:val="yellow"/>
        </w:rPr>
        <w:t>xCb</w:t>
      </w:r>
      <w:proofErr w:type="spellEnd"/>
      <w:r w:rsidRPr="003E721E">
        <w:rPr>
          <w:strike/>
          <w:color w:val="FF0000"/>
          <w:highlight w:val="yellow"/>
        </w:rPr>
        <w:t> ][ </w:t>
      </w:r>
      <w:proofErr w:type="spellStart"/>
      <w:r w:rsidRPr="003E721E">
        <w:rPr>
          <w:strike/>
          <w:color w:val="FF0000"/>
          <w:highlight w:val="yellow"/>
        </w:rPr>
        <w:t>yCb</w:t>
      </w:r>
      <w:proofErr w:type="spellEnd"/>
      <w:r w:rsidRPr="003E721E">
        <w:rPr>
          <w:strike/>
          <w:color w:val="FF0000"/>
          <w:highlight w:val="yellow"/>
        </w:rPr>
        <w:t xml:space="preserve"> ] is equal to 1, the derivation process for block vector components in intra block copying prediction mode as specified in </w:t>
      </w:r>
      <w:proofErr w:type="spellStart"/>
      <w:r w:rsidRPr="003E721E">
        <w:rPr>
          <w:strike/>
          <w:color w:val="FF0000"/>
          <w:highlight w:val="yellow"/>
        </w:rPr>
        <w:t>subclause</w:t>
      </w:r>
      <w:proofErr w:type="spellEnd"/>
      <w:r w:rsidRPr="003E721E">
        <w:rPr>
          <w:strike/>
          <w:color w:val="FF0000"/>
          <w:highlight w:val="yellow"/>
        </w:rPr>
        <w:t xml:space="preserve"> </w:t>
      </w:r>
      <w:fldSimple w:instr=" REF _Ref371685315 \r \h  \* MERGEFORMAT ">
        <w:r w:rsidRPr="003E721E">
          <w:rPr>
            <w:strike/>
            <w:color w:val="FF0000"/>
            <w:highlight w:val="yellow"/>
          </w:rPr>
          <w:t>8.4.4</w:t>
        </w:r>
      </w:fldSimple>
      <w:r w:rsidRPr="003E721E">
        <w:rPr>
          <w:strike/>
          <w:color w:val="FF0000"/>
          <w:highlight w:val="yellow"/>
        </w:rPr>
        <w:t xml:space="preserve"> is invoked with the </w:t>
      </w:r>
      <w:proofErr w:type="spellStart"/>
      <w:r w:rsidRPr="003E721E">
        <w:rPr>
          <w:strike/>
          <w:color w:val="FF0000"/>
          <w:highlight w:val="yellow"/>
        </w:rPr>
        <w:t>luma</w:t>
      </w:r>
      <w:proofErr w:type="spellEnd"/>
      <w:r w:rsidRPr="003E721E">
        <w:rPr>
          <w:strike/>
          <w:color w:val="FF0000"/>
          <w:highlight w:val="yellow"/>
        </w:rPr>
        <w:t xml:space="preserve"> location ( </w:t>
      </w:r>
      <w:proofErr w:type="spellStart"/>
      <w:r w:rsidRPr="003E721E">
        <w:rPr>
          <w:strike/>
          <w:color w:val="FF0000"/>
          <w:highlight w:val="yellow"/>
        </w:rPr>
        <w:t>xCb</w:t>
      </w:r>
      <w:proofErr w:type="spellEnd"/>
      <w:r w:rsidRPr="003E721E">
        <w:rPr>
          <w:strike/>
          <w:color w:val="FF0000"/>
          <w:highlight w:val="yellow"/>
        </w:rPr>
        <w:t>, </w:t>
      </w:r>
      <w:proofErr w:type="spellStart"/>
      <w:r w:rsidRPr="003E721E">
        <w:rPr>
          <w:strike/>
          <w:color w:val="FF0000"/>
          <w:highlight w:val="yellow"/>
        </w:rPr>
        <w:t>yCb</w:t>
      </w:r>
      <w:proofErr w:type="spellEnd"/>
      <w:r w:rsidRPr="003E721E">
        <w:rPr>
          <w:strike/>
          <w:color w:val="FF0000"/>
          <w:highlight w:val="yellow"/>
        </w:rPr>
        <w:t xml:space="preserve"> ) and variable log2CbSize as inputs, and the output being </w:t>
      </w:r>
      <w:proofErr w:type="spellStart"/>
      <w:r w:rsidRPr="003E721E">
        <w:rPr>
          <w:strike/>
          <w:color w:val="FF0000"/>
          <w:highlight w:val="yellow"/>
        </w:rPr>
        <w:t>bvIntra</w:t>
      </w:r>
      <w:proofErr w:type="spellEnd"/>
      <w:r w:rsidRPr="003E721E">
        <w:rPr>
          <w:strike/>
          <w:color w:val="FF0000"/>
          <w:highlight w:val="yellow"/>
        </w:rPr>
        <w:t>.</w:t>
      </w:r>
    </w:p>
    <w:p w:rsidR="00862186" w:rsidRDefault="00862186" w:rsidP="00862186">
      <w:pPr>
        <w:numPr>
          <w:ilvl w:val="0"/>
          <w:numId w:val="10"/>
        </w:numPr>
        <w:tabs>
          <w:tab w:val="clear" w:pos="400"/>
          <w:tab w:val="left" w:pos="284"/>
          <w:tab w:val="left" w:pos="360"/>
          <w:tab w:val="num" w:pos="684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ind w:left="684"/>
        <w:textAlignment w:val="baseline"/>
      </w:pPr>
      <w:r w:rsidRPr="00CD0F7E">
        <w:t xml:space="preserve">If </w:t>
      </w:r>
      <w:proofErr w:type="spellStart"/>
      <w:r w:rsidRPr="00CD0F7E">
        <w:rPr>
          <w:lang w:eastAsia="ko-KR"/>
        </w:rPr>
        <w:t>cu_residual_</w:t>
      </w:r>
      <w:r>
        <w:rPr>
          <w:lang w:eastAsia="ko-KR"/>
        </w:rPr>
        <w:t>act</w:t>
      </w:r>
      <w:r w:rsidRPr="00CD0F7E">
        <w:rPr>
          <w:lang w:eastAsia="ko-KR"/>
        </w:rPr>
        <w:t>_flag</w:t>
      </w:r>
      <w:proofErr w:type="spellEnd"/>
      <w:r w:rsidRPr="00CD0F7E">
        <w:rPr>
          <w:lang w:eastAsia="ko-KR"/>
        </w:rPr>
        <w:t>[ </w:t>
      </w:r>
      <w:proofErr w:type="spellStart"/>
      <w:r w:rsidRPr="00CD0F7E">
        <w:rPr>
          <w:lang w:eastAsia="ko-KR"/>
        </w:rPr>
        <w:t>xCb</w:t>
      </w:r>
      <w:proofErr w:type="spellEnd"/>
      <w:r w:rsidRPr="00CD0F7E">
        <w:rPr>
          <w:lang w:eastAsia="ko-KR"/>
        </w:rPr>
        <w:t> ][ </w:t>
      </w:r>
      <w:proofErr w:type="spellStart"/>
      <w:r w:rsidRPr="00CD0F7E">
        <w:rPr>
          <w:lang w:eastAsia="ko-KR"/>
        </w:rPr>
        <w:t>yCb</w:t>
      </w:r>
      <w:proofErr w:type="spellEnd"/>
      <w:r w:rsidRPr="00CD0F7E">
        <w:rPr>
          <w:lang w:eastAsia="ko-KR"/>
        </w:rPr>
        <w:t> ] is equal to 1, the following applies:</w:t>
      </w:r>
    </w:p>
    <w:p w:rsidR="00862186" w:rsidRPr="00CD0F7E" w:rsidRDefault="00862186" w:rsidP="00862186">
      <w:pPr>
        <w:tabs>
          <w:tab w:val="left" w:pos="284"/>
        </w:tabs>
        <w:ind w:left="684"/>
      </w:pPr>
      <w:r>
        <w:t>–</w:t>
      </w:r>
      <w:r>
        <w:tab/>
      </w:r>
      <w:r>
        <w:tab/>
      </w:r>
      <w:r w:rsidRPr="00CD0F7E">
        <w:t>For</w:t>
      </w:r>
      <w:r w:rsidRPr="00CD0F7E">
        <w:rPr>
          <w:lang w:eastAsia="ko-KR"/>
        </w:rPr>
        <w:t xml:space="preserve"> the variable </w:t>
      </w:r>
      <w:proofErr w:type="spellStart"/>
      <w:r w:rsidRPr="00CD0F7E">
        <w:rPr>
          <w:lang w:eastAsia="ko-KR"/>
        </w:rPr>
        <w:t>cIdx</w:t>
      </w:r>
      <w:proofErr w:type="spellEnd"/>
      <w:r w:rsidRPr="00CD0F7E">
        <w:t xml:space="preserve"> proceeding over the values 0</w:t>
      </w:r>
      <w:proofErr w:type="gramStart"/>
      <w:r w:rsidRPr="00CD0F7E">
        <w:t>..2</w:t>
      </w:r>
      <w:proofErr w:type="gramEnd"/>
      <w:r w:rsidRPr="00CD0F7E">
        <w:t>, the following ordered steps apply:</w:t>
      </w:r>
    </w:p>
    <w:p w:rsidR="00862186" w:rsidRPr="00CD0F7E" w:rsidRDefault="00862186" w:rsidP="00862186">
      <w:pPr>
        <w:numPr>
          <w:ilvl w:val="1"/>
          <w:numId w:val="9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</w:rPr>
      </w:pPr>
      <w:r>
        <w:rPr>
          <w:noProof/>
        </w:rPr>
        <w:t>The</w:t>
      </w:r>
      <w:r w:rsidRPr="00CD0F7E">
        <w:rPr>
          <w:noProof/>
        </w:rPr>
        <w:t xml:space="preserve"> variable comp </w:t>
      </w:r>
      <w:r>
        <w:rPr>
          <w:noProof/>
        </w:rPr>
        <w:t xml:space="preserve">is set </w:t>
      </w:r>
      <w:r w:rsidRPr="00CD0F7E">
        <w:rPr>
          <w:noProof/>
        </w:rPr>
        <w:t>equal to (!cIdx ? L : (cIdx = =1 ? Cb : Cr).</w:t>
      </w:r>
      <w:r>
        <w:rPr>
          <w:noProof/>
        </w:rPr>
        <w:t xml:space="preserve"> [Ed. (GJS): Suggest reformulating to avoid this usage formulation and this variable name.]</w:t>
      </w:r>
    </w:p>
    <w:p w:rsidR="00862186" w:rsidRPr="00CD0F7E" w:rsidRDefault="00862186" w:rsidP="00862186">
      <w:pPr>
        <w:numPr>
          <w:ilvl w:val="1"/>
          <w:numId w:val="9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</w:rPr>
      </w:pPr>
      <w:r w:rsidRPr="00CD0F7E">
        <w:rPr>
          <w:noProof/>
        </w:rPr>
        <w:t xml:space="preserve">The general decoding process for intra blocks as specified in subclause </w:t>
      </w:r>
      <w:fldSimple w:instr=" REF _Ref330805510 \r \h  \* MERGEFORMAT " w:fldLock="1">
        <w:r w:rsidRPr="00CD0F7E">
          <w:rPr>
            <w:noProof/>
          </w:rPr>
          <w:t>8.4.4.1</w:t>
        </w:r>
      </w:fldSimple>
      <w:r w:rsidRPr="00CD0F7E">
        <w:rPr>
          <w:noProof/>
        </w:rPr>
        <w:t xml:space="preserve"> is invoked with the location ( xCb, yCb ), the variable log2TrafoSize set equal to log2CbSize, the variable trafoDepth set equal to 0, the variable predModeIntra set equal to IntraPredModeY[ xCb ][ yCb ], </w:t>
      </w:r>
      <w:r w:rsidRPr="003E721E">
        <w:rPr>
          <w:strike/>
          <w:noProof/>
          <w:color w:val="FF0000"/>
          <w:highlight w:val="yellow"/>
        </w:rPr>
        <w:t>the variable predModeIntraBc set equal to intra_bc_flag[ xCb ][ yCb ], the variable bvIntra,</w:t>
      </w:r>
      <w:r w:rsidRPr="00CD0F7E">
        <w:rPr>
          <w:noProof/>
        </w:rPr>
        <w:t xml:space="preserve"> the variable cIdx, and variable controlPara</w:t>
      </w:r>
      <w:r>
        <w:rPr>
          <w:noProof/>
        </w:rPr>
        <w:t>ACT</w:t>
      </w:r>
      <w:r w:rsidRPr="00CD0F7E">
        <w:rPr>
          <w:noProof/>
        </w:rPr>
        <w:t xml:space="preserve"> equal to 1 as inputs, and the output is the residual sample array resSamples</w:t>
      </w:r>
      <w:r w:rsidRPr="00CD0F7E">
        <w:rPr>
          <w:noProof/>
          <w:vertAlign w:val="subscript"/>
        </w:rPr>
        <w:t>comp</w:t>
      </w:r>
      <w:r w:rsidRPr="00CD0F7E">
        <w:rPr>
          <w:noProof/>
        </w:rPr>
        <w:t>.</w:t>
      </w:r>
    </w:p>
    <w:p w:rsidR="00E414A5" w:rsidRPr="00E414A5" w:rsidRDefault="00E414A5" w:rsidP="00E414A5">
      <w:pPr>
        <w:pStyle w:val="ListParagraph"/>
        <w:tabs>
          <w:tab w:val="left" w:pos="284"/>
        </w:tabs>
        <w:ind w:left="400"/>
        <w:rPr>
          <w:noProof/>
          <w:lang w:val="en-CA" w:eastAsia="ko-KR"/>
        </w:rPr>
      </w:pPr>
      <w:r w:rsidRPr="00E414A5">
        <w:rPr>
          <w:noProof/>
          <w:lang w:val="en-CA" w:eastAsia="ko-KR"/>
        </w:rPr>
        <w:t>……</w:t>
      </w:r>
    </w:p>
    <w:p w:rsidR="00862186" w:rsidRDefault="00862186" w:rsidP="004D4C41">
      <w:pPr>
        <w:tabs>
          <w:tab w:val="left" w:pos="284"/>
        </w:tabs>
        <w:rPr>
          <w:noProof/>
          <w:lang w:eastAsia="ko-KR"/>
        </w:rPr>
      </w:pPr>
    </w:p>
    <w:p w:rsidR="00E414A5" w:rsidRPr="00E414A5" w:rsidRDefault="00E414A5" w:rsidP="00E414A5">
      <w:pPr>
        <w:pStyle w:val="ListParagraph"/>
        <w:keepNext/>
        <w:numPr>
          <w:ilvl w:val="0"/>
          <w:numId w:val="14"/>
        </w:numPr>
        <w:tabs>
          <w:tab w:val="left" w:pos="284"/>
        </w:tabs>
        <w:rPr>
          <w:noProof/>
          <w:lang w:val="en-CA"/>
        </w:rPr>
      </w:pPr>
      <w:r w:rsidRPr="00E414A5">
        <w:rPr>
          <w:noProof/>
          <w:lang w:val="en-CA"/>
        </w:rPr>
        <w:lastRenderedPageBreak/>
        <w:t>Otherwise (</w:t>
      </w:r>
      <w:r w:rsidRPr="00E414A5">
        <w:rPr>
          <w:noProof/>
          <w:lang w:val="en-CA" w:eastAsia="ko-KR"/>
        </w:rPr>
        <w:t xml:space="preserve">pcm_flag[ xCb ][ yCb ] is equal to 0, </w:t>
      </w:r>
      <w:r w:rsidRPr="008D10F2">
        <w:rPr>
          <w:noProof/>
        </w:rPr>
        <w:t>palette_mode_flag[ xCb ][ yCb ] is equal to 0</w:t>
      </w:r>
      <w:r w:rsidRPr="00E414A5">
        <w:rPr>
          <w:noProof/>
          <w:lang w:val="en-CA" w:eastAsia="ko-KR"/>
        </w:rPr>
        <w:t xml:space="preserve"> and </w:t>
      </w:r>
      <w:r w:rsidRPr="00E414A5">
        <w:rPr>
          <w:noProof/>
          <w:lang w:val="en-CA"/>
        </w:rPr>
        <w:t xml:space="preserve">IntraSplitFlag is equal to </w:t>
      </w:r>
      <w:r w:rsidRPr="00E414A5">
        <w:rPr>
          <w:noProof/>
          <w:lang w:val="en-CA" w:eastAsia="ko-KR"/>
        </w:rPr>
        <w:t>1</w:t>
      </w:r>
      <w:r w:rsidRPr="00E414A5">
        <w:rPr>
          <w:noProof/>
          <w:lang w:val="en-CA"/>
        </w:rPr>
        <w:t>), for the variable blkIdx proceeding over the values 0..3, the following ordered steps apply:</w:t>
      </w:r>
    </w:p>
    <w:p w:rsidR="00862186" w:rsidRDefault="002F0DAC" w:rsidP="004D4C41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ab/>
      </w:r>
      <w:r w:rsidR="00B83810">
        <w:rPr>
          <w:noProof/>
          <w:lang w:val="en-CA" w:eastAsia="ko-KR"/>
        </w:rPr>
        <w:t>……</w:t>
      </w:r>
    </w:p>
    <w:p w:rsidR="008E5C33" w:rsidRPr="004C276A" w:rsidRDefault="008E5C33" w:rsidP="00E414A5">
      <w:pPr>
        <w:numPr>
          <w:ilvl w:val="0"/>
          <w:numId w:val="10"/>
        </w:numPr>
        <w:tabs>
          <w:tab w:val="clear" w:pos="400"/>
          <w:tab w:val="left" w:pos="720"/>
          <w:tab w:val="left" w:pos="794"/>
          <w:tab w:val="left" w:pos="1080"/>
          <w:tab w:val="left" w:pos="1440"/>
          <w:tab w:val="left" w:pos="1843"/>
          <w:tab w:val="num" w:pos="212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 w:rsidRPr="004C276A">
        <w:t xml:space="preserve">If </w:t>
      </w:r>
      <w:proofErr w:type="spellStart"/>
      <w:r w:rsidRPr="004C276A">
        <w:rPr>
          <w:lang w:eastAsia="ko-KR"/>
        </w:rPr>
        <w:t>cu_residual_</w:t>
      </w:r>
      <w:r>
        <w:rPr>
          <w:lang w:eastAsia="ko-KR"/>
        </w:rPr>
        <w:t>act</w:t>
      </w:r>
      <w:r w:rsidRPr="004C276A">
        <w:rPr>
          <w:lang w:eastAsia="ko-KR"/>
        </w:rPr>
        <w:t>_flag</w:t>
      </w:r>
      <w:proofErr w:type="spellEnd"/>
      <w:r w:rsidRPr="004C276A">
        <w:rPr>
          <w:lang w:eastAsia="ko-KR"/>
        </w:rPr>
        <w:t>[ </w:t>
      </w:r>
      <w:proofErr w:type="spellStart"/>
      <w:r w:rsidRPr="004C276A">
        <w:rPr>
          <w:lang w:eastAsia="ko-KR"/>
        </w:rPr>
        <w:t>xCb</w:t>
      </w:r>
      <w:proofErr w:type="spellEnd"/>
      <w:r w:rsidRPr="004C276A">
        <w:rPr>
          <w:lang w:eastAsia="ko-KR"/>
        </w:rPr>
        <w:t> ][ </w:t>
      </w:r>
      <w:proofErr w:type="spellStart"/>
      <w:r w:rsidRPr="004C276A">
        <w:rPr>
          <w:lang w:eastAsia="ko-KR"/>
        </w:rPr>
        <w:t>yCb</w:t>
      </w:r>
      <w:proofErr w:type="spellEnd"/>
      <w:r w:rsidRPr="004C276A">
        <w:rPr>
          <w:lang w:eastAsia="ko-KR"/>
        </w:rPr>
        <w:t xml:space="preserve"> ] is equal to 1, the following applies: </w:t>
      </w:r>
    </w:p>
    <w:p w:rsidR="008E5C33" w:rsidRPr="004C276A" w:rsidRDefault="008E5C33" w:rsidP="008E5C33">
      <w:pPr>
        <w:numPr>
          <w:ilvl w:val="0"/>
          <w:numId w:val="9"/>
        </w:numPr>
        <w:tabs>
          <w:tab w:val="clear" w:pos="40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134"/>
        <w:jc w:val="both"/>
        <w:textAlignment w:val="baseline"/>
      </w:pPr>
      <w:r w:rsidRPr="004C276A">
        <w:rPr>
          <w:lang w:eastAsia="ko-KR"/>
        </w:rPr>
        <w:t xml:space="preserve">For the variable </w:t>
      </w:r>
      <w:proofErr w:type="spellStart"/>
      <w:r w:rsidRPr="004C276A">
        <w:rPr>
          <w:lang w:eastAsia="ko-KR"/>
        </w:rPr>
        <w:t>cIdx</w:t>
      </w:r>
      <w:proofErr w:type="spellEnd"/>
      <w:r w:rsidRPr="004C276A">
        <w:t xml:space="preserve"> proceeding over the values 0..2, the following ordered steps apply:</w:t>
      </w:r>
    </w:p>
    <w:p w:rsidR="008E5C33" w:rsidRPr="004C276A" w:rsidRDefault="008E5C33" w:rsidP="008E5C33">
      <w:pPr>
        <w:numPr>
          <w:ilvl w:val="1"/>
          <w:numId w:val="9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>
        <w:t>The</w:t>
      </w:r>
      <w:r w:rsidRPr="004C276A">
        <w:t xml:space="preserve"> variable comp </w:t>
      </w:r>
      <w:r>
        <w:t xml:space="preserve">is set </w:t>
      </w:r>
      <w:r w:rsidRPr="004C276A">
        <w:t>equal to (</w:t>
      </w:r>
      <w:proofErr w:type="gramStart"/>
      <w:r w:rsidRPr="004C276A">
        <w:t>!</w:t>
      </w:r>
      <w:proofErr w:type="spellStart"/>
      <w:r w:rsidRPr="004C276A">
        <w:t>cIdx</w:t>
      </w:r>
      <w:proofErr w:type="spellEnd"/>
      <w:proofErr w:type="gramEnd"/>
      <w:r w:rsidRPr="004C276A">
        <w:t> ? </w:t>
      </w:r>
      <w:proofErr w:type="gramStart"/>
      <w:r w:rsidRPr="004C276A">
        <w:t>L :</w:t>
      </w:r>
      <w:proofErr w:type="gramEnd"/>
      <w:r w:rsidRPr="004C276A">
        <w:t> (</w:t>
      </w:r>
      <w:proofErr w:type="spellStart"/>
      <w:r w:rsidRPr="004C276A">
        <w:t>cIdx</w:t>
      </w:r>
      <w:proofErr w:type="spellEnd"/>
      <w:r w:rsidRPr="004C276A">
        <w:t> = =1 ? </w:t>
      </w:r>
      <w:proofErr w:type="spellStart"/>
      <w:proofErr w:type="gramStart"/>
      <w:r w:rsidRPr="004C276A">
        <w:t>Cb</w:t>
      </w:r>
      <w:proofErr w:type="spellEnd"/>
      <w:r w:rsidRPr="004C276A">
        <w:t> :</w:t>
      </w:r>
      <w:proofErr w:type="gramEnd"/>
      <w:r w:rsidRPr="004C276A">
        <w:t> Cr).</w:t>
      </w:r>
    </w:p>
    <w:p w:rsidR="008E5C33" w:rsidRPr="004C276A" w:rsidRDefault="008E5C33" w:rsidP="008E5C33">
      <w:pPr>
        <w:numPr>
          <w:ilvl w:val="1"/>
          <w:numId w:val="9"/>
        </w:numPr>
        <w:tabs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 w:rsidRPr="004C276A">
        <w:t xml:space="preserve">The general decoding process for intra blocks as specified in </w:t>
      </w:r>
      <w:proofErr w:type="spellStart"/>
      <w:r w:rsidRPr="004C276A">
        <w:t>subclause</w:t>
      </w:r>
      <w:proofErr w:type="spellEnd"/>
      <w:r w:rsidRPr="004C276A">
        <w:t xml:space="preserve"> </w:t>
      </w:r>
      <w:fldSimple w:instr=" REF _Ref330805510 \r \h  \* MERGEFORMAT " w:fldLock="1">
        <w:r w:rsidRPr="004C276A">
          <w:t>8.4.4.1</w:t>
        </w:r>
      </w:fldSimple>
      <w:r w:rsidRPr="004C276A">
        <w:t xml:space="preserve"> is invoked with the </w:t>
      </w:r>
      <w:proofErr w:type="spellStart"/>
      <w:r w:rsidRPr="004C276A">
        <w:t>luma</w:t>
      </w:r>
      <w:proofErr w:type="spellEnd"/>
      <w:r w:rsidRPr="004C276A">
        <w:t xml:space="preserve"> location ( </w:t>
      </w:r>
      <w:proofErr w:type="spellStart"/>
      <w:r w:rsidRPr="004C276A">
        <w:t>xPb</w:t>
      </w:r>
      <w:proofErr w:type="spellEnd"/>
      <w:r w:rsidRPr="004C276A">
        <w:t>, </w:t>
      </w:r>
      <w:proofErr w:type="spellStart"/>
      <w:r w:rsidRPr="004C276A">
        <w:t>yPb</w:t>
      </w:r>
      <w:proofErr w:type="spellEnd"/>
      <w:r w:rsidRPr="004C276A">
        <w:t xml:space="preserve"> ), the variable log2TrafoSize set equal to log2CbSize − 1, the variable </w:t>
      </w:r>
      <w:proofErr w:type="spellStart"/>
      <w:r w:rsidRPr="004C276A">
        <w:t>trafoDepth</w:t>
      </w:r>
      <w:proofErr w:type="spellEnd"/>
      <w:r w:rsidRPr="004C276A">
        <w:t xml:space="preserve"> set equal to 1, the variable </w:t>
      </w:r>
      <w:proofErr w:type="spellStart"/>
      <w:r w:rsidRPr="004C276A">
        <w:t>predModeIntra</w:t>
      </w:r>
      <w:proofErr w:type="spellEnd"/>
      <w:r w:rsidRPr="004C276A">
        <w:t xml:space="preserve"> set equal to </w:t>
      </w:r>
      <w:proofErr w:type="spellStart"/>
      <w:r w:rsidRPr="004C276A">
        <w:t>IntraPredModeY</w:t>
      </w:r>
      <w:proofErr w:type="spellEnd"/>
      <w:r w:rsidRPr="004C276A">
        <w:t>[ </w:t>
      </w:r>
      <w:proofErr w:type="spellStart"/>
      <w:r w:rsidRPr="004C276A">
        <w:t>xPb</w:t>
      </w:r>
      <w:proofErr w:type="spellEnd"/>
      <w:r w:rsidRPr="004C276A">
        <w:t> ][ </w:t>
      </w:r>
      <w:proofErr w:type="spellStart"/>
      <w:r w:rsidRPr="004C276A">
        <w:t>yPb</w:t>
      </w:r>
      <w:proofErr w:type="spellEnd"/>
      <w:r w:rsidRPr="004C276A">
        <w:t xml:space="preserve"> ], </w:t>
      </w:r>
      <w:r w:rsidRPr="003E721E">
        <w:rPr>
          <w:strike/>
          <w:color w:val="FF0000"/>
          <w:highlight w:val="yellow"/>
        </w:rPr>
        <w:t xml:space="preserve">the variable </w:t>
      </w:r>
      <w:proofErr w:type="spellStart"/>
      <w:r w:rsidRPr="003E721E">
        <w:rPr>
          <w:strike/>
          <w:color w:val="FF0000"/>
          <w:highlight w:val="yellow"/>
        </w:rPr>
        <w:t>predModeIntraBc</w:t>
      </w:r>
      <w:proofErr w:type="spellEnd"/>
      <w:r w:rsidRPr="003E721E">
        <w:rPr>
          <w:strike/>
          <w:color w:val="FF0000"/>
          <w:highlight w:val="yellow"/>
        </w:rPr>
        <w:t xml:space="preserve"> set equal to 0,</w:t>
      </w:r>
      <w:r w:rsidRPr="008E5C33">
        <w:rPr>
          <w:strike/>
          <w:color w:val="FF0000"/>
        </w:rPr>
        <w:t xml:space="preserve"> </w:t>
      </w:r>
      <w:r w:rsidRPr="004C276A">
        <w:t xml:space="preserve">the variable </w:t>
      </w:r>
      <w:proofErr w:type="spellStart"/>
      <w:r w:rsidRPr="004C276A">
        <w:t>cIdx</w:t>
      </w:r>
      <w:proofErr w:type="spellEnd"/>
      <w:r w:rsidRPr="004C276A">
        <w:t xml:space="preserve">, and variable </w:t>
      </w:r>
      <w:proofErr w:type="spellStart"/>
      <w:r w:rsidRPr="004C276A">
        <w:t>controlPara</w:t>
      </w:r>
      <w:r>
        <w:t>ACT</w:t>
      </w:r>
      <w:proofErr w:type="spellEnd"/>
      <w:r w:rsidRPr="004C276A">
        <w:t xml:space="preserve"> set equal to 1 as inputs, and the output is the residual sample array </w:t>
      </w:r>
      <w:proofErr w:type="spellStart"/>
      <w:r w:rsidRPr="004C276A">
        <w:t>resSamples</w:t>
      </w:r>
      <w:r w:rsidRPr="004C276A">
        <w:rPr>
          <w:vertAlign w:val="subscript"/>
        </w:rPr>
        <w:t>comp</w:t>
      </w:r>
      <w:proofErr w:type="spellEnd"/>
      <w:r w:rsidRPr="004C276A">
        <w:t>.</w:t>
      </w:r>
    </w:p>
    <w:p w:rsidR="006B0F4A" w:rsidRPr="006B0F4A" w:rsidRDefault="006B0F4A" w:rsidP="006B0F4A">
      <w:pPr>
        <w:pStyle w:val="ListParagraph"/>
        <w:tabs>
          <w:tab w:val="left" w:pos="284"/>
        </w:tabs>
        <w:ind w:left="400"/>
        <w:rPr>
          <w:noProof/>
          <w:lang w:val="en-CA" w:eastAsia="ko-KR"/>
        </w:rPr>
      </w:pPr>
      <w:r w:rsidRPr="006B0F4A">
        <w:rPr>
          <w:noProof/>
          <w:lang w:val="en-CA" w:eastAsia="ko-KR"/>
        </w:rPr>
        <w:t>……</w:t>
      </w:r>
    </w:p>
    <w:p w:rsidR="008E5AF8" w:rsidRDefault="008E5AF8" w:rsidP="008E5AF8">
      <w:pPr>
        <w:pStyle w:val="Heading3"/>
        <w:numPr>
          <w:ilvl w:val="2"/>
          <w:numId w:val="22"/>
        </w:numPr>
        <w:rPr>
          <w:lang w:eastAsia="ko-KR"/>
        </w:rPr>
      </w:pPr>
      <w:r w:rsidRPr="00943A5F">
        <w:rPr>
          <w:lang w:eastAsia="ko-KR"/>
        </w:rPr>
        <w:t xml:space="preserve">Derivation process for </w:t>
      </w:r>
      <w:r>
        <w:rPr>
          <w:lang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eastAsia="ko-KR"/>
        </w:rPr>
        <w:t>block copying prediction</w:t>
      </w:r>
      <w:r w:rsidRPr="00943A5F">
        <w:rPr>
          <w:lang w:eastAsia="ko-KR"/>
        </w:rPr>
        <w:t xml:space="preserve"> mod</w:t>
      </w:r>
      <w:r>
        <w:rPr>
          <w:lang w:eastAsia="ko-KR"/>
        </w:rPr>
        <w:t>e</w:t>
      </w:r>
    </w:p>
    <w:p w:rsidR="008E5AF8" w:rsidRPr="00943A5F" w:rsidRDefault="008E5AF8" w:rsidP="008E5AF8">
      <w:pPr>
        <w:keepNext/>
        <w:rPr>
          <w:lang w:eastAsia="ko-KR"/>
        </w:rPr>
      </w:pPr>
      <w:r>
        <w:rPr>
          <w:lang w:eastAsia="ko-KR"/>
        </w:rPr>
        <w:t>Inputs</w:t>
      </w:r>
      <w:r w:rsidRPr="00943A5F">
        <w:rPr>
          <w:lang w:eastAsia="ko-KR"/>
        </w:rPr>
        <w:t xml:space="preserve"> to this process are</w:t>
      </w:r>
      <w:r>
        <w:rPr>
          <w:lang w:eastAsia="ko-KR"/>
        </w:rPr>
        <w:t>:</w:t>
      </w:r>
    </w:p>
    <w:p w:rsidR="008E5AF8" w:rsidRDefault="008E5AF8" w:rsidP="008E5AF8">
      <w:pPr>
        <w:numPr>
          <w:ilvl w:val="0"/>
          <w:numId w:val="2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 w:rsidRPr="003F17AE">
        <w:rPr>
          <w:lang w:eastAsia="ko-KR"/>
        </w:rPr>
        <w:t xml:space="preserve">a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current picture,</w:t>
      </w:r>
    </w:p>
    <w:p w:rsidR="008E5AF8" w:rsidRDefault="008E5AF8" w:rsidP="008E5AF8">
      <w:pPr>
        <w:numPr>
          <w:ilvl w:val="0"/>
          <w:numId w:val="2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/>
        </w:rPr>
      </w:pPr>
      <w:r w:rsidRPr="00AA48AB">
        <w:rPr>
          <w:noProof/>
          <w:highlight w:val="yellow"/>
          <w:lang w:val="en-CA"/>
        </w:rPr>
        <w:t>a luma location ( x</w:t>
      </w:r>
      <w:r>
        <w:rPr>
          <w:noProof/>
          <w:highlight w:val="yellow"/>
          <w:lang w:val="en-CA"/>
        </w:rPr>
        <w:t>Pb</w:t>
      </w:r>
      <w:r w:rsidRPr="00AA48AB">
        <w:rPr>
          <w:noProof/>
          <w:highlight w:val="yellow"/>
          <w:lang w:val="en-CA"/>
        </w:rPr>
        <w:t>, y</w:t>
      </w:r>
      <w:r>
        <w:rPr>
          <w:noProof/>
          <w:highlight w:val="yellow"/>
          <w:lang w:val="en-CA"/>
        </w:rPr>
        <w:t>Pb</w:t>
      </w:r>
      <w:r w:rsidRPr="00AA48AB">
        <w:rPr>
          <w:noProof/>
          <w:highlight w:val="yellow"/>
          <w:lang w:val="en-CA"/>
        </w:rPr>
        <w:t xml:space="preserve"> ) of the top-left sample of the current luma prediction block relative to the top-left sample of the </w:t>
      </w:r>
      <w:r w:rsidRPr="00AA48AB">
        <w:rPr>
          <w:highlight w:val="yellow"/>
          <w:lang w:eastAsia="ko-KR"/>
        </w:rPr>
        <w:t>current picture</w:t>
      </w:r>
      <w:r w:rsidRPr="00AA48AB">
        <w:rPr>
          <w:noProof/>
          <w:highlight w:val="yellow"/>
          <w:lang w:val="en-CA"/>
        </w:rPr>
        <w:t>,</w:t>
      </w:r>
    </w:p>
    <w:p w:rsidR="0076313E" w:rsidRPr="00321F7E" w:rsidRDefault="0076313E" w:rsidP="008E5AF8">
      <w:pPr>
        <w:numPr>
          <w:ilvl w:val="0"/>
          <w:numId w:val="2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/>
        </w:rPr>
      </w:pPr>
      <w:r w:rsidRPr="00321F7E">
        <w:rPr>
          <w:noProof/>
          <w:highlight w:val="yellow"/>
          <w:lang w:val="en-CA" w:eastAsia="ko-KR"/>
        </w:rPr>
        <w:t>the luma coding block size block nCbS,</w:t>
      </w:r>
    </w:p>
    <w:p w:rsidR="008E5AF8" w:rsidRPr="003F17AE" w:rsidRDefault="008E5AF8" w:rsidP="008E5AF8">
      <w:pPr>
        <w:numPr>
          <w:ilvl w:val="0"/>
          <w:numId w:val="2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 w:rsidRPr="00AA48AB">
        <w:rPr>
          <w:noProof/>
          <w:highlight w:val="yellow"/>
          <w:lang w:val="en-CA"/>
        </w:rPr>
        <w:t>two variables nPb</w:t>
      </w:r>
      <w:r>
        <w:rPr>
          <w:noProof/>
          <w:highlight w:val="yellow"/>
          <w:lang w:val="en-CA"/>
        </w:rPr>
        <w:t>Sw</w:t>
      </w:r>
      <w:r w:rsidRPr="00AA48AB">
        <w:rPr>
          <w:noProof/>
          <w:highlight w:val="yellow"/>
          <w:lang w:val="en-CA"/>
        </w:rPr>
        <w:t xml:space="preserve"> and nPb</w:t>
      </w:r>
      <w:r>
        <w:rPr>
          <w:noProof/>
          <w:highlight w:val="yellow"/>
          <w:lang w:val="en-CA"/>
        </w:rPr>
        <w:t>Sh</w:t>
      </w:r>
      <w:r w:rsidRPr="00AA48AB">
        <w:rPr>
          <w:noProof/>
          <w:highlight w:val="yellow"/>
          <w:lang w:val="en-CA"/>
        </w:rPr>
        <w:t xml:space="preserve"> specifying the width and the height of the luma prediction block,</w:t>
      </w:r>
      <w:r w:rsidR="00DD468A">
        <w:rPr>
          <w:noProof/>
          <w:lang w:val="en-CA"/>
        </w:rPr>
        <w:t xml:space="preserve"> </w:t>
      </w:r>
      <w:r>
        <w:t>a</w:t>
      </w:r>
      <w:r w:rsidRPr="00943A5F">
        <w:t xml:space="preserve"> variable log2CbSize specifying the size of the current </w:t>
      </w:r>
      <w:proofErr w:type="spellStart"/>
      <w:r w:rsidRPr="00943A5F">
        <w:t>luma</w:t>
      </w:r>
      <w:proofErr w:type="spellEnd"/>
      <w:r w:rsidRPr="00943A5F">
        <w:t xml:space="preserve"> coding block.</w:t>
      </w:r>
    </w:p>
    <w:p w:rsidR="008E5AF8" w:rsidRDefault="008E5AF8" w:rsidP="008E5AF8">
      <w:pPr>
        <w:rPr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3E721E">
        <w:rPr>
          <w:strike/>
          <w:color w:val="FF0000"/>
          <w:highlight w:val="yellow"/>
          <w:lang w:eastAsia="ko-KR"/>
        </w:rPr>
        <w:t xml:space="preserve">the </w:t>
      </w:r>
      <w:r w:rsidR="00310D18" w:rsidRPr="003E721E">
        <w:rPr>
          <w:strike/>
          <w:color w:val="FF0000"/>
          <w:highlight w:val="yellow"/>
          <w:lang w:eastAsia="ko-KR"/>
        </w:rPr>
        <w:t>(</w:t>
      </w:r>
      <w:proofErr w:type="spellStart"/>
      <w:r w:rsidR="00310D18" w:rsidRPr="003E721E">
        <w:rPr>
          <w:strike/>
          <w:color w:val="FF0000"/>
          <w:highlight w:val="yellow"/>
          <w:lang w:eastAsia="ko-KR"/>
        </w:rPr>
        <w:t>nCbS</w:t>
      </w:r>
      <w:proofErr w:type="spellEnd"/>
      <w:proofErr w:type="gramStart"/>
      <w:r w:rsidR="00310D18" w:rsidRPr="003E721E">
        <w:rPr>
          <w:strike/>
          <w:color w:val="FF0000"/>
          <w:highlight w:val="yellow"/>
          <w:lang w:eastAsia="ko-KR"/>
        </w:rPr>
        <w:t>)x</w:t>
      </w:r>
      <w:proofErr w:type="gramEnd"/>
      <w:r w:rsidR="00310D18" w:rsidRPr="003E721E">
        <w:rPr>
          <w:strike/>
          <w:color w:val="FF0000"/>
          <w:highlight w:val="yellow"/>
          <w:lang w:eastAsia="ko-KR"/>
        </w:rPr>
        <w:t>(</w:t>
      </w:r>
      <w:proofErr w:type="spellStart"/>
      <w:r w:rsidR="00310D18" w:rsidRPr="003E721E">
        <w:rPr>
          <w:strike/>
          <w:color w:val="FF0000"/>
          <w:highlight w:val="yellow"/>
          <w:lang w:eastAsia="ko-KR"/>
        </w:rPr>
        <w:t>nCbS</w:t>
      </w:r>
      <w:proofErr w:type="spellEnd"/>
      <w:r w:rsidR="00310D18" w:rsidRPr="003E721E">
        <w:rPr>
          <w:strike/>
          <w:color w:val="FF0000"/>
          <w:highlight w:val="yellow"/>
          <w:lang w:eastAsia="ko-KR"/>
        </w:rPr>
        <w:t>)</w:t>
      </w:r>
      <w:r w:rsidR="00310D18" w:rsidRPr="003E721E">
        <w:rPr>
          <w:highlight w:val="yellow"/>
          <w:lang w:eastAsia="ko-KR"/>
        </w:rPr>
        <w:t xml:space="preserve"> </w:t>
      </w:r>
      <w:r w:rsidRPr="00AA48AB">
        <w:rPr>
          <w:highlight w:val="yellow"/>
          <w:lang w:eastAsia="ko-KR"/>
        </w:rPr>
        <w:t>(</w:t>
      </w:r>
      <w:proofErr w:type="spellStart"/>
      <w:r w:rsidRPr="00AA48AB">
        <w:rPr>
          <w:highlight w:val="yellow"/>
          <w:lang w:eastAsia="ko-KR"/>
        </w:rPr>
        <w:t>nPb</w:t>
      </w:r>
      <w:r w:rsidRPr="00956492">
        <w:rPr>
          <w:highlight w:val="yellow"/>
          <w:lang w:eastAsia="ko-KR"/>
        </w:rPr>
        <w:t>Sw</w:t>
      </w:r>
      <w:proofErr w:type="spellEnd"/>
      <w:r w:rsidRPr="00AA48AB">
        <w:rPr>
          <w:highlight w:val="yellow"/>
          <w:lang w:eastAsia="ko-KR"/>
        </w:rPr>
        <w:t>)x(</w:t>
      </w:r>
      <w:proofErr w:type="spellStart"/>
      <w:r w:rsidRPr="00AA48AB">
        <w:rPr>
          <w:highlight w:val="yellow"/>
          <w:lang w:eastAsia="ko-KR"/>
        </w:rPr>
        <w:t>n</w:t>
      </w:r>
      <w:r w:rsidRPr="00956492">
        <w:rPr>
          <w:highlight w:val="yellow"/>
          <w:lang w:eastAsia="ko-KR"/>
        </w:rPr>
        <w:t>P</w:t>
      </w:r>
      <w:r w:rsidRPr="00AA48AB">
        <w:rPr>
          <w:highlight w:val="yellow"/>
          <w:lang w:eastAsia="ko-KR"/>
        </w:rPr>
        <w:t>b</w:t>
      </w:r>
      <w:r w:rsidRPr="00956492">
        <w:rPr>
          <w:highlight w:val="yellow"/>
          <w:lang w:eastAsia="ko-KR"/>
        </w:rPr>
        <w:t>S</w:t>
      </w:r>
      <w:r w:rsidRPr="00AA48AB">
        <w:rPr>
          <w:highlight w:val="yellow"/>
          <w:lang w:eastAsia="ko-KR"/>
        </w:rPr>
        <w:t>h</w:t>
      </w:r>
      <w:proofErr w:type="spellEnd"/>
      <w:r w:rsidRPr="00AA48AB">
        <w:rPr>
          <w:highlight w:val="yellow"/>
          <w:lang w:eastAsia="ko-KR"/>
        </w:rPr>
        <w:t>)</w:t>
      </w:r>
      <w:r>
        <w:rPr>
          <w:lang w:eastAsia="ko-KR"/>
        </w:rPr>
        <w:t xml:space="preserve"> array</w:t>
      </w:r>
      <w:r w:rsidR="00310D18">
        <w:rPr>
          <w:lang w:eastAsia="ko-KR"/>
        </w:rPr>
        <w:t xml:space="preserve"> </w:t>
      </w:r>
      <w:proofErr w:type="spellStart"/>
      <w:r w:rsidR="00310D18">
        <w:rPr>
          <w:lang w:eastAsia="ko-KR"/>
        </w:rPr>
        <w:t>bvIntra</w:t>
      </w:r>
      <w:proofErr w:type="spellEnd"/>
      <w:r w:rsidRPr="00943A5F">
        <w:rPr>
          <w:lang w:eastAsia="ko-KR"/>
        </w:rPr>
        <w:t>.</w:t>
      </w:r>
    </w:p>
    <w:p w:rsidR="008E5AF8" w:rsidRPr="003E721E" w:rsidRDefault="008E5AF8" w:rsidP="008E5AF8">
      <w:pPr>
        <w:rPr>
          <w:strike/>
          <w:color w:val="FF0000"/>
          <w:highlight w:val="yellow"/>
        </w:rPr>
      </w:pPr>
      <w:r w:rsidRPr="003E721E">
        <w:rPr>
          <w:strike/>
          <w:color w:val="FF0000"/>
          <w:highlight w:val="yellow"/>
        </w:rPr>
        <w:t xml:space="preserve">The variables </w:t>
      </w:r>
      <w:proofErr w:type="spellStart"/>
      <w:r w:rsidRPr="003E721E">
        <w:rPr>
          <w:strike/>
          <w:color w:val="FF0000"/>
          <w:highlight w:val="yellow"/>
        </w:rPr>
        <w:t>n</w:t>
      </w:r>
      <w:r w:rsidRPr="003E721E">
        <w:rPr>
          <w:strike/>
          <w:color w:val="FF0000"/>
          <w:highlight w:val="yellow"/>
          <w:lang w:eastAsia="ko-KR"/>
        </w:rPr>
        <w:t>Cb</w:t>
      </w:r>
      <w:r w:rsidRPr="003E721E">
        <w:rPr>
          <w:strike/>
          <w:color w:val="FF0000"/>
          <w:highlight w:val="yellow"/>
        </w:rPr>
        <w:t>S</w:t>
      </w:r>
      <w:proofErr w:type="spellEnd"/>
      <w:r w:rsidRPr="003E721E">
        <w:rPr>
          <w:strike/>
          <w:color w:val="FF0000"/>
          <w:highlight w:val="yellow"/>
        </w:rPr>
        <w:t xml:space="preserve">, </w:t>
      </w:r>
      <w:proofErr w:type="spellStart"/>
      <w:r w:rsidRPr="003E721E">
        <w:rPr>
          <w:strike/>
          <w:color w:val="FF0000"/>
          <w:highlight w:val="yellow"/>
        </w:rPr>
        <w:t>nPbSw</w:t>
      </w:r>
      <w:proofErr w:type="spellEnd"/>
      <w:r w:rsidRPr="003E721E">
        <w:rPr>
          <w:strike/>
          <w:color w:val="FF0000"/>
          <w:highlight w:val="yellow"/>
        </w:rPr>
        <w:t xml:space="preserve">, and </w:t>
      </w:r>
      <w:proofErr w:type="spellStart"/>
      <w:r w:rsidRPr="003E721E">
        <w:rPr>
          <w:strike/>
          <w:color w:val="FF0000"/>
          <w:highlight w:val="yellow"/>
        </w:rPr>
        <w:t>nPbSh</w:t>
      </w:r>
      <w:proofErr w:type="spellEnd"/>
      <w:r w:rsidRPr="003E721E">
        <w:rPr>
          <w:strike/>
          <w:color w:val="FF0000"/>
          <w:highlight w:val="yellow"/>
        </w:rPr>
        <w:t xml:space="preserve"> are derived as follows:</w:t>
      </w:r>
    </w:p>
    <w:p w:rsidR="008E5AF8" w:rsidRPr="003E721E" w:rsidRDefault="008E5AF8" w:rsidP="008E5AF8">
      <w:pPr>
        <w:pStyle w:val="Equation"/>
        <w:ind w:left="403"/>
        <w:rPr>
          <w:highlight w:val="yellow"/>
        </w:rPr>
      </w:pPr>
      <w:proofErr w:type="spellStart"/>
      <w:proofErr w:type="gramStart"/>
      <w:r w:rsidRPr="003E721E">
        <w:rPr>
          <w:strike/>
          <w:color w:val="FF0000"/>
          <w:highlight w:val="yellow"/>
          <w:lang w:eastAsia="ko-KR"/>
        </w:rPr>
        <w:t>nCbS</w:t>
      </w:r>
      <w:proofErr w:type="spellEnd"/>
      <w:proofErr w:type="gramEnd"/>
      <w:r w:rsidRPr="003E721E">
        <w:rPr>
          <w:strike/>
          <w:color w:val="FF0000"/>
          <w:highlight w:val="yellow"/>
        </w:rPr>
        <w:t xml:space="preserve"> = 1  &lt;&lt;  log2CbSize</w:t>
      </w:r>
      <w:r w:rsidRPr="003E721E">
        <w:rPr>
          <w:highlight w:val="yellow"/>
        </w:rPr>
        <w:tab/>
      </w:r>
      <w:r w:rsidRPr="003E721E">
        <w:rPr>
          <w:highlight w:val="yellow"/>
        </w:rPr>
        <w:tab/>
        <w:t>(</w:t>
      </w:r>
      <w:r w:rsidR="002C5FDD" w:rsidRPr="003E721E">
        <w:rPr>
          <w:highlight w:val="yellow"/>
        </w:rPr>
        <w:fldChar w:fldCharType="begin" w:fldLock="1"/>
      </w:r>
      <w:r w:rsidRPr="003E721E">
        <w:rPr>
          <w:highlight w:val="yellow"/>
        </w:rPr>
        <w:instrText xml:space="preserve"> STYLEREF 1 \s </w:instrText>
      </w:r>
      <w:r w:rsidR="002C5FDD" w:rsidRPr="003E721E">
        <w:rPr>
          <w:highlight w:val="yellow"/>
        </w:rPr>
        <w:fldChar w:fldCharType="separate"/>
      </w:r>
      <w:r w:rsidRPr="003E721E">
        <w:rPr>
          <w:highlight w:val="yellow"/>
        </w:rPr>
        <w:t>8</w:t>
      </w:r>
      <w:r w:rsidR="002C5FDD" w:rsidRPr="003E721E">
        <w:rPr>
          <w:highlight w:val="yellow"/>
        </w:rPr>
        <w:fldChar w:fldCharType="end"/>
      </w:r>
      <w:r w:rsidRPr="003E721E">
        <w:rPr>
          <w:highlight w:val="yellow"/>
        </w:rPr>
        <w:noBreakHyphen/>
      </w:r>
      <w:r w:rsidR="002C5FDD" w:rsidRPr="003E721E">
        <w:rPr>
          <w:highlight w:val="yellow"/>
        </w:rPr>
        <w:fldChar w:fldCharType="begin" w:fldLock="1"/>
      </w:r>
      <w:r w:rsidRPr="003E721E">
        <w:rPr>
          <w:highlight w:val="yellow"/>
        </w:rPr>
        <w:instrText xml:space="preserve"> SEQ Equation \* ARABIC \s 1 </w:instrText>
      </w:r>
      <w:r w:rsidR="002C5FDD" w:rsidRPr="003E721E">
        <w:rPr>
          <w:highlight w:val="yellow"/>
        </w:rPr>
        <w:fldChar w:fldCharType="separate"/>
      </w:r>
      <w:r w:rsidRPr="003E721E">
        <w:rPr>
          <w:highlight w:val="yellow"/>
        </w:rPr>
        <w:t>25</w:t>
      </w:r>
      <w:r w:rsidR="002C5FDD" w:rsidRPr="003E721E">
        <w:rPr>
          <w:highlight w:val="yellow"/>
        </w:rPr>
        <w:fldChar w:fldCharType="end"/>
      </w:r>
      <w:r w:rsidRPr="003E721E">
        <w:rPr>
          <w:highlight w:val="yellow"/>
        </w:rPr>
        <w:t>)</w:t>
      </w:r>
    </w:p>
    <w:p w:rsidR="008E5AF8" w:rsidRPr="003E721E" w:rsidRDefault="008E5AF8" w:rsidP="008E5AF8">
      <w:pPr>
        <w:pStyle w:val="Equation"/>
        <w:ind w:left="403"/>
        <w:rPr>
          <w:strike/>
          <w:color w:val="FF0000"/>
          <w:highlight w:val="yellow"/>
        </w:rPr>
      </w:pPr>
      <w:proofErr w:type="spellStart"/>
      <w:proofErr w:type="gramStart"/>
      <w:r w:rsidRPr="003E721E">
        <w:rPr>
          <w:strike/>
          <w:color w:val="FF0000"/>
          <w:highlight w:val="yellow"/>
        </w:rPr>
        <w:t>nPbSw</w:t>
      </w:r>
      <w:proofErr w:type="spellEnd"/>
      <w:proofErr w:type="gramEnd"/>
      <w:r w:rsidRPr="003E721E">
        <w:rPr>
          <w:strike/>
          <w:color w:val="FF0000"/>
          <w:highlight w:val="yellow"/>
        </w:rPr>
        <w:t xml:space="preserve"> = </w:t>
      </w:r>
      <w:proofErr w:type="spellStart"/>
      <w:r w:rsidRPr="003E721E">
        <w:rPr>
          <w:strike/>
          <w:color w:val="FF0000"/>
          <w:highlight w:val="yellow"/>
        </w:rPr>
        <w:t>nCbS</w:t>
      </w:r>
      <w:proofErr w:type="spellEnd"/>
      <w:r w:rsidRPr="003E721E">
        <w:rPr>
          <w:strike/>
          <w:color w:val="FF0000"/>
          <w:highlight w:val="yellow"/>
        </w:rPr>
        <w:t xml:space="preserve"> / ( </w:t>
      </w:r>
      <w:proofErr w:type="spellStart"/>
      <w:r w:rsidRPr="003E721E">
        <w:rPr>
          <w:strike/>
          <w:color w:val="FF0000"/>
          <w:highlight w:val="yellow"/>
        </w:rPr>
        <w:t>PartMode</w:t>
      </w:r>
      <w:proofErr w:type="spellEnd"/>
      <w:r w:rsidRPr="003E721E">
        <w:rPr>
          <w:strike/>
          <w:color w:val="FF0000"/>
          <w:highlight w:val="yellow"/>
        </w:rPr>
        <w:t xml:space="preserve"> = = PART_2Nx2N  | |  </w:t>
      </w:r>
      <w:proofErr w:type="spellStart"/>
      <w:r w:rsidRPr="003E721E">
        <w:rPr>
          <w:strike/>
          <w:color w:val="FF0000"/>
          <w:highlight w:val="yellow"/>
        </w:rPr>
        <w:t>PartMode</w:t>
      </w:r>
      <w:proofErr w:type="spellEnd"/>
      <w:r w:rsidRPr="003E721E">
        <w:rPr>
          <w:strike/>
          <w:color w:val="FF0000"/>
          <w:highlight w:val="yellow"/>
        </w:rPr>
        <w:t xml:space="preserve"> = = PART_2NxN ? 1 : 2 )</w:t>
      </w:r>
      <w:r w:rsidRPr="003E721E">
        <w:rPr>
          <w:strike/>
          <w:color w:val="FF0000"/>
          <w:highlight w:val="yellow"/>
        </w:rPr>
        <w:tab/>
        <w:t>(</w:t>
      </w:r>
      <w:r w:rsidR="002C5FDD" w:rsidRPr="003E721E">
        <w:rPr>
          <w:strike/>
          <w:color w:val="FF0000"/>
          <w:highlight w:val="yellow"/>
        </w:rPr>
        <w:fldChar w:fldCharType="begin" w:fldLock="1"/>
      </w:r>
      <w:r w:rsidRPr="003E721E">
        <w:rPr>
          <w:strike/>
          <w:color w:val="FF0000"/>
          <w:highlight w:val="yellow"/>
        </w:rPr>
        <w:instrText xml:space="preserve"> STYLEREF 1 \s </w:instrText>
      </w:r>
      <w:r w:rsidR="002C5FDD" w:rsidRPr="003E721E">
        <w:rPr>
          <w:strike/>
          <w:color w:val="FF0000"/>
          <w:highlight w:val="yellow"/>
        </w:rPr>
        <w:fldChar w:fldCharType="separate"/>
      </w:r>
      <w:r w:rsidRPr="003E721E">
        <w:rPr>
          <w:strike/>
          <w:color w:val="FF0000"/>
          <w:highlight w:val="yellow"/>
        </w:rPr>
        <w:t>8</w:t>
      </w:r>
      <w:r w:rsidR="002C5FDD" w:rsidRPr="003E721E">
        <w:rPr>
          <w:strike/>
          <w:color w:val="FF0000"/>
          <w:highlight w:val="yellow"/>
        </w:rPr>
        <w:fldChar w:fldCharType="end"/>
      </w:r>
      <w:r w:rsidRPr="003E721E">
        <w:rPr>
          <w:strike/>
          <w:color w:val="FF0000"/>
          <w:highlight w:val="yellow"/>
        </w:rPr>
        <w:noBreakHyphen/>
      </w:r>
      <w:r w:rsidR="002C5FDD" w:rsidRPr="003E721E">
        <w:rPr>
          <w:strike/>
          <w:color w:val="FF0000"/>
          <w:highlight w:val="yellow"/>
        </w:rPr>
        <w:fldChar w:fldCharType="begin" w:fldLock="1"/>
      </w:r>
      <w:r w:rsidRPr="003E721E">
        <w:rPr>
          <w:strike/>
          <w:color w:val="FF0000"/>
          <w:highlight w:val="yellow"/>
        </w:rPr>
        <w:instrText xml:space="preserve"> SEQ Equation \* ARABIC \s 1 </w:instrText>
      </w:r>
      <w:r w:rsidR="002C5FDD" w:rsidRPr="003E721E">
        <w:rPr>
          <w:strike/>
          <w:color w:val="FF0000"/>
          <w:highlight w:val="yellow"/>
        </w:rPr>
        <w:fldChar w:fldCharType="separate"/>
      </w:r>
      <w:r w:rsidRPr="003E721E">
        <w:rPr>
          <w:strike/>
          <w:color w:val="FF0000"/>
          <w:highlight w:val="yellow"/>
        </w:rPr>
        <w:t>25</w:t>
      </w:r>
      <w:r w:rsidR="002C5FDD" w:rsidRPr="003E721E">
        <w:rPr>
          <w:strike/>
          <w:color w:val="FF0000"/>
          <w:highlight w:val="yellow"/>
        </w:rPr>
        <w:fldChar w:fldCharType="end"/>
      </w:r>
      <w:r w:rsidRPr="003E721E">
        <w:rPr>
          <w:strike/>
          <w:color w:val="FF0000"/>
          <w:highlight w:val="yellow"/>
        </w:rPr>
        <w:t>)</w:t>
      </w:r>
    </w:p>
    <w:p w:rsidR="008E5AF8" w:rsidRPr="00B372AC" w:rsidRDefault="008E5AF8" w:rsidP="008E5AF8">
      <w:pPr>
        <w:pStyle w:val="Equation"/>
        <w:ind w:left="403"/>
        <w:rPr>
          <w:strike/>
          <w:color w:val="FF0000"/>
          <w:lang w:eastAsia="ko-KR"/>
        </w:rPr>
      </w:pPr>
      <w:proofErr w:type="spellStart"/>
      <w:proofErr w:type="gramStart"/>
      <w:r w:rsidRPr="003E721E">
        <w:rPr>
          <w:strike/>
          <w:color w:val="FF0000"/>
          <w:highlight w:val="yellow"/>
        </w:rPr>
        <w:t>nPbSh</w:t>
      </w:r>
      <w:proofErr w:type="spellEnd"/>
      <w:proofErr w:type="gramEnd"/>
      <w:r w:rsidRPr="003E721E">
        <w:rPr>
          <w:strike/>
          <w:color w:val="FF0000"/>
          <w:highlight w:val="yellow"/>
        </w:rPr>
        <w:t xml:space="preserve"> = </w:t>
      </w:r>
      <w:proofErr w:type="spellStart"/>
      <w:r w:rsidRPr="003E721E">
        <w:rPr>
          <w:strike/>
          <w:color w:val="FF0000"/>
          <w:highlight w:val="yellow"/>
        </w:rPr>
        <w:t>nCbS</w:t>
      </w:r>
      <w:proofErr w:type="spellEnd"/>
      <w:r w:rsidRPr="003E721E">
        <w:rPr>
          <w:strike/>
          <w:color w:val="FF0000"/>
          <w:highlight w:val="yellow"/>
        </w:rPr>
        <w:t xml:space="preserve"> / ( </w:t>
      </w:r>
      <w:proofErr w:type="spellStart"/>
      <w:r w:rsidRPr="003E721E">
        <w:rPr>
          <w:strike/>
          <w:color w:val="FF0000"/>
          <w:highlight w:val="yellow"/>
        </w:rPr>
        <w:t>PartMode</w:t>
      </w:r>
      <w:proofErr w:type="spellEnd"/>
      <w:r w:rsidRPr="003E721E">
        <w:rPr>
          <w:strike/>
          <w:color w:val="FF0000"/>
          <w:highlight w:val="yellow"/>
        </w:rPr>
        <w:t xml:space="preserve"> = = PART_2Nx2N  | |  </w:t>
      </w:r>
      <w:proofErr w:type="spellStart"/>
      <w:r w:rsidRPr="003E721E">
        <w:rPr>
          <w:strike/>
          <w:color w:val="FF0000"/>
          <w:highlight w:val="yellow"/>
        </w:rPr>
        <w:t>PartMode</w:t>
      </w:r>
      <w:proofErr w:type="spellEnd"/>
      <w:r w:rsidRPr="003E721E">
        <w:rPr>
          <w:strike/>
          <w:color w:val="FF0000"/>
          <w:highlight w:val="yellow"/>
        </w:rPr>
        <w:t xml:space="preserve"> = = PART_Nx2N ? 1 : 2 )</w:t>
      </w:r>
      <w:r w:rsidRPr="003E721E">
        <w:rPr>
          <w:strike/>
          <w:color w:val="FF0000"/>
          <w:highlight w:val="yellow"/>
        </w:rPr>
        <w:tab/>
        <w:t>(</w:t>
      </w:r>
      <w:r w:rsidR="002C5FDD" w:rsidRPr="003E721E">
        <w:rPr>
          <w:strike/>
          <w:color w:val="FF0000"/>
          <w:highlight w:val="yellow"/>
        </w:rPr>
        <w:fldChar w:fldCharType="begin" w:fldLock="1"/>
      </w:r>
      <w:r w:rsidRPr="003E721E">
        <w:rPr>
          <w:strike/>
          <w:color w:val="FF0000"/>
          <w:highlight w:val="yellow"/>
        </w:rPr>
        <w:instrText xml:space="preserve"> STYLEREF 1 \s </w:instrText>
      </w:r>
      <w:r w:rsidR="002C5FDD" w:rsidRPr="003E721E">
        <w:rPr>
          <w:strike/>
          <w:color w:val="FF0000"/>
          <w:highlight w:val="yellow"/>
        </w:rPr>
        <w:fldChar w:fldCharType="separate"/>
      </w:r>
      <w:r w:rsidRPr="003E721E">
        <w:rPr>
          <w:strike/>
          <w:color w:val="FF0000"/>
          <w:highlight w:val="yellow"/>
        </w:rPr>
        <w:t>8</w:t>
      </w:r>
      <w:r w:rsidR="002C5FDD" w:rsidRPr="003E721E">
        <w:rPr>
          <w:strike/>
          <w:color w:val="FF0000"/>
          <w:highlight w:val="yellow"/>
        </w:rPr>
        <w:fldChar w:fldCharType="end"/>
      </w:r>
      <w:r w:rsidRPr="003E721E">
        <w:rPr>
          <w:strike/>
          <w:color w:val="FF0000"/>
          <w:highlight w:val="yellow"/>
        </w:rPr>
        <w:noBreakHyphen/>
      </w:r>
      <w:r w:rsidR="002C5FDD" w:rsidRPr="003E721E">
        <w:rPr>
          <w:strike/>
          <w:color w:val="FF0000"/>
          <w:highlight w:val="yellow"/>
        </w:rPr>
        <w:fldChar w:fldCharType="begin" w:fldLock="1"/>
      </w:r>
      <w:r w:rsidRPr="003E721E">
        <w:rPr>
          <w:strike/>
          <w:color w:val="FF0000"/>
          <w:highlight w:val="yellow"/>
        </w:rPr>
        <w:instrText xml:space="preserve"> SEQ Equation \* ARABIC \s 1 </w:instrText>
      </w:r>
      <w:r w:rsidR="002C5FDD" w:rsidRPr="003E721E">
        <w:rPr>
          <w:strike/>
          <w:color w:val="FF0000"/>
          <w:highlight w:val="yellow"/>
        </w:rPr>
        <w:fldChar w:fldCharType="separate"/>
      </w:r>
      <w:r w:rsidRPr="003E721E">
        <w:rPr>
          <w:strike/>
          <w:color w:val="FF0000"/>
          <w:highlight w:val="yellow"/>
        </w:rPr>
        <w:t>25</w:t>
      </w:r>
      <w:r w:rsidR="002C5FDD" w:rsidRPr="003E721E">
        <w:rPr>
          <w:strike/>
          <w:color w:val="FF0000"/>
          <w:highlight w:val="yellow"/>
        </w:rPr>
        <w:fldChar w:fldCharType="end"/>
      </w:r>
      <w:r w:rsidRPr="003E721E">
        <w:rPr>
          <w:strike/>
          <w:color w:val="FF0000"/>
          <w:highlight w:val="yellow"/>
        </w:rPr>
        <w:t>)</w:t>
      </w:r>
    </w:p>
    <w:p w:rsidR="008E5AF8" w:rsidRPr="00956492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 w:rsidRPr="00956492">
        <w:rPr>
          <w:rFonts w:ascii="TimesNewRomanPSMT" w:eastAsia="Batang" w:hAnsi="TimesNewRomanPSMT" w:cs="TimesNewRomanPSMT"/>
          <w:color w:val="000000"/>
        </w:rPr>
        <w:t xml:space="preserve">The variable </w:t>
      </w:r>
      <w:proofErr w:type="spellStart"/>
      <w:proofErr w:type="gramStart"/>
      <w:r w:rsidRPr="00956492">
        <w:rPr>
          <w:rFonts w:ascii="TimesNewRomanPSMT" w:eastAsia="Batang" w:hAnsi="TimesNewRomanPSMT" w:cs="TimesNewRomanPSMT"/>
          <w:color w:val="000000"/>
        </w:rPr>
        <w:t>BvpIntra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>[</w:t>
      </w:r>
      <w:proofErr w:type="gramEnd"/>
      <w:r w:rsidRPr="00956492">
        <w:rPr>
          <w:rFonts w:ascii="TimesNewRomanPSMT" w:eastAsia="Batang" w:hAnsi="TimesNewRomanPSMT" w:cs="TimesNewRomanPSMT"/>
          <w:color w:val="000000"/>
        </w:rPr>
        <w:t> 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 ] specifies a block vector predictor. The horizontal block vector component is assigned 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 = 0 and the vertical block vector component is assigned </w:t>
      </w:r>
      <w:proofErr w:type="spellStart"/>
      <w:r w:rsidRPr="00956492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956492">
        <w:rPr>
          <w:rFonts w:ascii="TimesNewRomanPSMT" w:eastAsia="Batang" w:hAnsi="TimesNewRomanPSMT" w:cs="TimesNewRomanPSMT"/>
          <w:color w:val="000000"/>
        </w:rPr>
        <w:t xml:space="preserve"> = 1.</w:t>
      </w:r>
    </w:p>
    <w:p w:rsidR="008E5AF8" w:rsidRPr="003E721E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highlight w:val="yellow"/>
        </w:rPr>
      </w:pPr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Depending upon </w:t>
      </w:r>
      <w:proofErr w:type="spellStart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PartMode</w:t>
      </w:r>
      <w:proofErr w:type="spellEnd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, the variable </w:t>
      </w:r>
      <w:proofErr w:type="spellStart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numPartitions</w:t>
      </w:r>
      <w:proofErr w:type="spellEnd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 is derived as follows:</w:t>
      </w:r>
    </w:p>
    <w:p w:rsidR="008E5AF8" w:rsidRPr="003E721E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highlight w:val="yellow"/>
        </w:rPr>
      </w:pPr>
      <w:r w:rsidRPr="003E721E">
        <w:rPr>
          <w:strike/>
          <w:color w:val="FF0000"/>
          <w:highlight w:val="yellow"/>
          <w:lang w:eastAsia="ko-KR"/>
        </w:rPr>
        <w:t>–</w:t>
      </w:r>
      <w:r w:rsidRPr="003E721E">
        <w:rPr>
          <w:strike/>
          <w:color w:val="FF0000"/>
          <w:highlight w:val="yellow"/>
          <w:lang w:eastAsia="ko-KR"/>
        </w:rPr>
        <w:tab/>
      </w:r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If </w:t>
      </w:r>
      <w:proofErr w:type="spellStart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PartMode</w:t>
      </w:r>
      <w:proofErr w:type="spellEnd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 is equal to PART_2Nx2N, </w:t>
      </w:r>
      <w:proofErr w:type="spellStart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numPartitions</w:t>
      </w:r>
      <w:proofErr w:type="spellEnd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 is set equal to 1.</w:t>
      </w:r>
    </w:p>
    <w:p w:rsidR="008E5AF8" w:rsidRPr="003E721E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highlight w:val="yellow"/>
        </w:rPr>
      </w:pPr>
      <w:r w:rsidRPr="003E721E">
        <w:rPr>
          <w:strike/>
          <w:color w:val="FF0000"/>
          <w:highlight w:val="yellow"/>
          <w:lang w:eastAsia="ko-KR"/>
        </w:rPr>
        <w:t>–</w:t>
      </w:r>
      <w:r w:rsidRPr="003E721E">
        <w:rPr>
          <w:strike/>
          <w:color w:val="FF0000"/>
          <w:highlight w:val="yellow"/>
          <w:lang w:eastAsia="ko-KR"/>
        </w:rPr>
        <w:tab/>
      </w:r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Otherwise, if </w:t>
      </w:r>
      <w:proofErr w:type="spellStart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PartMode</w:t>
      </w:r>
      <w:proofErr w:type="spellEnd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 is equal to either PART_2NxN or PART_Nx2N, </w:t>
      </w:r>
      <w:proofErr w:type="spellStart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numPartitions</w:t>
      </w:r>
      <w:proofErr w:type="spellEnd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 is set equal to 2.</w:t>
      </w:r>
    </w:p>
    <w:p w:rsidR="008E5AF8" w:rsidRPr="003E721E" w:rsidRDefault="008E5AF8" w:rsidP="008E5AF8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FF0000"/>
          <w:highlight w:val="yellow"/>
        </w:rPr>
      </w:pPr>
      <w:r w:rsidRPr="003E721E">
        <w:rPr>
          <w:strike/>
          <w:color w:val="FF0000"/>
          <w:highlight w:val="yellow"/>
          <w:lang w:eastAsia="ko-KR"/>
        </w:rPr>
        <w:t>–</w:t>
      </w:r>
      <w:r w:rsidRPr="003E721E">
        <w:rPr>
          <w:strike/>
          <w:color w:val="FF0000"/>
          <w:highlight w:val="yellow"/>
          <w:lang w:eastAsia="ko-KR"/>
        </w:rPr>
        <w:tab/>
      </w:r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Otherwise (</w:t>
      </w:r>
      <w:proofErr w:type="spellStart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PartMode</w:t>
      </w:r>
      <w:proofErr w:type="spellEnd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 is equal to </w:t>
      </w:r>
      <w:proofErr w:type="spellStart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PART_NxN</w:t>
      </w:r>
      <w:proofErr w:type="spellEnd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), </w:t>
      </w:r>
      <w:proofErr w:type="spellStart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>numPartitions</w:t>
      </w:r>
      <w:proofErr w:type="spellEnd"/>
      <w:r w:rsidRPr="003E721E">
        <w:rPr>
          <w:rFonts w:ascii="TimesNewRomanPSMT" w:eastAsia="Batang" w:hAnsi="TimesNewRomanPSMT" w:cs="TimesNewRomanPSMT"/>
          <w:strike/>
          <w:color w:val="FF0000"/>
          <w:highlight w:val="yellow"/>
        </w:rPr>
        <w:t xml:space="preserve"> is set equal to 4.</w:t>
      </w:r>
    </w:p>
    <w:p w:rsidR="008E5AF8" w:rsidRPr="003E721E" w:rsidRDefault="008E5AF8" w:rsidP="008E5AF8">
      <w:pPr>
        <w:rPr>
          <w:strike/>
          <w:color w:val="FF0000"/>
          <w:highlight w:val="yellow"/>
          <w:lang w:eastAsia="ko-KR"/>
        </w:rPr>
      </w:pPr>
      <w:r w:rsidRPr="003E721E">
        <w:rPr>
          <w:strike/>
          <w:color w:val="FF0000"/>
          <w:highlight w:val="yellow"/>
          <w:lang w:eastAsia="ko-KR"/>
        </w:rPr>
        <w:t xml:space="preserve">The array of block vectors </w:t>
      </w:r>
      <w:proofErr w:type="spellStart"/>
      <w:r w:rsidRPr="003E721E">
        <w:rPr>
          <w:strike/>
          <w:color w:val="FF0000"/>
          <w:highlight w:val="yellow"/>
          <w:lang w:eastAsia="ko-KR"/>
        </w:rPr>
        <w:t>bvIntra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is derived by the following ordered steps, for the variable </w:t>
      </w:r>
      <w:proofErr w:type="spellStart"/>
      <w:r w:rsidRPr="003E721E">
        <w:rPr>
          <w:strike/>
          <w:color w:val="FF0000"/>
          <w:highlight w:val="yellow"/>
          <w:lang w:eastAsia="ko-KR"/>
        </w:rPr>
        <w:t>blkIdx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proceeding over the values 0</w:t>
      </w:r>
      <w:proofErr w:type="gramStart"/>
      <w:r w:rsidRPr="003E721E">
        <w:rPr>
          <w:strike/>
          <w:color w:val="FF0000"/>
          <w:highlight w:val="yellow"/>
          <w:lang w:eastAsia="ko-KR"/>
        </w:rPr>
        <w:t>..(</w:t>
      </w:r>
      <w:proofErr w:type="gramEnd"/>
      <w:r w:rsidRPr="003E721E">
        <w:rPr>
          <w:strike/>
          <w:color w:val="FF0000"/>
          <w:highlight w:val="yellow"/>
          <w:lang w:eastAsia="ko-KR"/>
        </w:rPr>
        <w:t xml:space="preserve"> </w:t>
      </w:r>
      <w:proofErr w:type="spellStart"/>
      <w:r w:rsidRPr="003E721E">
        <w:rPr>
          <w:strike/>
          <w:color w:val="FF0000"/>
          <w:highlight w:val="yellow"/>
          <w:lang w:eastAsia="ko-KR"/>
        </w:rPr>
        <w:t>numPartitions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− 1 ):</w:t>
      </w:r>
    </w:p>
    <w:p w:rsidR="008E5AF8" w:rsidRPr="003E721E" w:rsidRDefault="008E5AF8" w:rsidP="008E5AF8">
      <w:pPr>
        <w:numPr>
          <w:ilvl w:val="0"/>
          <w:numId w:val="21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highlight w:val="yellow"/>
          <w:lang w:eastAsia="ko-KR"/>
        </w:rPr>
      </w:pPr>
      <w:r w:rsidRPr="003E721E">
        <w:rPr>
          <w:strike/>
          <w:color w:val="FF0000"/>
          <w:highlight w:val="yellow"/>
          <w:lang w:eastAsia="ko-KR"/>
        </w:rPr>
        <w:lastRenderedPageBreak/>
        <w:t xml:space="preserve">The variable </w:t>
      </w:r>
      <w:proofErr w:type="spellStart"/>
      <w:r w:rsidRPr="003E721E">
        <w:rPr>
          <w:strike/>
          <w:color w:val="FF0000"/>
          <w:highlight w:val="yellow"/>
          <w:lang w:eastAsia="ko-KR"/>
        </w:rPr>
        <w:t>blkInc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is set equal to </w:t>
      </w:r>
      <w:proofErr w:type="gramStart"/>
      <w:r w:rsidRPr="003E721E">
        <w:rPr>
          <w:strike/>
          <w:color w:val="FF0000"/>
          <w:highlight w:val="yellow"/>
          <w:lang w:eastAsia="ko-KR"/>
        </w:rPr>
        <w:t xml:space="preserve">( </w:t>
      </w:r>
      <w:proofErr w:type="spellStart"/>
      <w:r w:rsidRPr="003E721E">
        <w:rPr>
          <w:strike/>
          <w:color w:val="FF0000"/>
          <w:highlight w:val="yellow"/>
          <w:lang w:eastAsia="ko-KR"/>
        </w:rPr>
        <w:t>PartMode</w:t>
      </w:r>
      <w:proofErr w:type="spellEnd"/>
      <w:proofErr w:type="gramEnd"/>
      <w:r w:rsidRPr="003E721E">
        <w:rPr>
          <w:strike/>
          <w:color w:val="FF0000"/>
          <w:highlight w:val="yellow"/>
          <w:lang w:eastAsia="ko-KR"/>
        </w:rPr>
        <w:t xml:space="preserve"> = = PART_2NxN ? 2 : 1 ).</w:t>
      </w:r>
    </w:p>
    <w:p w:rsidR="008E5AF8" w:rsidRPr="003E721E" w:rsidRDefault="008E5AF8" w:rsidP="008E5AF8">
      <w:pPr>
        <w:numPr>
          <w:ilvl w:val="0"/>
          <w:numId w:val="21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highlight w:val="yellow"/>
          <w:lang w:eastAsia="ko-KR"/>
        </w:rPr>
      </w:pPr>
      <w:r w:rsidRPr="003E721E">
        <w:rPr>
          <w:strike/>
          <w:color w:val="FF0000"/>
          <w:highlight w:val="yellow"/>
          <w:lang w:eastAsia="ko-KR"/>
        </w:rPr>
        <w:t xml:space="preserve">The variable </w:t>
      </w:r>
      <w:proofErr w:type="spellStart"/>
      <w:r w:rsidRPr="003E721E">
        <w:rPr>
          <w:strike/>
          <w:color w:val="FF0000"/>
          <w:highlight w:val="yellow"/>
          <w:lang w:eastAsia="ko-KR"/>
        </w:rPr>
        <w:t>xPb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is set equal to </w:t>
      </w:r>
      <w:proofErr w:type="spellStart"/>
      <w:r w:rsidRPr="003E721E">
        <w:rPr>
          <w:strike/>
          <w:color w:val="FF0000"/>
          <w:highlight w:val="yellow"/>
          <w:lang w:eastAsia="ko-KR"/>
        </w:rPr>
        <w:t>xCb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+ </w:t>
      </w:r>
      <w:proofErr w:type="spellStart"/>
      <w:r w:rsidRPr="003E721E">
        <w:rPr>
          <w:strike/>
          <w:color w:val="FF0000"/>
          <w:highlight w:val="yellow"/>
          <w:lang w:eastAsia="ko-KR"/>
        </w:rPr>
        <w:t>nPbSw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* </w:t>
      </w:r>
      <w:proofErr w:type="gramStart"/>
      <w:r w:rsidRPr="003E721E">
        <w:rPr>
          <w:strike/>
          <w:color w:val="FF0000"/>
          <w:highlight w:val="yellow"/>
          <w:lang w:eastAsia="ko-KR"/>
        </w:rPr>
        <w:t xml:space="preserve">( </w:t>
      </w:r>
      <w:proofErr w:type="spellStart"/>
      <w:r w:rsidRPr="003E721E">
        <w:rPr>
          <w:strike/>
          <w:color w:val="FF0000"/>
          <w:highlight w:val="yellow"/>
          <w:lang w:eastAsia="ko-KR"/>
        </w:rPr>
        <w:t>blkIdx</w:t>
      </w:r>
      <w:proofErr w:type="spellEnd"/>
      <w:proofErr w:type="gramEnd"/>
      <w:r w:rsidRPr="003E721E">
        <w:rPr>
          <w:strike/>
          <w:color w:val="FF0000"/>
          <w:highlight w:val="yellow"/>
          <w:lang w:eastAsia="ko-KR"/>
        </w:rPr>
        <w:t xml:space="preserve"> * </w:t>
      </w:r>
      <w:proofErr w:type="spellStart"/>
      <w:r w:rsidRPr="003E721E">
        <w:rPr>
          <w:strike/>
          <w:color w:val="FF0000"/>
          <w:highlight w:val="yellow"/>
          <w:lang w:eastAsia="ko-KR"/>
        </w:rPr>
        <w:t>blkInc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% 2 ).</w:t>
      </w:r>
    </w:p>
    <w:p w:rsidR="008E5AF8" w:rsidRPr="003E721E" w:rsidRDefault="008E5AF8" w:rsidP="008E5AF8">
      <w:pPr>
        <w:numPr>
          <w:ilvl w:val="0"/>
          <w:numId w:val="21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strike/>
          <w:color w:val="FF0000"/>
          <w:highlight w:val="yellow"/>
          <w:lang w:eastAsia="ko-KR"/>
        </w:rPr>
      </w:pPr>
      <w:r w:rsidRPr="003E721E">
        <w:rPr>
          <w:strike/>
          <w:color w:val="FF0000"/>
          <w:highlight w:val="yellow"/>
          <w:lang w:eastAsia="ko-KR"/>
        </w:rPr>
        <w:t xml:space="preserve">The variable </w:t>
      </w:r>
      <w:proofErr w:type="spellStart"/>
      <w:r w:rsidRPr="003E721E">
        <w:rPr>
          <w:strike/>
          <w:color w:val="FF0000"/>
          <w:highlight w:val="yellow"/>
          <w:lang w:eastAsia="ko-KR"/>
        </w:rPr>
        <w:t>yPb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is set equal to </w:t>
      </w:r>
      <w:proofErr w:type="spellStart"/>
      <w:r w:rsidRPr="003E721E">
        <w:rPr>
          <w:strike/>
          <w:color w:val="FF0000"/>
          <w:highlight w:val="yellow"/>
          <w:lang w:eastAsia="ko-KR"/>
        </w:rPr>
        <w:t>yCb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+ </w:t>
      </w:r>
      <w:proofErr w:type="spellStart"/>
      <w:r w:rsidRPr="003E721E">
        <w:rPr>
          <w:strike/>
          <w:color w:val="FF0000"/>
          <w:highlight w:val="yellow"/>
          <w:lang w:eastAsia="ko-KR"/>
        </w:rPr>
        <w:t>nPbSh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* ( </w:t>
      </w:r>
      <w:proofErr w:type="spellStart"/>
      <w:r w:rsidRPr="003E721E">
        <w:rPr>
          <w:strike/>
          <w:color w:val="FF0000"/>
          <w:highlight w:val="yellow"/>
          <w:lang w:eastAsia="ko-KR"/>
        </w:rPr>
        <w:t>blkIdx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/ 2 )</w:t>
      </w:r>
    </w:p>
    <w:p w:rsidR="008E5AF8" w:rsidRDefault="008E5AF8" w:rsidP="008E5AF8">
      <w:pPr>
        <w:keepNext/>
        <w:numPr>
          <w:ilvl w:val="0"/>
          <w:numId w:val="23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>
        <w:rPr>
          <w:lang w:eastAsia="ko-KR"/>
        </w:rPr>
        <w:t xml:space="preserve">The following ordered steps apply, for the variable 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 proceeding over the values 0..1:</w:t>
      </w:r>
    </w:p>
    <w:p w:rsidR="008E5AF8" w:rsidRDefault="008E5AF8" w:rsidP="008E5AF8">
      <w:pPr>
        <w:numPr>
          <w:ilvl w:val="0"/>
          <w:numId w:val="23"/>
        </w:num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 and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]specifies the last two block vector predictor. If this process is invoked for the first time for the current coding tree unit,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> ] is derived as follows:</w:t>
      </w:r>
    </w:p>
    <w:p w:rsidR="008E5AF8" w:rsidRDefault="008E5AF8" w:rsidP="008E5AF8">
      <w:pPr>
        <w:tabs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 xml:space="preserve">[ 0 ][ 0 ] = −2*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[ 0 ][ 1 ] = 0</w:t>
      </w:r>
    </w:p>
    <w:p w:rsidR="008E5AF8" w:rsidRDefault="008E5AF8" w:rsidP="008E5AF8">
      <w:pPr>
        <w:tabs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[ 1 ][ 0 ] = −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[ 1 ][ 1 ] = 0</w:t>
      </w:r>
    </w:p>
    <w:p w:rsidR="008E5AF8" w:rsidRPr="002A5B01" w:rsidRDefault="008E5AF8" w:rsidP="008E5AF8">
      <w:pPr>
        <w:tabs>
          <w:tab w:val="left" w:pos="284"/>
          <w:tab w:val="left" w:pos="709"/>
          <w:tab w:val="left" w:pos="794"/>
        </w:tabs>
        <w:ind w:left="709"/>
        <w:rPr>
          <w:noProof/>
          <w:lang w:eastAsia="ko-KR"/>
        </w:rPr>
      </w:pPr>
      <w:r w:rsidRPr="003E721E">
        <w:rPr>
          <w:strike/>
          <w:color w:val="FF0000"/>
          <w:highlight w:val="yellow"/>
          <w:lang w:eastAsia="ko-KR"/>
        </w:rPr>
        <w:t>Depending</w:t>
      </w:r>
      <w:r w:rsidRPr="003E721E">
        <w:rPr>
          <w:strike/>
          <w:noProof/>
          <w:color w:val="FF0000"/>
          <w:highlight w:val="yellow"/>
          <w:lang w:eastAsia="ko-KR"/>
        </w:rPr>
        <w:t xml:space="preserve"> upon the number of times this process has been invoked for the current coding tree unit,</w:t>
      </w:r>
      <w:r>
        <w:rPr>
          <w:noProof/>
          <w:lang w:eastAsia="ko-KR"/>
        </w:rPr>
        <w:t xml:space="preserve"> </w:t>
      </w:r>
      <w:r w:rsidRPr="00040ECD">
        <w:rPr>
          <w:noProof/>
          <w:lang w:eastAsia="ko-KR"/>
        </w:rPr>
        <w:t>subclause</w:t>
      </w:r>
      <w:r>
        <w:rPr>
          <w:noProof/>
          <w:lang w:eastAsia="ko-KR"/>
        </w:rPr>
        <w:t> </w:t>
      </w:r>
      <w:r w:rsidR="002C5FDD" w:rsidRPr="00970BA6">
        <w:rPr>
          <w:noProof/>
          <w:lang w:val="en-CA"/>
        </w:rPr>
        <w:fldChar w:fldCharType="begin" w:fldLock="1"/>
      </w:r>
      <w:r w:rsidRPr="00970BA6">
        <w:rPr>
          <w:noProof/>
          <w:lang w:val="en-CA"/>
        </w:rPr>
        <w:instrText xml:space="preserve"> REF _Ref330805510 \r \h </w:instrText>
      </w:r>
      <w:r w:rsidR="002C5FDD" w:rsidRPr="00970BA6">
        <w:rPr>
          <w:noProof/>
          <w:lang w:val="en-CA"/>
        </w:rPr>
      </w:r>
      <w:r w:rsidR="002C5FDD" w:rsidRPr="00970BA6">
        <w:rPr>
          <w:noProof/>
          <w:lang w:val="en-CA"/>
        </w:rPr>
        <w:fldChar w:fldCharType="separate"/>
      </w:r>
      <w:r w:rsidRPr="00970BA6">
        <w:rPr>
          <w:noProof/>
          <w:lang w:val="en-CA"/>
        </w:rPr>
        <w:t>8.4.4.1</w:t>
      </w:r>
      <w:r w:rsidR="002C5FDD" w:rsidRPr="00970BA6">
        <w:rPr>
          <w:noProof/>
          <w:lang w:val="en-CA"/>
        </w:rPr>
        <w:fldChar w:fldCharType="end"/>
      </w:r>
      <w:r w:rsidRPr="00040ECD">
        <w:rPr>
          <w:noProof/>
          <w:lang w:eastAsia="ko-KR"/>
        </w:rPr>
        <w:t xml:space="preserve"> is invoked </w:t>
      </w:r>
      <w:r w:rsidRPr="00970BA6">
        <w:rPr>
          <w:rFonts w:eastAsia="Times New Roman"/>
          <w:lang w:eastAsia="ko-KR"/>
        </w:rPr>
        <w:t xml:space="preserve">with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coding block location ( </w:t>
      </w:r>
      <w:proofErr w:type="spellStart"/>
      <w:r w:rsidRPr="00970BA6">
        <w:rPr>
          <w:rFonts w:eastAsia="Times New Roman"/>
          <w:lang w:eastAsia="ko-KR"/>
        </w:rPr>
        <w:t>xCb</w:t>
      </w:r>
      <w:proofErr w:type="spellEnd"/>
      <w:r w:rsidRPr="00970BA6">
        <w:rPr>
          <w:rFonts w:eastAsia="Times New Roman"/>
          <w:lang w:eastAsia="ko-KR"/>
        </w:rPr>
        <w:t>, </w:t>
      </w:r>
      <w:proofErr w:type="spellStart"/>
      <w:r w:rsidRPr="00970BA6">
        <w:rPr>
          <w:rFonts w:eastAsia="Times New Roman"/>
          <w:lang w:eastAsia="ko-KR"/>
        </w:rPr>
        <w:t>yCb</w:t>
      </w:r>
      <w:proofErr w:type="spellEnd"/>
      <w:r w:rsidRPr="00970BA6">
        <w:rPr>
          <w:rFonts w:eastAsia="Times New Roman"/>
          <w:lang w:eastAsia="ko-KR"/>
        </w:rPr>
        <w:t xml:space="preserve"> ), the coding block size </w:t>
      </w:r>
      <w:proofErr w:type="spellStart"/>
      <w:r w:rsidRPr="00970BA6">
        <w:rPr>
          <w:rFonts w:eastAsia="Times New Roman"/>
          <w:lang w:eastAsia="ko-KR"/>
        </w:rPr>
        <w:t>nCbS</w:t>
      </w:r>
      <w:proofErr w:type="spellEnd"/>
      <w:r w:rsidRPr="00970BA6">
        <w:rPr>
          <w:rFonts w:eastAsia="Times New Roman"/>
          <w:lang w:eastAsia="ko-KR"/>
        </w:rPr>
        <w:t xml:space="preserve">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location ( </w:t>
      </w:r>
      <w:proofErr w:type="spellStart"/>
      <w:r w:rsidRPr="00970BA6">
        <w:rPr>
          <w:rFonts w:eastAsia="Times New Roman"/>
          <w:lang w:eastAsia="ko-KR"/>
        </w:rPr>
        <w:t>xPb</w:t>
      </w:r>
      <w:proofErr w:type="spellEnd"/>
      <w:r w:rsidRPr="00970BA6">
        <w:rPr>
          <w:rFonts w:eastAsia="Times New Roman"/>
          <w:lang w:eastAsia="ko-KR"/>
        </w:rPr>
        <w:t>, </w:t>
      </w:r>
      <w:proofErr w:type="spellStart"/>
      <w:r w:rsidRPr="00970BA6">
        <w:rPr>
          <w:rFonts w:eastAsia="Times New Roman"/>
          <w:lang w:eastAsia="ko-KR"/>
        </w:rPr>
        <w:t>yPb</w:t>
      </w:r>
      <w:proofErr w:type="spellEnd"/>
      <w:r w:rsidRPr="00970BA6">
        <w:rPr>
          <w:rFonts w:eastAsia="Times New Roman"/>
          <w:lang w:eastAsia="ko-KR"/>
        </w:rPr>
        <w:t xml:space="preserve"> ),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width </w:t>
      </w:r>
      <w:proofErr w:type="spellStart"/>
      <w:r w:rsidRPr="00970BA6">
        <w:rPr>
          <w:rFonts w:eastAsia="Times New Roman"/>
          <w:lang w:eastAsia="ko-KR"/>
        </w:rPr>
        <w:t>nPb</w:t>
      </w:r>
      <w:r w:rsidRPr="00040ECD">
        <w:rPr>
          <w:noProof/>
        </w:rPr>
        <w:t>Sw</w:t>
      </w:r>
      <w:proofErr w:type="spellEnd"/>
      <w:r w:rsidRPr="00970BA6">
        <w:rPr>
          <w:rFonts w:eastAsia="Times New Roman"/>
          <w:lang w:eastAsia="ko-KR"/>
        </w:rPr>
        <w:t xml:space="preserve">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height </w:t>
      </w:r>
      <w:proofErr w:type="spellStart"/>
      <w:r w:rsidRPr="00970BA6">
        <w:rPr>
          <w:rFonts w:eastAsia="Times New Roman"/>
          <w:lang w:eastAsia="ko-KR"/>
        </w:rPr>
        <w:t>nPb</w:t>
      </w:r>
      <w:r w:rsidRPr="00040ECD">
        <w:rPr>
          <w:noProof/>
        </w:rPr>
        <w:t>Sh</w:t>
      </w:r>
      <w:proofErr w:type="spellEnd"/>
      <w:r w:rsidRPr="00970BA6">
        <w:rPr>
          <w:rFonts w:eastAsia="Times New Roman"/>
          <w:lang w:eastAsia="ko-KR"/>
        </w:rPr>
        <w:t xml:space="preserve">, the last block vectors </w:t>
      </w:r>
      <w:proofErr w:type="spellStart"/>
      <w:r w:rsidRPr="00970BA6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 w:rsidRPr="00970BA6">
        <w:rPr>
          <w:rFonts w:ascii="TimesNewRomanPSMT" w:eastAsia="Batang" w:hAnsi="TimesNewRomanPSMT" w:cs="TimesNewRomanPSMT"/>
          <w:color w:val="000000"/>
        </w:rPr>
        <w:t xml:space="preserve">, </w:t>
      </w:r>
      <w:r w:rsidRPr="00970BA6">
        <w:rPr>
          <w:rFonts w:eastAsia="Times New Roman"/>
          <w:lang w:eastAsia="ko-KR"/>
        </w:rPr>
        <w:t xml:space="preserve">and the partition index </w:t>
      </w:r>
      <w:r w:rsidRPr="00040ECD">
        <w:rPr>
          <w:noProof/>
          <w:lang w:eastAsia="ko-KR"/>
        </w:rPr>
        <w:t>blkIdx</w:t>
      </w:r>
      <w:r w:rsidRPr="00970BA6">
        <w:rPr>
          <w:rFonts w:eastAsia="Times New Roman"/>
          <w:lang w:eastAsia="ko-KR"/>
        </w:rPr>
        <w:t xml:space="preserve"> as inputs, and </w:t>
      </w:r>
      <w:r w:rsidRPr="00040ECD">
        <w:rPr>
          <w:noProof/>
          <w:lang w:eastAsia="ko-KR"/>
        </w:rPr>
        <w:t>the block vector predictor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as the output</w:t>
      </w:r>
      <w:r>
        <w:rPr>
          <w:noProof/>
          <w:lang w:eastAsia="ko-KR"/>
        </w:rPr>
        <w:t xml:space="preserve">, and </w:t>
      </w:r>
      <w:r w:rsidRPr="00040ECD">
        <w:rPr>
          <w:noProof/>
          <w:lang w:eastAsia="ko-KR"/>
        </w:rPr>
        <w:t>bvIntra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is </w:t>
      </w:r>
      <w:r>
        <w:rPr>
          <w:noProof/>
          <w:lang w:eastAsia="ko-KR"/>
        </w:rPr>
        <w:t>set equal to</w:t>
      </w:r>
      <w:r w:rsidRPr="00040ECD">
        <w:rPr>
          <w:noProof/>
          <w:lang w:eastAsia="ko-KR"/>
        </w:rPr>
        <w:t xml:space="preserve"> BvdIntra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+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>[</w:t>
      </w:r>
      <w:r>
        <w:rPr>
          <w:noProof/>
          <w:lang w:eastAsia="ko-KR"/>
        </w:rPr>
        <w:t>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 xml:space="preserve"> ] </w:t>
      </w:r>
    </w:p>
    <w:p w:rsidR="008E5AF8" w:rsidRDefault="008E5AF8" w:rsidP="008E5AF8">
      <w:pPr>
        <w:tabs>
          <w:tab w:val="left" w:pos="284"/>
          <w:tab w:val="left" w:pos="709"/>
        </w:tabs>
        <w:ind w:left="284"/>
        <w:rPr>
          <w:lang w:eastAsia="ko-KR"/>
        </w:rPr>
      </w:pPr>
      <w:r>
        <w:rPr>
          <w:rFonts w:ascii="TimesNewRomanPSMT" w:eastAsia="Batang" w:hAnsi="TimesNewRomanPSMT" w:cs="TimesNewRomanPSMT"/>
          <w:color w:val="000000"/>
        </w:rPr>
        <w:t>……</w:t>
      </w:r>
    </w:p>
    <w:p w:rsidR="008E5C33" w:rsidRDefault="008E5C33" w:rsidP="004D4C41">
      <w:pPr>
        <w:tabs>
          <w:tab w:val="left" w:pos="284"/>
        </w:tabs>
        <w:rPr>
          <w:noProof/>
          <w:lang w:eastAsia="ko-KR"/>
        </w:rPr>
      </w:pPr>
    </w:p>
    <w:p w:rsidR="005207AC" w:rsidRPr="001C01CF" w:rsidRDefault="005207AC" w:rsidP="005207AC">
      <w:pPr>
        <w:pStyle w:val="Heading3"/>
        <w:numPr>
          <w:ilvl w:val="2"/>
          <w:numId w:val="15"/>
        </w:numPr>
        <w:rPr>
          <w:noProof/>
          <w:lang w:val="en-CA"/>
        </w:rPr>
      </w:pPr>
      <w:bookmarkStart w:id="74" w:name="_Ref287031486"/>
      <w:bookmarkStart w:id="75" w:name="_Toc287363816"/>
      <w:bookmarkStart w:id="76" w:name="_Toc311217247"/>
      <w:bookmarkStart w:id="77" w:name="_Toc317198794"/>
      <w:bookmarkStart w:id="78" w:name="_Toc390728127"/>
      <w:r w:rsidRPr="001C01CF">
        <w:rPr>
          <w:noProof/>
          <w:lang w:val="en-CA"/>
        </w:rPr>
        <w:t>Decoding process for intra blocks</w:t>
      </w:r>
      <w:bookmarkEnd w:id="74"/>
      <w:bookmarkEnd w:id="75"/>
      <w:bookmarkEnd w:id="76"/>
      <w:bookmarkEnd w:id="77"/>
      <w:bookmarkEnd w:id="78"/>
    </w:p>
    <w:p w:rsidR="005207AC" w:rsidRPr="001C01CF" w:rsidRDefault="005207AC" w:rsidP="005207AC">
      <w:pPr>
        <w:pStyle w:val="Heading4"/>
        <w:numPr>
          <w:ilvl w:val="3"/>
          <w:numId w:val="15"/>
        </w:numPr>
        <w:rPr>
          <w:noProof/>
          <w:lang w:val="en-CA"/>
        </w:rPr>
      </w:pPr>
      <w:bookmarkStart w:id="79" w:name="_Ref330805510"/>
      <w:bookmarkStart w:id="80" w:name="_Toc390728128"/>
      <w:r w:rsidRPr="001C01CF">
        <w:rPr>
          <w:noProof/>
          <w:lang w:val="en-CA"/>
        </w:rPr>
        <w:t>General decoding process for intra blocks</w:t>
      </w:r>
      <w:bookmarkEnd w:id="79"/>
      <w:bookmarkEnd w:id="80"/>
    </w:p>
    <w:p w:rsidR="005207AC" w:rsidRDefault="005207AC" w:rsidP="004D4C41">
      <w:pPr>
        <w:tabs>
          <w:tab w:val="left" w:pos="284"/>
        </w:tabs>
        <w:rPr>
          <w:noProof/>
          <w:lang w:val="en-CA" w:eastAsia="ko-KR"/>
        </w:rPr>
      </w:pPr>
    </w:p>
    <w:p w:rsidR="005207AC" w:rsidRPr="001C01CF" w:rsidRDefault="005207AC" w:rsidP="005207AC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5207AC" w:rsidRPr="001C01CF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s</w:t>
      </w:r>
      <w:r w:rsidRPr="001C01CF">
        <w:rPr>
          <w:noProof/>
          <w:lang w:val="en-CA" w:eastAsia="ko-KR"/>
        </w:rPr>
        <w:t xml:space="preserve">ample </w:t>
      </w:r>
      <w:r w:rsidRPr="001C01CF">
        <w:rPr>
          <w:noProof/>
          <w:lang w:val="en-CA"/>
        </w:rPr>
        <w:t>location ( xTb0, yTb0 ) specifying the top-left sample of the current transform block relative to the top</w:t>
      </w:r>
      <w:r w:rsidRPr="001C01CF">
        <w:rPr>
          <w:noProof/>
          <w:lang w:val="en-CA"/>
        </w:rPr>
        <w:noBreakHyphen/>
        <w:t>left sample of the current picture,</w:t>
      </w:r>
    </w:p>
    <w:p w:rsidR="005207AC" w:rsidRPr="001C01CF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log2TrafoSize specifying the size of the current transform block,</w:t>
      </w:r>
    </w:p>
    <w:p w:rsidR="005207AC" w:rsidRPr="001C01CF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trafoDepth specifying the hierarchy depth of the current block relative to the coding unit,</w:t>
      </w:r>
    </w:p>
    <w:p w:rsidR="005207AC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a variable </w:t>
      </w:r>
      <w:r w:rsidRPr="001C01CF">
        <w:rPr>
          <w:noProof/>
          <w:lang w:val="en-CA" w:eastAsia="ko-KR"/>
        </w:rPr>
        <w:t>predModeIntra</w:t>
      </w:r>
      <w:r w:rsidRPr="001C01CF">
        <w:rPr>
          <w:noProof/>
          <w:lang w:val="en-CA"/>
        </w:rPr>
        <w:t xml:space="preserve"> specifying the intra prediction mode,</w:t>
      </w:r>
    </w:p>
    <w:p w:rsidR="005207AC" w:rsidRPr="003E721E" w:rsidRDefault="005207AC" w:rsidP="005207AC">
      <w:pPr>
        <w:tabs>
          <w:tab w:val="left" w:pos="284"/>
        </w:tabs>
        <w:ind w:left="284" w:hanging="284"/>
        <w:rPr>
          <w:strike/>
          <w:color w:val="FF0000"/>
          <w:highlight w:val="yellow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3E721E">
        <w:rPr>
          <w:strike/>
          <w:color w:val="FF0000"/>
          <w:highlight w:val="yellow"/>
        </w:rPr>
        <w:t>a</w:t>
      </w:r>
      <w:proofErr w:type="gramEnd"/>
      <w:r w:rsidRPr="003E721E">
        <w:rPr>
          <w:strike/>
          <w:color w:val="FF0000"/>
          <w:highlight w:val="yellow"/>
        </w:rPr>
        <w:t xml:space="preserve"> variable </w:t>
      </w:r>
      <w:proofErr w:type="spellStart"/>
      <w:r w:rsidRPr="003E721E">
        <w:rPr>
          <w:strike/>
          <w:color w:val="FF0000"/>
          <w:highlight w:val="yellow"/>
          <w:lang w:eastAsia="ko-KR"/>
        </w:rPr>
        <w:t>predModeIntraBc</w:t>
      </w:r>
      <w:proofErr w:type="spellEnd"/>
      <w:r w:rsidRPr="003E721E">
        <w:rPr>
          <w:strike/>
          <w:color w:val="FF0000"/>
          <w:highlight w:val="yellow"/>
        </w:rPr>
        <w:t xml:space="preserve"> specifying the intra block copying mode,</w:t>
      </w:r>
    </w:p>
    <w:p w:rsidR="005207AC" w:rsidRPr="005207AC" w:rsidRDefault="005207AC" w:rsidP="005207AC">
      <w:pPr>
        <w:tabs>
          <w:tab w:val="left" w:pos="284"/>
        </w:tabs>
        <w:ind w:left="284" w:hanging="284"/>
        <w:rPr>
          <w:strike/>
          <w:noProof/>
          <w:color w:val="FF0000"/>
          <w:lang w:val="en-CA" w:eastAsia="ko-KR"/>
        </w:rPr>
      </w:pPr>
      <w:r w:rsidRPr="003E721E">
        <w:rPr>
          <w:strike/>
          <w:noProof/>
          <w:color w:val="FF0000"/>
          <w:highlight w:val="yellow"/>
          <w:lang w:val="en-CA"/>
        </w:rPr>
        <w:t>–</w:t>
      </w:r>
      <w:r w:rsidRPr="003E721E">
        <w:rPr>
          <w:strike/>
          <w:noProof/>
          <w:color w:val="FF0000"/>
          <w:highlight w:val="yellow"/>
          <w:lang w:val="en-CA"/>
        </w:rPr>
        <w:tab/>
      </w:r>
      <w:proofErr w:type="gramStart"/>
      <w:r w:rsidRPr="003E721E">
        <w:rPr>
          <w:strike/>
          <w:color w:val="FF0000"/>
          <w:highlight w:val="yellow"/>
        </w:rPr>
        <w:t>a</w:t>
      </w:r>
      <w:proofErr w:type="gramEnd"/>
      <w:r w:rsidRPr="003E721E">
        <w:rPr>
          <w:strike/>
          <w:color w:val="FF0000"/>
          <w:highlight w:val="yellow"/>
        </w:rPr>
        <w:t xml:space="preserve"> variable </w:t>
      </w:r>
      <w:proofErr w:type="spellStart"/>
      <w:r w:rsidRPr="003E721E">
        <w:rPr>
          <w:strike/>
          <w:color w:val="FF0000"/>
          <w:highlight w:val="yellow"/>
          <w:lang w:eastAsia="ko-KR"/>
        </w:rPr>
        <w:t>bvIntra</w:t>
      </w:r>
      <w:proofErr w:type="spellEnd"/>
      <w:r w:rsidRPr="003E721E">
        <w:rPr>
          <w:strike/>
          <w:color w:val="FF0000"/>
          <w:highlight w:val="yellow"/>
        </w:rPr>
        <w:t xml:space="preserve"> specifying the intra block copying vector,</w:t>
      </w:r>
    </w:p>
    <w:p w:rsidR="005207AC" w:rsidRDefault="005207AC" w:rsidP="005207AC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cIdx specifying the colour component of the current block</w:t>
      </w:r>
      <w:r>
        <w:rPr>
          <w:noProof/>
          <w:lang w:val="en-CA"/>
        </w:rPr>
        <w:t>, and</w:t>
      </w:r>
    </w:p>
    <w:p w:rsidR="005207AC" w:rsidRDefault="005207AC" w:rsidP="004D4C41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>……</w:t>
      </w:r>
    </w:p>
    <w:p w:rsidR="005207AC" w:rsidRDefault="005207AC" w:rsidP="005207AC">
      <w:pPr>
        <w:numPr>
          <w:ilvl w:val="0"/>
          <w:numId w:val="10"/>
        </w:numPr>
        <w:tabs>
          <w:tab w:val="clear" w:pos="400"/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depending upon the value of </w:t>
      </w:r>
      <w:proofErr w:type="spellStart"/>
      <w:r>
        <w:t>predModeIntraBc</w:t>
      </w:r>
      <w:proofErr w:type="spellEnd"/>
      <w:r>
        <w:t>, the following applies:</w:t>
      </w:r>
    </w:p>
    <w:p w:rsidR="005207AC" w:rsidRDefault="005207AC" w:rsidP="005207AC">
      <w:pPr>
        <w:tabs>
          <w:tab w:val="left" w:pos="1080"/>
          <w:tab w:val="left" w:pos="1440"/>
          <w:tab w:val="left" w:pos="2977"/>
        </w:tabs>
        <w:ind w:left="1080" w:hanging="371"/>
      </w:pPr>
      <w:r w:rsidRPr="00943A5F">
        <w:lastRenderedPageBreak/>
        <w:t>–</w:t>
      </w:r>
      <w:r w:rsidRPr="00943A5F">
        <w:tab/>
      </w:r>
      <w:r w:rsidRPr="003E721E">
        <w:rPr>
          <w:strike/>
          <w:color w:val="FF0000"/>
          <w:highlight w:val="yellow"/>
        </w:rPr>
        <w:t xml:space="preserve">When </w:t>
      </w:r>
      <w:proofErr w:type="spellStart"/>
      <w:r w:rsidRPr="003E721E">
        <w:rPr>
          <w:strike/>
          <w:color w:val="FF0000"/>
          <w:highlight w:val="yellow"/>
        </w:rPr>
        <w:t>predModeIntraBc</w:t>
      </w:r>
      <w:proofErr w:type="spellEnd"/>
      <w:r w:rsidRPr="003E721E">
        <w:rPr>
          <w:strike/>
          <w:color w:val="FF0000"/>
          <w:highlight w:val="yellow"/>
        </w:rPr>
        <w:t xml:space="preserve"> is equal to 0,</w:t>
      </w:r>
      <w:r w:rsidRPr="005207AC">
        <w:rPr>
          <w:strike/>
          <w:color w:val="FF0000"/>
        </w:rPr>
        <w:t xml:space="preserve"> </w:t>
      </w:r>
      <w:r>
        <w:t>t</w:t>
      </w:r>
      <w:r w:rsidRPr="00943A5F">
        <w:t xml:space="preserve">he general intra sample prediction process as specified in </w:t>
      </w:r>
      <w:proofErr w:type="spellStart"/>
      <w:r w:rsidRPr="00943A5F">
        <w:t>subclause</w:t>
      </w:r>
      <w:proofErr w:type="spellEnd"/>
      <w:r>
        <w:t> </w:t>
      </w:r>
      <w:r w:rsidR="002C5FDD" w:rsidRPr="00943A5F">
        <w:fldChar w:fldCharType="begin" w:fldLock="1"/>
      </w:r>
      <w:r w:rsidRPr="00943A5F">
        <w:instrText xml:space="preserve"> REF _Ref330805706 \r \h </w:instrText>
      </w:r>
      <w:r w:rsidR="002C5FDD" w:rsidRPr="00943A5F">
        <w:fldChar w:fldCharType="separate"/>
      </w:r>
      <w:r>
        <w:t>8.4.4.2.1</w:t>
      </w:r>
      <w:r w:rsidR="002C5FDD"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</w:t>
      </w:r>
      <w:proofErr w:type="spellStart"/>
      <w:r>
        <w:t>yTbOffset</w:t>
      </w:r>
      <w:proofErr w:type="spellEnd"/>
      <w:r w:rsidRPr="00943A5F">
        <w:t xml:space="preserve"> ), the intra prediction mode </w:t>
      </w:r>
      <w:proofErr w:type="spellStart"/>
      <w:r>
        <w:rPr>
          <w:lang w:eastAsia="ko-KR"/>
        </w:rPr>
        <w:t>predModeIntra</w:t>
      </w:r>
      <w:proofErr w:type="spellEnd"/>
      <w:r w:rsidRPr="00943A5F">
        <w:t xml:space="preserve">, the transform block size </w:t>
      </w:r>
      <w:proofErr w:type="spellStart"/>
      <w:r w:rsidRPr="00943A5F">
        <w:t>nT</w:t>
      </w:r>
      <w:r>
        <w:t>bS</w:t>
      </w:r>
      <w:proofErr w:type="spellEnd"/>
      <w: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</w:t>
      </w:r>
      <w:proofErr w:type="spellStart"/>
      <w:r w:rsidRPr="00943A5F">
        <w:rPr>
          <w:lang w:eastAsia="ko-KR"/>
        </w:rPr>
        <w:t>cIdx</w:t>
      </w:r>
      <w:proofErr w:type="spellEnd"/>
      <w:r w:rsidRPr="00943A5F">
        <w:rPr>
          <w:lang w:eastAsia="ko-KR"/>
        </w:rPr>
        <w:t xml:space="preserve">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</w:t>
      </w:r>
      <w:proofErr w:type="spellStart"/>
      <w:r w:rsidRPr="00943A5F">
        <w:t>nT</w:t>
      </w:r>
      <w:r>
        <w:t>bS</w:t>
      </w:r>
      <w:proofErr w:type="spellEnd"/>
      <w:r w:rsidRPr="00943A5F">
        <w:t>)x(</w:t>
      </w:r>
      <w:proofErr w:type="spellStart"/>
      <w:r w:rsidRPr="00943A5F">
        <w:t>nT</w:t>
      </w:r>
      <w:r>
        <w:t>bS</w:t>
      </w:r>
      <w:proofErr w:type="spellEnd"/>
      <w:r w:rsidRPr="00943A5F">
        <w:t xml:space="preserve">) array </w:t>
      </w:r>
      <w:proofErr w:type="spellStart"/>
      <w:r w:rsidRPr="00943A5F">
        <w:t>predSamples</w:t>
      </w:r>
      <w:proofErr w:type="spellEnd"/>
      <w:r w:rsidRPr="00943A5F">
        <w:t>.</w:t>
      </w:r>
    </w:p>
    <w:p w:rsidR="005207AC" w:rsidRDefault="005207AC" w:rsidP="005207AC">
      <w:pPr>
        <w:tabs>
          <w:tab w:val="num" w:pos="709"/>
          <w:tab w:val="left" w:pos="1080"/>
          <w:tab w:val="left" w:pos="1440"/>
          <w:tab w:val="left" w:pos="2977"/>
        </w:tabs>
        <w:ind w:left="1080" w:hanging="371"/>
        <w:rPr>
          <w:strike/>
          <w:color w:val="FF0000"/>
        </w:rPr>
      </w:pPr>
      <w:r w:rsidRPr="00943A5F">
        <w:t>–</w:t>
      </w:r>
      <w:r w:rsidRPr="00943A5F">
        <w:tab/>
      </w:r>
      <w:r w:rsidRPr="003E721E">
        <w:rPr>
          <w:strike/>
          <w:color w:val="FF0000"/>
          <w:highlight w:val="yellow"/>
        </w:rPr>
        <w:t>Otherwise (</w:t>
      </w:r>
      <w:proofErr w:type="spellStart"/>
      <w:r w:rsidRPr="003E721E">
        <w:rPr>
          <w:strike/>
          <w:color w:val="FF0000"/>
          <w:highlight w:val="yellow"/>
        </w:rPr>
        <w:t>predModeIntraBc</w:t>
      </w:r>
      <w:proofErr w:type="spellEnd"/>
      <w:r w:rsidRPr="003E721E">
        <w:rPr>
          <w:strike/>
          <w:color w:val="FF0000"/>
          <w:highlight w:val="yellow"/>
        </w:rPr>
        <w:t xml:space="preserve"> is equal to 1), the intra block copying process as specified in </w:t>
      </w:r>
      <w:proofErr w:type="spellStart"/>
      <w:r w:rsidRPr="003E721E">
        <w:rPr>
          <w:strike/>
          <w:color w:val="FF0000"/>
          <w:highlight w:val="yellow"/>
        </w:rPr>
        <w:t>subclause</w:t>
      </w:r>
      <w:proofErr w:type="spellEnd"/>
      <w:r w:rsidRPr="003E721E">
        <w:rPr>
          <w:strike/>
          <w:color w:val="FF0000"/>
          <w:highlight w:val="yellow"/>
        </w:rPr>
        <w:t> </w:t>
      </w:r>
      <w:fldSimple w:instr=" REF _Ref363494759 \r \h  \* MERGEFORMAT " w:fldLock="1">
        <w:r w:rsidRPr="003E721E">
          <w:rPr>
            <w:strike/>
            <w:color w:val="FF0000"/>
            <w:highlight w:val="yellow"/>
          </w:rPr>
          <w:t>8.4.4.2.7</w:t>
        </w:r>
      </w:fldSimple>
      <w:r w:rsidRPr="003E721E">
        <w:rPr>
          <w:strike/>
          <w:color w:val="FF0000"/>
          <w:highlight w:val="yellow"/>
        </w:rPr>
        <w:t xml:space="preserve"> is invoked with the transform block location ( xTb0, yTb0 + </w:t>
      </w:r>
      <w:proofErr w:type="spellStart"/>
      <w:r w:rsidRPr="003E721E">
        <w:rPr>
          <w:strike/>
          <w:color w:val="FF0000"/>
          <w:highlight w:val="yellow"/>
        </w:rPr>
        <w:t>yTbOffset</w:t>
      </w:r>
      <w:proofErr w:type="spellEnd"/>
      <w:r w:rsidRPr="003E721E">
        <w:rPr>
          <w:strike/>
          <w:color w:val="FF0000"/>
          <w:highlight w:val="yellow"/>
        </w:rPr>
        <w:t xml:space="preserve"> ), the transform block size </w:t>
      </w:r>
      <w:proofErr w:type="spellStart"/>
      <w:r w:rsidRPr="003E721E">
        <w:rPr>
          <w:strike/>
          <w:color w:val="FF0000"/>
          <w:highlight w:val="yellow"/>
        </w:rPr>
        <w:t>nTbS</w:t>
      </w:r>
      <w:proofErr w:type="spellEnd"/>
      <w:r w:rsidRPr="003E721E">
        <w:rPr>
          <w:strike/>
          <w:color w:val="FF0000"/>
          <w:highlight w:val="yellow"/>
        </w:rPr>
        <w:t xml:space="preserve">, the variable </w:t>
      </w:r>
      <w:proofErr w:type="spellStart"/>
      <w:r w:rsidRPr="003E721E">
        <w:rPr>
          <w:strike/>
          <w:color w:val="FF0000"/>
          <w:highlight w:val="yellow"/>
        </w:rPr>
        <w:t>trafoDepth</w:t>
      </w:r>
      <w:proofErr w:type="spellEnd"/>
      <w:r w:rsidRPr="003E721E">
        <w:rPr>
          <w:strike/>
          <w:color w:val="FF0000"/>
          <w:highlight w:val="yellow"/>
        </w:rPr>
        <w:t xml:space="preserve">, the variable </w:t>
      </w:r>
      <w:proofErr w:type="spellStart"/>
      <w:r w:rsidRPr="003E721E">
        <w:rPr>
          <w:strike/>
          <w:color w:val="FF0000"/>
          <w:highlight w:val="yellow"/>
        </w:rPr>
        <w:t>bvIntra</w:t>
      </w:r>
      <w:proofErr w:type="spellEnd"/>
      <w:r w:rsidRPr="003E721E">
        <w:rPr>
          <w:strike/>
          <w:color w:val="FF0000"/>
          <w:highlight w:val="yellow"/>
        </w:rPr>
        <w:t xml:space="preserve">, </w:t>
      </w:r>
      <w:r w:rsidRPr="003E721E">
        <w:rPr>
          <w:strike/>
          <w:color w:val="FF0000"/>
          <w:highlight w:val="yellow"/>
          <w:lang w:eastAsia="ko-KR"/>
        </w:rPr>
        <w:t xml:space="preserve">and the variable </w:t>
      </w:r>
      <w:proofErr w:type="spellStart"/>
      <w:r w:rsidRPr="003E721E">
        <w:rPr>
          <w:strike/>
          <w:color w:val="FF0000"/>
          <w:highlight w:val="yellow"/>
          <w:lang w:eastAsia="ko-KR"/>
        </w:rPr>
        <w:t>cIdx</w:t>
      </w:r>
      <w:proofErr w:type="spellEnd"/>
      <w:r w:rsidRPr="003E721E">
        <w:rPr>
          <w:strike/>
          <w:color w:val="FF0000"/>
          <w:highlight w:val="yellow"/>
          <w:lang w:eastAsia="ko-KR"/>
        </w:rPr>
        <w:t xml:space="preserve"> </w:t>
      </w:r>
      <w:r w:rsidRPr="003E721E">
        <w:rPr>
          <w:strike/>
          <w:color w:val="FF0000"/>
          <w:highlight w:val="yellow"/>
        </w:rPr>
        <w:t>as inputs, and the output is an (</w:t>
      </w:r>
      <w:proofErr w:type="spellStart"/>
      <w:r w:rsidRPr="003E721E">
        <w:rPr>
          <w:strike/>
          <w:color w:val="FF0000"/>
          <w:highlight w:val="yellow"/>
        </w:rPr>
        <w:t>nTbS</w:t>
      </w:r>
      <w:proofErr w:type="spellEnd"/>
      <w:r w:rsidRPr="003E721E">
        <w:rPr>
          <w:strike/>
          <w:color w:val="FF0000"/>
          <w:highlight w:val="yellow"/>
        </w:rPr>
        <w:t>)x(</w:t>
      </w:r>
      <w:proofErr w:type="spellStart"/>
      <w:r w:rsidRPr="003E721E">
        <w:rPr>
          <w:strike/>
          <w:color w:val="FF0000"/>
          <w:highlight w:val="yellow"/>
        </w:rPr>
        <w:t>nTbS</w:t>
      </w:r>
      <w:proofErr w:type="spellEnd"/>
      <w:r w:rsidRPr="003E721E">
        <w:rPr>
          <w:strike/>
          <w:color w:val="FF0000"/>
          <w:highlight w:val="yellow"/>
        </w:rPr>
        <w:t xml:space="preserve">) array </w:t>
      </w:r>
      <w:proofErr w:type="spellStart"/>
      <w:r w:rsidRPr="003E721E">
        <w:rPr>
          <w:strike/>
          <w:color w:val="FF0000"/>
          <w:highlight w:val="yellow"/>
        </w:rPr>
        <w:t>predSamples</w:t>
      </w:r>
      <w:proofErr w:type="spellEnd"/>
      <w:r w:rsidRPr="003E721E">
        <w:rPr>
          <w:strike/>
          <w:color w:val="FF0000"/>
          <w:highlight w:val="yellow"/>
        </w:rPr>
        <w:t>.</w:t>
      </w:r>
    </w:p>
    <w:p w:rsidR="00310D18" w:rsidRDefault="00310D18" w:rsidP="00310D18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>……</w:t>
      </w:r>
    </w:p>
    <w:p w:rsidR="00DD468A" w:rsidRPr="00DD468A" w:rsidRDefault="00DD468A" w:rsidP="00310D18">
      <w:pPr>
        <w:tabs>
          <w:tab w:val="num" w:pos="709"/>
          <w:tab w:val="left" w:pos="1080"/>
          <w:tab w:val="left" w:pos="1440"/>
          <w:tab w:val="left" w:pos="2977"/>
        </w:tabs>
        <w:rPr>
          <w:strike/>
          <w:noProof/>
          <w:color w:val="FF0000"/>
          <w:lang w:val="en-GB"/>
        </w:rPr>
      </w:pPr>
    </w:p>
    <w:p w:rsidR="004D0E27" w:rsidRPr="001C01CF" w:rsidRDefault="004D0E27" w:rsidP="004D0E27">
      <w:pPr>
        <w:pStyle w:val="Heading4"/>
        <w:numPr>
          <w:ilvl w:val="2"/>
          <w:numId w:val="19"/>
        </w:numPr>
        <w:rPr>
          <w:noProof/>
          <w:lang w:val="en-CA"/>
        </w:rPr>
      </w:pPr>
      <w:bookmarkStart w:id="81" w:name="_Ref278978059"/>
      <w:bookmarkStart w:id="82" w:name="_Ref278978209"/>
      <w:bookmarkStart w:id="83" w:name="_Toc287363820"/>
      <w:bookmarkStart w:id="84" w:name="_Toc311217251"/>
      <w:bookmarkStart w:id="85" w:name="_Toc317198798"/>
      <w:bookmarkStart w:id="86" w:name="_Toc390728133"/>
      <w:r w:rsidRPr="001C01CF">
        <w:rPr>
          <w:noProof/>
          <w:lang w:val="en-CA"/>
        </w:rPr>
        <w:t>Decoding process for prediction units in inter prediction mode</w:t>
      </w:r>
      <w:bookmarkEnd w:id="81"/>
      <w:bookmarkEnd w:id="82"/>
      <w:bookmarkEnd w:id="83"/>
      <w:bookmarkEnd w:id="84"/>
      <w:bookmarkEnd w:id="85"/>
      <w:bookmarkEnd w:id="86"/>
    </w:p>
    <w:p w:rsidR="004D0E27" w:rsidRPr="001C01CF" w:rsidRDefault="004D0E27" w:rsidP="004D0E27">
      <w:pPr>
        <w:pStyle w:val="Heading5"/>
        <w:numPr>
          <w:ilvl w:val="0"/>
          <w:numId w:val="0"/>
        </w:numPr>
        <w:rPr>
          <w:noProof/>
          <w:lang w:val="en-CA"/>
        </w:rPr>
      </w:pPr>
      <w:bookmarkStart w:id="87" w:name="_Ref367886734"/>
      <w:r>
        <w:rPr>
          <w:noProof/>
          <w:lang w:val="en-CA"/>
        </w:rPr>
        <w:t>8.5.3.1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General</w:t>
      </w:r>
      <w:bookmarkEnd w:id="87"/>
    </w:p>
    <w:p w:rsidR="005207AC" w:rsidRDefault="004D0E27" w:rsidP="004D4C41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>……</w:t>
      </w:r>
    </w:p>
    <w:p w:rsidR="004D0E27" w:rsidRPr="001C01CF" w:rsidRDefault="004D0E27" w:rsidP="004D0E27">
      <w:pPr>
        <w:rPr>
          <w:noProof/>
          <w:lang w:val="en-CA" w:eastAsia="ko-KR"/>
        </w:rPr>
      </w:pPr>
      <w:r w:rsidRPr="001C01CF">
        <w:rPr>
          <w:noProof/>
          <w:lang w:val="en-CA"/>
        </w:rPr>
        <w:t>The variable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is set equal to </w:t>
      </w:r>
      <w:r w:rsidRPr="001C01CF">
        <w:rPr>
          <w:noProof/>
          <w:lang w:val="en-CA" w:eastAsia="ko-KR"/>
        </w:rPr>
        <w:t>nCbS.</w:t>
      </w:r>
      <w:r w:rsidRPr="001C01CF">
        <w:rPr>
          <w:lang w:val="en-CA"/>
        </w:rPr>
        <w:t xml:space="preserve"> 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 </w:t>
      </w:r>
      <w:r w:rsidRPr="001C01CF">
        <w:rPr>
          <w:noProof/>
          <w:lang w:val="en-CA"/>
        </w:rPr>
        <w:t>the variable 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 xml:space="preserve"> is set equal to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lang w:val="en-CA"/>
        </w:rPr>
        <w:t> / SubWidthC</w:t>
      </w:r>
      <w:r w:rsidRPr="001C01CF">
        <w:rPr>
          <w:lang w:val="en-CA"/>
        </w:rPr>
        <w:t xml:space="preserve"> and the variable </w:t>
      </w:r>
      <w:proofErr w:type="spellStart"/>
      <w:r w:rsidRPr="001C01CF">
        <w:rPr>
          <w:lang w:val="en-CA"/>
        </w:rPr>
        <w:t>nCbSh</w:t>
      </w:r>
      <w:r w:rsidRPr="001C01CF">
        <w:rPr>
          <w:vertAlign w:val="subscript"/>
          <w:lang w:val="en-CA"/>
        </w:rPr>
        <w:t>C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 w:eastAsia="ko-KR"/>
        </w:rPr>
        <w:t>nCbS</w:t>
      </w:r>
      <w:proofErr w:type="spellEnd"/>
      <w:r w:rsidRPr="001C01CF">
        <w:rPr>
          <w:lang w:val="en-CA"/>
        </w:rPr>
        <w:t> /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noProof/>
          <w:lang w:val="en-CA"/>
        </w:rPr>
        <w:t>.</w:t>
      </w:r>
    </w:p>
    <w:p w:rsidR="004D0E27" w:rsidRDefault="004D0E27" w:rsidP="004D4C41">
      <w:pPr>
        <w:tabs>
          <w:tab w:val="left" w:pos="284"/>
        </w:tabs>
      </w:pPr>
      <w:r>
        <w:rPr>
          <w:highlight w:val="yellow"/>
        </w:rPr>
        <w:t xml:space="preserve">If </w:t>
      </w:r>
      <w:proofErr w:type="spellStart"/>
      <w:r w:rsidRPr="004D4C41">
        <w:rPr>
          <w:highlight w:val="yellow"/>
        </w:rPr>
        <w:t>intra_bc_</w:t>
      </w:r>
      <w:proofErr w:type="gramStart"/>
      <w:r w:rsidRPr="004D4C41">
        <w:rPr>
          <w:highlight w:val="yellow"/>
        </w:rPr>
        <w:t>fl</w:t>
      </w:r>
      <w:r w:rsidRPr="008E5AF8">
        <w:rPr>
          <w:highlight w:val="yellow"/>
        </w:rPr>
        <w:t>ag</w:t>
      </w:r>
      <w:proofErr w:type="spellEnd"/>
      <w:r w:rsidRPr="008E5AF8">
        <w:rPr>
          <w:highlight w:val="yellow"/>
        </w:rPr>
        <w:t>[</w:t>
      </w:r>
      <w:proofErr w:type="gramEnd"/>
      <w:r w:rsidRPr="008E5AF8">
        <w:rPr>
          <w:highlight w:val="yellow"/>
        </w:rPr>
        <w:t> </w:t>
      </w:r>
      <w:proofErr w:type="spellStart"/>
      <w:r w:rsidRPr="008E5AF8">
        <w:rPr>
          <w:highlight w:val="yellow"/>
        </w:rPr>
        <w:t>x</w:t>
      </w:r>
      <w:r w:rsidR="00931741">
        <w:rPr>
          <w:highlight w:val="yellow"/>
        </w:rPr>
        <w:t>P</w:t>
      </w:r>
      <w:r w:rsidRPr="008E5AF8">
        <w:rPr>
          <w:highlight w:val="yellow"/>
        </w:rPr>
        <w:t>b</w:t>
      </w:r>
      <w:proofErr w:type="spellEnd"/>
      <w:r w:rsidRPr="008E5AF8">
        <w:rPr>
          <w:highlight w:val="yellow"/>
        </w:rPr>
        <w:t xml:space="preserve"> ][ </w:t>
      </w:r>
      <w:proofErr w:type="spellStart"/>
      <w:r w:rsidRPr="008E5AF8">
        <w:rPr>
          <w:highlight w:val="yellow"/>
        </w:rPr>
        <w:t>y</w:t>
      </w:r>
      <w:r w:rsidR="00931741">
        <w:rPr>
          <w:highlight w:val="yellow"/>
        </w:rPr>
        <w:t>P</w:t>
      </w:r>
      <w:r w:rsidRPr="008E5AF8">
        <w:rPr>
          <w:highlight w:val="yellow"/>
        </w:rPr>
        <w:t>b</w:t>
      </w:r>
      <w:proofErr w:type="spellEnd"/>
      <w:r w:rsidRPr="008E5AF8">
        <w:rPr>
          <w:highlight w:val="yellow"/>
        </w:rPr>
        <w:t xml:space="preserve"> ] equal to 1, </w:t>
      </w:r>
      <w:r w:rsidR="00A35100" w:rsidRPr="00A35100">
        <w:rPr>
          <w:noProof/>
          <w:highlight w:val="yellow"/>
          <w:lang w:val="en-CA" w:eastAsia="ko-KR"/>
        </w:rPr>
        <w:t xml:space="preserve">prediction units in </w:t>
      </w:r>
      <w:r w:rsidR="00FC0F55">
        <w:rPr>
          <w:noProof/>
          <w:highlight w:val="yellow"/>
          <w:lang w:val="en-CA" w:eastAsia="ko-KR"/>
        </w:rPr>
        <w:t>intra block copying</w:t>
      </w:r>
      <w:r w:rsidR="00A35100" w:rsidRPr="00A35100">
        <w:rPr>
          <w:noProof/>
          <w:highlight w:val="yellow"/>
          <w:lang w:val="en-CA" w:eastAsia="ko-KR"/>
        </w:rPr>
        <w:t xml:space="preserve"> mode consists of the following ordered steps:</w:t>
      </w:r>
    </w:p>
    <w:p w:rsidR="00A35100" w:rsidRPr="008477D0" w:rsidRDefault="00A35100" w:rsidP="00A35100">
      <w:pPr>
        <w:numPr>
          <w:ilvl w:val="0"/>
          <w:numId w:val="2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highlight w:val="yellow"/>
          <w:lang w:val="en-CA" w:eastAsia="ko-KR"/>
        </w:rPr>
      </w:pPr>
      <w:r w:rsidRPr="008477D0">
        <w:rPr>
          <w:noProof/>
          <w:highlight w:val="yellow"/>
          <w:lang w:val="en-CA" w:eastAsia="ko-KR"/>
        </w:rPr>
        <w:t>The derivation process for block vector components as specified in subclause 8.4.4 is invoked with the luma coding block location ( xCb, yCb ), the luma prediction block location ( xPb, yPb ), the luma coding block size block nCbS,</w:t>
      </w:r>
      <w:r w:rsidRPr="008477D0">
        <w:rPr>
          <w:noProof/>
          <w:highlight w:val="yellow"/>
          <w:lang w:val="en-CA"/>
        </w:rPr>
        <w:t xml:space="preserve"> </w:t>
      </w:r>
      <w:r w:rsidRPr="008477D0">
        <w:rPr>
          <w:noProof/>
          <w:highlight w:val="yellow"/>
          <w:lang w:val="en-CA" w:eastAsia="ko-KR"/>
        </w:rPr>
        <w:t>the luma prediction block width nPbW</w:t>
      </w:r>
      <w:r w:rsidR="008477D0">
        <w:rPr>
          <w:noProof/>
          <w:highlight w:val="yellow"/>
          <w:lang w:val="en-CA" w:eastAsia="ko-KR"/>
        </w:rPr>
        <w:t xml:space="preserve"> and</w:t>
      </w:r>
      <w:r w:rsidRPr="008477D0">
        <w:rPr>
          <w:noProof/>
          <w:highlight w:val="yellow"/>
          <w:lang w:val="en-CA" w:eastAsia="ko-KR"/>
        </w:rPr>
        <w:t xml:space="preserve"> the luma prediction block height nPbH as inputs, and the </w:t>
      </w:r>
      <w:r w:rsidR="00F16AB6" w:rsidRPr="008477D0">
        <w:rPr>
          <w:noProof/>
          <w:highlight w:val="yellow"/>
          <w:lang w:val="en-CA" w:eastAsia="ko-KR"/>
        </w:rPr>
        <w:t>block</w:t>
      </w:r>
      <w:r w:rsidRPr="008477D0">
        <w:rPr>
          <w:noProof/>
          <w:highlight w:val="yellow"/>
          <w:lang w:val="en-CA" w:eastAsia="ko-KR"/>
        </w:rPr>
        <w:t xml:space="preserve"> vector</w:t>
      </w:r>
      <w:r w:rsidR="00F16AB6" w:rsidRPr="008477D0">
        <w:rPr>
          <w:noProof/>
          <w:highlight w:val="yellow"/>
          <w:lang w:val="en-CA" w:eastAsia="ko-KR"/>
        </w:rPr>
        <w:t xml:space="preserve"> array</w:t>
      </w:r>
      <w:r w:rsidRPr="008477D0">
        <w:rPr>
          <w:noProof/>
          <w:highlight w:val="yellow"/>
          <w:lang w:val="en-CA" w:eastAsia="ko-KR"/>
        </w:rPr>
        <w:t xml:space="preserve"> </w:t>
      </w:r>
      <w:r w:rsidR="00E40D30">
        <w:rPr>
          <w:noProof/>
          <w:highlight w:val="yellow"/>
          <w:lang w:val="en-CA" w:eastAsia="ko-KR"/>
        </w:rPr>
        <w:t xml:space="preserve">bvIntra </w:t>
      </w:r>
      <w:r w:rsidR="00F16AB6" w:rsidRPr="008477D0">
        <w:rPr>
          <w:noProof/>
          <w:highlight w:val="yellow"/>
          <w:lang w:val="en-CA" w:eastAsia="ko-KR"/>
        </w:rPr>
        <w:t>as output</w:t>
      </w:r>
      <w:r w:rsidRPr="008477D0">
        <w:rPr>
          <w:noProof/>
          <w:highlight w:val="yellow"/>
          <w:lang w:val="en-CA" w:eastAsia="ko-KR"/>
        </w:rPr>
        <w:t>.</w:t>
      </w:r>
    </w:p>
    <w:p w:rsidR="00437134" w:rsidRDefault="00A35100" w:rsidP="00A35100">
      <w:pPr>
        <w:numPr>
          <w:ilvl w:val="0"/>
          <w:numId w:val="24"/>
        </w:num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highlight w:val="yellow"/>
          <w:lang w:val="en-CA" w:eastAsia="ko-KR"/>
        </w:rPr>
      </w:pPr>
      <w:r w:rsidRPr="008477D0">
        <w:rPr>
          <w:noProof/>
          <w:highlight w:val="yellow"/>
          <w:lang w:val="en-CA" w:eastAsia="ko-KR"/>
        </w:rPr>
        <w:t>The d</w:t>
      </w:r>
      <w:r w:rsidRPr="008477D0">
        <w:rPr>
          <w:noProof/>
          <w:highlight w:val="yellow"/>
          <w:lang w:val="en-CA"/>
        </w:rPr>
        <w:t xml:space="preserve">ecoding process for </w:t>
      </w:r>
      <w:r w:rsidR="00734B3F">
        <w:rPr>
          <w:noProof/>
          <w:highlight w:val="yellow"/>
          <w:lang w:val="en-CA"/>
        </w:rPr>
        <w:t>intra block copying</w:t>
      </w:r>
      <w:r w:rsidRPr="008477D0">
        <w:rPr>
          <w:noProof/>
          <w:highlight w:val="yellow"/>
          <w:lang w:val="en-CA"/>
        </w:rPr>
        <w:t xml:space="preserve"> sample prediction </w:t>
      </w:r>
      <w:r w:rsidR="00437134">
        <w:rPr>
          <w:noProof/>
          <w:highlight w:val="yellow"/>
          <w:lang w:val="en-CA"/>
        </w:rPr>
        <w:t>is specified as follows:</w:t>
      </w:r>
    </w:p>
    <w:p w:rsidR="00437134" w:rsidRPr="005020B0" w:rsidRDefault="00233360" w:rsidP="00437134">
      <w:pPr>
        <w:pStyle w:val="ListParagraph"/>
        <w:numPr>
          <w:ilvl w:val="1"/>
          <w:numId w:val="24"/>
        </w:numPr>
        <w:rPr>
          <w:noProof/>
          <w:highlight w:val="yellow"/>
          <w:lang w:val="en-CA" w:eastAsia="ko-KR"/>
        </w:rPr>
      </w:pPr>
      <w:r w:rsidRPr="003E3B4B">
        <w:rPr>
          <w:noProof/>
          <w:highlight w:val="yellow"/>
          <w:lang w:val="en-CA" w:eastAsia="ko-KR"/>
        </w:rPr>
        <w:t xml:space="preserve">The array </w:t>
      </w:r>
      <w:r>
        <w:rPr>
          <w:noProof/>
          <w:highlight w:val="yellow"/>
          <w:lang w:val="en-CA" w:eastAsia="ko-KR"/>
        </w:rPr>
        <w:t xml:space="preserve">prediction sample array for each colour component </w:t>
      </w:r>
      <w:r w:rsidRPr="003E3B4B">
        <w:rPr>
          <w:highlight w:val="yellow"/>
          <w:lang w:val="en-CA"/>
        </w:rPr>
        <w:t>is</w:t>
      </w:r>
      <w:r w:rsidRPr="003E3B4B">
        <w:rPr>
          <w:noProof/>
          <w:highlight w:val="yellow"/>
          <w:lang w:val="en-CA" w:eastAsia="ko-KR"/>
        </w:rPr>
        <w:t xml:space="preserve"> derived by invoking the subclause </w:t>
      </w:r>
      <w:fldSimple w:instr=" REF _Ref278220057 \r \h  \* MERGEFORMAT " w:fldLock="1">
        <w:r w:rsidRPr="003E3B4B">
          <w:rPr>
            <w:noProof/>
            <w:highlight w:val="yellow"/>
            <w:lang w:val="en-CA" w:eastAsia="ko-KR"/>
          </w:rPr>
          <w:t>8.4.5.2.7</w:t>
        </w:r>
      </w:fldSimple>
      <w:r w:rsidRPr="003E3B4B">
        <w:rPr>
          <w:noProof/>
          <w:highlight w:val="yellow"/>
          <w:lang w:val="en-CA" w:eastAsia="ko-KR"/>
        </w:rPr>
        <w:t xml:space="preserve"> with the luma locations ( xCb + xBl, yCb + yBl ), the luma prediction block width nPbW, the luma prediction block height nPbH, the motion vectors bvIntra, and the current reconstructed picture array currPic</w:t>
      </w:r>
      <w:r w:rsidRPr="003E3B4B">
        <w:rPr>
          <w:noProof/>
          <w:highlight w:val="yellow"/>
          <w:vertAlign w:val="subscript"/>
          <w:lang w:val="en-CA" w:eastAsia="ko-KR"/>
        </w:rPr>
        <w:t>L</w:t>
      </w:r>
      <w:r w:rsidRPr="003E3B4B">
        <w:rPr>
          <w:noProof/>
          <w:highlight w:val="yellow"/>
          <w:lang w:val="en-CA" w:eastAsia="ko-KR"/>
        </w:rPr>
        <w:t xml:space="preserve">, </w:t>
      </w:r>
      <w:r w:rsidRPr="003E3B4B">
        <w:rPr>
          <w:highlight w:val="yellow"/>
        </w:rPr>
        <w:t xml:space="preserve">the </w:t>
      </w:r>
      <w:proofErr w:type="spellStart"/>
      <w:r w:rsidRPr="003E3B4B">
        <w:rPr>
          <w:highlight w:val="yellow"/>
        </w:rPr>
        <w:t>colour</w:t>
      </w:r>
      <w:proofErr w:type="spellEnd"/>
      <w:r w:rsidRPr="003E3B4B">
        <w:rPr>
          <w:highlight w:val="yellow"/>
        </w:rPr>
        <w:t xml:space="preserve"> component index of the current block</w:t>
      </w:r>
      <w:r w:rsidRPr="003E3B4B">
        <w:rPr>
          <w:noProof/>
          <w:highlight w:val="yellow"/>
          <w:lang w:val="en-CA" w:eastAsia="ko-KR"/>
        </w:rPr>
        <w:t xml:space="preserve"> cIdx as inputs.</w:t>
      </w:r>
    </w:p>
    <w:p w:rsidR="00437134" w:rsidRDefault="00437134" w:rsidP="00437134">
      <w:pPr>
        <w:tabs>
          <w:tab w:val="left" w:pos="720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noProof/>
          <w:highlight w:val="yellow"/>
          <w:lang w:val="en-CA" w:eastAsia="ko-KR"/>
        </w:rPr>
      </w:pPr>
    </w:p>
    <w:p w:rsidR="00A35100" w:rsidRDefault="00A35100" w:rsidP="004D4C41">
      <w:pPr>
        <w:tabs>
          <w:tab w:val="left" w:pos="284"/>
        </w:tabs>
        <w:rPr>
          <w:noProof/>
          <w:lang w:val="en-CA" w:eastAsia="ko-KR"/>
        </w:rPr>
      </w:pPr>
    </w:p>
    <w:p w:rsidR="004D0E27" w:rsidRPr="001C01CF" w:rsidRDefault="004D0E27" w:rsidP="004D0E27">
      <w:pPr>
        <w:rPr>
          <w:noProof/>
          <w:lang w:val="en-CA" w:eastAsia="ko-KR"/>
        </w:rPr>
      </w:pPr>
      <w:r w:rsidRPr="004D0E27">
        <w:rPr>
          <w:noProof/>
          <w:highlight w:val="yellow"/>
          <w:lang w:val="en-CA" w:eastAsia="ko-KR"/>
        </w:rPr>
        <w:t>Otherwise,</w:t>
      </w:r>
      <w:r>
        <w:rPr>
          <w:noProof/>
          <w:lang w:val="en-CA" w:eastAsia="ko-KR"/>
        </w:rPr>
        <w:t xml:space="preserve"> t</w:t>
      </w:r>
      <w:r w:rsidRPr="001C01CF">
        <w:rPr>
          <w:noProof/>
          <w:lang w:val="en-CA" w:eastAsia="ko-KR"/>
        </w:rPr>
        <w:t>he decoding process for prediction units in inter prediction mode consists of the following ordered steps:</w:t>
      </w:r>
    </w:p>
    <w:p w:rsidR="005207AC" w:rsidRPr="005207AC" w:rsidRDefault="004D0E27" w:rsidP="004D4C41">
      <w:pPr>
        <w:tabs>
          <w:tab w:val="left" w:pos="284"/>
        </w:tabs>
        <w:rPr>
          <w:noProof/>
          <w:lang w:val="en-CA" w:eastAsia="ko-KR"/>
        </w:rPr>
      </w:pPr>
      <w:r>
        <w:rPr>
          <w:noProof/>
          <w:lang w:val="en-CA" w:eastAsia="ko-KR"/>
        </w:rPr>
        <w:t>……</w:t>
      </w:r>
    </w:p>
    <w:p w:rsidR="004D4C41" w:rsidRPr="004E4237" w:rsidRDefault="004E4237" w:rsidP="004E423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Parsing process</w:t>
      </w:r>
    </w:p>
    <w:p w:rsidR="00082AF1" w:rsidRPr="001C01CF" w:rsidRDefault="00082AF1" w:rsidP="00082AF1">
      <w:pPr>
        <w:pStyle w:val="Caption"/>
        <w:rPr>
          <w:noProof/>
          <w:lang w:val="en-CA"/>
        </w:rPr>
      </w:pPr>
      <w:bookmarkStart w:id="88" w:name="_Ref292030897"/>
      <w:bookmarkStart w:id="89" w:name="_Toc390728381"/>
      <w:bookmarkStart w:id="90" w:name="_Ref285722862"/>
      <w:bookmarkStart w:id="91" w:name="_Ref288895446"/>
      <w:bookmarkStart w:id="92" w:name="_Toc287363945"/>
      <w:bookmarkStart w:id="93" w:name="_Toc390728417"/>
      <w:r w:rsidRPr="001C01CF">
        <w:rPr>
          <w:noProof/>
          <w:lang w:val="en-CA"/>
        </w:rPr>
        <w:lastRenderedPageBreak/>
        <w:t>Table </w:t>
      </w:r>
      <w:r w:rsidR="002C5FDD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2C5FDD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2C5FDD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2C5FDD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2C5FDD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2C5FDD" w:rsidRPr="001C01CF">
        <w:rPr>
          <w:noProof/>
          <w:lang w:val="en-CA"/>
        </w:rPr>
        <w:fldChar w:fldCharType="end"/>
      </w:r>
      <w:bookmarkEnd w:id="88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89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082AF1" w:rsidRPr="001C01CF" w:rsidTr="003C0BD8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082AF1" w:rsidRPr="00FC2E51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3E721E" w:rsidRDefault="00082AF1" w:rsidP="003C0BD8">
            <w:pPr>
              <w:keepNext/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</w:pPr>
            <w:r w:rsidRPr="003E721E"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</w:rPr>
              <w:t>intra_bc_flag[</w:t>
            </w:r>
            <w:r w:rsidRPr="003E721E">
              <w:rPr>
                <w:strike/>
                <w:noProof/>
                <w:color w:val="FF0000"/>
                <w:sz w:val="16"/>
                <w:szCs w:val="16"/>
                <w:highlight w:val="yellow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082AF1" w:rsidRPr="003E721E" w:rsidRDefault="002C5FDD" w:rsidP="003C0BD8">
            <w:pPr>
              <w:keepNext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</w:pPr>
            <w:fldSimple w:instr=" REF _Ref394855880 \h  \* MERGEFORMAT ">
              <w:r w:rsidR="00082AF1" w:rsidRPr="003E721E">
                <w:rPr>
                  <w:strike/>
                  <w:color w:val="FF0000"/>
                  <w:sz w:val="16"/>
                  <w:szCs w:val="16"/>
                  <w:highlight w:val="yellow"/>
                </w:rPr>
                <w:t xml:space="preserve">Table </w:t>
              </w:r>
              <w:r w:rsidR="00082AF1" w:rsidRPr="003E721E">
                <w:rPr>
                  <w:strike/>
                  <w:noProof/>
                  <w:color w:val="FF0000"/>
                  <w:sz w:val="16"/>
                  <w:szCs w:val="16"/>
                  <w:highlight w:val="yellow"/>
                </w:rPr>
                <w:t>9</w:t>
              </w:r>
              <w:r w:rsidR="00082AF1" w:rsidRPr="003E721E">
                <w:rPr>
                  <w:strike/>
                  <w:color w:val="FF0000"/>
                  <w:sz w:val="16"/>
                  <w:szCs w:val="16"/>
                  <w:highlight w:val="yellow"/>
                </w:rPr>
                <w:noBreakHyphen/>
              </w:r>
              <w:r w:rsidR="00082AF1" w:rsidRPr="003E721E">
                <w:rPr>
                  <w:strike/>
                  <w:noProof/>
                  <w:color w:val="FF0000"/>
                  <w:sz w:val="16"/>
                  <w:szCs w:val="16"/>
                  <w:highlight w:val="yellow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3E721E" w:rsidRDefault="00082AF1" w:rsidP="003C0BD8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</w:pPr>
            <w:r w:rsidRPr="003E721E">
              <w:rPr>
                <w:strike/>
                <w:noProof/>
                <w:color w:val="FF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3E721E" w:rsidRDefault="00082AF1" w:rsidP="003C0BD8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</w:pPr>
            <w:r w:rsidRPr="003E721E">
              <w:rPr>
                <w:strike/>
                <w:noProof/>
                <w:color w:val="FF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3E721E" w:rsidRDefault="00082AF1" w:rsidP="003C0BD8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</w:pPr>
            <w:r w:rsidRPr="003E721E">
              <w:rPr>
                <w:strike/>
                <w:noProof/>
                <w:color w:val="FF0000"/>
                <w:sz w:val="16"/>
                <w:szCs w:val="16"/>
                <w:highlight w:val="yellow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082AF1" w:rsidRPr="00DF5616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082AF1" w:rsidRPr="00DF5616">
                <w:rPr>
                  <w:sz w:val="16"/>
                  <w:szCs w:val="16"/>
                </w:rPr>
                <w:t xml:space="preserve">Table </w:t>
              </w:r>
              <w:r w:rsidR="00082AF1" w:rsidRPr="00DF5616">
                <w:rPr>
                  <w:noProof/>
                  <w:sz w:val="16"/>
                  <w:szCs w:val="16"/>
                </w:rPr>
                <w:t>9</w:t>
              </w:r>
              <w:r w:rsidR="00082AF1" w:rsidRPr="00DF5616">
                <w:rPr>
                  <w:sz w:val="16"/>
                  <w:szCs w:val="16"/>
                </w:rPr>
                <w:noBreakHyphen/>
              </w:r>
              <w:r w:rsidR="00082AF1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Default="00082AF1" w:rsidP="003C0BD8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Default="00082AF1" w:rsidP="003C0BD8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Default="00082AF1" w:rsidP="003C0BD8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082AF1" w:rsidRPr="00DF5616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082AF1" w:rsidRPr="00DF5616">
                <w:rPr>
                  <w:sz w:val="16"/>
                  <w:szCs w:val="16"/>
                </w:rPr>
                <w:t xml:space="preserve">Table </w:t>
              </w:r>
              <w:r w:rsidR="00082AF1" w:rsidRPr="00DF5616">
                <w:rPr>
                  <w:noProof/>
                  <w:sz w:val="16"/>
                  <w:szCs w:val="16"/>
                </w:rPr>
                <w:t>9</w:t>
              </w:r>
              <w:r w:rsidR="00082AF1" w:rsidRPr="00DF5616">
                <w:rPr>
                  <w:sz w:val="16"/>
                  <w:szCs w:val="16"/>
                </w:rPr>
                <w:noBreakHyphen/>
              </w:r>
              <w:r w:rsidR="00082AF1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FC2E51">
              <w:rPr>
                <w:bCs/>
                <w:noProof/>
                <w:sz w:val="16"/>
                <w:szCs w:val="16"/>
                <w:highlight w:val="yellow"/>
              </w:rPr>
              <w:t>intra_bc_flag[</w:t>
            </w:r>
            <w:r w:rsidRPr="00FC2E51">
              <w:rPr>
                <w:noProof/>
                <w:sz w:val="16"/>
                <w:szCs w:val="16"/>
                <w:highlight w:val="yellow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082AF1" w:rsidRPr="00FC2E51" w:rsidRDefault="002C5FDD" w:rsidP="003C0BD8">
            <w:pPr>
              <w:keepNext/>
              <w:rPr>
                <w:noProof/>
                <w:sz w:val="16"/>
                <w:szCs w:val="16"/>
                <w:highlight w:val="yellow"/>
                <w:lang w:val="en-CA"/>
              </w:rPr>
            </w:pPr>
            <w:fldSimple w:instr=" REF _Ref394855880 \h  \* MERGEFORMAT ">
              <w:r w:rsidR="00082AF1" w:rsidRPr="00FC2E51">
                <w:rPr>
                  <w:sz w:val="16"/>
                  <w:szCs w:val="16"/>
                  <w:highlight w:val="yellow"/>
                </w:rPr>
                <w:t xml:space="preserve">Table </w:t>
              </w:r>
              <w:r w:rsidR="00082AF1" w:rsidRPr="00FC2E51">
                <w:rPr>
                  <w:noProof/>
                  <w:sz w:val="16"/>
                  <w:szCs w:val="16"/>
                  <w:highlight w:val="yellow"/>
                </w:rPr>
                <w:t>9</w:t>
              </w:r>
              <w:r w:rsidR="00082AF1" w:rsidRPr="00FC2E51">
                <w:rPr>
                  <w:sz w:val="16"/>
                  <w:szCs w:val="16"/>
                  <w:highlight w:val="yellow"/>
                </w:rPr>
                <w:noBreakHyphen/>
              </w:r>
              <w:r w:rsidR="00082AF1" w:rsidRPr="00FC2E51">
                <w:rPr>
                  <w:noProof/>
                  <w:sz w:val="16"/>
                  <w:szCs w:val="16"/>
                  <w:highlight w:val="yellow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FC2E51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FC2E51"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FC2E51" w:rsidRDefault="00082AF1" w:rsidP="003C0BD8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highlight w:val="yellow"/>
                <w:lang w:val="en-CA" w:eastAsia="ja-JP"/>
              </w:rPr>
            </w:pPr>
            <w:r w:rsidRPr="00FC2E51">
              <w:rPr>
                <w:noProof/>
                <w:sz w:val="16"/>
                <w:szCs w:val="16"/>
                <w:highlight w:val="yellow"/>
              </w:rPr>
              <w:t>2</w:t>
            </w:r>
          </w:p>
        </w:tc>
      </w:tr>
      <w:tr w:rsidR="00082AF1" w:rsidRPr="001C01CF" w:rsidTr="003C0BD8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082AF1" w:rsidRPr="001C01CF" w:rsidTr="003C0BD8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082AF1" w:rsidRPr="001C01CF" w:rsidTr="003C0BD8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082AF1" w:rsidRPr="001C01CF" w:rsidRDefault="002C5FDD" w:rsidP="003C0BD8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082AF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082AF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082AF1" w:rsidRPr="001C01CF" w:rsidRDefault="00082AF1" w:rsidP="003C0BD8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082AF1" w:rsidRDefault="00082AF1" w:rsidP="00082AF1">
      <w:pPr>
        <w:rPr>
          <w:lang w:val="en-CA"/>
        </w:rPr>
      </w:pPr>
    </w:p>
    <w:p w:rsidR="00082AF1" w:rsidRDefault="00082AF1" w:rsidP="00082AF1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082AF1" w:rsidRPr="001C01CF" w:rsidTr="003C0BD8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082AF1" w:rsidRPr="001C01CF" w:rsidRDefault="00082AF1" w:rsidP="003C0BD8">
            <w:pPr>
              <w:pStyle w:val="Caption"/>
              <w:rPr>
                <w:b w:val="0"/>
                <w:bCs w:val="0"/>
                <w:noProof/>
                <w:sz w:val="16"/>
                <w:lang w:val="en-CA"/>
              </w:rPr>
            </w:pPr>
            <w:bookmarkStart w:id="94" w:name="_Ref348982529"/>
            <w:bookmarkStart w:id="95" w:name="_Ref348982525"/>
            <w:bookmarkStart w:id="96" w:name="_Toc390728415"/>
            <w:r w:rsidRPr="001C01CF">
              <w:rPr>
                <w:noProof/>
                <w:lang w:val="en-CA"/>
              </w:rPr>
              <w:t>Table </w:t>
            </w:r>
            <w:r w:rsidR="002C5FDD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2C5FDD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2C5FDD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2C5FDD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2C5FDD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2C5FDD" w:rsidRPr="001C01CF">
              <w:rPr>
                <w:noProof/>
                <w:lang w:val="en-CA"/>
              </w:rPr>
              <w:fldChar w:fldCharType="end"/>
            </w:r>
            <w:bookmarkEnd w:id="94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95"/>
            <w:r w:rsidRPr="001C01CF">
              <w:rPr>
                <w:noProof/>
                <w:lang w:val="en-CA"/>
              </w:rPr>
              <w:t>s</w:t>
            </w:r>
            <w:bookmarkEnd w:id="96"/>
          </w:p>
        </w:tc>
      </w:tr>
      <w:tr w:rsidR="00082AF1" w:rsidRPr="001C01CF" w:rsidTr="003C0BD8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082AF1" w:rsidRPr="001C01CF" w:rsidTr="003C0BD8">
        <w:trPr>
          <w:cantSplit/>
          <w:tblHeader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lastRenderedPageBreak/>
              <w:t>coding_unit( )</w:t>
            </w: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082AF1" w:rsidRPr="003E721E" w:rsidRDefault="00082AF1" w:rsidP="003C0BD8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</w:pPr>
            <w:r w:rsidRPr="003E721E"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082AF1" w:rsidRPr="003E721E" w:rsidRDefault="00082AF1" w:rsidP="003C0BD8">
            <w:pPr>
              <w:pStyle w:val="TableText"/>
              <w:keepNext/>
              <w:jc w:val="left"/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</w:pPr>
            <w:r w:rsidRPr="003E721E">
              <w:rPr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3E721E" w:rsidRDefault="00082AF1" w:rsidP="003C0BD8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  <w:lang w:val="en-CA"/>
              </w:rPr>
            </w:pPr>
            <w:r w:rsidRPr="003E721E">
              <w:rPr>
                <w:bCs/>
                <w:strike/>
                <w:noProof/>
                <w:color w:val="FF0000"/>
                <w:sz w:val="16"/>
                <w:szCs w:val="16"/>
                <w:highlight w:val="yellow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082AF1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082AF1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082AF1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082AF1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082AF1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082AF1" w:rsidRPr="008D10F2" w:rsidTr="003C0BD8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8D10F2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082AF1" w:rsidRPr="008D10F2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660705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660705">
              <w:rPr>
                <w:bCs/>
                <w:noProof/>
                <w:sz w:val="16"/>
                <w:szCs w:val="16"/>
                <w:highlight w:val="yellow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082AF1" w:rsidRPr="00660705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660705">
              <w:rPr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660705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660705">
              <w:rPr>
                <w:bCs/>
                <w:noProof/>
                <w:sz w:val="16"/>
                <w:szCs w:val="16"/>
                <w:highlight w:val="yellow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082AF1" w:rsidRPr="001C01CF" w:rsidRDefault="002C5FDD" w:rsidP="003C0BD8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082AF1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082AF1" w:rsidRPr="001C01CF" w:rsidTr="003C0BD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082AF1" w:rsidRPr="001C01CF" w:rsidRDefault="00082AF1" w:rsidP="003C0BD8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082AF1" w:rsidRDefault="00082AF1" w:rsidP="00734963">
      <w:pPr>
        <w:pStyle w:val="Caption"/>
        <w:rPr>
          <w:noProof/>
          <w:highlight w:val="yellow"/>
          <w:lang w:val="en-CA"/>
        </w:rPr>
      </w:pPr>
    </w:p>
    <w:p w:rsidR="00734963" w:rsidRDefault="004B0983" w:rsidP="00734963">
      <w:pPr>
        <w:pStyle w:val="Caption"/>
        <w:rPr>
          <w:noProof/>
          <w:lang w:val="en-CA"/>
        </w:rPr>
      </w:pPr>
      <w:r w:rsidRPr="004B0983">
        <w:rPr>
          <w:noProof/>
          <w:highlight w:val="yellow"/>
          <w:lang w:val="en-CA"/>
        </w:rPr>
        <w:t>Table </w:t>
      </w:r>
      <w:r w:rsidR="002C5FDD" w:rsidRPr="004B0983">
        <w:rPr>
          <w:noProof/>
          <w:highlight w:val="yellow"/>
          <w:lang w:val="en-CA"/>
        </w:rPr>
        <w:fldChar w:fldCharType="begin" w:fldLock="1"/>
      </w:r>
      <w:r w:rsidRPr="004B0983">
        <w:rPr>
          <w:noProof/>
          <w:highlight w:val="yellow"/>
          <w:lang w:val="en-CA"/>
        </w:rPr>
        <w:instrText xml:space="preserve"> STYLEREF 1 \s </w:instrText>
      </w:r>
      <w:r w:rsidR="002C5FDD" w:rsidRPr="004B0983">
        <w:rPr>
          <w:noProof/>
          <w:highlight w:val="yellow"/>
          <w:lang w:val="en-CA"/>
        </w:rPr>
        <w:fldChar w:fldCharType="separate"/>
      </w:r>
      <w:r w:rsidRPr="004B0983">
        <w:rPr>
          <w:noProof/>
          <w:highlight w:val="yellow"/>
          <w:lang w:val="en-CA"/>
        </w:rPr>
        <w:t>9</w:t>
      </w:r>
      <w:r w:rsidR="002C5FDD" w:rsidRPr="004B0983">
        <w:rPr>
          <w:noProof/>
          <w:highlight w:val="yellow"/>
          <w:lang w:val="en-CA"/>
        </w:rPr>
        <w:fldChar w:fldCharType="end"/>
      </w:r>
      <w:r w:rsidRPr="004B0983">
        <w:rPr>
          <w:noProof/>
          <w:highlight w:val="yellow"/>
          <w:lang w:val="en-CA"/>
        </w:rPr>
        <w:noBreakHyphen/>
      </w:r>
      <w:r w:rsidR="002C5FDD" w:rsidRPr="004B0983">
        <w:rPr>
          <w:noProof/>
          <w:highlight w:val="yellow"/>
          <w:lang w:val="en-CA"/>
        </w:rPr>
        <w:fldChar w:fldCharType="begin" w:fldLock="1"/>
      </w:r>
      <w:r w:rsidRPr="004B0983">
        <w:rPr>
          <w:noProof/>
          <w:highlight w:val="yellow"/>
          <w:lang w:val="en-CA"/>
        </w:rPr>
        <w:instrText xml:space="preserve"> SEQ Table \* ARABIC \s 1 </w:instrText>
      </w:r>
      <w:r w:rsidR="002C5FDD" w:rsidRPr="004B0983">
        <w:rPr>
          <w:noProof/>
          <w:highlight w:val="yellow"/>
          <w:lang w:val="en-CA"/>
        </w:rPr>
        <w:fldChar w:fldCharType="separate"/>
      </w:r>
      <w:r w:rsidRPr="004B0983">
        <w:rPr>
          <w:noProof/>
          <w:highlight w:val="yellow"/>
          <w:lang w:val="en-CA"/>
        </w:rPr>
        <w:t>40</w:t>
      </w:r>
      <w:r w:rsidR="002C5FDD" w:rsidRPr="004B0983">
        <w:rPr>
          <w:noProof/>
          <w:highlight w:val="yellow"/>
          <w:lang w:val="en-CA"/>
        </w:rPr>
        <w:fldChar w:fldCharType="end"/>
      </w:r>
      <w:bookmarkEnd w:id="90"/>
      <w:bookmarkEnd w:id="91"/>
      <w:r w:rsidRPr="004B0983">
        <w:rPr>
          <w:noProof/>
          <w:highlight w:val="yellow"/>
          <w:lang w:val="en-CA"/>
        </w:rPr>
        <w:t xml:space="preserve"> – Binarization for </w:t>
      </w:r>
      <w:bookmarkEnd w:id="92"/>
      <w:r w:rsidRPr="004B0983">
        <w:rPr>
          <w:noProof/>
          <w:highlight w:val="yellow"/>
          <w:lang w:val="en-CA"/>
        </w:rPr>
        <w:t>part_mode</w:t>
      </w:r>
      <w:bookmarkEnd w:id="93"/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8"/>
        <w:gridCol w:w="1260"/>
        <w:gridCol w:w="990"/>
        <w:gridCol w:w="1350"/>
        <w:gridCol w:w="1323"/>
        <w:gridCol w:w="1260"/>
        <w:gridCol w:w="1260"/>
        <w:gridCol w:w="1119"/>
      </w:tblGrid>
      <w:tr w:rsidR="004E4237" w:rsidRPr="00943A5F" w:rsidTr="003C0BD8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proofErr w:type="spellStart"/>
            <w:r>
              <w:rPr>
                <w:b/>
                <w:lang w:eastAsia="ko-KR"/>
              </w:rPr>
              <w:t>CuPredMode</w:t>
            </w:r>
            <w:proofErr w:type="spellEnd"/>
            <w:r>
              <w:rPr>
                <w:b/>
                <w:lang w:eastAsia="ko-KR"/>
              </w:rPr>
              <w:br/>
            </w:r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xCb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yCb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1260" w:type="dxa"/>
            <w:vMerge w:val="restart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>
              <w:rPr>
                <w:b/>
                <w:bCs/>
                <w:sz w:val="20"/>
                <w:szCs w:val="20"/>
                <w:lang w:eastAsia="ko-KR"/>
              </w:rPr>
              <w:t>intra_bc_flag</w:t>
            </w:r>
            <w:proofErr w:type="spellEnd"/>
            <w:r>
              <w:rPr>
                <w:b/>
                <w:bCs/>
                <w:sz w:val="20"/>
                <w:szCs w:val="20"/>
                <w:lang w:eastAsia="ko-KR"/>
              </w:rPr>
              <w:br/>
            </w:r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xCb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yCb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 w:rsidRPr="00943A5F">
              <w:rPr>
                <w:b/>
              </w:rPr>
              <w:t>part_mode</w:t>
            </w:r>
            <w:proofErr w:type="spellEnd"/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</w:rPr>
            </w:pPr>
            <w:proofErr w:type="spellStart"/>
            <w:r w:rsidRPr="00943A5F">
              <w:rPr>
                <w:b/>
              </w:rPr>
              <w:t>PartMode</w:t>
            </w:r>
            <w:proofErr w:type="spellEnd"/>
          </w:p>
        </w:tc>
        <w:tc>
          <w:tcPr>
            <w:tcW w:w="4962" w:type="dxa"/>
            <w:gridSpan w:val="4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943A5F">
              <w:rPr>
                <w:b/>
                <w:lang w:eastAsia="ko-KR"/>
              </w:rPr>
              <w:t>Bin string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2583" w:type="dxa"/>
            <w:gridSpan w:val="2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&gt; </w:t>
            </w:r>
            <w:r w:rsidRPr="00943A5F">
              <w:rPr>
                <w:sz w:val="16"/>
                <w:lang w:eastAsia="ko-KR"/>
              </w:rPr>
              <w:br/>
            </w:r>
            <w:r>
              <w:rPr>
                <w:sz w:val="16"/>
              </w:rPr>
              <w:t>MinCbLog2SizeY</w:t>
            </w:r>
          </w:p>
        </w:tc>
        <w:tc>
          <w:tcPr>
            <w:tcW w:w="2379" w:type="dxa"/>
            <w:gridSpan w:val="2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 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  <w:lang w:eastAsia="ko-KR"/>
              </w:rPr>
              <w:t> </w:t>
            </w:r>
            <w:r>
              <w:rPr>
                <w:sz w:val="16"/>
              </w:rPr>
              <w:t>MinCbLog2SizeY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23" w:type="dxa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!</w:t>
            </w:r>
            <w:proofErr w:type="spellStart"/>
            <w:r>
              <w:rPr>
                <w:sz w:val="16"/>
                <w:lang w:eastAsia="ko-KR"/>
              </w:rPr>
              <w:t>amp_enabled_flag</w:t>
            </w:r>
            <w:proofErr w:type="spellEnd"/>
          </w:p>
        </w:tc>
        <w:tc>
          <w:tcPr>
            <w:tcW w:w="1260" w:type="dxa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16"/>
                <w:lang w:eastAsia="ko-KR"/>
              </w:rPr>
            </w:pPr>
            <w:proofErr w:type="spellStart"/>
            <w:r>
              <w:rPr>
                <w:sz w:val="16"/>
                <w:lang w:eastAsia="ko-KR"/>
              </w:rPr>
              <w:t>amp_enabled_flag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16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= =</w:t>
            </w:r>
            <w:r>
              <w:rPr>
                <w:sz w:val="16"/>
                <w:lang w:eastAsia="ko-KR"/>
              </w:rPr>
              <w:t> </w:t>
            </w:r>
            <w:r w:rsidRPr="00943A5F">
              <w:rPr>
                <w:sz w:val="16"/>
              </w:rPr>
              <w:t> 3</w:t>
            </w:r>
          </w:p>
        </w:tc>
        <w:tc>
          <w:tcPr>
            <w:tcW w:w="1119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lang w:eastAsia="ko-KR"/>
              </w:rPr>
              <w:t>l</w:t>
            </w:r>
            <w:r w:rsidRPr="00943A5F">
              <w:rPr>
                <w:sz w:val="16"/>
                <w:lang w:eastAsia="ko-KR"/>
              </w:rPr>
              <w:t>og2CbSize</w:t>
            </w:r>
            <w:r w:rsidRPr="00943A5F">
              <w:rPr>
                <w:sz w:val="16"/>
              </w:rPr>
              <w:t> </w:t>
            </w:r>
            <w:r w:rsidRPr="00943A5F">
              <w:rPr>
                <w:sz w:val="16"/>
                <w:lang w:eastAsia="ko-KR"/>
              </w:rPr>
              <w:t>&gt;</w:t>
            </w:r>
            <w:r w:rsidRPr="00943A5F">
              <w:rPr>
                <w:sz w:val="16"/>
              </w:rPr>
              <w:t> 3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lang w:eastAsia="ko-KR"/>
              </w:rPr>
              <w:t>MODE_INTRA</w:t>
            </w:r>
          </w:p>
        </w:tc>
        <w:tc>
          <w:tcPr>
            <w:tcW w:w="1260" w:type="dxa"/>
            <w:vMerge w:val="restart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lang w:eastAsia="ko-KR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rFonts w:eastAsia="Batang"/>
                <w:lang w:eastAsia="ko-KR"/>
              </w:rPr>
            </w:pPr>
            <w:r w:rsidRPr="00943A5F">
              <w:rPr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lang w:eastAsia="ko-KR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/>
                <w:bCs/>
                <w:sz w:val="20"/>
                <w:szCs w:val="20"/>
              </w:rPr>
            </w:pPr>
            <w:r w:rsidRPr="00943A5F">
              <w:rPr>
                <w:bCs/>
                <w:sz w:val="20"/>
                <w:szCs w:val="20"/>
                <w:lang w:eastAsia="ko-KR"/>
              </w:rPr>
              <w:t>0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MODE_INTER</w:t>
            </w:r>
          </w:p>
        </w:tc>
        <w:tc>
          <w:tcPr>
            <w:tcW w:w="1260" w:type="dxa"/>
            <w:vMerge w:val="restart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b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000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bCs/>
                <w:sz w:val="20"/>
                <w:szCs w:val="20"/>
                <w:lang w:eastAsia="ko-KR"/>
              </w:rPr>
            </w:pPr>
            <w:r>
              <w:rPr>
                <w:bCs/>
                <w:sz w:val="20"/>
                <w:szCs w:val="20"/>
                <w:lang w:eastAsia="ko-KR"/>
              </w:rPr>
              <w:t>000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1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PART_2NxN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01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2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</w:rPr>
              <w:t>PART_Nx2N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  <w:lang w:eastAsia="ko-KR"/>
              </w:rPr>
              <w:t>00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</w:t>
            </w:r>
            <w:r w:rsidRPr="004D4C41">
              <w:rPr>
                <w:sz w:val="20"/>
                <w:szCs w:val="20"/>
                <w:highlight w:val="yellow"/>
                <w:lang w:eastAsia="ko-KR"/>
              </w:rPr>
              <w:t>1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</w:rPr>
            </w:pPr>
            <w:r w:rsidRPr="00943A5F">
              <w:rPr>
                <w:sz w:val="20"/>
                <w:szCs w:val="20"/>
                <w:lang w:eastAsia="ko-KR"/>
              </w:rPr>
              <w:t>001</w:t>
            </w:r>
          </w:p>
        </w:tc>
      </w:tr>
      <w:tr w:rsidR="004E4237" w:rsidRPr="00943A5F" w:rsidDel="007C1668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3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proofErr w:type="spellStart"/>
            <w:r w:rsidRPr="00943A5F">
              <w:rPr>
                <w:rFonts w:eastAsia="Batang"/>
              </w:rPr>
              <w:t>PART_NxN</w:t>
            </w:r>
            <w:proofErr w:type="spellEnd"/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Del="007C1668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4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PART_2NxnU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5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PART_2NxnD</w:t>
            </w:r>
            <w:r w:rsidRPr="00943A5F" w:rsidDel="00857DAA">
              <w:rPr>
                <w:rFonts w:eastAsia="Batang"/>
              </w:rPr>
              <w:t xml:space="preserve"> 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0101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6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PART_nLx2N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0000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  <w:tr w:rsidR="004E4237" w:rsidRPr="00943A5F" w:rsidTr="003C0BD8">
        <w:trPr>
          <w:cantSplit/>
          <w:jc w:val="center"/>
        </w:trPr>
        <w:tc>
          <w:tcPr>
            <w:tcW w:w="1408" w:type="dxa"/>
            <w:vMerge/>
            <w:shd w:val="clear" w:color="auto" w:fill="auto"/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1260" w:type="dxa"/>
            <w:vMerge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</w:p>
        </w:tc>
        <w:tc>
          <w:tcPr>
            <w:tcW w:w="990" w:type="dxa"/>
            <w:shd w:val="clear" w:color="auto" w:fill="auto"/>
          </w:tcPr>
          <w:p w:rsidR="004E4237" w:rsidRPr="00943A5F" w:rsidRDefault="004E4237" w:rsidP="003C0BD8">
            <w:pPr>
              <w:pStyle w:val="TableText"/>
              <w:keepNext/>
              <w:jc w:val="center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7</w:t>
            </w:r>
          </w:p>
        </w:tc>
        <w:tc>
          <w:tcPr>
            <w:tcW w:w="1350" w:type="dxa"/>
            <w:shd w:val="clear" w:color="auto" w:fill="auto"/>
            <w:tcMar>
              <w:left w:w="115" w:type="dxa"/>
            </w:tcMar>
            <w:vAlign w:val="center"/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rFonts w:eastAsia="Batang"/>
              </w:rPr>
            </w:pPr>
            <w:r w:rsidRPr="00943A5F">
              <w:rPr>
                <w:rFonts w:eastAsia="Batang"/>
                <w:lang w:eastAsia="ko-KR"/>
              </w:rPr>
              <w:t>PART_nRx2N</w:t>
            </w:r>
          </w:p>
        </w:tc>
        <w:tc>
          <w:tcPr>
            <w:tcW w:w="1323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DA217C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260" w:type="dxa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0001</w:t>
            </w:r>
          </w:p>
        </w:tc>
        <w:tc>
          <w:tcPr>
            <w:tcW w:w="1260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  <w:tc>
          <w:tcPr>
            <w:tcW w:w="1119" w:type="dxa"/>
            <w:shd w:val="clear" w:color="auto" w:fill="auto"/>
            <w:tcMar>
              <w:left w:w="115" w:type="dxa"/>
            </w:tcMar>
          </w:tcPr>
          <w:p w:rsidR="004E4237" w:rsidRPr="00943A5F" w:rsidRDefault="004E4237" w:rsidP="003C0BD8">
            <w:pPr>
              <w:pStyle w:val="TableText"/>
              <w:keepNext/>
              <w:jc w:val="left"/>
              <w:rPr>
                <w:sz w:val="20"/>
                <w:szCs w:val="20"/>
                <w:lang w:eastAsia="ko-KR"/>
              </w:rPr>
            </w:pPr>
            <w:r w:rsidRPr="00943A5F">
              <w:rPr>
                <w:sz w:val="20"/>
                <w:szCs w:val="20"/>
                <w:lang w:eastAsia="ko-KR"/>
              </w:rPr>
              <w:t>-</w:t>
            </w:r>
          </w:p>
        </w:tc>
      </w:tr>
    </w:tbl>
    <w:p w:rsidR="00734963" w:rsidRDefault="00734963"/>
    <w:p w:rsidR="00734963" w:rsidRDefault="00734963" w:rsidP="008E1204"/>
    <w:sectPr w:rsidR="00734963" w:rsidSect="006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497" w:rsidRDefault="00A55497" w:rsidP="00A55497">
      <w:pPr>
        <w:spacing w:after="0" w:line="240" w:lineRule="auto"/>
      </w:pPr>
      <w:r>
        <w:separator/>
      </w:r>
    </w:p>
  </w:endnote>
  <w:endnote w:type="continuationSeparator" w:id="0">
    <w:p w:rsidR="00A55497" w:rsidRDefault="00A55497" w:rsidP="00A5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497" w:rsidRDefault="00A55497" w:rsidP="00A55497">
      <w:pPr>
        <w:spacing w:after="0" w:line="240" w:lineRule="auto"/>
      </w:pPr>
      <w:r>
        <w:separator/>
      </w:r>
    </w:p>
  </w:footnote>
  <w:footnote w:type="continuationSeparator" w:id="0">
    <w:p w:rsidR="00A55497" w:rsidRDefault="00A55497" w:rsidP="00A5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CD2"/>
    <w:multiLevelType w:val="multilevel"/>
    <w:tmpl w:val="735865B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440"/>
      </w:pPr>
      <w:rPr>
        <w:rFonts w:hint="default"/>
      </w:rPr>
    </w:lvl>
  </w:abstractNum>
  <w:abstractNum w:abstractNumId="2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10"/>
        </w:tabs>
        <w:ind w:left="1818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11F9335A"/>
    <w:multiLevelType w:val="hybridMultilevel"/>
    <w:tmpl w:val="2118164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CCE2772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DF21F5"/>
    <w:multiLevelType w:val="hybridMultilevel"/>
    <w:tmpl w:val="E312C7F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E7153"/>
    <w:multiLevelType w:val="multilevel"/>
    <w:tmpl w:val="9E72E8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8">
    <w:nsid w:val="20DD0440"/>
    <w:multiLevelType w:val="hybridMultilevel"/>
    <w:tmpl w:val="9B72EB6A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3536A"/>
    <w:multiLevelType w:val="hybridMultilevel"/>
    <w:tmpl w:val="B0A099E0"/>
    <w:lvl w:ilvl="0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385C80B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291976"/>
    <w:multiLevelType w:val="multilevel"/>
    <w:tmpl w:val="E646CDD0"/>
    <w:lvl w:ilvl="0">
      <w:start w:val="8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555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2EBE7CD8"/>
    <w:multiLevelType w:val="multilevel"/>
    <w:tmpl w:val="5A980A62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2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D0C7E16"/>
    <w:multiLevelType w:val="multilevel"/>
    <w:tmpl w:val="E0DCE9A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4">
    <w:nsid w:val="54383B43"/>
    <w:multiLevelType w:val="multilevel"/>
    <w:tmpl w:val="634A695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7">
    <w:nsid w:val="57715399"/>
    <w:multiLevelType w:val="hybridMultilevel"/>
    <w:tmpl w:val="697E5E36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053622D"/>
    <w:multiLevelType w:val="multilevel"/>
    <w:tmpl w:val="4824099C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2">
    <w:nsid w:val="753E1A17"/>
    <w:multiLevelType w:val="hybridMultilevel"/>
    <w:tmpl w:val="E4B81A24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F629EA"/>
    <w:multiLevelType w:val="multilevel"/>
    <w:tmpl w:val="7B7EFF8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4">
    <w:nsid w:val="7A457C77"/>
    <w:multiLevelType w:val="multilevel"/>
    <w:tmpl w:val="6E28630C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50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7E0E35CB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18"/>
  </w:num>
  <w:num w:numId="6">
    <w:abstractNumId w:val="21"/>
  </w:num>
  <w:num w:numId="7">
    <w:abstractNumId w:val="15"/>
  </w:num>
  <w:num w:numId="8">
    <w:abstractNumId w:val="6"/>
  </w:num>
  <w:num w:numId="9">
    <w:abstractNumId w:val="3"/>
  </w:num>
  <w:num w:numId="10">
    <w:abstractNumId w:val="17"/>
  </w:num>
  <w:num w:numId="11">
    <w:abstractNumId w:val="2"/>
  </w:num>
  <w:num w:numId="12">
    <w:abstractNumId w:val="14"/>
  </w:num>
  <w:num w:numId="13">
    <w:abstractNumId w:val="19"/>
  </w:num>
  <w:num w:numId="14">
    <w:abstractNumId w:val="8"/>
  </w:num>
  <w:num w:numId="15">
    <w:abstractNumId w:val="20"/>
  </w:num>
  <w:num w:numId="16">
    <w:abstractNumId w:val="12"/>
  </w:num>
  <w:num w:numId="17">
    <w:abstractNumId w:val="10"/>
  </w:num>
  <w:num w:numId="18">
    <w:abstractNumId w:val="11"/>
  </w:num>
  <w:num w:numId="19">
    <w:abstractNumId w:val="24"/>
  </w:num>
  <w:num w:numId="20">
    <w:abstractNumId w:val="16"/>
  </w:num>
  <w:num w:numId="21">
    <w:abstractNumId w:val="9"/>
  </w:num>
  <w:num w:numId="22">
    <w:abstractNumId w:val="23"/>
  </w:num>
  <w:num w:numId="23">
    <w:abstractNumId w:val="25"/>
  </w:num>
  <w:num w:numId="24">
    <w:abstractNumId w:val="5"/>
  </w:num>
  <w:num w:numId="25">
    <w:abstractNumId w:val="22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5497"/>
    <w:rsid w:val="00030518"/>
    <w:rsid w:val="00030D44"/>
    <w:rsid w:val="00035C80"/>
    <w:rsid w:val="00047EBB"/>
    <w:rsid w:val="0007025A"/>
    <w:rsid w:val="000711CC"/>
    <w:rsid w:val="00082AF1"/>
    <w:rsid w:val="000A7252"/>
    <w:rsid w:val="00151B4E"/>
    <w:rsid w:val="00182E59"/>
    <w:rsid w:val="001B06BC"/>
    <w:rsid w:val="001C2CD2"/>
    <w:rsid w:val="001C51A7"/>
    <w:rsid w:val="001D5592"/>
    <w:rsid w:val="001D7315"/>
    <w:rsid w:val="001F04DC"/>
    <w:rsid w:val="00204E7D"/>
    <w:rsid w:val="00226224"/>
    <w:rsid w:val="00233360"/>
    <w:rsid w:val="002508FA"/>
    <w:rsid w:val="00255316"/>
    <w:rsid w:val="0027629D"/>
    <w:rsid w:val="00290F1F"/>
    <w:rsid w:val="002A1072"/>
    <w:rsid w:val="002B4B0C"/>
    <w:rsid w:val="002C5FDD"/>
    <w:rsid w:val="002D7586"/>
    <w:rsid w:val="002E633D"/>
    <w:rsid w:val="002F0DAC"/>
    <w:rsid w:val="002F3284"/>
    <w:rsid w:val="00310D18"/>
    <w:rsid w:val="00311D72"/>
    <w:rsid w:val="00314CA5"/>
    <w:rsid w:val="00315FD1"/>
    <w:rsid w:val="00321F7E"/>
    <w:rsid w:val="00331D42"/>
    <w:rsid w:val="0037480F"/>
    <w:rsid w:val="003A4548"/>
    <w:rsid w:val="003C43B9"/>
    <w:rsid w:val="003E721E"/>
    <w:rsid w:val="00437134"/>
    <w:rsid w:val="00486EA6"/>
    <w:rsid w:val="004B0983"/>
    <w:rsid w:val="004B1CC8"/>
    <w:rsid w:val="004C6AD5"/>
    <w:rsid w:val="004D0E27"/>
    <w:rsid w:val="004D22BA"/>
    <w:rsid w:val="004D4C41"/>
    <w:rsid w:val="004E4237"/>
    <w:rsid w:val="004F7624"/>
    <w:rsid w:val="005207AC"/>
    <w:rsid w:val="005467C2"/>
    <w:rsid w:val="00577160"/>
    <w:rsid w:val="0058326E"/>
    <w:rsid w:val="005A3135"/>
    <w:rsid w:val="00623D05"/>
    <w:rsid w:val="00624EA0"/>
    <w:rsid w:val="00653136"/>
    <w:rsid w:val="00665490"/>
    <w:rsid w:val="00674F56"/>
    <w:rsid w:val="00695214"/>
    <w:rsid w:val="006B0F4A"/>
    <w:rsid w:val="006C1549"/>
    <w:rsid w:val="006D303E"/>
    <w:rsid w:val="007112A0"/>
    <w:rsid w:val="00714BFD"/>
    <w:rsid w:val="00734963"/>
    <w:rsid w:val="00734B3F"/>
    <w:rsid w:val="007502FB"/>
    <w:rsid w:val="0076313E"/>
    <w:rsid w:val="00791B80"/>
    <w:rsid w:val="00797C26"/>
    <w:rsid w:val="007E622F"/>
    <w:rsid w:val="00822EC5"/>
    <w:rsid w:val="00842702"/>
    <w:rsid w:val="008477D0"/>
    <w:rsid w:val="00862186"/>
    <w:rsid w:val="008B436A"/>
    <w:rsid w:val="008D1ED1"/>
    <w:rsid w:val="008D458E"/>
    <w:rsid w:val="008E1204"/>
    <w:rsid w:val="008E5AF8"/>
    <w:rsid w:val="008E5C33"/>
    <w:rsid w:val="008F17F3"/>
    <w:rsid w:val="009206F1"/>
    <w:rsid w:val="00931741"/>
    <w:rsid w:val="009736A9"/>
    <w:rsid w:val="009809D6"/>
    <w:rsid w:val="00994ED1"/>
    <w:rsid w:val="00A35100"/>
    <w:rsid w:val="00A55497"/>
    <w:rsid w:val="00AE72CB"/>
    <w:rsid w:val="00AF1BDA"/>
    <w:rsid w:val="00B83810"/>
    <w:rsid w:val="00B868B8"/>
    <w:rsid w:val="00C77564"/>
    <w:rsid w:val="00CD06B1"/>
    <w:rsid w:val="00D16ABD"/>
    <w:rsid w:val="00D21EEE"/>
    <w:rsid w:val="00D2359D"/>
    <w:rsid w:val="00DC36AB"/>
    <w:rsid w:val="00DD468A"/>
    <w:rsid w:val="00DD7860"/>
    <w:rsid w:val="00DF6B75"/>
    <w:rsid w:val="00E0619B"/>
    <w:rsid w:val="00E22051"/>
    <w:rsid w:val="00E40D30"/>
    <w:rsid w:val="00E414A5"/>
    <w:rsid w:val="00F067E7"/>
    <w:rsid w:val="00F16AB6"/>
    <w:rsid w:val="00F57303"/>
    <w:rsid w:val="00F61FDF"/>
    <w:rsid w:val="00F808EE"/>
    <w:rsid w:val="00FA13FE"/>
    <w:rsid w:val="00FA7EE7"/>
    <w:rsid w:val="00FB0378"/>
    <w:rsid w:val="00FB2F36"/>
    <w:rsid w:val="00FC0F55"/>
    <w:rsid w:val="00FC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97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5497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5497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5497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55497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55497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55497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5497"/>
  </w:style>
  <w:style w:type="paragraph" w:styleId="Footer">
    <w:name w:val="footer"/>
    <w:basedOn w:val="Normal"/>
    <w:link w:val="Foot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497"/>
  </w:style>
  <w:style w:type="paragraph" w:customStyle="1" w:styleId="tableheading">
    <w:name w:val="table heading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A5549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A55497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97"/>
    <w:rPr>
      <w:rFonts w:ascii="Tahoma" w:eastAsiaTheme="majorEastAsi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A55497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A5549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ListBullet">
    <w:name w:val="List Bullet"/>
    <w:basedOn w:val="Normal"/>
    <w:uiPriority w:val="99"/>
    <w:rsid w:val="00A55497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Normal"/>
    <w:rsid w:val="0073496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73496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73496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Equation">
    <w:name w:val="Equation"/>
    <w:basedOn w:val="Normal"/>
    <w:rsid w:val="00862186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6B0F4A"/>
    <w:pPr>
      <w:ind w:left="720"/>
      <w:contextualSpacing/>
    </w:pPr>
  </w:style>
  <w:style w:type="character" w:styleId="CommentReference">
    <w:name w:val="annotation reference"/>
    <w:uiPriority w:val="99"/>
    <w:semiHidden/>
    <w:rsid w:val="008E5A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5AF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AF8"/>
    <w:rPr>
      <w:rFonts w:ascii="Times New Roman" w:eastAsia="Malgun Gothic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10</Pages>
  <Words>2694</Words>
  <Characters>15361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Mediatek</cp:lastModifiedBy>
  <cp:revision>50</cp:revision>
  <dcterms:created xsi:type="dcterms:W3CDTF">2014-09-26T17:37:00Z</dcterms:created>
  <dcterms:modified xsi:type="dcterms:W3CDTF">2015-01-31T00:39:00Z</dcterms:modified>
</cp:coreProperties>
</file>