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806" w:rsidRDefault="00546806" w:rsidP="00546806">
      <w:pPr>
        <w:pStyle w:val="4"/>
        <w:numPr>
          <w:ilvl w:val="0"/>
          <w:numId w:val="0"/>
        </w:numPr>
        <w:ind w:left="1728" w:hanging="1728"/>
        <w:rPr>
          <w:lang w:eastAsia="zh-TW"/>
        </w:rPr>
      </w:pPr>
      <w:r w:rsidRPr="00546806">
        <w:rPr>
          <w:rFonts w:eastAsia="微軟正黑體"/>
          <w:lang w:eastAsia="zh-TW"/>
        </w:rPr>
        <w:t xml:space="preserve">7.3.8.8 </w:t>
      </w:r>
      <w:r w:rsidRPr="00546806">
        <w:t>Palette syntax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張耀仁" w:date="2015-02-03T11:12:00Z"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917"/>
        <w:gridCol w:w="1152"/>
        <w:tblGridChange w:id="1">
          <w:tblGrid>
            <w:gridCol w:w="7917"/>
            <w:gridCol w:w="1152"/>
          </w:tblGrid>
        </w:tblGridChange>
      </w:tblGrid>
      <w:tr w:rsidR="00546806" w:rsidRPr="00031B0C" w:rsidTr="00631F64">
        <w:trPr>
          <w:cantSplit/>
          <w:jc w:val="center"/>
          <w:trPrChange w:id="2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3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  <w:tcPrChange w:id="4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color w:val="000000"/>
              </w:rPr>
            </w:pPr>
            <w:r w:rsidRPr="00031B0C">
              <w:rPr>
                <w:color w:val="000000"/>
              </w:rPr>
              <w:t>Descriptor</w:t>
            </w:r>
          </w:p>
        </w:tc>
      </w:tr>
      <w:tr w:rsidR="00546806" w:rsidRPr="00031B0C" w:rsidTr="00631F64">
        <w:trPr>
          <w:cantSplit/>
          <w:jc w:val="center"/>
          <w:trPrChange w:id="5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6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b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  <w:tcPrChange w:id="7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cell"/>
              <w:spacing w:before="20" w:after="40"/>
              <w:rPr>
                <w:color w:val="000000"/>
                <w:lang w:eastAsia="ko-KR"/>
              </w:rPr>
            </w:pPr>
            <w:r w:rsidRPr="00031B0C">
              <w:rPr>
                <w:color w:val="000000"/>
                <w:lang w:eastAsia="ko-KR"/>
              </w:rPr>
              <w:t>ae(v)</w:t>
            </w:r>
          </w:p>
        </w:tc>
      </w:tr>
      <w:tr w:rsidR="00546806" w:rsidRPr="00031B0C" w:rsidTr="00631F64">
        <w:trPr>
          <w:cantSplit/>
          <w:jc w:val="center"/>
          <w:trPrChange w:id="8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>
              <w:rPr>
                <w:rFonts w:ascii="Times New Roman" w:eastAsia="新細明體" w:hAnsi="Times New Roman"/>
                <w:color w:val="000000"/>
                <w:lang w:val="en-US" w:eastAsia="zh-TW"/>
              </w:rPr>
              <w:t>!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新細明體" w:hAnsi="Times New Roman"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新細明體" w:hAnsi="Times New Roman" w:hint="eastAsia"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  <w:tcPrChange w:id="10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1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2" w:author="張耀仁" w:date="2015-02-03T11:12:00Z">
              <w:tcPr>
                <w:tcW w:w="7917" w:type="dxa"/>
              </w:tcPr>
            </w:tcPrChange>
          </w:tcPr>
          <w:p w:rsidR="00546806" w:rsidRPr="00292581" w:rsidRDefault="00292581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eastAsia="zh-TW"/>
              </w:rPr>
            </w:pPr>
            <w:r>
              <w:rPr>
                <w:rFonts w:ascii="Times New Roman" w:eastAsia="新細明體" w:hAnsi="Times New Roman"/>
                <w:color w:val="000000"/>
                <w:lang w:eastAsia="zh-TW"/>
              </w:rPr>
              <w:t>…</w:t>
            </w:r>
          </w:p>
        </w:tc>
        <w:tc>
          <w:tcPr>
            <w:tcW w:w="1152" w:type="dxa"/>
            <w:tcPrChange w:id="13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5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color w:val="000000"/>
              </w:rPr>
              <w:tab/>
            </w:r>
            <w:r w:rsidRPr="00031B0C">
              <w:rPr>
                <w:rFonts w:ascii="Times New Roman" w:hAnsi="Times New Roman"/>
                <w:color w:val="000000"/>
                <w:lang w:val="fr-FR"/>
              </w:rPr>
              <w:t>}</w:t>
            </w:r>
          </w:p>
        </w:tc>
        <w:tc>
          <w:tcPr>
            <w:tcW w:w="1152" w:type="dxa"/>
            <w:tcPrChange w:id="16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  <w:lang w:val="fr-FR"/>
              </w:rPr>
            </w:pPr>
          </w:p>
        </w:tc>
      </w:tr>
      <w:tr w:rsidR="00546806" w:rsidRPr="00031B0C" w:rsidTr="00631F64">
        <w:trPr>
          <w:cantSplit/>
          <w:trHeight w:val="206"/>
          <w:jc w:val="center"/>
          <w:trPrChange w:id="17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8" w:author="張耀仁" w:date="2015-02-03T11:12:00Z">
              <w:tcPr>
                <w:tcW w:w="7917" w:type="dxa"/>
              </w:tcPr>
            </w:tcPrChange>
          </w:tcPr>
          <w:p w:rsidR="00546806" w:rsidRPr="00631F64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  <w:highlight w:val="yellow"/>
                <w:rPrChange w:id="19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</w:pPr>
            <w:r w:rsidRPr="00631F64">
              <w:rPr>
                <w:rFonts w:ascii="Times New Roman" w:hAnsi="Times New Roman"/>
                <w:color w:val="000000"/>
                <w:highlight w:val="yellow"/>
                <w:rPrChange w:id="20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  <w:tab/>
              <w:t xml:space="preserve">if( currentPaletteSize </w:t>
            </w:r>
            <w:r w:rsidRPr="00631F64">
              <w:rPr>
                <w:rFonts w:ascii="Times New Roman" w:hAnsi="Times New Roman"/>
                <w:color w:val="000000"/>
                <w:highlight w:val="yellow"/>
                <w:lang w:val="fr-FR"/>
                <w:rPrChange w:id="21" w:author="張耀仁" w:date="2015-02-03T11:12:00Z">
                  <w:rPr>
                    <w:rFonts w:ascii="Times New Roman" w:hAnsi="Times New Roman"/>
                    <w:color w:val="000000"/>
                    <w:lang w:val="fr-FR"/>
                  </w:rPr>
                </w:rPrChange>
              </w:rPr>
              <w:t xml:space="preserve"> </w:t>
            </w:r>
            <w:r w:rsidRPr="00631F64">
              <w:rPr>
                <w:rFonts w:ascii="Times New Roman" w:hAnsi="Times New Roman"/>
                <w:color w:val="000000"/>
                <w:highlight w:val="yellow"/>
                <w:rPrChange w:id="22" w:author="張耀仁" w:date="2015-02-03T11:12:00Z">
                  <w:rPr>
                    <w:rFonts w:ascii="Times New Roman" w:hAnsi="Times New Roman"/>
                    <w:color w:val="000000"/>
                  </w:rPr>
                </w:rPrChange>
              </w:rPr>
              <w:t>!=  0 )</w:t>
            </w:r>
          </w:p>
        </w:tc>
        <w:tc>
          <w:tcPr>
            <w:tcW w:w="1152" w:type="dxa"/>
            <w:tcPrChange w:id="23" w:author="張耀仁" w:date="2015-02-03T11:12:00Z">
              <w:tcPr>
                <w:tcW w:w="1152" w:type="dxa"/>
              </w:tcPr>
            </w:tcPrChange>
          </w:tcPr>
          <w:p w:rsidR="00546806" w:rsidRPr="00631F64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  <w:highlight w:val="yellow"/>
                <w:lang w:val="fr-FR"/>
                <w:rPrChange w:id="24" w:author="張耀仁" w:date="2015-02-03T11:12:00Z">
                  <w:rPr>
                    <w:b w:val="0"/>
                    <w:color w:val="000000"/>
                    <w:lang w:val="fr-FR"/>
                  </w:rPr>
                </w:rPrChange>
              </w:rPr>
            </w:pPr>
          </w:p>
        </w:tc>
      </w:tr>
      <w:tr w:rsidR="005223DA" w:rsidRPr="00031B0C" w:rsidTr="00631F64">
        <w:trPr>
          <w:cantSplit/>
          <w:trHeight w:val="206"/>
          <w:jc w:val="center"/>
          <w:ins w:id="25" w:author="張耀仁" w:date="2015-02-03T11:08:00Z"/>
          <w:trPrChange w:id="26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27" w:author="張耀仁" w:date="2015-02-03T11:12:00Z">
              <w:tcPr>
                <w:tcW w:w="7917" w:type="dxa"/>
              </w:tcPr>
            </w:tcPrChange>
          </w:tcPr>
          <w:p w:rsidR="005223DA" w:rsidRPr="00631F64" w:rsidRDefault="005223DA" w:rsidP="002C22D0">
            <w:pPr>
              <w:pStyle w:val="tablesyntax"/>
              <w:spacing w:before="20" w:after="40"/>
              <w:rPr>
                <w:ins w:id="28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29" w:author="張耀仁" w:date="2015-02-03T11:12:00Z">
                  <w:rPr>
                    <w:ins w:id="30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31" w:author="張耀仁" w:date="2015-02-03T11:08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32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{</w:t>
              </w:r>
            </w:ins>
          </w:p>
        </w:tc>
        <w:tc>
          <w:tcPr>
            <w:tcW w:w="1152" w:type="dxa"/>
            <w:tcPrChange w:id="33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34" w:author="張耀仁" w:date="2015-02-03T11:08:00Z"/>
                <w:b w:val="0"/>
                <w:color w:val="000000"/>
                <w:highlight w:val="yellow"/>
                <w:rPrChange w:id="35" w:author="張耀仁" w:date="2015-02-03T11:12:00Z">
                  <w:rPr>
                    <w:ins w:id="36" w:author="張耀仁" w:date="2015-02-03T11:08:00Z"/>
                    <w:b w:val="0"/>
                    <w:color w:val="000000"/>
                  </w:rPr>
                </w:rPrChange>
              </w:rPr>
            </w:pPr>
          </w:p>
        </w:tc>
      </w:tr>
      <w:tr w:rsidR="005223DA" w:rsidRPr="00031B0C" w:rsidTr="00631F64">
        <w:trPr>
          <w:cantSplit/>
          <w:trHeight w:val="206"/>
          <w:jc w:val="center"/>
          <w:ins w:id="37" w:author="張耀仁" w:date="2015-02-03T11:08:00Z"/>
          <w:trPrChange w:id="38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39" w:author="張耀仁" w:date="2015-02-03T11:12:00Z">
              <w:tcPr>
                <w:tcW w:w="7917" w:type="dxa"/>
              </w:tcPr>
            </w:tcPrChange>
          </w:tcPr>
          <w:p w:rsidR="005223DA" w:rsidRPr="00631F64" w:rsidRDefault="005223DA" w:rsidP="00502D91">
            <w:pPr>
              <w:pStyle w:val="tablesyntax"/>
              <w:spacing w:before="20" w:after="40"/>
              <w:rPr>
                <w:ins w:id="40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41" w:author="張耀仁" w:date="2015-02-03T11:12:00Z">
                  <w:rPr>
                    <w:ins w:id="42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43" w:author="張耀仁" w:date="2015-02-03T11:08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44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   palette_escape_transpose_flag</w:t>
              </w:r>
            </w:ins>
          </w:p>
        </w:tc>
        <w:tc>
          <w:tcPr>
            <w:tcW w:w="1152" w:type="dxa"/>
            <w:tcPrChange w:id="45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46" w:author="張耀仁" w:date="2015-02-03T11:08:00Z"/>
                <w:rFonts w:eastAsia="新細明體"/>
                <w:b w:val="0"/>
                <w:color w:val="000000"/>
                <w:highlight w:val="yellow"/>
                <w:lang w:eastAsia="zh-TW"/>
                <w:rPrChange w:id="47" w:author="張耀仁" w:date="2015-02-03T11:12:00Z">
                  <w:rPr>
                    <w:ins w:id="48" w:author="張耀仁" w:date="2015-02-03T11:08:00Z"/>
                    <w:b w:val="0"/>
                    <w:color w:val="000000"/>
                  </w:rPr>
                </w:rPrChange>
              </w:rPr>
            </w:pPr>
            <w:ins w:id="49" w:author="張耀仁" w:date="2015-02-03T11:08:00Z">
              <w:r w:rsidRPr="00631F64">
                <w:rPr>
                  <w:rFonts w:eastAsia="新細明體"/>
                  <w:b w:val="0"/>
                  <w:color w:val="000000"/>
                  <w:highlight w:val="yellow"/>
                  <w:lang w:eastAsia="zh-TW"/>
                  <w:rPrChange w:id="50" w:author="張耀仁" w:date="2015-02-03T11:12:00Z">
                    <w:rPr>
                      <w:rFonts w:eastAsia="新細明體"/>
                      <w:b w:val="0"/>
                      <w:color w:val="000000"/>
                      <w:lang w:eastAsia="zh-TW"/>
                    </w:rPr>
                  </w:rPrChange>
                </w:rPr>
                <w:t>ae(v)</w:t>
              </w:r>
            </w:ins>
          </w:p>
        </w:tc>
      </w:tr>
      <w:tr w:rsidR="005223DA" w:rsidRPr="00031B0C" w:rsidTr="00631F64">
        <w:trPr>
          <w:cantSplit/>
          <w:trHeight w:val="206"/>
          <w:jc w:val="center"/>
          <w:ins w:id="51" w:author="張耀仁" w:date="2015-02-03T11:08:00Z"/>
          <w:trPrChange w:id="52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53" w:author="張耀仁" w:date="2015-02-03T11:12:00Z">
              <w:tcPr>
                <w:tcW w:w="7917" w:type="dxa"/>
              </w:tcPr>
            </w:tcPrChange>
          </w:tcPr>
          <w:p w:rsidR="005223DA" w:rsidRPr="00631F64" w:rsidRDefault="00B153BE" w:rsidP="002C22D0">
            <w:pPr>
              <w:pStyle w:val="tablesyntax"/>
              <w:spacing w:before="20" w:after="40"/>
              <w:rPr>
                <w:ins w:id="54" w:author="張耀仁" w:date="2015-02-03T11:08:00Z"/>
                <w:rFonts w:ascii="Times New Roman" w:eastAsia="新細明體" w:hAnsi="Times New Roman"/>
                <w:b/>
                <w:color w:val="000000"/>
                <w:highlight w:val="yellow"/>
                <w:lang w:val="fr-FR" w:eastAsia="zh-TW"/>
                <w:rPrChange w:id="55" w:author="張耀仁" w:date="2015-02-03T11:12:00Z">
                  <w:rPr>
                    <w:ins w:id="56" w:author="張耀仁" w:date="2015-02-03T11:08:00Z"/>
                    <w:rFonts w:ascii="Times New Roman" w:hAnsi="Times New Roman"/>
                    <w:b/>
                    <w:color w:val="000000"/>
                    <w:lang w:val="fr-FR"/>
                  </w:rPr>
                </w:rPrChange>
              </w:rPr>
            </w:pPr>
            <w:ins w:id="57" w:author="張耀仁" w:date="2015-02-03T11:11:00Z">
              <w:r w:rsidRPr="00631F64">
                <w:rPr>
                  <w:rFonts w:ascii="Times New Roman" w:eastAsia="新細明體" w:hAnsi="Times New Roman"/>
                  <w:b/>
                  <w:color w:val="000000"/>
                  <w:highlight w:val="yellow"/>
                  <w:lang w:val="fr-FR" w:eastAsia="zh-TW"/>
                  <w:rPrChange w:id="58" w:author="張耀仁" w:date="2015-02-03T11:12:00Z">
                    <w:rPr>
                      <w:rFonts w:ascii="Times New Roman" w:eastAsia="新細明體" w:hAnsi="Times New Roman"/>
                      <w:b/>
                      <w:color w:val="000000"/>
                      <w:lang w:val="fr-FR" w:eastAsia="zh-TW"/>
                    </w:rPr>
                  </w:rPrChange>
                </w:rPr>
                <w:t xml:space="preserve">     }</w:t>
              </w:r>
            </w:ins>
          </w:p>
        </w:tc>
        <w:tc>
          <w:tcPr>
            <w:tcW w:w="1152" w:type="dxa"/>
            <w:tcPrChange w:id="59" w:author="張耀仁" w:date="2015-02-03T11:12:00Z">
              <w:tcPr>
                <w:tcW w:w="1152" w:type="dxa"/>
              </w:tcPr>
            </w:tcPrChange>
          </w:tcPr>
          <w:p w:rsidR="005223DA" w:rsidRPr="00631F64" w:rsidRDefault="005223DA" w:rsidP="002C22D0">
            <w:pPr>
              <w:pStyle w:val="tableheading"/>
              <w:spacing w:before="20" w:after="40"/>
              <w:rPr>
                <w:ins w:id="60" w:author="張耀仁" w:date="2015-02-03T11:08:00Z"/>
                <w:b w:val="0"/>
                <w:color w:val="000000"/>
                <w:highlight w:val="yellow"/>
                <w:rPrChange w:id="61" w:author="張耀仁" w:date="2015-02-03T11:12:00Z">
                  <w:rPr>
                    <w:ins w:id="62" w:author="張耀仁" w:date="2015-02-03T11:08:00Z"/>
                    <w:b w:val="0"/>
                    <w:color w:val="000000"/>
                  </w:rPr>
                </w:rPrChange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63" w:author="張耀仁" w:date="2015-02-03T11:12:00Z"/>
          <w:trPrChange w:id="6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65" w:author="張耀仁" w:date="2015-02-03T11:12:00Z">
              <w:tcPr>
                <w:tcW w:w="7917" w:type="dxa"/>
              </w:tcPr>
            </w:tcPrChange>
          </w:tcPr>
          <w:p w:rsidR="00546806" w:rsidRPr="00031B0C" w:rsidDel="00631F64" w:rsidRDefault="00546806" w:rsidP="002C22D0">
            <w:pPr>
              <w:pStyle w:val="tablesyntax"/>
              <w:spacing w:before="20" w:after="40"/>
              <w:rPr>
                <w:del w:id="66" w:author="張耀仁" w:date="2015-02-03T11:12:00Z"/>
                <w:rFonts w:ascii="Times New Roman" w:hAnsi="Times New Roman"/>
                <w:color w:val="000000"/>
                <w:lang w:val="fr-FR"/>
              </w:rPr>
            </w:pPr>
            <w:del w:id="67" w:author="張耀仁" w:date="2015-02-03T11:09:00Z">
              <w:r w:rsidRPr="00031B0C" w:rsidDel="005223DA">
                <w:rPr>
                  <w:rFonts w:ascii="Times New Roman" w:hAnsi="Times New Roman"/>
                  <w:b/>
                  <w:color w:val="000000"/>
                  <w:lang w:val="fr-FR"/>
                </w:rPr>
                <w:tab/>
              </w:r>
              <w:r w:rsidDel="005223DA">
                <w:rPr>
                  <w:rFonts w:ascii="Times New Roman" w:hAnsi="Times New Roman"/>
                  <w:b/>
                  <w:color w:val="000000"/>
                  <w:lang w:val="fr-FR"/>
                </w:rPr>
                <w:tab/>
              </w:r>
              <w:r w:rsidRPr="00031B0C" w:rsidDel="005223DA">
                <w:rPr>
                  <w:rFonts w:ascii="Times New Roman" w:hAnsi="Times New Roman"/>
                  <w:b/>
                  <w:color w:val="000000"/>
                </w:rPr>
                <w:delText>palette_escape_val_present_flag</w:delText>
              </w:r>
            </w:del>
          </w:p>
        </w:tc>
        <w:tc>
          <w:tcPr>
            <w:tcW w:w="1152" w:type="dxa"/>
            <w:tcPrChange w:id="68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69" w:author="張耀仁" w:date="2015-02-03T11:12:00Z"/>
                <w:b w:val="0"/>
                <w:color w:val="000000"/>
              </w:rPr>
            </w:pPr>
            <w:del w:id="70" w:author="張耀仁" w:date="2015-02-03T11:09:00Z">
              <w:r w:rsidRPr="00031B0C" w:rsidDel="005223DA">
                <w:rPr>
                  <w:b w:val="0"/>
                  <w:color w:val="000000"/>
                </w:rPr>
                <w:delText>ae(v)</w:delText>
              </w:r>
            </w:del>
          </w:p>
        </w:tc>
      </w:tr>
      <w:tr w:rsidR="00546806" w:rsidRPr="002C22D0" w:rsidTr="00631F64">
        <w:trPr>
          <w:cantSplit/>
          <w:trHeight w:val="206"/>
          <w:jc w:val="center"/>
          <w:trPrChange w:id="71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2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  <w:t xml:space="preserve">if( </w:t>
            </w:r>
            <w:r w:rsidRPr="002C22D0">
              <w:t xml:space="preserve">palette_escape_val_present_flag </w:t>
            </w:r>
            <w:r w:rsidRPr="002C22D0">
              <w:rPr>
                <w:lang w:eastAsia="ko-KR"/>
              </w:rPr>
              <w:t>) {</w:t>
            </w:r>
          </w:p>
        </w:tc>
        <w:tc>
          <w:tcPr>
            <w:tcW w:w="1152" w:type="dxa"/>
            <w:tcPrChange w:id="73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74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5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  <w:tcPrChange w:id="76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77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78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cu_qp_delta_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abs</w:t>
            </w:r>
          </w:p>
        </w:tc>
        <w:tc>
          <w:tcPr>
            <w:tcW w:w="1152" w:type="dxa"/>
            <w:tcPrChange w:id="79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  <w:r w:rsidRPr="002C22D0">
              <w:rPr>
                <w:bCs/>
                <w:lang w:eastAsia="ko-KR"/>
              </w:rPr>
              <w:t>ae(v)</w:t>
            </w:r>
          </w:p>
        </w:tc>
      </w:tr>
      <w:tr w:rsidR="00546806" w:rsidRPr="002C22D0" w:rsidTr="00631F64">
        <w:trPr>
          <w:cantSplit/>
          <w:trHeight w:val="206"/>
          <w:jc w:val="center"/>
          <w:trPrChange w:id="80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81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cu_qp_delta_</w:t>
            </w:r>
            <w:r>
              <w:rPr>
                <w:lang w:eastAsia="ko-KR"/>
              </w:rPr>
              <w:t>palette_</w:t>
            </w:r>
            <w:r w:rsidRPr="002C22D0">
              <w:rPr>
                <w:lang w:eastAsia="ko-KR"/>
              </w:rPr>
              <w:t>abs )</w:t>
            </w:r>
          </w:p>
        </w:tc>
        <w:tc>
          <w:tcPr>
            <w:tcW w:w="1152" w:type="dxa"/>
            <w:tcPrChange w:id="82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</w:p>
        </w:tc>
      </w:tr>
      <w:tr w:rsidR="00546806" w:rsidRPr="002C22D0" w:rsidTr="00631F64">
        <w:trPr>
          <w:cantSplit/>
          <w:trHeight w:val="206"/>
          <w:jc w:val="center"/>
          <w:trPrChange w:id="83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84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</w:t>
            </w:r>
            <w:r>
              <w:rPr>
                <w:b/>
                <w:lang w:eastAsia="ko-KR"/>
              </w:rPr>
              <w:t>_</w:t>
            </w:r>
            <w:r w:rsidRPr="002C22D0">
              <w:rPr>
                <w:b/>
                <w:lang w:eastAsia="ko-KR"/>
              </w:rPr>
              <w:t>qp_delta_</w:t>
            </w:r>
            <w:r w:rsidRPr="005F497D"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sign_flag</w:t>
            </w:r>
          </w:p>
        </w:tc>
        <w:tc>
          <w:tcPr>
            <w:tcW w:w="1152" w:type="dxa"/>
            <w:tcPrChange w:id="85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  <w:lang w:eastAsia="ko-KR"/>
              </w:rPr>
            </w:pPr>
            <w:r w:rsidRPr="002C22D0">
              <w:rPr>
                <w:bCs/>
                <w:lang w:eastAsia="ko-KR"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86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87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88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89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0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  <w:tcPrChange w:id="91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92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3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cu_chroma_qp_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offset_flag</w:t>
            </w:r>
          </w:p>
        </w:tc>
        <w:tc>
          <w:tcPr>
            <w:tcW w:w="1152" w:type="dxa"/>
            <w:tcPrChange w:id="94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  <w:r w:rsidRPr="002C22D0">
              <w:rPr>
                <w:bCs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95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6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  <w:tcPrChange w:id="97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2C22D0" w:rsidTr="00631F64">
        <w:trPr>
          <w:cantSplit/>
          <w:jc w:val="center"/>
          <w:trPrChange w:id="98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99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</w:r>
            <w:r w:rsidRPr="002C22D0">
              <w:rPr>
                <w:b/>
                <w:lang w:eastAsia="ko-KR"/>
              </w:rPr>
              <w:t>cu_chroma_qp_</w:t>
            </w:r>
            <w:r>
              <w:rPr>
                <w:b/>
                <w:lang w:eastAsia="ko-KR"/>
              </w:rPr>
              <w:t>palette_</w:t>
            </w:r>
            <w:r w:rsidRPr="002C22D0">
              <w:rPr>
                <w:b/>
                <w:lang w:eastAsia="ko-KR"/>
              </w:rPr>
              <w:t>offset_idx</w:t>
            </w:r>
          </w:p>
        </w:tc>
        <w:tc>
          <w:tcPr>
            <w:tcW w:w="1152" w:type="dxa"/>
            <w:tcPrChange w:id="100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  <w:r w:rsidRPr="002C22D0">
              <w:rPr>
                <w:bCs/>
              </w:rPr>
              <w:t>ae(v)</w:t>
            </w:r>
          </w:p>
        </w:tc>
      </w:tr>
      <w:tr w:rsidR="00546806" w:rsidRPr="002C22D0" w:rsidTr="00631F64">
        <w:trPr>
          <w:cantSplit/>
          <w:jc w:val="center"/>
          <w:trPrChange w:id="101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102" w:author="張耀仁" w:date="2015-02-03T11:12:00Z">
              <w:tcPr>
                <w:tcW w:w="7917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 w:rsidRPr="002C22D0">
              <w:rPr>
                <w:lang w:eastAsia="ko-KR"/>
              </w:rPr>
              <w:tab/>
            </w:r>
            <w:r w:rsidRPr="002C22D0"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103" w:author="張耀仁" w:date="2015-02-03T11:12:00Z">
              <w:tcPr>
                <w:tcW w:w="1152" w:type="dxa"/>
              </w:tcPr>
            </w:tcPrChange>
          </w:tcPr>
          <w:p w:rsidR="00546806" w:rsidRPr="002C22D0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BE0321" w:rsidTr="00631F64">
        <w:trPr>
          <w:cantSplit/>
          <w:jc w:val="center"/>
          <w:trPrChange w:id="104" w:author="張耀仁" w:date="2015-02-03T11:12:00Z">
            <w:trPr>
              <w:cantSplit/>
              <w:jc w:val="center"/>
            </w:trPr>
          </w:trPrChange>
        </w:trPr>
        <w:tc>
          <w:tcPr>
            <w:tcW w:w="7917" w:type="dxa"/>
            <w:tcPrChange w:id="105" w:author="張耀仁" w:date="2015-02-03T11:12:00Z">
              <w:tcPr>
                <w:tcW w:w="7917" w:type="dxa"/>
              </w:tcPr>
            </w:tcPrChange>
          </w:tcPr>
          <w:p w:rsidR="00546806" w:rsidRPr="008B7E7B" w:rsidRDefault="00546806" w:rsidP="002C22D0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lang w:eastAsia="ko-KR"/>
              </w:rPr>
            </w:pPr>
            <w:r>
              <w:rPr>
                <w:lang w:eastAsia="ko-KR"/>
              </w:rPr>
              <w:tab/>
              <w:t>}</w:t>
            </w:r>
          </w:p>
        </w:tc>
        <w:tc>
          <w:tcPr>
            <w:tcW w:w="1152" w:type="dxa"/>
            <w:tcPrChange w:id="106" w:author="張耀仁" w:date="2015-02-03T11:12:00Z">
              <w:tcPr>
                <w:tcW w:w="1152" w:type="dxa"/>
              </w:tcPr>
            </w:tcPrChange>
          </w:tcPr>
          <w:p w:rsidR="00546806" w:rsidRPr="00BE0321" w:rsidRDefault="00546806" w:rsidP="002C22D0">
            <w:pPr>
              <w:keepNext/>
              <w:keepLines/>
              <w:spacing w:before="20" w:after="40"/>
              <w:rPr>
                <w:bCs/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107" w:author="張耀仁" w:date="2015-02-03T11:12:00Z"/>
          <w:trPrChange w:id="108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09" w:author="張耀仁" w:date="2015-02-03T11:12:00Z">
              <w:tcPr>
                <w:tcW w:w="7917" w:type="dxa"/>
              </w:tcPr>
            </w:tcPrChange>
          </w:tcPr>
          <w:p w:rsidR="00546806" w:rsidRPr="00031B0C" w:rsidDel="00631F64" w:rsidRDefault="00546806" w:rsidP="002C22D0">
            <w:pPr>
              <w:pStyle w:val="tablesyntax"/>
              <w:spacing w:before="20" w:after="40"/>
              <w:rPr>
                <w:del w:id="110" w:author="張耀仁" w:date="2015-02-03T11:12:00Z"/>
                <w:rFonts w:ascii="Times New Roman" w:hAnsi="Times New Roman"/>
                <w:color w:val="000000"/>
                <w:lang w:val="fr-FR"/>
              </w:rPr>
            </w:pPr>
            <w:del w:id="111" w:author="張耀仁" w:date="2015-02-03T11:12:00Z"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  <w:delText>if( indexMax &gt; 0)</w:delText>
              </w:r>
            </w:del>
          </w:p>
        </w:tc>
        <w:tc>
          <w:tcPr>
            <w:tcW w:w="1152" w:type="dxa"/>
            <w:tcPrChange w:id="112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113" w:author="張耀仁" w:date="2015-02-03T11:12:00Z"/>
                <w:b w:val="0"/>
                <w:color w:val="000000"/>
              </w:rPr>
            </w:pPr>
          </w:p>
        </w:tc>
      </w:tr>
      <w:tr w:rsidR="00546806" w:rsidRPr="00031B0C" w:rsidDel="00631F64" w:rsidTr="00631F64">
        <w:trPr>
          <w:cantSplit/>
          <w:trHeight w:val="206"/>
          <w:jc w:val="center"/>
          <w:del w:id="114" w:author="張耀仁" w:date="2015-02-03T11:12:00Z"/>
          <w:trPrChange w:id="115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16" w:author="張耀仁" w:date="2015-02-03T11:12:00Z">
              <w:tcPr>
                <w:tcW w:w="7917" w:type="dxa"/>
              </w:tcPr>
            </w:tcPrChange>
          </w:tcPr>
          <w:p w:rsidR="00546806" w:rsidRPr="002C22D0" w:rsidDel="00631F64" w:rsidRDefault="00546806" w:rsidP="002C22D0">
            <w:pPr>
              <w:pStyle w:val="tablesyntax"/>
              <w:spacing w:before="20" w:after="40"/>
              <w:rPr>
                <w:del w:id="117" w:author="張耀仁" w:date="2015-02-03T11:12:00Z"/>
                <w:rFonts w:ascii="Times New Roman" w:hAnsi="Times New Roman"/>
                <w:b/>
                <w:color w:val="000000"/>
                <w:lang w:val="fr-FR"/>
              </w:rPr>
            </w:pPr>
            <w:del w:id="118" w:author="張耀仁" w:date="2015-02-03T11:12:00Z"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</w:r>
              <w:r w:rsidDel="00631F64">
                <w:rPr>
                  <w:rFonts w:ascii="Times New Roman" w:hAnsi="Times New Roman"/>
                  <w:color w:val="000000"/>
                  <w:lang w:val="fr-FR"/>
                </w:rPr>
                <w:tab/>
              </w:r>
              <w:r w:rsidRPr="002C22D0" w:rsidDel="00631F64">
                <w:rPr>
                  <w:rFonts w:ascii="Times New Roman" w:hAnsi="Times New Roman"/>
                  <w:b/>
                  <w:color w:val="000000"/>
                  <w:lang w:val="fr-FR"/>
                </w:rPr>
                <w:delText>palette_transpose_flag</w:delText>
              </w:r>
            </w:del>
          </w:p>
        </w:tc>
        <w:tc>
          <w:tcPr>
            <w:tcW w:w="1152" w:type="dxa"/>
            <w:tcPrChange w:id="119" w:author="張耀仁" w:date="2015-02-03T11:12:00Z">
              <w:tcPr>
                <w:tcW w:w="1152" w:type="dxa"/>
              </w:tcPr>
            </w:tcPrChange>
          </w:tcPr>
          <w:p w:rsidR="00546806" w:rsidRPr="00031B0C" w:rsidDel="00631F64" w:rsidRDefault="00546806" w:rsidP="002C22D0">
            <w:pPr>
              <w:pStyle w:val="tableheading"/>
              <w:spacing w:before="20" w:after="40"/>
              <w:rPr>
                <w:del w:id="120" w:author="張耀仁" w:date="2015-02-03T11:12:00Z"/>
                <w:b w:val="0"/>
                <w:color w:val="000000"/>
              </w:rPr>
            </w:pPr>
            <w:del w:id="121" w:author="張耀仁" w:date="2015-02-03T11:12:00Z">
              <w:r w:rsidDel="00631F64">
                <w:rPr>
                  <w:b w:val="0"/>
                  <w:color w:val="000000"/>
                </w:rPr>
                <w:delText>ae(v)</w:delText>
              </w:r>
            </w:del>
          </w:p>
        </w:tc>
      </w:tr>
      <w:tr w:rsidR="00546806" w:rsidRPr="00031B0C" w:rsidTr="00631F64">
        <w:trPr>
          <w:cantSplit/>
          <w:trHeight w:val="206"/>
          <w:jc w:val="center"/>
          <w:trPrChange w:id="122" w:author="張耀仁" w:date="2015-02-03T11:12:00Z">
            <w:trPr>
              <w:cantSplit/>
              <w:trHeight w:val="206"/>
              <w:jc w:val="center"/>
            </w:trPr>
          </w:trPrChange>
        </w:trPr>
        <w:tc>
          <w:tcPr>
            <w:tcW w:w="7917" w:type="dxa"/>
            <w:tcPrChange w:id="123" w:author="張耀仁" w:date="2015-02-03T11:12:00Z">
              <w:tcPr>
                <w:tcW w:w="7917" w:type="dxa"/>
              </w:tcPr>
            </w:tcPrChange>
          </w:tcPr>
          <w:p w:rsidR="00546806" w:rsidRPr="00292581" w:rsidRDefault="00292581" w:rsidP="002C22D0">
            <w:pPr>
              <w:pStyle w:val="tablesyntax"/>
              <w:spacing w:before="20" w:after="40"/>
              <w:rPr>
                <w:rFonts w:ascii="Times New Roman" w:eastAsia="新細明體" w:hAnsi="Times New Roman"/>
                <w:color w:val="000000"/>
                <w:lang w:eastAsia="zh-TW"/>
              </w:rPr>
            </w:pPr>
            <w:r>
              <w:rPr>
                <w:rFonts w:ascii="Times New Roman" w:eastAsia="新細明體" w:hAnsi="Times New Roman"/>
                <w:color w:val="000000"/>
                <w:lang w:eastAsia="zh-TW"/>
              </w:rPr>
              <w:t>…</w:t>
            </w:r>
          </w:p>
        </w:tc>
        <w:tc>
          <w:tcPr>
            <w:tcW w:w="1152" w:type="dxa"/>
            <w:tcPrChange w:id="124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  <w:tr w:rsidR="00546806" w:rsidRPr="00031B0C" w:rsidTr="00631F64">
        <w:trPr>
          <w:cantSplit/>
          <w:trHeight w:val="287"/>
          <w:jc w:val="center"/>
          <w:trPrChange w:id="125" w:author="張耀仁" w:date="2015-02-03T11:12:00Z">
            <w:trPr>
              <w:cantSplit/>
              <w:trHeight w:val="287"/>
              <w:jc w:val="center"/>
            </w:trPr>
          </w:trPrChange>
        </w:trPr>
        <w:tc>
          <w:tcPr>
            <w:tcW w:w="7917" w:type="dxa"/>
            <w:tcPrChange w:id="126" w:author="張耀仁" w:date="2015-02-03T11:12:00Z">
              <w:tcPr>
                <w:tcW w:w="7917" w:type="dxa"/>
              </w:tcPr>
            </w:tcPrChange>
          </w:tcPr>
          <w:p w:rsidR="00546806" w:rsidRPr="00031B0C" w:rsidRDefault="00546806" w:rsidP="002C22D0">
            <w:pPr>
              <w:pStyle w:val="tablesyntax"/>
              <w:spacing w:before="20" w:after="40"/>
              <w:rPr>
                <w:rFonts w:ascii="Times New Roman" w:hAnsi="Times New Roman"/>
                <w:color w:val="000000"/>
              </w:rPr>
            </w:pPr>
            <w:r w:rsidRPr="00031B0C">
              <w:rPr>
                <w:rFonts w:ascii="Times New Roman" w:hAnsi="Times New Roman"/>
                <w:color w:val="000000"/>
              </w:rPr>
              <w:t>}</w:t>
            </w:r>
          </w:p>
        </w:tc>
        <w:tc>
          <w:tcPr>
            <w:tcW w:w="1152" w:type="dxa"/>
            <w:tcPrChange w:id="127" w:author="張耀仁" w:date="2015-02-03T11:12:00Z">
              <w:tcPr>
                <w:tcW w:w="1152" w:type="dxa"/>
              </w:tcPr>
            </w:tcPrChange>
          </w:tcPr>
          <w:p w:rsidR="00546806" w:rsidRPr="00031B0C" w:rsidRDefault="00546806" w:rsidP="002C22D0">
            <w:pPr>
              <w:pStyle w:val="tableheading"/>
              <w:spacing w:before="20" w:after="40"/>
              <w:rPr>
                <w:b w:val="0"/>
                <w:color w:val="000000"/>
              </w:rPr>
            </w:pPr>
          </w:p>
        </w:tc>
      </w:tr>
    </w:tbl>
    <w:p w:rsidR="00502D91" w:rsidRDefault="00502D91" w:rsidP="002D4372">
      <w:pPr>
        <w:tabs>
          <w:tab w:val="left" w:pos="284"/>
        </w:tabs>
        <w:rPr>
          <w:b/>
        </w:rPr>
      </w:pPr>
    </w:p>
    <w:p w:rsidR="00502D91" w:rsidRDefault="00502D91" w:rsidP="002D4372">
      <w:pPr>
        <w:tabs>
          <w:tab w:val="left" w:pos="284"/>
        </w:tabs>
        <w:rPr>
          <w:b/>
        </w:rPr>
      </w:pPr>
      <w:ins w:id="128" w:author="張耀仁" w:date="2015-02-03T11:08:00Z">
        <w:r w:rsidRPr="00631F64">
          <w:rPr>
            <w:rFonts w:eastAsia="新細明體"/>
            <w:b/>
            <w:color w:val="000000"/>
            <w:highlight w:val="yellow"/>
            <w:lang w:val="fr-FR" w:eastAsia="zh-TW"/>
            <w:rPrChange w:id="129" w:author="張耀仁" w:date="2015-02-03T11:12:00Z">
              <w:rPr>
                <w:rFonts w:eastAsia="新細明體"/>
                <w:b/>
                <w:color w:val="000000"/>
                <w:lang w:val="fr-FR" w:eastAsia="zh-TW"/>
              </w:rPr>
            </w:rPrChange>
          </w:rPr>
          <w:t>palette_escape_transpos</w:t>
        </w:r>
        <w:r w:rsidRPr="00502D91">
          <w:rPr>
            <w:rFonts w:eastAsia="新細明體"/>
            <w:b/>
            <w:color w:val="000000"/>
            <w:highlight w:val="yellow"/>
            <w:lang w:val="fr-FR" w:eastAsia="zh-TW"/>
            <w:rPrChange w:id="130" w:author="張耀仁" w:date="2015-02-03T11:12:00Z">
              <w:rPr>
                <w:rFonts w:eastAsia="新細明體"/>
                <w:b/>
                <w:color w:val="000000"/>
                <w:lang w:val="fr-FR" w:eastAsia="zh-TW"/>
              </w:rPr>
            </w:rPrChange>
          </w:rPr>
          <w:t>e_flag</w:t>
        </w:r>
      </w:ins>
      <w:r w:rsidRPr="00502D91">
        <w:rPr>
          <w:rFonts w:eastAsia="新細明體"/>
          <w:b/>
          <w:color w:val="000000"/>
          <w:highlight w:val="yellow"/>
          <w:lang w:val="fr-FR" w:eastAsia="zh-TW"/>
        </w:rPr>
        <w:t xml:space="preserve"> 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equal to 0 specifies that </w:t>
      </w:r>
      <w:r w:rsidRPr="00502D91">
        <w:rPr>
          <w:highlight w:val="yellow"/>
        </w:rPr>
        <w:t>palette_escape_val_present_flag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. If it equals to 1, it specifies that </w:t>
      </w:r>
      <w:r w:rsidRPr="00502D91">
        <w:rPr>
          <w:highlight w:val="yellow"/>
        </w:rPr>
        <w:t>palette_escape_val_present_flag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. If it equals to 2, it specifies that </w:t>
      </w:r>
      <w:r w:rsidRPr="00502D91">
        <w:rPr>
          <w:highlight w:val="yellow"/>
        </w:rPr>
        <w:t>palette_escape_val_present_flag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0</w:t>
      </w:r>
      <w:r w:rsidRPr="00502D91">
        <w:rPr>
          <w:rFonts w:eastAsia="新細明體"/>
          <w:color w:val="000000"/>
          <w:highlight w:val="yellow"/>
          <w:lang w:val="fr-FR" w:eastAsia="zh-TW"/>
        </w:rPr>
        <w:t>.</w:t>
      </w:r>
      <w:r w:rsidRPr="00502D91">
        <w:rPr>
          <w:rFonts w:eastAsia="新細明體" w:hint="eastAsia"/>
          <w:color w:val="000000"/>
          <w:highlight w:val="yellow"/>
          <w:lang w:val="fr-FR" w:eastAsia="zh-TW"/>
        </w:rPr>
        <w:t xml:space="preserve"> 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If it equals to 3, it specifies that </w:t>
      </w:r>
      <w:r w:rsidRPr="00502D91">
        <w:rPr>
          <w:highlight w:val="yellow"/>
        </w:rPr>
        <w:t>palette_escape_val_present_flag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 xml:space="preserve"> and </w:t>
      </w:r>
      <w:r w:rsidRPr="00502D91">
        <w:rPr>
          <w:szCs w:val="22"/>
          <w:highlight w:val="yellow"/>
        </w:rPr>
        <w:t>palette_transpose_flag = 1</w:t>
      </w:r>
      <w:r w:rsidRPr="00502D91">
        <w:rPr>
          <w:rFonts w:eastAsia="新細明體"/>
          <w:color w:val="000000"/>
          <w:highlight w:val="yellow"/>
          <w:lang w:val="fr-FR" w:eastAsia="zh-TW"/>
        </w:rPr>
        <w:t>.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3F3217" w:rsidRPr="001C01CF" w:rsidTr="003F3217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3F3217" w:rsidRPr="001C01CF" w:rsidRDefault="003F3217" w:rsidP="002C22D0">
            <w:pPr>
              <w:pStyle w:val="aa"/>
              <w:rPr>
                <w:b w:val="0"/>
                <w:bCs w:val="0"/>
                <w:sz w:val="16"/>
                <w:lang w:val="en-CA"/>
              </w:rPr>
            </w:pPr>
            <w:bookmarkStart w:id="131" w:name="_Ref348982529"/>
            <w:bookmarkStart w:id="132" w:name="_Ref348982525"/>
            <w:bookmarkStart w:id="133" w:name="_Toc390728415"/>
            <w:r w:rsidRPr="001C01CF">
              <w:rPr>
                <w:lang w:val="en-CA"/>
              </w:rPr>
              <w:lastRenderedPageBreak/>
              <w:t>Table </w:t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STYLEREF 1 \s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9</w:t>
            </w:r>
            <w:r w:rsidRPr="001C01CF">
              <w:rPr>
                <w:lang w:val="en-CA"/>
              </w:rPr>
              <w:fldChar w:fldCharType="end"/>
            </w:r>
            <w:r w:rsidRPr="001C01CF">
              <w:rPr>
                <w:lang w:val="en-CA"/>
              </w:rPr>
              <w:noBreakHyphen/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SEQ Table \* ARABIC \s 1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38</w:t>
            </w:r>
            <w:r w:rsidRPr="001C01CF">
              <w:rPr>
                <w:lang w:val="en-CA"/>
              </w:rPr>
              <w:fldChar w:fldCharType="end"/>
            </w:r>
            <w:bookmarkEnd w:id="131"/>
            <w:r w:rsidRPr="001C01CF">
              <w:rPr>
                <w:lang w:val="en-CA"/>
              </w:rPr>
              <w:t xml:space="preserve"> – Syntax elements and associated binarization</w:t>
            </w:r>
            <w:bookmarkEnd w:id="132"/>
            <w:r w:rsidRPr="001C01CF">
              <w:rPr>
                <w:lang w:val="en-CA"/>
              </w:rPr>
              <w:t>s</w:t>
            </w:r>
            <w:bookmarkEnd w:id="133"/>
          </w:p>
        </w:tc>
      </w:tr>
      <w:tr w:rsidR="003F3217" w:rsidRPr="001C01CF" w:rsidTr="003F3217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Binarization</w:t>
            </w:r>
          </w:p>
        </w:tc>
      </w:tr>
      <w:tr w:rsidR="003F3217" w:rsidRPr="001C01CF" w:rsidTr="003F3217">
        <w:trPr>
          <w:cantSplit/>
          <w:tblHeader/>
          <w:jc w:val="center"/>
        </w:trPr>
        <w:tc>
          <w:tcPr>
            <w:tcW w:w="1635" w:type="dxa"/>
            <w:vMerge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3F3217" w:rsidRPr="001C01CF" w:rsidRDefault="003F3217" w:rsidP="002C22D0">
            <w:pPr>
              <w:pStyle w:val="TableText"/>
              <w:keepNext/>
              <w:jc w:val="center"/>
              <w:rPr>
                <w:b/>
                <w:bCs/>
                <w:sz w:val="16"/>
                <w:lang w:val="en-CA"/>
              </w:rPr>
            </w:pPr>
            <w:r w:rsidRPr="001C01CF">
              <w:rPr>
                <w:b/>
                <w:bCs/>
                <w:sz w:val="16"/>
                <w:lang w:val="en-CA"/>
              </w:rPr>
              <w:t>Input parameters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palette_coding( )</w:t>
            </w: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rFonts w:eastAsia="新細明體"/>
                <w:lang w:val="en-CA" w:eastAsia="zh-TW"/>
              </w:rPr>
              <w:t>palette_share_flag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rFonts w:eastAsia="新細明體"/>
                <w:bCs/>
                <w:sz w:val="16"/>
                <w:szCs w:val="16"/>
                <w:lang w:val="en-CA" w:eastAsia="zh-TW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1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rFonts w:eastAsia="新細明體"/>
                <w:lang w:val="en-CA" w:eastAsia="zh-TW"/>
              </w:rPr>
            </w:pPr>
            <w:r>
              <w:rPr>
                <w:rFonts w:eastAsia="新細明體"/>
                <w:lang w:val="en-CA" w:eastAsia="zh-TW"/>
              </w:rPr>
              <w:t>palette_predictor_run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rFonts w:eastAsia="新細明體"/>
                <w:bCs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bCs/>
                <w:sz w:val="16"/>
                <w:szCs w:val="16"/>
                <w:lang w:val="en-CA" w:eastAsia="zh-TW"/>
              </w:rPr>
              <w:t>EG0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iCs/>
                <w:sz w:val="16"/>
                <w:szCs w:val="16"/>
              </w:rPr>
              <w:t>-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iCs/>
                <w:sz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31, cRiceParam = 0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palette_entr</w:t>
            </w:r>
            <w:r>
              <w:rPr>
                <w:sz w:val="16"/>
                <w:szCs w:val="16"/>
                <w:lang w:val="en-CA" w:eastAsia="ko-KR"/>
              </w:rPr>
              <w:t>y</w:t>
            </w:r>
          </w:p>
        </w:tc>
        <w:tc>
          <w:tcPr>
            <w:tcW w:w="812" w:type="dxa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iCs/>
                <w:sz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cMax = cIdx =</w:t>
            </w:r>
            <w:r>
              <w:rPr>
                <w:bCs/>
                <w:sz w:val="16"/>
                <w:szCs w:val="16"/>
                <w:lang w:val="en-CA"/>
              </w:rPr>
              <w:t> </w:t>
            </w:r>
            <w:r w:rsidRPr="008D10F2">
              <w:rPr>
                <w:bCs/>
                <w:sz w:val="16"/>
                <w:szCs w:val="16"/>
                <w:lang w:val="en-CA"/>
              </w:rPr>
              <w:t xml:space="preserve">= 0 ? </w:t>
            </w:r>
            <w:r>
              <w:rPr>
                <w:bCs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sz w:val="16"/>
                <w:szCs w:val="16"/>
                <w:vertAlign w:val="subscript"/>
                <w:lang w:val="en-CA"/>
              </w:rPr>
              <w:t>Y</w:t>
            </w:r>
            <w:r>
              <w:rPr>
                <w:bCs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sz w:val="16"/>
                <w:szCs w:val="16"/>
                <w:lang w:val="en-CA"/>
              </w:rPr>
              <w:t> 1</w:t>
            </w:r>
            <w:r>
              <w:rPr>
                <w:bCs/>
                <w:sz w:val="16"/>
                <w:szCs w:val="16"/>
                <w:lang w:val="en-CA"/>
              </w:rPr>
              <w:t> )</w:t>
            </w:r>
            <w:r w:rsidRPr="008D10F2">
              <w:rPr>
                <w:bCs/>
                <w:sz w:val="16"/>
                <w:szCs w:val="16"/>
                <w:lang w:val="en-CA"/>
              </w:rPr>
              <w:t xml:space="preserve"> : </w:t>
            </w:r>
            <w:r>
              <w:rPr>
                <w:bCs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sz w:val="16"/>
                <w:szCs w:val="16"/>
                <w:vertAlign w:val="subscript"/>
                <w:lang w:val="en-CA"/>
              </w:rPr>
              <w:t>C</w:t>
            </w:r>
            <w:r>
              <w:rPr>
                <w:bCs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sz w:val="16"/>
                <w:szCs w:val="16"/>
                <w:lang w:val="en-CA"/>
              </w:rPr>
              <w:t> 1</w:t>
            </w:r>
            <w:r>
              <w:rPr>
                <w:bCs/>
                <w:sz w:val="16"/>
                <w:szCs w:val="16"/>
                <w:lang w:val="en-CA"/>
              </w:rPr>
              <w:t> )</w:t>
            </w:r>
          </w:p>
        </w:tc>
      </w:tr>
      <w:tr w:rsidR="003F3217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Pr="00292581" w:rsidRDefault="00C56BE0" w:rsidP="00502D91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val="en-CA" w:eastAsia="ko-KR"/>
                <w:rPrChange w:id="134" w:author="張耀仁" w:date="2015-02-03T11:24:00Z">
                  <w:rPr>
                    <w:sz w:val="16"/>
                    <w:szCs w:val="16"/>
                    <w:lang w:val="en-CA" w:eastAsia="ko-KR"/>
                  </w:rPr>
                </w:rPrChange>
              </w:rPr>
            </w:pPr>
            <w:ins w:id="135" w:author="張耀仁" w:date="2015-02-03T11:24:00Z">
              <w:r w:rsidRPr="00AD72DC">
                <w:rPr>
                  <w:sz w:val="16"/>
                  <w:szCs w:val="16"/>
                  <w:highlight w:val="yellow"/>
                  <w:lang w:val="en-CA" w:eastAsia="ko-KR"/>
                </w:rPr>
                <w:t>p</w:t>
              </w:r>
              <w:r w:rsidR="00292581" w:rsidRPr="00292581">
                <w:rPr>
                  <w:sz w:val="16"/>
                  <w:szCs w:val="16"/>
                  <w:highlight w:val="yellow"/>
                  <w:lang w:val="en-CA" w:eastAsia="ko-KR"/>
                  <w:rPrChange w:id="136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alette_escape_transpose</w:t>
              </w:r>
            </w:ins>
            <w:r w:rsidR="00502D91" w:rsidRPr="00292581">
              <w:rPr>
                <w:sz w:val="16"/>
                <w:szCs w:val="16"/>
                <w:highlight w:val="yellow"/>
                <w:lang w:val="en-CA" w:eastAsia="ko-KR"/>
              </w:rPr>
              <w:t xml:space="preserve"> </w:t>
            </w:r>
            <w:ins w:id="137" w:author="張耀仁" w:date="2015-02-03T11:24:00Z">
              <w:r w:rsidR="00292581" w:rsidRPr="00292581">
                <w:rPr>
                  <w:sz w:val="16"/>
                  <w:szCs w:val="16"/>
                  <w:highlight w:val="yellow"/>
                  <w:lang w:val="en-CA" w:eastAsia="ko-KR"/>
                  <w:rPrChange w:id="138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_flag</w:t>
              </w:r>
            </w:ins>
            <w:del w:id="139" w:author="張耀仁" w:date="2015-02-03T11:23:00Z">
              <w:r w:rsidR="003F3217" w:rsidRPr="00292581" w:rsidDel="00292581">
                <w:rPr>
                  <w:sz w:val="16"/>
                  <w:szCs w:val="16"/>
                  <w:highlight w:val="yellow"/>
                  <w:lang w:val="en-CA" w:eastAsia="ko-KR"/>
                  <w:rPrChange w:id="140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delText>palette_escape_val_present_flag</w:delText>
              </w:r>
            </w:del>
          </w:p>
        </w:tc>
        <w:tc>
          <w:tcPr>
            <w:tcW w:w="812" w:type="dxa"/>
          </w:tcPr>
          <w:p w:rsidR="003F3217" w:rsidRPr="00292581" w:rsidRDefault="00502D91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CA"/>
                <w:rPrChange w:id="141" w:author="張耀仁" w:date="2015-02-03T11:24:00Z">
                  <w:rPr>
                    <w:bCs/>
                    <w:sz w:val="16"/>
                    <w:szCs w:val="16"/>
                    <w:lang w:val="en-CA"/>
                  </w:rPr>
                </w:rPrChange>
              </w:rPr>
            </w:pPr>
            <w:r>
              <w:rPr>
                <w:bCs/>
                <w:sz w:val="16"/>
                <w:szCs w:val="16"/>
                <w:highlight w:val="yellow"/>
                <w:lang w:val="en-CA"/>
              </w:rPr>
              <w:t>TR</w:t>
            </w:r>
            <w:del w:id="142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43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FL</w:delText>
              </w:r>
            </w:del>
          </w:p>
        </w:tc>
        <w:tc>
          <w:tcPr>
            <w:tcW w:w="4612" w:type="dxa"/>
            <w:vAlign w:val="center"/>
          </w:tcPr>
          <w:p w:rsidR="003F3217" w:rsidRPr="00292581" w:rsidRDefault="00292581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highlight w:val="yellow"/>
                <w:lang w:val="en-CA"/>
                <w:rPrChange w:id="144" w:author="張耀仁" w:date="2015-02-03T11:24:00Z">
                  <w:rPr>
                    <w:bCs/>
                    <w:sz w:val="16"/>
                    <w:szCs w:val="16"/>
                    <w:lang w:val="en-CA"/>
                  </w:rPr>
                </w:rPrChange>
              </w:rPr>
            </w:pPr>
            <w:ins w:id="145" w:author="張耀仁" w:date="2015-02-03T11:23:00Z">
              <w:r w:rsidRPr="00292581">
                <w:rPr>
                  <w:bCs/>
                  <w:sz w:val="16"/>
                  <w:szCs w:val="16"/>
                  <w:highlight w:val="yellow"/>
                  <w:lang w:val="en-CA"/>
                  <w:rPrChange w:id="146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t xml:space="preserve">cMax = </w:t>
              </w:r>
            </w:ins>
            <w:r w:rsidR="00502D91">
              <w:rPr>
                <w:bCs/>
                <w:sz w:val="16"/>
                <w:szCs w:val="16"/>
                <w:highlight w:val="yellow"/>
                <w:lang w:val="en-CA"/>
              </w:rPr>
              <w:t>3</w:t>
            </w:r>
            <w:del w:id="147" w:author="張耀仁" w:date="2015-02-03T11:23:00Z">
              <w:r w:rsidR="003F3217" w:rsidRPr="00292581" w:rsidDel="00292581">
                <w:rPr>
                  <w:bCs/>
                  <w:sz w:val="16"/>
                  <w:szCs w:val="16"/>
                  <w:highlight w:val="yellow"/>
                  <w:lang w:val="en-CA"/>
                  <w:rPrChange w:id="148" w:author="張耀仁" w:date="2015-02-03T11:24:00Z">
                    <w:rPr>
                      <w:bCs/>
                      <w:sz w:val="16"/>
                      <w:szCs w:val="16"/>
                      <w:lang w:val="en-CA"/>
                    </w:rPr>
                  </w:rPrChange>
                </w:rPr>
                <w:delText>cMax = 1</w:delText>
              </w:r>
            </w:del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cu_qp_delta_abs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iCs/>
                <w:sz w:val="16"/>
                <w:lang w:val="en-CA"/>
              </w:rPr>
              <w:fldChar w:fldCharType="begin"/>
            </w:r>
            <w:r>
              <w:rPr>
                <w:bCs/>
                <w:sz w:val="16"/>
                <w:szCs w:val="16"/>
                <w:lang w:val="en-CA"/>
              </w:rPr>
              <w:instrText xml:space="preserve"> REF _Ref404418808 \w \h </w:instrText>
            </w:r>
            <w:r>
              <w:rPr>
                <w:iCs/>
                <w:sz w:val="16"/>
                <w:lang w:val="en-CA"/>
              </w:rPr>
            </w:r>
            <w:r>
              <w:rPr>
                <w:iCs/>
                <w:sz w:val="16"/>
                <w:lang w:val="en-CA"/>
              </w:rPr>
              <w:fldChar w:fldCharType="separate"/>
            </w:r>
            <w:r>
              <w:rPr>
                <w:bCs/>
                <w:sz w:val="16"/>
                <w:szCs w:val="16"/>
                <w:lang w:val="en-CA"/>
              </w:rPr>
              <w:t>9.3.3.11</w:t>
            </w:r>
            <w:r>
              <w:rPr>
                <w:iCs/>
                <w:sz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-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cu_qp_delta_sign_flag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1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cu_chroma_qp_offset_flag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1</w:t>
            </w:r>
          </w:p>
        </w:tc>
      </w:tr>
      <w:tr w:rsidR="003F3217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F3217" w:rsidRPr="008D10F2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cu_chroma_qp_offset_idx</w:t>
            </w:r>
          </w:p>
        </w:tc>
        <w:tc>
          <w:tcPr>
            <w:tcW w:w="812" w:type="dxa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3F3217" w:rsidRDefault="003F3217" w:rsidP="002C22D0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1C01CF">
              <w:rPr>
                <w:iCs/>
                <w:sz w:val="16"/>
                <w:lang w:val="en-CA"/>
              </w:rPr>
              <w:t>cMax = chroma_qp_offset_list_len_minus1, cRiceParam = 0</w:t>
            </w:r>
          </w:p>
        </w:tc>
      </w:tr>
      <w:tr w:rsidR="00AD72DC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palette_run_type_flag</w:t>
            </w:r>
          </w:p>
        </w:tc>
        <w:tc>
          <w:tcPr>
            <w:tcW w:w="812" w:type="dxa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cMax = 1</w:t>
            </w:r>
          </w:p>
        </w:tc>
      </w:tr>
      <w:tr w:rsidR="00AD72DC" w:rsidRPr="008B7E7B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palette_index_idc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AD72DC" w:rsidRPr="008B7E7B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2C22D0">
              <w:rPr>
                <w:sz w:val="16"/>
                <w:szCs w:val="16"/>
                <w:lang w:val="en-CA"/>
              </w:rPr>
              <w:t>cMax = adjustedIndexMax</w:t>
            </w:r>
          </w:p>
        </w:tc>
      </w:tr>
      <w:tr w:rsidR="00AD72DC" w:rsidRPr="002C22D0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palette_run_msb_id_plus1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AD72DC" w:rsidRPr="002C22D0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/>
              </w:rPr>
            </w:pPr>
            <w:r w:rsidRPr="002C22D0">
              <w:rPr>
                <w:sz w:val="16"/>
                <w:szCs w:val="16"/>
                <w:lang w:val="en-CA"/>
              </w:rPr>
              <w:t>cMax = Floor( Log2((MaxPaletteRun ) ) + 1, cRiceParam = 0</w:t>
            </w:r>
          </w:p>
        </w:tc>
      </w:tr>
      <w:tr w:rsidR="00AD72DC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>
              <w:rPr>
                <w:sz w:val="16"/>
                <w:szCs w:val="16"/>
                <w:lang w:val="en-CA" w:eastAsia="ko-KR"/>
              </w:rPr>
              <w:t>palette_run_refinement_bits</w:t>
            </w:r>
          </w:p>
        </w:tc>
        <w:tc>
          <w:tcPr>
            <w:tcW w:w="812" w:type="dxa"/>
          </w:tcPr>
          <w:p w:rsidR="00AD72DC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AD72DC" w:rsidRDefault="00AD72DC" w:rsidP="00AD72DC">
            <w:pPr>
              <w:pStyle w:val="TableText"/>
              <w:keepNext/>
              <w:jc w:val="left"/>
              <w:rPr>
                <w:lang w:val="en-CA"/>
              </w:rPr>
            </w:pPr>
            <w:r w:rsidRPr="002C22D0">
              <w:rPr>
                <w:rFonts w:eastAsia="新細明體" w:hint="eastAsia"/>
                <w:bCs/>
                <w:sz w:val="16"/>
                <w:szCs w:val="16"/>
                <w:lang w:eastAsia="zh-TW"/>
              </w:rPr>
              <w:t>c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Max = </w:t>
            </w:r>
            <w:r w:rsidRPr="002C22D0">
              <w:rPr>
                <w:bCs/>
                <w:sz w:val="16"/>
                <w:szCs w:val="16"/>
              </w:rPr>
              <w:t>((1&lt;&lt; palette_run _msb_id_plus1) &gt;= MaxPaletteRun)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? MaxPaletteRun - (1 &lt;&lt;( </w:t>
            </w:r>
            <w:r w:rsidRPr="002C22D0">
              <w:rPr>
                <w:bCs/>
                <w:sz w:val="16"/>
                <w:szCs w:val="16"/>
              </w:rPr>
              <w:t>palette_</w:t>
            </w:r>
            <w:r w:rsidRPr="002C22D0">
              <w:rPr>
                <w:rFonts w:hint="eastAsia"/>
                <w:bCs/>
                <w:sz w:val="16"/>
                <w:szCs w:val="16"/>
              </w:rPr>
              <w:t>run_</w:t>
            </w:r>
            <w:r w:rsidRPr="002C22D0">
              <w:rPr>
                <w:bCs/>
                <w:sz w:val="16"/>
                <w:szCs w:val="16"/>
              </w:rPr>
              <w:t>msb_id_p</w:t>
            </w:r>
            <w:r w:rsidRPr="002C22D0">
              <w:rPr>
                <w:rFonts w:hint="eastAsia"/>
                <w:bCs/>
                <w:sz w:val="16"/>
                <w:szCs w:val="16"/>
              </w:rPr>
              <w:t xml:space="preserve">lus1-1)) : </w:t>
            </w:r>
            <w:r w:rsidRPr="002C22D0">
              <w:rPr>
                <w:bCs/>
                <w:sz w:val="16"/>
                <w:szCs w:val="16"/>
              </w:rPr>
              <w:t>(1&lt;&lt; (palette_run _msb_id_plus1 – 1)) – 1</w:t>
            </w:r>
          </w:p>
        </w:tc>
      </w:tr>
      <w:tr w:rsidR="00AD72DC" w:rsidRPr="008D10F2" w:rsidTr="003F3217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2" w:type="dxa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>
              <w:rPr>
                <w:bCs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sz w:val="16"/>
                <w:szCs w:val="16"/>
                <w:lang w:val="en-CA"/>
              </w:rPr>
            </w:r>
            <w:r>
              <w:rPr>
                <w:bCs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sz w:val="16"/>
                <w:szCs w:val="16"/>
                <w:lang w:val="en-CA"/>
              </w:rPr>
              <w:t>9.3.3.12</w:t>
            </w:r>
            <w:r>
              <w:rPr>
                <w:bCs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AD72DC" w:rsidRPr="008D10F2" w:rsidRDefault="00AD72DC" w:rsidP="00AD72DC">
            <w:pPr>
              <w:pStyle w:val="TableText"/>
              <w:keepNext/>
              <w:jc w:val="left"/>
              <w:rPr>
                <w:bCs/>
                <w:sz w:val="16"/>
                <w:szCs w:val="16"/>
                <w:lang w:val="en-CA"/>
              </w:rPr>
            </w:pPr>
            <w:r w:rsidRPr="008D10F2">
              <w:rPr>
                <w:bCs/>
                <w:sz w:val="16"/>
                <w:szCs w:val="16"/>
                <w:lang w:val="en-CA"/>
              </w:rPr>
              <w:t>cIdx, qP</w:t>
            </w:r>
          </w:p>
        </w:tc>
      </w:tr>
    </w:tbl>
    <w:p w:rsidR="003F3217" w:rsidRDefault="003F3217" w:rsidP="00AE75DD"/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3F3217" w:rsidRPr="001C01CF" w:rsidTr="00C56BE0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F3217" w:rsidRPr="001C01CF" w:rsidRDefault="003F3217" w:rsidP="002C22D0">
            <w:pPr>
              <w:pStyle w:val="aa"/>
              <w:rPr>
                <w:sz w:val="16"/>
                <w:szCs w:val="16"/>
                <w:lang w:val="en-CA"/>
              </w:rPr>
            </w:pPr>
            <w:bookmarkStart w:id="149" w:name="_Ref348982591"/>
            <w:bookmarkStart w:id="150" w:name="_Toc390728420"/>
            <w:r w:rsidRPr="001C01CF">
              <w:rPr>
                <w:lang w:val="en-CA"/>
              </w:rPr>
              <w:t>Table </w:t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STYLEREF 1 \s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9</w:t>
            </w:r>
            <w:r w:rsidRPr="001C01CF">
              <w:rPr>
                <w:lang w:val="en-CA"/>
              </w:rPr>
              <w:fldChar w:fldCharType="end"/>
            </w:r>
            <w:r w:rsidRPr="001C01CF">
              <w:rPr>
                <w:lang w:val="en-CA"/>
              </w:rPr>
              <w:noBreakHyphen/>
            </w:r>
            <w:r w:rsidRPr="001C01CF">
              <w:rPr>
                <w:lang w:val="en-CA"/>
              </w:rPr>
              <w:fldChar w:fldCharType="begin" w:fldLock="1"/>
            </w:r>
            <w:r w:rsidRPr="001C01CF">
              <w:rPr>
                <w:lang w:val="en-CA"/>
              </w:rPr>
              <w:instrText xml:space="preserve"> SEQ Table \* ARABIC \s 1 </w:instrText>
            </w:r>
            <w:r w:rsidRPr="001C01CF">
              <w:rPr>
                <w:lang w:val="en-CA"/>
              </w:rPr>
              <w:fldChar w:fldCharType="separate"/>
            </w:r>
            <w:r w:rsidRPr="001C01CF">
              <w:rPr>
                <w:lang w:val="en-CA"/>
              </w:rPr>
              <w:t>43</w:t>
            </w:r>
            <w:r w:rsidRPr="001C01CF">
              <w:rPr>
                <w:lang w:val="en-CA"/>
              </w:rPr>
              <w:fldChar w:fldCharType="end"/>
            </w:r>
            <w:bookmarkEnd w:id="149"/>
            <w:r w:rsidRPr="001C01CF">
              <w:rPr>
                <w:lang w:val="en-CA"/>
              </w:rPr>
              <w:t xml:space="preserve"> – Assignment of ctxInc to syntax elements with context coded bins</w:t>
            </w:r>
            <w:bookmarkEnd w:id="150"/>
          </w:p>
        </w:tc>
      </w:tr>
      <w:tr w:rsidR="003F3217" w:rsidRPr="001C01CF" w:rsidTr="00C56BE0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binIdx</w:t>
            </w:r>
          </w:p>
        </w:tc>
      </w:tr>
      <w:tr w:rsidR="003F3217" w:rsidRPr="001C01CF" w:rsidTr="00C56BE0">
        <w:trPr>
          <w:tblHeader/>
          <w:jc w:val="center"/>
        </w:trPr>
        <w:tc>
          <w:tcPr>
            <w:tcW w:w="2448" w:type="dxa"/>
            <w:vMerge/>
          </w:tcPr>
          <w:p w:rsidR="003F3217" w:rsidRPr="001C01CF" w:rsidRDefault="003F3217" w:rsidP="002C22D0">
            <w:pPr>
              <w:keepNext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&gt;=  5</w:t>
            </w: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</w:tcPr>
          <w:p w:rsidR="003F3217" w:rsidRPr="00C56BE0" w:rsidRDefault="00C56BE0" w:rsidP="002C22D0">
            <w:pPr>
              <w:jc w:val="left"/>
              <w:rPr>
                <w:rFonts w:eastAsia="新細明體"/>
                <w:bCs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bCs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</w:tcPr>
          <w:p w:rsidR="003F3217" w:rsidRPr="001C01CF" w:rsidRDefault="003F3217" w:rsidP="002C22D0">
            <w:pPr>
              <w:jc w:val="left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na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vAlign w:val="center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palette_share_flag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vAlign w:val="center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palette_predictor_run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3F3217" w:rsidP="002C22D0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palette_entr</w:t>
            </w:r>
            <w:r>
              <w:rPr>
                <w:sz w:val="16"/>
                <w:szCs w:val="16"/>
                <w:lang w:val="en-CA"/>
              </w:rPr>
              <w:t>y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</w:t>
            </w:r>
            <w:r w:rsidRPr="008D10F2">
              <w:rPr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3F3217" w:rsidRPr="008D10F2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3F3217" w:rsidRPr="008D10F2" w:rsidTr="00C56BE0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3F3217" w:rsidRPr="008D10F2" w:rsidRDefault="00502D91" w:rsidP="00502D91">
            <w:pPr>
              <w:rPr>
                <w:sz w:val="16"/>
                <w:szCs w:val="16"/>
                <w:lang w:val="en-CA" w:eastAsia="ko-KR"/>
              </w:rPr>
            </w:pPr>
            <w:ins w:id="151" w:author="張耀仁" w:date="2015-02-03T11:24:00Z">
              <w:r w:rsidRPr="00AD72DC">
                <w:rPr>
                  <w:sz w:val="16"/>
                  <w:szCs w:val="16"/>
                  <w:highlight w:val="yellow"/>
                  <w:lang w:val="en-CA" w:eastAsia="ko-KR"/>
                </w:rPr>
                <w:t>p</w:t>
              </w:r>
              <w:r w:rsidRPr="00292581">
                <w:rPr>
                  <w:sz w:val="16"/>
                  <w:szCs w:val="16"/>
                  <w:highlight w:val="yellow"/>
                  <w:lang w:val="en-CA" w:eastAsia="ko-KR"/>
                  <w:rPrChange w:id="152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alette_escape_transpose</w:t>
              </w:r>
            </w:ins>
            <w:r w:rsidRPr="00292581">
              <w:rPr>
                <w:sz w:val="16"/>
                <w:szCs w:val="16"/>
                <w:highlight w:val="yellow"/>
                <w:lang w:val="en-CA" w:eastAsia="ko-KR"/>
              </w:rPr>
              <w:t xml:space="preserve"> </w:t>
            </w:r>
            <w:ins w:id="153" w:author="張耀仁" w:date="2015-02-03T11:24:00Z">
              <w:r w:rsidRPr="00292581">
                <w:rPr>
                  <w:sz w:val="16"/>
                  <w:szCs w:val="16"/>
                  <w:highlight w:val="yellow"/>
                  <w:lang w:val="en-CA" w:eastAsia="ko-KR"/>
                  <w:rPrChange w:id="154" w:author="張耀仁" w:date="2015-02-03T11:24:00Z">
                    <w:rPr>
                      <w:sz w:val="16"/>
                      <w:szCs w:val="16"/>
                      <w:lang w:val="en-CA" w:eastAsia="ko-KR"/>
                    </w:rPr>
                  </w:rPrChange>
                </w:rPr>
                <w:t>_flag</w:t>
              </w:r>
            </w:ins>
            <w:del w:id="155" w:author="張耀仁" w:date="2015-02-03T11:29:00Z">
              <w:r w:rsidR="003F3217" w:rsidDel="00C56BE0">
                <w:rPr>
                  <w:sz w:val="16"/>
                  <w:szCs w:val="16"/>
                  <w:lang w:val="en-CA" w:eastAsia="ko-KR"/>
                </w:rPr>
                <w:delText>palette_</w:delText>
              </w:r>
              <w:r w:rsidR="003F3217" w:rsidRPr="008D10F2" w:rsidDel="00C56BE0">
                <w:rPr>
                  <w:sz w:val="16"/>
                  <w:szCs w:val="16"/>
                  <w:lang w:val="en-CA" w:eastAsia="ko-KR"/>
                </w:rPr>
                <w:delText>escape_val_present_flag</w:delText>
              </w:r>
            </w:del>
          </w:p>
        </w:tc>
        <w:tc>
          <w:tcPr>
            <w:tcW w:w="1716" w:type="dxa"/>
            <w:shd w:val="clear" w:color="auto" w:fill="auto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56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57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502D91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58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59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502D91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0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1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2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3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4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5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  <w:tc>
          <w:tcPr>
            <w:tcW w:w="1008" w:type="dxa"/>
            <w:vAlign w:val="center"/>
          </w:tcPr>
          <w:p w:rsidR="003F3217" w:rsidRPr="00AD72DC" w:rsidRDefault="003F3217" w:rsidP="002C22D0">
            <w:pPr>
              <w:jc w:val="center"/>
              <w:rPr>
                <w:sz w:val="16"/>
                <w:szCs w:val="16"/>
                <w:highlight w:val="yellow"/>
                <w:lang w:val="en-CA"/>
                <w:rPrChange w:id="166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</w:pPr>
            <w:r w:rsidRPr="00AD72DC">
              <w:rPr>
                <w:sz w:val="16"/>
                <w:szCs w:val="16"/>
                <w:highlight w:val="yellow"/>
                <w:lang w:val="en-CA"/>
                <w:rPrChange w:id="167" w:author="張耀仁" w:date="2015-02-03T11:49:00Z">
                  <w:rPr>
                    <w:sz w:val="16"/>
                    <w:szCs w:val="16"/>
                    <w:lang w:val="en-CA"/>
                  </w:rPr>
                </w:rPrChange>
              </w:rPr>
              <w:t>na</w:t>
            </w:r>
          </w:p>
        </w:tc>
      </w:tr>
      <w:tr w:rsidR="003F3217" w:rsidRPr="001C01CF" w:rsidTr="00C56BE0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7" w:rsidRPr="001C01CF" w:rsidRDefault="003F3217" w:rsidP="002C22D0">
            <w:pPr>
              <w:jc w:val="left"/>
              <w:rPr>
                <w:sz w:val="16"/>
                <w:szCs w:val="16"/>
                <w:lang w:val="en-CA" w:eastAsia="ko-KR"/>
              </w:rPr>
            </w:pPr>
            <w:r w:rsidRPr="001C01CF">
              <w:rPr>
                <w:sz w:val="16"/>
                <w:szCs w:val="16"/>
                <w:lang w:val="en-CA" w:eastAsia="ko-KR"/>
              </w:rPr>
              <w:t>cu_qp_delta_</w:t>
            </w:r>
            <w:r>
              <w:rPr>
                <w:sz w:val="16"/>
                <w:szCs w:val="16"/>
                <w:lang w:val="en-CA" w:eastAsia="ko-KR"/>
              </w:rPr>
              <w:t>palette_</w:t>
            </w:r>
            <w:r w:rsidRPr="001C01CF">
              <w:rPr>
                <w:sz w:val="16"/>
                <w:szCs w:val="16"/>
                <w:lang w:val="en-CA" w:eastAsia="ko-KR"/>
              </w:rPr>
              <w:t>abs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17" w:rsidRPr="001C01CF" w:rsidRDefault="003F3217" w:rsidP="002C22D0">
            <w:pPr>
              <w:jc w:val="center"/>
              <w:rPr>
                <w:sz w:val="16"/>
                <w:szCs w:val="16"/>
                <w:lang w:val="en-CA"/>
              </w:rPr>
            </w:pPr>
            <w:r w:rsidRPr="001C01CF">
              <w:rPr>
                <w:sz w:val="16"/>
                <w:szCs w:val="16"/>
                <w:lang w:val="en-CA"/>
              </w:rPr>
              <w:t>bypass</w:t>
            </w:r>
          </w:p>
        </w:tc>
      </w:tr>
      <w:tr w:rsidR="00AD72DC" w:rsidRPr="001C01CF" w:rsidTr="00C56BE0">
        <w:trPr>
          <w:cantSplit/>
          <w:jc w:val="center"/>
        </w:trPr>
        <w:tc>
          <w:tcPr>
            <w:tcW w:w="2448" w:type="dxa"/>
          </w:tcPr>
          <w:p w:rsidR="00AD72DC" w:rsidRPr="00C56BE0" w:rsidRDefault="00AD72DC" w:rsidP="00AD72DC">
            <w:pPr>
              <w:jc w:val="left"/>
              <w:rPr>
                <w:rFonts w:eastAsia="新細明體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rFonts w:eastAsia="MS Mincho"/>
                <w:sz w:val="16"/>
                <w:szCs w:val="16"/>
                <w:lang w:val="en-CA" w:eastAsia="ja-JP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AD72DC" w:rsidRPr="001C01CF" w:rsidRDefault="00AD72DC" w:rsidP="00AD72DC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</w:tbl>
    <w:p w:rsidR="003F3217" w:rsidRDefault="003F3217" w:rsidP="00AE75DD"/>
    <w:p w:rsidR="00E27BCA" w:rsidRPr="00E27BCA" w:rsidRDefault="00E27BCA" w:rsidP="00E27BCA">
      <w:pPr>
        <w:pStyle w:val="4"/>
        <w:numPr>
          <w:ilvl w:val="3"/>
          <w:numId w:val="13"/>
        </w:numPr>
        <w:rPr>
          <w:highlight w:val="yellow"/>
        </w:rPr>
      </w:pPr>
      <w:bookmarkStart w:id="168" w:name="_Ref395281136"/>
      <w:r w:rsidRPr="00E27BCA">
        <w:rPr>
          <w:highlight w:val="yellow"/>
        </w:rPr>
        <w:lastRenderedPageBreak/>
        <w:t>Binarization process for palette_escape_tra</w:t>
      </w:r>
      <w:r w:rsidR="00B410AE">
        <w:rPr>
          <w:highlight w:val="yellow"/>
        </w:rPr>
        <w:t>nspose</w:t>
      </w:r>
      <w:r w:rsidRPr="00E27BCA">
        <w:rPr>
          <w:highlight w:val="yellow"/>
        </w:rPr>
        <w:t>_</w:t>
      </w:r>
      <w:bookmarkEnd w:id="168"/>
      <w:r w:rsidRPr="00E27BCA">
        <w:rPr>
          <w:highlight w:val="yellow"/>
        </w:rPr>
        <w:t>flag</w:t>
      </w:r>
    </w:p>
    <w:p w:rsidR="003F3217" w:rsidRPr="00E27BCA" w:rsidRDefault="00E27BCA" w:rsidP="00AE75DD">
      <w:pPr>
        <w:rPr>
          <w:rFonts w:eastAsia="新細明體"/>
          <w:highlight w:val="yellow"/>
          <w:lang w:eastAsia="zh-TW"/>
        </w:rPr>
      </w:pPr>
      <w:r w:rsidRPr="00E27BCA">
        <w:rPr>
          <w:rFonts w:eastAsia="新細明體" w:hint="eastAsia"/>
          <w:highlight w:val="yellow"/>
          <w:lang w:eastAsia="zh-TW"/>
        </w:rPr>
        <w:t xml:space="preserve">Input to this process is a request </w:t>
      </w:r>
      <w:r w:rsidRPr="00E27BCA">
        <w:rPr>
          <w:rFonts w:eastAsia="新細明體"/>
          <w:highlight w:val="yellow"/>
          <w:lang w:eastAsia="zh-TW"/>
        </w:rPr>
        <w:t>for a binarization for the sy</w:t>
      </w:r>
      <w:r w:rsidR="00B410AE">
        <w:rPr>
          <w:rFonts w:eastAsia="新細明體"/>
          <w:highlight w:val="yellow"/>
          <w:lang w:eastAsia="zh-TW"/>
        </w:rPr>
        <w:t>ntax element palette_escape_transpose</w:t>
      </w:r>
      <w:r w:rsidRPr="00E27BCA">
        <w:rPr>
          <w:rFonts w:eastAsia="新細明體"/>
          <w:highlight w:val="yellow"/>
          <w:lang w:eastAsia="zh-TW"/>
        </w:rPr>
        <w:t>_flag.</w:t>
      </w:r>
    </w:p>
    <w:p w:rsidR="00E27BCA" w:rsidRPr="00E27BCA" w:rsidRDefault="00E27BCA" w:rsidP="00AE75DD">
      <w:pPr>
        <w:rPr>
          <w:rFonts w:eastAsia="新細明體"/>
          <w:highlight w:val="yellow"/>
          <w:lang w:eastAsia="zh-TW"/>
        </w:rPr>
      </w:pPr>
      <w:r w:rsidRPr="00E27BCA">
        <w:rPr>
          <w:rFonts w:eastAsia="新細明體" w:hint="eastAsia"/>
          <w:highlight w:val="yellow"/>
          <w:lang w:eastAsia="zh-TW"/>
        </w:rPr>
        <w:t xml:space="preserve">Output to this process is the binarization of </w:t>
      </w:r>
      <w:r w:rsidRPr="00E27BCA">
        <w:rPr>
          <w:rFonts w:eastAsia="新細明體"/>
          <w:highlight w:val="yellow"/>
          <w:lang w:eastAsia="zh-TW"/>
        </w:rPr>
        <w:t>palette_escape_tra</w:t>
      </w:r>
      <w:r w:rsidR="00B410AE">
        <w:rPr>
          <w:rFonts w:eastAsia="新細明體"/>
          <w:highlight w:val="yellow"/>
          <w:lang w:eastAsia="zh-TW"/>
        </w:rPr>
        <w:t>nspose</w:t>
      </w:r>
      <w:r w:rsidRPr="00E27BCA">
        <w:rPr>
          <w:rFonts w:eastAsia="新細明體"/>
          <w:highlight w:val="yellow"/>
          <w:lang w:eastAsia="zh-TW"/>
        </w:rPr>
        <w:t>_flag.</w:t>
      </w:r>
    </w:p>
    <w:p w:rsidR="003F3217" w:rsidRPr="00E27BCA" w:rsidRDefault="00E27BCA" w:rsidP="00AE75DD">
      <w:pPr>
        <w:rPr>
          <w:highlight w:val="yellow"/>
        </w:rPr>
      </w:pPr>
      <w:r w:rsidRPr="00E27BCA">
        <w:rPr>
          <w:highlight w:val="yellow"/>
          <w:lang w:val="en-CA" w:eastAsia="ko-KR"/>
        </w:rPr>
        <w:t xml:space="preserve">The binarization for the syntax element </w:t>
      </w:r>
      <w:r w:rsidRPr="00E27BCA">
        <w:rPr>
          <w:rFonts w:eastAsia="新細明體"/>
          <w:highlight w:val="yellow"/>
          <w:lang w:eastAsia="zh-TW"/>
        </w:rPr>
        <w:t>palette_escape_</w:t>
      </w:r>
      <w:r w:rsidR="00B410AE" w:rsidRPr="00B410AE">
        <w:rPr>
          <w:rFonts w:eastAsia="新細明體"/>
          <w:highlight w:val="yellow"/>
          <w:lang w:eastAsia="zh-TW"/>
        </w:rPr>
        <w:t xml:space="preserve"> </w:t>
      </w:r>
      <w:r w:rsidR="00B410AE" w:rsidRPr="00E27BCA">
        <w:rPr>
          <w:rFonts w:eastAsia="新細明體"/>
          <w:highlight w:val="yellow"/>
          <w:lang w:eastAsia="zh-TW"/>
        </w:rPr>
        <w:t>tra</w:t>
      </w:r>
      <w:r w:rsidR="00B410AE">
        <w:rPr>
          <w:rFonts w:eastAsia="新細明體"/>
          <w:highlight w:val="yellow"/>
          <w:lang w:eastAsia="zh-TW"/>
        </w:rPr>
        <w:t>nspose</w:t>
      </w:r>
      <w:r w:rsidRPr="00E27BCA">
        <w:rPr>
          <w:rFonts w:eastAsia="新細明體"/>
          <w:highlight w:val="yellow"/>
          <w:lang w:eastAsia="zh-TW"/>
        </w:rPr>
        <w:t>_flag</w:t>
      </w:r>
      <w:r w:rsidRPr="00E27BCA">
        <w:rPr>
          <w:highlight w:val="yellow"/>
          <w:lang w:val="en-CA" w:eastAsia="ko-KR"/>
        </w:rPr>
        <w:t xml:space="preserve"> is specified in </w:t>
      </w:r>
      <w:r w:rsidRPr="00E27BCA">
        <w:rPr>
          <w:highlight w:val="yellow"/>
          <w:lang w:val="en-CA" w:eastAsia="ko-KR"/>
        </w:rPr>
        <w:fldChar w:fldCharType="begin" w:fldLock="1"/>
      </w:r>
      <w:r w:rsidRPr="00E27BCA">
        <w:rPr>
          <w:highlight w:val="yellow"/>
          <w:lang w:val="en-CA" w:eastAsia="ko-KR"/>
        </w:rPr>
        <w:instrText xml:space="preserve"> REF _Ref329430266 \h </w:instrText>
      </w:r>
      <w:r>
        <w:rPr>
          <w:highlight w:val="yellow"/>
          <w:lang w:val="en-CA" w:eastAsia="ko-KR"/>
        </w:rPr>
        <w:instrText xml:space="preserve"> \* MERGEFORMAT </w:instrText>
      </w:r>
      <w:r w:rsidRPr="00E27BCA">
        <w:rPr>
          <w:highlight w:val="yellow"/>
          <w:lang w:val="en-CA" w:eastAsia="ko-KR"/>
        </w:rPr>
      </w:r>
      <w:r w:rsidRPr="00E27BCA">
        <w:rPr>
          <w:highlight w:val="yellow"/>
          <w:lang w:val="en-CA" w:eastAsia="ko-KR"/>
        </w:rPr>
        <w:fldChar w:fldCharType="separate"/>
      </w:r>
      <w:r w:rsidRPr="00E27BCA">
        <w:rPr>
          <w:highlight w:val="yellow"/>
          <w:lang w:val="en-CA"/>
        </w:rPr>
        <w:t>Table 9</w:t>
      </w:r>
      <w:r w:rsidRPr="00E27BCA">
        <w:rPr>
          <w:highlight w:val="yellow"/>
          <w:lang w:val="en-CA"/>
        </w:rPr>
        <w:noBreakHyphen/>
        <w:t>xx</w:t>
      </w:r>
      <w:r w:rsidRPr="00E27BCA">
        <w:rPr>
          <w:highlight w:val="yellow"/>
          <w:lang w:val="en-CA" w:eastAsia="ko-KR"/>
        </w:rPr>
        <w:fldChar w:fldCharType="end"/>
      </w:r>
      <w:r w:rsidRPr="00E27BCA">
        <w:rPr>
          <w:highlight w:val="yellow"/>
          <w:lang w:val="en-CA" w:eastAsia="ko-KR"/>
        </w:rPr>
        <w:t>.</w:t>
      </w:r>
    </w:p>
    <w:p w:rsidR="00E27BCA" w:rsidRPr="00E27BCA" w:rsidRDefault="00E27BCA" w:rsidP="00E27BCA">
      <w:pPr>
        <w:pStyle w:val="aa"/>
        <w:rPr>
          <w:highlight w:val="yellow"/>
          <w:lang w:val="en-CA"/>
        </w:rPr>
      </w:pPr>
      <w:bookmarkStart w:id="169" w:name="_Ref329430266"/>
      <w:bookmarkStart w:id="170" w:name="_Toc390728419"/>
      <w:r w:rsidRPr="00E27BCA">
        <w:rPr>
          <w:highlight w:val="yellow"/>
          <w:lang w:val="en-CA"/>
        </w:rPr>
        <w:t xml:space="preserve">Table </w:t>
      </w:r>
      <w:r w:rsidRPr="00E27BCA">
        <w:rPr>
          <w:highlight w:val="yellow"/>
          <w:lang w:val="en-CA"/>
        </w:rPr>
        <w:fldChar w:fldCharType="begin" w:fldLock="1"/>
      </w:r>
      <w:r w:rsidRPr="00E27BCA">
        <w:rPr>
          <w:highlight w:val="yellow"/>
          <w:lang w:val="en-CA"/>
        </w:rPr>
        <w:instrText xml:space="preserve"> STYLEREF 1 \s </w:instrText>
      </w:r>
      <w:r w:rsidRPr="00E27BCA">
        <w:rPr>
          <w:highlight w:val="yellow"/>
          <w:lang w:val="en-CA"/>
        </w:rPr>
        <w:fldChar w:fldCharType="separate"/>
      </w:r>
      <w:r w:rsidRPr="00E27BCA">
        <w:rPr>
          <w:highlight w:val="yellow"/>
          <w:lang w:val="en-CA"/>
        </w:rPr>
        <w:t>9</w:t>
      </w:r>
      <w:r w:rsidRPr="00E27BCA">
        <w:rPr>
          <w:highlight w:val="yellow"/>
          <w:lang w:val="en-CA"/>
        </w:rPr>
        <w:fldChar w:fldCharType="end"/>
      </w:r>
      <w:r w:rsidRPr="00E27BCA">
        <w:rPr>
          <w:highlight w:val="yellow"/>
          <w:lang w:val="en-CA"/>
        </w:rPr>
        <w:noBreakHyphen/>
      </w:r>
      <w:bookmarkEnd w:id="169"/>
      <w:r w:rsidR="00B410AE">
        <w:rPr>
          <w:highlight w:val="yellow"/>
          <w:lang w:val="en-CA"/>
        </w:rPr>
        <w:t>xx</w:t>
      </w:r>
      <w:r w:rsidRPr="00E27BCA">
        <w:rPr>
          <w:highlight w:val="yellow"/>
          <w:lang w:val="en-CA"/>
        </w:rPr>
        <w:t xml:space="preserve"> – Binarization for </w:t>
      </w:r>
      <w:bookmarkEnd w:id="170"/>
      <w:r w:rsidR="00B410AE" w:rsidRPr="00E27BCA">
        <w:rPr>
          <w:highlight w:val="yellow"/>
        </w:rPr>
        <w:t>palette_escape_tra</w:t>
      </w:r>
      <w:r w:rsidR="00B410AE">
        <w:rPr>
          <w:highlight w:val="yellow"/>
        </w:rPr>
        <w:t>nspose</w:t>
      </w:r>
      <w:r w:rsidR="00B410AE" w:rsidRPr="00E27BCA">
        <w:rPr>
          <w:highlight w:val="yellow"/>
        </w:rPr>
        <w:t>_flag</w:t>
      </w:r>
    </w:p>
    <w:tbl>
      <w:tblPr>
        <w:tblW w:w="4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2136"/>
        <w:gridCol w:w="2233"/>
      </w:tblGrid>
      <w:tr w:rsidR="00E27BCA" w:rsidRPr="00E27BCA" w:rsidTr="00E27BCA">
        <w:trPr>
          <w:trHeight w:val="354"/>
          <w:jc w:val="center"/>
        </w:trPr>
        <w:tc>
          <w:tcPr>
            <w:tcW w:w="1864" w:type="pct"/>
            <w:vMerge w:val="restart"/>
            <w:vAlign w:val="center"/>
          </w:tcPr>
          <w:p w:rsidR="00E27BCA" w:rsidRPr="00E27BCA" w:rsidRDefault="00E27BCA" w:rsidP="00E27BCA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b/>
                <w:highlight w:val="yellow"/>
                <w:lang w:val="en-CA" w:eastAsia="ko-KR"/>
              </w:rPr>
              <w:t xml:space="preserve">Value of </w:t>
            </w:r>
            <w:r w:rsidR="00B410AE" w:rsidRPr="00B410AE">
              <w:rPr>
                <w:b/>
                <w:highlight w:val="yellow"/>
              </w:rPr>
              <w:t>palette_escape_transpose_flag</w:t>
            </w:r>
          </w:p>
        </w:tc>
        <w:tc>
          <w:tcPr>
            <w:tcW w:w="3136" w:type="pct"/>
            <w:gridSpan w:val="2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b/>
                <w:highlight w:val="yellow"/>
                <w:lang w:val="en-CA" w:eastAsia="ko-KR"/>
              </w:rPr>
              <w:t>Bin string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Merge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</w:p>
        </w:tc>
        <w:tc>
          <w:tcPr>
            <w:tcW w:w="153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color w:val="000000"/>
                <w:highlight w:val="yellow"/>
                <w:rPrChange w:id="171" w:author="張耀仁" w:date="2015-02-03T11:12:00Z">
                  <w:rPr>
                    <w:color w:val="000000"/>
                  </w:rPr>
                </w:rPrChange>
              </w:rPr>
              <w:t xml:space="preserve">currentPaletteSize </w:t>
            </w:r>
            <w:r w:rsidRPr="00E27BCA">
              <w:rPr>
                <w:color w:val="000000"/>
                <w:highlight w:val="yellow"/>
              </w:rPr>
              <w:t>= 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b/>
                <w:highlight w:val="yellow"/>
                <w:lang w:val="en-CA" w:eastAsia="ko-KR"/>
              </w:rPr>
            </w:pPr>
            <w:r w:rsidRPr="00E27BCA">
              <w:rPr>
                <w:color w:val="000000"/>
                <w:highlight w:val="yellow"/>
                <w:rPrChange w:id="172" w:author="張耀仁" w:date="2015-02-03T11:12:00Z">
                  <w:rPr>
                    <w:color w:val="000000"/>
                  </w:rPr>
                </w:rPrChange>
              </w:rPr>
              <w:t xml:space="preserve">currentPaletteSize </w:t>
            </w:r>
            <w:r w:rsidRPr="00E27BCA">
              <w:rPr>
                <w:color w:val="000000"/>
                <w:highlight w:val="yellow"/>
              </w:rPr>
              <w:t>&gt; 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 w:rsidRPr="00E27BCA">
              <w:rPr>
                <w:highlight w:val="yellow"/>
                <w:lang w:val="en-CA" w:eastAsia="ko-KR"/>
              </w:rPr>
              <w:t>0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 w:rsidRPr="00E27BCA">
              <w:rPr>
                <w:highlight w:val="yellow"/>
                <w:lang w:val="en-CA" w:eastAsia="ko-KR"/>
              </w:rPr>
              <w:t>1</w:t>
            </w:r>
          </w:p>
        </w:tc>
        <w:tc>
          <w:tcPr>
            <w:tcW w:w="153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01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highlight w:val="yellow"/>
                <w:lang w:val="en-CA" w:eastAsia="ko-KR"/>
              </w:rPr>
            </w:pPr>
            <w:r>
              <w:rPr>
                <w:highlight w:val="yellow"/>
                <w:lang w:val="en-CA" w:eastAsia="ko-KR"/>
              </w:rPr>
              <w:t>01</w:t>
            </w:r>
          </w:p>
        </w:tc>
      </w:tr>
      <w:tr w:rsidR="00E27BCA" w:rsidRPr="00E27BCA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2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/>
                <w:highlight w:val="yellow"/>
                <w:lang w:val="en-CA" w:eastAsia="zh-TW"/>
              </w:rPr>
              <w:t>n/a</w:t>
            </w:r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001</w:t>
            </w:r>
          </w:p>
        </w:tc>
      </w:tr>
      <w:tr w:rsidR="00E27BCA" w:rsidRPr="001C01CF" w:rsidTr="00E27BCA">
        <w:trPr>
          <w:trHeight w:val="354"/>
          <w:jc w:val="center"/>
        </w:trPr>
        <w:tc>
          <w:tcPr>
            <w:tcW w:w="1864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 w:rsidRPr="00E27BCA">
              <w:rPr>
                <w:rFonts w:eastAsia="新細明體" w:hint="eastAsia"/>
                <w:highlight w:val="yellow"/>
                <w:lang w:val="en-CA" w:eastAsia="zh-TW"/>
              </w:rPr>
              <w:t>3</w:t>
            </w:r>
          </w:p>
        </w:tc>
        <w:tc>
          <w:tcPr>
            <w:tcW w:w="1534" w:type="pct"/>
            <w:vAlign w:val="center"/>
          </w:tcPr>
          <w:p w:rsidR="00E27BCA" w:rsidRPr="00E27BCA" w:rsidRDefault="00255DFF" w:rsidP="002C22D0">
            <w:pPr>
              <w:keepNext/>
              <w:spacing w:before="0"/>
              <w:jc w:val="center"/>
              <w:rPr>
                <w:rFonts w:eastAsia="新細明體"/>
                <w:highlight w:val="yellow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</w:t>
            </w:r>
            <w:bookmarkStart w:id="173" w:name="_GoBack"/>
            <w:bookmarkEnd w:id="173"/>
          </w:p>
        </w:tc>
        <w:tc>
          <w:tcPr>
            <w:tcW w:w="1601" w:type="pct"/>
            <w:vAlign w:val="center"/>
          </w:tcPr>
          <w:p w:rsidR="00E27BCA" w:rsidRPr="00E27BCA" w:rsidRDefault="00E27BCA" w:rsidP="002C22D0">
            <w:pPr>
              <w:keepNext/>
              <w:spacing w:before="0"/>
              <w:jc w:val="center"/>
              <w:rPr>
                <w:rFonts w:eastAsia="新細明體"/>
                <w:lang w:val="en-CA" w:eastAsia="zh-TW"/>
              </w:rPr>
            </w:pPr>
            <w:r>
              <w:rPr>
                <w:rFonts w:eastAsia="新細明體" w:hint="eastAsia"/>
                <w:highlight w:val="yellow"/>
                <w:lang w:val="en-CA" w:eastAsia="zh-TW"/>
              </w:rPr>
              <w:t>000</w:t>
            </w:r>
          </w:p>
        </w:tc>
      </w:tr>
    </w:tbl>
    <w:p w:rsidR="003F3217" w:rsidRPr="00E27BCA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Default="003F3217" w:rsidP="00AE75DD"/>
    <w:p w:rsidR="003F3217" w:rsidRPr="00AE75DD" w:rsidRDefault="003F3217" w:rsidP="00AE75DD"/>
    <w:sectPr w:rsidR="003F3217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92C" w:rsidRDefault="0018392C" w:rsidP="00A034BA">
      <w:pPr>
        <w:spacing w:before="0"/>
      </w:pPr>
      <w:r>
        <w:separator/>
      </w:r>
    </w:p>
  </w:endnote>
  <w:endnote w:type="continuationSeparator" w:id="0">
    <w:p w:rsidR="0018392C" w:rsidRDefault="0018392C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92C" w:rsidRDefault="0018392C" w:rsidP="00A034BA">
      <w:pPr>
        <w:spacing w:before="0"/>
      </w:pPr>
      <w:r>
        <w:separator/>
      </w:r>
    </w:p>
  </w:footnote>
  <w:footnote w:type="continuationSeparator" w:id="0">
    <w:p w:rsidR="0018392C" w:rsidRDefault="0018392C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56E3D"/>
    <w:multiLevelType w:val="multilevel"/>
    <w:tmpl w:val="E66A2C70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5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1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張耀仁">
    <w15:presenceInfo w15:providerId="Windows Live" w15:userId="d728592c5eaa57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093067"/>
    <w:rsid w:val="00121D75"/>
    <w:rsid w:val="001732B7"/>
    <w:rsid w:val="0017565A"/>
    <w:rsid w:val="0018392C"/>
    <w:rsid w:val="001E5C3D"/>
    <w:rsid w:val="001F32BA"/>
    <w:rsid w:val="00201BFC"/>
    <w:rsid w:val="002053D3"/>
    <w:rsid w:val="00255DFF"/>
    <w:rsid w:val="002603CE"/>
    <w:rsid w:val="0026153E"/>
    <w:rsid w:val="00292581"/>
    <w:rsid w:val="002A57EC"/>
    <w:rsid w:val="002D4372"/>
    <w:rsid w:val="003002A2"/>
    <w:rsid w:val="003025CF"/>
    <w:rsid w:val="00302650"/>
    <w:rsid w:val="00333C6E"/>
    <w:rsid w:val="00344201"/>
    <w:rsid w:val="003500BE"/>
    <w:rsid w:val="00371F19"/>
    <w:rsid w:val="003A3BF0"/>
    <w:rsid w:val="003B0139"/>
    <w:rsid w:val="003B5928"/>
    <w:rsid w:val="003F3217"/>
    <w:rsid w:val="00450A7C"/>
    <w:rsid w:val="00457E59"/>
    <w:rsid w:val="00485386"/>
    <w:rsid w:val="004A6819"/>
    <w:rsid w:val="004D18C8"/>
    <w:rsid w:val="00502D91"/>
    <w:rsid w:val="00505DDA"/>
    <w:rsid w:val="005223DA"/>
    <w:rsid w:val="00526E82"/>
    <w:rsid w:val="00546806"/>
    <w:rsid w:val="0056170A"/>
    <w:rsid w:val="005E0691"/>
    <w:rsid w:val="005E5A2E"/>
    <w:rsid w:val="00631F64"/>
    <w:rsid w:val="00667AA9"/>
    <w:rsid w:val="006B174F"/>
    <w:rsid w:val="006C35DB"/>
    <w:rsid w:val="006E072C"/>
    <w:rsid w:val="006E44CA"/>
    <w:rsid w:val="006E7867"/>
    <w:rsid w:val="006F0ACB"/>
    <w:rsid w:val="006F0D95"/>
    <w:rsid w:val="0070126D"/>
    <w:rsid w:val="007212B0"/>
    <w:rsid w:val="00781C2A"/>
    <w:rsid w:val="007A5196"/>
    <w:rsid w:val="007B3DAE"/>
    <w:rsid w:val="007B4ABC"/>
    <w:rsid w:val="007D44D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D72DC"/>
    <w:rsid w:val="00AE75DD"/>
    <w:rsid w:val="00B14B82"/>
    <w:rsid w:val="00B153BE"/>
    <w:rsid w:val="00B162BF"/>
    <w:rsid w:val="00B410AE"/>
    <w:rsid w:val="00B47A15"/>
    <w:rsid w:val="00BD2B3B"/>
    <w:rsid w:val="00BD4B6B"/>
    <w:rsid w:val="00C42B7E"/>
    <w:rsid w:val="00C55738"/>
    <w:rsid w:val="00C56BE0"/>
    <w:rsid w:val="00C66EF7"/>
    <w:rsid w:val="00C77BFD"/>
    <w:rsid w:val="00D127CF"/>
    <w:rsid w:val="00D34BE6"/>
    <w:rsid w:val="00D35812"/>
    <w:rsid w:val="00D66B2A"/>
    <w:rsid w:val="00D74F36"/>
    <w:rsid w:val="00DA4FCC"/>
    <w:rsid w:val="00DF02B0"/>
    <w:rsid w:val="00E14E53"/>
    <w:rsid w:val="00E1593C"/>
    <w:rsid w:val="00E27BCA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0321-8E37-46F6-8455-FB059835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3</Pages>
  <Words>542</Words>
  <Characters>3090</Characters>
  <Application>Microsoft Office Word</Application>
  <DocSecurity>0</DocSecurity>
  <Lines>25</Lines>
  <Paragraphs>7</Paragraphs>
  <ScaleCrop>false</ScaleCrop>
  <Company>MediaTek Inc.</Company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70</cp:revision>
  <dcterms:created xsi:type="dcterms:W3CDTF">2014-03-17T05:21:00Z</dcterms:created>
  <dcterms:modified xsi:type="dcterms:W3CDTF">2015-02-05T03:44:00Z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