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046" w:rsidRDefault="007A33F3">
      <w:pPr>
        <w:rPr>
          <w:rFonts w:ascii="Times New Roman" w:hAnsi="Times New Roman" w:cs="Times New Roman"/>
        </w:rPr>
      </w:pPr>
      <w:del w:id="0" w:author="Pu, Wei (Multimedia Standards)" w:date="2015-02-06T14:30:00Z">
        <w:r w:rsidDel="001935FC">
          <w:rPr>
            <w:rFonts w:ascii="Times New Roman" w:hAnsi="Times New Roman" w:cs="Times New Roman"/>
          </w:rPr>
          <w:delText>Palette share removal</w:delText>
        </w:r>
      </w:del>
      <w:ins w:id="1" w:author="Pu, Wei (Multimedia Standards)" w:date="2015-02-06T14:30:00Z">
        <w:r w:rsidR="001935FC">
          <w:rPr>
            <w:rFonts w:ascii="Times New Roman" w:hAnsi="Times New Roman" w:cs="Times New Roman"/>
          </w:rPr>
          <w:t>JCTVC-T0064</w:t>
        </w:r>
      </w:ins>
      <w:r w:rsidR="00B8465E">
        <w:rPr>
          <w:rFonts w:ascii="Times New Roman" w:hAnsi="Times New Roman" w:cs="Times New Roman"/>
        </w:rPr>
        <w:t xml:space="preserve"> working draft</w:t>
      </w:r>
      <w:ins w:id="2" w:author="Seregin, Vadim" w:date="2015-02-06T16:44:00Z">
        <w:r w:rsidR="00E57945">
          <w:rPr>
            <w:rFonts w:ascii="Times New Roman" w:hAnsi="Times New Roman" w:cs="Times New Roman"/>
          </w:rPr>
          <w:t xml:space="preserve"> changes</w:t>
        </w:r>
      </w:ins>
    </w:p>
    <w:p w:rsidR="00813D77" w:rsidRDefault="0056205E">
      <w:pPr>
        <w:rPr>
          <w:rFonts w:ascii="Times New Roman" w:hAnsi="Times New Roman" w:cs="Times New Roman"/>
        </w:rPr>
      </w:pPr>
      <w:r w:rsidRPr="0056205E">
        <w:rPr>
          <w:rFonts w:ascii="Times New Roman" w:hAnsi="Times New Roman" w:cs="Times New Roman"/>
        </w:rPr>
        <w:t>On top of</w:t>
      </w:r>
      <w:r w:rsidR="004D1046">
        <w:rPr>
          <w:rFonts w:ascii="Times New Roman" w:hAnsi="Times New Roman" w:cs="Times New Roman"/>
        </w:rPr>
        <w:t>:</w:t>
      </w:r>
    </w:p>
    <w:p w:rsidR="004D1046" w:rsidRPr="0056205E" w:rsidRDefault="004D1046" w:rsidP="00ED66C3">
      <w:pPr>
        <w:jc w:val="both"/>
        <w:rPr>
          <w:rFonts w:ascii="Times New Roman" w:hAnsi="Times New Roman" w:cs="Times New Roman"/>
        </w:rPr>
      </w:pPr>
      <w:bookmarkStart w:id="3" w:name="_Ref408400705"/>
      <w:r w:rsidRPr="004D1046">
        <w:rPr>
          <w:rFonts w:ascii="Times New Roman" w:eastAsia="Times New Roman" w:hAnsi="Times New Roman" w:cs="Times New Roman"/>
          <w:szCs w:val="20"/>
          <w:lang w:val="en-CA" w:eastAsia="en-US"/>
        </w:rPr>
        <w:t xml:space="preserve">R. Joshi and J. Xu, “HEVC screen content coding draft text 2,” in </w:t>
      </w:r>
      <w:r w:rsidRPr="004D1046">
        <w:rPr>
          <w:rFonts w:ascii="Times New Roman" w:eastAsia="Times New Roman" w:hAnsi="Times New Roman" w:cs="Times New Roman"/>
          <w:i/>
          <w:szCs w:val="20"/>
          <w:lang w:val="en-CA" w:eastAsia="en-US"/>
        </w:rPr>
        <w:t>Joint Collaborative Team on Video Coding (JCT-VC) of ITU-T SG 16 WP 3 and ISO/IEC JTC 1/SC 29/WG 11 19th Meeting</w:t>
      </w:r>
      <w:r w:rsidRPr="004D1046">
        <w:rPr>
          <w:rFonts w:ascii="Times New Roman" w:eastAsia="Times New Roman" w:hAnsi="Times New Roman" w:cs="Times New Roman"/>
          <w:szCs w:val="20"/>
          <w:lang w:val="en-CA" w:eastAsia="en-US"/>
        </w:rPr>
        <w:t>, JCTVC-S1005, Strasbourg, FR, 17–24 Oct. 2014.</w:t>
      </w:r>
      <w:bookmarkEnd w:id="3"/>
    </w:p>
    <w:p w:rsidR="009C3808" w:rsidRDefault="009C3808" w:rsidP="001222CD">
      <w:pPr>
        <w:pStyle w:val="Heading4"/>
        <w:spacing w:after="120"/>
        <w:ind w:left="0" w:firstLine="0"/>
        <w:rPr>
          <w:lang w:val="en-US"/>
        </w:rPr>
      </w:pPr>
      <w:r>
        <w:rPr>
          <w:lang w:val="en-US"/>
        </w:rPr>
        <w:t xml:space="preserve">7.3.8.8 </w:t>
      </w:r>
      <w:r w:rsidR="00B4370C">
        <w:t xml:space="preserve">Palette </w:t>
      </w:r>
      <w:r>
        <w:rPr>
          <w:lang w:val="en-US"/>
        </w:rPr>
        <w:t>syntax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0E1865" w:rsidRPr="0056241E" w:rsidTr="007B2C89">
        <w:trPr>
          <w:cantSplit/>
          <w:jc w:val="center"/>
        </w:trPr>
        <w:tc>
          <w:tcPr>
            <w:tcW w:w="7917" w:type="dxa"/>
          </w:tcPr>
          <w:p w:rsidR="000E1865" w:rsidRPr="00082A68" w:rsidRDefault="000E1865" w:rsidP="007B2C89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palette_coding(</w:t>
            </w:r>
            <w:r w:rsidRPr="00082A68">
              <w:rPr>
                <w:rFonts w:ascii="Times New Roman" w:hAnsi="Times New Roman"/>
                <w:color w:val="000000"/>
                <w:sz w:val="20"/>
                <w:szCs w:val="20"/>
                <w:lang w:val="fr-FR" w:eastAsia="ko-KR"/>
              </w:rPr>
              <w:t> </w:t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x0,</w:t>
            </w:r>
            <w:r w:rsidRPr="00082A68">
              <w:rPr>
                <w:rFonts w:ascii="Times New Roman" w:hAnsi="Times New Roman"/>
                <w:color w:val="000000"/>
                <w:sz w:val="20"/>
                <w:szCs w:val="20"/>
                <w:lang w:val="fr-FR" w:eastAsia="ko-KR"/>
              </w:rPr>
              <w:t> </w:t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y0,</w:t>
            </w:r>
            <w:r w:rsidRPr="00082A68">
              <w:rPr>
                <w:rFonts w:ascii="Times New Roman" w:hAnsi="Times New Roman"/>
                <w:color w:val="000000"/>
                <w:sz w:val="20"/>
                <w:szCs w:val="20"/>
                <w:lang w:val="fr-FR" w:eastAsia="ko-KR"/>
              </w:rPr>
              <w:t> </w:t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nCbS</w:t>
            </w:r>
            <w:r w:rsidRPr="00082A68">
              <w:rPr>
                <w:rFonts w:ascii="Times New Roman" w:hAnsi="Times New Roman"/>
                <w:color w:val="000000"/>
                <w:sz w:val="20"/>
                <w:szCs w:val="20"/>
                <w:lang w:val="fr-FR" w:eastAsia="ko-KR"/>
              </w:rPr>
              <w:t> </w:t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) {</w:t>
            </w:r>
          </w:p>
        </w:tc>
        <w:tc>
          <w:tcPr>
            <w:tcW w:w="1152" w:type="dxa"/>
          </w:tcPr>
          <w:p w:rsidR="000E1865" w:rsidRPr="00E57945" w:rsidRDefault="000E1865" w:rsidP="007B2C89">
            <w:pPr>
              <w:pStyle w:val="tableheading"/>
              <w:spacing w:before="20" w:after="40"/>
              <w:rPr>
                <w:noProof/>
                <w:color w:val="000000"/>
              </w:rPr>
            </w:pPr>
            <w:r w:rsidRPr="00E57945">
              <w:rPr>
                <w:noProof/>
                <w:color w:val="000000"/>
              </w:rPr>
              <w:t>Descriptor</w:t>
            </w:r>
          </w:p>
        </w:tc>
      </w:tr>
      <w:tr w:rsidR="000E1865" w:rsidRPr="004F2FAA" w:rsidTr="007B2C89">
        <w:trPr>
          <w:cantSplit/>
          <w:jc w:val="center"/>
        </w:trPr>
        <w:tc>
          <w:tcPr>
            <w:tcW w:w="7917" w:type="dxa"/>
          </w:tcPr>
          <w:p w:rsidR="000E1865" w:rsidRPr="00082A68" w:rsidRDefault="000E1865" w:rsidP="007B2C89">
            <w:pPr>
              <w:pStyle w:val="tablesyntax"/>
              <w:spacing w:before="20" w:after="40"/>
              <w:rPr>
                <w:rFonts w:ascii="Times New Roman" w:eastAsia="PMingLiU" w:hAnsi="Times New Roman"/>
                <w:strike/>
                <w:noProof/>
                <w:color w:val="000000"/>
                <w:sz w:val="20"/>
                <w:szCs w:val="20"/>
                <w:highlight w:val="yellow"/>
                <w:lang w:val="en-US" w:eastAsia="zh-TW"/>
              </w:rPr>
            </w:pPr>
            <w:r w:rsidRPr="00082A68">
              <w:rPr>
                <w:rFonts w:ascii="Times New Roman" w:hAnsi="Times New Roman"/>
                <w:strike/>
                <w:color w:val="000000"/>
                <w:sz w:val="20"/>
                <w:szCs w:val="20"/>
                <w:highlight w:val="yellow"/>
                <w:lang w:eastAsia="ko-KR"/>
              </w:rPr>
              <w:tab/>
            </w:r>
            <w:r w:rsidRPr="00082A68">
              <w:rPr>
                <w:rFonts w:ascii="Times New Roman" w:eastAsia="PMingLiU" w:hAnsi="Times New Roman"/>
                <w:b/>
                <w:strike/>
                <w:noProof/>
                <w:color w:val="000000"/>
                <w:sz w:val="20"/>
                <w:szCs w:val="20"/>
                <w:highlight w:val="yellow"/>
                <w:lang w:val="en-US" w:eastAsia="zh-TW"/>
              </w:rPr>
              <w:t>palette_share_flag</w:t>
            </w:r>
            <w:r w:rsidRPr="00082A68">
              <w:rPr>
                <w:rFonts w:ascii="Times New Roman" w:hAnsi="Times New Roman"/>
                <w:strike/>
                <w:color w:val="000000"/>
                <w:sz w:val="20"/>
                <w:szCs w:val="20"/>
                <w:highlight w:val="yellow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0E1865" w:rsidRPr="00E57945" w:rsidRDefault="000E1865" w:rsidP="007B2C89">
            <w:pPr>
              <w:pStyle w:val="tablecell"/>
              <w:spacing w:before="20" w:after="40"/>
              <w:rPr>
                <w:strike/>
                <w:noProof/>
                <w:color w:val="000000"/>
                <w:highlight w:val="yellow"/>
                <w:lang w:eastAsia="ko-KR"/>
              </w:rPr>
            </w:pPr>
            <w:r w:rsidRPr="00E57945">
              <w:rPr>
                <w:strike/>
                <w:noProof/>
                <w:color w:val="000000"/>
                <w:highlight w:val="yellow"/>
                <w:lang w:eastAsia="ko-KR"/>
              </w:rPr>
              <w:t>ae(v)</w:t>
            </w:r>
          </w:p>
        </w:tc>
      </w:tr>
      <w:tr w:rsidR="000E1865" w:rsidRPr="004F2FAA" w:rsidTr="007B2C89">
        <w:trPr>
          <w:cantSplit/>
          <w:jc w:val="center"/>
        </w:trPr>
        <w:tc>
          <w:tcPr>
            <w:tcW w:w="7917" w:type="dxa"/>
          </w:tcPr>
          <w:p w:rsidR="000E1865" w:rsidRPr="00082A68" w:rsidRDefault="000E1865" w:rsidP="007B2C89">
            <w:pPr>
              <w:pStyle w:val="tablesyntax"/>
              <w:spacing w:before="20" w:after="40"/>
              <w:rPr>
                <w:rFonts w:ascii="Times New Roman" w:eastAsia="PMingLiU" w:hAnsi="Times New Roman"/>
                <w:strike/>
                <w:noProof/>
                <w:color w:val="000000"/>
                <w:sz w:val="20"/>
                <w:szCs w:val="20"/>
                <w:lang w:val="en-US" w:eastAsia="zh-TW"/>
              </w:rPr>
            </w:pPr>
            <w:r w:rsidRPr="00082A68">
              <w:rPr>
                <w:rFonts w:ascii="Times New Roman" w:hAnsi="Times New Roman"/>
                <w:color w:val="000000"/>
                <w:sz w:val="20"/>
                <w:szCs w:val="20"/>
                <w:lang w:eastAsia="ko-KR"/>
              </w:rPr>
              <w:tab/>
            </w:r>
            <w:r w:rsidRPr="00082A68">
              <w:rPr>
                <w:rFonts w:ascii="Times New Roman" w:eastAsia="PMingLiU" w:hAnsi="Times New Roman"/>
                <w:strike/>
                <w:noProof/>
                <w:color w:val="000000"/>
                <w:sz w:val="20"/>
                <w:szCs w:val="20"/>
                <w:highlight w:val="yellow"/>
                <w:lang w:val="en-US" w:eastAsia="zh-TW"/>
              </w:rPr>
              <w:t>if( !palette_share_flag</w:t>
            </w:r>
            <w:r w:rsidRPr="00082A68">
              <w:rPr>
                <w:rFonts w:ascii="Times New Roman" w:hAnsi="Times New Roman"/>
                <w:strike/>
                <w:color w:val="000000"/>
                <w:sz w:val="20"/>
                <w:szCs w:val="20"/>
                <w:highlight w:val="yellow"/>
                <w:lang w:eastAsia="ko-KR"/>
              </w:rPr>
              <w:t>[ x0 ][ y0 ]</w:t>
            </w:r>
            <w:r w:rsidRPr="00082A68">
              <w:rPr>
                <w:rFonts w:ascii="Times New Roman" w:hAnsi="Times New Roman"/>
                <w:strike/>
                <w:noProof/>
                <w:color w:val="000000"/>
                <w:sz w:val="20"/>
                <w:szCs w:val="20"/>
                <w:highlight w:val="yellow"/>
                <w:lang w:val="en-US"/>
              </w:rPr>
              <w:t xml:space="preserve"> </w:t>
            </w:r>
            <w:r w:rsidRPr="00082A68">
              <w:rPr>
                <w:rFonts w:ascii="Times New Roman" w:eastAsia="PMingLiU" w:hAnsi="Times New Roman"/>
                <w:strike/>
                <w:noProof/>
                <w:color w:val="000000"/>
                <w:sz w:val="20"/>
                <w:szCs w:val="20"/>
                <w:highlight w:val="yellow"/>
                <w:lang w:val="en-US" w:eastAsia="zh-TW"/>
              </w:rPr>
              <w:t>) {</w:t>
            </w:r>
          </w:p>
        </w:tc>
        <w:tc>
          <w:tcPr>
            <w:tcW w:w="1152" w:type="dxa"/>
          </w:tcPr>
          <w:p w:rsidR="000E1865" w:rsidRPr="00E57945" w:rsidRDefault="000E1865" w:rsidP="007B2C89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E1865" w:rsidRPr="00031B0C" w:rsidTr="007B2C89">
        <w:trPr>
          <w:cantSplit/>
          <w:jc w:val="center"/>
        </w:trPr>
        <w:tc>
          <w:tcPr>
            <w:tcW w:w="7917" w:type="dxa"/>
          </w:tcPr>
          <w:p w:rsidR="000E1865" w:rsidRPr="00082A68" w:rsidRDefault="000E1865" w:rsidP="007B2C89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  <w:t>palettePredictionFinished = 0</w:t>
            </w:r>
          </w:p>
        </w:tc>
        <w:tc>
          <w:tcPr>
            <w:tcW w:w="1152" w:type="dxa"/>
          </w:tcPr>
          <w:p w:rsidR="000E1865" w:rsidRPr="00E57945" w:rsidRDefault="000E1865" w:rsidP="007B2C89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E1865" w:rsidRPr="00031B0C" w:rsidTr="007B2C89">
        <w:trPr>
          <w:cantSplit/>
          <w:jc w:val="center"/>
        </w:trPr>
        <w:tc>
          <w:tcPr>
            <w:tcW w:w="7917" w:type="dxa"/>
          </w:tcPr>
          <w:p w:rsidR="000E1865" w:rsidRPr="00082A68" w:rsidRDefault="000E1865" w:rsidP="007B2C89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  <w:t>paletteNumPredictedEntries = 0</w:t>
            </w:r>
          </w:p>
        </w:tc>
        <w:tc>
          <w:tcPr>
            <w:tcW w:w="1152" w:type="dxa"/>
          </w:tcPr>
          <w:p w:rsidR="000E1865" w:rsidRPr="00E57945" w:rsidRDefault="000E1865" w:rsidP="007B2C89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E1865" w:rsidRPr="00031B0C" w:rsidTr="007B2C89">
        <w:trPr>
          <w:cantSplit/>
          <w:jc w:val="center"/>
        </w:trPr>
        <w:tc>
          <w:tcPr>
            <w:tcW w:w="7917" w:type="dxa"/>
          </w:tcPr>
          <w:p w:rsidR="000E1865" w:rsidRPr="00082A68" w:rsidRDefault="000E1865" w:rsidP="007B2C89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  <w:t>for( i = 0; i &lt; PredictorPaletteSize</w:t>
            </w:r>
          </w:p>
          <w:p w:rsidR="000E1865" w:rsidRPr="00082A68" w:rsidRDefault="000E1865" w:rsidP="007B2C89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 &amp;&amp;  !palettePredictionFinished  &amp;&amp;</w:t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br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  <w:t>paletteNumPredictedEntries</w:t>
            </w:r>
            <w:r w:rsidRPr="00082A68" w:rsidDel="00624D5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&lt; palette_max_size; i++ ) {</w:t>
            </w:r>
          </w:p>
        </w:tc>
        <w:tc>
          <w:tcPr>
            <w:tcW w:w="1152" w:type="dxa"/>
          </w:tcPr>
          <w:p w:rsidR="000E1865" w:rsidRPr="00E57945" w:rsidRDefault="000E1865" w:rsidP="007B2C89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E1865" w:rsidRPr="00031B0C" w:rsidTr="007B2C89">
        <w:trPr>
          <w:cantSplit/>
          <w:jc w:val="center"/>
        </w:trPr>
        <w:tc>
          <w:tcPr>
            <w:tcW w:w="7917" w:type="dxa"/>
          </w:tcPr>
          <w:p w:rsidR="000E1865" w:rsidRPr="00082A68" w:rsidRDefault="000E1865" w:rsidP="007B2C89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sz w:val="20"/>
                <w:szCs w:val="20"/>
                <w:lang w:val="en-US"/>
              </w:rPr>
            </w:pP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b/>
                <w:noProof/>
                <w:sz w:val="20"/>
                <w:szCs w:val="20"/>
                <w:lang w:val="en-US"/>
              </w:rPr>
              <w:t>palette_predictor_run</w:t>
            </w:r>
          </w:p>
        </w:tc>
        <w:tc>
          <w:tcPr>
            <w:tcW w:w="1152" w:type="dxa"/>
          </w:tcPr>
          <w:p w:rsidR="000E1865" w:rsidRPr="00E57945" w:rsidRDefault="000E1865" w:rsidP="007B2C89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E57945">
              <w:rPr>
                <w:b w:val="0"/>
                <w:noProof/>
                <w:color w:val="000000"/>
              </w:rPr>
              <w:t>ae(v)</w:t>
            </w:r>
          </w:p>
        </w:tc>
      </w:tr>
      <w:tr w:rsidR="000E1865" w:rsidRPr="00031B0C" w:rsidTr="007B2C89">
        <w:trPr>
          <w:cantSplit/>
          <w:jc w:val="center"/>
        </w:trPr>
        <w:tc>
          <w:tcPr>
            <w:tcW w:w="7917" w:type="dxa"/>
          </w:tcPr>
          <w:p w:rsidR="000E1865" w:rsidRPr="00082A68" w:rsidRDefault="000E1865" w:rsidP="007B2C89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sz w:val="20"/>
                <w:szCs w:val="20"/>
              </w:rPr>
              <w:t>if( </w:t>
            </w:r>
            <w:r w:rsidRPr="00082A68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 xml:space="preserve">palette_predictor_run </w:t>
            </w:r>
            <w:r w:rsidRPr="00082A68">
              <w:rPr>
                <w:rFonts w:ascii="Times New Roman" w:hAnsi="Times New Roman"/>
                <w:noProof/>
                <w:sz w:val="20"/>
                <w:szCs w:val="20"/>
              </w:rPr>
              <w:t xml:space="preserve"> != </w:t>
            </w:r>
            <w:r w:rsidRPr="00082A68">
              <w:rPr>
                <w:rFonts w:ascii="Times New Roman" w:hAnsi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082A68">
              <w:rPr>
                <w:rFonts w:ascii="Times New Roman" w:hAnsi="Times New Roman"/>
                <w:noProof/>
                <w:sz w:val="20"/>
                <w:szCs w:val="20"/>
              </w:rPr>
              <w:t xml:space="preserve">1 ) </w:t>
            </w:r>
          </w:p>
        </w:tc>
        <w:tc>
          <w:tcPr>
            <w:tcW w:w="1152" w:type="dxa"/>
          </w:tcPr>
          <w:p w:rsidR="000E1865" w:rsidRPr="00E57945" w:rsidRDefault="000E1865" w:rsidP="007B2C89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E1865" w:rsidRPr="00031B0C" w:rsidTr="007B2C89">
        <w:trPr>
          <w:cantSplit/>
          <w:jc w:val="center"/>
        </w:trPr>
        <w:tc>
          <w:tcPr>
            <w:tcW w:w="7917" w:type="dxa"/>
          </w:tcPr>
          <w:p w:rsidR="000E1865" w:rsidRPr="00082A68" w:rsidRDefault="000E1865" w:rsidP="007B2C89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  <w:t xml:space="preserve">if( palette_predictor_run &gt; 1 ) </w:t>
            </w:r>
          </w:p>
        </w:tc>
        <w:tc>
          <w:tcPr>
            <w:tcW w:w="1152" w:type="dxa"/>
          </w:tcPr>
          <w:p w:rsidR="000E1865" w:rsidRPr="00E57945" w:rsidRDefault="000E1865" w:rsidP="007B2C89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E1865" w:rsidRPr="00031B0C" w:rsidTr="007B2C89">
        <w:trPr>
          <w:cantSplit/>
          <w:jc w:val="center"/>
        </w:trPr>
        <w:tc>
          <w:tcPr>
            <w:tcW w:w="7917" w:type="dxa"/>
          </w:tcPr>
          <w:p w:rsidR="000E1865" w:rsidRPr="00082A68" w:rsidRDefault="000E1865" w:rsidP="007B2C89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  <w:t>i  +=  palette_predictor_run − 1</w:t>
            </w:r>
          </w:p>
        </w:tc>
        <w:tc>
          <w:tcPr>
            <w:tcW w:w="1152" w:type="dxa"/>
          </w:tcPr>
          <w:p w:rsidR="000E1865" w:rsidRPr="00E57945" w:rsidRDefault="000E1865" w:rsidP="007B2C89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E1865" w:rsidRPr="00031B0C" w:rsidTr="007B2C89">
        <w:trPr>
          <w:cantSplit/>
          <w:jc w:val="center"/>
        </w:trPr>
        <w:tc>
          <w:tcPr>
            <w:tcW w:w="7917" w:type="dxa"/>
          </w:tcPr>
          <w:p w:rsidR="000E1865" w:rsidRPr="00082A68" w:rsidRDefault="000E1865" w:rsidP="007B2C89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  <w:highlight w:val="yellow"/>
              </w:rPr>
            </w:pP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  <w:t>PalettePredictorEntryReuseFlag[</w:t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i</w:t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  <w:lang w:val="fr-FR"/>
              </w:rPr>
              <w:t> </w:t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] = 1</w:t>
            </w:r>
          </w:p>
        </w:tc>
        <w:tc>
          <w:tcPr>
            <w:tcW w:w="1152" w:type="dxa"/>
          </w:tcPr>
          <w:p w:rsidR="000E1865" w:rsidRPr="00E57945" w:rsidRDefault="000E1865" w:rsidP="007B2C89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E1865" w:rsidRPr="00031B0C" w:rsidTr="007B2C89">
        <w:trPr>
          <w:cantSplit/>
          <w:jc w:val="center"/>
        </w:trPr>
        <w:tc>
          <w:tcPr>
            <w:tcW w:w="7917" w:type="dxa"/>
          </w:tcPr>
          <w:p w:rsidR="000E1865" w:rsidRPr="00082A68" w:rsidRDefault="000E1865" w:rsidP="007B2C89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  <w:highlight w:val="yellow"/>
              </w:rPr>
            </w:pP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  <w:t>paletteNumPredictedEntries</w:t>
            </w:r>
            <w:r w:rsidRPr="00082A68" w:rsidDel="00624D5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++</w:t>
            </w:r>
          </w:p>
        </w:tc>
        <w:tc>
          <w:tcPr>
            <w:tcW w:w="1152" w:type="dxa"/>
          </w:tcPr>
          <w:p w:rsidR="000E1865" w:rsidRPr="00E57945" w:rsidRDefault="000E1865" w:rsidP="007B2C89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E1865" w:rsidRPr="00031B0C" w:rsidTr="007B2C89">
        <w:trPr>
          <w:cantSplit/>
          <w:jc w:val="center"/>
        </w:trPr>
        <w:tc>
          <w:tcPr>
            <w:tcW w:w="7917" w:type="dxa"/>
          </w:tcPr>
          <w:p w:rsidR="000E1865" w:rsidRPr="00082A68" w:rsidRDefault="000E1865" w:rsidP="007B2C89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  <w:t>} else</w:t>
            </w:r>
          </w:p>
        </w:tc>
        <w:tc>
          <w:tcPr>
            <w:tcW w:w="1152" w:type="dxa"/>
          </w:tcPr>
          <w:p w:rsidR="000E1865" w:rsidRPr="00E57945" w:rsidRDefault="000E1865" w:rsidP="007B2C89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E1865" w:rsidRPr="00031B0C" w:rsidTr="007B2C89">
        <w:trPr>
          <w:cantSplit/>
          <w:jc w:val="center"/>
        </w:trPr>
        <w:tc>
          <w:tcPr>
            <w:tcW w:w="7917" w:type="dxa"/>
          </w:tcPr>
          <w:p w:rsidR="000E1865" w:rsidRPr="00082A68" w:rsidRDefault="000E1865" w:rsidP="007B2C89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  <w:t>palettePredictionFinished = 1</w:t>
            </w:r>
          </w:p>
        </w:tc>
        <w:tc>
          <w:tcPr>
            <w:tcW w:w="1152" w:type="dxa"/>
          </w:tcPr>
          <w:p w:rsidR="000E1865" w:rsidRPr="00E57945" w:rsidRDefault="000E1865" w:rsidP="007B2C89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E1865" w:rsidRPr="00031B0C" w:rsidTr="007B2C89">
        <w:trPr>
          <w:cantSplit/>
          <w:jc w:val="center"/>
        </w:trPr>
        <w:tc>
          <w:tcPr>
            <w:tcW w:w="7917" w:type="dxa"/>
          </w:tcPr>
          <w:p w:rsidR="000E1865" w:rsidRPr="00082A68" w:rsidRDefault="000E1865" w:rsidP="007B2C89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  <w:t>}</w:t>
            </w:r>
          </w:p>
        </w:tc>
        <w:tc>
          <w:tcPr>
            <w:tcW w:w="1152" w:type="dxa"/>
          </w:tcPr>
          <w:p w:rsidR="000E1865" w:rsidRPr="00E57945" w:rsidRDefault="000E1865" w:rsidP="007B2C89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E1865" w:rsidRPr="0056241E" w:rsidTr="007B2C89">
        <w:trPr>
          <w:cantSplit/>
          <w:trHeight w:val="206"/>
          <w:jc w:val="center"/>
        </w:trPr>
        <w:tc>
          <w:tcPr>
            <w:tcW w:w="7917" w:type="dxa"/>
          </w:tcPr>
          <w:p w:rsidR="000E1865" w:rsidRPr="00082A68" w:rsidRDefault="000E1865" w:rsidP="007B2C89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  <w:t>if( paletteNumPredictedEntries &lt; palette_max_size )</w:t>
            </w:r>
          </w:p>
        </w:tc>
        <w:tc>
          <w:tcPr>
            <w:tcW w:w="1152" w:type="dxa"/>
          </w:tcPr>
          <w:p w:rsidR="000E1865" w:rsidRPr="00E57945" w:rsidRDefault="000E1865" w:rsidP="007B2C89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E1865" w:rsidRPr="0056241E" w:rsidTr="007B2C89">
        <w:trPr>
          <w:cantSplit/>
          <w:trHeight w:val="206"/>
          <w:jc w:val="center"/>
        </w:trPr>
        <w:tc>
          <w:tcPr>
            <w:tcW w:w="7917" w:type="dxa"/>
          </w:tcPr>
          <w:p w:rsidR="000E1865" w:rsidRPr="00082A68" w:rsidRDefault="000E1865" w:rsidP="007B2C89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</w:rPr>
            </w:pP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</w:rPr>
              <w:t>palette_num_signalled_entries</w:t>
            </w:r>
          </w:p>
        </w:tc>
        <w:tc>
          <w:tcPr>
            <w:tcW w:w="1152" w:type="dxa"/>
          </w:tcPr>
          <w:p w:rsidR="000E1865" w:rsidRPr="00E57945" w:rsidRDefault="000E1865" w:rsidP="007B2C89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E57945">
              <w:rPr>
                <w:b w:val="0"/>
                <w:noProof/>
                <w:color w:val="000000"/>
              </w:rPr>
              <w:t>ae(v)</w:t>
            </w:r>
          </w:p>
        </w:tc>
      </w:tr>
      <w:tr w:rsidR="000E1865" w:rsidRPr="0056241E" w:rsidTr="007B2C89">
        <w:trPr>
          <w:cantSplit/>
          <w:trHeight w:val="206"/>
          <w:jc w:val="center"/>
        </w:trPr>
        <w:tc>
          <w:tcPr>
            <w:tcW w:w="7917" w:type="dxa"/>
          </w:tcPr>
          <w:p w:rsidR="000E1865" w:rsidRPr="00082A68" w:rsidRDefault="000E1865" w:rsidP="007B2C89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  <w:t>for( cIdx = 0; cIdx &lt; 3; cIdx++ )</w:t>
            </w:r>
          </w:p>
        </w:tc>
        <w:tc>
          <w:tcPr>
            <w:tcW w:w="1152" w:type="dxa"/>
          </w:tcPr>
          <w:p w:rsidR="000E1865" w:rsidRPr="00E57945" w:rsidRDefault="000E1865" w:rsidP="007B2C89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E1865" w:rsidRPr="0056241E" w:rsidTr="007B2C89">
        <w:trPr>
          <w:cantSplit/>
          <w:trHeight w:val="206"/>
          <w:jc w:val="center"/>
        </w:trPr>
        <w:tc>
          <w:tcPr>
            <w:tcW w:w="7917" w:type="dxa"/>
          </w:tcPr>
          <w:p w:rsidR="000E1865" w:rsidRPr="00082A68" w:rsidRDefault="000E1865" w:rsidP="007B2C89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  <w:t>for( i = 0; i &lt; palette_num_signalled_</w:t>
            </w:r>
            <w:r w:rsidRPr="00082A68" w:rsidDel="00624D5A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</w:t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entries; i++ ) </w:t>
            </w:r>
          </w:p>
        </w:tc>
        <w:tc>
          <w:tcPr>
            <w:tcW w:w="1152" w:type="dxa"/>
          </w:tcPr>
          <w:p w:rsidR="000E1865" w:rsidRPr="00E57945" w:rsidRDefault="000E1865" w:rsidP="007B2C89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0E1865" w:rsidRPr="0056241E" w:rsidTr="007B2C89">
        <w:trPr>
          <w:cantSplit/>
          <w:trHeight w:val="206"/>
          <w:jc w:val="center"/>
        </w:trPr>
        <w:tc>
          <w:tcPr>
            <w:tcW w:w="7917" w:type="dxa"/>
          </w:tcPr>
          <w:p w:rsidR="000E1865" w:rsidRPr="00082A68" w:rsidRDefault="000E1865" w:rsidP="007B2C89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  <w:lang w:val="fr-FR"/>
              </w:rPr>
              <w:t>palette_entry</w:t>
            </w:r>
          </w:p>
        </w:tc>
        <w:tc>
          <w:tcPr>
            <w:tcW w:w="1152" w:type="dxa"/>
          </w:tcPr>
          <w:p w:rsidR="000E1865" w:rsidRPr="00E57945" w:rsidRDefault="000E1865" w:rsidP="007B2C89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E57945">
              <w:rPr>
                <w:b w:val="0"/>
                <w:noProof/>
                <w:color w:val="000000"/>
              </w:rPr>
              <w:t>ae(v)</w:t>
            </w:r>
          </w:p>
        </w:tc>
      </w:tr>
      <w:tr w:rsidR="000E1865" w:rsidRPr="00A37F2B" w:rsidTr="007B2C89">
        <w:trPr>
          <w:cantSplit/>
          <w:trHeight w:val="206"/>
          <w:jc w:val="center"/>
        </w:trPr>
        <w:tc>
          <w:tcPr>
            <w:tcW w:w="7917" w:type="dxa"/>
          </w:tcPr>
          <w:p w:rsidR="000E1865" w:rsidRPr="00082A68" w:rsidRDefault="000E1865" w:rsidP="007B2C89">
            <w:pPr>
              <w:pStyle w:val="tablesyntax"/>
              <w:spacing w:before="20" w:after="40"/>
              <w:rPr>
                <w:rFonts w:ascii="Times New Roman" w:hAnsi="Times New Roman"/>
                <w:strike/>
                <w:noProof/>
                <w:color w:val="000000"/>
                <w:sz w:val="20"/>
                <w:szCs w:val="20"/>
                <w:lang w:val="fr-FR"/>
              </w:rPr>
            </w:pP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ab/>
            </w:r>
            <w:r w:rsidRPr="00082A68">
              <w:rPr>
                <w:rFonts w:ascii="Times New Roman" w:hAnsi="Times New Roman"/>
                <w:strike/>
                <w:noProof/>
                <w:color w:val="000000"/>
                <w:sz w:val="20"/>
                <w:szCs w:val="20"/>
                <w:highlight w:val="yellow"/>
                <w:lang w:val="fr-FR"/>
              </w:rPr>
              <w:t>}</w:t>
            </w:r>
          </w:p>
        </w:tc>
        <w:tc>
          <w:tcPr>
            <w:tcW w:w="1152" w:type="dxa"/>
          </w:tcPr>
          <w:p w:rsidR="000E1865" w:rsidRPr="00E57945" w:rsidRDefault="000E1865" w:rsidP="007B2C89">
            <w:pPr>
              <w:pStyle w:val="tableheading"/>
              <w:spacing w:before="20" w:after="40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0E1865" w:rsidRPr="0004712B" w:rsidTr="007B2C89">
        <w:trPr>
          <w:cantSplit/>
          <w:trHeight w:val="287"/>
          <w:jc w:val="center"/>
        </w:trPr>
        <w:tc>
          <w:tcPr>
            <w:tcW w:w="7917" w:type="dxa"/>
          </w:tcPr>
          <w:p w:rsidR="000E1865" w:rsidRPr="00082A68" w:rsidRDefault="000E1865" w:rsidP="007B2C89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 w:rsidRPr="00082A68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 xml:space="preserve">   …</w:t>
            </w:r>
          </w:p>
        </w:tc>
        <w:tc>
          <w:tcPr>
            <w:tcW w:w="1152" w:type="dxa"/>
          </w:tcPr>
          <w:p w:rsidR="000E1865" w:rsidRPr="00E57945" w:rsidRDefault="000E1865" w:rsidP="007B2C89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</w:tbl>
    <w:p w:rsidR="00AE6E35" w:rsidRDefault="00CB1E19" w:rsidP="00200DFC">
      <w:pPr>
        <w:pStyle w:val="Heading4"/>
        <w:spacing w:after="120"/>
        <w:ind w:left="0" w:firstLine="0"/>
        <w:rPr>
          <w:ins w:id="4" w:author="Pu, Wei (Multimedia Standards)" w:date="2015-02-06T14:28:00Z"/>
          <w:noProof/>
          <w:lang w:val="en-CA"/>
        </w:rPr>
      </w:pPr>
      <w:bookmarkStart w:id="5" w:name="_Ref348982591"/>
      <w:bookmarkStart w:id="6" w:name="_Toc390728420"/>
      <w:ins w:id="7" w:author="Pu, Wei (Multimedia Standards)" w:date="2015-02-06T14:27:00Z">
        <w:r w:rsidRPr="001C01CF">
          <w:rPr>
            <w:noProof/>
            <w:lang w:val="en-CA"/>
          </w:rPr>
          <w:t>Table </w:t>
        </w:r>
        <w:r w:rsidRPr="001C01CF">
          <w:rPr>
            <w:noProof/>
            <w:lang w:val="en-CA"/>
          </w:rPr>
          <w:fldChar w:fldCharType="begin" w:fldLock="1"/>
        </w:r>
        <w:r w:rsidRPr="001C01CF">
          <w:rPr>
            <w:noProof/>
            <w:lang w:val="en-CA"/>
          </w:rPr>
          <w:instrText xml:space="preserve"> STYLEREF 1 \s </w:instrText>
        </w:r>
        <w:r w:rsidRPr="001C01CF">
          <w:rPr>
            <w:noProof/>
            <w:lang w:val="en-CA"/>
          </w:rPr>
          <w:fldChar w:fldCharType="separate"/>
        </w:r>
        <w:r w:rsidRPr="001C01CF">
          <w:rPr>
            <w:noProof/>
            <w:lang w:val="en-CA"/>
          </w:rPr>
          <w:t>9</w:t>
        </w:r>
        <w:r w:rsidRPr="001C01CF">
          <w:rPr>
            <w:noProof/>
            <w:lang w:val="en-CA"/>
          </w:rPr>
          <w:fldChar w:fldCharType="end"/>
        </w:r>
        <w:r w:rsidRPr="001C01CF">
          <w:rPr>
            <w:noProof/>
            <w:lang w:val="en-CA"/>
          </w:rPr>
          <w:noBreakHyphen/>
        </w:r>
        <w:r w:rsidRPr="001C01CF">
          <w:rPr>
            <w:noProof/>
            <w:lang w:val="en-CA"/>
          </w:rPr>
          <w:fldChar w:fldCharType="begin" w:fldLock="1"/>
        </w:r>
        <w:r w:rsidRPr="001C01CF">
          <w:rPr>
            <w:noProof/>
            <w:lang w:val="en-CA"/>
          </w:rPr>
          <w:instrText xml:space="preserve"> SEQ Table \* ARABIC \s 1 </w:instrText>
        </w:r>
        <w:r w:rsidRPr="001C01CF">
          <w:rPr>
            <w:noProof/>
            <w:lang w:val="en-CA"/>
          </w:rPr>
          <w:fldChar w:fldCharType="separate"/>
        </w:r>
        <w:r w:rsidRPr="001C01CF">
          <w:rPr>
            <w:noProof/>
            <w:lang w:val="en-CA"/>
          </w:rPr>
          <w:t>43</w:t>
        </w:r>
        <w:r w:rsidRPr="001C01CF">
          <w:rPr>
            <w:noProof/>
            <w:lang w:val="en-CA"/>
          </w:rPr>
          <w:fldChar w:fldCharType="end"/>
        </w:r>
        <w:bookmarkEnd w:id="5"/>
        <w:r w:rsidRPr="001C01CF">
          <w:rPr>
            <w:noProof/>
            <w:lang w:val="en-CA"/>
          </w:rPr>
          <w:t xml:space="preserve"> – Assignment of ctxInc to syntax elements with context coded bins</w:t>
        </w:r>
      </w:ins>
      <w:bookmarkEnd w:id="6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 w:firstRow="1" w:lastRow="0" w:firstColumn="1" w:lastColumn="0" w:noHBand="0" w:noVBand="1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CB1E19" w:rsidRPr="00E57945" w:rsidTr="00BA4E0A">
        <w:trPr>
          <w:cantSplit/>
          <w:jc w:val="center"/>
          <w:ins w:id="8" w:author="Pu, Wei (Multimedia Standards)" w:date="2015-02-06T14:28:00Z"/>
        </w:trPr>
        <w:tc>
          <w:tcPr>
            <w:tcW w:w="2448" w:type="dxa"/>
            <w:vAlign w:val="center"/>
          </w:tcPr>
          <w:p w:rsidR="00CB1E19" w:rsidRPr="00082A68" w:rsidRDefault="00CB1E19" w:rsidP="00BA4E0A">
            <w:pPr>
              <w:rPr>
                <w:ins w:id="9" w:author="Pu, Wei (Multimedia Standards)" w:date="2015-02-06T14:28:00Z"/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pPr>
            <w:ins w:id="10" w:author="Pu, Wei (Multimedia Standards)" w:date="2015-02-06T14:28:00Z">
              <w:r w:rsidRPr="00082A68">
                <w:rPr>
                  <w:rFonts w:ascii="Times New Roman" w:hAnsi="Times New Roman" w:cs="Times New Roman"/>
                  <w:noProof/>
                  <w:sz w:val="16"/>
                  <w:szCs w:val="16"/>
                  <w:lang w:val="en-CA"/>
                </w:rPr>
                <w:t>…</w:t>
              </w:r>
            </w:ins>
          </w:p>
        </w:tc>
        <w:tc>
          <w:tcPr>
            <w:tcW w:w="1716" w:type="dxa"/>
            <w:shd w:val="clear" w:color="auto" w:fill="auto"/>
            <w:vAlign w:val="center"/>
          </w:tcPr>
          <w:p w:rsidR="00CB1E19" w:rsidRPr="00082A68" w:rsidRDefault="00CB1E19" w:rsidP="00BA4E0A">
            <w:pPr>
              <w:jc w:val="center"/>
              <w:rPr>
                <w:ins w:id="11" w:author="Pu, Wei (Multimedia Standards)" w:date="2015-02-06T14:28:00Z"/>
                <w:rFonts w:ascii="Times New Roman" w:hAnsi="Times New Roman" w:cs="Times New Roman"/>
                <w:noProof/>
                <w:sz w:val="18"/>
                <w:szCs w:val="18"/>
                <w:lang w:val="en-CA"/>
              </w:rPr>
            </w:pPr>
            <w:ins w:id="12" w:author="Pu, Wei (Multimedia Standards)" w:date="2015-02-06T14:28:00Z">
              <w:r w:rsidRPr="00082A68">
                <w:rPr>
                  <w:rFonts w:ascii="Times New Roman" w:hAnsi="Times New Roman" w:cs="Times New Roman"/>
                  <w:noProof/>
                  <w:sz w:val="18"/>
                  <w:szCs w:val="18"/>
                  <w:lang w:val="en-CA"/>
                </w:rPr>
                <w:t>…</w:t>
              </w:r>
            </w:ins>
          </w:p>
        </w:tc>
        <w:tc>
          <w:tcPr>
            <w:tcW w:w="1008" w:type="dxa"/>
            <w:shd w:val="clear" w:color="auto" w:fill="auto"/>
            <w:vAlign w:val="center"/>
          </w:tcPr>
          <w:p w:rsidR="00CB1E19" w:rsidRPr="00082A68" w:rsidRDefault="00CB1E19" w:rsidP="00BA4E0A">
            <w:pPr>
              <w:jc w:val="center"/>
              <w:rPr>
                <w:ins w:id="13" w:author="Pu, Wei (Multimedia Standards)" w:date="2015-02-06T14:28:00Z"/>
                <w:rFonts w:ascii="Times New Roman" w:hAnsi="Times New Roman" w:cs="Times New Roman"/>
                <w:noProof/>
                <w:sz w:val="18"/>
                <w:szCs w:val="18"/>
                <w:lang w:val="en-CA"/>
              </w:rPr>
            </w:pPr>
            <w:ins w:id="14" w:author="Pu, Wei (Multimedia Standards)" w:date="2015-02-06T14:28:00Z">
              <w:r w:rsidRPr="00082A68">
                <w:rPr>
                  <w:rFonts w:ascii="Times New Roman" w:hAnsi="Times New Roman" w:cs="Times New Roman"/>
                  <w:noProof/>
                  <w:sz w:val="18"/>
                  <w:szCs w:val="18"/>
                  <w:lang w:val="en-CA"/>
                </w:rPr>
                <w:t>…</w:t>
              </w:r>
            </w:ins>
          </w:p>
        </w:tc>
        <w:tc>
          <w:tcPr>
            <w:tcW w:w="1008" w:type="dxa"/>
            <w:shd w:val="clear" w:color="auto" w:fill="auto"/>
            <w:vAlign w:val="center"/>
          </w:tcPr>
          <w:p w:rsidR="00CB1E19" w:rsidRPr="00082A68" w:rsidRDefault="00CB1E19" w:rsidP="00BA4E0A">
            <w:pPr>
              <w:jc w:val="center"/>
              <w:rPr>
                <w:ins w:id="15" w:author="Pu, Wei (Multimedia Standards)" w:date="2015-02-06T14:28:00Z"/>
                <w:rFonts w:ascii="Times New Roman" w:hAnsi="Times New Roman" w:cs="Times New Roman"/>
                <w:noProof/>
                <w:sz w:val="18"/>
                <w:szCs w:val="18"/>
                <w:lang w:val="en-CA"/>
              </w:rPr>
            </w:pPr>
            <w:ins w:id="16" w:author="Pu, Wei (Multimedia Standards)" w:date="2015-02-06T14:28:00Z">
              <w:r w:rsidRPr="00082A68">
                <w:rPr>
                  <w:rFonts w:ascii="Times New Roman" w:hAnsi="Times New Roman" w:cs="Times New Roman"/>
                  <w:noProof/>
                  <w:sz w:val="18"/>
                  <w:szCs w:val="18"/>
                  <w:lang w:val="en-CA"/>
                </w:rPr>
                <w:t>…</w:t>
              </w:r>
            </w:ins>
          </w:p>
        </w:tc>
        <w:tc>
          <w:tcPr>
            <w:tcW w:w="1008" w:type="dxa"/>
            <w:shd w:val="clear" w:color="auto" w:fill="auto"/>
            <w:vAlign w:val="center"/>
          </w:tcPr>
          <w:p w:rsidR="00CB1E19" w:rsidRPr="00082A68" w:rsidRDefault="00CB1E19" w:rsidP="00BA4E0A">
            <w:pPr>
              <w:jc w:val="center"/>
              <w:rPr>
                <w:ins w:id="17" w:author="Pu, Wei (Multimedia Standards)" w:date="2015-02-06T14:28:00Z"/>
                <w:rFonts w:ascii="Times New Roman" w:hAnsi="Times New Roman" w:cs="Times New Roman"/>
                <w:noProof/>
                <w:sz w:val="18"/>
                <w:szCs w:val="18"/>
                <w:lang w:val="en-CA"/>
              </w:rPr>
            </w:pPr>
            <w:ins w:id="18" w:author="Pu, Wei (Multimedia Standards)" w:date="2015-02-06T14:29:00Z">
              <w:r w:rsidRPr="00082A68">
                <w:rPr>
                  <w:rFonts w:ascii="Times New Roman" w:hAnsi="Times New Roman" w:cs="Times New Roman"/>
                  <w:noProof/>
                  <w:sz w:val="18"/>
                  <w:szCs w:val="18"/>
                  <w:lang w:val="en-CA"/>
                </w:rPr>
                <w:t>…</w:t>
              </w:r>
            </w:ins>
          </w:p>
        </w:tc>
        <w:tc>
          <w:tcPr>
            <w:tcW w:w="1008" w:type="dxa"/>
            <w:shd w:val="clear" w:color="auto" w:fill="auto"/>
            <w:vAlign w:val="center"/>
          </w:tcPr>
          <w:p w:rsidR="00CB1E19" w:rsidRPr="00082A68" w:rsidRDefault="00CB1E19" w:rsidP="00BA4E0A">
            <w:pPr>
              <w:jc w:val="center"/>
              <w:rPr>
                <w:ins w:id="19" w:author="Pu, Wei (Multimedia Standards)" w:date="2015-02-06T14:28:00Z"/>
                <w:rFonts w:ascii="Times New Roman" w:hAnsi="Times New Roman" w:cs="Times New Roman"/>
                <w:noProof/>
                <w:sz w:val="18"/>
                <w:szCs w:val="18"/>
                <w:lang w:val="en-CA"/>
              </w:rPr>
            </w:pPr>
            <w:ins w:id="20" w:author="Pu, Wei (Multimedia Standards)" w:date="2015-02-06T14:29:00Z">
              <w:r w:rsidRPr="00082A68">
                <w:rPr>
                  <w:rFonts w:ascii="Times New Roman" w:hAnsi="Times New Roman" w:cs="Times New Roman"/>
                  <w:noProof/>
                  <w:sz w:val="18"/>
                  <w:szCs w:val="18"/>
                  <w:lang w:val="en-CA"/>
                </w:rPr>
                <w:t>…</w:t>
              </w:r>
            </w:ins>
          </w:p>
        </w:tc>
        <w:tc>
          <w:tcPr>
            <w:tcW w:w="1008" w:type="dxa"/>
            <w:vAlign w:val="center"/>
          </w:tcPr>
          <w:p w:rsidR="00CB1E19" w:rsidRPr="00082A68" w:rsidRDefault="00CB1E19" w:rsidP="00BA4E0A">
            <w:pPr>
              <w:jc w:val="center"/>
              <w:rPr>
                <w:ins w:id="21" w:author="Pu, Wei (Multimedia Standards)" w:date="2015-02-06T14:28:00Z"/>
                <w:rFonts w:ascii="Times New Roman" w:hAnsi="Times New Roman" w:cs="Times New Roman"/>
                <w:noProof/>
                <w:sz w:val="18"/>
                <w:szCs w:val="18"/>
                <w:lang w:val="en-CA"/>
              </w:rPr>
            </w:pPr>
            <w:ins w:id="22" w:author="Pu, Wei (Multimedia Standards)" w:date="2015-02-06T14:29:00Z">
              <w:r w:rsidRPr="00082A68">
                <w:rPr>
                  <w:rFonts w:ascii="Times New Roman" w:hAnsi="Times New Roman" w:cs="Times New Roman"/>
                  <w:noProof/>
                  <w:sz w:val="18"/>
                  <w:szCs w:val="18"/>
                  <w:lang w:val="en-CA"/>
                </w:rPr>
                <w:t>…</w:t>
              </w:r>
            </w:ins>
          </w:p>
        </w:tc>
      </w:tr>
      <w:tr w:rsidR="00CB1E19" w:rsidRPr="00E57945" w:rsidTr="00916439">
        <w:trPr>
          <w:cantSplit/>
          <w:jc w:val="center"/>
          <w:ins w:id="23" w:author="Pu, Wei (Multimedia Standards)" w:date="2015-02-06T14:28:00Z"/>
        </w:trPr>
        <w:tc>
          <w:tcPr>
            <w:tcW w:w="2448" w:type="dxa"/>
            <w:tcBorders>
              <w:bottom w:val="single" w:sz="4" w:space="0" w:color="auto"/>
            </w:tcBorders>
          </w:tcPr>
          <w:p w:rsidR="00CB1E19" w:rsidRPr="00E57945" w:rsidRDefault="00CB1E19" w:rsidP="00BA4E0A">
            <w:pPr>
              <w:rPr>
                <w:ins w:id="24" w:author="Pu, Wei (Multimedia Standards)" w:date="2015-02-06T14:28:00Z"/>
                <w:rFonts w:ascii="Times New Roman" w:hAnsi="Times New Roman" w:cs="Times New Roman"/>
                <w:noProof/>
                <w:sz w:val="16"/>
                <w:szCs w:val="16"/>
                <w:lang w:val="en-CA"/>
                <w:rPrChange w:id="25" w:author="Seregin, Vadim" w:date="2015-02-06T16:45:00Z">
                  <w:rPr>
                    <w:ins w:id="26" w:author="Pu, Wei (Multimedia Standards)" w:date="2015-02-06T14:28:00Z"/>
                    <w:noProof/>
                    <w:sz w:val="16"/>
                    <w:szCs w:val="16"/>
                    <w:lang w:val="en-CA"/>
                  </w:rPr>
                </w:rPrChange>
              </w:rPr>
            </w:pPr>
            <w:ins w:id="27" w:author="Pu, Wei (Multimedia Standards)" w:date="2015-02-06T14:28:00Z">
              <w:r w:rsidRPr="00E57945">
                <w:rPr>
                  <w:rFonts w:ascii="Times New Roman" w:hAnsi="Times New Roman" w:cs="Times New Roman"/>
                  <w:noProof/>
                  <w:sz w:val="16"/>
                  <w:szCs w:val="16"/>
                  <w:lang w:val="en-CA" w:eastAsia="ko-KR"/>
                  <w:rPrChange w:id="28" w:author="Seregin, Vadim" w:date="2015-02-06T16:45:00Z">
                    <w:rPr>
                      <w:noProof/>
                      <w:sz w:val="16"/>
                      <w:szCs w:val="16"/>
                      <w:lang w:val="en-CA" w:eastAsia="ko-KR"/>
                    </w:rPr>
                  </w:rPrChange>
                </w:rPr>
                <w:t>palette_num_signalled_entries</w:t>
              </w:r>
            </w:ins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E19" w:rsidRPr="00082A68" w:rsidRDefault="00FF71CE" w:rsidP="00BA4E0A">
            <w:pPr>
              <w:jc w:val="center"/>
              <w:rPr>
                <w:ins w:id="29" w:author="Pu, Wei (Multimedia Standards)" w:date="2015-02-06T14:28:00Z"/>
                <w:rFonts w:ascii="Times New Roman" w:hAnsi="Times New Roman" w:cs="Times New Roman"/>
                <w:strike/>
                <w:noProof/>
                <w:sz w:val="18"/>
                <w:szCs w:val="18"/>
                <w:lang w:val="en-CA"/>
              </w:rPr>
            </w:pPr>
            <w:ins w:id="30" w:author="Pu, Wei (Multimedia Standards)" w:date="2015-02-06T14:28:00Z">
              <w:r w:rsidRPr="00082A68">
                <w:rPr>
                  <w:rFonts w:ascii="Times New Roman" w:hAnsi="Times New Roman" w:cs="Times New Roman"/>
                  <w:strike/>
                  <w:noProof/>
                  <w:sz w:val="18"/>
                  <w:szCs w:val="18"/>
                  <w:highlight w:val="yellow"/>
                  <w:lang w:val="en-CA"/>
                </w:rPr>
                <w:t>B</w:t>
              </w:r>
              <w:r w:rsidR="00CB1E19" w:rsidRPr="00082A68">
                <w:rPr>
                  <w:rFonts w:ascii="Times New Roman" w:hAnsi="Times New Roman" w:cs="Times New Roman"/>
                  <w:strike/>
                  <w:noProof/>
                  <w:sz w:val="18"/>
                  <w:szCs w:val="18"/>
                  <w:highlight w:val="yellow"/>
                  <w:lang w:val="en-CA"/>
                </w:rPr>
                <w:t>ypass</w:t>
              </w:r>
            </w:ins>
            <w:ins w:id="31" w:author="Seregin, Vadim" w:date="2015-02-06T16:45:00Z">
              <w:r w:rsidR="00E57945" w:rsidRPr="00082A68">
                <w:rPr>
                  <w:rFonts w:ascii="Times New Roman" w:hAnsi="Times New Roman" w:cs="Times New Roman"/>
                  <w:noProof/>
                  <w:sz w:val="18"/>
                  <w:szCs w:val="18"/>
                  <w:highlight w:val="yellow"/>
                  <w:lang w:val="en-CA"/>
                </w:rPr>
                <w:t xml:space="preserve"> </w:t>
              </w:r>
            </w:ins>
            <w:ins w:id="32" w:author="Pu, Wei (Multimedia Standards)" w:date="2015-02-06T14:29:00Z">
              <w:r w:rsidRPr="00082A68">
                <w:rPr>
                  <w:rFonts w:ascii="Times New Roman" w:hAnsi="Times New Roman" w:cs="Times New Roman"/>
                  <w:noProof/>
                  <w:sz w:val="18"/>
                  <w:szCs w:val="18"/>
                  <w:highlight w:val="yellow"/>
                  <w:lang w:val="en-CA"/>
                </w:rPr>
                <w:t>0</w:t>
              </w:r>
            </w:ins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E19" w:rsidRPr="00082A68" w:rsidRDefault="00CB1E19" w:rsidP="00BA4E0A">
            <w:pPr>
              <w:jc w:val="center"/>
              <w:rPr>
                <w:ins w:id="33" w:author="Pu, Wei (Multimedia Standards)" w:date="2015-02-06T14:28:00Z"/>
                <w:rFonts w:ascii="Times New Roman" w:hAnsi="Times New Roman" w:cs="Times New Roman"/>
                <w:noProof/>
                <w:sz w:val="18"/>
                <w:szCs w:val="18"/>
                <w:lang w:val="en-CA"/>
              </w:rPr>
            </w:pPr>
            <w:ins w:id="34" w:author="Pu, Wei (Multimedia Standards)" w:date="2015-02-06T14:28:00Z">
              <w:r w:rsidRPr="00082A68">
                <w:rPr>
                  <w:rFonts w:ascii="Times New Roman" w:hAnsi="Times New Roman" w:cs="Times New Roman"/>
                  <w:noProof/>
                  <w:sz w:val="18"/>
                  <w:szCs w:val="18"/>
                  <w:lang w:val="en-CA"/>
                </w:rPr>
                <w:t>bypass</w:t>
              </w:r>
            </w:ins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E19" w:rsidRPr="00082A68" w:rsidRDefault="00CB1E19" w:rsidP="00BA4E0A">
            <w:pPr>
              <w:jc w:val="center"/>
              <w:rPr>
                <w:ins w:id="35" w:author="Pu, Wei (Multimedia Standards)" w:date="2015-02-06T14:28:00Z"/>
                <w:rFonts w:ascii="Times New Roman" w:hAnsi="Times New Roman" w:cs="Times New Roman"/>
                <w:noProof/>
                <w:sz w:val="18"/>
                <w:szCs w:val="18"/>
                <w:lang w:val="en-CA"/>
              </w:rPr>
            </w:pPr>
            <w:ins w:id="36" w:author="Pu, Wei (Multimedia Standards)" w:date="2015-02-06T14:28:00Z">
              <w:r w:rsidRPr="00082A68">
                <w:rPr>
                  <w:rFonts w:ascii="Times New Roman" w:hAnsi="Times New Roman" w:cs="Times New Roman"/>
                  <w:noProof/>
                  <w:sz w:val="18"/>
                  <w:szCs w:val="18"/>
                  <w:lang w:val="en-CA"/>
                </w:rPr>
                <w:t>bypass</w:t>
              </w:r>
            </w:ins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E19" w:rsidRPr="00082A68" w:rsidRDefault="00CB1E19" w:rsidP="00BA4E0A">
            <w:pPr>
              <w:jc w:val="center"/>
              <w:rPr>
                <w:ins w:id="37" w:author="Pu, Wei (Multimedia Standards)" w:date="2015-02-06T14:28:00Z"/>
                <w:rFonts w:ascii="Times New Roman" w:hAnsi="Times New Roman" w:cs="Times New Roman"/>
                <w:noProof/>
                <w:sz w:val="18"/>
                <w:szCs w:val="18"/>
                <w:lang w:val="en-CA"/>
              </w:rPr>
            </w:pPr>
            <w:ins w:id="38" w:author="Pu, Wei (Multimedia Standards)" w:date="2015-02-06T14:28:00Z">
              <w:r w:rsidRPr="00082A68">
                <w:rPr>
                  <w:rFonts w:ascii="Times New Roman" w:hAnsi="Times New Roman" w:cs="Times New Roman"/>
                  <w:noProof/>
                  <w:sz w:val="18"/>
                  <w:szCs w:val="18"/>
                  <w:lang w:val="en-CA"/>
                </w:rPr>
                <w:t>bypass</w:t>
              </w:r>
            </w:ins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1E19" w:rsidRPr="00082A68" w:rsidRDefault="00CB1E19" w:rsidP="00BA4E0A">
            <w:pPr>
              <w:jc w:val="center"/>
              <w:rPr>
                <w:ins w:id="39" w:author="Pu, Wei (Multimedia Standards)" w:date="2015-02-06T14:28:00Z"/>
                <w:rFonts w:ascii="Times New Roman" w:hAnsi="Times New Roman" w:cs="Times New Roman"/>
                <w:noProof/>
                <w:sz w:val="18"/>
                <w:szCs w:val="18"/>
                <w:lang w:val="en-CA"/>
              </w:rPr>
            </w:pPr>
            <w:ins w:id="40" w:author="Pu, Wei (Multimedia Standards)" w:date="2015-02-06T14:28:00Z">
              <w:r w:rsidRPr="00082A68">
                <w:rPr>
                  <w:rFonts w:ascii="Times New Roman" w:hAnsi="Times New Roman" w:cs="Times New Roman"/>
                  <w:noProof/>
                  <w:sz w:val="18"/>
                  <w:szCs w:val="18"/>
                  <w:lang w:val="en-CA"/>
                </w:rPr>
                <w:t>bypass</w:t>
              </w:r>
            </w:ins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CB1E19" w:rsidRPr="00082A68" w:rsidRDefault="00CB1E19" w:rsidP="00BA4E0A">
            <w:pPr>
              <w:jc w:val="center"/>
              <w:rPr>
                <w:ins w:id="41" w:author="Pu, Wei (Multimedia Standards)" w:date="2015-02-06T14:28:00Z"/>
                <w:rFonts w:ascii="Times New Roman" w:hAnsi="Times New Roman" w:cs="Times New Roman"/>
                <w:noProof/>
                <w:sz w:val="18"/>
                <w:szCs w:val="18"/>
                <w:lang w:val="en-CA"/>
              </w:rPr>
            </w:pPr>
            <w:ins w:id="42" w:author="Pu, Wei (Multimedia Standards)" w:date="2015-02-06T14:28:00Z">
              <w:r w:rsidRPr="00082A68">
                <w:rPr>
                  <w:rFonts w:ascii="Times New Roman" w:hAnsi="Times New Roman" w:cs="Times New Roman"/>
                  <w:noProof/>
                  <w:sz w:val="18"/>
                  <w:szCs w:val="18"/>
                  <w:lang w:val="en-CA"/>
                </w:rPr>
                <w:t>bypass</w:t>
              </w:r>
            </w:ins>
          </w:p>
        </w:tc>
      </w:tr>
      <w:tr w:rsidR="00CB1E19" w:rsidRPr="00E57945" w:rsidTr="00082A68">
        <w:trPr>
          <w:cantSplit/>
          <w:jc w:val="center"/>
          <w:ins w:id="43" w:author="Pu, Wei (Multimedia Standards)" w:date="2015-02-06T14:28:00Z"/>
        </w:trPr>
        <w:tc>
          <w:tcPr>
            <w:tcW w:w="2448" w:type="dxa"/>
          </w:tcPr>
          <w:p w:rsidR="00CB1E19" w:rsidRPr="00082A68" w:rsidRDefault="00CB1E19" w:rsidP="00BA4E0A">
            <w:pPr>
              <w:rPr>
                <w:ins w:id="44" w:author="Pu, Wei (Multimedia Standards)" w:date="2015-02-06T14:28:00Z"/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pPr>
            <w:ins w:id="45" w:author="Pu, Wei (Multimedia Standards)" w:date="2015-02-06T14:29:00Z">
              <w:r w:rsidRPr="00082A68">
                <w:rPr>
                  <w:rFonts w:ascii="Times New Roman" w:hAnsi="Times New Roman" w:cs="Times New Roman"/>
                  <w:noProof/>
                  <w:sz w:val="16"/>
                  <w:szCs w:val="16"/>
                  <w:lang w:val="en-CA"/>
                </w:rPr>
                <w:t>…</w:t>
              </w:r>
            </w:ins>
          </w:p>
        </w:tc>
        <w:tc>
          <w:tcPr>
            <w:tcW w:w="1716" w:type="dxa"/>
            <w:shd w:val="clear" w:color="auto" w:fill="auto"/>
            <w:vAlign w:val="center"/>
          </w:tcPr>
          <w:p w:rsidR="00CB1E19" w:rsidRPr="00082A68" w:rsidRDefault="00CB1E19" w:rsidP="00BA4E0A">
            <w:pPr>
              <w:jc w:val="center"/>
              <w:rPr>
                <w:ins w:id="46" w:author="Pu, Wei (Multimedia Standards)" w:date="2015-02-06T14:28:00Z"/>
                <w:rFonts w:ascii="Times New Roman" w:hAnsi="Times New Roman" w:cs="Times New Roman"/>
                <w:noProof/>
                <w:sz w:val="18"/>
                <w:szCs w:val="18"/>
                <w:lang w:val="en-CA"/>
              </w:rPr>
            </w:pPr>
            <w:ins w:id="47" w:author="Pu, Wei (Multimedia Standards)" w:date="2015-02-06T14:29:00Z">
              <w:r w:rsidRPr="00082A68">
                <w:rPr>
                  <w:rFonts w:ascii="Times New Roman" w:hAnsi="Times New Roman" w:cs="Times New Roman"/>
                  <w:noProof/>
                  <w:sz w:val="18"/>
                  <w:szCs w:val="18"/>
                  <w:lang w:val="en-CA"/>
                </w:rPr>
                <w:t>…</w:t>
              </w:r>
            </w:ins>
          </w:p>
        </w:tc>
        <w:tc>
          <w:tcPr>
            <w:tcW w:w="1008" w:type="dxa"/>
            <w:shd w:val="clear" w:color="auto" w:fill="auto"/>
            <w:vAlign w:val="center"/>
          </w:tcPr>
          <w:p w:rsidR="00CB1E19" w:rsidRPr="00082A68" w:rsidRDefault="00CB1E19" w:rsidP="00BA4E0A">
            <w:pPr>
              <w:jc w:val="center"/>
              <w:rPr>
                <w:ins w:id="48" w:author="Pu, Wei (Multimedia Standards)" w:date="2015-02-06T14:28:00Z"/>
                <w:rFonts w:ascii="Times New Roman" w:hAnsi="Times New Roman" w:cs="Times New Roman"/>
                <w:noProof/>
                <w:sz w:val="18"/>
                <w:szCs w:val="18"/>
                <w:lang w:val="en-CA"/>
              </w:rPr>
            </w:pPr>
            <w:ins w:id="49" w:author="Pu, Wei (Multimedia Standards)" w:date="2015-02-06T14:29:00Z">
              <w:r w:rsidRPr="00082A68">
                <w:rPr>
                  <w:rFonts w:ascii="Times New Roman" w:hAnsi="Times New Roman" w:cs="Times New Roman"/>
                  <w:noProof/>
                  <w:sz w:val="18"/>
                  <w:szCs w:val="18"/>
                  <w:lang w:val="en-CA"/>
                </w:rPr>
                <w:t>…</w:t>
              </w:r>
            </w:ins>
          </w:p>
        </w:tc>
        <w:tc>
          <w:tcPr>
            <w:tcW w:w="1008" w:type="dxa"/>
            <w:shd w:val="clear" w:color="auto" w:fill="auto"/>
            <w:vAlign w:val="center"/>
          </w:tcPr>
          <w:p w:rsidR="00CB1E19" w:rsidRPr="00082A68" w:rsidRDefault="00CB1E19" w:rsidP="00BA4E0A">
            <w:pPr>
              <w:jc w:val="center"/>
              <w:rPr>
                <w:ins w:id="50" w:author="Pu, Wei (Multimedia Standards)" w:date="2015-02-06T14:28:00Z"/>
                <w:rFonts w:ascii="Times New Roman" w:hAnsi="Times New Roman" w:cs="Times New Roman"/>
                <w:noProof/>
                <w:sz w:val="18"/>
                <w:szCs w:val="18"/>
                <w:lang w:val="en-CA"/>
              </w:rPr>
            </w:pPr>
            <w:ins w:id="51" w:author="Pu, Wei (Multimedia Standards)" w:date="2015-02-06T14:29:00Z">
              <w:r w:rsidRPr="00082A68">
                <w:rPr>
                  <w:rFonts w:ascii="Times New Roman" w:hAnsi="Times New Roman" w:cs="Times New Roman"/>
                  <w:noProof/>
                  <w:sz w:val="18"/>
                  <w:szCs w:val="18"/>
                  <w:lang w:val="en-CA"/>
                </w:rPr>
                <w:t>…</w:t>
              </w:r>
            </w:ins>
          </w:p>
        </w:tc>
        <w:tc>
          <w:tcPr>
            <w:tcW w:w="1008" w:type="dxa"/>
            <w:shd w:val="clear" w:color="auto" w:fill="auto"/>
            <w:vAlign w:val="center"/>
          </w:tcPr>
          <w:p w:rsidR="00CB1E19" w:rsidRPr="00082A68" w:rsidRDefault="00CB1E19" w:rsidP="00BA4E0A">
            <w:pPr>
              <w:jc w:val="center"/>
              <w:rPr>
                <w:ins w:id="52" w:author="Pu, Wei (Multimedia Standards)" w:date="2015-02-06T14:28:00Z"/>
                <w:rFonts w:ascii="Times New Roman" w:hAnsi="Times New Roman" w:cs="Times New Roman"/>
                <w:noProof/>
                <w:sz w:val="18"/>
                <w:szCs w:val="18"/>
                <w:lang w:val="en-CA"/>
              </w:rPr>
            </w:pPr>
            <w:ins w:id="53" w:author="Pu, Wei (Multimedia Standards)" w:date="2015-02-06T14:29:00Z">
              <w:r w:rsidRPr="00082A68">
                <w:rPr>
                  <w:rFonts w:ascii="Times New Roman" w:hAnsi="Times New Roman" w:cs="Times New Roman"/>
                  <w:noProof/>
                  <w:sz w:val="18"/>
                  <w:szCs w:val="18"/>
                  <w:lang w:val="en-CA"/>
                </w:rPr>
                <w:t>…</w:t>
              </w:r>
            </w:ins>
          </w:p>
        </w:tc>
        <w:tc>
          <w:tcPr>
            <w:tcW w:w="1008" w:type="dxa"/>
            <w:shd w:val="clear" w:color="auto" w:fill="auto"/>
            <w:vAlign w:val="center"/>
          </w:tcPr>
          <w:p w:rsidR="00CB1E19" w:rsidRPr="00082A68" w:rsidRDefault="00CB1E19" w:rsidP="00BA4E0A">
            <w:pPr>
              <w:jc w:val="center"/>
              <w:rPr>
                <w:ins w:id="54" w:author="Pu, Wei (Multimedia Standards)" w:date="2015-02-06T14:28:00Z"/>
                <w:rFonts w:ascii="Times New Roman" w:hAnsi="Times New Roman" w:cs="Times New Roman"/>
                <w:noProof/>
                <w:sz w:val="18"/>
                <w:szCs w:val="18"/>
                <w:lang w:val="en-CA"/>
              </w:rPr>
            </w:pPr>
            <w:ins w:id="55" w:author="Pu, Wei (Multimedia Standards)" w:date="2015-02-06T14:29:00Z">
              <w:r w:rsidRPr="00082A68">
                <w:rPr>
                  <w:rFonts w:ascii="Times New Roman" w:hAnsi="Times New Roman" w:cs="Times New Roman"/>
                  <w:noProof/>
                  <w:sz w:val="18"/>
                  <w:szCs w:val="18"/>
                  <w:lang w:val="en-CA"/>
                </w:rPr>
                <w:t>…</w:t>
              </w:r>
            </w:ins>
          </w:p>
        </w:tc>
        <w:tc>
          <w:tcPr>
            <w:tcW w:w="1008" w:type="dxa"/>
            <w:vAlign w:val="center"/>
          </w:tcPr>
          <w:p w:rsidR="00CB1E19" w:rsidRPr="00082A68" w:rsidRDefault="00CB1E19" w:rsidP="00BA4E0A">
            <w:pPr>
              <w:jc w:val="center"/>
              <w:rPr>
                <w:ins w:id="56" w:author="Pu, Wei (Multimedia Standards)" w:date="2015-02-06T14:28:00Z"/>
                <w:rFonts w:ascii="Times New Roman" w:hAnsi="Times New Roman" w:cs="Times New Roman"/>
                <w:noProof/>
                <w:sz w:val="18"/>
                <w:szCs w:val="18"/>
                <w:lang w:val="en-CA"/>
              </w:rPr>
            </w:pPr>
            <w:ins w:id="57" w:author="Pu, Wei (Multimedia Standards)" w:date="2015-02-06T14:29:00Z">
              <w:r w:rsidRPr="00082A68">
                <w:rPr>
                  <w:rFonts w:ascii="Times New Roman" w:hAnsi="Times New Roman" w:cs="Times New Roman"/>
                  <w:noProof/>
                  <w:sz w:val="18"/>
                  <w:szCs w:val="18"/>
                  <w:lang w:val="en-CA"/>
                </w:rPr>
                <w:t>…</w:t>
              </w:r>
            </w:ins>
          </w:p>
        </w:tc>
      </w:tr>
      <w:tr w:rsidR="00E57945" w:rsidRPr="00E57945" w:rsidTr="00082A68">
        <w:trPr>
          <w:cantSplit/>
          <w:jc w:val="center"/>
          <w:ins w:id="58" w:author="Seregin, Vadim" w:date="2015-02-06T16:41:00Z"/>
        </w:trPr>
        <w:tc>
          <w:tcPr>
            <w:tcW w:w="2448" w:type="dxa"/>
            <w:tcBorders>
              <w:bottom w:val="single" w:sz="4" w:space="0" w:color="auto"/>
            </w:tcBorders>
            <w:vAlign w:val="center"/>
          </w:tcPr>
          <w:p w:rsidR="00E57945" w:rsidRPr="00082A68" w:rsidRDefault="00E57945" w:rsidP="00E57945">
            <w:pPr>
              <w:rPr>
                <w:ins w:id="59" w:author="Seregin, Vadim" w:date="2015-02-06T16:41:00Z"/>
                <w:rFonts w:ascii="Times New Roman" w:hAnsi="Times New Roman" w:cs="Times New Roman"/>
                <w:strike/>
                <w:noProof/>
                <w:sz w:val="16"/>
                <w:szCs w:val="16"/>
                <w:highlight w:val="yellow"/>
                <w:lang w:val="en-CA"/>
              </w:rPr>
            </w:pPr>
            <w:ins w:id="60" w:author="Seregin, Vadim" w:date="2015-02-06T16:41:00Z">
              <w:r w:rsidRPr="00082A68">
                <w:rPr>
                  <w:rFonts w:ascii="Times New Roman" w:hAnsi="Times New Roman" w:cs="Times New Roman"/>
                  <w:strike/>
                  <w:noProof/>
                  <w:sz w:val="16"/>
                  <w:szCs w:val="16"/>
                  <w:highlight w:val="yellow"/>
                  <w:lang w:val="en-CA"/>
                </w:rPr>
                <w:t>palette_share_flag</w:t>
              </w:r>
            </w:ins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945" w:rsidRPr="00082A68" w:rsidRDefault="00E57945" w:rsidP="00E57945">
            <w:pPr>
              <w:jc w:val="center"/>
              <w:rPr>
                <w:ins w:id="61" w:author="Seregin, Vadim" w:date="2015-02-06T16:41:00Z"/>
                <w:rFonts w:ascii="Times New Roman" w:hAnsi="Times New Roman" w:cs="Times New Roman"/>
                <w:strike/>
                <w:noProof/>
                <w:sz w:val="18"/>
                <w:szCs w:val="18"/>
                <w:highlight w:val="yellow"/>
                <w:lang w:val="en-CA"/>
              </w:rPr>
            </w:pPr>
            <w:ins w:id="62" w:author="Seregin, Vadim" w:date="2015-02-06T16:41:00Z">
              <w:r w:rsidRPr="00082A68">
                <w:rPr>
                  <w:rFonts w:ascii="Times New Roman" w:hAnsi="Times New Roman" w:cs="Times New Roman"/>
                  <w:strike/>
                  <w:noProof/>
                  <w:sz w:val="18"/>
                  <w:szCs w:val="18"/>
                  <w:highlight w:val="yellow"/>
                  <w:lang w:val="en-CA"/>
                </w:rPr>
                <w:t>0</w:t>
              </w:r>
            </w:ins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945" w:rsidRPr="00082A68" w:rsidRDefault="00E57945" w:rsidP="00E57945">
            <w:pPr>
              <w:jc w:val="center"/>
              <w:rPr>
                <w:ins w:id="63" w:author="Seregin, Vadim" w:date="2015-02-06T16:41:00Z"/>
                <w:rFonts w:ascii="Times New Roman" w:hAnsi="Times New Roman" w:cs="Times New Roman"/>
                <w:strike/>
                <w:noProof/>
                <w:sz w:val="18"/>
                <w:szCs w:val="18"/>
                <w:highlight w:val="yellow"/>
                <w:lang w:val="en-CA"/>
              </w:rPr>
            </w:pPr>
            <w:ins w:id="64" w:author="Seregin, Vadim" w:date="2015-02-06T16:41:00Z">
              <w:r w:rsidRPr="00082A68">
                <w:rPr>
                  <w:rFonts w:ascii="Times New Roman" w:hAnsi="Times New Roman" w:cs="Times New Roman"/>
                  <w:strike/>
                  <w:noProof/>
                  <w:sz w:val="18"/>
                  <w:szCs w:val="18"/>
                  <w:highlight w:val="yellow"/>
                  <w:lang w:val="en-CA"/>
                </w:rPr>
                <w:t>na</w:t>
              </w:r>
            </w:ins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945" w:rsidRPr="00082A68" w:rsidRDefault="00E57945" w:rsidP="00E57945">
            <w:pPr>
              <w:jc w:val="center"/>
              <w:rPr>
                <w:ins w:id="65" w:author="Seregin, Vadim" w:date="2015-02-06T16:41:00Z"/>
                <w:rFonts w:ascii="Times New Roman" w:hAnsi="Times New Roman" w:cs="Times New Roman"/>
                <w:strike/>
                <w:noProof/>
                <w:sz w:val="18"/>
                <w:szCs w:val="18"/>
                <w:highlight w:val="yellow"/>
                <w:lang w:val="en-CA"/>
              </w:rPr>
            </w:pPr>
            <w:ins w:id="66" w:author="Seregin, Vadim" w:date="2015-02-06T16:41:00Z">
              <w:r w:rsidRPr="00082A68">
                <w:rPr>
                  <w:rFonts w:ascii="Times New Roman" w:hAnsi="Times New Roman" w:cs="Times New Roman"/>
                  <w:strike/>
                  <w:noProof/>
                  <w:sz w:val="18"/>
                  <w:szCs w:val="18"/>
                  <w:highlight w:val="yellow"/>
                  <w:lang w:val="en-CA"/>
                </w:rPr>
                <w:t>na</w:t>
              </w:r>
            </w:ins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945" w:rsidRPr="00082A68" w:rsidRDefault="00E57945" w:rsidP="00E57945">
            <w:pPr>
              <w:jc w:val="center"/>
              <w:rPr>
                <w:ins w:id="67" w:author="Seregin, Vadim" w:date="2015-02-06T16:41:00Z"/>
                <w:rFonts w:ascii="Times New Roman" w:hAnsi="Times New Roman" w:cs="Times New Roman"/>
                <w:strike/>
                <w:noProof/>
                <w:sz w:val="18"/>
                <w:szCs w:val="18"/>
                <w:highlight w:val="yellow"/>
                <w:lang w:val="en-CA"/>
              </w:rPr>
            </w:pPr>
            <w:ins w:id="68" w:author="Seregin, Vadim" w:date="2015-02-06T16:41:00Z">
              <w:r w:rsidRPr="00082A68">
                <w:rPr>
                  <w:rFonts w:ascii="Times New Roman" w:hAnsi="Times New Roman" w:cs="Times New Roman"/>
                  <w:strike/>
                  <w:noProof/>
                  <w:sz w:val="18"/>
                  <w:szCs w:val="18"/>
                  <w:highlight w:val="yellow"/>
                  <w:lang w:val="en-CA"/>
                </w:rPr>
                <w:t>na</w:t>
              </w:r>
            </w:ins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945" w:rsidRPr="00082A68" w:rsidRDefault="00E57945" w:rsidP="00E57945">
            <w:pPr>
              <w:jc w:val="center"/>
              <w:rPr>
                <w:ins w:id="69" w:author="Seregin, Vadim" w:date="2015-02-06T16:41:00Z"/>
                <w:rFonts w:ascii="Times New Roman" w:hAnsi="Times New Roman" w:cs="Times New Roman"/>
                <w:strike/>
                <w:noProof/>
                <w:sz w:val="18"/>
                <w:szCs w:val="18"/>
                <w:highlight w:val="yellow"/>
                <w:lang w:val="en-CA"/>
              </w:rPr>
            </w:pPr>
            <w:ins w:id="70" w:author="Seregin, Vadim" w:date="2015-02-06T16:41:00Z">
              <w:r w:rsidRPr="00082A68">
                <w:rPr>
                  <w:rFonts w:ascii="Times New Roman" w:hAnsi="Times New Roman" w:cs="Times New Roman"/>
                  <w:strike/>
                  <w:noProof/>
                  <w:sz w:val="18"/>
                  <w:szCs w:val="18"/>
                  <w:highlight w:val="yellow"/>
                  <w:lang w:val="en-CA"/>
                </w:rPr>
                <w:t>na</w:t>
              </w:r>
            </w:ins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E57945" w:rsidRPr="00082A68" w:rsidRDefault="00E57945" w:rsidP="00E57945">
            <w:pPr>
              <w:jc w:val="center"/>
              <w:rPr>
                <w:ins w:id="71" w:author="Seregin, Vadim" w:date="2015-02-06T16:41:00Z"/>
                <w:rFonts w:ascii="Times New Roman" w:hAnsi="Times New Roman" w:cs="Times New Roman"/>
                <w:strike/>
                <w:noProof/>
                <w:sz w:val="18"/>
                <w:szCs w:val="18"/>
                <w:highlight w:val="yellow"/>
                <w:lang w:val="en-CA"/>
              </w:rPr>
            </w:pPr>
            <w:ins w:id="72" w:author="Seregin, Vadim" w:date="2015-02-06T16:41:00Z">
              <w:r w:rsidRPr="00082A68">
                <w:rPr>
                  <w:rFonts w:ascii="Times New Roman" w:hAnsi="Times New Roman" w:cs="Times New Roman"/>
                  <w:strike/>
                  <w:noProof/>
                  <w:sz w:val="18"/>
                  <w:szCs w:val="18"/>
                  <w:highlight w:val="yellow"/>
                  <w:lang w:val="en-CA"/>
                </w:rPr>
                <w:t>na</w:t>
              </w:r>
            </w:ins>
          </w:p>
        </w:tc>
      </w:tr>
      <w:tr w:rsidR="00E57945" w:rsidRPr="00E57945" w:rsidTr="00CB1E19">
        <w:trPr>
          <w:cantSplit/>
          <w:jc w:val="center"/>
          <w:ins w:id="73" w:author="Seregin, Vadim" w:date="2015-02-06T16:41:00Z"/>
        </w:trPr>
        <w:tc>
          <w:tcPr>
            <w:tcW w:w="2448" w:type="dxa"/>
            <w:tcBorders>
              <w:bottom w:val="single" w:sz="4" w:space="0" w:color="auto"/>
            </w:tcBorders>
          </w:tcPr>
          <w:p w:rsidR="00E57945" w:rsidRPr="00082A68" w:rsidRDefault="00E57945" w:rsidP="00BA4E0A">
            <w:pPr>
              <w:rPr>
                <w:ins w:id="74" w:author="Seregin, Vadim" w:date="2015-02-06T16:41:00Z"/>
                <w:rFonts w:ascii="Times New Roman" w:hAnsi="Times New Roman" w:cs="Times New Roman"/>
                <w:noProof/>
                <w:sz w:val="16"/>
                <w:szCs w:val="16"/>
                <w:lang w:val="en-CA"/>
              </w:rPr>
            </w:pPr>
            <w:ins w:id="75" w:author="Seregin, Vadim" w:date="2015-02-06T16:41:00Z">
              <w:r w:rsidRPr="00082A68">
                <w:rPr>
                  <w:rFonts w:ascii="Times New Roman" w:hAnsi="Times New Roman" w:cs="Times New Roman"/>
                  <w:noProof/>
                  <w:sz w:val="16"/>
                  <w:szCs w:val="16"/>
                  <w:lang w:val="en-CA"/>
                </w:rPr>
                <w:t>…</w:t>
              </w:r>
            </w:ins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945" w:rsidRPr="00E57945" w:rsidRDefault="00E57945" w:rsidP="00BA4E0A">
            <w:pPr>
              <w:jc w:val="center"/>
              <w:rPr>
                <w:ins w:id="76" w:author="Seregin, Vadim" w:date="2015-02-06T16:41:00Z"/>
                <w:rFonts w:ascii="Times New Roman" w:hAnsi="Times New Roman" w:cs="Times New Roman"/>
                <w:noProof/>
                <w:sz w:val="18"/>
                <w:szCs w:val="18"/>
                <w:lang w:val="en-CA"/>
                <w:rPrChange w:id="77" w:author="Seregin, Vadim" w:date="2015-02-06T16:46:00Z">
                  <w:rPr>
                    <w:ins w:id="78" w:author="Seregin, Vadim" w:date="2015-02-06T16:41:00Z"/>
                    <w:noProof/>
                    <w:sz w:val="16"/>
                    <w:szCs w:val="16"/>
                    <w:lang w:val="en-CA"/>
                  </w:rPr>
                </w:rPrChange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945" w:rsidRPr="00E57945" w:rsidRDefault="00E57945" w:rsidP="00BA4E0A">
            <w:pPr>
              <w:jc w:val="center"/>
              <w:rPr>
                <w:ins w:id="79" w:author="Seregin, Vadim" w:date="2015-02-06T16:41:00Z"/>
                <w:rFonts w:ascii="Times New Roman" w:hAnsi="Times New Roman" w:cs="Times New Roman"/>
                <w:noProof/>
                <w:sz w:val="18"/>
                <w:szCs w:val="18"/>
                <w:lang w:val="en-CA"/>
                <w:rPrChange w:id="80" w:author="Seregin, Vadim" w:date="2015-02-06T16:46:00Z">
                  <w:rPr>
                    <w:ins w:id="81" w:author="Seregin, Vadim" w:date="2015-02-06T16:41:00Z"/>
                    <w:noProof/>
                    <w:sz w:val="16"/>
                    <w:szCs w:val="16"/>
                    <w:lang w:val="en-CA"/>
                  </w:rPr>
                </w:rPrChange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945" w:rsidRPr="00E57945" w:rsidRDefault="00E57945" w:rsidP="00BA4E0A">
            <w:pPr>
              <w:jc w:val="center"/>
              <w:rPr>
                <w:ins w:id="82" w:author="Seregin, Vadim" w:date="2015-02-06T16:41:00Z"/>
                <w:rFonts w:ascii="Times New Roman" w:hAnsi="Times New Roman" w:cs="Times New Roman"/>
                <w:noProof/>
                <w:sz w:val="18"/>
                <w:szCs w:val="18"/>
                <w:lang w:val="en-CA"/>
                <w:rPrChange w:id="83" w:author="Seregin, Vadim" w:date="2015-02-06T16:46:00Z">
                  <w:rPr>
                    <w:ins w:id="84" w:author="Seregin, Vadim" w:date="2015-02-06T16:41:00Z"/>
                    <w:noProof/>
                    <w:sz w:val="16"/>
                    <w:szCs w:val="16"/>
                    <w:lang w:val="en-CA"/>
                  </w:rPr>
                </w:rPrChange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945" w:rsidRPr="00E57945" w:rsidRDefault="00E57945" w:rsidP="00BA4E0A">
            <w:pPr>
              <w:jc w:val="center"/>
              <w:rPr>
                <w:ins w:id="85" w:author="Seregin, Vadim" w:date="2015-02-06T16:41:00Z"/>
                <w:rFonts w:ascii="Times New Roman" w:hAnsi="Times New Roman" w:cs="Times New Roman"/>
                <w:noProof/>
                <w:sz w:val="18"/>
                <w:szCs w:val="18"/>
                <w:lang w:val="en-CA"/>
                <w:rPrChange w:id="86" w:author="Seregin, Vadim" w:date="2015-02-06T16:46:00Z">
                  <w:rPr>
                    <w:ins w:id="87" w:author="Seregin, Vadim" w:date="2015-02-06T16:41:00Z"/>
                    <w:noProof/>
                    <w:sz w:val="16"/>
                    <w:szCs w:val="16"/>
                    <w:lang w:val="en-CA"/>
                  </w:rPr>
                </w:rPrChange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7945" w:rsidRPr="00E57945" w:rsidRDefault="00E57945" w:rsidP="00BA4E0A">
            <w:pPr>
              <w:jc w:val="center"/>
              <w:rPr>
                <w:ins w:id="88" w:author="Seregin, Vadim" w:date="2015-02-06T16:41:00Z"/>
                <w:rFonts w:ascii="Times New Roman" w:hAnsi="Times New Roman" w:cs="Times New Roman"/>
                <w:noProof/>
                <w:sz w:val="18"/>
                <w:szCs w:val="18"/>
                <w:lang w:val="en-CA"/>
                <w:rPrChange w:id="89" w:author="Seregin, Vadim" w:date="2015-02-06T16:46:00Z">
                  <w:rPr>
                    <w:ins w:id="90" w:author="Seregin, Vadim" w:date="2015-02-06T16:41:00Z"/>
                    <w:noProof/>
                    <w:sz w:val="16"/>
                    <w:szCs w:val="16"/>
                    <w:lang w:val="en-CA"/>
                  </w:rPr>
                </w:rPrChange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vAlign w:val="center"/>
          </w:tcPr>
          <w:p w:rsidR="00E57945" w:rsidRPr="00E57945" w:rsidRDefault="00E57945" w:rsidP="00BA4E0A">
            <w:pPr>
              <w:jc w:val="center"/>
              <w:rPr>
                <w:ins w:id="91" w:author="Seregin, Vadim" w:date="2015-02-06T16:41:00Z"/>
                <w:rFonts w:ascii="Times New Roman" w:hAnsi="Times New Roman" w:cs="Times New Roman"/>
                <w:noProof/>
                <w:sz w:val="18"/>
                <w:szCs w:val="18"/>
                <w:lang w:val="en-CA"/>
                <w:rPrChange w:id="92" w:author="Seregin, Vadim" w:date="2015-02-06T16:46:00Z">
                  <w:rPr>
                    <w:ins w:id="93" w:author="Seregin, Vadim" w:date="2015-02-06T16:41:00Z"/>
                    <w:noProof/>
                    <w:sz w:val="16"/>
                    <w:szCs w:val="16"/>
                    <w:lang w:val="en-CA"/>
                  </w:rPr>
                </w:rPrChange>
              </w:rPr>
            </w:pPr>
          </w:p>
        </w:tc>
      </w:tr>
    </w:tbl>
    <w:p w:rsidR="00CB1E19" w:rsidRPr="00082A68" w:rsidRDefault="00CB1E19" w:rsidP="00916439">
      <w:pPr>
        <w:rPr>
          <w:ins w:id="94" w:author="Seregin, Vadim" w:date="2015-02-06T16:40:00Z"/>
          <w:lang w:val="en-CA"/>
        </w:rPr>
      </w:pPr>
    </w:p>
    <w:p w:rsidR="00E57945" w:rsidRDefault="00E57945" w:rsidP="00E57945">
      <w:pPr>
        <w:pStyle w:val="Heading4"/>
        <w:spacing w:after="120"/>
        <w:ind w:left="0" w:firstLine="0"/>
        <w:rPr>
          <w:ins w:id="95" w:author="Seregin, Vadim" w:date="2015-02-06T16:41:00Z"/>
          <w:noProof/>
          <w:lang w:val="en-CA"/>
        </w:rPr>
      </w:pPr>
      <w:ins w:id="96" w:author="Seregin, Vadim" w:date="2015-02-06T16:40:00Z">
        <w:r>
          <w:rPr>
            <w:noProof/>
            <w:lang w:val="en-CA"/>
          </w:rPr>
          <w:lastRenderedPageBreak/>
          <w:t>Table 9-38 – Syntax elements and associated binarizations</w:t>
        </w:r>
      </w:ins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2411"/>
        <w:gridCol w:w="812"/>
        <w:gridCol w:w="4612"/>
      </w:tblGrid>
      <w:tr w:rsidR="00E57945" w:rsidRPr="008D10F2" w:rsidTr="00FD18F1">
        <w:trPr>
          <w:cantSplit/>
          <w:trHeight w:val="290"/>
          <w:jc w:val="center"/>
          <w:ins w:id="97" w:author="Seregin, Vadim" w:date="2015-02-06T16:41:00Z"/>
        </w:trPr>
        <w:tc>
          <w:tcPr>
            <w:tcW w:w="1635" w:type="dxa"/>
          </w:tcPr>
          <w:p w:rsidR="00E57945" w:rsidRPr="008D10F2" w:rsidRDefault="00E57945" w:rsidP="00FD18F1">
            <w:pPr>
              <w:pStyle w:val="TableText"/>
              <w:keepNext/>
              <w:jc w:val="left"/>
              <w:rPr>
                <w:ins w:id="98" w:author="Seregin, Vadim" w:date="2015-02-06T16:41:00Z"/>
                <w:sz w:val="16"/>
                <w:szCs w:val="16"/>
                <w:lang w:val="en-CA" w:eastAsia="ko-KR"/>
              </w:rPr>
            </w:pPr>
            <w:proofErr w:type="spellStart"/>
            <w:ins w:id="99" w:author="Seregin, Vadim" w:date="2015-02-06T16:41:00Z">
              <w:r w:rsidRPr="008D10F2">
                <w:rPr>
                  <w:sz w:val="16"/>
                  <w:szCs w:val="16"/>
                  <w:lang w:val="en-CA" w:eastAsia="ko-KR"/>
                </w:rPr>
                <w:t>palette_coding</w:t>
              </w:r>
              <w:proofErr w:type="spellEnd"/>
              <w:r w:rsidRPr="008D10F2">
                <w:rPr>
                  <w:sz w:val="16"/>
                  <w:szCs w:val="16"/>
                  <w:lang w:val="en-CA" w:eastAsia="ko-KR"/>
                </w:rPr>
                <w:t>( )</w:t>
              </w:r>
            </w:ins>
          </w:p>
        </w:tc>
        <w:tc>
          <w:tcPr>
            <w:tcW w:w="2411" w:type="dxa"/>
            <w:vAlign w:val="center"/>
          </w:tcPr>
          <w:p w:rsidR="00E57945" w:rsidRPr="00082A68" w:rsidRDefault="00E57945" w:rsidP="00FD18F1">
            <w:pPr>
              <w:pStyle w:val="TableText"/>
              <w:keepNext/>
              <w:jc w:val="left"/>
              <w:rPr>
                <w:ins w:id="100" w:author="Seregin, Vadim" w:date="2015-02-06T16:41:00Z"/>
                <w:strike/>
                <w:noProof/>
                <w:sz w:val="16"/>
                <w:szCs w:val="16"/>
                <w:highlight w:val="yellow"/>
                <w:lang w:val="en-CA" w:eastAsia="ko-KR"/>
              </w:rPr>
            </w:pPr>
            <w:ins w:id="101" w:author="Seregin, Vadim" w:date="2015-02-06T16:41:00Z">
              <w:r w:rsidRPr="00082A68">
                <w:rPr>
                  <w:rFonts w:eastAsia="PMingLiU"/>
                  <w:strike/>
                  <w:noProof/>
                  <w:highlight w:val="yellow"/>
                  <w:lang w:val="en-CA" w:eastAsia="zh-TW"/>
                </w:rPr>
                <w:t>palette_share_flag</w:t>
              </w:r>
            </w:ins>
          </w:p>
        </w:tc>
        <w:tc>
          <w:tcPr>
            <w:tcW w:w="812" w:type="dxa"/>
          </w:tcPr>
          <w:p w:rsidR="00E57945" w:rsidRPr="00082A68" w:rsidRDefault="00E57945" w:rsidP="00FD18F1">
            <w:pPr>
              <w:pStyle w:val="TableText"/>
              <w:keepNext/>
              <w:jc w:val="left"/>
              <w:rPr>
                <w:ins w:id="102" w:author="Seregin, Vadim" w:date="2015-02-06T16:41:00Z"/>
                <w:bCs/>
                <w:strike/>
                <w:noProof/>
                <w:sz w:val="16"/>
                <w:szCs w:val="16"/>
                <w:highlight w:val="yellow"/>
                <w:lang w:val="en-CA"/>
              </w:rPr>
            </w:pPr>
            <w:ins w:id="103" w:author="Seregin, Vadim" w:date="2015-02-06T16:41:00Z">
              <w:r w:rsidRPr="00082A68">
                <w:rPr>
                  <w:rFonts w:eastAsia="PMingLiU"/>
                  <w:bCs/>
                  <w:strike/>
                  <w:noProof/>
                  <w:sz w:val="16"/>
                  <w:szCs w:val="16"/>
                  <w:highlight w:val="yellow"/>
                  <w:lang w:val="en-CA" w:eastAsia="zh-TW"/>
                </w:rPr>
                <w:t>FL</w:t>
              </w:r>
            </w:ins>
          </w:p>
        </w:tc>
        <w:tc>
          <w:tcPr>
            <w:tcW w:w="4612" w:type="dxa"/>
            <w:vAlign w:val="center"/>
          </w:tcPr>
          <w:p w:rsidR="00E57945" w:rsidRPr="00082A68" w:rsidRDefault="00E57945" w:rsidP="00FD18F1">
            <w:pPr>
              <w:pStyle w:val="TableText"/>
              <w:keepNext/>
              <w:jc w:val="left"/>
              <w:rPr>
                <w:ins w:id="104" w:author="Seregin, Vadim" w:date="2015-02-06T16:41:00Z"/>
                <w:bCs/>
                <w:strike/>
                <w:noProof/>
                <w:sz w:val="16"/>
                <w:szCs w:val="16"/>
                <w:highlight w:val="yellow"/>
                <w:lang w:val="en-CA"/>
              </w:rPr>
            </w:pPr>
            <w:ins w:id="105" w:author="Seregin, Vadim" w:date="2015-02-06T16:41:00Z">
              <w:r w:rsidRPr="00082A68">
                <w:rPr>
                  <w:bCs/>
                  <w:strike/>
                  <w:noProof/>
                  <w:sz w:val="16"/>
                  <w:szCs w:val="16"/>
                  <w:highlight w:val="yellow"/>
                  <w:lang w:val="en-CA"/>
                </w:rPr>
                <w:t>cMax = 1</w:t>
              </w:r>
            </w:ins>
          </w:p>
        </w:tc>
      </w:tr>
    </w:tbl>
    <w:p w:rsidR="00E57945" w:rsidRDefault="00E57945" w:rsidP="00082A68">
      <w:pPr>
        <w:rPr>
          <w:ins w:id="106" w:author="Seregin, Vadim" w:date="2015-02-06T16:42:00Z"/>
          <w:lang w:val="en-CA"/>
        </w:rPr>
      </w:pPr>
    </w:p>
    <w:p w:rsidR="00E57945" w:rsidRPr="00082A68" w:rsidRDefault="00E57945" w:rsidP="00E57945">
      <w:pPr>
        <w:rPr>
          <w:ins w:id="107" w:author="Seregin, Vadim" w:date="2015-02-06T16:42:00Z"/>
          <w:rFonts w:ascii="Times New Roman" w:hAnsi="Times New Roman" w:cs="Times New Roman"/>
          <w:strike/>
          <w:noProof/>
          <w:sz w:val="20"/>
          <w:szCs w:val="20"/>
          <w:highlight w:val="yellow"/>
          <w:lang w:eastAsia="ko-KR"/>
        </w:rPr>
      </w:pPr>
      <w:ins w:id="108" w:author="Seregin, Vadim" w:date="2015-02-06T16:42:00Z">
        <w:r w:rsidRPr="00082A68">
          <w:rPr>
            <w:rFonts w:ascii="Times New Roman" w:hAnsi="Times New Roman" w:cs="Times New Roman"/>
            <w:b/>
            <w:strike/>
            <w:noProof/>
            <w:sz w:val="20"/>
            <w:szCs w:val="20"/>
            <w:highlight w:val="yellow"/>
            <w:lang w:eastAsia="zh-TW"/>
          </w:rPr>
          <w:t>palette_share_flag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[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x0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][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y0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]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zh-TW"/>
          </w:rPr>
          <w:t xml:space="preserve"> 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 xml:space="preserve">equal to 1 specifies that the palette for the current coding unit is derived by copying the first PreviousPaletteSize entries from the predictor palette. The variable PreviousPaletteSize 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 xml:space="preserve">is derived as specified in subclause </w:t>
        </w:r>
      </w:ins>
      <w:r w:rsidRPr="00082A68">
        <w:rPr>
          <w:rFonts w:ascii="Times New Roman" w:hAnsi="Times New Roman" w:cs="Times New Roman"/>
          <w:strike/>
          <w:noProof/>
          <w:sz w:val="20"/>
          <w:szCs w:val="20"/>
          <w:highlight w:val="yellow"/>
          <w:lang w:eastAsia="ko-KR"/>
        </w:rPr>
        <w:fldChar w:fldCharType="begin" w:fldLock="1"/>
      </w:r>
      <w:r w:rsidRPr="00082A68">
        <w:rPr>
          <w:rFonts w:ascii="Times New Roman" w:hAnsi="Times New Roman" w:cs="Times New Roman"/>
          <w:strike/>
          <w:noProof/>
          <w:sz w:val="20"/>
          <w:szCs w:val="20"/>
          <w:highlight w:val="yellow"/>
          <w:lang w:eastAsia="ko-KR"/>
        </w:rPr>
        <w:instrText xml:space="preserve"> REF _Ref394668685 \r \h  \* MERGEFORMAT </w:instrText>
      </w:r>
      <w:r w:rsidRPr="00082A68">
        <w:rPr>
          <w:rFonts w:ascii="Times New Roman" w:hAnsi="Times New Roman" w:cs="Times New Roman"/>
          <w:strike/>
          <w:noProof/>
          <w:sz w:val="20"/>
          <w:szCs w:val="20"/>
          <w:highlight w:val="yellow"/>
          <w:lang w:eastAsia="ko-KR"/>
        </w:rPr>
      </w:r>
      <w:r w:rsidRPr="00082A68">
        <w:rPr>
          <w:rFonts w:ascii="Times New Roman" w:hAnsi="Times New Roman" w:cs="Times New Roman"/>
          <w:strike/>
          <w:noProof/>
          <w:sz w:val="20"/>
          <w:szCs w:val="20"/>
          <w:highlight w:val="yellow"/>
          <w:lang w:eastAsia="ko-KR"/>
        </w:rPr>
        <w:fldChar w:fldCharType="separate"/>
      </w:r>
      <w:ins w:id="109" w:author="Seregin, Vadim" w:date="2015-02-06T16:42:00Z"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8.4.5.2.8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fldChar w:fldCharType="end"/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 xml:space="preserve">. palette_share_flag 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[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x0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][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y0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]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zh-TW"/>
          </w:rPr>
          <w:t xml:space="preserve"> 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 xml:space="preserve">equal to 0 specifies the palette for the current coding unit is specified as a combination of palette entries from previous coding units 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and new palette entries which are explicitly signalled.</w:t>
        </w:r>
      </w:ins>
    </w:p>
    <w:p w:rsidR="00E57945" w:rsidRPr="00082A68" w:rsidRDefault="00E57945" w:rsidP="00E57945">
      <w:pPr>
        <w:rPr>
          <w:ins w:id="110" w:author="Seregin, Vadim" w:date="2015-02-06T16:42:00Z"/>
          <w:rFonts w:ascii="Times New Roman" w:hAnsi="Times New Roman" w:cs="Times New Roman"/>
          <w:strike/>
          <w:noProof/>
          <w:sz w:val="20"/>
          <w:szCs w:val="20"/>
          <w:highlight w:val="yellow"/>
        </w:rPr>
      </w:pPr>
      <w:ins w:id="111" w:author="Seregin, Vadim" w:date="2015-02-06T16:42:00Z">
        <w:r w:rsidRPr="00082A68">
          <w:rPr>
            <w:rFonts w:ascii="Times New Roman" w:eastAsia="Batang" w:hAnsi="Times New Roman" w:cs="Times New Roman"/>
            <w:strike/>
            <w:noProof/>
            <w:sz w:val="20"/>
            <w:szCs w:val="20"/>
            <w:highlight w:val="yellow"/>
          </w:rPr>
          <w:t xml:space="preserve">The variable </w:t>
        </w:r>
        <w:r w:rsidRPr="00082A68">
          <w:rPr>
            <w:rFonts w:ascii="Times New Roman" w:hAnsi="Times New Roman" w:cs="Times New Roman"/>
            <w:strike/>
            <w:noProof/>
            <w:color w:val="000000"/>
            <w:sz w:val="20"/>
            <w:szCs w:val="20"/>
            <w:highlight w:val="yellow"/>
          </w:rPr>
          <w:t>PalettePredictorEntryReuseFlag[</w:t>
        </w:r>
        <w:r w:rsidRPr="00082A68">
          <w:rPr>
            <w:rFonts w:ascii="Times New Roman" w:hAnsi="Times New Roman" w:cs="Times New Roman"/>
            <w:strike/>
            <w:noProof/>
            <w:color w:val="000000"/>
            <w:sz w:val="20"/>
            <w:szCs w:val="20"/>
            <w:highlight w:val="yellow"/>
            <w:lang w:val="fr-FR"/>
          </w:rPr>
          <w:t> </w:t>
        </w:r>
        <w:r w:rsidRPr="00082A68">
          <w:rPr>
            <w:rFonts w:ascii="Times New Roman" w:hAnsi="Times New Roman" w:cs="Times New Roman"/>
            <w:strike/>
            <w:noProof/>
            <w:color w:val="000000"/>
            <w:sz w:val="20"/>
            <w:szCs w:val="20"/>
            <w:highlight w:val="yellow"/>
          </w:rPr>
          <w:t>i</w:t>
        </w:r>
        <w:r w:rsidRPr="00082A68">
          <w:rPr>
            <w:rFonts w:ascii="Times New Roman" w:hAnsi="Times New Roman" w:cs="Times New Roman"/>
            <w:strike/>
            <w:noProof/>
            <w:color w:val="000000"/>
            <w:sz w:val="20"/>
            <w:szCs w:val="20"/>
            <w:highlight w:val="yellow"/>
            <w:lang w:val="fr-FR"/>
          </w:rPr>
          <w:t> </w:t>
        </w:r>
        <w:r w:rsidRPr="00082A68">
          <w:rPr>
            <w:rFonts w:ascii="Times New Roman" w:hAnsi="Times New Roman" w:cs="Times New Roman"/>
            <w:strike/>
            <w:noProof/>
            <w:color w:val="000000"/>
            <w:sz w:val="20"/>
            <w:szCs w:val="20"/>
            <w:highlight w:val="yellow"/>
          </w:rPr>
          <w:t>]</w:t>
        </w:r>
        <w:r w:rsidRPr="00082A68">
          <w:rPr>
            <w:rFonts w:ascii="Times New Roman" w:hAnsi="Times New Roman" w:cs="Times New Roman"/>
            <w:b/>
            <w:strike/>
            <w:noProof/>
            <w:sz w:val="20"/>
            <w:szCs w:val="20"/>
            <w:highlight w:val="yellow"/>
          </w:rPr>
          <w:t xml:space="preserve"> 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equal to 1</w:t>
        </w:r>
        <w:r w:rsidRPr="00082A68">
          <w:rPr>
            <w:rFonts w:ascii="Times New Roman" w:hAnsi="Times New Roman" w:cs="Times New Roman"/>
            <w:b/>
            <w:strike/>
            <w:noProof/>
            <w:sz w:val="20"/>
            <w:szCs w:val="20"/>
            <w:highlight w:val="yellow"/>
          </w:rPr>
          <w:t xml:space="preserve"> 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 xml:space="preserve">specifies that the i-th entry in the predictor palette is reused in the current palette. </w:t>
        </w:r>
        <w:r w:rsidRPr="00082A68">
          <w:rPr>
            <w:rFonts w:ascii="Times New Roman" w:hAnsi="Times New Roman" w:cs="Times New Roman"/>
            <w:strike/>
            <w:noProof/>
            <w:color w:val="000000"/>
            <w:sz w:val="20"/>
            <w:szCs w:val="20"/>
            <w:highlight w:val="yellow"/>
          </w:rPr>
          <w:t>PalettePredictorEntryReuseFlag[</w:t>
        </w:r>
        <w:r w:rsidRPr="00082A68">
          <w:rPr>
            <w:rFonts w:ascii="Times New Roman" w:hAnsi="Times New Roman" w:cs="Times New Roman"/>
            <w:strike/>
            <w:noProof/>
            <w:color w:val="000000"/>
            <w:sz w:val="20"/>
            <w:szCs w:val="20"/>
            <w:highlight w:val="yellow"/>
            <w:lang w:val="fr-FR"/>
          </w:rPr>
          <w:t> </w:t>
        </w:r>
        <w:r w:rsidRPr="00082A68">
          <w:rPr>
            <w:rFonts w:ascii="Times New Roman" w:hAnsi="Times New Roman" w:cs="Times New Roman"/>
            <w:strike/>
            <w:noProof/>
            <w:color w:val="000000"/>
            <w:sz w:val="20"/>
            <w:szCs w:val="20"/>
            <w:highlight w:val="yellow"/>
          </w:rPr>
          <w:t>i</w:t>
        </w:r>
        <w:r w:rsidRPr="00082A68">
          <w:rPr>
            <w:rFonts w:ascii="Times New Roman" w:hAnsi="Times New Roman" w:cs="Times New Roman"/>
            <w:strike/>
            <w:noProof/>
            <w:color w:val="000000"/>
            <w:sz w:val="20"/>
            <w:szCs w:val="20"/>
            <w:highlight w:val="yellow"/>
            <w:lang w:val="fr-FR"/>
          </w:rPr>
          <w:t> </w:t>
        </w:r>
        <w:r w:rsidRPr="00082A68">
          <w:rPr>
            <w:rFonts w:ascii="Times New Roman" w:hAnsi="Times New Roman" w:cs="Times New Roman"/>
            <w:strike/>
            <w:noProof/>
            <w:color w:val="000000"/>
            <w:sz w:val="20"/>
            <w:szCs w:val="20"/>
            <w:highlight w:val="yellow"/>
          </w:rPr>
          <w:t xml:space="preserve">] 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equal to 0</w:t>
        </w:r>
        <w:r w:rsidRPr="00082A68">
          <w:rPr>
            <w:rFonts w:ascii="Times New Roman" w:hAnsi="Times New Roman" w:cs="Times New Roman"/>
            <w:b/>
            <w:strike/>
            <w:noProof/>
            <w:sz w:val="20"/>
            <w:szCs w:val="20"/>
            <w:highlight w:val="yellow"/>
          </w:rPr>
          <w:t xml:space="preserve"> 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specifies that the i-th entry in the predictor palette is an entry in the current palette. All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val="en-CA" w:eastAsia="ko-KR"/>
          </w:rPr>
          <w:t xml:space="preserve"> elements of the array </w:t>
        </w:r>
        <w:r w:rsidRPr="00082A68">
          <w:rPr>
            <w:rFonts w:ascii="Times New Roman" w:hAnsi="Times New Roman" w:cs="Times New Roman"/>
            <w:strike/>
            <w:noProof/>
            <w:color w:val="000000"/>
            <w:sz w:val="20"/>
            <w:szCs w:val="20"/>
            <w:highlight w:val="yellow"/>
          </w:rPr>
          <w:t>PalettePredictorEntryReuseFlag[</w:t>
        </w:r>
        <w:r w:rsidRPr="00082A68">
          <w:rPr>
            <w:rFonts w:ascii="Times New Roman" w:hAnsi="Times New Roman" w:cs="Times New Roman"/>
            <w:strike/>
            <w:noProof/>
            <w:color w:val="000000"/>
            <w:sz w:val="20"/>
            <w:szCs w:val="20"/>
            <w:highlight w:val="yellow"/>
            <w:lang w:val="fr-FR"/>
          </w:rPr>
          <w:t> </w:t>
        </w:r>
        <w:r w:rsidRPr="00082A68">
          <w:rPr>
            <w:rFonts w:ascii="Times New Roman" w:hAnsi="Times New Roman" w:cs="Times New Roman"/>
            <w:strike/>
            <w:noProof/>
            <w:color w:val="000000"/>
            <w:sz w:val="20"/>
            <w:szCs w:val="20"/>
            <w:highlight w:val="yellow"/>
          </w:rPr>
          <w:t>i</w:t>
        </w:r>
        <w:r w:rsidRPr="00082A68">
          <w:rPr>
            <w:rFonts w:ascii="Times New Roman" w:hAnsi="Times New Roman" w:cs="Times New Roman"/>
            <w:strike/>
            <w:noProof/>
            <w:color w:val="000000"/>
            <w:sz w:val="20"/>
            <w:szCs w:val="20"/>
            <w:highlight w:val="yellow"/>
            <w:lang w:val="fr-FR"/>
          </w:rPr>
          <w:t> </w:t>
        </w:r>
        <w:r w:rsidRPr="00082A68">
          <w:rPr>
            <w:rFonts w:ascii="Times New Roman" w:hAnsi="Times New Roman" w:cs="Times New Roman"/>
            <w:strike/>
            <w:noProof/>
            <w:color w:val="000000"/>
            <w:sz w:val="20"/>
            <w:szCs w:val="20"/>
            <w:highlight w:val="yellow"/>
          </w:rPr>
          <w:t xml:space="preserve">] 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val="en-CA" w:eastAsia="ko-KR"/>
          </w:rPr>
          <w:t>are initialized to be equal to zero.</w:t>
        </w:r>
      </w:ins>
    </w:p>
    <w:p w:rsidR="00E57945" w:rsidRPr="00082A68" w:rsidRDefault="00E57945" w:rsidP="00E57945">
      <w:pPr>
        <w:rPr>
          <w:ins w:id="112" w:author="Seregin, Vadim" w:date="2015-02-06T16:42:00Z"/>
          <w:rFonts w:ascii="Times New Roman" w:hAnsi="Times New Roman" w:cs="Times New Roman"/>
          <w:strike/>
          <w:noProof/>
          <w:sz w:val="20"/>
          <w:szCs w:val="20"/>
          <w:highlight w:val="yellow"/>
        </w:rPr>
      </w:pPr>
      <w:ins w:id="113" w:author="Seregin, Vadim" w:date="2015-02-06T16:42:00Z"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 xml:space="preserve">If 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 xml:space="preserve">palette_share_flag 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[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x0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][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y0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 xml:space="preserve">] is equal to 1, 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val="en-CA" w:eastAsia="ko-KR"/>
          </w:rPr>
          <w:t xml:space="preserve">the array </w:t>
        </w:r>
        <w:r w:rsidRPr="00082A68">
          <w:rPr>
            <w:rFonts w:ascii="Times New Roman" w:hAnsi="Times New Roman" w:cs="Times New Roman"/>
            <w:strike/>
            <w:noProof/>
            <w:color w:val="000000"/>
            <w:sz w:val="20"/>
            <w:szCs w:val="20"/>
            <w:highlight w:val="yellow"/>
          </w:rPr>
          <w:t>PalettePredictorEntryReuseFlag[</w:t>
        </w:r>
        <w:r w:rsidRPr="00082A68">
          <w:rPr>
            <w:rFonts w:ascii="Times New Roman" w:hAnsi="Times New Roman" w:cs="Times New Roman"/>
            <w:strike/>
            <w:noProof/>
            <w:color w:val="000000"/>
            <w:sz w:val="20"/>
            <w:szCs w:val="20"/>
            <w:highlight w:val="yellow"/>
            <w:lang w:val="fr-FR"/>
          </w:rPr>
          <w:t> </w:t>
        </w:r>
        <w:r w:rsidRPr="00082A68">
          <w:rPr>
            <w:rFonts w:ascii="Times New Roman" w:hAnsi="Times New Roman" w:cs="Times New Roman"/>
            <w:strike/>
            <w:noProof/>
            <w:color w:val="000000"/>
            <w:sz w:val="20"/>
            <w:szCs w:val="20"/>
            <w:highlight w:val="yellow"/>
          </w:rPr>
          <w:t>i</w:t>
        </w:r>
        <w:r w:rsidRPr="00082A68">
          <w:rPr>
            <w:rFonts w:ascii="Times New Roman" w:hAnsi="Times New Roman" w:cs="Times New Roman"/>
            <w:strike/>
            <w:noProof/>
            <w:color w:val="000000"/>
            <w:sz w:val="20"/>
            <w:szCs w:val="20"/>
            <w:highlight w:val="yellow"/>
            <w:lang w:val="fr-FR"/>
          </w:rPr>
          <w:t> </w:t>
        </w:r>
        <w:r w:rsidRPr="00082A68">
          <w:rPr>
            <w:rFonts w:ascii="Times New Roman" w:hAnsi="Times New Roman" w:cs="Times New Roman"/>
            <w:strike/>
            <w:noProof/>
            <w:color w:val="000000"/>
            <w:sz w:val="20"/>
            <w:szCs w:val="20"/>
            <w:highlight w:val="yellow"/>
          </w:rPr>
          <w:t>] is further modified as follows:</w:t>
        </w:r>
      </w:ins>
    </w:p>
    <w:p w:rsidR="00E57945" w:rsidRPr="00082A68" w:rsidRDefault="00E57945" w:rsidP="00E57945">
      <w:pPr>
        <w:pStyle w:val="Equation"/>
        <w:tabs>
          <w:tab w:val="left" w:pos="1170"/>
          <w:tab w:val="left" w:pos="1890"/>
        </w:tabs>
        <w:ind w:left="390"/>
        <w:rPr>
          <w:ins w:id="114" w:author="Seregin, Vadim" w:date="2015-02-06T16:43:00Z"/>
          <w:strike/>
          <w:noProof/>
          <w:szCs w:val="20"/>
        </w:rPr>
      </w:pPr>
      <w:ins w:id="115" w:author="Seregin, Vadim" w:date="2015-02-06T16:42:00Z">
        <w:r w:rsidRPr="00082A68">
          <w:rPr>
            <w:strike/>
            <w:noProof/>
            <w:szCs w:val="20"/>
            <w:highlight w:val="yellow"/>
          </w:rPr>
          <w:tab/>
          <w:t>for( i = 0; i &lt; PreviousPaletteSize; i++ )</w:t>
        </w:r>
        <w:r w:rsidRPr="00082A68">
          <w:rPr>
            <w:strike/>
            <w:noProof/>
            <w:szCs w:val="20"/>
            <w:highlight w:val="yellow"/>
          </w:rPr>
          <w:tab/>
        </w:r>
        <w:r w:rsidRPr="00082A68">
          <w:rPr>
            <w:strike/>
            <w:noProof/>
            <w:szCs w:val="20"/>
            <w:highlight w:val="yellow"/>
          </w:rPr>
          <w:tab/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t>(</w:t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fldChar w:fldCharType="begin" w:fldLock="1"/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instrText xml:space="preserve"> STYLEREF 1 \s </w:instrText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fldChar w:fldCharType="separate"/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t>7</w:t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fldChar w:fldCharType="end"/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noBreakHyphen/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fldChar w:fldCharType="begin" w:fldLock="1"/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instrText xml:space="preserve"> SEQ Equation \* ARABIC \s 1 </w:instrText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fldChar w:fldCharType="separate"/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t>70</w:t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fldChar w:fldCharType="end"/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t>)</w:t>
        </w:r>
        <w:r w:rsidRPr="00082A68">
          <w:rPr>
            <w:strike/>
            <w:noProof/>
            <w:szCs w:val="20"/>
          </w:rPr>
          <w:br/>
        </w:r>
        <w:r w:rsidRPr="00082A68">
          <w:rPr>
            <w:strike/>
            <w:noProof/>
            <w:szCs w:val="20"/>
          </w:rPr>
          <w:tab/>
        </w:r>
        <w:r w:rsidRPr="00082A68">
          <w:rPr>
            <w:strike/>
            <w:noProof/>
            <w:szCs w:val="20"/>
          </w:rPr>
          <w:tab/>
        </w:r>
        <w:r w:rsidRPr="00082A68">
          <w:rPr>
            <w:strike/>
            <w:noProof/>
            <w:color w:val="000000"/>
            <w:szCs w:val="20"/>
            <w:highlight w:val="yellow"/>
          </w:rPr>
          <w:t>PalettePredictorEntryReuseFlag[</w:t>
        </w:r>
        <w:r w:rsidRPr="00082A68">
          <w:rPr>
            <w:strike/>
            <w:noProof/>
            <w:color w:val="000000"/>
            <w:szCs w:val="20"/>
            <w:highlight w:val="yellow"/>
            <w:lang w:val="fr-FR"/>
          </w:rPr>
          <w:t> </w:t>
        </w:r>
        <w:r w:rsidRPr="00082A68">
          <w:rPr>
            <w:strike/>
            <w:noProof/>
            <w:color w:val="000000"/>
            <w:szCs w:val="20"/>
            <w:highlight w:val="yellow"/>
          </w:rPr>
          <w:t>i</w:t>
        </w:r>
        <w:r w:rsidRPr="00082A68">
          <w:rPr>
            <w:strike/>
            <w:noProof/>
            <w:color w:val="000000"/>
            <w:szCs w:val="20"/>
            <w:highlight w:val="yellow"/>
            <w:lang w:val="fr-FR"/>
          </w:rPr>
          <w:t> </w:t>
        </w:r>
        <w:r w:rsidRPr="00082A68">
          <w:rPr>
            <w:strike/>
            <w:noProof/>
            <w:color w:val="000000"/>
            <w:szCs w:val="20"/>
            <w:highlight w:val="yellow"/>
          </w:rPr>
          <w:t>]</w:t>
        </w:r>
        <w:r w:rsidRPr="00082A68">
          <w:rPr>
            <w:strike/>
            <w:noProof/>
            <w:szCs w:val="20"/>
            <w:highlight w:val="yellow"/>
          </w:rPr>
          <w:t xml:space="preserve"> = 1</w:t>
        </w:r>
      </w:ins>
    </w:p>
    <w:p w:rsidR="00E57945" w:rsidRPr="00082A68" w:rsidRDefault="00E57945" w:rsidP="00E57945">
      <w:pPr>
        <w:pStyle w:val="Equation"/>
        <w:tabs>
          <w:tab w:val="left" w:pos="1170"/>
          <w:tab w:val="left" w:pos="1890"/>
        </w:tabs>
        <w:ind w:left="390"/>
        <w:rPr>
          <w:ins w:id="116" w:author="Seregin, Vadim" w:date="2015-02-06T16:42:00Z"/>
          <w:noProof/>
          <w:szCs w:val="20"/>
        </w:rPr>
      </w:pPr>
    </w:p>
    <w:p w:rsidR="00E57945" w:rsidRPr="00082A68" w:rsidRDefault="00E57945" w:rsidP="00E57945">
      <w:pPr>
        <w:rPr>
          <w:ins w:id="117" w:author="Seregin, Vadim" w:date="2015-02-06T16:42:00Z"/>
          <w:rFonts w:ascii="Times New Roman" w:hAnsi="Times New Roman" w:cs="Times New Roman"/>
          <w:bCs/>
          <w:sz w:val="20"/>
          <w:szCs w:val="20"/>
          <w:lang w:val="en-CA"/>
        </w:rPr>
      </w:pPr>
      <w:proofErr w:type="spellStart"/>
      <w:proofErr w:type="gramStart"/>
      <w:ins w:id="118" w:author="Seregin, Vadim" w:date="2015-02-06T16:42:00Z">
        <w:r w:rsidRPr="00082A68">
          <w:rPr>
            <w:rFonts w:ascii="Times New Roman" w:hAnsi="Times New Roman" w:cs="Times New Roman"/>
            <w:b/>
            <w:bCs/>
            <w:sz w:val="20"/>
            <w:szCs w:val="20"/>
            <w:lang w:val="en-CA"/>
          </w:rPr>
          <w:t>palette_num_signalled_entries</w:t>
        </w:r>
        <w:proofErr w:type="spellEnd"/>
        <w:proofErr w:type="gramEnd"/>
        <w:r w:rsidRPr="00082A68">
          <w:rPr>
            <w:rFonts w:ascii="Times New Roman" w:hAnsi="Times New Roman" w:cs="Times New Roman"/>
            <w:bCs/>
            <w:sz w:val="20"/>
            <w:szCs w:val="20"/>
            <w:lang w:val="en-CA"/>
          </w:rPr>
          <w:t xml:space="preserve"> specifies the number of entries in the current palette that are explicitly signalled.</w:t>
        </w:r>
      </w:ins>
    </w:p>
    <w:p w:rsidR="00E57945" w:rsidRPr="00082A68" w:rsidRDefault="00E57945" w:rsidP="00E57945">
      <w:pPr>
        <w:tabs>
          <w:tab w:val="left" w:pos="284"/>
        </w:tabs>
        <w:rPr>
          <w:ins w:id="119" w:author="Seregin, Vadim" w:date="2015-02-06T16:42:00Z"/>
          <w:rFonts w:ascii="Times New Roman" w:hAnsi="Times New Roman" w:cs="Times New Roman"/>
          <w:noProof/>
          <w:sz w:val="20"/>
          <w:szCs w:val="20"/>
        </w:rPr>
      </w:pPr>
      <w:ins w:id="120" w:author="Seregin, Vadim" w:date="2015-02-06T16:42:00Z">
        <w:r w:rsidRPr="00082A68">
          <w:rPr>
            <w:rFonts w:ascii="Times New Roman" w:hAnsi="Times New Roman" w:cs="Times New Roman"/>
            <w:noProof/>
            <w:sz w:val="20"/>
            <w:szCs w:val="20"/>
          </w:rPr>
          <w:t>When palette_num_signalled_</w:t>
        </w:r>
        <w:r w:rsidRPr="00082A68" w:rsidDel="00624D5A">
          <w:rPr>
            <w:rFonts w:ascii="Times New Roman" w:hAnsi="Times New Roman" w:cs="Times New Roman"/>
            <w:noProof/>
            <w:sz w:val="20"/>
            <w:szCs w:val="20"/>
          </w:rPr>
          <w:t xml:space="preserve"> </w:t>
        </w:r>
        <w:r w:rsidRPr="00082A68">
          <w:rPr>
            <w:rFonts w:ascii="Times New Roman" w:hAnsi="Times New Roman" w:cs="Times New Roman"/>
            <w:noProof/>
            <w:sz w:val="20"/>
            <w:szCs w:val="20"/>
          </w:rPr>
          <w:t>entries is not present, it is inferred to be equal to 0.</w:t>
        </w:r>
      </w:ins>
    </w:p>
    <w:p w:rsidR="00E57945" w:rsidRPr="00082A68" w:rsidRDefault="00E57945" w:rsidP="00E57945">
      <w:pPr>
        <w:rPr>
          <w:ins w:id="121" w:author="Seregin, Vadim" w:date="2015-02-06T16:42:00Z"/>
          <w:rFonts w:ascii="Times New Roman" w:eastAsia="Batang" w:hAnsi="Times New Roman" w:cs="Times New Roman"/>
          <w:noProof/>
          <w:sz w:val="20"/>
          <w:szCs w:val="20"/>
        </w:rPr>
      </w:pPr>
      <w:ins w:id="122" w:author="Seregin, Vadim" w:date="2015-02-06T16:42:00Z">
        <w:r w:rsidRPr="00082A68">
          <w:rPr>
            <w:rFonts w:ascii="Times New Roman" w:eastAsia="Batang" w:hAnsi="Times New Roman" w:cs="Times New Roman"/>
            <w:noProof/>
            <w:sz w:val="20"/>
            <w:szCs w:val="20"/>
          </w:rPr>
          <w:t>The variable CurrentPaletteSize specifies the size of the current palette and is derived as follows:</w:t>
        </w:r>
      </w:ins>
    </w:p>
    <w:p w:rsidR="00E57945" w:rsidRPr="00082A68" w:rsidRDefault="00E57945" w:rsidP="00E57945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123" w:author="Seregin, Vadim" w:date="2015-02-06T16:42:00Z"/>
          <w:rFonts w:ascii="Times New Roman" w:hAnsi="Times New Roman" w:cs="Times New Roman"/>
          <w:strike/>
          <w:noProof/>
          <w:sz w:val="20"/>
          <w:szCs w:val="20"/>
          <w:highlight w:val="yellow"/>
          <w:lang w:val="en-CA"/>
        </w:rPr>
      </w:pPr>
      <w:ins w:id="124" w:author="Seregin, Vadim" w:date="2015-02-06T16:42:00Z"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val="en-CA" w:eastAsia="ko-KR"/>
          </w:rPr>
          <w:t xml:space="preserve">If 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 xml:space="preserve">palette_share_flag 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[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x0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][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y0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] is equal to 1,</w:t>
        </w:r>
      </w:ins>
    </w:p>
    <w:p w:rsidR="00E57945" w:rsidRPr="00082A68" w:rsidRDefault="00E57945" w:rsidP="00E57945">
      <w:pPr>
        <w:pStyle w:val="Equation"/>
        <w:tabs>
          <w:tab w:val="left" w:pos="1170"/>
          <w:tab w:val="left" w:pos="1890"/>
        </w:tabs>
        <w:ind w:left="794"/>
        <w:rPr>
          <w:ins w:id="125" w:author="Seregin, Vadim" w:date="2015-02-06T16:42:00Z"/>
          <w:strike/>
          <w:noProof/>
          <w:szCs w:val="20"/>
          <w:highlight w:val="yellow"/>
          <w:lang w:val="en-CA"/>
        </w:rPr>
      </w:pPr>
      <w:ins w:id="126" w:author="Seregin, Vadim" w:date="2015-02-06T16:42:00Z">
        <w:r w:rsidRPr="00082A68">
          <w:rPr>
            <w:strike/>
            <w:noProof/>
            <w:szCs w:val="20"/>
            <w:highlight w:val="yellow"/>
          </w:rPr>
          <w:t>CurrentPaletteSize = PreviousPaletteSize</w:t>
        </w:r>
        <w:r w:rsidRPr="00082A68">
          <w:rPr>
            <w:strike/>
            <w:noProof/>
            <w:szCs w:val="20"/>
            <w:highlight w:val="yellow"/>
            <w:lang w:val="en-CA"/>
          </w:rPr>
          <w:tab/>
        </w:r>
        <w:r w:rsidRPr="00082A68">
          <w:rPr>
            <w:strike/>
            <w:noProof/>
            <w:szCs w:val="20"/>
            <w:highlight w:val="yellow"/>
            <w:lang w:val="en-CA"/>
          </w:rPr>
          <w:tab/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t>(</w:t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fldChar w:fldCharType="begin" w:fldLock="1"/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instrText xml:space="preserve"> STYLEREF 1 \s </w:instrText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fldChar w:fldCharType="separate"/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t>7</w:t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fldChar w:fldCharType="end"/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noBreakHyphen/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fldChar w:fldCharType="begin" w:fldLock="1"/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instrText xml:space="preserve"> SEQ Equation \* ARABIC \s 1 </w:instrText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fldChar w:fldCharType="separate"/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t>71</w:t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fldChar w:fldCharType="end"/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t>)</w:t>
        </w:r>
      </w:ins>
    </w:p>
    <w:p w:rsidR="00E57945" w:rsidRPr="00082A68" w:rsidRDefault="00E57945" w:rsidP="00E57945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127" w:author="Seregin, Vadim" w:date="2015-02-06T16:42:00Z"/>
          <w:rFonts w:ascii="Times New Roman" w:eastAsia="Batang" w:hAnsi="Times New Roman" w:cs="Times New Roman"/>
          <w:strike/>
          <w:noProof/>
          <w:sz w:val="20"/>
          <w:szCs w:val="20"/>
          <w:highlight w:val="yellow"/>
        </w:rPr>
      </w:pPr>
      <w:ins w:id="128" w:author="Seregin, Vadim" w:date="2015-02-06T16:42:00Z"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val="en-CA"/>
          </w:rPr>
          <w:t>Otherwise (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 xml:space="preserve">palette_share_flag 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[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x0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][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y0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] is equal to 0)</w:t>
        </w:r>
      </w:ins>
    </w:p>
    <w:p w:rsidR="00E57945" w:rsidRPr="00082A68" w:rsidRDefault="00E57945" w:rsidP="00E57945">
      <w:pPr>
        <w:pStyle w:val="Equation"/>
        <w:tabs>
          <w:tab w:val="left" w:pos="1170"/>
          <w:tab w:val="left" w:pos="1890"/>
        </w:tabs>
        <w:ind w:left="794"/>
        <w:rPr>
          <w:ins w:id="129" w:author="Seregin, Vadim" w:date="2015-02-06T16:42:00Z"/>
          <w:rFonts w:eastAsia="Batang"/>
          <w:noProof/>
          <w:szCs w:val="20"/>
        </w:rPr>
      </w:pPr>
      <w:ins w:id="130" w:author="Seregin, Vadim" w:date="2015-02-06T16:42:00Z">
        <w:r w:rsidRPr="00082A68">
          <w:rPr>
            <w:rFonts w:eastAsia="Batang"/>
            <w:noProof/>
            <w:szCs w:val="20"/>
          </w:rPr>
          <w:t>CurrentPaletteSize</w:t>
        </w:r>
        <w:r w:rsidRPr="00082A68">
          <w:rPr>
            <w:noProof/>
            <w:szCs w:val="20"/>
            <w:lang w:val="en-CA" w:eastAsia="ko-KR"/>
          </w:rPr>
          <w:t xml:space="preserve"> = </w:t>
        </w:r>
        <w:r w:rsidRPr="00082A68">
          <w:rPr>
            <w:noProof/>
            <w:szCs w:val="20"/>
            <w:lang w:val="en-CA"/>
          </w:rPr>
          <w:t>paletteNumPredictedEntries</w:t>
        </w:r>
        <w:r w:rsidRPr="00082A68">
          <w:rPr>
            <w:rFonts w:eastAsia="Batang"/>
            <w:noProof/>
            <w:szCs w:val="20"/>
          </w:rPr>
          <w:t xml:space="preserve"> + </w:t>
        </w:r>
        <w:r w:rsidRPr="00082A68">
          <w:rPr>
            <w:noProof/>
            <w:szCs w:val="20"/>
          </w:rPr>
          <w:t>palette_num_signalled_entries</w:t>
        </w:r>
        <w:r w:rsidRPr="00082A68">
          <w:rPr>
            <w:noProof/>
            <w:szCs w:val="20"/>
            <w:lang w:val="en-CA" w:eastAsia="ko-KR"/>
          </w:rPr>
          <w:tab/>
          <w:t>(</w:t>
        </w:r>
        <w:r w:rsidRPr="00082A68">
          <w:rPr>
            <w:noProof/>
            <w:szCs w:val="20"/>
            <w:lang w:val="en-CA" w:eastAsia="ko-KR"/>
          </w:rPr>
          <w:fldChar w:fldCharType="begin" w:fldLock="1"/>
        </w:r>
        <w:r w:rsidRPr="00082A68">
          <w:rPr>
            <w:noProof/>
            <w:szCs w:val="20"/>
            <w:lang w:val="en-CA" w:eastAsia="ko-KR"/>
          </w:rPr>
          <w:instrText xml:space="preserve"> STYLEREF 1 \s </w:instrText>
        </w:r>
        <w:r w:rsidRPr="00082A68">
          <w:rPr>
            <w:noProof/>
            <w:szCs w:val="20"/>
            <w:lang w:val="en-CA" w:eastAsia="ko-KR"/>
          </w:rPr>
          <w:fldChar w:fldCharType="separate"/>
        </w:r>
        <w:r w:rsidRPr="00082A68">
          <w:rPr>
            <w:noProof/>
            <w:szCs w:val="20"/>
            <w:lang w:val="en-CA" w:eastAsia="ko-KR"/>
          </w:rPr>
          <w:t>7</w:t>
        </w:r>
        <w:r w:rsidRPr="00082A68">
          <w:rPr>
            <w:noProof/>
            <w:szCs w:val="20"/>
            <w:lang w:val="en-CA" w:eastAsia="ko-KR"/>
          </w:rPr>
          <w:fldChar w:fldCharType="end"/>
        </w:r>
        <w:r w:rsidRPr="00082A68">
          <w:rPr>
            <w:noProof/>
            <w:szCs w:val="20"/>
            <w:lang w:val="en-CA" w:eastAsia="ko-KR"/>
          </w:rPr>
          <w:noBreakHyphen/>
        </w:r>
        <w:r w:rsidRPr="00082A68">
          <w:rPr>
            <w:noProof/>
            <w:szCs w:val="20"/>
            <w:lang w:val="en-CA" w:eastAsia="ko-KR"/>
          </w:rPr>
          <w:fldChar w:fldCharType="begin" w:fldLock="1"/>
        </w:r>
        <w:r w:rsidRPr="00082A68">
          <w:rPr>
            <w:noProof/>
            <w:szCs w:val="20"/>
            <w:lang w:val="en-CA" w:eastAsia="ko-KR"/>
          </w:rPr>
          <w:instrText xml:space="preserve"> SEQ Equation \* ARABIC \s 1 </w:instrText>
        </w:r>
        <w:r w:rsidRPr="00082A68">
          <w:rPr>
            <w:noProof/>
            <w:szCs w:val="20"/>
            <w:lang w:val="en-CA" w:eastAsia="ko-KR"/>
          </w:rPr>
          <w:fldChar w:fldCharType="separate"/>
        </w:r>
        <w:r w:rsidRPr="00082A68">
          <w:rPr>
            <w:noProof/>
            <w:szCs w:val="20"/>
            <w:lang w:val="en-CA" w:eastAsia="ko-KR"/>
          </w:rPr>
          <w:t>72</w:t>
        </w:r>
        <w:r w:rsidRPr="00082A68">
          <w:rPr>
            <w:noProof/>
            <w:szCs w:val="20"/>
            <w:lang w:val="en-CA" w:eastAsia="ko-KR"/>
          </w:rPr>
          <w:fldChar w:fldCharType="end"/>
        </w:r>
        <w:r w:rsidRPr="00082A68">
          <w:rPr>
            <w:noProof/>
            <w:szCs w:val="20"/>
            <w:lang w:val="en-CA" w:eastAsia="ko-KR"/>
          </w:rPr>
          <w:t>)</w:t>
        </w:r>
      </w:ins>
    </w:p>
    <w:p w:rsidR="00E57945" w:rsidRPr="00082A68" w:rsidRDefault="00E57945" w:rsidP="00E57945">
      <w:pPr>
        <w:rPr>
          <w:ins w:id="131" w:author="Seregin, Vadim" w:date="2015-02-06T16:42:00Z"/>
          <w:rFonts w:ascii="Times New Roman" w:hAnsi="Times New Roman" w:cs="Times New Roman"/>
          <w:sz w:val="20"/>
          <w:szCs w:val="20"/>
        </w:rPr>
      </w:pPr>
      <w:ins w:id="132" w:author="Seregin, Vadim" w:date="2015-02-06T16:42:00Z">
        <w:r w:rsidRPr="00082A68">
          <w:rPr>
            <w:rFonts w:ascii="Times New Roman" w:hAnsi="Times New Roman" w:cs="Times New Roman"/>
            <w:noProof/>
            <w:sz w:val="20"/>
            <w:szCs w:val="20"/>
            <w:lang w:val="en-CA"/>
          </w:rPr>
          <w:t xml:space="preserve">The value of </w:t>
        </w:r>
        <w:r w:rsidRPr="00082A68">
          <w:rPr>
            <w:rFonts w:ascii="Times New Roman" w:eastAsia="Batang" w:hAnsi="Times New Roman" w:cs="Times New Roman"/>
            <w:noProof/>
            <w:sz w:val="20"/>
            <w:szCs w:val="20"/>
          </w:rPr>
          <w:t>CurrentPaletteSize</w:t>
        </w:r>
        <w:r w:rsidRPr="00082A68">
          <w:rPr>
            <w:rFonts w:ascii="Times New Roman" w:hAnsi="Times New Roman" w:cs="Times New Roman"/>
            <w:noProof/>
            <w:sz w:val="20"/>
            <w:szCs w:val="20"/>
            <w:lang w:val="en-CA"/>
          </w:rPr>
          <w:t xml:space="preserve"> shall be in the range of 0 to palette_max_size, inclusive.</w:t>
        </w:r>
      </w:ins>
    </w:p>
    <w:p w:rsidR="00E57945" w:rsidRPr="00082A68" w:rsidRDefault="00E57945" w:rsidP="00E57945">
      <w:pPr>
        <w:tabs>
          <w:tab w:val="left" w:pos="284"/>
        </w:tabs>
        <w:rPr>
          <w:ins w:id="133" w:author="Seregin, Vadim" w:date="2015-02-06T16:42:00Z"/>
          <w:rFonts w:ascii="Times New Roman" w:hAnsi="Times New Roman" w:cs="Times New Roman"/>
          <w:noProof/>
          <w:sz w:val="20"/>
          <w:szCs w:val="20"/>
        </w:rPr>
      </w:pPr>
      <w:ins w:id="134" w:author="Seregin, Vadim" w:date="2015-02-06T16:42:00Z">
        <w:r w:rsidRPr="00082A68">
          <w:rPr>
            <w:rFonts w:ascii="Times New Roman" w:hAnsi="Times New Roman" w:cs="Times New Roman"/>
            <w:b/>
            <w:noProof/>
            <w:sz w:val="20"/>
            <w:szCs w:val="20"/>
          </w:rPr>
          <w:t xml:space="preserve">palette_entry </w:t>
        </w:r>
        <w:r w:rsidRPr="00082A68">
          <w:rPr>
            <w:rFonts w:ascii="Times New Roman" w:hAnsi="Times New Roman" w:cs="Times New Roman"/>
            <w:noProof/>
            <w:sz w:val="20"/>
            <w:szCs w:val="20"/>
          </w:rPr>
          <w:t>specifies</w:t>
        </w:r>
        <w:r w:rsidRPr="00082A68">
          <w:rPr>
            <w:rFonts w:ascii="Times New Roman" w:hAnsi="Times New Roman" w:cs="Times New Roman"/>
            <w:b/>
            <w:noProof/>
            <w:sz w:val="20"/>
            <w:szCs w:val="20"/>
          </w:rPr>
          <w:t xml:space="preserve"> </w:t>
        </w:r>
        <w:r w:rsidRPr="00082A68">
          <w:rPr>
            <w:rFonts w:ascii="Times New Roman" w:hAnsi="Times New Roman" w:cs="Times New Roman"/>
            <w:noProof/>
            <w:sz w:val="20"/>
            <w:szCs w:val="20"/>
          </w:rPr>
          <w:t>the value of a component in a palette entry for the current palette.</w:t>
        </w:r>
      </w:ins>
    </w:p>
    <w:p w:rsidR="00E57945" w:rsidRPr="00082A68" w:rsidRDefault="00E57945" w:rsidP="00E57945">
      <w:pPr>
        <w:rPr>
          <w:ins w:id="135" w:author="Seregin, Vadim" w:date="2015-02-06T16:42:00Z"/>
          <w:rFonts w:ascii="Times New Roman" w:hAnsi="Times New Roman" w:cs="Times New Roman"/>
          <w:noProof/>
          <w:sz w:val="20"/>
          <w:szCs w:val="20"/>
          <w:lang w:val="en-CA"/>
        </w:rPr>
      </w:pPr>
      <w:ins w:id="136" w:author="Seregin, Vadim" w:date="2015-02-06T16:42:00Z">
        <w:r w:rsidRPr="00082A68">
          <w:rPr>
            <w:rFonts w:ascii="Times New Roman" w:hAnsi="Times New Roman" w:cs="Times New Roman"/>
            <w:noProof/>
            <w:sz w:val="20"/>
            <w:szCs w:val="20"/>
            <w:lang w:val="en-CA"/>
          </w:rPr>
          <w:t xml:space="preserve">The variable </w:t>
        </w:r>
        <w:proofErr w:type="gramStart"/>
        <w:r w:rsidRPr="00082A68">
          <w:rPr>
            <w:rFonts w:ascii="Times New Roman" w:hAnsi="Times New Roman" w:cs="Times New Roman"/>
            <w:noProof/>
            <w:sz w:val="20"/>
            <w:szCs w:val="20"/>
            <w:lang w:val="en-CA"/>
          </w:rPr>
          <w:t>PredictorPaletteEntries</w:t>
        </w:r>
        <w:r w:rsidRPr="00082A68">
          <w:rPr>
            <w:rFonts w:ascii="Times New Roman" w:hAnsi="Times New Roman" w:cs="Times New Roman"/>
            <w:sz w:val="20"/>
            <w:szCs w:val="20"/>
            <w:lang w:val="en-CA"/>
          </w:rPr>
          <w:t>[</w:t>
        </w:r>
        <w:proofErr w:type="gramEnd"/>
        <w:r w:rsidRPr="00082A68">
          <w:rPr>
            <w:rFonts w:ascii="Times New Roman" w:hAnsi="Times New Roman" w:cs="Times New Roman"/>
            <w:noProof/>
            <w:sz w:val="20"/>
            <w:szCs w:val="20"/>
          </w:rPr>
          <w:t> cIdx </w:t>
        </w:r>
        <w:r w:rsidRPr="00082A68">
          <w:rPr>
            <w:rFonts w:ascii="Times New Roman" w:hAnsi="Times New Roman" w:cs="Times New Roman"/>
            <w:sz w:val="20"/>
            <w:szCs w:val="20"/>
            <w:lang w:val="en-CA"/>
          </w:rPr>
          <w:t>]</w:t>
        </w:r>
        <w:r w:rsidRPr="00082A68">
          <w:rPr>
            <w:rFonts w:ascii="Times New Roman" w:hAnsi="Times New Roman" w:cs="Times New Roman"/>
            <w:noProof/>
            <w:sz w:val="20"/>
            <w:szCs w:val="20"/>
          </w:rPr>
          <w:t>[ i ]</w:t>
        </w:r>
        <w:r w:rsidRPr="00082A68">
          <w:rPr>
            <w:rFonts w:ascii="Times New Roman" w:hAnsi="Times New Roman" w:cs="Times New Roman"/>
            <w:b/>
            <w:noProof/>
            <w:sz w:val="20"/>
            <w:szCs w:val="20"/>
          </w:rPr>
          <w:t xml:space="preserve"> </w:t>
        </w:r>
        <w:r w:rsidRPr="00082A68">
          <w:rPr>
            <w:rFonts w:ascii="Times New Roman" w:hAnsi="Times New Roman" w:cs="Times New Roman"/>
            <w:noProof/>
            <w:sz w:val="20"/>
            <w:szCs w:val="20"/>
          </w:rPr>
          <w:t>specifies</w:t>
        </w:r>
        <w:r w:rsidRPr="00082A68">
          <w:rPr>
            <w:rFonts w:ascii="Times New Roman" w:hAnsi="Times New Roman" w:cs="Times New Roman"/>
            <w:b/>
            <w:noProof/>
            <w:sz w:val="20"/>
            <w:szCs w:val="20"/>
          </w:rPr>
          <w:t xml:space="preserve"> </w:t>
        </w:r>
        <w:r w:rsidRPr="00082A68">
          <w:rPr>
            <w:rFonts w:ascii="Times New Roman" w:hAnsi="Times New Roman" w:cs="Times New Roman"/>
            <w:noProof/>
            <w:sz w:val="20"/>
            <w:szCs w:val="20"/>
          </w:rPr>
          <w:t>the i-th element in the predictor palette for the colour component cIdx</w:t>
        </w:r>
        <w:r w:rsidRPr="00082A68">
          <w:rPr>
            <w:rFonts w:ascii="Times New Roman" w:hAnsi="Times New Roman" w:cs="Times New Roman"/>
            <w:noProof/>
            <w:sz w:val="20"/>
            <w:szCs w:val="20"/>
            <w:lang w:val="en-CA"/>
          </w:rPr>
          <w:t>.</w:t>
        </w:r>
      </w:ins>
    </w:p>
    <w:p w:rsidR="00E57945" w:rsidRPr="00082A68" w:rsidRDefault="00E57945" w:rsidP="00E57945">
      <w:pPr>
        <w:rPr>
          <w:ins w:id="137" w:author="Seregin, Vadim" w:date="2015-02-06T16:42:00Z"/>
          <w:rFonts w:ascii="Times New Roman" w:hAnsi="Times New Roman" w:cs="Times New Roman"/>
          <w:noProof/>
          <w:sz w:val="20"/>
          <w:szCs w:val="20"/>
          <w:lang w:val="en-CA"/>
        </w:rPr>
      </w:pPr>
      <w:ins w:id="138" w:author="Seregin, Vadim" w:date="2015-02-06T16:42:00Z">
        <w:r w:rsidRPr="00082A68">
          <w:rPr>
            <w:rFonts w:ascii="Times New Roman" w:hAnsi="Times New Roman" w:cs="Times New Roman"/>
            <w:noProof/>
            <w:sz w:val="20"/>
            <w:szCs w:val="20"/>
            <w:lang w:val="en-CA"/>
          </w:rPr>
          <w:t xml:space="preserve">The variable </w:t>
        </w:r>
        <w:proofErr w:type="gramStart"/>
        <w:r w:rsidRPr="00082A68">
          <w:rPr>
            <w:rFonts w:ascii="Times New Roman" w:hAnsi="Times New Roman" w:cs="Times New Roman"/>
            <w:noProof/>
            <w:sz w:val="20"/>
            <w:szCs w:val="20"/>
            <w:lang w:val="en-CA"/>
          </w:rPr>
          <w:t>CurrentPaletteEntries</w:t>
        </w:r>
        <w:r w:rsidRPr="00082A68">
          <w:rPr>
            <w:rFonts w:ascii="Times New Roman" w:hAnsi="Times New Roman" w:cs="Times New Roman"/>
            <w:sz w:val="20"/>
            <w:szCs w:val="20"/>
            <w:lang w:val="en-CA"/>
          </w:rPr>
          <w:t>[</w:t>
        </w:r>
        <w:proofErr w:type="gramEnd"/>
        <w:r w:rsidRPr="00082A68">
          <w:rPr>
            <w:rFonts w:ascii="Times New Roman" w:hAnsi="Times New Roman" w:cs="Times New Roman"/>
            <w:noProof/>
            <w:sz w:val="20"/>
            <w:szCs w:val="20"/>
          </w:rPr>
          <w:t> cIdx </w:t>
        </w:r>
        <w:r w:rsidRPr="00082A68">
          <w:rPr>
            <w:rFonts w:ascii="Times New Roman" w:hAnsi="Times New Roman" w:cs="Times New Roman"/>
            <w:sz w:val="20"/>
            <w:szCs w:val="20"/>
            <w:lang w:val="en-CA"/>
          </w:rPr>
          <w:t>]</w:t>
        </w:r>
        <w:r w:rsidRPr="00082A68">
          <w:rPr>
            <w:rFonts w:ascii="Times New Roman" w:hAnsi="Times New Roman" w:cs="Times New Roman"/>
            <w:noProof/>
            <w:sz w:val="20"/>
            <w:szCs w:val="20"/>
          </w:rPr>
          <w:t>[ i ]</w:t>
        </w:r>
        <w:r w:rsidRPr="00082A68">
          <w:rPr>
            <w:rFonts w:ascii="Times New Roman" w:hAnsi="Times New Roman" w:cs="Times New Roman"/>
            <w:b/>
            <w:noProof/>
            <w:sz w:val="20"/>
            <w:szCs w:val="20"/>
          </w:rPr>
          <w:t xml:space="preserve"> </w:t>
        </w:r>
        <w:r w:rsidRPr="00082A68">
          <w:rPr>
            <w:rFonts w:ascii="Times New Roman" w:hAnsi="Times New Roman" w:cs="Times New Roman"/>
            <w:noProof/>
            <w:sz w:val="20"/>
            <w:szCs w:val="20"/>
          </w:rPr>
          <w:t>specifies</w:t>
        </w:r>
        <w:r w:rsidRPr="00082A68">
          <w:rPr>
            <w:rFonts w:ascii="Times New Roman" w:hAnsi="Times New Roman" w:cs="Times New Roman"/>
            <w:b/>
            <w:noProof/>
            <w:sz w:val="20"/>
            <w:szCs w:val="20"/>
          </w:rPr>
          <w:t xml:space="preserve"> </w:t>
        </w:r>
        <w:r w:rsidRPr="00082A68">
          <w:rPr>
            <w:rFonts w:ascii="Times New Roman" w:hAnsi="Times New Roman" w:cs="Times New Roman"/>
            <w:noProof/>
            <w:sz w:val="20"/>
            <w:szCs w:val="20"/>
          </w:rPr>
          <w:t>the i-th element in the current palette for the colour component cIdx</w:t>
        </w:r>
        <w:r w:rsidRPr="00082A68">
          <w:rPr>
            <w:rFonts w:ascii="Times New Roman" w:hAnsi="Times New Roman" w:cs="Times New Roman"/>
            <w:noProof/>
            <w:sz w:val="20"/>
            <w:szCs w:val="20"/>
            <w:lang w:val="en-CA"/>
          </w:rPr>
          <w:t xml:space="preserve"> and is derived as follows:</w:t>
        </w:r>
      </w:ins>
    </w:p>
    <w:p w:rsidR="00E57945" w:rsidRPr="00082A68" w:rsidRDefault="00E57945" w:rsidP="00E57945">
      <w:pPr>
        <w:rPr>
          <w:ins w:id="139" w:author="Seregin, Vadim" w:date="2015-02-06T16:42:00Z"/>
          <w:rFonts w:ascii="Times New Roman" w:hAnsi="Times New Roman" w:cs="Times New Roman"/>
          <w:strike/>
          <w:noProof/>
          <w:sz w:val="20"/>
          <w:szCs w:val="20"/>
          <w:highlight w:val="yellow"/>
          <w:lang w:val="en-CA"/>
        </w:rPr>
      </w:pPr>
      <w:ins w:id="140" w:author="Seregin, Vadim" w:date="2015-02-06T16:42:00Z"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val="en-CA"/>
          </w:rPr>
          <w:t xml:space="preserve">When 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 xml:space="preserve">palette_share_flag 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[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x0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][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y0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 xml:space="preserve">] is equal to 1, 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val="en-CA"/>
          </w:rPr>
          <w:t>CurrentPaletteEntries is derived as follows:</w:t>
        </w:r>
      </w:ins>
    </w:p>
    <w:p w:rsidR="00E57945" w:rsidRPr="00082A68" w:rsidRDefault="00E57945" w:rsidP="00E57945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141" w:author="Seregin, Vadim" w:date="2015-02-06T16:42:00Z"/>
          <w:rFonts w:ascii="Times New Roman" w:hAnsi="Times New Roman" w:cs="Times New Roman"/>
          <w:strike/>
          <w:noProof/>
          <w:sz w:val="20"/>
          <w:szCs w:val="20"/>
          <w:highlight w:val="yellow"/>
          <w:lang w:val="en-CA"/>
        </w:rPr>
      </w:pPr>
      <w:ins w:id="142" w:author="Seregin, Vadim" w:date="2015-02-06T16:42:00Z"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val="en-CA" w:eastAsia="ko-KR"/>
          </w:rPr>
          <w:t xml:space="preserve">If 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 xml:space="preserve">palette_share_flag 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[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x0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][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y0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] is equal to 1,</w:t>
        </w:r>
      </w:ins>
    </w:p>
    <w:p w:rsidR="00E57945" w:rsidRPr="00082A68" w:rsidRDefault="00E57945" w:rsidP="00E57945">
      <w:pPr>
        <w:pStyle w:val="Equation"/>
        <w:tabs>
          <w:tab w:val="left" w:pos="1170"/>
          <w:tab w:val="left" w:pos="1890"/>
        </w:tabs>
        <w:ind w:left="403"/>
        <w:rPr>
          <w:ins w:id="143" w:author="Seregin, Vadim" w:date="2015-02-06T16:42:00Z"/>
          <w:strike/>
          <w:noProof/>
          <w:szCs w:val="20"/>
          <w:highlight w:val="yellow"/>
        </w:rPr>
      </w:pPr>
      <w:ins w:id="144" w:author="Seregin, Vadim" w:date="2015-02-06T16:42:00Z">
        <w:r w:rsidRPr="00082A68">
          <w:rPr>
            <w:strike/>
            <w:noProof/>
            <w:szCs w:val="20"/>
            <w:highlight w:val="yellow"/>
          </w:rPr>
          <w:t>for( cIdx = 0; cIdx &lt; 3; cIdx++ )</w:t>
        </w:r>
        <w:r w:rsidRPr="00082A68">
          <w:rPr>
            <w:strike/>
            <w:noProof/>
            <w:szCs w:val="20"/>
            <w:highlight w:val="yellow"/>
          </w:rPr>
          <w:br/>
        </w:r>
        <w:r w:rsidRPr="00082A68">
          <w:rPr>
            <w:strike/>
            <w:noProof/>
            <w:szCs w:val="20"/>
            <w:highlight w:val="yellow"/>
          </w:rPr>
          <w:tab/>
          <w:t>for( i = 0; i &lt; PreviousPaletteSize; i++ )</w:t>
        </w:r>
        <w:r w:rsidRPr="00082A68">
          <w:rPr>
            <w:strike/>
            <w:noProof/>
            <w:szCs w:val="20"/>
            <w:highlight w:val="yellow"/>
          </w:rPr>
          <w:tab/>
        </w:r>
        <w:r w:rsidRPr="00082A68">
          <w:rPr>
            <w:strike/>
            <w:noProof/>
            <w:szCs w:val="20"/>
            <w:highlight w:val="yellow"/>
          </w:rPr>
          <w:tab/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t>(</w:t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fldChar w:fldCharType="begin" w:fldLock="1"/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instrText xml:space="preserve"> STYLEREF 1 \s </w:instrText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fldChar w:fldCharType="separate"/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t>7</w:t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fldChar w:fldCharType="end"/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noBreakHyphen/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fldChar w:fldCharType="begin" w:fldLock="1"/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instrText xml:space="preserve"> SEQ Equation \* ARABIC \s 1 </w:instrText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fldChar w:fldCharType="separate"/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t>73</w:t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fldChar w:fldCharType="end"/>
        </w:r>
        <w:r w:rsidRPr="00082A68">
          <w:rPr>
            <w:strike/>
            <w:noProof/>
            <w:szCs w:val="20"/>
            <w:highlight w:val="yellow"/>
            <w:lang w:val="en-CA" w:eastAsia="ko-KR"/>
          </w:rPr>
          <w:t>)</w:t>
        </w:r>
        <w:r w:rsidRPr="00082A68">
          <w:rPr>
            <w:strike/>
            <w:noProof/>
            <w:szCs w:val="20"/>
            <w:highlight w:val="yellow"/>
          </w:rPr>
          <w:br/>
        </w:r>
        <w:r w:rsidRPr="00082A68">
          <w:rPr>
            <w:strike/>
            <w:noProof/>
            <w:szCs w:val="20"/>
            <w:highlight w:val="yellow"/>
          </w:rPr>
          <w:tab/>
        </w:r>
        <w:r w:rsidRPr="00082A68">
          <w:rPr>
            <w:strike/>
            <w:noProof/>
            <w:szCs w:val="20"/>
            <w:highlight w:val="yellow"/>
          </w:rPr>
          <w:tab/>
          <w:t>CurrentPaletteEntries</w:t>
        </w:r>
        <w:r w:rsidRPr="00082A68">
          <w:rPr>
            <w:strike/>
            <w:szCs w:val="20"/>
            <w:highlight w:val="yellow"/>
            <w:lang w:val="en-CA"/>
          </w:rPr>
          <w:t>[</w:t>
        </w:r>
        <w:r w:rsidRPr="00082A68">
          <w:rPr>
            <w:strike/>
            <w:noProof/>
            <w:szCs w:val="20"/>
            <w:highlight w:val="yellow"/>
          </w:rPr>
          <w:t> cIdx </w:t>
        </w:r>
        <w:r w:rsidRPr="00082A68">
          <w:rPr>
            <w:strike/>
            <w:szCs w:val="20"/>
            <w:highlight w:val="yellow"/>
            <w:lang w:val="en-CA"/>
          </w:rPr>
          <w:t>]</w:t>
        </w:r>
        <w:r w:rsidRPr="00082A68">
          <w:rPr>
            <w:strike/>
            <w:noProof/>
            <w:szCs w:val="20"/>
            <w:highlight w:val="yellow"/>
          </w:rPr>
          <w:t>[ i ] = PredictorPaletteEntries</w:t>
        </w:r>
        <w:r w:rsidRPr="00082A68">
          <w:rPr>
            <w:strike/>
            <w:szCs w:val="20"/>
            <w:highlight w:val="yellow"/>
            <w:lang w:val="en-CA"/>
          </w:rPr>
          <w:t>[</w:t>
        </w:r>
        <w:r w:rsidRPr="00082A68">
          <w:rPr>
            <w:strike/>
            <w:noProof/>
            <w:szCs w:val="20"/>
            <w:highlight w:val="yellow"/>
          </w:rPr>
          <w:t> cIdx </w:t>
        </w:r>
        <w:r w:rsidRPr="00082A68">
          <w:rPr>
            <w:strike/>
            <w:szCs w:val="20"/>
            <w:highlight w:val="yellow"/>
            <w:lang w:val="en-CA"/>
          </w:rPr>
          <w:t>]</w:t>
        </w:r>
        <w:r w:rsidRPr="00082A68">
          <w:rPr>
            <w:strike/>
            <w:noProof/>
            <w:szCs w:val="20"/>
            <w:highlight w:val="yellow"/>
          </w:rPr>
          <w:t>[ i ]</w:t>
        </w:r>
      </w:ins>
    </w:p>
    <w:p w:rsidR="00E57945" w:rsidRPr="00082A68" w:rsidRDefault="00E57945" w:rsidP="00E57945">
      <w:pPr>
        <w:numPr>
          <w:ilvl w:val="0"/>
          <w:numId w:val="4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ins w:id="145" w:author="Seregin, Vadim" w:date="2015-02-06T16:42:00Z"/>
          <w:rFonts w:ascii="Times New Roman" w:eastAsia="Batang" w:hAnsi="Times New Roman" w:cs="Times New Roman"/>
          <w:strike/>
          <w:noProof/>
          <w:sz w:val="20"/>
          <w:szCs w:val="20"/>
          <w:highlight w:val="yellow"/>
        </w:rPr>
      </w:pPr>
      <w:ins w:id="146" w:author="Seregin, Vadim" w:date="2015-02-06T16:42:00Z"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val="en-CA"/>
          </w:rPr>
          <w:t>Otherwise (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 xml:space="preserve">palette_share_flag 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[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x0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][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y0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  <w:lang w:eastAsia="ko-KR"/>
          </w:rPr>
          <w:t> </w:t>
        </w:r>
        <w:r w:rsidRPr="00082A68">
          <w:rPr>
            <w:rFonts w:ascii="Times New Roman" w:hAnsi="Times New Roman" w:cs="Times New Roman"/>
            <w:strike/>
            <w:noProof/>
            <w:sz w:val="20"/>
            <w:szCs w:val="20"/>
            <w:highlight w:val="yellow"/>
          </w:rPr>
          <w:t>] is equal to 0)</w:t>
        </w:r>
      </w:ins>
    </w:p>
    <w:p w:rsidR="00E57945" w:rsidRDefault="00E57945" w:rsidP="00E57945">
      <w:pPr>
        <w:pStyle w:val="Equation"/>
        <w:tabs>
          <w:tab w:val="left" w:pos="1170"/>
          <w:tab w:val="left" w:pos="1890"/>
        </w:tabs>
        <w:ind w:left="390"/>
        <w:rPr>
          <w:ins w:id="147" w:author="Pu, Wei (Multimedia Standards)" w:date="2015-02-10T00:32:00Z"/>
          <w:noProof/>
          <w:color w:val="000000"/>
          <w:szCs w:val="20"/>
          <w:lang w:val="fr-FR"/>
        </w:rPr>
      </w:pPr>
      <w:ins w:id="148" w:author="Seregin, Vadim" w:date="2015-02-06T16:42:00Z">
        <w:r w:rsidRPr="00082A68">
          <w:rPr>
            <w:noProof/>
            <w:color w:val="000000"/>
            <w:szCs w:val="20"/>
          </w:rPr>
          <w:t>numPredictedPaletteEntries = 0</w:t>
        </w:r>
        <w:r w:rsidRPr="00082A68">
          <w:rPr>
            <w:noProof/>
            <w:color w:val="000000"/>
            <w:szCs w:val="20"/>
          </w:rPr>
          <w:br/>
        </w:r>
        <w:r w:rsidRPr="00082A68">
          <w:rPr>
            <w:noProof/>
            <w:szCs w:val="20"/>
          </w:rPr>
          <w:t xml:space="preserve">for( i = 0; i &lt; PredictorPaletteSize; i++ ) </w:t>
        </w:r>
        <w:r w:rsidRPr="00082A68">
          <w:rPr>
            <w:noProof/>
            <w:szCs w:val="20"/>
          </w:rPr>
          <w:br/>
        </w:r>
        <w:r w:rsidRPr="00082A68">
          <w:rPr>
            <w:noProof/>
            <w:szCs w:val="20"/>
          </w:rPr>
          <w:tab/>
          <w:t xml:space="preserve">if( </w:t>
        </w:r>
        <w:r w:rsidRPr="00082A68">
          <w:rPr>
            <w:noProof/>
            <w:color w:val="000000"/>
            <w:szCs w:val="20"/>
          </w:rPr>
          <w:t>PalettePredictorEntryReuseFlag[</w:t>
        </w:r>
        <w:r w:rsidRPr="00082A68">
          <w:rPr>
            <w:noProof/>
            <w:color w:val="000000"/>
            <w:szCs w:val="20"/>
            <w:lang w:val="fr-FR"/>
          </w:rPr>
          <w:t> </w:t>
        </w:r>
        <w:r w:rsidRPr="00082A68">
          <w:rPr>
            <w:noProof/>
            <w:color w:val="000000"/>
            <w:szCs w:val="20"/>
          </w:rPr>
          <w:t>i</w:t>
        </w:r>
        <w:r w:rsidRPr="00082A68">
          <w:rPr>
            <w:noProof/>
            <w:color w:val="000000"/>
            <w:szCs w:val="20"/>
            <w:lang w:val="fr-FR"/>
          </w:rPr>
          <w:t> </w:t>
        </w:r>
        <w:r w:rsidRPr="00082A68">
          <w:rPr>
            <w:noProof/>
            <w:color w:val="000000"/>
            <w:szCs w:val="20"/>
          </w:rPr>
          <w:t>]</w:t>
        </w:r>
        <w:r w:rsidRPr="00082A68">
          <w:rPr>
            <w:b/>
            <w:noProof/>
            <w:szCs w:val="20"/>
          </w:rPr>
          <w:t xml:space="preserve"> =</w:t>
        </w:r>
        <w:r w:rsidRPr="00082A68">
          <w:rPr>
            <w:noProof/>
            <w:szCs w:val="20"/>
            <w:lang w:val="en-CA" w:eastAsia="ko-KR"/>
          </w:rPr>
          <w:t> </w:t>
        </w:r>
        <w:r w:rsidRPr="00082A68">
          <w:rPr>
            <w:b/>
            <w:noProof/>
            <w:szCs w:val="20"/>
          </w:rPr>
          <w:t xml:space="preserve">= </w:t>
        </w:r>
        <w:r w:rsidRPr="00082A68">
          <w:rPr>
            <w:noProof/>
            <w:szCs w:val="20"/>
          </w:rPr>
          <w:t>1 ) {</w:t>
        </w:r>
        <w:r w:rsidRPr="00082A68">
          <w:rPr>
            <w:noProof/>
            <w:szCs w:val="20"/>
          </w:rPr>
          <w:br/>
        </w:r>
        <w:r w:rsidRPr="00082A68">
          <w:rPr>
            <w:noProof/>
            <w:szCs w:val="20"/>
          </w:rPr>
          <w:tab/>
        </w:r>
        <w:r w:rsidRPr="00082A68">
          <w:rPr>
            <w:noProof/>
            <w:szCs w:val="20"/>
          </w:rPr>
          <w:tab/>
          <w:t xml:space="preserve">for( cIdx = 0; cIdx &lt; 3; cIdx++ ) </w:t>
        </w:r>
        <w:r w:rsidRPr="00082A68">
          <w:rPr>
            <w:noProof/>
            <w:szCs w:val="20"/>
          </w:rPr>
          <w:br/>
        </w:r>
        <w:r w:rsidRPr="00082A68">
          <w:rPr>
            <w:noProof/>
            <w:szCs w:val="20"/>
          </w:rPr>
          <w:lastRenderedPageBreak/>
          <w:tab/>
        </w:r>
        <w:r w:rsidRPr="00082A68">
          <w:rPr>
            <w:noProof/>
            <w:szCs w:val="20"/>
          </w:rPr>
          <w:tab/>
        </w:r>
        <w:r w:rsidRPr="00082A68">
          <w:rPr>
            <w:noProof/>
            <w:szCs w:val="20"/>
          </w:rPr>
          <w:tab/>
          <w:t>CurrentPaletteEntries</w:t>
        </w:r>
        <w:r w:rsidRPr="00082A68">
          <w:rPr>
            <w:szCs w:val="20"/>
            <w:lang w:val="en-CA"/>
          </w:rPr>
          <w:t>[</w:t>
        </w:r>
        <w:r w:rsidRPr="00082A68">
          <w:rPr>
            <w:noProof/>
            <w:szCs w:val="20"/>
          </w:rPr>
          <w:t> cIdx </w:t>
        </w:r>
        <w:r w:rsidRPr="00082A68">
          <w:rPr>
            <w:szCs w:val="20"/>
            <w:lang w:val="en-CA"/>
          </w:rPr>
          <w:t>]</w:t>
        </w:r>
        <w:r w:rsidRPr="00082A68">
          <w:rPr>
            <w:noProof/>
            <w:szCs w:val="20"/>
          </w:rPr>
          <w:t>[ </w:t>
        </w:r>
        <w:r w:rsidRPr="00082A68">
          <w:rPr>
            <w:noProof/>
            <w:color w:val="000000"/>
            <w:szCs w:val="20"/>
          </w:rPr>
          <w:t>numPredictedPaletteEntries</w:t>
        </w:r>
        <w:r w:rsidRPr="00082A68">
          <w:rPr>
            <w:noProof/>
            <w:szCs w:val="20"/>
          </w:rPr>
          <w:t> ] = PredictorPaletteEntries</w:t>
        </w:r>
        <w:r w:rsidRPr="00082A68">
          <w:rPr>
            <w:szCs w:val="20"/>
            <w:lang w:val="en-CA"/>
          </w:rPr>
          <w:t>[</w:t>
        </w:r>
        <w:r w:rsidRPr="00082A68">
          <w:rPr>
            <w:noProof/>
            <w:szCs w:val="20"/>
          </w:rPr>
          <w:t> cIdx </w:t>
        </w:r>
        <w:r w:rsidRPr="00082A68">
          <w:rPr>
            <w:szCs w:val="20"/>
            <w:lang w:val="en-CA"/>
          </w:rPr>
          <w:t>]</w:t>
        </w:r>
        <w:r w:rsidRPr="00082A68">
          <w:rPr>
            <w:noProof/>
            <w:szCs w:val="20"/>
          </w:rPr>
          <w:t>[ i ]</w:t>
        </w:r>
        <w:r w:rsidRPr="00082A68">
          <w:rPr>
            <w:noProof/>
            <w:szCs w:val="20"/>
          </w:rPr>
          <w:br/>
        </w:r>
        <w:r w:rsidRPr="00082A68">
          <w:rPr>
            <w:noProof/>
            <w:szCs w:val="20"/>
          </w:rPr>
          <w:tab/>
        </w:r>
        <w:r w:rsidRPr="00082A68">
          <w:rPr>
            <w:noProof/>
            <w:szCs w:val="20"/>
          </w:rPr>
          <w:tab/>
        </w:r>
        <w:r w:rsidRPr="00082A68">
          <w:rPr>
            <w:noProof/>
            <w:color w:val="000000"/>
            <w:szCs w:val="20"/>
          </w:rPr>
          <w:t xml:space="preserve">numPredictedPaletteEntries++ </w:t>
        </w:r>
        <w:r w:rsidRPr="00082A68">
          <w:rPr>
            <w:noProof/>
            <w:color w:val="000000"/>
            <w:szCs w:val="20"/>
          </w:rPr>
          <w:br/>
        </w:r>
        <w:r w:rsidRPr="00082A68">
          <w:rPr>
            <w:noProof/>
            <w:szCs w:val="20"/>
          </w:rPr>
          <w:tab/>
          <w:t>}</w:t>
        </w:r>
        <w:r w:rsidRPr="00082A68">
          <w:rPr>
            <w:noProof/>
            <w:szCs w:val="20"/>
          </w:rPr>
          <w:br/>
          <w:t xml:space="preserve">for( cIdx = 0; cIdx &lt; 3; cIdx++ ) </w:t>
        </w:r>
        <w:r w:rsidRPr="00082A68">
          <w:rPr>
            <w:noProof/>
            <w:szCs w:val="20"/>
          </w:rPr>
          <w:tab/>
        </w:r>
        <w:r w:rsidRPr="00082A68">
          <w:rPr>
            <w:noProof/>
            <w:szCs w:val="20"/>
          </w:rPr>
          <w:tab/>
        </w:r>
        <w:r w:rsidRPr="00082A68">
          <w:rPr>
            <w:noProof/>
            <w:szCs w:val="20"/>
            <w:lang w:val="en-CA" w:eastAsia="ko-KR"/>
          </w:rPr>
          <w:t>(</w:t>
        </w:r>
        <w:r w:rsidRPr="00082A68">
          <w:rPr>
            <w:noProof/>
            <w:szCs w:val="20"/>
            <w:lang w:val="en-CA" w:eastAsia="ko-KR"/>
          </w:rPr>
          <w:fldChar w:fldCharType="begin" w:fldLock="1"/>
        </w:r>
        <w:r w:rsidRPr="00082A68">
          <w:rPr>
            <w:noProof/>
            <w:szCs w:val="20"/>
            <w:lang w:val="en-CA" w:eastAsia="ko-KR"/>
          </w:rPr>
          <w:instrText xml:space="preserve"> STYLEREF 1 \s </w:instrText>
        </w:r>
        <w:r w:rsidRPr="00082A68">
          <w:rPr>
            <w:noProof/>
            <w:szCs w:val="20"/>
            <w:lang w:val="en-CA" w:eastAsia="ko-KR"/>
          </w:rPr>
          <w:fldChar w:fldCharType="separate"/>
        </w:r>
        <w:r w:rsidRPr="00082A68">
          <w:rPr>
            <w:noProof/>
            <w:szCs w:val="20"/>
            <w:lang w:val="en-CA" w:eastAsia="ko-KR"/>
          </w:rPr>
          <w:t>7</w:t>
        </w:r>
        <w:r w:rsidRPr="00082A68">
          <w:rPr>
            <w:noProof/>
            <w:szCs w:val="20"/>
            <w:lang w:val="en-CA" w:eastAsia="ko-KR"/>
          </w:rPr>
          <w:fldChar w:fldCharType="end"/>
        </w:r>
        <w:r w:rsidRPr="00082A68">
          <w:rPr>
            <w:noProof/>
            <w:szCs w:val="20"/>
            <w:lang w:val="en-CA" w:eastAsia="ko-KR"/>
          </w:rPr>
          <w:noBreakHyphen/>
        </w:r>
        <w:r w:rsidRPr="00082A68">
          <w:rPr>
            <w:noProof/>
            <w:szCs w:val="20"/>
            <w:lang w:val="en-CA" w:eastAsia="ko-KR"/>
          </w:rPr>
          <w:fldChar w:fldCharType="begin" w:fldLock="1"/>
        </w:r>
        <w:r w:rsidRPr="00082A68">
          <w:rPr>
            <w:noProof/>
            <w:szCs w:val="20"/>
            <w:lang w:val="en-CA" w:eastAsia="ko-KR"/>
          </w:rPr>
          <w:instrText xml:space="preserve"> SEQ Equation \* ARABIC \s 1 </w:instrText>
        </w:r>
        <w:r w:rsidRPr="00082A68">
          <w:rPr>
            <w:noProof/>
            <w:szCs w:val="20"/>
            <w:lang w:val="en-CA" w:eastAsia="ko-KR"/>
          </w:rPr>
          <w:fldChar w:fldCharType="separate"/>
        </w:r>
        <w:r w:rsidRPr="00082A68">
          <w:rPr>
            <w:noProof/>
            <w:szCs w:val="20"/>
            <w:lang w:val="en-CA" w:eastAsia="ko-KR"/>
          </w:rPr>
          <w:t>74</w:t>
        </w:r>
        <w:r w:rsidRPr="00082A68">
          <w:rPr>
            <w:noProof/>
            <w:szCs w:val="20"/>
            <w:lang w:val="en-CA" w:eastAsia="ko-KR"/>
          </w:rPr>
          <w:fldChar w:fldCharType="end"/>
        </w:r>
        <w:r w:rsidRPr="00082A68">
          <w:rPr>
            <w:noProof/>
            <w:szCs w:val="20"/>
            <w:lang w:val="en-CA" w:eastAsia="ko-KR"/>
          </w:rPr>
          <w:t>)</w:t>
        </w:r>
        <w:r w:rsidRPr="00082A68">
          <w:rPr>
            <w:noProof/>
            <w:szCs w:val="20"/>
          </w:rPr>
          <w:br/>
        </w:r>
        <w:r w:rsidRPr="00082A68">
          <w:rPr>
            <w:noProof/>
            <w:szCs w:val="20"/>
          </w:rPr>
          <w:tab/>
          <w:t xml:space="preserve">for( i = 0; i &lt; </w:t>
        </w:r>
        <w:r w:rsidRPr="00082A68">
          <w:rPr>
            <w:noProof/>
            <w:color w:val="000000"/>
            <w:szCs w:val="20"/>
          </w:rPr>
          <w:t>num_signalled_palette_entries</w:t>
        </w:r>
        <w:r w:rsidRPr="00082A68">
          <w:rPr>
            <w:noProof/>
            <w:szCs w:val="20"/>
          </w:rPr>
          <w:t xml:space="preserve">; i++ ) </w:t>
        </w:r>
        <w:r w:rsidRPr="00082A68">
          <w:rPr>
            <w:noProof/>
            <w:szCs w:val="20"/>
          </w:rPr>
          <w:br/>
        </w:r>
        <w:r w:rsidRPr="00082A68">
          <w:rPr>
            <w:noProof/>
            <w:szCs w:val="20"/>
          </w:rPr>
          <w:tab/>
        </w:r>
        <w:r w:rsidRPr="00082A68">
          <w:rPr>
            <w:noProof/>
            <w:szCs w:val="20"/>
          </w:rPr>
          <w:tab/>
        </w:r>
        <w:r w:rsidRPr="00082A68">
          <w:rPr>
            <w:noProof/>
            <w:color w:val="000000"/>
            <w:szCs w:val="20"/>
          </w:rPr>
          <w:t>Current</w:t>
        </w:r>
        <w:r w:rsidRPr="00082A68">
          <w:rPr>
            <w:noProof/>
            <w:color w:val="000000"/>
            <w:szCs w:val="20"/>
            <w:lang w:val="fr-FR"/>
          </w:rPr>
          <w:t>PaletteEntries</w:t>
        </w:r>
        <w:r w:rsidRPr="00082A68">
          <w:rPr>
            <w:color w:val="000000"/>
            <w:szCs w:val="20"/>
            <w:lang w:val="fr-FR"/>
          </w:rPr>
          <w:t>[</w:t>
        </w:r>
        <w:r w:rsidRPr="00082A68">
          <w:rPr>
            <w:noProof/>
            <w:color w:val="000000"/>
            <w:szCs w:val="20"/>
            <w:lang w:val="fr-FR"/>
          </w:rPr>
          <w:t> </w:t>
        </w:r>
        <w:proofErr w:type="spellStart"/>
        <w:r w:rsidRPr="00082A68">
          <w:rPr>
            <w:noProof/>
            <w:color w:val="000000"/>
            <w:szCs w:val="20"/>
            <w:lang w:val="fr-FR"/>
          </w:rPr>
          <w:t>cIdx</w:t>
        </w:r>
        <w:proofErr w:type="spellEnd"/>
        <w:r w:rsidRPr="00082A68">
          <w:rPr>
            <w:noProof/>
            <w:color w:val="000000"/>
            <w:szCs w:val="20"/>
            <w:lang w:val="fr-FR"/>
          </w:rPr>
          <w:t> </w:t>
        </w:r>
        <w:r w:rsidRPr="00082A68">
          <w:rPr>
            <w:color w:val="000000"/>
            <w:szCs w:val="20"/>
            <w:lang w:val="fr-FR"/>
          </w:rPr>
          <w:t>]</w:t>
        </w:r>
        <w:r w:rsidRPr="00082A68">
          <w:rPr>
            <w:noProof/>
            <w:color w:val="000000"/>
            <w:szCs w:val="20"/>
            <w:lang w:val="fr-FR"/>
          </w:rPr>
          <w:t>[ </w:t>
        </w:r>
        <w:proofErr w:type="spellStart"/>
        <w:r w:rsidRPr="00082A68">
          <w:rPr>
            <w:noProof/>
            <w:color w:val="000000"/>
            <w:szCs w:val="20"/>
            <w:lang w:val="fr-FR"/>
          </w:rPr>
          <w:t>numPredictedPaletteEntries</w:t>
        </w:r>
        <w:proofErr w:type="spellEnd"/>
        <w:r w:rsidRPr="00082A68">
          <w:rPr>
            <w:noProof/>
            <w:color w:val="000000"/>
            <w:szCs w:val="20"/>
            <w:lang w:val="fr-FR"/>
          </w:rPr>
          <w:t> + i ] = palette_entry</w:t>
        </w:r>
      </w:ins>
    </w:p>
    <w:p w:rsidR="00652011" w:rsidRPr="001C01CF" w:rsidRDefault="00652011" w:rsidP="00652011">
      <w:pPr>
        <w:pStyle w:val="Caption"/>
        <w:rPr>
          <w:ins w:id="149" w:author="Pu, Wei (Multimedia Standards)" w:date="2015-02-10T00:32:00Z"/>
          <w:noProof/>
          <w:lang w:val="en-CA"/>
        </w:rPr>
      </w:pPr>
      <w:bookmarkStart w:id="150" w:name="_Ref292030897"/>
      <w:bookmarkStart w:id="151" w:name="_Toc390728381"/>
      <w:ins w:id="152" w:author="Pu, Wei (Multimedia Standards)" w:date="2015-02-10T00:32:00Z">
        <w:r w:rsidRPr="001C01CF">
          <w:rPr>
            <w:noProof/>
            <w:lang w:val="en-CA"/>
          </w:rPr>
          <w:t>Table </w:t>
        </w:r>
        <w:r w:rsidRPr="001C01CF">
          <w:rPr>
            <w:noProof/>
            <w:lang w:val="en-CA"/>
          </w:rPr>
          <w:fldChar w:fldCharType="begin" w:fldLock="1"/>
        </w:r>
        <w:r w:rsidRPr="001C01CF">
          <w:rPr>
            <w:noProof/>
            <w:lang w:val="en-CA"/>
          </w:rPr>
          <w:instrText xml:space="preserve"> STYLEREF 1 \s </w:instrText>
        </w:r>
        <w:r w:rsidRPr="001C01CF">
          <w:rPr>
            <w:noProof/>
            <w:lang w:val="en-CA"/>
          </w:rPr>
          <w:fldChar w:fldCharType="separate"/>
        </w:r>
        <w:r w:rsidRPr="001C01CF">
          <w:rPr>
            <w:noProof/>
            <w:lang w:val="en-CA"/>
          </w:rPr>
          <w:t>9</w:t>
        </w:r>
        <w:r w:rsidRPr="001C01CF">
          <w:rPr>
            <w:noProof/>
            <w:lang w:val="en-CA"/>
          </w:rPr>
          <w:fldChar w:fldCharType="end"/>
        </w:r>
        <w:r w:rsidRPr="001C01CF">
          <w:rPr>
            <w:noProof/>
            <w:lang w:val="en-CA"/>
          </w:rPr>
          <w:noBreakHyphen/>
        </w:r>
        <w:r w:rsidRPr="001C01CF">
          <w:rPr>
            <w:noProof/>
            <w:lang w:val="en-CA"/>
          </w:rPr>
          <w:fldChar w:fldCharType="begin" w:fldLock="1"/>
        </w:r>
        <w:r w:rsidRPr="001C01CF">
          <w:rPr>
            <w:noProof/>
            <w:lang w:val="en-CA"/>
          </w:rPr>
          <w:instrText xml:space="preserve"> SEQ Table \* ARABIC \s 1 </w:instrText>
        </w:r>
        <w:r w:rsidRPr="001C01CF">
          <w:rPr>
            <w:noProof/>
            <w:lang w:val="en-CA"/>
          </w:rPr>
          <w:fldChar w:fldCharType="separate"/>
        </w:r>
        <w:r w:rsidRPr="001C01CF">
          <w:rPr>
            <w:noProof/>
            <w:lang w:val="en-CA"/>
          </w:rPr>
          <w:t>4</w:t>
        </w:r>
        <w:r w:rsidRPr="001C01CF">
          <w:rPr>
            <w:noProof/>
            <w:lang w:val="en-CA"/>
          </w:rPr>
          <w:fldChar w:fldCharType="end"/>
        </w:r>
        <w:bookmarkEnd w:id="150"/>
        <w:r w:rsidRPr="001C01CF">
          <w:rPr>
            <w:noProof/>
            <w:lang w:val="en-CA"/>
          </w:rPr>
          <w:t xml:space="preserve"> – Association of ctxIdx and syntax elements for each initializationType in the initialization process</w:t>
        </w:r>
        <w:bookmarkEnd w:id="151"/>
      </w:ins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1"/>
        <w:gridCol w:w="2510"/>
        <w:gridCol w:w="1553"/>
        <w:gridCol w:w="947"/>
        <w:gridCol w:w="963"/>
        <w:gridCol w:w="982"/>
      </w:tblGrid>
      <w:tr w:rsidR="00652011" w:rsidRPr="001C01CF" w:rsidTr="00652011">
        <w:trPr>
          <w:jc w:val="center"/>
          <w:ins w:id="153" w:author="Pu, Wei (Multimedia Standards)" w:date="2015-02-10T00:32:00Z"/>
        </w:trPr>
        <w:tc>
          <w:tcPr>
            <w:tcW w:w="1511" w:type="dxa"/>
            <w:shd w:val="clear" w:color="auto" w:fill="auto"/>
            <w:vAlign w:val="center"/>
          </w:tcPr>
          <w:p w:rsidR="00652011" w:rsidRPr="001C01CF" w:rsidRDefault="00652011" w:rsidP="0092222B">
            <w:pPr>
              <w:keepNext/>
              <w:rPr>
                <w:ins w:id="154" w:author="Pu, Wei (Multimedia Standards)" w:date="2015-02-10T00:32:00Z"/>
                <w:noProof/>
                <w:sz w:val="16"/>
                <w:szCs w:val="16"/>
                <w:lang w:val="en-CA"/>
              </w:rPr>
            </w:pPr>
            <w:ins w:id="155" w:author="Pu, Wei (Multimedia Standards)" w:date="2015-02-10T00:33:00Z">
              <w:r>
                <w:rPr>
                  <w:noProof/>
                  <w:sz w:val="16"/>
                  <w:szCs w:val="16"/>
                  <w:lang w:val="en-CA"/>
                </w:rPr>
                <w:t>…</w:t>
              </w:r>
            </w:ins>
          </w:p>
        </w:tc>
        <w:tc>
          <w:tcPr>
            <w:tcW w:w="2510" w:type="dxa"/>
            <w:shd w:val="clear" w:color="auto" w:fill="auto"/>
            <w:vAlign w:val="center"/>
          </w:tcPr>
          <w:p w:rsidR="00652011" w:rsidRPr="001C01CF" w:rsidRDefault="00652011" w:rsidP="0092222B">
            <w:pPr>
              <w:keepNext/>
              <w:rPr>
                <w:ins w:id="156" w:author="Pu, Wei (Multimedia Standards)" w:date="2015-02-10T00:32:00Z"/>
                <w:noProof/>
                <w:sz w:val="16"/>
                <w:szCs w:val="16"/>
                <w:lang w:val="en-CA" w:eastAsia="ko-KR"/>
              </w:rPr>
            </w:pPr>
            <w:ins w:id="157" w:author="Pu, Wei (Multimedia Standards)" w:date="2015-02-10T00:33:00Z">
              <w:r>
                <w:rPr>
                  <w:noProof/>
                  <w:sz w:val="16"/>
                  <w:szCs w:val="16"/>
                  <w:lang w:val="en-CA" w:eastAsia="ko-KR"/>
                </w:rPr>
                <w:t>…</w:t>
              </w:r>
            </w:ins>
          </w:p>
        </w:tc>
        <w:tc>
          <w:tcPr>
            <w:tcW w:w="1553" w:type="dxa"/>
            <w:shd w:val="clear" w:color="auto" w:fill="auto"/>
          </w:tcPr>
          <w:p w:rsidR="00652011" w:rsidRPr="001C01CF" w:rsidRDefault="00D24149" w:rsidP="0092222B">
            <w:pPr>
              <w:keepNext/>
              <w:rPr>
                <w:ins w:id="158" w:author="Pu, Wei (Multimedia Standards)" w:date="2015-02-10T00:32:00Z"/>
                <w:noProof/>
                <w:sz w:val="16"/>
                <w:szCs w:val="16"/>
                <w:lang w:val="en-CA"/>
              </w:rPr>
            </w:pPr>
            <w:ins w:id="159" w:author="Pu, Wei (Multimedia Standards)" w:date="2015-02-10T00:33:00Z">
              <w:r>
                <w:rPr>
                  <w:noProof/>
                  <w:sz w:val="16"/>
                  <w:szCs w:val="16"/>
                  <w:lang w:val="en-CA"/>
                </w:rPr>
                <w:t>…</w:t>
              </w:r>
            </w:ins>
          </w:p>
        </w:tc>
        <w:tc>
          <w:tcPr>
            <w:tcW w:w="947" w:type="dxa"/>
            <w:shd w:val="clear" w:color="auto" w:fill="auto"/>
            <w:vAlign w:val="center"/>
          </w:tcPr>
          <w:p w:rsidR="00652011" w:rsidRPr="001C01CF" w:rsidRDefault="00D24149" w:rsidP="0092222B">
            <w:pPr>
              <w:keepNext/>
              <w:jc w:val="center"/>
              <w:rPr>
                <w:ins w:id="160" w:author="Pu, Wei (Multimedia Standards)" w:date="2015-02-10T00:32:00Z"/>
                <w:noProof/>
                <w:sz w:val="16"/>
                <w:szCs w:val="16"/>
                <w:lang w:val="en-CA"/>
              </w:rPr>
            </w:pPr>
            <w:ins w:id="161" w:author="Pu, Wei (Multimedia Standards)" w:date="2015-02-10T00:33:00Z">
              <w:r>
                <w:rPr>
                  <w:noProof/>
                  <w:sz w:val="16"/>
                  <w:szCs w:val="16"/>
                  <w:lang w:val="en-CA"/>
                </w:rPr>
                <w:t>…</w:t>
              </w:r>
            </w:ins>
          </w:p>
        </w:tc>
        <w:tc>
          <w:tcPr>
            <w:tcW w:w="963" w:type="dxa"/>
            <w:shd w:val="clear" w:color="auto" w:fill="auto"/>
            <w:vAlign w:val="center"/>
          </w:tcPr>
          <w:p w:rsidR="00652011" w:rsidRPr="001C01CF" w:rsidRDefault="00D24149" w:rsidP="0092222B">
            <w:pPr>
              <w:keepNext/>
              <w:jc w:val="center"/>
              <w:rPr>
                <w:ins w:id="162" w:author="Pu, Wei (Multimedia Standards)" w:date="2015-02-10T00:32:00Z"/>
                <w:noProof/>
                <w:sz w:val="16"/>
                <w:szCs w:val="16"/>
                <w:lang w:val="en-CA"/>
              </w:rPr>
            </w:pPr>
            <w:ins w:id="163" w:author="Pu, Wei (Multimedia Standards)" w:date="2015-02-10T00:33:00Z">
              <w:r>
                <w:rPr>
                  <w:noProof/>
                  <w:sz w:val="16"/>
                  <w:szCs w:val="16"/>
                  <w:lang w:val="en-CA"/>
                </w:rPr>
                <w:t>…</w:t>
              </w:r>
            </w:ins>
          </w:p>
        </w:tc>
        <w:tc>
          <w:tcPr>
            <w:tcW w:w="982" w:type="dxa"/>
            <w:shd w:val="clear" w:color="auto" w:fill="auto"/>
            <w:vAlign w:val="center"/>
          </w:tcPr>
          <w:p w:rsidR="00652011" w:rsidRPr="001C01CF" w:rsidRDefault="00D24149" w:rsidP="0092222B">
            <w:pPr>
              <w:keepNext/>
              <w:jc w:val="center"/>
              <w:rPr>
                <w:ins w:id="164" w:author="Pu, Wei (Multimedia Standards)" w:date="2015-02-10T00:32:00Z"/>
                <w:noProof/>
                <w:sz w:val="16"/>
                <w:szCs w:val="16"/>
                <w:lang w:val="en-CA"/>
              </w:rPr>
            </w:pPr>
            <w:ins w:id="165" w:author="Pu, Wei (Multimedia Standards)" w:date="2015-02-10T00:33:00Z">
              <w:r>
                <w:rPr>
                  <w:noProof/>
                  <w:sz w:val="16"/>
                  <w:szCs w:val="16"/>
                  <w:lang w:val="en-CA"/>
                </w:rPr>
                <w:t>…</w:t>
              </w:r>
            </w:ins>
          </w:p>
        </w:tc>
      </w:tr>
      <w:tr w:rsidR="00652011" w:rsidRPr="008B7E7B" w:rsidTr="00652011">
        <w:trPr>
          <w:trHeight w:val="274"/>
          <w:jc w:val="center"/>
          <w:ins w:id="166" w:author="Pu, Wei (Multimedia Standards)" w:date="2015-02-10T00:32:00Z"/>
        </w:trPr>
        <w:tc>
          <w:tcPr>
            <w:tcW w:w="1511" w:type="dxa"/>
            <w:vMerge w:val="restart"/>
            <w:shd w:val="clear" w:color="auto" w:fill="auto"/>
            <w:vAlign w:val="center"/>
          </w:tcPr>
          <w:p w:rsidR="00652011" w:rsidRPr="008B7E7B" w:rsidRDefault="00652011" w:rsidP="0092222B">
            <w:pPr>
              <w:keepNext/>
              <w:rPr>
                <w:ins w:id="167" w:author="Pu, Wei (Multimedia Standards)" w:date="2015-02-10T00:32:00Z"/>
                <w:noProof/>
                <w:sz w:val="16"/>
                <w:szCs w:val="16"/>
                <w:lang w:val="en-CA"/>
              </w:rPr>
            </w:pPr>
            <w:ins w:id="168" w:author="Pu, Wei (Multimedia Standards)" w:date="2015-02-10T00:32:00Z">
              <w:r w:rsidRPr="0092222B">
                <w:rPr>
                  <w:noProof/>
                  <w:sz w:val="16"/>
                  <w:szCs w:val="16"/>
                  <w:lang w:val="en-CA" w:eastAsia="ko-KR"/>
                </w:rPr>
                <w:t>palette_</w:t>
              </w:r>
              <w:r w:rsidRPr="0092222B">
                <w:rPr>
                  <w:rFonts w:hint="eastAsia"/>
                  <w:noProof/>
                  <w:sz w:val="16"/>
                  <w:szCs w:val="16"/>
                  <w:lang w:val="en-CA" w:eastAsia="ko-KR"/>
                </w:rPr>
                <w:t>coding</w:t>
              </w:r>
              <w:r w:rsidRPr="0092222B">
                <w:rPr>
                  <w:noProof/>
                  <w:sz w:val="16"/>
                  <w:szCs w:val="16"/>
                  <w:lang w:val="en-CA" w:eastAsia="ko-KR"/>
                </w:rPr>
                <w:t>( )</w:t>
              </w:r>
            </w:ins>
          </w:p>
        </w:tc>
        <w:tc>
          <w:tcPr>
            <w:tcW w:w="2510" w:type="dxa"/>
            <w:shd w:val="clear" w:color="auto" w:fill="auto"/>
            <w:vAlign w:val="center"/>
          </w:tcPr>
          <w:p w:rsidR="00652011" w:rsidRPr="008B7E7B" w:rsidRDefault="00652011" w:rsidP="0092222B">
            <w:pPr>
              <w:keepNext/>
              <w:rPr>
                <w:ins w:id="169" w:author="Pu, Wei (Multimedia Standards)" w:date="2015-02-10T00:32:00Z"/>
                <w:noProof/>
                <w:sz w:val="16"/>
                <w:szCs w:val="16"/>
                <w:lang w:val="en-CA" w:eastAsia="ko-KR"/>
              </w:rPr>
            </w:pPr>
            <w:ins w:id="170" w:author="Pu, Wei (Multimedia Standards)" w:date="2015-02-10T00:32:00Z">
              <w:r w:rsidRPr="0092222B">
                <w:rPr>
                  <w:bCs/>
                  <w:noProof/>
                  <w:sz w:val="16"/>
                  <w:szCs w:val="16"/>
                </w:rPr>
                <w:t>palette_</w:t>
              </w:r>
              <w:r w:rsidRPr="0092222B">
                <w:rPr>
                  <w:rFonts w:hint="eastAsia"/>
                  <w:bCs/>
                  <w:noProof/>
                  <w:sz w:val="16"/>
                  <w:szCs w:val="16"/>
                </w:rPr>
                <w:t>run_</w:t>
              </w:r>
              <w:r w:rsidRPr="0092222B">
                <w:rPr>
                  <w:bCs/>
                  <w:noProof/>
                  <w:sz w:val="16"/>
                  <w:szCs w:val="16"/>
                </w:rPr>
                <w:t>msb_id_p</w:t>
              </w:r>
              <w:r w:rsidRPr="0092222B">
                <w:rPr>
                  <w:rFonts w:hint="eastAsia"/>
                  <w:bCs/>
                  <w:noProof/>
                  <w:sz w:val="16"/>
                  <w:szCs w:val="16"/>
                </w:rPr>
                <w:t>lus1</w:t>
              </w:r>
            </w:ins>
          </w:p>
        </w:tc>
        <w:tc>
          <w:tcPr>
            <w:tcW w:w="1553" w:type="dxa"/>
            <w:shd w:val="clear" w:color="auto" w:fill="auto"/>
          </w:tcPr>
          <w:p w:rsidR="00652011" w:rsidRPr="008C5372" w:rsidRDefault="00652011" w:rsidP="0092222B">
            <w:pPr>
              <w:keepNext/>
              <w:rPr>
                <w:ins w:id="171" w:author="Pu, Wei (Multimedia Standards)" w:date="2015-02-10T00:32:00Z"/>
                <w:noProof/>
                <w:sz w:val="16"/>
                <w:szCs w:val="16"/>
                <w:lang w:val="en-CA"/>
              </w:rPr>
            </w:pPr>
            <w:ins w:id="172" w:author="Pu, Wei (Multimedia Standards)" w:date="2015-02-10T00:32:00Z">
              <w:r w:rsidRPr="008C5372">
                <w:rPr>
                  <w:noProof/>
                  <w:sz w:val="16"/>
                  <w:szCs w:val="16"/>
                  <w:lang w:val="en-CA"/>
                </w:rPr>
                <w:fldChar w:fldCharType="begin"/>
              </w:r>
              <w:r w:rsidRPr="0092222B">
                <w:rPr>
                  <w:noProof/>
                  <w:sz w:val="16"/>
                  <w:szCs w:val="16"/>
                  <w:lang w:val="en-CA"/>
                </w:rPr>
                <w:instrText xml:space="preserve"> REF _Ref404418126 \h </w:instrText>
              </w:r>
              <w:r w:rsidRPr="0092222B">
                <w:rPr>
                  <w:noProof/>
                  <w:sz w:val="16"/>
                  <w:szCs w:val="16"/>
                  <w:lang w:val="en-CA"/>
                </w:rPr>
              </w:r>
              <w:r>
                <w:rPr>
                  <w:noProof/>
                  <w:sz w:val="16"/>
                  <w:szCs w:val="16"/>
                  <w:lang w:val="en-CA"/>
                </w:rPr>
                <w:instrText xml:space="preserve"> \* MERGEFORMAT </w:instrText>
              </w:r>
              <w:r w:rsidRPr="0092222B">
                <w:rPr>
                  <w:noProof/>
                  <w:sz w:val="16"/>
                  <w:szCs w:val="16"/>
                  <w:lang w:val="en-CA"/>
                </w:rPr>
                <w:fldChar w:fldCharType="separate"/>
              </w:r>
              <w:r w:rsidRPr="0092222B">
                <w:rPr>
                  <w:noProof/>
                  <w:sz w:val="16"/>
                  <w:szCs w:val="16"/>
                  <w:lang w:val="en-CA"/>
                </w:rPr>
                <w:t>Table 9</w:t>
              </w:r>
              <w:r w:rsidRPr="0092222B">
                <w:rPr>
                  <w:noProof/>
                  <w:sz w:val="16"/>
                  <w:szCs w:val="16"/>
                  <w:lang w:val="en-CA"/>
                </w:rPr>
                <w:noBreakHyphen/>
              </w:r>
              <w:r w:rsidRPr="0092222B">
                <w:rPr>
                  <w:noProof/>
                  <w:sz w:val="16"/>
                  <w:szCs w:val="16"/>
                </w:rPr>
                <w:t>40</w:t>
              </w:r>
              <w:r w:rsidRPr="008C5372">
                <w:rPr>
                  <w:noProof/>
                  <w:sz w:val="16"/>
                  <w:szCs w:val="16"/>
                  <w:lang w:val="en-CA"/>
                </w:rPr>
                <w:fldChar w:fldCharType="end"/>
              </w:r>
            </w:ins>
          </w:p>
        </w:tc>
        <w:tc>
          <w:tcPr>
            <w:tcW w:w="947" w:type="dxa"/>
            <w:shd w:val="clear" w:color="auto" w:fill="auto"/>
            <w:vAlign w:val="center"/>
          </w:tcPr>
          <w:p w:rsidR="00652011" w:rsidRPr="008B7E7B" w:rsidRDefault="00652011" w:rsidP="0092222B">
            <w:pPr>
              <w:keepNext/>
              <w:jc w:val="center"/>
              <w:rPr>
                <w:ins w:id="173" w:author="Pu, Wei (Multimedia Standards)" w:date="2015-02-10T00:32:00Z"/>
                <w:noProof/>
                <w:sz w:val="16"/>
                <w:szCs w:val="16"/>
                <w:lang w:val="en-CA"/>
              </w:rPr>
            </w:pPr>
            <w:ins w:id="174" w:author="Pu, Wei (Multimedia Standards)" w:date="2015-02-10T00:32:00Z">
              <w:r w:rsidRPr="0092222B">
                <w:rPr>
                  <w:noProof/>
                  <w:sz w:val="16"/>
                  <w:szCs w:val="16"/>
                  <w:lang w:val="en-CA"/>
                </w:rPr>
                <w:t>0..7</w:t>
              </w:r>
            </w:ins>
          </w:p>
        </w:tc>
        <w:tc>
          <w:tcPr>
            <w:tcW w:w="963" w:type="dxa"/>
            <w:shd w:val="clear" w:color="auto" w:fill="auto"/>
            <w:vAlign w:val="center"/>
          </w:tcPr>
          <w:p w:rsidR="00652011" w:rsidRPr="008B7E7B" w:rsidRDefault="00652011" w:rsidP="0092222B">
            <w:pPr>
              <w:keepNext/>
              <w:jc w:val="center"/>
              <w:rPr>
                <w:ins w:id="175" w:author="Pu, Wei (Multimedia Standards)" w:date="2015-02-10T00:32:00Z"/>
                <w:noProof/>
                <w:sz w:val="16"/>
                <w:szCs w:val="16"/>
                <w:lang w:val="en-CA"/>
              </w:rPr>
            </w:pPr>
            <w:ins w:id="176" w:author="Pu, Wei (Multimedia Standards)" w:date="2015-02-10T00:32:00Z">
              <w:r w:rsidRPr="0092222B">
                <w:rPr>
                  <w:noProof/>
                  <w:sz w:val="16"/>
                  <w:szCs w:val="16"/>
                  <w:lang w:val="en-CA"/>
                </w:rPr>
                <w:t>8..15</w:t>
              </w:r>
            </w:ins>
          </w:p>
        </w:tc>
        <w:tc>
          <w:tcPr>
            <w:tcW w:w="982" w:type="dxa"/>
            <w:shd w:val="clear" w:color="auto" w:fill="auto"/>
            <w:vAlign w:val="center"/>
          </w:tcPr>
          <w:p w:rsidR="00652011" w:rsidRPr="008B7E7B" w:rsidRDefault="00652011" w:rsidP="0092222B">
            <w:pPr>
              <w:keepNext/>
              <w:jc w:val="center"/>
              <w:rPr>
                <w:ins w:id="177" w:author="Pu, Wei (Multimedia Standards)" w:date="2015-02-10T00:32:00Z"/>
                <w:noProof/>
                <w:sz w:val="16"/>
                <w:szCs w:val="16"/>
                <w:lang w:val="en-CA"/>
              </w:rPr>
            </w:pPr>
            <w:ins w:id="178" w:author="Pu, Wei (Multimedia Standards)" w:date="2015-02-10T00:32:00Z">
              <w:r w:rsidRPr="0092222B">
                <w:rPr>
                  <w:noProof/>
                  <w:sz w:val="16"/>
                  <w:szCs w:val="16"/>
                  <w:lang w:val="en-CA"/>
                </w:rPr>
                <w:t>16..23</w:t>
              </w:r>
            </w:ins>
          </w:p>
        </w:tc>
      </w:tr>
      <w:tr w:rsidR="00652011" w:rsidRPr="008C5372" w:rsidTr="00652011">
        <w:trPr>
          <w:trHeight w:val="274"/>
          <w:jc w:val="center"/>
          <w:ins w:id="179" w:author="Pu, Wei (Multimedia Standards)" w:date="2015-02-10T00:32:00Z"/>
        </w:trPr>
        <w:tc>
          <w:tcPr>
            <w:tcW w:w="1511" w:type="dxa"/>
            <w:vMerge/>
            <w:shd w:val="clear" w:color="auto" w:fill="auto"/>
            <w:vAlign w:val="center"/>
          </w:tcPr>
          <w:p w:rsidR="00652011" w:rsidRPr="0092222B" w:rsidRDefault="00652011" w:rsidP="0092222B">
            <w:pPr>
              <w:keepNext/>
              <w:rPr>
                <w:ins w:id="180" w:author="Pu, Wei (Multimedia Standards)" w:date="2015-02-10T00:32:00Z"/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652011" w:rsidRPr="008C5372" w:rsidRDefault="00652011" w:rsidP="0092222B">
            <w:pPr>
              <w:keepNext/>
              <w:rPr>
                <w:ins w:id="181" w:author="Pu, Wei (Multimedia Standards)" w:date="2015-02-10T00:32:00Z"/>
                <w:bCs/>
                <w:noProof/>
                <w:sz w:val="16"/>
                <w:szCs w:val="16"/>
              </w:rPr>
            </w:pPr>
            <w:ins w:id="182" w:author="Pu, Wei (Multimedia Standards)" w:date="2015-02-10T00:32:00Z">
              <w:r w:rsidRPr="001C01CF">
                <w:rPr>
                  <w:noProof/>
                  <w:sz w:val="16"/>
                  <w:szCs w:val="16"/>
                  <w:lang w:val="en-CA" w:eastAsia="ko-KR"/>
                </w:rPr>
                <w:t>cu_qp_delta_</w:t>
              </w:r>
              <w:r>
                <w:rPr>
                  <w:noProof/>
                  <w:sz w:val="16"/>
                  <w:szCs w:val="16"/>
                  <w:lang w:val="en-CA" w:eastAsia="ko-KR"/>
                </w:rPr>
                <w:t>palette_</w:t>
              </w:r>
              <w:r w:rsidRPr="001C01CF">
                <w:rPr>
                  <w:noProof/>
                  <w:sz w:val="16"/>
                  <w:szCs w:val="16"/>
                  <w:lang w:val="en-CA" w:eastAsia="ko-KR"/>
                </w:rPr>
                <w:t>abs</w:t>
              </w:r>
            </w:ins>
          </w:p>
        </w:tc>
        <w:tc>
          <w:tcPr>
            <w:tcW w:w="1553" w:type="dxa"/>
            <w:shd w:val="clear" w:color="auto" w:fill="auto"/>
          </w:tcPr>
          <w:p w:rsidR="00652011" w:rsidRPr="008C5372" w:rsidRDefault="00652011" w:rsidP="0092222B">
            <w:pPr>
              <w:keepNext/>
              <w:rPr>
                <w:ins w:id="183" w:author="Pu, Wei (Multimedia Standards)" w:date="2015-02-10T00:32:00Z"/>
                <w:noProof/>
                <w:sz w:val="16"/>
                <w:szCs w:val="16"/>
                <w:lang w:val="en-CA"/>
              </w:rPr>
            </w:pPr>
            <w:ins w:id="184" w:author="Pu, Wei (Multimedia Standards)" w:date="2015-02-10T00:32:00Z">
              <w:r w:rsidRPr="001C01CF">
                <w:rPr>
                  <w:noProof/>
                  <w:sz w:val="16"/>
                  <w:szCs w:val="16"/>
                  <w:lang w:val="en-CA"/>
                </w:rPr>
                <w:fldChar w:fldCharType="begin" w:fldLock="1"/>
              </w:r>
              <w:r w:rsidRPr="001C01CF">
                <w:rPr>
                  <w:noProof/>
                  <w:sz w:val="16"/>
                  <w:szCs w:val="16"/>
                  <w:lang w:val="en-CA"/>
                </w:rPr>
                <w:instrText xml:space="preserve"> REF _Ref348959644 \h </w:instrText>
              </w:r>
              <w:r w:rsidRPr="001C01CF">
                <w:rPr>
                  <w:noProof/>
                  <w:sz w:val="16"/>
                  <w:szCs w:val="16"/>
                  <w:lang w:val="en-CA"/>
                </w:rPr>
              </w:r>
              <w:r w:rsidRPr="001C01CF">
                <w:rPr>
                  <w:noProof/>
                  <w:sz w:val="16"/>
                  <w:szCs w:val="16"/>
                  <w:lang w:val="en-CA"/>
                </w:rPr>
                <w:instrText xml:space="preserve"> \* MERGEFORMAT </w:instrText>
              </w:r>
              <w:r w:rsidRPr="001C01CF">
                <w:rPr>
                  <w:noProof/>
                  <w:sz w:val="16"/>
                  <w:szCs w:val="16"/>
                  <w:lang w:val="en-CA"/>
                </w:rPr>
                <w:fldChar w:fldCharType="separate"/>
              </w:r>
              <w:r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Pr="001C01CF">
                <w:rPr>
                  <w:noProof/>
                  <w:sz w:val="16"/>
                  <w:szCs w:val="16"/>
                  <w:lang w:val="en-CA"/>
                </w:rPr>
                <w:noBreakHyphen/>
                <w:t>24</w:t>
              </w:r>
              <w:r w:rsidRPr="001C01CF">
                <w:rPr>
                  <w:noProof/>
                  <w:sz w:val="16"/>
                  <w:szCs w:val="16"/>
                  <w:lang w:val="en-CA"/>
                </w:rPr>
                <w:fldChar w:fldCharType="end"/>
              </w:r>
            </w:ins>
          </w:p>
        </w:tc>
        <w:tc>
          <w:tcPr>
            <w:tcW w:w="947" w:type="dxa"/>
            <w:shd w:val="clear" w:color="auto" w:fill="auto"/>
            <w:vAlign w:val="center"/>
          </w:tcPr>
          <w:p w:rsidR="00652011" w:rsidRPr="008C5372" w:rsidRDefault="00652011" w:rsidP="0092222B">
            <w:pPr>
              <w:keepNext/>
              <w:jc w:val="center"/>
              <w:rPr>
                <w:ins w:id="185" w:author="Pu, Wei (Multimedia Standards)" w:date="2015-02-10T00:32:00Z"/>
                <w:noProof/>
                <w:sz w:val="16"/>
                <w:szCs w:val="16"/>
                <w:lang w:val="en-CA"/>
              </w:rPr>
            </w:pPr>
            <w:ins w:id="186" w:author="Pu, Wei (Multimedia Standards)" w:date="2015-02-10T00:32:00Z">
              <w:r w:rsidRPr="001C01CF">
                <w:rPr>
                  <w:noProof/>
                  <w:sz w:val="16"/>
                  <w:szCs w:val="16"/>
                  <w:lang w:val="en-CA"/>
                </w:rPr>
                <w:t>0..1</w:t>
              </w:r>
            </w:ins>
          </w:p>
        </w:tc>
        <w:tc>
          <w:tcPr>
            <w:tcW w:w="963" w:type="dxa"/>
            <w:shd w:val="clear" w:color="auto" w:fill="auto"/>
            <w:vAlign w:val="center"/>
          </w:tcPr>
          <w:p w:rsidR="00652011" w:rsidRPr="008C5372" w:rsidRDefault="00652011" w:rsidP="0092222B">
            <w:pPr>
              <w:keepNext/>
              <w:jc w:val="center"/>
              <w:rPr>
                <w:ins w:id="187" w:author="Pu, Wei (Multimedia Standards)" w:date="2015-02-10T00:32:00Z"/>
                <w:noProof/>
                <w:sz w:val="16"/>
                <w:szCs w:val="16"/>
                <w:lang w:val="en-CA"/>
              </w:rPr>
            </w:pPr>
            <w:ins w:id="188" w:author="Pu, Wei (Multimedia Standards)" w:date="2015-02-10T00:32:00Z">
              <w:r w:rsidRPr="001C01CF">
                <w:rPr>
                  <w:noProof/>
                  <w:sz w:val="16"/>
                  <w:szCs w:val="16"/>
                  <w:lang w:val="en-CA"/>
                </w:rPr>
                <w:t>2..3</w:t>
              </w:r>
            </w:ins>
          </w:p>
        </w:tc>
        <w:tc>
          <w:tcPr>
            <w:tcW w:w="982" w:type="dxa"/>
            <w:shd w:val="clear" w:color="auto" w:fill="auto"/>
            <w:vAlign w:val="center"/>
          </w:tcPr>
          <w:p w:rsidR="00652011" w:rsidRPr="008C5372" w:rsidRDefault="00652011" w:rsidP="0092222B">
            <w:pPr>
              <w:keepNext/>
              <w:jc w:val="center"/>
              <w:rPr>
                <w:ins w:id="189" w:author="Pu, Wei (Multimedia Standards)" w:date="2015-02-10T00:32:00Z"/>
                <w:noProof/>
                <w:sz w:val="16"/>
                <w:szCs w:val="16"/>
                <w:lang w:val="en-CA"/>
              </w:rPr>
            </w:pPr>
            <w:ins w:id="190" w:author="Pu, Wei (Multimedia Standards)" w:date="2015-02-10T00:32:00Z">
              <w:r w:rsidRPr="001C01CF">
                <w:rPr>
                  <w:noProof/>
                  <w:sz w:val="16"/>
                  <w:szCs w:val="16"/>
                  <w:lang w:val="en-CA"/>
                </w:rPr>
                <w:t>4..5</w:t>
              </w:r>
            </w:ins>
          </w:p>
        </w:tc>
      </w:tr>
      <w:tr w:rsidR="00652011" w:rsidRPr="008C5372" w:rsidTr="00652011">
        <w:trPr>
          <w:trHeight w:val="274"/>
          <w:jc w:val="center"/>
          <w:ins w:id="191" w:author="Pu, Wei (Multimedia Standards)" w:date="2015-02-10T00:32:00Z"/>
        </w:trPr>
        <w:tc>
          <w:tcPr>
            <w:tcW w:w="1511" w:type="dxa"/>
            <w:vMerge/>
            <w:shd w:val="clear" w:color="auto" w:fill="auto"/>
            <w:vAlign w:val="center"/>
          </w:tcPr>
          <w:p w:rsidR="00652011" w:rsidRPr="0092222B" w:rsidRDefault="00652011" w:rsidP="0092222B">
            <w:pPr>
              <w:keepNext/>
              <w:rPr>
                <w:ins w:id="192" w:author="Pu, Wei (Multimedia Standards)" w:date="2015-02-10T00:32:00Z"/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652011" w:rsidRPr="008C5372" w:rsidRDefault="00652011" w:rsidP="0092222B">
            <w:pPr>
              <w:keepNext/>
              <w:rPr>
                <w:ins w:id="193" w:author="Pu, Wei (Multimedia Standards)" w:date="2015-02-10T00:32:00Z"/>
                <w:bCs/>
                <w:noProof/>
                <w:sz w:val="16"/>
                <w:szCs w:val="16"/>
              </w:rPr>
            </w:pPr>
            <w:ins w:id="194" w:author="Pu, Wei (Multimedia Standards)" w:date="2015-02-10T00:32:00Z">
              <w:r w:rsidRPr="001C01CF">
                <w:rPr>
                  <w:noProof/>
                  <w:sz w:val="16"/>
                  <w:szCs w:val="16"/>
                  <w:lang w:val="en-CA" w:eastAsia="ko-KR"/>
                </w:rPr>
                <w:t>cu_chroma_qp_</w:t>
              </w:r>
              <w:r>
                <w:rPr>
                  <w:noProof/>
                  <w:sz w:val="16"/>
                  <w:szCs w:val="16"/>
                  <w:lang w:val="en-CA" w:eastAsia="ko-KR"/>
                </w:rPr>
                <w:t>palette_</w:t>
              </w:r>
              <w:r w:rsidRPr="001C01CF">
                <w:rPr>
                  <w:noProof/>
                  <w:sz w:val="16"/>
                  <w:szCs w:val="16"/>
                  <w:lang w:val="en-CA" w:eastAsia="ko-KR"/>
                </w:rPr>
                <w:t>offset_flag</w:t>
              </w:r>
            </w:ins>
          </w:p>
        </w:tc>
        <w:tc>
          <w:tcPr>
            <w:tcW w:w="1553" w:type="dxa"/>
            <w:shd w:val="clear" w:color="auto" w:fill="auto"/>
          </w:tcPr>
          <w:p w:rsidR="00652011" w:rsidRPr="008C5372" w:rsidRDefault="00652011" w:rsidP="0092222B">
            <w:pPr>
              <w:keepNext/>
              <w:rPr>
                <w:ins w:id="195" w:author="Pu, Wei (Multimedia Standards)" w:date="2015-02-10T00:32:00Z"/>
                <w:noProof/>
                <w:sz w:val="16"/>
                <w:szCs w:val="16"/>
                <w:lang w:val="en-CA"/>
              </w:rPr>
            </w:pPr>
            <w:ins w:id="196" w:author="Pu, Wei (Multimedia Standards)" w:date="2015-02-10T00:32:00Z">
              <w:r w:rsidRPr="001C01CF">
                <w:rPr>
                  <w:noProof/>
                  <w:sz w:val="16"/>
                  <w:szCs w:val="16"/>
                  <w:lang w:val="en-CA"/>
                </w:rPr>
                <w:fldChar w:fldCharType="begin" w:fldLock="1"/>
              </w:r>
              <w:r w:rsidRPr="001C01CF">
                <w:rPr>
                  <w:noProof/>
                  <w:sz w:val="16"/>
                  <w:szCs w:val="16"/>
                  <w:lang w:val="en-CA"/>
                </w:rPr>
                <w:instrText xml:space="preserve"> REF _Ref371690783 \h \*  MERGEFORMAT </w:instrText>
              </w:r>
              <w:r w:rsidRPr="001C01CF">
                <w:rPr>
                  <w:noProof/>
                  <w:sz w:val="16"/>
                  <w:szCs w:val="16"/>
                  <w:lang w:val="en-CA"/>
                </w:rPr>
              </w:r>
              <w:r w:rsidRPr="001C01CF">
                <w:rPr>
                  <w:noProof/>
                  <w:sz w:val="16"/>
                  <w:szCs w:val="16"/>
                  <w:lang w:val="en-CA"/>
                </w:rPr>
                <w:fldChar w:fldCharType="separate"/>
              </w:r>
              <w:r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Pr="001C01CF">
                <w:rPr>
                  <w:noProof/>
                  <w:sz w:val="16"/>
                  <w:szCs w:val="16"/>
                  <w:lang w:val="en-CA"/>
                </w:rPr>
                <w:noBreakHyphen/>
                <w:t>34</w:t>
              </w:r>
              <w:r w:rsidRPr="001C01CF">
                <w:rPr>
                  <w:noProof/>
                  <w:sz w:val="16"/>
                  <w:szCs w:val="16"/>
                  <w:lang w:val="en-CA"/>
                </w:rPr>
                <w:fldChar w:fldCharType="end"/>
              </w:r>
            </w:ins>
          </w:p>
        </w:tc>
        <w:tc>
          <w:tcPr>
            <w:tcW w:w="947" w:type="dxa"/>
            <w:shd w:val="clear" w:color="auto" w:fill="auto"/>
            <w:vAlign w:val="center"/>
          </w:tcPr>
          <w:p w:rsidR="00652011" w:rsidRPr="008C5372" w:rsidRDefault="00652011" w:rsidP="0092222B">
            <w:pPr>
              <w:keepNext/>
              <w:jc w:val="center"/>
              <w:rPr>
                <w:ins w:id="197" w:author="Pu, Wei (Multimedia Standards)" w:date="2015-02-10T00:32:00Z"/>
                <w:noProof/>
                <w:sz w:val="16"/>
                <w:szCs w:val="16"/>
                <w:lang w:val="en-CA"/>
              </w:rPr>
            </w:pPr>
            <w:ins w:id="198" w:author="Pu, Wei (Multimedia Standards)" w:date="2015-02-10T00:32:00Z">
              <w:r w:rsidRPr="001C01CF">
                <w:rPr>
                  <w:noProof/>
                  <w:sz w:val="16"/>
                  <w:szCs w:val="16"/>
                  <w:lang w:val="en-CA"/>
                </w:rPr>
                <w:t>0</w:t>
              </w:r>
            </w:ins>
          </w:p>
        </w:tc>
        <w:tc>
          <w:tcPr>
            <w:tcW w:w="963" w:type="dxa"/>
            <w:shd w:val="clear" w:color="auto" w:fill="auto"/>
            <w:vAlign w:val="center"/>
          </w:tcPr>
          <w:p w:rsidR="00652011" w:rsidRPr="008C5372" w:rsidRDefault="00652011" w:rsidP="0092222B">
            <w:pPr>
              <w:keepNext/>
              <w:jc w:val="center"/>
              <w:rPr>
                <w:ins w:id="199" w:author="Pu, Wei (Multimedia Standards)" w:date="2015-02-10T00:32:00Z"/>
                <w:noProof/>
                <w:sz w:val="16"/>
                <w:szCs w:val="16"/>
                <w:lang w:val="en-CA"/>
              </w:rPr>
            </w:pPr>
            <w:ins w:id="200" w:author="Pu, Wei (Multimedia Standards)" w:date="2015-02-10T00:32:00Z">
              <w:r w:rsidRPr="001C01CF">
                <w:rPr>
                  <w:noProof/>
                  <w:sz w:val="16"/>
                  <w:szCs w:val="16"/>
                  <w:lang w:val="en-CA"/>
                </w:rPr>
                <w:t>1</w:t>
              </w:r>
            </w:ins>
          </w:p>
        </w:tc>
        <w:tc>
          <w:tcPr>
            <w:tcW w:w="982" w:type="dxa"/>
            <w:shd w:val="clear" w:color="auto" w:fill="auto"/>
            <w:vAlign w:val="center"/>
          </w:tcPr>
          <w:p w:rsidR="00652011" w:rsidRPr="008C5372" w:rsidRDefault="00652011" w:rsidP="0092222B">
            <w:pPr>
              <w:keepNext/>
              <w:jc w:val="center"/>
              <w:rPr>
                <w:ins w:id="201" w:author="Pu, Wei (Multimedia Standards)" w:date="2015-02-10T00:32:00Z"/>
                <w:noProof/>
                <w:sz w:val="16"/>
                <w:szCs w:val="16"/>
                <w:lang w:val="en-CA"/>
              </w:rPr>
            </w:pPr>
            <w:ins w:id="202" w:author="Pu, Wei (Multimedia Standards)" w:date="2015-02-10T00:32:00Z">
              <w:r w:rsidRPr="001C01CF">
                <w:rPr>
                  <w:noProof/>
                  <w:sz w:val="16"/>
                  <w:szCs w:val="16"/>
                  <w:lang w:val="en-CA"/>
                </w:rPr>
                <w:t>2</w:t>
              </w:r>
            </w:ins>
          </w:p>
        </w:tc>
      </w:tr>
      <w:tr w:rsidR="00E625F3" w:rsidRPr="008C5372" w:rsidTr="00652011">
        <w:trPr>
          <w:trHeight w:val="274"/>
          <w:jc w:val="center"/>
          <w:ins w:id="203" w:author="Pu, Wei (Multimedia Standards)" w:date="2015-02-10T00:34:00Z"/>
        </w:trPr>
        <w:tc>
          <w:tcPr>
            <w:tcW w:w="1511" w:type="dxa"/>
            <w:vMerge/>
            <w:shd w:val="clear" w:color="auto" w:fill="auto"/>
            <w:vAlign w:val="center"/>
          </w:tcPr>
          <w:p w:rsidR="00E625F3" w:rsidRPr="0092222B" w:rsidRDefault="00E625F3" w:rsidP="0092222B">
            <w:pPr>
              <w:keepNext/>
              <w:rPr>
                <w:ins w:id="204" w:author="Pu, Wei (Multimedia Standards)" w:date="2015-02-10T00:34:00Z"/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E625F3" w:rsidRPr="001C01CF" w:rsidRDefault="00E625F3" w:rsidP="0092222B">
            <w:pPr>
              <w:keepNext/>
              <w:rPr>
                <w:ins w:id="205" w:author="Pu, Wei (Multimedia Standards)" w:date="2015-02-10T00:34:00Z"/>
                <w:noProof/>
                <w:sz w:val="16"/>
                <w:szCs w:val="16"/>
                <w:lang w:val="en-CA" w:eastAsia="ko-KR"/>
              </w:rPr>
            </w:pPr>
            <w:ins w:id="206" w:author="Pu, Wei (Multimedia Standards)" w:date="2015-02-10T00:34:00Z">
              <w:r w:rsidRPr="001C01CF">
                <w:rPr>
                  <w:noProof/>
                  <w:sz w:val="16"/>
                  <w:szCs w:val="16"/>
                  <w:lang w:val="en-CA" w:eastAsia="ko-KR"/>
                </w:rPr>
                <w:t>cu_chroma_qp_</w:t>
              </w:r>
              <w:r>
                <w:rPr>
                  <w:noProof/>
                  <w:sz w:val="16"/>
                  <w:szCs w:val="16"/>
                  <w:lang w:val="en-CA" w:eastAsia="ko-KR"/>
                </w:rPr>
                <w:t>palette_</w:t>
              </w:r>
              <w:r w:rsidRPr="001C01CF">
                <w:rPr>
                  <w:noProof/>
                  <w:sz w:val="16"/>
                  <w:szCs w:val="16"/>
                  <w:lang w:val="en-CA" w:eastAsia="ko-KR"/>
                </w:rPr>
                <w:t>offset_idx</w:t>
              </w:r>
            </w:ins>
          </w:p>
        </w:tc>
        <w:tc>
          <w:tcPr>
            <w:tcW w:w="1553" w:type="dxa"/>
            <w:shd w:val="clear" w:color="auto" w:fill="auto"/>
          </w:tcPr>
          <w:p w:rsidR="00E625F3" w:rsidRPr="001C01CF" w:rsidRDefault="00E625F3" w:rsidP="0092222B">
            <w:pPr>
              <w:keepNext/>
              <w:rPr>
                <w:ins w:id="207" w:author="Pu, Wei (Multimedia Standards)" w:date="2015-02-10T00:34:00Z"/>
                <w:noProof/>
                <w:sz w:val="16"/>
                <w:szCs w:val="16"/>
                <w:lang w:val="en-CA"/>
              </w:rPr>
            </w:pPr>
            <w:ins w:id="208" w:author="Pu, Wei (Multimedia Standards)" w:date="2015-02-10T00:34:00Z">
              <w:r w:rsidRPr="001C01CF">
                <w:rPr>
                  <w:noProof/>
                  <w:sz w:val="16"/>
                  <w:szCs w:val="16"/>
                  <w:lang w:val="en-CA"/>
                </w:rPr>
                <w:fldChar w:fldCharType="begin" w:fldLock="1"/>
              </w:r>
              <w:r w:rsidRPr="001C01CF">
                <w:rPr>
                  <w:noProof/>
                  <w:sz w:val="16"/>
                  <w:szCs w:val="16"/>
                  <w:lang w:val="en-CA"/>
                </w:rPr>
                <w:instrText xml:space="preserve"> REF _Ref372574078 \h \*  MERGEFORMAT </w:instrText>
              </w:r>
              <w:r w:rsidRPr="001C01CF">
                <w:rPr>
                  <w:noProof/>
                  <w:sz w:val="16"/>
                  <w:szCs w:val="16"/>
                  <w:lang w:val="en-CA"/>
                </w:rPr>
              </w:r>
              <w:r w:rsidRPr="001C01CF">
                <w:rPr>
                  <w:noProof/>
                  <w:sz w:val="16"/>
                  <w:szCs w:val="16"/>
                  <w:lang w:val="en-CA"/>
                </w:rPr>
                <w:fldChar w:fldCharType="separate"/>
              </w:r>
              <w:r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Pr="001C01CF">
                <w:rPr>
                  <w:noProof/>
                  <w:sz w:val="16"/>
                  <w:szCs w:val="16"/>
                  <w:lang w:val="en-CA"/>
                </w:rPr>
                <w:noBreakHyphen/>
                <w:t>35</w:t>
              </w:r>
              <w:r w:rsidRPr="001C01CF">
                <w:rPr>
                  <w:noProof/>
                  <w:sz w:val="16"/>
                  <w:szCs w:val="16"/>
                  <w:lang w:val="en-CA"/>
                </w:rPr>
                <w:fldChar w:fldCharType="end"/>
              </w:r>
            </w:ins>
          </w:p>
        </w:tc>
        <w:tc>
          <w:tcPr>
            <w:tcW w:w="947" w:type="dxa"/>
            <w:shd w:val="clear" w:color="auto" w:fill="auto"/>
            <w:vAlign w:val="center"/>
          </w:tcPr>
          <w:p w:rsidR="00E625F3" w:rsidRPr="001C01CF" w:rsidRDefault="00E625F3" w:rsidP="0092222B">
            <w:pPr>
              <w:keepNext/>
              <w:jc w:val="center"/>
              <w:rPr>
                <w:ins w:id="209" w:author="Pu, Wei (Multimedia Standards)" w:date="2015-02-10T00:34:00Z"/>
                <w:noProof/>
                <w:sz w:val="16"/>
                <w:szCs w:val="16"/>
                <w:lang w:val="en-CA"/>
              </w:rPr>
            </w:pPr>
            <w:ins w:id="210" w:author="Pu, Wei (Multimedia Standards)" w:date="2015-02-10T00:34:00Z">
              <w:r w:rsidRPr="001C01CF">
                <w:rPr>
                  <w:noProof/>
                  <w:sz w:val="16"/>
                  <w:szCs w:val="16"/>
                  <w:lang w:val="en-CA"/>
                </w:rPr>
                <w:t>0</w:t>
              </w:r>
            </w:ins>
          </w:p>
        </w:tc>
        <w:tc>
          <w:tcPr>
            <w:tcW w:w="963" w:type="dxa"/>
            <w:shd w:val="clear" w:color="auto" w:fill="auto"/>
            <w:vAlign w:val="center"/>
          </w:tcPr>
          <w:p w:rsidR="00E625F3" w:rsidRPr="001C01CF" w:rsidRDefault="00E625F3" w:rsidP="0092222B">
            <w:pPr>
              <w:keepNext/>
              <w:jc w:val="center"/>
              <w:rPr>
                <w:ins w:id="211" w:author="Pu, Wei (Multimedia Standards)" w:date="2015-02-10T00:34:00Z"/>
                <w:noProof/>
                <w:sz w:val="16"/>
                <w:szCs w:val="16"/>
                <w:lang w:val="en-CA"/>
              </w:rPr>
            </w:pPr>
            <w:ins w:id="212" w:author="Pu, Wei (Multimedia Standards)" w:date="2015-02-10T00:34:00Z">
              <w:r w:rsidRPr="001C01CF">
                <w:rPr>
                  <w:noProof/>
                  <w:sz w:val="16"/>
                  <w:szCs w:val="16"/>
                  <w:lang w:val="en-CA"/>
                </w:rPr>
                <w:t>1</w:t>
              </w:r>
            </w:ins>
          </w:p>
        </w:tc>
        <w:tc>
          <w:tcPr>
            <w:tcW w:w="982" w:type="dxa"/>
            <w:shd w:val="clear" w:color="auto" w:fill="auto"/>
            <w:vAlign w:val="center"/>
          </w:tcPr>
          <w:p w:rsidR="00E625F3" w:rsidRPr="001C01CF" w:rsidRDefault="00E625F3" w:rsidP="0092222B">
            <w:pPr>
              <w:keepNext/>
              <w:jc w:val="center"/>
              <w:rPr>
                <w:ins w:id="213" w:author="Pu, Wei (Multimedia Standards)" w:date="2015-02-10T00:34:00Z"/>
                <w:noProof/>
                <w:sz w:val="16"/>
                <w:szCs w:val="16"/>
                <w:lang w:val="en-CA"/>
              </w:rPr>
            </w:pPr>
            <w:ins w:id="214" w:author="Pu, Wei (Multimedia Standards)" w:date="2015-02-10T00:34:00Z">
              <w:r w:rsidRPr="001C01CF">
                <w:rPr>
                  <w:noProof/>
                  <w:sz w:val="16"/>
                  <w:szCs w:val="16"/>
                  <w:lang w:val="en-CA"/>
                </w:rPr>
                <w:t>2</w:t>
              </w:r>
            </w:ins>
          </w:p>
        </w:tc>
      </w:tr>
      <w:tr w:rsidR="00652011" w:rsidRPr="008C5372" w:rsidTr="00652011">
        <w:trPr>
          <w:trHeight w:val="274"/>
          <w:jc w:val="center"/>
          <w:ins w:id="215" w:author="Pu, Wei (Multimedia Standards)" w:date="2015-02-10T00:32:00Z"/>
        </w:trPr>
        <w:tc>
          <w:tcPr>
            <w:tcW w:w="1511" w:type="dxa"/>
            <w:vMerge/>
            <w:shd w:val="clear" w:color="auto" w:fill="auto"/>
            <w:vAlign w:val="center"/>
          </w:tcPr>
          <w:p w:rsidR="00652011" w:rsidRPr="0092222B" w:rsidRDefault="00652011" w:rsidP="0092222B">
            <w:pPr>
              <w:keepNext/>
              <w:rPr>
                <w:ins w:id="216" w:author="Pu, Wei (Multimedia Standards)" w:date="2015-02-10T00:32:00Z"/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510" w:type="dxa"/>
            <w:shd w:val="clear" w:color="auto" w:fill="auto"/>
            <w:vAlign w:val="center"/>
          </w:tcPr>
          <w:p w:rsidR="00652011" w:rsidRPr="00916439" w:rsidRDefault="00C41A3C" w:rsidP="0092222B">
            <w:pPr>
              <w:keepNext/>
              <w:rPr>
                <w:ins w:id="217" w:author="Pu, Wei (Multimedia Standards)" w:date="2015-02-10T00:32:00Z"/>
                <w:bCs/>
                <w:noProof/>
                <w:sz w:val="16"/>
                <w:szCs w:val="16"/>
                <w:highlight w:val="yellow"/>
              </w:rPr>
            </w:pPr>
            <w:ins w:id="218" w:author="Pu, Wei (QCT/QTL Multimedia Standards)" w:date="2015-02-10T00:43:00Z">
              <w:r w:rsidRPr="00916439">
                <w:rPr>
                  <w:bCs/>
                  <w:noProof/>
                  <w:sz w:val="16"/>
                  <w:szCs w:val="16"/>
                  <w:highlight w:val="yellow"/>
                </w:rPr>
                <w:t>p</w:t>
              </w:r>
              <w:r w:rsidR="00E16C0F" w:rsidRPr="00916439">
                <w:rPr>
                  <w:bCs/>
                  <w:noProof/>
                  <w:sz w:val="16"/>
                  <w:szCs w:val="16"/>
                  <w:highlight w:val="yellow"/>
                </w:rPr>
                <w:t>alette_num_signalled_entries</w:t>
              </w:r>
            </w:ins>
          </w:p>
        </w:tc>
        <w:tc>
          <w:tcPr>
            <w:tcW w:w="1553" w:type="dxa"/>
            <w:shd w:val="clear" w:color="auto" w:fill="auto"/>
          </w:tcPr>
          <w:p w:rsidR="00652011" w:rsidRPr="00916439" w:rsidRDefault="00E16C0F" w:rsidP="0092222B">
            <w:pPr>
              <w:keepNext/>
              <w:rPr>
                <w:ins w:id="219" w:author="Pu, Wei (Multimedia Standards)" w:date="2015-02-10T00:32:00Z"/>
                <w:noProof/>
                <w:sz w:val="16"/>
                <w:szCs w:val="16"/>
                <w:highlight w:val="yellow"/>
                <w:lang w:val="en-CA"/>
              </w:rPr>
            </w:pPr>
            <w:ins w:id="220" w:author="Pu, Wei (QCT/QTL Multimedia Standards)" w:date="2015-02-10T00:42:00Z">
              <w:r w:rsidRPr="00916439">
                <w:rPr>
                  <w:noProof/>
                  <w:sz w:val="16"/>
                  <w:szCs w:val="16"/>
                  <w:highlight w:val="yellow"/>
                  <w:lang w:val="en-CA"/>
                </w:rPr>
                <w:t>Table 9-xx</w:t>
              </w:r>
            </w:ins>
          </w:p>
        </w:tc>
        <w:tc>
          <w:tcPr>
            <w:tcW w:w="947" w:type="dxa"/>
            <w:shd w:val="clear" w:color="auto" w:fill="auto"/>
            <w:vAlign w:val="center"/>
          </w:tcPr>
          <w:p w:rsidR="00652011" w:rsidRPr="00916439" w:rsidRDefault="00E16C0F" w:rsidP="0092222B">
            <w:pPr>
              <w:keepNext/>
              <w:jc w:val="center"/>
              <w:rPr>
                <w:ins w:id="221" w:author="Pu, Wei (Multimedia Standards)" w:date="2015-02-10T00:32:00Z"/>
                <w:noProof/>
                <w:sz w:val="16"/>
                <w:szCs w:val="16"/>
                <w:highlight w:val="yellow"/>
                <w:lang w:val="en-CA"/>
              </w:rPr>
            </w:pPr>
            <w:ins w:id="222" w:author="Pu, Wei (QCT/QTL Multimedia Standards)" w:date="2015-02-10T00:43:00Z">
              <w:r w:rsidRPr="00916439">
                <w:rPr>
                  <w:noProof/>
                  <w:sz w:val="16"/>
                  <w:szCs w:val="16"/>
                  <w:highlight w:val="yellow"/>
                  <w:lang w:val="en-CA"/>
                </w:rPr>
                <w:t>0</w:t>
              </w:r>
            </w:ins>
          </w:p>
        </w:tc>
        <w:tc>
          <w:tcPr>
            <w:tcW w:w="963" w:type="dxa"/>
            <w:shd w:val="clear" w:color="auto" w:fill="auto"/>
            <w:vAlign w:val="center"/>
          </w:tcPr>
          <w:p w:rsidR="00652011" w:rsidRPr="00916439" w:rsidRDefault="00E16C0F" w:rsidP="0092222B">
            <w:pPr>
              <w:keepNext/>
              <w:jc w:val="center"/>
              <w:rPr>
                <w:ins w:id="223" w:author="Pu, Wei (Multimedia Standards)" w:date="2015-02-10T00:32:00Z"/>
                <w:noProof/>
                <w:sz w:val="16"/>
                <w:szCs w:val="16"/>
                <w:highlight w:val="yellow"/>
                <w:lang w:val="en-CA"/>
              </w:rPr>
            </w:pPr>
            <w:ins w:id="224" w:author="Pu, Wei (QCT/QTL Multimedia Standards)" w:date="2015-02-10T00:43:00Z">
              <w:r w:rsidRPr="00916439">
                <w:rPr>
                  <w:noProof/>
                  <w:sz w:val="16"/>
                  <w:szCs w:val="16"/>
                  <w:highlight w:val="yellow"/>
                  <w:lang w:val="en-CA"/>
                </w:rPr>
                <w:t>1</w:t>
              </w:r>
            </w:ins>
          </w:p>
        </w:tc>
        <w:tc>
          <w:tcPr>
            <w:tcW w:w="982" w:type="dxa"/>
            <w:shd w:val="clear" w:color="auto" w:fill="auto"/>
            <w:vAlign w:val="center"/>
          </w:tcPr>
          <w:p w:rsidR="00652011" w:rsidRPr="00916439" w:rsidRDefault="00E16C0F" w:rsidP="0092222B">
            <w:pPr>
              <w:keepNext/>
              <w:jc w:val="center"/>
              <w:rPr>
                <w:ins w:id="225" w:author="Pu, Wei (Multimedia Standards)" w:date="2015-02-10T00:32:00Z"/>
                <w:noProof/>
                <w:sz w:val="16"/>
                <w:szCs w:val="16"/>
                <w:highlight w:val="yellow"/>
                <w:lang w:val="en-CA"/>
              </w:rPr>
            </w:pPr>
            <w:ins w:id="226" w:author="Pu, Wei (QCT/QTL Multimedia Standards)" w:date="2015-02-10T00:43:00Z">
              <w:r w:rsidRPr="00916439">
                <w:rPr>
                  <w:noProof/>
                  <w:sz w:val="16"/>
                  <w:szCs w:val="16"/>
                  <w:highlight w:val="yellow"/>
                  <w:lang w:val="en-CA"/>
                </w:rPr>
                <w:t>2</w:t>
              </w:r>
            </w:ins>
          </w:p>
        </w:tc>
      </w:tr>
      <w:tr w:rsidR="00652011" w:rsidRPr="001C01CF" w:rsidTr="00652011">
        <w:trPr>
          <w:jc w:val="center"/>
          <w:ins w:id="227" w:author="Pu, Wei (Multimedia Standards)" w:date="2015-02-10T00:32:00Z"/>
        </w:trPr>
        <w:tc>
          <w:tcPr>
            <w:tcW w:w="1511" w:type="dxa"/>
            <w:shd w:val="clear" w:color="auto" w:fill="auto"/>
            <w:vAlign w:val="center"/>
          </w:tcPr>
          <w:p w:rsidR="00652011" w:rsidRPr="001C01CF" w:rsidRDefault="00AF7162" w:rsidP="0092222B">
            <w:pPr>
              <w:keepNext/>
              <w:rPr>
                <w:ins w:id="228" w:author="Pu, Wei (Multimedia Standards)" w:date="2015-02-10T00:32:00Z"/>
                <w:noProof/>
                <w:sz w:val="16"/>
                <w:szCs w:val="16"/>
                <w:lang w:val="en-CA"/>
              </w:rPr>
            </w:pPr>
            <w:ins w:id="229" w:author="Pu, Wei (Multimedia Standards)" w:date="2015-02-10T00:33:00Z">
              <w:r>
                <w:rPr>
                  <w:noProof/>
                  <w:sz w:val="16"/>
                  <w:szCs w:val="16"/>
                  <w:lang w:val="en-CA"/>
                </w:rPr>
                <w:t>…</w:t>
              </w:r>
            </w:ins>
          </w:p>
        </w:tc>
        <w:tc>
          <w:tcPr>
            <w:tcW w:w="2510" w:type="dxa"/>
            <w:shd w:val="clear" w:color="auto" w:fill="auto"/>
            <w:vAlign w:val="center"/>
          </w:tcPr>
          <w:p w:rsidR="00652011" w:rsidRPr="001C01CF" w:rsidRDefault="00AF7162" w:rsidP="0092222B">
            <w:pPr>
              <w:keepNext/>
              <w:rPr>
                <w:ins w:id="230" w:author="Pu, Wei (Multimedia Standards)" w:date="2015-02-10T00:32:00Z"/>
                <w:noProof/>
                <w:sz w:val="16"/>
                <w:szCs w:val="16"/>
                <w:lang w:val="en-CA" w:eastAsia="ko-KR"/>
              </w:rPr>
            </w:pPr>
            <w:ins w:id="231" w:author="Pu, Wei (Multimedia Standards)" w:date="2015-02-10T00:33:00Z">
              <w:r>
                <w:rPr>
                  <w:noProof/>
                  <w:sz w:val="16"/>
                  <w:szCs w:val="16"/>
                  <w:lang w:val="en-CA" w:eastAsia="ko-KR"/>
                </w:rPr>
                <w:t>…</w:t>
              </w:r>
            </w:ins>
          </w:p>
        </w:tc>
        <w:tc>
          <w:tcPr>
            <w:tcW w:w="1553" w:type="dxa"/>
            <w:shd w:val="clear" w:color="auto" w:fill="auto"/>
          </w:tcPr>
          <w:p w:rsidR="00652011" w:rsidRPr="001C01CF" w:rsidRDefault="00AF7162" w:rsidP="0092222B">
            <w:pPr>
              <w:keepNext/>
              <w:rPr>
                <w:ins w:id="232" w:author="Pu, Wei (Multimedia Standards)" w:date="2015-02-10T00:32:00Z"/>
                <w:noProof/>
                <w:sz w:val="16"/>
                <w:szCs w:val="16"/>
                <w:lang w:val="en-CA"/>
              </w:rPr>
            </w:pPr>
            <w:ins w:id="233" w:author="Pu, Wei (Multimedia Standards)" w:date="2015-02-10T00:33:00Z">
              <w:r>
                <w:rPr>
                  <w:noProof/>
                  <w:sz w:val="16"/>
                  <w:szCs w:val="16"/>
                  <w:lang w:val="en-CA"/>
                </w:rPr>
                <w:t>…</w:t>
              </w:r>
            </w:ins>
          </w:p>
        </w:tc>
        <w:tc>
          <w:tcPr>
            <w:tcW w:w="947" w:type="dxa"/>
            <w:shd w:val="clear" w:color="auto" w:fill="auto"/>
            <w:vAlign w:val="center"/>
          </w:tcPr>
          <w:p w:rsidR="00652011" w:rsidRPr="001C01CF" w:rsidRDefault="00AF7162" w:rsidP="0092222B">
            <w:pPr>
              <w:keepNext/>
              <w:jc w:val="center"/>
              <w:rPr>
                <w:ins w:id="234" w:author="Pu, Wei (Multimedia Standards)" w:date="2015-02-10T00:32:00Z"/>
                <w:noProof/>
                <w:sz w:val="16"/>
                <w:szCs w:val="16"/>
                <w:lang w:val="en-CA"/>
              </w:rPr>
            </w:pPr>
            <w:ins w:id="235" w:author="Pu, Wei (Multimedia Standards)" w:date="2015-02-10T00:33:00Z">
              <w:r>
                <w:rPr>
                  <w:noProof/>
                  <w:sz w:val="16"/>
                  <w:szCs w:val="16"/>
                  <w:lang w:val="en-CA"/>
                </w:rPr>
                <w:t>…</w:t>
              </w:r>
            </w:ins>
          </w:p>
        </w:tc>
        <w:tc>
          <w:tcPr>
            <w:tcW w:w="963" w:type="dxa"/>
            <w:shd w:val="clear" w:color="auto" w:fill="auto"/>
            <w:vAlign w:val="center"/>
          </w:tcPr>
          <w:p w:rsidR="00652011" w:rsidRPr="001C01CF" w:rsidRDefault="00E874A3" w:rsidP="0092222B">
            <w:pPr>
              <w:keepNext/>
              <w:jc w:val="center"/>
              <w:rPr>
                <w:ins w:id="236" w:author="Pu, Wei (Multimedia Standards)" w:date="2015-02-10T00:32:00Z"/>
                <w:noProof/>
                <w:sz w:val="16"/>
                <w:szCs w:val="16"/>
                <w:lang w:val="en-CA"/>
              </w:rPr>
            </w:pPr>
            <w:ins w:id="237" w:author="Pu, Wei (Multimedia Standards)" w:date="2015-02-10T00:33:00Z">
              <w:r>
                <w:rPr>
                  <w:noProof/>
                  <w:sz w:val="16"/>
                  <w:szCs w:val="16"/>
                  <w:lang w:val="en-CA"/>
                </w:rPr>
                <w:t>…</w:t>
              </w:r>
            </w:ins>
          </w:p>
        </w:tc>
        <w:tc>
          <w:tcPr>
            <w:tcW w:w="982" w:type="dxa"/>
            <w:shd w:val="clear" w:color="auto" w:fill="auto"/>
            <w:vAlign w:val="center"/>
          </w:tcPr>
          <w:p w:rsidR="00652011" w:rsidRPr="001C01CF" w:rsidRDefault="00E874A3" w:rsidP="0092222B">
            <w:pPr>
              <w:keepNext/>
              <w:jc w:val="center"/>
              <w:rPr>
                <w:ins w:id="238" w:author="Pu, Wei (Multimedia Standards)" w:date="2015-02-10T00:32:00Z"/>
                <w:noProof/>
                <w:sz w:val="16"/>
                <w:szCs w:val="16"/>
                <w:lang w:val="en-CA"/>
              </w:rPr>
            </w:pPr>
            <w:ins w:id="239" w:author="Pu, Wei (Multimedia Standards)" w:date="2015-02-10T00:33:00Z">
              <w:r>
                <w:rPr>
                  <w:noProof/>
                  <w:sz w:val="16"/>
                  <w:szCs w:val="16"/>
                  <w:lang w:val="en-CA"/>
                </w:rPr>
                <w:t>…</w:t>
              </w:r>
            </w:ins>
          </w:p>
        </w:tc>
      </w:tr>
    </w:tbl>
    <w:p w:rsidR="00652011" w:rsidRPr="00E16C0F" w:rsidRDefault="00652011" w:rsidP="00E57945">
      <w:pPr>
        <w:pStyle w:val="Equation"/>
        <w:tabs>
          <w:tab w:val="left" w:pos="1170"/>
          <w:tab w:val="left" w:pos="1890"/>
        </w:tabs>
        <w:ind w:left="390"/>
        <w:rPr>
          <w:ins w:id="240" w:author="Seregin, Vadim" w:date="2015-02-06T16:42:00Z"/>
          <w:noProof/>
          <w:color w:val="000000"/>
          <w:szCs w:val="20"/>
          <w:lang w:val="en-CA"/>
        </w:rPr>
      </w:pPr>
    </w:p>
    <w:p w:rsidR="0083180F" w:rsidRPr="00916439" w:rsidRDefault="0083180F" w:rsidP="0083180F">
      <w:pPr>
        <w:pStyle w:val="Caption"/>
        <w:rPr>
          <w:ins w:id="241" w:author="Pu, Wei (Multimedia Standards)" w:date="2015-02-10T00:37:00Z"/>
          <w:highlight w:val="yellow"/>
          <w:lang w:val="en-CA"/>
        </w:rPr>
      </w:pPr>
      <w:bookmarkStart w:id="242" w:name="_Ref371690783"/>
      <w:bookmarkStart w:id="243" w:name="_Toc390728411"/>
      <w:ins w:id="244" w:author="Pu, Wei (Multimedia Standards)" w:date="2015-02-10T00:37:00Z">
        <w:r w:rsidRPr="00916439">
          <w:rPr>
            <w:highlight w:val="yellow"/>
            <w:lang w:val="en-CA"/>
          </w:rPr>
          <w:t>Table </w:t>
        </w:r>
        <w:r w:rsidRPr="00916439">
          <w:rPr>
            <w:highlight w:val="yellow"/>
            <w:lang w:val="en-CA"/>
          </w:rPr>
          <w:fldChar w:fldCharType="begin" w:fldLock="1"/>
        </w:r>
        <w:r w:rsidRPr="00916439">
          <w:rPr>
            <w:highlight w:val="yellow"/>
            <w:lang w:val="en-CA"/>
          </w:rPr>
          <w:instrText xml:space="preserve"> STYLEREF 1 \s </w:instrText>
        </w:r>
        <w:r w:rsidRPr="00916439">
          <w:rPr>
            <w:highlight w:val="yellow"/>
            <w:lang w:val="en-CA"/>
          </w:rPr>
          <w:fldChar w:fldCharType="separate"/>
        </w:r>
        <w:r w:rsidRPr="00916439">
          <w:rPr>
            <w:noProof/>
            <w:highlight w:val="yellow"/>
            <w:lang w:val="en-CA"/>
          </w:rPr>
          <w:t>9</w:t>
        </w:r>
        <w:r w:rsidRPr="00916439">
          <w:rPr>
            <w:highlight w:val="yellow"/>
            <w:lang w:val="en-CA"/>
          </w:rPr>
          <w:fldChar w:fldCharType="end"/>
        </w:r>
        <w:r w:rsidRPr="00916439">
          <w:rPr>
            <w:highlight w:val="yellow"/>
            <w:lang w:val="en-CA"/>
          </w:rPr>
          <w:noBreakHyphen/>
        </w:r>
      </w:ins>
      <w:ins w:id="245" w:author="Pu, Wei (QCT/QTL Multimedia Standards)" w:date="2015-02-10T00:42:00Z">
        <w:r w:rsidR="00E16C0F" w:rsidRPr="00916439">
          <w:rPr>
            <w:highlight w:val="yellow"/>
            <w:lang w:val="en-CA"/>
          </w:rPr>
          <w:t>xx</w:t>
        </w:r>
      </w:ins>
      <w:bookmarkEnd w:id="242"/>
      <w:ins w:id="246" w:author="Pu, Wei (Multimedia Standards)" w:date="2015-02-10T00:37:00Z">
        <w:r w:rsidRPr="00916439">
          <w:rPr>
            <w:rFonts w:eastAsia="Times New Roman"/>
            <w:highlight w:val="yellow"/>
            <w:lang w:val="en-CA"/>
          </w:rPr>
          <w:t xml:space="preserve"> </w:t>
        </w:r>
        <w:r w:rsidRPr="00916439">
          <w:rPr>
            <w:highlight w:val="yellow"/>
            <w:lang w:val="en-CA"/>
          </w:rPr>
          <w:t xml:space="preserve">– </w:t>
        </w:r>
        <w:r w:rsidRPr="00916439">
          <w:rPr>
            <w:rFonts w:eastAsia="Times New Roman"/>
            <w:highlight w:val="yellow"/>
            <w:lang w:val="en-CA"/>
          </w:rPr>
          <w:t xml:space="preserve">Values of </w:t>
        </w:r>
        <w:proofErr w:type="spellStart"/>
        <w:r w:rsidRPr="00916439">
          <w:rPr>
            <w:rFonts w:eastAsia="Times New Roman"/>
            <w:highlight w:val="yellow"/>
            <w:lang w:val="en-CA"/>
          </w:rPr>
          <w:t>initValue</w:t>
        </w:r>
        <w:proofErr w:type="spellEnd"/>
        <w:r w:rsidRPr="00916439">
          <w:rPr>
            <w:rFonts w:eastAsia="Times New Roman"/>
            <w:highlight w:val="yellow"/>
            <w:lang w:val="en-CA"/>
          </w:rPr>
          <w:t xml:space="preserve"> for </w:t>
        </w:r>
        <w:proofErr w:type="spellStart"/>
        <w:r w:rsidRPr="00916439">
          <w:rPr>
            <w:highlight w:val="yellow"/>
            <w:lang w:val="en-CA"/>
          </w:rPr>
          <w:t>ctxIdx</w:t>
        </w:r>
        <w:proofErr w:type="spellEnd"/>
        <w:r w:rsidRPr="00916439">
          <w:rPr>
            <w:highlight w:val="yellow"/>
            <w:lang w:val="en-CA"/>
          </w:rPr>
          <w:t xml:space="preserve"> of </w:t>
        </w:r>
        <w:bookmarkEnd w:id="243"/>
        <w:r w:rsidRPr="00916439">
          <w:rPr>
            <w:noProof/>
            <w:color w:val="000000"/>
            <w:highlight w:val="yellow"/>
          </w:rPr>
          <w:t>palette_num_signalled_entries</w:t>
        </w:r>
        <w:bookmarkStart w:id="247" w:name="_GoBack"/>
        <w:bookmarkEnd w:id="247"/>
      </w:ins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804"/>
        <w:gridCol w:w="728"/>
        <w:gridCol w:w="746"/>
        <w:tblGridChange w:id="248">
          <w:tblGrid>
            <w:gridCol w:w="1097"/>
            <w:gridCol w:w="804"/>
            <w:gridCol w:w="728"/>
            <w:gridCol w:w="746"/>
          </w:tblGrid>
        </w:tblGridChange>
      </w:tblGrid>
      <w:tr w:rsidR="000D6BC4" w:rsidRPr="001C01CF" w:rsidTr="0092222B">
        <w:trPr>
          <w:cantSplit/>
          <w:jc w:val="center"/>
          <w:ins w:id="249" w:author="Pu, Wei (QCT/QTL Multimedia Standards)" w:date="2015-02-10T00:46:00Z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C4" w:rsidRPr="00B819C9" w:rsidRDefault="000D6BC4" w:rsidP="0092222B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ins w:id="250" w:author="Pu, Wei (QCT/QTL Multimedia Standards)" w:date="2015-02-10T00:46:00Z"/>
                <w:rFonts w:eastAsia="Times New Roman"/>
                <w:b/>
                <w:noProof/>
                <w:kern w:val="2"/>
                <w:sz w:val="16"/>
                <w:szCs w:val="16"/>
                <w:highlight w:val="yellow"/>
                <w:lang w:val="en-CA"/>
              </w:rPr>
            </w:pPr>
            <w:ins w:id="251" w:author="Pu, Wei (QCT/QTL Multimedia Standards)" w:date="2015-02-10T00:46:00Z">
              <w:r w:rsidRPr="00B819C9">
                <w:rPr>
                  <w:rFonts w:eastAsia="Times New Roman"/>
                  <w:b/>
                  <w:noProof/>
                  <w:kern w:val="2"/>
                  <w:sz w:val="16"/>
                  <w:szCs w:val="16"/>
                  <w:highlight w:val="yellow"/>
                  <w:lang w:val="en-CA"/>
                </w:rPr>
                <w:t>Initialization variable</w:t>
              </w:r>
            </w:ins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C4" w:rsidRPr="00B819C9" w:rsidRDefault="000D6BC4" w:rsidP="0092222B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ins w:id="252" w:author="Pu, Wei (QCT/QTL Multimedia Standards)" w:date="2015-02-10T00:46:00Z"/>
                <w:rFonts w:eastAsia="PMingLiU"/>
                <w:b/>
                <w:noProof/>
                <w:kern w:val="2"/>
                <w:sz w:val="16"/>
                <w:szCs w:val="16"/>
                <w:highlight w:val="yellow"/>
                <w:lang w:val="en-CA" w:eastAsia="zh-TW"/>
              </w:rPr>
            </w:pPr>
            <w:ins w:id="253" w:author="Pu, Wei (QCT/QTL Multimedia Standards)" w:date="2015-02-10T00:46:00Z">
              <w:r w:rsidRPr="00B819C9">
                <w:rPr>
                  <w:rFonts w:eastAsia="PMingLiU"/>
                  <w:b/>
                  <w:noProof/>
                  <w:kern w:val="2"/>
                  <w:sz w:val="16"/>
                  <w:szCs w:val="16"/>
                  <w:highlight w:val="yellow"/>
                  <w:lang w:val="en-CA" w:eastAsia="zh-TW"/>
                </w:rPr>
                <w:t xml:space="preserve">ctxIdx of </w:t>
              </w:r>
              <w:r w:rsidR="0049522C" w:rsidRPr="00B819C9">
                <w:rPr>
                  <w:rFonts w:eastAsia="PMingLiU"/>
                  <w:b/>
                  <w:noProof/>
                  <w:kern w:val="2"/>
                  <w:sz w:val="16"/>
                  <w:szCs w:val="16"/>
                  <w:highlight w:val="yellow"/>
                  <w:lang w:val="en-CA" w:eastAsia="zh-TW"/>
                </w:rPr>
                <w:t>palette_num_signalled_entries</w:t>
              </w:r>
            </w:ins>
          </w:p>
        </w:tc>
      </w:tr>
      <w:tr w:rsidR="000D6BC4" w:rsidRPr="001C01CF" w:rsidTr="0092222B">
        <w:trPr>
          <w:cantSplit/>
          <w:jc w:val="center"/>
          <w:ins w:id="254" w:author="Pu, Wei (QCT/QTL Multimedia Standards)" w:date="2015-02-10T00:46:00Z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C4" w:rsidRPr="0049522C" w:rsidRDefault="000D6BC4" w:rsidP="0092222B">
            <w:pPr>
              <w:keepNext/>
              <w:rPr>
                <w:ins w:id="255" w:author="Pu, Wei (QCT/QTL Multimedia Standards)" w:date="2015-02-10T00:46:00Z"/>
                <w:rFonts w:eastAsia="Times New Roman"/>
                <w:b/>
                <w:noProof/>
                <w:kern w:val="2"/>
                <w:sz w:val="16"/>
                <w:szCs w:val="16"/>
                <w:highlight w:val="yellow"/>
                <w:lang w:val="en-CA"/>
                <w:rPrChange w:id="256" w:author="Pu, Wei (QCT/QTL Multimedia Standards)" w:date="2015-02-10T00:46:00Z">
                  <w:rPr>
                    <w:ins w:id="257" w:author="Pu, Wei (QCT/QTL Multimedia Standards)" w:date="2015-02-10T00:46:00Z"/>
                    <w:rFonts w:eastAsia="Times New Roman"/>
                    <w:b/>
                    <w:noProof/>
                    <w:kern w:val="2"/>
                    <w:sz w:val="16"/>
                    <w:szCs w:val="16"/>
                    <w:lang w:val="en-CA"/>
                  </w:rPr>
                </w:rPrChange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C4" w:rsidRPr="0049522C" w:rsidRDefault="000D6BC4" w:rsidP="0092222B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ins w:id="258" w:author="Pu, Wei (QCT/QTL Multimedia Standards)" w:date="2015-02-10T00:46:00Z"/>
                <w:rFonts w:eastAsia="Times New Roman"/>
                <w:b/>
                <w:bCs/>
                <w:noProof/>
                <w:kern w:val="2"/>
                <w:sz w:val="16"/>
                <w:szCs w:val="16"/>
                <w:highlight w:val="yellow"/>
                <w:lang w:val="en-CA"/>
                <w:rPrChange w:id="259" w:author="Pu, Wei (QCT/QTL Multimedia Standards)" w:date="2015-02-10T00:46:00Z">
                  <w:rPr>
                    <w:ins w:id="260" w:author="Pu, Wei (QCT/QTL Multimedia Standards)" w:date="2015-02-10T00:46:00Z"/>
                    <w:rFonts w:eastAsia="Times New Roman"/>
                    <w:b/>
                    <w:bCs/>
                    <w:noProof/>
                    <w:kern w:val="2"/>
                    <w:sz w:val="16"/>
                    <w:szCs w:val="16"/>
                    <w:lang w:val="en-CA"/>
                  </w:rPr>
                </w:rPrChange>
              </w:rPr>
            </w:pPr>
            <w:ins w:id="261" w:author="Pu, Wei (QCT/QTL Multimedia Standards)" w:date="2015-02-10T00:46:00Z">
              <w:r w:rsidRPr="0049522C">
                <w:rPr>
                  <w:rFonts w:eastAsia="Times New Roman"/>
                  <w:b/>
                  <w:bCs/>
                  <w:noProof/>
                  <w:kern w:val="2"/>
                  <w:sz w:val="16"/>
                  <w:szCs w:val="16"/>
                  <w:highlight w:val="yellow"/>
                  <w:lang w:val="en-CA"/>
                  <w:rPrChange w:id="262" w:author="Pu, Wei (QCT/QTL Multimedia Standards)" w:date="2015-02-10T00:46:00Z">
                    <w:rPr>
                      <w:rFonts w:eastAsia="Times New Roman"/>
                      <w:b/>
                      <w:bCs/>
                      <w:noProof/>
                      <w:kern w:val="2"/>
                      <w:sz w:val="16"/>
                      <w:szCs w:val="16"/>
                      <w:lang w:val="en-CA"/>
                    </w:rPr>
                  </w:rPrChange>
                </w:rPr>
                <w:t>0</w:t>
              </w:r>
            </w:ins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C4" w:rsidRPr="0049522C" w:rsidRDefault="000D6BC4" w:rsidP="0092222B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ins w:id="263" w:author="Pu, Wei (QCT/QTL Multimedia Standards)" w:date="2015-02-10T00:46:00Z"/>
                <w:rFonts w:eastAsia="Times New Roman"/>
                <w:b/>
                <w:bCs/>
                <w:noProof/>
                <w:kern w:val="2"/>
                <w:sz w:val="16"/>
                <w:szCs w:val="16"/>
                <w:highlight w:val="yellow"/>
                <w:lang w:val="en-CA"/>
                <w:rPrChange w:id="264" w:author="Pu, Wei (QCT/QTL Multimedia Standards)" w:date="2015-02-10T00:46:00Z">
                  <w:rPr>
                    <w:ins w:id="265" w:author="Pu, Wei (QCT/QTL Multimedia Standards)" w:date="2015-02-10T00:46:00Z"/>
                    <w:rFonts w:eastAsia="Times New Roman"/>
                    <w:b/>
                    <w:bCs/>
                    <w:noProof/>
                    <w:kern w:val="2"/>
                    <w:sz w:val="16"/>
                    <w:szCs w:val="16"/>
                    <w:lang w:val="en-CA"/>
                  </w:rPr>
                </w:rPrChange>
              </w:rPr>
            </w:pPr>
            <w:ins w:id="266" w:author="Pu, Wei (QCT/QTL Multimedia Standards)" w:date="2015-02-10T00:46:00Z">
              <w:r w:rsidRPr="0049522C">
                <w:rPr>
                  <w:rFonts w:eastAsia="Times New Roman"/>
                  <w:b/>
                  <w:bCs/>
                  <w:noProof/>
                  <w:kern w:val="2"/>
                  <w:sz w:val="16"/>
                  <w:szCs w:val="16"/>
                  <w:highlight w:val="yellow"/>
                  <w:lang w:val="en-CA"/>
                  <w:rPrChange w:id="267" w:author="Pu, Wei (QCT/QTL Multimedia Standards)" w:date="2015-02-10T00:46:00Z">
                    <w:rPr>
                      <w:rFonts w:eastAsia="Times New Roman"/>
                      <w:b/>
                      <w:bCs/>
                      <w:noProof/>
                      <w:kern w:val="2"/>
                      <w:sz w:val="16"/>
                      <w:szCs w:val="16"/>
                      <w:lang w:val="en-CA"/>
                    </w:rPr>
                  </w:rPrChange>
                </w:rPr>
                <w:t>1</w:t>
              </w:r>
            </w:ins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C4" w:rsidRPr="0049522C" w:rsidRDefault="000D6BC4" w:rsidP="0092222B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ins w:id="268" w:author="Pu, Wei (QCT/QTL Multimedia Standards)" w:date="2015-02-10T00:46:00Z"/>
                <w:rFonts w:eastAsia="Times New Roman"/>
                <w:b/>
                <w:bCs/>
                <w:noProof/>
                <w:kern w:val="2"/>
                <w:sz w:val="16"/>
                <w:szCs w:val="16"/>
                <w:highlight w:val="yellow"/>
                <w:lang w:val="en-CA"/>
                <w:rPrChange w:id="269" w:author="Pu, Wei (QCT/QTL Multimedia Standards)" w:date="2015-02-10T00:46:00Z">
                  <w:rPr>
                    <w:ins w:id="270" w:author="Pu, Wei (QCT/QTL Multimedia Standards)" w:date="2015-02-10T00:46:00Z"/>
                    <w:rFonts w:eastAsia="Times New Roman"/>
                    <w:b/>
                    <w:bCs/>
                    <w:noProof/>
                    <w:kern w:val="2"/>
                    <w:sz w:val="16"/>
                    <w:szCs w:val="16"/>
                    <w:lang w:val="en-CA"/>
                  </w:rPr>
                </w:rPrChange>
              </w:rPr>
            </w:pPr>
            <w:ins w:id="271" w:author="Pu, Wei (QCT/QTL Multimedia Standards)" w:date="2015-02-10T00:46:00Z">
              <w:r w:rsidRPr="0049522C">
                <w:rPr>
                  <w:rFonts w:eastAsia="Times New Roman"/>
                  <w:b/>
                  <w:bCs/>
                  <w:noProof/>
                  <w:kern w:val="2"/>
                  <w:sz w:val="16"/>
                  <w:szCs w:val="16"/>
                  <w:highlight w:val="yellow"/>
                  <w:lang w:val="en-CA"/>
                  <w:rPrChange w:id="272" w:author="Pu, Wei (QCT/QTL Multimedia Standards)" w:date="2015-02-10T00:46:00Z">
                    <w:rPr>
                      <w:rFonts w:eastAsia="Times New Roman"/>
                      <w:b/>
                      <w:bCs/>
                      <w:noProof/>
                      <w:kern w:val="2"/>
                      <w:sz w:val="16"/>
                      <w:szCs w:val="16"/>
                      <w:lang w:val="en-CA"/>
                    </w:rPr>
                  </w:rPrChange>
                </w:rPr>
                <w:t>2</w:t>
              </w:r>
            </w:ins>
          </w:p>
        </w:tc>
      </w:tr>
      <w:tr w:rsidR="000D6BC4" w:rsidRPr="001C01CF" w:rsidTr="0092222B">
        <w:trPr>
          <w:cantSplit/>
          <w:jc w:val="center"/>
          <w:ins w:id="273" w:author="Pu, Wei (QCT/QTL Multimedia Standards)" w:date="2015-02-10T00:46:00Z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C4" w:rsidRPr="00B819C9" w:rsidRDefault="000D6BC4" w:rsidP="0092222B">
            <w:pPr>
              <w:keepNext/>
              <w:tabs>
                <w:tab w:val="left" w:pos="720"/>
              </w:tabs>
              <w:spacing w:before="100" w:after="100" w:line="190" w:lineRule="exact"/>
              <w:rPr>
                <w:ins w:id="274" w:author="Pu, Wei (QCT/QTL Multimedia Standards)" w:date="2015-02-10T00:46:00Z"/>
                <w:rFonts w:eastAsia="Times New Roman"/>
                <w:b/>
                <w:bCs/>
                <w:noProof/>
                <w:kern w:val="2"/>
                <w:sz w:val="16"/>
                <w:szCs w:val="16"/>
                <w:highlight w:val="yellow"/>
                <w:lang w:val="en-CA"/>
              </w:rPr>
            </w:pPr>
            <w:ins w:id="275" w:author="Pu, Wei (QCT/QTL Multimedia Standards)" w:date="2015-02-10T00:46:00Z">
              <w:r w:rsidRPr="00B819C9">
                <w:rPr>
                  <w:rFonts w:eastAsia="Times New Roman"/>
                  <w:b/>
                  <w:bCs/>
                  <w:noProof/>
                  <w:kern w:val="2"/>
                  <w:sz w:val="16"/>
                  <w:szCs w:val="16"/>
                  <w:highlight w:val="yellow"/>
                  <w:lang w:val="en-CA"/>
                </w:rPr>
                <w:t>initValue</w:t>
              </w:r>
            </w:ins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C4" w:rsidRPr="00B819C9" w:rsidRDefault="000D6BC4" w:rsidP="0092222B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ins w:id="276" w:author="Pu, Wei (QCT/QTL Multimedia Standards)" w:date="2015-02-10T00:46:00Z"/>
                <w:rFonts w:eastAsia="Times New Roman"/>
                <w:noProof/>
                <w:kern w:val="2"/>
                <w:sz w:val="16"/>
                <w:szCs w:val="16"/>
                <w:highlight w:val="yellow"/>
                <w:lang w:val="en-CA"/>
              </w:rPr>
            </w:pPr>
            <w:ins w:id="277" w:author="Pu, Wei (QCT/QTL Multimedia Standards)" w:date="2015-02-10T00:46:00Z">
              <w:r w:rsidRPr="00B819C9">
                <w:rPr>
                  <w:rFonts w:eastAsia="PMingLiU"/>
                  <w:noProof/>
                  <w:kern w:val="2"/>
                  <w:sz w:val="16"/>
                  <w:szCs w:val="16"/>
                  <w:highlight w:val="yellow"/>
                  <w:lang w:val="en-CA" w:eastAsia="zh-TW"/>
                </w:rPr>
                <w:t>154</w:t>
              </w:r>
            </w:ins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C4" w:rsidRPr="00B819C9" w:rsidRDefault="000D6BC4" w:rsidP="0092222B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ins w:id="278" w:author="Pu, Wei (QCT/QTL Multimedia Standards)" w:date="2015-02-10T00:46:00Z"/>
                <w:rFonts w:eastAsia="Times New Roman"/>
                <w:noProof/>
                <w:kern w:val="2"/>
                <w:sz w:val="16"/>
                <w:szCs w:val="16"/>
                <w:highlight w:val="yellow"/>
                <w:lang w:val="en-CA"/>
              </w:rPr>
            </w:pPr>
            <w:ins w:id="279" w:author="Pu, Wei (QCT/QTL Multimedia Standards)" w:date="2015-02-10T00:46:00Z">
              <w:r w:rsidRPr="00B819C9">
                <w:rPr>
                  <w:rFonts w:eastAsia="PMingLiU"/>
                  <w:noProof/>
                  <w:kern w:val="2"/>
                  <w:sz w:val="16"/>
                  <w:szCs w:val="16"/>
                  <w:highlight w:val="yellow"/>
                  <w:lang w:val="en-CA" w:eastAsia="zh-TW"/>
                </w:rPr>
                <w:t>154</w:t>
              </w:r>
            </w:ins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BC4" w:rsidRPr="00B819C9" w:rsidRDefault="000D6BC4" w:rsidP="0092222B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ins w:id="280" w:author="Pu, Wei (QCT/QTL Multimedia Standards)" w:date="2015-02-10T00:46:00Z"/>
                <w:rFonts w:eastAsia="Times New Roman"/>
                <w:noProof/>
                <w:kern w:val="2"/>
                <w:sz w:val="16"/>
                <w:szCs w:val="16"/>
                <w:highlight w:val="yellow"/>
                <w:lang w:val="en-CA"/>
              </w:rPr>
            </w:pPr>
            <w:ins w:id="281" w:author="Pu, Wei (QCT/QTL Multimedia Standards)" w:date="2015-02-10T00:46:00Z">
              <w:r w:rsidRPr="00B819C9">
                <w:rPr>
                  <w:rFonts w:eastAsia="PMingLiU"/>
                  <w:noProof/>
                  <w:kern w:val="2"/>
                  <w:sz w:val="16"/>
                  <w:szCs w:val="16"/>
                  <w:highlight w:val="yellow"/>
                  <w:lang w:val="en-CA" w:eastAsia="zh-TW"/>
                </w:rPr>
                <w:t>154</w:t>
              </w:r>
            </w:ins>
          </w:p>
        </w:tc>
      </w:tr>
    </w:tbl>
    <w:p w:rsidR="0083180F" w:rsidRPr="001C01CF" w:rsidDel="001E0D76" w:rsidRDefault="0083180F" w:rsidP="0083180F">
      <w:pPr>
        <w:rPr>
          <w:ins w:id="282" w:author="Pu, Wei (Multimedia Standards)" w:date="2015-02-10T00:37:00Z"/>
          <w:del w:id="283" w:author="Pu, Wei (QCT/QTL Multimedia Standards)" w:date="2015-02-10T00:46:00Z"/>
          <w:rFonts w:eastAsia="PMingLiU"/>
          <w:lang w:val="en-CA" w:eastAsia="zh-TW"/>
        </w:rPr>
      </w:pPr>
    </w:p>
    <w:p w:rsidR="00E57945" w:rsidRPr="00082A68" w:rsidRDefault="00E57945" w:rsidP="00B819C9">
      <w:pPr>
        <w:tabs>
          <w:tab w:val="left" w:pos="284"/>
        </w:tabs>
      </w:pPr>
    </w:p>
    <w:sectPr w:rsidR="00E57945" w:rsidRPr="00082A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">
    <w:nsid w:val="5EF70699"/>
    <w:multiLevelType w:val="hybridMultilevel"/>
    <w:tmpl w:val="22E03BC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641368EC"/>
    <w:multiLevelType w:val="multilevel"/>
    <w:tmpl w:val="FA08CB08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u, Wei (Multimedia Standards)">
    <w15:presenceInfo w15:providerId="AD" w15:userId="S-1-5-21-945540591-4024260831-3861152641-456342"/>
  </w15:person>
  <w15:person w15:author="Seregin, Vadim">
    <w15:presenceInfo w15:providerId="None" w15:userId="Seregin, Vadim"/>
  </w15:person>
  <w15:person w15:author="Pu, Wei (QCT/QTL Multimedia Standards)">
    <w15:presenceInfo w15:providerId="AD" w15:userId="S-1-5-21-945540591-4024260831-3861152641-4563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87"/>
    <w:rsid w:val="00020B0F"/>
    <w:rsid w:val="00045B79"/>
    <w:rsid w:val="00053E2F"/>
    <w:rsid w:val="000553A1"/>
    <w:rsid w:val="000733A9"/>
    <w:rsid w:val="00082A68"/>
    <w:rsid w:val="000B45A2"/>
    <w:rsid w:val="000B6664"/>
    <w:rsid w:val="000D6BC4"/>
    <w:rsid w:val="000E1865"/>
    <w:rsid w:val="0010215F"/>
    <w:rsid w:val="001222CD"/>
    <w:rsid w:val="00123904"/>
    <w:rsid w:val="00183456"/>
    <w:rsid w:val="001867C3"/>
    <w:rsid w:val="001935FC"/>
    <w:rsid w:val="001C7606"/>
    <w:rsid w:val="001E0D76"/>
    <w:rsid w:val="00200DFC"/>
    <w:rsid w:val="002105A3"/>
    <w:rsid w:val="002105FC"/>
    <w:rsid w:val="00217BCD"/>
    <w:rsid w:val="002658D8"/>
    <w:rsid w:val="00290092"/>
    <w:rsid w:val="002B108F"/>
    <w:rsid w:val="002B7A30"/>
    <w:rsid w:val="002C741D"/>
    <w:rsid w:val="002F5251"/>
    <w:rsid w:val="00354FA0"/>
    <w:rsid w:val="003653E5"/>
    <w:rsid w:val="00370B28"/>
    <w:rsid w:val="003741D3"/>
    <w:rsid w:val="003C2BD0"/>
    <w:rsid w:val="003D2B91"/>
    <w:rsid w:val="00404A34"/>
    <w:rsid w:val="00407269"/>
    <w:rsid w:val="004241FB"/>
    <w:rsid w:val="004502EC"/>
    <w:rsid w:val="004659F4"/>
    <w:rsid w:val="00484E84"/>
    <w:rsid w:val="0049522C"/>
    <w:rsid w:val="004D062A"/>
    <w:rsid w:val="004D1046"/>
    <w:rsid w:val="004F7C4A"/>
    <w:rsid w:val="00504413"/>
    <w:rsid w:val="00516D4B"/>
    <w:rsid w:val="0056205E"/>
    <w:rsid w:val="005713C9"/>
    <w:rsid w:val="005832C2"/>
    <w:rsid w:val="005A0A73"/>
    <w:rsid w:val="005A5BD4"/>
    <w:rsid w:val="00614880"/>
    <w:rsid w:val="00652011"/>
    <w:rsid w:val="00667160"/>
    <w:rsid w:val="006D1DEF"/>
    <w:rsid w:val="00736564"/>
    <w:rsid w:val="00761C9F"/>
    <w:rsid w:val="00763929"/>
    <w:rsid w:val="00770786"/>
    <w:rsid w:val="007746A0"/>
    <w:rsid w:val="0079464F"/>
    <w:rsid w:val="00795F0A"/>
    <w:rsid w:val="007A2784"/>
    <w:rsid w:val="007A33F3"/>
    <w:rsid w:val="007D7EBE"/>
    <w:rsid w:val="007F4D3E"/>
    <w:rsid w:val="00805320"/>
    <w:rsid w:val="00813D77"/>
    <w:rsid w:val="00824C50"/>
    <w:rsid w:val="0083180F"/>
    <w:rsid w:val="00882246"/>
    <w:rsid w:val="00892D7B"/>
    <w:rsid w:val="008F69E4"/>
    <w:rsid w:val="0090560C"/>
    <w:rsid w:val="00916439"/>
    <w:rsid w:val="00940B85"/>
    <w:rsid w:val="009668A7"/>
    <w:rsid w:val="00982C5D"/>
    <w:rsid w:val="009B0300"/>
    <w:rsid w:val="009C3808"/>
    <w:rsid w:val="009C64F0"/>
    <w:rsid w:val="009D1907"/>
    <w:rsid w:val="009F42BB"/>
    <w:rsid w:val="00A003AB"/>
    <w:rsid w:val="00A31180"/>
    <w:rsid w:val="00A4407C"/>
    <w:rsid w:val="00A6354C"/>
    <w:rsid w:val="00A64B03"/>
    <w:rsid w:val="00A83620"/>
    <w:rsid w:val="00AA0B83"/>
    <w:rsid w:val="00AC2187"/>
    <w:rsid w:val="00AC2681"/>
    <w:rsid w:val="00AC7242"/>
    <w:rsid w:val="00AC7930"/>
    <w:rsid w:val="00AE6E35"/>
    <w:rsid w:val="00AE735D"/>
    <w:rsid w:val="00AF7162"/>
    <w:rsid w:val="00B4370C"/>
    <w:rsid w:val="00B46762"/>
    <w:rsid w:val="00B5742C"/>
    <w:rsid w:val="00B6468B"/>
    <w:rsid w:val="00B6540E"/>
    <w:rsid w:val="00B819C9"/>
    <w:rsid w:val="00B8465E"/>
    <w:rsid w:val="00BB466F"/>
    <w:rsid w:val="00C11BD7"/>
    <w:rsid w:val="00C23E36"/>
    <w:rsid w:val="00C35C9D"/>
    <w:rsid w:val="00C41A3C"/>
    <w:rsid w:val="00C65643"/>
    <w:rsid w:val="00C7030C"/>
    <w:rsid w:val="00C846CB"/>
    <w:rsid w:val="00C90D00"/>
    <w:rsid w:val="00C95907"/>
    <w:rsid w:val="00CA41F5"/>
    <w:rsid w:val="00CA556A"/>
    <w:rsid w:val="00CB1E19"/>
    <w:rsid w:val="00CB229D"/>
    <w:rsid w:val="00CD2C00"/>
    <w:rsid w:val="00CF1CBD"/>
    <w:rsid w:val="00D07FF2"/>
    <w:rsid w:val="00D22135"/>
    <w:rsid w:val="00D24086"/>
    <w:rsid w:val="00D24149"/>
    <w:rsid w:val="00D6398E"/>
    <w:rsid w:val="00DA2A84"/>
    <w:rsid w:val="00DA760F"/>
    <w:rsid w:val="00DA7DDD"/>
    <w:rsid w:val="00DB4288"/>
    <w:rsid w:val="00DE690B"/>
    <w:rsid w:val="00E124E7"/>
    <w:rsid w:val="00E16C0F"/>
    <w:rsid w:val="00E21A04"/>
    <w:rsid w:val="00E356D2"/>
    <w:rsid w:val="00E44830"/>
    <w:rsid w:val="00E57945"/>
    <w:rsid w:val="00E625F3"/>
    <w:rsid w:val="00E77A78"/>
    <w:rsid w:val="00E874A3"/>
    <w:rsid w:val="00EB1F9F"/>
    <w:rsid w:val="00ED66C3"/>
    <w:rsid w:val="00EF06D3"/>
    <w:rsid w:val="00F005C9"/>
    <w:rsid w:val="00F00E00"/>
    <w:rsid w:val="00F01FCD"/>
    <w:rsid w:val="00F0379C"/>
    <w:rsid w:val="00F13387"/>
    <w:rsid w:val="00F17A90"/>
    <w:rsid w:val="00F302E3"/>
    <w:rsid w:val="00F95702"/>
    <w:rsid w:val="00FC6547"/>
    <w:rsid w:val="00FF0E5F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E98C37-84B5-424A-A2B8-5A4A3342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B4370C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ind w:left="360" w:hanging="360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370C"/>
    <w:pPr>
      <w:keepNext/>
      <w:keepLines/>
      <w:tabs>
        <w:tab w:val="num" w:pos="720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B574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B5742C"/>
    <w:pPr>
      <w:tabs>
        <w:tab w:val="left" w:pos="794"/>
        <w:tab w:val="num" w:pos="862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line="240" w:lineRule="auto"/>
      <w:ind w:left="1728" w:hanging="1728"/>
      <w:textAlignment w:val="baseline"/>
      <w:outlineLvl w:val="3"/>
    </w:pPr>
    <w:rPr>
      <w:rFonts w:ascii="Times New Roman" w:eastAsia="Malgun Gothic" w:hAnsi="Times New Roman" w:cs="Times New Roman"/>
      <w:b/>
      <w:bCs/>
      <w:color w:val="auto"/>
      <w:sz w:val="20"/>
      <w:szCs w:val="20"/>
      <w:lang w:val="x-none"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B4370C"/>
    <w:pPr>
      <w:tabs>
        <w:tab w:val="left" w:pos="794"/>
        <w:tab w:val="left" w:pos="907"/>
        <w:tab w:val="left" w:pos="1191"/>
        <w:tab w:val="left" w:pos="1588"/>
        <w:tab w:val="left" w:pos="1985"/>
        <w:tab w:val="num" w:pos="4752"/>
      </w:tabs>
      <w:overflowPunct w:val="0"/>
      <w:autoSpaceDE w:val="0"/>
      <w:autoSpaceDN w:val="0"/>
      <w:adjustRightInd w:val="0"/>
      <w:spacing w:before="181" w:line="240" w:lineRule="auto"/>
      <w:ind w:left="2232" w:hanging="2232"/>
      <w:jc w:val="both"/>
      <w:textAlignment w:val="baseline"/>
      <w:outlineLvl w:val="4"/>
    </w:pPr>
    <w:rPr>
      <w:rFonts w:ascii="Times New Roman" w:eastAsia="Malgun Gothic" w:hAnsi="Times New Roman" w:cs="Times New Roman"/>
      <w:b/>
      <w:bCs/>
      <w:color w:val="auto"/>
      <w:sz w:val="20"/>
      <w:szCs w:val="20"/>
      <w:lang w:val="x-none"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B4370C"/>
    <w:pPr>
      <w:tabs>
        <w:tab w:val="left" w:pos="794"/>
        <w:tab w:val="num" w:pos="1080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line="240" w:lineRule="auto"/>
      <w:ind w:left="1224" w:hanging="1224"/>
      <w:jc w:val="both"/>
      <w:textAlignment w:val="baseline"/>
      <w:outlineLvl w:val="5"/>
    </w:pPr>
    <w:rPr>
      <w:rFonts w:ascii="Times New Roman" w:eastAsia="Malgun Gothic" w:hAnsi="Times New Roman" w:cs="Times New Roman"/>
      <w:b/>
      <w:bCs/>
      <w:color w:val="auto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ing">
    <w:name w:val="table heading"/>
    <w:basedOn w:val="Normal"/>
    <w:rsid w:val="000B45A2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</w:pPr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0B45A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0B45A2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</w:pPr>
    <w:rPr>
      <w:lang w:val="en-GB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B5742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4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B4370C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B4370C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B4370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B4370C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styleId="Caption">
    <w:name w:val="caption"/>
    <w:basedOn w:val="Normal"/>
    <w:next w:val="Normal"/>
    <w:link w:val="CaptionChar"/>
    <w:qFormat/>
    <w:rsid w:val="00EF06D3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CaptionChar">
    <w:name w:val="Caption Char"/>
    <w:link w:val="Caption"/>
    <w:locked/>
    <w:rsid w:val="00EF06D3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customStyle="1" w:styleId="TableText">
    <w:name w:val="Table_Text"/>
    <w:basedOn w:val="Normal"/>
    <w:rsid w:val="00D07FF2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paragraph" w:customStyle="1" w:styleId="tablecell">
    <w:name w:val="table cell"/>
    <w:basedOn w:val="Normal"/>
    <w:rsid w:val="00C11BD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79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945"/>
    <w:rPr>
      <w:rFonts w:ascii="Segoe UI" w:hAnsi="Segoe UI" w:cs="Segoe UI"/>
      <w:sz w:val="18"/>
      <w:szCs w:val="18"/>
    </w:rPr>
  </w:style>
  <w:style w:type="paragraph" w:customStyle="1" w:styleId="Equation">
    <w:name w:val="Equation"/>
    <w:basedOn w:val="Normal"/>
    <w:rsid w:val="00E57945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 w:eastAsia="en-US"/>
    </w:rPr>
  </w:style>
  <w:style w:type="paragraph" w:styleId="Revision">
    <w:name w:val="Revision"/>
    <w:hidden/>
    <w:uiPriority w:val="99"/>
    <w:semiHidden/>
    <w:rsid w:val="00082A68"/>
    <w:pPr>
      <w:spacing w:after="0" w:line="240" w:lineRule="auto"/>
    </w:pPr>
  </w:style>
  <w:style w:type="character" w:customStyle="1" w:styleId="CaptionChar1">
    <w:name w:val="Caption Char1"/>
    <w:locked/>
    <w:rsid w:val="00652011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5625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Pu, Wei (QCT/QTL Multimedia Standards)</dc:creator>
  <cp:keywords/>
  <dc:description/>
  <cp:lastModifiedBy>Pu, Wei (QCT/QTL Multimedia Standards)</cp:lastModifiedBy>
  <cp:revision>16</cp:revision>
  <dcterms:created xsi:type="dcterms:W3CDTF">2015-02-07T00:46:00Z</dcterms:created>
  <dcterms:modified xsi:type="dcterms:W3CDTF">2015-02-10T08:47:00Z</dcterms:modified>
</cp:coreProperties>
</file>