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9D" w:rsidRDefault="00844C9D" w:rsidP="00844C9D">
      <w:pPr>
        <w:pStyle w:val="3"/>
        <w:numPr>
          <w:ilvl w:val="2"/>
          <w:numId w:val="2"/>
        </w:numPr>
      </w:pPr>
      <w:r w:rsidRPr="00A9342A">
        <w:t>Traverse scan order array initialization process</w:t>
      </w:r>
    </w:p>
    <w:p w:rsidR="00844C9D" w:rsidRPr="008D10F2" w:rsidRDefault="00844C9D" w:rsidP="00844C9D">
      <w:pPr>
        <w:rPr>
          <w:lang w:eastAsia="ko-KR"/>
        </w:rPr>
      </w:pPr>
      <w:r w:rsidRPr="008D10F2">
        <w:t xml:space="preserve">Input to this process is a block size </w:t>
      </w:r>
      <w:proofErr w:type="spellStart"/>
      <w:r w:rsidRPr="008D10F2">
        <w:t>blkSize</w:t>
      </w:r>
      <w:proofErr w:type="spellEnd"/>
      <w:r w:rsidRPr="008D10F2">
        <w:rPr>
          <w:lang w:eastAsia="ko-KR"/>
        </w:rPr>
        <w:t>.</w:t>
      </w:r>
    </w:p>
    <w:p w:rsidR="00844C9D" w:rsidRDefault="00844C9D" w:rsidP="00844C9D">
      <w:r w:rsidRPr="008D10F2">
        <w:t xml:space="preserve">Output of this process is the array </w:t>
      </w:r>
      <w:proofErr w:type="spellStart"/>
      <w:proofErr w:type="gramStart"/>
      <w:r w:rsidRPr="008D10F2">
        <w:t>travScan</w:t>
      </w:r>
      <w:proofErr w:type="spellEnd"/>
      <w:r w:rsidRPr="008D10F2">
        <w:t>[</w:t>
      </w:r>
      <w:proofErr w:type="gramEnd"/>
      <w:r w:rsidRPr="008D10F2">
        <w:t> </w:t>
      </w:r>
      <w:proofErr w:type="spellStart"/>
      <w:r w:rsidRPr="008D10F2">
        <w:t>sPos</w:t>
      </w:r>
      <w:proofErr w:type="spellEnd"/>
      <w:r w:rsidRPr="008D10F2">
        <w:t> ][ </w:t>
      </w:r>
      <w:proofErr w:type="spellStart"/>
      <w:r w:rsidRPr="008D10F2">
        <w:t>sComp</w:t>
      </w:r>
      <w:proofErr w:type="spellEnd"/>
      <w:r w:rsidRPr="008D10F2">
        <w:t xml:space="preserve"> ]. The array index </w:t>
      </w:r>
      <w:proofErr w:type="spellStart"/>
      <w:r w:rsidRPr="008D10F2">
        <w:t>sPos</w:t>
      </w:r>
      <w:proofErr w:type="spellEnd"/>
      <w:r w:rsidRPr="008D10F2">
        <w:t xml:space="preserve"> specifies the scan position ranging from 0 to </w:t>
      </w:r>
      <w:proofErr w:type="gramStart"/>
      <w:r w:rsidRPr="008D10F2">
        <w:t>( </w:t>
      </w:r>
      <w:proofErr w:type="spellStart"/>
      <w:r w:rsidRPr="008D10F2">
        <w:t>blkSize</w:t>
      </w:r>
      <w:proofErr w:type="spellEnd"/>
      <w:proofErr w:type="gramEnd"/>
      <w:r w:rsidRPr="008D10F2">
        <w:t> * </w:t>
      </w:r>
      <w:proofErr w:type="spellStart"/>
      <w:r w:rsidRPr="008D10F2">
        <w:t>blkSize</w:t>
      </w:r>
      <w:proofErr w:type="spellEnd"/>
      <w:r w:rsidRPr="008D10F2">
        <w:t> ) − 1</w:t>
      </w:r>
      <w:r>
        <w:t>, inclusive</w:t>
      </w:r>
      <w:r w:rsidRPr="008D10F2">
        <w:t xml:space="preserve">. The array index </w:t>
      </w:r>
      <w:proofErr w:type="spellStart"/>
      <w:r w:rsidRPr="008D10F2">
        <w:t>sComp</w:t>
      </w:r>
      <w:proofErr w:type="spellEnd"/>
      <w:r w:rsidRPr="008D10F2">
        <w:t xml:space="preserve"> equal to 0 specifies the horizontal component and the array index </w:t>
      </w:r>
      <w:proofErr w:type="spellStart"/>
      <w:r w:rsidRPr="008D10F2">
        <w:t>sComp</w:t>
      </w:r>
      <w:proofErr w:type="spellEnd"/>
      <w:r w:rsidRPr="008D10F2">
        <w:t xml:space="preserve"> equal to 1 specifies the vertical component. Depending on the value of </w:t>
      </w:r>
      <w:proofErr w:type="spellStart"/>
      <w:r w:rsidRPr="008D10F2">
        <w:t>blkSize</w:t>
      </w:r>
      <w:proofErr w:type="spellEnd"/>
      <w:r w:rsidRPr="008D10F2">
        <w:t xml:space="preserve">, the array </w:t>
      </w:r>
      <w:proofErr w:type="spellStart"/>
      <w:r w:rsidRPr="008D10F2">
        <w:t>travScan</w:t>
      </w:r>
      <w:proofErr w:type="spellEnd"/>
      <w:r w:rsidRPr="008D10F2">
        <w:t xml:space="preserve"> is derived as follows:</w:t>
      </w:r>
    </w:p>
    <w:p w:rsidR="00844C9D" w:rsidRPr="00844C9D" w:rsidDel="00844C9D" w:rsidRDefault="00844C9D" w:rsidP="00844C9D">
      <w:pPr>
        <w:tabs>
          <w:tab w:val="clear" w:pos="794"/>
          <w:tab w:val="clear" w:pos="1191"/>
          <w:tab w:val="left" w:pos="700"/>
        </w:tabs>
        <w:ind w:left="700" w:hanging="340"/>
        <w:rPr>
          <w:del w:id="0" w:author="mtk03732" w:date="2015-02-02T10:25:00Z"/>
          <w:noProof/>
          <w:lang w:val="en-CA"/>
        </w:rPr>
      </w:pPr>
      <w:ins w:id="1" w:author="mtk03732" w:date="2015-02-02T10:25:00Z">
        <w:r w:rsidRPr="001C01CF">
          <w:rPr>
            <w:noProof/>
            <w:lang w:val="en-CA"/>
          </w:rPr>
          <w:t>–</w:t>
        </w:r>
        <w:r w:rsidRPr="001C01CF">
          <w:rPr>
            <w:noProof/>
            <w:lang w:val="en-CA"/>
          </w:rPr>
          <w:tab/>
          <w:t xml:space="preserve">If </w:t>
        </w:r>
        <w:proofErr w:type="spellStart"/>
        <w:r w:rsidRPr="008D10F2">
          <w:t>blkSize</w:t>
        </w:r>
        <w:proofErr w:type="spellEnd"/>
        <w:r>
          <w:t xml:space="preserve"> is smaller than 64, </w:t>
        </w:r>
        <w:r w:rsidRPr="008D10F2">
          <w:t xml:space="preserve">the array </w:t>
        </w:r>
        <w:proofErr w:type="spellStart"/>
        <w:r w:rsidRPr="008D10F2">
          <w:t>travScan</w:t>
        </w:r>
        <w:proofErr w:type="spellEnd"/>
        <w:r w:rsidRPr="008D10F2">
          <w:t xml:space="preserve"> is derived as </w:t>
        </w:r>
        <w:proofErr w:type="spellStart"/>
        <w:r w:rsidRPr="008D10F2">
          <w:t>follows:</w:t>
        </w:r>
      </w:ins>
    </w:p>
    <w:p w:rsidR="00844C9D" w:rsidRPr="00040ECD" w:rsidRDefault="00844C9D" w:rsidP="00844C9D">
      <w:pPr>
        <w:pStyle w:val="Equation"/>
        <w:tabs>
          <w:tab w:val="left" w:pos="1080"/>
          <w:tab w:val="left" w:pos="1350"/>
          <w:tab w:val="left" w:pos="1980"/>
          <w:tab w:val="left" w:pos="2340"/>
        </w:tabs>
        <w:ind w:left="794"/>
      </w:pPr>
      <w:r w:rsidRPr="008D10F2">
        <w:t>i</w:t>
      </w:r>
      <w:proofErr w:type="spellEnd"/>
      <w:r w:rsidRPr="008D10F2">
        <w:t xml:space="preserve"> = 0</w:t>
      </w:r>
      <w:r w:rsidRPr="008D10F2">
        <w:br/>
        <w:t xml:space="preserve">for( y = 0; y  &lt; </w:t>
      </w:r>
      <w:proofErr w:type="spellStart"/>
      <w:r w:rsidRPr="008D10F2">
        <w:t>blkSize</w:t>
      </w:r>
      <w:proofErr w:type="spellEnd"/>
      <w:r w:rsidRPr="008D10F2">
        <w:t>; y++ )</w:t>
      </w:r>
      <w:r w:rsidRPr="008D10F2">
        <w:br/>
      </w:r>
      <w:r w:rsidRPr="008D10F2">
        <w:tab/>
        <w:t>if(</w:t>
      </w:r>
      <w:r>
        <w:t xml:space="preserve"> </w:t>
      </w:r>
      <w:r w:rsidRPr="008D10F2">
        <w:t>y</w:t>
      </w:r>
      <w:r>
        <w:t> </w:t>
      </w:r>
      <w:r w:rsidRPr="008D10F2">
        <w:t>%</w:t>
      </w:r>
      <w:r>
        <w:t> </w:t>
      </w:r>
      <w:r w:rsidRPr="008D10F2">
        <w:t>2</w:t>
      </w:r>
      <w:r>
        <w:t xml:space="preserve">  </w:t>
      </w:r>
      <w:r w:rsidRPr="008D10F2">
        <w:t>=</w:t>
      </w:r>
      <w:r>
        <w:t> </w:t>
      </w:r>
      <w:r w:rsidRPr="008D10F2">
        <w:t>=</w:t>
      </w:r>
      <w:r>
        <w:t xml:space="preserve">  </w:t>
      </w:r>
      <w:r w:rsidRPr="008D10F2">
        <w:t>0</w:t>
      </w:r>
      <w:r>
        <w:t xml:space="preserve"> </w:t>
      </w:r>
      <w:r w:rsidRPr="008D10F2">
        <w:t>)</w:t>
      </w:r>
      <w:r w:rsidRPr="008D10F2">
        <w:br/>
      </w:r>
      <w:r w:rsidRPr="008D10F2">
        <w:tab/>
      </w:r>
      <w:r w:rsidRPr="008D10F2">
        <w:tab/>
        <w:t xml:space="preserve">for( x = 0; x &lt; </w:t>
      </w:r>
      <w:proofErr w:type="spellStart"/>
      <w:r w:rsidRPr="008D10F2">
        <w:t>blkSize</w:t>
      </w:r>
      <w:proofErr w:type="spellEnd"/>
      <w:r w:rsidRPr="008D10F2">
        <w:t>; x++ ) {</w:t>
      </w:r>
      <w:r w:rsidRPr="008D10F2">
        <w:br/>
      </w:r>
      <w:r w:rsidRPr="008D10F2">
        <w:tab/>
      </w:r>
      <w:r w:rsidRPr="008D10F2">
        <w:tab/>
      </w:r>
      <w:r w:rsidRPr="008D10F2">
        <w:tab/>
      </w:r>
      <w:proofErr w:type="spellStart"/>
      <w:r w:rsidRPr="008D10F2">
        <w:t>travScan</w:t>
      </w:r>
      <w:proofErr w:type="spellEnd"/>
      <w:r w:rsidRPr="008D10F2">
        <w:t>[ </w:t>
      </w:r>
      <w:proofErr w:type="spellStart"/>
      <w:r w:rsidRPr="008D10F2">
        <w:t>i</w:t>
      </w:r>
      <w:proofErr w:type="spellEnd"/>
      <w:r w:rsidRPr="008D10F2">
        <w:t> ][ 0 ] = x</w:t>
      </w:r>
      <w:r w:rsidRPr="008D10F2">
        <w:br/>
      </w:r>
      <w:r w:rsidRPr="008D10F2">
        <w:tab/>
      </w:r>
      <w:r w:rsidRPr="008D10F2">
        <w:tab/>
      </w:r>
      <w:r w:rsidRPr="008D10F2">
        <w:tab/>
      </w:r>
      <w:proofErr w:type="spellStart"/>
      <w:r w:rsidRPr="008D10F2">
        <w:t>travScan</w:t>
      </w:r>
      <w:proofErr w:type="spellEnd"/>
      <w:r w:rsidRPr="008D10F2">
        <w:t>[ </w:t>
      </w:r>
      <w:proofErr w:type="spellStart"/>
      <w:r w:rsidRPr="008D10F2">
        <w:t>i</w:t>
      </w:r>
      <w:proofErr w:type="spellEnd"/>
      <w:r w:rsidRPr="008D10F2">
        <w:t> ][ 1 ] = y</w:t>
      </w:r>
      <w:r w:rsidRPr="008D10F2">
        <w:br/>
      </w:r>
      <w:r w:rsidRPr="008D10F2">
        <w:tab/>
      </w:r>
      <w:r w:rsidRPr="008D10F2">
        <w:tab/>
      </w:r>
      <w:r w:rsidRPr="008D10F2">
        <w:tab/>
      </w:r>
      <w:proofErr w:type="spellStart"/>
      <w:r w:rsidRPr="008D10F2">
        <w:t>i</w:t>
      </w:r>
      <w:proofErr w:type="spellEnd"/>
      <w:r w:rsidRPr="008D10F2">
        <w:t>++</w:t>
      </w:r>
      <w:r w:rsidRPr="008D10F2">
        <w:br/>
      </w:r>
      <w:r w:rsidRPr="008D10F2">
        <w:tab/>
      </w:r>
      <w:r w:rsidRPr="008D10F2">
        <w:tab/>
        <w:t>}</w:t>
      </w:r>
      <w:r w:rsidRPr="008D10F2">
        <w:br/>
      </w:r>
      <w:r w:rsidRPr="008D10F2">
        <w:tab/>
        <w:t>else</w:t>
      </w:r>
      <w:r>
        <w:tab/>
      </w:r>
      <w:r w:rsidRPr="008D10F2">
        <w:tab/>
      </w:r>
      <w:r w:rsidRPr="008D10F2">
        <w:tab/>
      </w:r>
      <w:r w:rsidRPr="008D10F2">
        <w:tab/>
      </w:r>
      <w:r w:rsidRPr="008D10F2">
        <w:tab/>
        <w:t>(6</w:t>
      </w:r>
      <w:r w:rsidRPr="001C01CF">
        <w:rPr>
          <w:noProof/>
          <w:lang w:val="en-CA"/>
        </w:rPr>
        <w:noBreakHyphen/>
      </w:r>
      <w:r w:rsidR="003E5096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Equation \* ARABIC \s 1 </w:instrText>
      </w:r>
      <w:r w:rsidR="003E5096" w:rsidRPr="001C01CF">
        <w:rPr>
          <w:noProof/>
          <w:lang w:val="en-CA"/>
        </w:rPr>
        <w:fldChar w:fldCharType="separate"/>
      </w:r>
      <w:r>
        <w:rPr>
          <w:noProof/>
          <w:lang w:val="en-CA"/>
        </w:rPr>
        <w:t>14</w:t>
      </w:r>
      <w:r w:rsidR="003E5096" w:rsidRPr="001C01CF">
        <w:rPr>
          <w:noProof/>
          <w:lang w:val="en-CA"/>
        </w:rPr>
        <w:fldChar w:fldCharType="end"/>
      </w:r>
      <w:r w:rsidRPr="008D10F2">
        <w:t>)</w:t>
      </w:r>
      <w:r w:rsidRPr="008D10F2">
        <w:br/>
      </w:r>
      <w:r w:rsidRPr="008D10F2">
        <w:tab/>
      </w:r>
      <w:r w:rsidRPr="008D10F2">
        <w:tab/>
        <w:t xml:space="preserve">for( x = </w:t>
      </w:r>
      <w:proofErr w:type="spellStart"/>
      <w:r w:rsidRPr="008D10F2">
        <w:t>blkSize</w:t>
      </w:r>
      <w:proofErr w:type="spellEnd"/>
      <w:r>
        <w:t> − </w:t>
      </w:r>
      <w:r w:rsidRPr="008D10F2">
        <w:t xml:space="preserve">1; x </w:t>
      </w:r>
      <w:r>
        <w:t xml:space="preserve"> </w:t>
      </w:r>
      <w:r w:rsidRPr="008D10F2">
        <w:t>&gt;=</w:t>
      </w:r>
      <w:r>
        <w:t xml:space="preserve">  </w:t>
      </w:r>
      <w:r w:rsidRPr="008D10F2">
        <w:t>0; x</w:t>
      </w:r>
      <w:r>
        <w:t>− −</w:t>
      </w:r>
      <w:r w:rsidRPr="008D10F2">
        <w:t xml:space="preserve"> ) {</w:t>
      </w:r>
      <w:r w:rsidRPr="008D10F2">
        <w:br/>
      </w:r>
      <w:r w:rsidRPr="008D10F2">
        <w:tab/>
      </w:r>
      <w:r w:rsidRPr="008D10F2">
        <w:tab/>
      </w:r>
      <w:r w:rsidRPr="008D10F2">
        <w:tab/>
      </w:r>
      <w:proofErr w:type="spellStart"/>
      <w:r w:rsidRPr="008D10F2">
        <w:t>travScan</w:t>
      </w:r>
      <w:proofErr w:type="spellEnd"/>
      <w:r w:rsidRPr="008D10F2">
        <w:t>[ </w:t>
      </w:r>
      <w:proofErr w:type="spellStart"/>
      <w:r w:rsidRPr="008D10F2">
        <w:t>i</w:t>
      </w:r>
      <w:proofErr w:type="spellEnd"/>
      <w:r w:rsidRPr="008D10F2">
        <w:t> ][ 0 ] = x</w:t>
      </w:r>
      <w:r w:rsidRPr="008D10F2">
        <w:br/>
      </w:r>
      <w:r w:rsidRPr="008D10F2">
        <w:tab/>
      </w:r>
      <w:r w:rsidRPr="008D10F2">
        <w:tab/>
      </w:r>
      <w:r w:rsidRPr="008D10F2">
        <w:tab/>
      </w:r>
      <w:proofErr w:type="spellStart"/>
      <w:r w:rsidRPr="008D10F2">
        <w:t>trav</w:t>
      </w:r>
      <w:r>
        <w:t>Scan</w:t>
      </w:r>
      <w:proofErr w:type="spellEnd"/>
      <w:r>
        <w:t>[ </w:t>
      </w:r>
      <w:proofErr w:type="spellStart"/>
      <w:r>
        <w:t>i</w:t>
      </w:r>
      <w:proofErr w:type="spellEnd"/>
      <w:r>
        <w:t> ][ 1 ] = y</w:t>
      </w:r>
      <w:r>
        <w:br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++</w:t>
      </w:r>
      <w:r>
        <w:br/>
      </w:r>
      <w:r>
        <w:tab/>
      </w:r>
      <w:r>
        <w:tab/>
        <w:t>}</w:t>
      </w:r>
    </w:p>
    <w:p w:rsidR="00844C9D" w:rsidRPr="001C01CF" w:rsidRDefault="00844C9D" w:rsidP="00844C9D">
      <w:pPr>
        <w:tabs>
          <w:tab w:val="clear" w:pos="794"/>
          <w:tab w:val="clear" w:pos="1191"/>
          <w:tab w:val="left" w:pos="700"/>
        </w:tabs>
        <w:ind w:left="700" w:hanging="340"/>
        <w:rPr>
          <w:ins w:id="2" w:author="mtk03732" w:date="2015-02-02T10:25:00Z"/>
          <w:noProof/>
          <w:lang w:val="en-CA"/>
        </w:rPr>
      </w:pPr>
      <w:ins w:id="3" w:author="mtk03732" w:date="2015-02-02T10:25:00Z">
        <w:r w:rsidRPr="001C01CF">
          <w:rPr>
            <w:noProof/>
            <w:lang w:val="en-CA"/>
          </w:rPr>
          <w:t>–</w:t>
        </w:r>
        <w:r w:rsidRPr="001C01CF">
          <w:rPr>
            <w:noProof/>
            <w:lang w:val="en-CA"/>
          </w:rPr>
          <w:tab/>
          <w:t>Otherwise</w:t>
        </w:r>
      </w:ins>
      <w:ins w:id="4" w:author="mtk03732" w:date="2015-02-02T10:26:00Z">
        <w:r>
          <w:rPr>
            <w:noProof/>
            <w:lang w:val="en-CA"/>
          </w:rPr>
          <w:t xml:space="preserve"> (if </w:t>
        </w:r>
        <w:proofErr w:type="spellStart"/>
        <w:r w:rsidRPr="008D10F2">
          <w:t>blkSize</w:t>
        </w:r>
        <w:proofErr w:type="spellEnd"/>
        <w:r>
          <w:t xml:space="preserve"> is equal to 64), </w:t>
        </w:r>
        <w:r w:rsidRPr="008D10F2">
          <w:t xml:space="preserve">the array </w:t>
        </w:r>
        <w:proofErr w:type="spellStart"/>
        <w:r w:rsidRPr="008D10F2">
          <w:t>travScan</w:t>
        </w:r>
        <w:proofErr w:type="spellEnd"/>
        <w:r w:rsidRPr="008D10F2">
          <w:t xml:space="preserve"> is derived as follows:</w:t>
        </w:r>
      </w:ins>
    </w:p>
    <w:p w:rsidR="00844C9D" w:rsidRDefault="00844C9D" w:rsidP="00844C9D">
      <w:pPr>
        <w:pStyle w:val="Equation"/>
        <w:tabs>
          <w:tab w:val="left" w:pos="1080"/>
          <w:tab w:val="left" w:pos="1350"/>
          <w:tab w:val="left" w:pos="1980"/>
          <w:tab w:val="left" w:pos="2340"/>
        </w:tabs>
        <w:ind w:left="794"/>
        <w:rPr>
          <w:ins w:id="5" w:author="mtk03732" w:date="2015-02-02T10:27:00Z"/>
        </w:rPr>
      </w:pPr>
      <w:proofErr w:type="spellStart"/>
      <w:ins w:id="6" w:author="mtk03732" w:date="2015-02-02T10:26:00Z">
        <w:r w:rsidRPr="008D10F2">
          <w:t>i</w:t>
        </w:r>
        <w:proofErr w:type="spellEnd"/>
        <w:r w:rsidRPr="008D10F2">
          <w:t xml:space="preserve"> = 0</w:t>
        </w:r>
      </w:ins>
    </w:p>
    <w:p w:rsidR="00844C9D" w:rsidRDefault="00844C9D" w:rsidP="00844C9D">
      <w:pPr>
        <w:pStyle w:val="Equation"/>
        <w:tabs>
          <w:tab w:val="left" w:pos="1080"/>
          <w:tab w:val="left" w:pos="1350"/>
          <w:tab w:val="left" w:pos="1980"/>
          <w:tab w:val="left" w:pos="2340"/>
        </w:tabs>
        <w:ind w:left="794"/>
        <w:rPr>
          <w:ins w:id="7" w:author="mtk03732" w:date="2015-02-02T10:29:00Z"/>
        </w:rPr>
      </w:pPr>
      <w:ins w:id="8" w:author="mtk03732" w:date="2015-02-02T10:27:00Z">
        <w:r>
          <w:t>for(</w:t>
        </w:r>
        <w:proofErr w:type="spellStart"/>
        <w:r>
          <w:t>blkIdx</w:t>
        </w:r>
        <w:proofErr w:type="spellEnd"/>
        <w:r>
          <w:t xml:space="preserve"> = 0; </w:t>
        </w:r>
      </w:ins>
      <w:proofErr w:type="spellStart"/>
      <w:ins w:id="9" w:author="mtk03732" w:date="2015-02-02T10:28:00Z">
        <w:r>
          <w:t>blkIdx</w:t>
        </w:r>
        <w:proofErr w:type="spellEnd"/>
        <w:r>
          <w:t xml:space="preserve"> &lt; 4; </w:t>
        </w:r>
        <w:proofErr w:type="spellStart"/>
        <w:r>
          <w:t>blkIdx</w:t>
        </w:r>
        <w:proofErr w:type="spellEnd"/>
        <w:r>
          <w:t>++)</w:t>
        </w:r>
      </w:ins>
      <w:ins w:id="10" w:author="mtk03732" w:date="2015-02-02T10:29:00Z">
        <w:r>
          <w:t>{</w:t>
        </w:r>
      </w:ins>
      <w:ins w:id="11" w:author="mtk03732" w:date="2015-02-02T10:36:00Z">
        <w:r>
          <w:br/>
          <w:t xml:space="preserve">  </w:t>
        </w:r>
        <w:proofErr w:type="spellStart"/>
        <w:r>
          <w:t>x_offset</w:t>
        </w:r>
        <w:proofErr w:type="spellEnd"/>
        <w:r>
          <w:t xml:space="preserve"> = (</w:t>
        </w:r>
        <w:proofErr w:type="spellStart"/>
        <w:r>
          <w:t>blkIdx</w:t>
        </w:r>
        <w:proofErr w:type="spellEnd"/>
        <w:r>
          <w:t>/2)*32</w:t>
        </w:r>
      </w:ins>
      <w:ins w:id="12" w:author="mtk03732" w:date="2015-02-02T10:37:00Z">
        <w:r>
          <w:br/>
          <w:t xml:space="preserve">  </w:t>
        </w:r>
      </w:ins>
      <w:proofErr w:type="spellStart"/>
      <w:ins w:id="13" w:author="mtk03732" w:date="2015-02-02T10:40:00Z">
        <w:r>
          <w:t>y</w:t>
        </w:r>
      </w:ins>
      <w:ins w:id="14" w:author="mtk03732" w:date="2015-02-02T10:37:00Z">
        <w:r>
          <w:t>_offset</w:t>
        </w:r>
        <w:proofErr w:type="spellEnd"/>
        <w:r>
          <w:t xml:space="preserve"> = (blkIdx</w:t>
        </w:r>
      </w:ins>
      <w:ins w:id="15" w:author="mtk03732" w:date="2015-02-02T10:40:00Z">
        <w:r>
          <w:t>%</w:t>
        </w:r>
      </w:ins>
      <w:ins w:id="16" w:author="mtk03732" w:date="2015-02-02T10:37:00Z">
        <w:r>
          <w:t>2)*32</w:t>
        </w:r>
      </w:ins>
      <w:ins w:id="17" w:author="mtk03732" w:date="2015-02-02T10:36:00Z">
        <w:r>
          <w:br/>
        </w:r>
      </w:ins>
      <w:ins w:id="18" w:author="mtk03732" w:date="2015-02-02T10:37:00Z">
        <w:r>
          <w:t xml:space="preserve">  </w:t>
        </w:r>
      </w:ins>
      <w:ins w:id="19" w:author="mtk03732" w:date="2015-02-02T10:26:00Z">
        <w:r w:rsidRPr="008D10F2">
          <w:t xml:space="preserve">for( y = 0; y  &lt; </w:t>
        </w:r>
      </w:ins>
      <w:ins w:id="20" w:author="mtk03732" w:date="2015-02-02T10:41:00Z">
        <w:r>
          <w:t>32</w:t>
        </w:r>
      </w:ins>
      <w:ins w:id="21" w:author="mtk03732" w:date="2015-02-02T10:26:00Z">
        <w:r w:rsidRPr="008D10F2">
          <w:t>; y++ )</w:t>
        </w:r>
        <w:r w:rsidRPr="008D10F2">
          <w:br/>
        </w:r>
        <w:r w:rsidRPr="008D10F2">
          <w:tab/>
          <w:t>if(</w:t>
        </w:r>
        <w:r>
          <w:t xml:space="preserve"> </w:t>
        </w:r>
        <w:r w:rsidRPr="008D10F2">
          <w:t>y</w:t>
        </w:r>
        <w:r>
          <w:t> </w:t>
        </w:r>
        <w:r w:rsidRPr="008D10F2">
          <w:t>%</w:t>
        </w:r>
        <w:r>
          <w:t> </w:t>
        </w:r>
        <w:r w:rsidRPr="008D10F2">
          <w:t>2</w:t>
        </w:r>
        <w:r>
          <w:t xml:space="preserve">  </w:t>
        </w:r>
        <w:r w:rsidRPr="008D10F2">
          <w:t>=</w:t>
        </w:r>
        <w:r>
          <w:t> </w:t>
        </w:r>
        <w:r w:rsidRPr="008D10F2">
          <w:t>=</w:t>
        </w:r>
        <w:r>
          <w:t xml:space="preserve">  </w:t>
        </w:r>
        <w:r w:rsidRPr="008D10F2">
          <w:t>0</w:t>
        </w:r>
        <w:r>
          <w:t xml:space="preserve"> </w:t>
        </w:r>
        <w:r w:rsidRPr="008D10F2">
          <w:t>)</w:t>
        </w:r>
        <w:r w:rsidRPr="008D10F2">
          <w:br/>
        </w:r>
        <w:r w:rsidRPr="008D10F2">
          <w:tab/>
        </w:r>
        <w:r w:rsidRPr="008D10F2">
          <w:tab/>
          <w:t xml:space="preserve">for( x = 0; x &lt; </w:t>
        </w:r>
      </w:ins>
      <w:ins w:id="22" w:author="mtk03732" w:date="2015-02-02T10:41:00Z">
        <w:r>
          <w:t>32</w:t>
        </w:r>
      </w:ins>
      <w:ins w:id="23" w:author="mtk03732" w:date="2015-02-02T10:26:00Z">
        <w:r w:rsidRPr="008D10F2">
          <w:t>; x++ ) {</w:t>
        </w:r>
        <w:r w:rsidRPr="008D10F2">
          <w:br/>
        </w:r>
        <w:r w:rsidRPr="008D10F2">
          <w:tab/>
        </w:r>
        <w:r w:rsidRPr="008D10F2">
          <w:tab/>
        </w:r>
        <w:r w:rsidRPr="008D10F2">
          <w:tab/>
        </w:r>
        <w:proofErr w:type="spellStart"/>
        <w:r w:rsidRPr="008D10F2">
          <w:t>travScan</w:t>
        </w:r>
        <w:proofErr w:type="spellEnd"/>
        <w:r w:rsidRPr="008D10F2">
          <w:t>[ </w:t>
        </w:r>
        <w:proofErr w:type="spellStart"/>
        <w:r w:rsidRPr="008D10F2">
          <w:t>i</w:t>
        </w:r>
        <w:proofErr w:type="spellEnd"/>
        <w:r w:rsidRPr="008D10F2">
          <w:t> ][ 0 ] = x</w:t>
        </w:r>
      </w:ins>
      <w:ins w:id="24" w:author="mtk03732" w:date="2015-02-02T10:40:00Z">
        <w:r>
          <w:t xml:space="preserve"> + </w:t>
        </w:r>
        <w:proofErr w:type="spellStart"/>
        <w:r>
          <w:t>x_offset</w:t>
        </w:r>
      </w:ins>
      <w:proofErr w:type="spellEnd"/>
      <w:ins w:id="25" w:author="mtk03732" w:date="2015-02-02T10:26:00Z">
        <w:r w:rsidRPr="008D10F2">
          <w:br/>
        </w:r>
        <w:r w:rsidRPr="008D10F2">
          <w:tab/>
        </w:r>
        <w:r w:rsidRPr="008D10F2">
          <w:tab/>
        </w:r>
        <w:r w:rsidRPr="008D10F2">
          <w:tab/>
        </w:r>
        <w:proofErr w:type="spellStart"/>
        <w:r w:rsidRPr="008D10F2">
          <w:t>travScan</w:t>
        </w:r>
        <w:proofErr w:type="spellEnd"/>
        <w:r w:rsidRPr="008D10F2">
          <w:t>[ </w:t>
        </w:r>
        <w:proofErr w:type="spellStart"/>
        <w:r w:rsidRPr="008D10F2">
          <w:t>i</w:t>
        </w:r>
        <w:proofErr w:type="spellEnd"/>
        <w:r w:rsidRPr="008D10F2">
          <w:t> ][ 1 ] = y</w:t>
        </w:r>
      </w:ins>
      <w:ins w:id="26" w:author="mtk03732" w:date="2015-02-02T10:41:00Z">
        <w:r>
          <w:t xml:space="preserve"> + </w:t>
        </w:r>
        <w:proofErr w:type="spellStart"/>
        <w:r>
          <w:t>y_offset</w:t>
        </w:r>
      </w:ins>
      <w:proofErr w:type="spellEnd"/>
      <w:ins w:id="27" w:author="mtk03732" w:date="2015-02-02T10:26:00Z">
        <w:r w:rsidRPr="008D10F2">
          <w:br/>
        </w:r>
        <w:r w:rsidRPr="008D10F2">
          <w:tab/>
        </w:r>
        <w:r w:rsidRPr="008D10F2">
          <w:tab/>
        </w:r>
        <w:r w:rsidRPr="008D10F2">
          <w:tab/>
        </w:r>
        <w:proofErr w:type="spellStart"/>
        <w:r w:rsidRPr="008D10F2">
          <w:t>i</w:t>
        </w:r>
        <w:proofErr w:type="spellEnd"/>
        <w:r w:rsidRPr="008D10F2">
          <w:t>++</w:t>
        </w:r>
        <w:r w:rsidRPr="008D10F2">
          <w:br/>
        </w:r>
        <w:r w:rsidRPr="008D10F2">
          <w:tab/>
        </w:r>
        <w:r w:rsidRPr="008D10F2">
          <w:tab/>
          <w:t>}</w:t>
        </w:r>
        <w:r w:rsidRPr="008D10F2">
          <w:br/>
        </w:r>
        <w:r w:rsidRPr="008D10F2">
          <w:tab/>
          <w:t>else</w:t>
        </w:r>
        <w:r>
          <w:tab/>
        </w:r>
        <w:r w:rsidRPr="008D10F2">
          <w:tab/>
        </w:r>
        <w:r w:rsidRPr="008D10F2">
          <w:tab/>
        </w:r>
        <w:r w:rsidRPr="008D10F2">
          <w:tab/>
        </w:r>
      </w:ins>
      <w:ins w:id="28" w:author="mtk03732" w:date="2015-02-02T10:29:00Z">
        <w:r w:rsidRPr="008D10F2">
          <w:t xml:space="preserve"> </w:t>
        </w:r>
      </w:ins>
      <w:ins w:id="29" w:author="mtk03732" w:date="2015-02-02T10:26:00Z">
        <w:r w:rsidRPr="008D10F2">
          <w:t>(6</w:t>
        </w:r>
        <w:r w:rsidRPr="001C01CF">
          <w:rPr>
            <w:noProof/>
            <w:lang w:val="en-CA"/>
          </w:rPr>
          <w:noBreakHyphen/>
        </w:r>
        <w:r w:rsidR="003E5096" w:rsidRPr="001C01CF">
          <w:rPr>
            <w:noProof/>
            <w:lang w:val="en-CA"/>
          </w:rPr>
          <w:fldChar w:fldCharType="begin" w:fldLock="1"/>
        </w:r>
        <w:r w:rsidRPr="001C01CF">
          <w:rPr>
            <w:noProof/>
            <w:lang w:val="en-CA"/>
          </w:rPr>
          <w:instrText xml:space="preserve"> SEQ Equation \* ARABIC \s 1 </w:instrText>
        </w:r>
        <w:r w:rsidR="003E5096" w:rsidRPr="001C01CF">
          <w:rPr>
            <w:noProof/>
            <w:lang w:val="en-CA"/>
          </w:rPr>
          <w:fldChar w:fldCharType="separate"/>
        </w:r>
      </w:ins>
      <w:ins w:id="30" w:author="mtk03732" w:date="2015-02-02T10:29:00Z">
        <w:r>
          <w:rPr>
            <w:noProof/>
            <w:lang w:val="en-CA"/>
          </w:rPr>
          <w:t>xx</w:t>
        </w:r>
      </w:ins>
      <w:ins w:id="31" w:author="mtk03732" w:date="2015-02-02T10:26:00Z">
        <w:r w:rsidR="003E5096" w:rsidRPr="001C01CF">
          <w:rPr>
            <w:noProof/>
            <w:lang w:val="en-CA"/>
          </w:rPr>
          <w:fldChar w:fldCharType="end"/>
        </w:r>
        <w:r w:rsidRPr="008D10F2">
          <w:t>)</w:t>
        </w:r>
        <w:r w:rsidRPr="008D10F2">
          <w:br/>
        </w:r>
        <w:r w:rsidRPr="008D10F2">
          <w:tab/>
        </w:r>
        <w:r w:rsidRPr="008D10F2">
          <w:tab/>
          <w:t xml:space="preserve">for( x = </w:t>
        </w:r>
      </w:ins>
      <w:ins w:id="32" w:author="mtk03732" w:date="2015-02-02T10:41:00Z">
        <w:r>
          <w:t>31</w:t>
        </w:r>
      </w:ins>
      <w:ins w:id="33" w:author="mtk03732" w:date="2015-02-02T10:26:00Z">
        <w:r w:rsidRPr="008D10F2">
          <w:t xml:space="preserve">; x </w:t>
        </w:r>
        <w:r>
          <w:t xml:space="preserve"> </w:t>
        </w:r>
        <w:r w:rsidRPr="008D10F2">
          <w:t>&gt;=</w:t>
        </w:r>
        <w:r>
          <w:t xml:space="preserve">  </w:t>
        </w:r>
        <w:r w:rsidRPr="008D10F2">
          <w:t>0; x</w:t>
        </w:r>
        <w:r>
          <w:t>− −</w:t>
        </w:r>
        <w:r w:rsidRPr="008D10F2">
          <w:t xml:space="preserve"> ) {</w:t>
        </w:r>
        <w:r w:rsidRPr="008D10F2">
          <w:br/>
        </w:r>
        <w:r w:rsidRPr="008D10F2">
          <w:lastRenderedPageBreak/>
          <w:tab/>
        </w:r>
        <w:r w:rsidRPr="008D10F2">
          <w:tab/>
        </w:r>
        <w:r w:rsidRPr="008D10F2">
          <w:tab/>
        </w:r>
        <w:proofErr w:type="spellStart"/>
        <w:r w:rsidRPr="008D10F2">
          <w:t>travScan</w:t>
        </w:r>
        <w:proofErr w:type="spellEnd"/>
        <w:r w:rsidRPr="008D10F2">
          <w:t>[ </w:t>
        </w:r>
        <w:proofErr w:type="spellStart"/>
        <w:r w:rsidRPr="008D10F2">
          <w:t>i</w:t>
        </w:r>
        <w:proofErr w:type="spellEnd"/>
        <w:r w:rsidRPr="008D10F2">
          <w:t> ][ 0 ] = x</w:t>
        </w:r>
      </w:ins>
      <w:ins w:id="34" w:author="mtk03732" w:date="2015-02-02T10:41:00Z">
        <w:r>
          <w:t>+</w:t>
        </w:r>
        <w:r w:rsidRPr="00844C9D">
          <w:t xml:space="preserve"> </w:t>
        </w:r>
        <w:proofErr w:type="spellStart"/>
        <w:r>
          <w:t>x_offset</w:t>
        </w:r>
      </w:ins>
      <w:proofErr w:type="spellEnd"/>
      <w:ins w:id="35" w:author="mtk03732" w:date="2015-02-02T10:26:00Z">
        <w:r w:rsidRPr="008D10F2">
          <w:br/>
        </w:r>
        <w:r w:rsidRPr="008D10F2">
          <w:tab/>
        </w:r>
        <w:r w:rsidRPr="008D10F2">
          <w:tab/>
        </w:r>
        <w:r w:rsidRPr="008D10F2">
          <w:tab/>
        </w:r>
        <w:proofErr w:type="spellStart"/>
        <w:r w:rsidRPr="008D10F2">
          <w:t>trav</w:t>
        </w:r>
        <w:r>
          <w:t>Scan</w:t>
        </w:r>
        <w:proofErr w:type="spellEnd"/>
        <w:r>
          <w:t>[ </w:t>
        </w:r>
        <w:proofErr w:type="spellStart"/>
        <w:r>
          <w:t>i</w:t>
        </w:r>
        <w:proofErr w:type="spellEnd"/>
        <w:r>
          <w:t> ][ 1 ] = y</w:t>
        </w:r>
      </w:ins>
      <w:ins w:id="36" w:author="mtk03732" w:date="2015-02-02T10:41:00Z">
        <w:r>
          <w:t>+</w:t>
        </w:r>
        <w:r w:rsidRPr="00844C9D">
          <w:t xml:space="preserve"> </w:t>
        </w:r>
        <w:proofErr w:type="spellStart"/>
        <w:r>
          <w:t>y_offset</w:t>
        </w:r>
      </w:ins>
      <w:proofErr w:type="spellEnd"/>
      <w:ins w:id="37" w:author="mtk03732" w:date="2015-02-02T10:26:00Z">
        <w:r>
          <w:br/>
        </w:r>
        <w:r>
          <w:tab/>
        </w:r>
        <w:r>
          <w:tab/>
        </w:r>
        <w:r>
          <w:tab/>
        </w:r>
        <w:proofErr w:type="spellStart"/>
        <w:r>
          <w:t>i</w:t>
        </w:r>
        <w:proofErr w:type="spellEnd"/>
        <w:r>
          <w:t>++</w:t>
        </w:r>
        <w:r>
          <w:br/>
        </w:r>
        <w:r>
          <w:tab/>
        </w:r>
        <w:r>
          <w:tab/>
          <w:t>}</w:t>
        </w:r>
      </w:ins>
    </w:p>
    <w:p w:rsidR="00844C9D" w:rsidRPr="00040ECD" w:rsidRDefault="00844C9D" w:rsidP="00844C9D">
      <w:pPr>
        <w:pStyle w:val="Equation"/>
        <w:tabs>
          <w:tab w:val="left" w:pos="1080"/>
          <w:tab w:val="left" w:pos="1350"/>
          <w:tab w:val="left" w:pos="1980"/>
          <w:tab w:val="left" w:pos="2340"/>
        </w:tabs>
        <w:ind w:left="794"/>
        <w:rPr>
          <w:ins w:id="38" w:author="mtk03732" w:date="2015-02-02T10:26:00Z"/>
        </w:rPr>
      </w:pPr>
      <w:ins w:id="39" w:author="mtk03732" w:date="2015-02-02T10:29:00Z">
        <w:r>
          <w:t>}</w:t>
        </w:r>
      </w:ins>
    </w:p>
    <w:p w:rsidR="00170F0C" w:rsidRDefault="00170F0C">
      <w:pPr>
        <w:rPr>
          <w:ins w:id="40" w:author="mtk03732" w:date="2015-02-10T17:27:00Z"/>
        </w:rPr>
      </w:pPr>
    </w:p>
    <w:p w:rsidR="00E018C4" w:rsidRDefault="00E018C4" w:rsidP="00E018C4">
      <w:pPr>
        <w:pStyle w:val="4"/>
        <w:numPr>
          <w:ilvl w:val="3"/>
          <w:numId w:val="7"/>
        </w:numPr>
      </w:pPr>
      <w:r>
        <w:t>Palette mode semantics</w:t>
      </w:r>
    </w:p>
    <w:p w:rsidR="00E018C4" w:rsidRPr="008D10F2" w:rsidRDefault="00E018C4" w:rsidP="00E018C4">
      <w:pPr>
        <w:tabs>
          <w:tab w:val="left" w:pos="284"/>
        </w:tabs>
        <w:rPr>
          <w:noProof/>
        </w:rPr>
      </w:pPr>
      <w:r w:rsidRPr="008D10F2">
        <w:rPr>
          <w:b/>
          <w:noProof/>
        </w:rPr>
        <w:t>palette_</w:t>
      </w:r>
      <w:r>
        <w:rPr>
          <w:b/>
          <w:noProof/>
        </w:rPr>
        <w:t>run_type_flag</w:t>
      </w:r>
      <w:r w:rsidRPr="008D10F2">
        <w:rPr>
          <w:noProof/>
        </w:rPr>
        <w:t>[</w:t>
      </w:r>
      <w:r w:rsidRPr="008D10F2">
        <w:rPr>
          <w:noProof/>
          <w:szCs w:val="22"/>
          <w:lang w:eastAsia="ko-KR"/>
        </w:rPr>
        <w:t> </w:t>
      </w:r>
      <w:r>
        <w:rPr>
          <w:noProof/>
        </w:rPr>
        <w:t>xC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][</w:t>
      </w:r>
      <w:r w:rsidRPr="008D10F2">
        <w:rPr>
          <w:noProof/>
          <w:szCs w:val="22"/>
          <w:lang w:eastAsia="ko-KR"/>
        </w:rPr>
        <w:t> </w:t>
      </w:r>
      <w:r>
        <w:rPr>
          <w:noProof/>
        </w:rPr>
        <w:t>yC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</w:t>
      </w:r>
      <w:r>
        <w:rPr>
          <w:b/>
          <w:noProof/>
        </w:rPr>
        <w:t xml:space="preserve"> </w:t>
      </w:r>
      <w:r w:rsidRPr="008D10F2">
        <w:rPr>
          <w:noProof/>
        </w:rPr>
        <w:t>equal</w:t>
      </w:r>
      <w:r>
        <w:rPr>
          <w:noProof/>
        </w:rPr>
        <w:t xml:space="preserve"> to</w:t>
      </w:r>
      <w:r w:rsidRPr="008D10F2">
        <w:rPr>
          <w:noProof/>
        </w:rPr>
        <w:t xml:space="preserve"> COPY_ABOVE</w:t>
      </w:r>
      <w:r>
        <w:rPr>
          <w:noProof/>
        </w:rPr>
        <w:t xml:space="preserve">_MODE specifies that </w:t>
      </w:r>
      <w:r w:rsidRPr="008D10F2">
        <w:rPr>
          <w:noProof/>
        </w:rPr>
        <w:t xml:space="preserve">the </w:t>
      </w:r>
      <w:r>
        <w:rPr>
          <w:noProof/>
        </w:rPr>
        <w:t>palette index</w:t>
      </w:r>
      <w:r w:rsidRPr="008D10F2">
        <w:rPr>
          <w:noProof/>
        </w:rPr>
        <w:t xml:space="preserve"> is equal to the </w:t>
      </w:r>
      <w:r>
        <w:rPr>
          <w:noProof/>
        </w:rPr>
        <w:t>palette index</w:t>
      </w:r>
      <w:r w:rsidRPr="008D10F2">
        <w:rPr>
          <w:noProof/>
        </w:rPr>
        <w:t xml:space="preserve"> at the same location in the row above. palette_</w:t>
      </w:r>
      <w:r>
        <w:rPr>
          <w:noProof/>
        </w:rPr>
        <w:t>run_type_flag</w:t>
      </w:r>
      <w:r w:rsidRPr="008D10F2">
        <w:rPr>
          <w:noProof/>
        </w:rPr>
        <w:t>[</w:t>
      </w:r>
      <w:r w:rsidRPr="008D10F2">
        <w:rPr>
          <w:noProof/>
          <w:szCs w:val="22"/>
          <w:lang w:eastAsia="ko-KR"/>
        </w:rPr>
        <w:t> </w:t>
      </w:r>
      <w:r>
        <w:rPr>
          <w:noProof/>
        </w:rPr>
        <w:t>xC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][</w:t>
      </w:r>
      <w:r w:rsidRPr="008D10F2">
        <w:rPr>
          <w:noProof/>
          <w:szCs w:val="22"/>
          <w:lang w:eastAsia="ko-KR"/>
        </w:rPr>
        <w:t> </w:t>
      </w:r>
      <w:r>
        <w:rPr>
          <w:noProof/>
        </w:rPr>
        <w:t>yC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 xml:space="preserve">] equal to </w:t>
      </w:r>
      <w:r>
        <w:rPr>
          <w:noProof/>
        </w:rPr>
        <w:t>COPY_</w:t>
      </w:r>
      <w:r w:rsidRPr="008D10F2">
        <w:rPr>
          <w:noProof/>
        </w:rPr>
        <w:t>INDEX</w:t>
      </w:r>
      <w:r>
        <w:rPr>
          <w:noProof/>
        </w:rPr>
        <w:t xml:space="preserve">_MODE specifies that an indication of the </w:t>
      </w:r>
      <w:r w:rsidRPr="008D10F2">
        <w:rPr>
          <w:noProof/>
        </w:rPr>
        <w:t xml:space="preserve">palette index </w:t>
      </w:r>
      <w:r>
        <w:rPr>
          <w:noProof/>
        </w:rPr>
        <w:t xml:space="preserve">of the sample </w:t>
      </w:r>
      <w:r w:rsidRPr="008D10F2">
        <w:rPr>
          <w:noProof/>
        </w:rPr>
        <w:t xml:space="preserve">is </w:t>
      </w:r>
      <w:r>
        <w:rPr>
          <w:noProof/>
        </w:rPr>
        <w:t xml:space="preserve">coded </w:t>
      </w:r>
      <w:r w:rsidRPr="008D10F2">
        <w:rPr>
          <w:noProof/>
        </w:rPr>
        <w:t>in the bitstream.</w:t>
      </w:r>
      <w:r>
        <w:rPr>
          <w:noProof/>
        </w:rPr>
        <w:t xml:space="preserve"> </w:t>
      </w:r>
      <w:r w:rsidRPr="008D10F2">
        <w:rPr>
          <w:noProof/>
        </w:rPr>
        <w:t>The array indices x</w:t>
      </w:r>
      <w:r>
        <w:rPr>
          <w:noProof/>
        </w:rPr>
        <w:t>C</w:t>
      </w:r>
      <w:r w:rsidRPr="008D10F2">
        <w:rPr>
          <w:noProof/>
        </w:rPr>
        <w:t>, y</w:t>
      </w:r>
      <w:r>
        <w:rPr>
          <w:noProof/>
        </w:rPr>
        <w:t>C</w:t>
      </w:r>
      <w:r w:rsidRPr="008D10F2">
        <w:rPr>
          <w:noProof/>
        </w:rPr>
        <w:t xml:space="preserve"> specify the location </w:t>
      </w:r>
      <w:r>
        <w:rPr>
          <w:noProof/>
        </w:rPr>
        <w:t>( xC , yC</w:t>
      </w:r>
      <w:r w:rsidRPr="008D10F2">
        <w:rPr>
          <w:noProof/>
        </w:rPr>
        <w:t> )</w:t>
      </w:r>
      <w:r>
        <w:rPr>
          <w:noProof/>
        </w:rPr>
        <w:t xml:space="preserve"> </w:t>
      </w:r>
      <w:r w:rsidRPr="008D10F2">
        <w:rPr>
          <w:noProof/>
        </w:rPr>
        <w:t>of the sample relative to the top-left luma sample of the picture.</w:t>
      </w:r>
      <w:r>
        <w:rPr>
          <w:noProof/>
        </w:rPr>
        <w:t xml:space="preserve"> </w:t>
      </w:r>
    </w:p>
    <w:p w:rsidR="00E018C4" w:rsidRDefault="00E018C4" w:rsidP="00E018C4">
      <w:pPr>
        <w:tabs>
          <w:tab w:val="left" w:pos="284"/>
        </w:tabs>
        <w:rPr>
          <w:noProof/>
        </w:rPr>
      </w:pPr>
      <w:r w:rsidRPr="008D10F2">
        <w:rPr>
          <w:noProof/>
        </w:rPr>
        <w:t>When palette_</w:t>
      </w:r>
      <w:r>
        <w:rPr>
          <w:noProof/>
        </w:rPr>
        <w:t>run_type_flag</w:t>
      </w:r>
      <w:r w:rsidRPr="008D10F2" w:rsidDel="00FB7D13">
        <w:rPr>
          <w:noProof/>
        </w:rPr>
        <w:t xml:space="preserve"> </w:t>
      </w:r>
      <w:r w:rsidRPr="008D10F2">
        <w:rPr>
          <w:noProof/>
        </w:rPr>
        <w:t xml:space="preserve">is not present, it is inferred to be equal to </w:t>
      </w:r>
      <w:r>
        <w:rPr>
          <w:noProof/>
        </w:rPr>
        <w:t>COPY_</w:t>
      </w:r>
      <w:r w:rsidRPr="008D10F2">
        <w:rPr>
          <w:noProof/>
        </w:rPr>
        <w:t>INDEX</w:t>
      </w:r>
      <w:r>
        <w:rPr>
          <w:noProof/>
        </w:rPr>
        <w:t>_MODE</w:t>
      </w:r>
      <w:r w:rsidRPr="008D10F2">
        <w:rPr>
          <w:noProof/>
        </w:rPr>
        <w:t>.</w:t>
      </w:r>
    </w:p>
    <w:p w:rsidR="00E018C4" w:rsidRDefault="00E018C4" w:rsidP="00E018C4">
      <w:pPr>
        <w:tabs>
          <w:tab w:val="left" w:pos="284"/>
        </w:tabs>
        <w:rPr>
          <w:noProof/>
        </w:rPr>
      </w:pPr>
      <w:r>
        <w:rPr>
          <w:noProof/>
        </w:rPr>
        <w:t>The variable adjustedIndexMax is derived as follows:</w:t>
      </w:r>
    </w:p>
    <w:p w:rsidR="00E018C4" w:rsidRPr="008D10F2" w:rsidRDefault="00E018C4" w:rsidP="00E018C4">
      <w:pPr>
        <w:pStyle w:val="Equation"/>
        <w:tabs>
          <w:tab w:val="left" w:pos="1170"/>
          <w:tab w:val="left" w:pos="1890"/>
        </w:tabs>
        <w:ind w:left="390"/>
        <w:rPr>
          <w:noProof/>
        </w:rPr>
      </w:pPr>
      <w:r>
        <w:rPr>
          <w:noProof/>
        </w:rPr>
        <w:t>adjustedIndexMax</w:t>
      </w:r>
      <w:r>
        <w:rPr>
          <w:noProof/>
          <w:color w:val="000000"/>
        </w:rPr>
        <w:t xml:space="preserve"> = indexMax</w:t>
      </w:r>
      <w:r>
        <w:rPr>
          <w:noProof/>
          <w:color w:val="000000"/>
        </w:rPr>
        <w:br/>
      </w:r>
      <w:r>
        <w:rPr>
          <w:noProof/>
        </w:rPr>
        <w:t>if</w:t>
      </w:r>
      <w:r w:rsidRPr="00943A5F">
        <w:rPr>
          <w:noProof/>
        </w:rPr>
        <w:t>(</w:t>
      </w:r>
      <w:r>
        <w:rPr>
          <w:noProof/>
        </w:rPr>
        <w:t xml:space="preserve"> scanPos &gt; 0 </w:t>
      </w:r>
      <w:ins w:id="41" w:author="mtk03732" w:date="2015-02-10T17:31:00Z">
        <w:r w:rsidR="0090322B">
          <w:rPr>
            <w:noProof/>
          </w:rPr>
          <w:t xml:space="preserve">&amp;&amp; </w:t>
        </w:r>
      </w:ins>
      <w:ins w:id="42" w:author="mtk03732" w:date="2015-02-10T17:32:00Z">
        <w:r w:rsidR="0090322B">
          <w:rPr>
            <w:noProof/>
          </w:rPr>
          <w:t>(</w:t>
        </w:r>
      </w:ins>
      <w:ins w:id="43" w:author="mtk03732" w:date="2015-02-10T17:35:00Z">
        <w:r w:rsidR="0090322B">
          <w:rPr>
            <w:noProof/>
          </w:rPr>
          <w:t xml:space="preserve"> </w:t>
        </w:r>
      </w:ins>
      <w:ins w:id="44" w:author="mtk03732" w:date="2015-02-10T17:32:00Z">
        <w:r w:rsidR="0090322B">
          <w:rPr>
            <w:noProof/>
          </w:rPr>
          <w:t>yC</w:t>
        </w:r>
        <w:r w:rsidR="0090322B">
          <w:rPr>
            <w:noProof/>
          </w:rPr>
          <w:t xml:space="preserve"> </w:t>
        </w:r>
      </w:ins>
      <w:ins w:id="45" w:author="mtk03732" w:date="2015-02-10T17:35:00Z">
        <w:r w:rsidR="0090322B">
          <w:rPr>
            <w:noProof/>
          </w:rPr>
          <w:t>&gt;=</w:t>
        </w:r>
      </w:ins>
      <w:ins w:id="46" w:author="mtk03732" w:date="2015-02-10T17:32:00Z">
        <w:r w:rsidR="0090322B">
          <w:rPr>
            <w:noProof/>
          </w:rPr>
          <w:t xml:space="preserve"> </w:t>
        </w:r>
      </w:ins>
      <w:ins w:id="47" w:author="mtk03732" w:date="2015-02-10T17:33:00Z">
        <w:r w:rsidR="0090322B" w:rsidRPr="00031B0C">
          <w:rPr>
            <w:noProof/>
            <w:color w:val="000000"/>
            <w:lang w:eastAsia="ko-KR"/>
          </w:rPr>
          <w:t>nCbS</w:t>
        </w:r>
      </w:ins>
      <w:ins w:id="48" w:author="mtk03732" w:date="2015-02-10T17:34:00Z">
        <w:r w:rsidR="0090322B">
          <w:rPr>
            <w:noProof/>
            <w:color w:val="000000"/>
            <w:lang w:eastAsia="ko-KR"/>
          </w:rPr>
          <w:t xml:space="preserve"> </w:t>
        </w:r>
      </w:ins>
      <w:ins w:id="49" w:author="mtk03732" w:date="2015-02-10T17:35:00Z">
        <w:r w:rsidR="0090322B">
          <w:rPr>
            <w:noProof/>
            <w:color w:val="000000"/>
            <w:lang w:eastAsia="ko-KR"/>
          </w:rPr>
          <w:t>||</w:t>
        </w:r>
      </w:ins>
      <w:ins w:id="50" w:author="mtk03732" w:date="2015-02-10T17:34:00Z">
        <w:r w:rsidR="0090322B">
          <w:rPr>
            <w:noProof/>
            <w:color w:val="000000"/>
            <w:lang w:eastAsia="ko-KR"/>
          </w:rPr>
          <w:t xml:space="preserve"> </w:t>
        </w:r>
        <w:r w:rsidR="0090322B">
          <w:rPr>
            <w:noProof/>
            <w:color w:val="000000"/>
          </w:rPr>
          <w:t>palette_run_type_flag[xcPrev][ycPrev</w:t>
        </w:r>
        <w:r w:rsidR="0090322B" w:rsidRPr="00C45622">
          <w:rPr>
            <w:noProof/>
            <w:color w:val="000000"/>
          </w:rPr>
          <w:t>]</w:t>
        </w:r>
        <w:r w:rsidR="0090322B" w:rsidRPr="00401FCF">
          <w:rPr>
            <w:noProof/>
          </w:rPr>
          <w:t xml:space="preserve"> </w:t>
        </w:r>
      </w:ins>
      <w:ins w:id="51" w:author="mtk03732" w:date="2015-02-10T17:35:00Z">
        <w:r w:rsidR="0090322B">
          <w:rPr>
            <w:noProof/>
          </w:rPr>
          <w:t xml:space="preserve">== </w:t>
        </w:r>
        <w:r w:rsidR="0090322B">
          <w:rPr>
            <w:noProof/>
          </w:rPr>
          <w:t>COPY_INDEX_MODE</w:t>
        </w:r>
        <w:r w:rsidR="0090322B">
          <w:rPr>
            <w:noProof/>
          </w:rPr>
          <w:t xml:space="preserve"> </w:t>
        </w:r>
      </w:ins>
      <w:ins w:id="52" w:author="mtk03732" w:date="2015-02-10T17:34:00Z">
        <w:r w:rsidR="0090322B">
          <w:rPr>
            <w:noProof/>
          </w:rPr>
          <w:t xml:space="preserve">) </w:t>
        </w:r>
      </w:ins>
      <w:r>
        <w:rPr>
          <w:noProof/>
        </w:rPr>
        <w:t xml:space="preserve">)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>adjustedIndexMax −</w:t>
      </w:r>
      <w:r w:rsidRPr="008D10F2">
        <w:rPr>
          <w:noProof/>
          <w:lang w:eastAsia="ko-KR"/>
        </w:rPr>
        <w:t> </w:t>
      </w:r>
      <w:r>
        <w:rPr>
          <w:noProof/>
          <w:lang w:eastAsia="ko-KR"/>
        </w:rPr>
        <w:t>= 1</w:t>
      </w:r>
    </w:p>
    <w:p w:rsidR="00E018C4" w:rsidRDefault="00E018C4" w:rsidP="00E018C4">
      <w:pPr>
        <w:tabs>
          <w:tab w:val="left" w:pos="284"/>
        </w:tabs>
        <w:rPr>
          <w:noProof/>
          <w:lang w:val="en-CA"/>
        </w:rPr>
      </w:pPr>
      <w:r w:rsidRPr="008D10F2">
        <w:rPr>
          <w:b/>
          <w:noProof/>
        </w:rPr>
        <w:t>palette_index</w:t>
      </w:r>
      <w:r>
        <w:rPr>
          <w:b/>
          <w:noProof/>
        </w:rPr>
        <w:t>_idc</w:t>
      </w:r>
      <w:r w:rsidRPr="008D10F2">
        <w:rPr>
          <w:noProof/>
        </w:rPr>
        <w:t xml:space="preserve"> </w:t>
      </w:r>
      <w:r>
        <w:rPr>
          <w:noProof/>
        </w:rPr>
        <w:t xml:space="preserve">is an indication of </w:t>
      </w:r>
      <w:r w:rsidRPr="008D10F2">
        <w:rPr>
          <w:noProof/>
        </w:rPr>
        <w:t xml:space="preserve">an index to the array represented by </w:t>
      </w:r>
      <w:r>
        <w:rPr>
          <w:noProof/>
        </w:rPr>
        <w:t>currentPaletteE</w:t>
      </w:r>
      <w:r w:rsidRPr="008D10F2">
        <w:rPr>
          <w:noProof/>
        </w:rPr>
        <w:t>ntries.</w:t>
      </w:r>
      <w:r>
        <w:rPr>
          <w:noProof/>
        </w:rPr>
        <w:t xml:space="preserve"> </w:t>
      </w:r>
      <w:r w:rsidRPr="001C01CF">
        <w:rPr>
          <w:noProof/>
          <w:lang w:val="en-CA"/>
        </w:rPr>
        <w:t xml:space="preserve">The value of </w:t>
      </w:r>
      <w:r>
        <w:rPr>
          <w:rFonts w:eastAsia="Batang"/>
          <w:noProof/>
        </w:rPr>
        <w:t>palette_index_idc</w:t>
      </w:r>
      <w:r w:rsidRPr="001C01CF">
        <w:rPr>
          <w:noProof/>
          <w:lang w:val="en-CA"/>
        </w:rPr>
        <w:t xml:space="preserve"> shall be in the range of 0 to</w:t>
      </w:r>
      <w:r>
        <w:rPr>
          <w:noProof/>
          <w:lang w:val="en-CA"/>
        </w:rPr>
        <w:t xml:space="preserve"> adjustedIndexMax</w:t>
      </w:r>
      <w:r w:rsidRPr="001C01CF">
        <w:rPr>
          <w:noProof/>
          <w:lang w:val="en-CA"/>
        </w:rPr>
        <w:t>, inclusive.</w:t>
      </w:r>
    </w:p>
    <w:p w:rsidR="00E018C4" w:rsidRDefault="00E018C4" w:rsidP="00E018C4">
      <w:pPr>
        <w:tabs>
          <w:tab w:val="left" w:pos="284"/>
        </w:tabs>
        <w:rPr>
          <w:noProof/>
          <w:lang w:val="en-CA"/>
        </w:rPr>
      </w:pPr>
      <w:r>
        <w:rPr>
          <w:noProof/>
          <w:lang w:val="en-CA"/>
        </w:rPr>
        <w:t>When palette_index_idc is not present, it is inferred to be equal to 0.</w:t>
      </w:r>
    </w:p>
    <w:p w:rsidR="00E018C4" w:rsidRDefault="00E018C4" w:rsidP="00E018C4">
      <w:pPr>
        <w:tabs>
          <w:tab w:val="left" w:pos="284"/>
        </w:tabs>
        <w:rPr>
          <w:noProof/>
        </w:rPr>
      </w:pPr>
      <w:r>
        <w:rPr>
          <w:noProof/>
        </w:rPr>
        <w:t xml:space="preserve">The variable PaletteIndexMap[ xC ][ yC ] specifes a palette index, which is an </w:t>
      </w:r>
      <w:r w:rsidRPr="008D10F2">
        <w:rPr>
          <w:noProof/>
        </w:rPr>
        <w:t xml:space="preserve">index to the array represented by </w:t>
      </w:r>
      <w:r>
        <w:rPr>
          <w:noProof/>
        </w:rPr>
        <w:t>CurrentPaletteE</w:t>
      </w:r>
      <w:r w:rsidRPr="008D10F2">
        <w:rPr>
          <w:noProof/>
        </w:rPr>
        <w:t>ntries</w:t>
      </w:r>
      <w:r>
        <w:rPr>
          <w:noProof/>
        </w:rPr>
        <w:t xml:space="preserve">. </w:t>
      </w:r>
      <w:r w:rsidRPr="008D10F2">
        <w:rPr>
          <w:noProof/>
        </w:rPr>
        <w:t>The array indices x</w:t>
      </w:r>
      <w:r>
        <w:rPr>
          <w:noProof/>
        </w:rPr>
        <w:t>C</w:t>
      </w:r>
      <w:r w:rsidRPr="008D10F2">
        <w:rPr>
          <w:noProof/>
        </w:rPr>
        <w:t>, y</w:t>
      </w:r>
      <w:r>
        <w:rPr>
          <w:noProof/>
        </w:rPr>
        <w:t>C</w:t>
      </w:r>
      <w:r w:rsidRPr="008D10F2">
        <w:rPr>
          <w:noProof/>
        </w:rPr>
        <w:t xml:space="preserve"> specify the location </w:t>
      </w:r>
      <w:r>
        <w:rPr>
          <w:noProof/>
        </w:rPr>
        <w:t>( xC , yC</w:t>
      </w:r>
      <w:r w:rsidRPr="008D10F2">
        <w:rPr>
          <w:noProof/>
        </w:rPr>
        <w:t> )</w:t>
      </w:r>
      <w:r>
        <w:rPr>
          <w:noProof/>
        </w:rPr>
        <w:t xml:space="preserve"> </w:t>
      </w:r>
      <w:r w:rsidRPr="008D10F2">
        <w:rPr>
          <w:noProof/>
        </w:rPr>
        <w:t>of the sample relative to the top-left luma sample of the picture.</w:t>
      </w:r>
      <w:r>
        <w:rPr>
          <w:noProof/>
        </w:rPr>
        <w:t xml:space="preserve"> </w:t>
      </w:r>
      <w:r w:rsidRPr="001C01CF">
        <w:rPr>
          <w:noProof/>
          <w:lang w:val="en-CA"/>
        </w:rPr>
        <w:t xml:space="preserve">The value of </w:t>
      </w:r>
      <w:r>
        <w:rPr>
          <w:noProof/>
        </w:rPr>
        <w:t xml:space="preserve">PaletteIndexMap[ xC ][ yC ] </w:t>
      </w:r>
      <w:r w:rsidRPr="001C01CF">
        <w:rPr>
          <w:noProof/>
          <w:lang w:val="en-CA"/>
        </w:rPr>
        <w:t>shall be in the range of 0 to</w:t>
      </w:r>
      <w:r>
        <w:rPr>
          <w:noProof/>
          <w:lang w:val="en-CA"/>
        </w:rPr>
        <w:t xml:space="preserve"> indexMax</w:t>
      </w:r>
      <w:r w:rsidRPr="001C01CF">
        <w:rPr>
          <w:noProof/>
          <w:lang w:val="en-CA"/>
        </w:rPr>
        <w:t>, inclusive.</w:t>
      </w:r>
    </w:p>
    <w:p w:rsidR="00E018C4" w:rsidRDefault="00E018C4" w:rsidP="00E018C4">
      <w:pPr>
        <w:tabs>
          <w:tab w:val="left" w:pos="284"/>
        </w:tabs>
        <w:rPr>
          <w:noProof/>
        </w:rPr>
      </w:pPr>
      <w:r>
        <w:rPr>
          <w:noProof/>
        </w:rPr>
        <w:t>The variable adjustedRefIndexMax is derived as follows:</w:t>
      </w:r>
    </w:p>
    <w:p w:rsidR="00E018C4" w:rsidRDefault="00E018C4" w:rsidP="00E018C4">
      <w:pPr>
        <w:pStyle w:val="Equation"/>
        <w:tabs>
          <w:tab w:val="left" w:pos="1170"/>
          <w:tab w:val="left" w:pos="1890"/>
        </w:tabs>
        <w:ind w:left="390"/>
        <w:rPr>
          <w:noProof/>
        </w:rPr>
      </w:pPr>
      <w:r>
        <w:rPr>
          <w:noProof/>
        </w:rPr>
        <w:t>adjustedRefIndex</w:t>
      </w:r>
      <w:r>
        <w:rPr>
          <w:noProof/>
          <w:color w:val="000000"/>
        </w:rPr>
        <w:t xml:space="preserve"> = indexMax</w:t>
      </w:r>
      <w:r w:rsidRPr="00943A5F">
        <w:rPr>
          <w:noProof/>
        </w:rPr>
        <w:t xml:space="preserve"> </w:t>
      </w:r>
      <w:r>
        <w:rPr>
          <w:noProof/>
        </w:rPr>
        <w:t>+ 1</w:t>
      </w:r>
      <w:r>
        <w:rPr>
          <w:noProof/>
        </w:rPr>
        <w:br/>
        <w:t>if</w:t>
      </w:r>
      <w:r w:rsidRPr="00943A5F">
        <w:rPr>
          <w:noProof/>
        </w:rPr>
        <w:t>(</w:t>
      </w:r>
      <w:r>
        <w:rPr>
          <w:noProof/>
        </w:rPr>
        <w:t xml:space="preserve"> scanPos &gt; 0 </w:t>
      </w:r>
      <w:ins w:id="53" w:author="mtk03732" w:date="2015-02-10T17:37:00Z">
        <w:r w:rsidR="0090322B">
          <w:rPr>
            <w:noProof/>
          </w:rPr>
          <w:t xml:space="preserve">&amp;&amp; ( yC &gt;= </w:t>
        </w:r>
        <w:r w:rsidR="0090322B" w:rsidRPr="00031B0C">
          <w:rPr>
            <w:noProof/>
            <w:color w:val="000000"/>
            <w:lang w:eastAsia="ko-KR"/>
          </w:rPr>
          <w:t>nCbS</w:t>
        </w:r>
        <w:r w:rsidR="0090322B">
          <w:rPr>
            <w:noProof/>
            <w:color w:val="000000"/>
            <w:lang w:eastAsia="ko-KR"/>
          </w:rPr>
          <w:t xml:space="preserve"> || </w:t>
        </w:r>
        <w:r w:rsidR="0090322B">
          <w:rPr>
            <w:noProof/>
            <w:color w:val="000000"/>
          </w:rPr>
          <w:t>palette_run_type_flag[xcPrev][ycPrev</w:t>
        </w:r>
        <w:r w:rsidR="0090322B" w:rsidRPr="00C45622">
          <w:rPr>
            <w:noProof/>
            <w:color w:val="000000"/>
          </w:rPr>
          <w:t>]</w:t>
        </w:r>
        <w:r w:rsidR="0090322B" w:rsidRPr="00401FCF">
          <w:rPr>
            <w:noProof/>
          </w:rPr>
          <w:t xml:space="preserve"> </w:t>
        </w:r>
        <w:r w:rsidR="0090322B">
          <w:rPr>
            <w:noProof/>
          </w:rPr>
          <w:t>== COPY_INDEX_MODE )</w:t>
        </w:r>
        <w:r w:rsidR="0090322B">
          <w:rPr>
            <w:noProof/>
          </w:rPr>
          <w:t xml:space="preserve"> </w:t>
        </w:r>
      </w:ins>
      <w:r>
        <w:rPr>
          <w:noProof/>
        </w:rPr>
        <w:t xml:space="preserve">) {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 xml:space="preserve">if( </w:t>
      </w:r>
      <w:r>
        <w:rPr>
          <w:noProof/>
          <w:color w:val="000000"/>
        </w:rPr>
        <w:t>palette_run_type_flag[xcPrev][ycPrev</w:t>
      </w:r>
      <w:r w:rsidRPr="00C45622">
        <w:rPr>
          <w:noProof/>
          <w:color w:val="000000"/>
        </w:rPr>
        <w:t>]</w:t>
      </w:r>
      <w:r w:rsidRPr="00401FCF">
        <w:rPr>
          <w:noProof/>
        </w:rPr>
        <w:t xml:space="preserve">  !=  </w:t>
      </w:r>
      <w:r>
        <w:rPr>
          <w:noProof/>
        </w:rPr>
        <w:t xml:space="preserve">COPY_ABOVE_MODE )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  <w:t>adjustedRefIndex = PaletteIndexMap[xcPrev][ycPrev]</w:t>
      </w:r>
      <w:r>
        <w:rPr>
          <w:noProof/>
        </w:rPr>
        <w:tab/>
      </w:r>
      <w:r w:rsidRPr="001C01CF">
        <w:rPr>
          <w:noProof/>
          <w:lang w:val="en-CA" w:eastAsia="ko-KR"/>
        </w:rPr>
        <w:t>(</w:t>
      </w:r>
      <w:r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STYLEREF 1 \s </w:instrText>
      </w:r>
      <w:r w:rsidRPr="001C01CF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7</w:t>
      </w:r>
      <w:r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noBreakHyphen/>
      </w:r>
      <w:r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SEQ Equation \* ARABIC \s 1 </w:instrText>
      </w:r>
      <w:r w:rsidRPr="001C01CF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79</w:t>
      </w:r>
      <w:r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>)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>else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ab/>
        <w:t>adjustedRefIndex = PaletteIndexMap[xC][yC − 1]</w:t>
      </w:r>
    </w:p>
    <w:p w:rsidR="00E018C4" w:rsidRDefault="00E018C4" w:rsidP="00E018C4">
      <w:pPr>
        <w:pStyle w:val="Equation"/>
        <w:tabs>
          <w:tab w:val="left" w:pos="1170"/>
          <w:tab w:val="left" w:pos="1890"/>
        </w:tabs>
        <w:jc w:val="both"/>
        <w:rPr>
          <w:noProof/>
        </w:rPr>
      </w:pPr>
      <w:r>
        <w:rPr>
          <w:noProof/>
        </w:rPr>
        <w:t xml:space="preserve">When </w:t>
      </w:r>
      <w:r w:rsidRPr="008D10F2">
        <w:rPr>
          <w:noProof/>
        </w:rPr>
        <w:t>palette_</w:t>
      </w:r>
      <w:r>
        <w:rPr>
          <w:noProof/>
        </w:rPr>
        <w:t xml:space="preserve">run_type_flag[ xC ][ yC ] </w:t>
      </w:r>
      <w:r>
        <w:rPr>
          <w:rFonts w:eastAsia="Batang"/>
          <w:noProof/>
        </w:rPr>
        <w:t xml:space="preserve">is equal to </w:t>
      </w:r>
      <w:r>
        <w:rPr>
          <w:noProof/>
        </w:rPr>
        <w:t>COPY_INDEX_MODE, the variable paletteIndex is derived as follows:</w:t>
      </w:r>
    </w:p>
    <w:p w:rsidR="00E018C4" w:rsidRDefault="00E018C4" w:rsidP="00E018C4">
      <w:pPr>
        <w:pStyle w:val="Equation"/>
        <w:tabs>
          <w:tab w:val="left" w:pos="1170"/>
          <w:tab w:val="left" w:pos="1890"/>
        </w:tabs>
        <w:ind w:left="390"/>
        <w:rPr>
          <w:noProof/>
        </w:rPr>
      </w:pPr>
      <w:r>
        <w:rPr>
          <w:noProof/>
        </w:rPr>
        <w:t xml:space="preserve">paletteIndex = palette_index_idc </w:t>
      </w:r>
      <w:r>
        <w:rPr>
          <w:noProof/>
        </w:rPr>
        <w:br/>
        <w:t>if</w:t>
      </w:r>
      <w:r w:rsidRPr="00943A5F">
        <w:rPr>
          <w:noProof/>
        </w:rPr>
        <w:t>(</w:t>
      </w:r>
      <w:r>
        <w:rPr>
          <w:noProof/>
        </w:rPr>
        <w:t xml:space="preserve"> palette_index_idc &gt;= adjustedRefIndex ) </w:t>
      </w:r>
      <w:r>
        <w:rPr>
          <w:noProof/>
        </w:rPr>
        <w:br/>
      </w:r>
      <w:r w:rsidRPr="00943A5F">
        <w:rPr>
          <w:noProof/>
        </w:rPr>
        <w:tab/>
      </w:r>
      <w:r>
        <w:rPr>
          <w:noProof/>
        </w:rPr>
        <w:t>paletteIndex = palette_index_idc + 1</w:t>
      </w:r>
    </w:p>
    <w:p w:rsidR="00E018C4" w:rsidRPr="004C6A0B" w:rsidRDefault="00E018C4" w:rsidP="00E018C4">
      <w:pPr>
        <w:tabs>
          <w:tab w:val="left" w:pos="284"/>
        </w:tabs>
        <w:rPr>
          <w:noProof/>
        </w:rPr>
      </w:pPr>
      <w:r>
        <w:rPr>
          <w:noProof/>
        </w:rPr>
        <w:t xml:space="preserve">The variable PaletteSampleMode[ xC ][ yC ] specifies whether </w:t>
      </w:r>
      <w:r w:rsidRPr="008D10F2">
        <w:rPr>
          <w:noProof/>
        </w:rPr>
        <w:t xml:space="preserve">the </w:t>
      </w:r>
      <w:r>
        <w:rPr>
          <w:noProof/>
        </w:rPr>
        <w:t>palette index</w:t>
      </w:r>
      <w:r w:rsidRPr="008D10F2">
        <w:rPr>
          <w:noProof/>
        </w:rPr>
        <w:t xml:space="preserve"> is </w:t>
      </w:r>
      <w:r>
        <w:rPr>
          <w:noProof/>
        </w:rPr>
        <w:t xml:space="preserve">copied from </w:t>
      </w:r>
      <w:r w:rsidRPr="008D10F2">
        <w:rPr>
          <w:noProof/>
        </w:rPr>
        <w:t xml:space="preserve">the </w:t>
      </w:r>
      <w:r>
        <w:rPr>
          <w:noProof/>
        </w:rPr>
        <w:t>palette index</w:t>
      </w:r>
      <w:r w:rsidRPr="008D10F2">
        <w:rPr>
          <w:noProof/>
        </w:rPr>
        <w:t xml:space="preserve"> in the row above</w:t>
      </w:r>
      <w:r>
        <w:rPr>
          <w:noProof/>
        </w:rPr>
        <w:t xml:space="preserve"> or explicitly coded in the bitstream. </w:t>
      </w:r>
      <w:r w:rsidRPr="008D10F2">
        <w:rPr>
          <w:noProof/>
        </w:rPr>
        <w:t>The array indices x</w:t>
      </w:r>
      <w:r>
        <w:rPr>
          <w:noProof/>
        </w:rPr>
        <w:t>C</w:t>
      </w:r>
      <w:r w:rsidRPr="008D10F2">
        <w:rPr>
          <w:noProof/>
        </w:rPr>
        <w:t>, y</w:t>
      </w:r>
      <w:r>
        <w:rPr>
          <w:noProof/>
        </w:rPr>
        <w:t>C</w:t>
      </w:r>
      <w:r w:rsidRPr="008D10F2">
        <w:rPr>
          <w:noProof/>
        </w:rPr>
        <w:t xml:space="preserve"> specify the location </w:t>
      </w:r>
      <w:r>
        <w:rPr>
          <w:noProof/>
        </w:rPr>
        <w:t>( xC , yC</w:t>
      </w:r>
      <w:r w:rsidRPr="008D10F2">
        <w:rPr>
          <w:noProof/>
        </w:rPr>
        <w:t> )</w:t>
      </w:r>
      <w:r>
        <w:rPr>
          <w:noProof/>
        </w:rPr>
        <w:t xml:space="preserve"> </w:t>
      </w:r>
      <w:r w:rsidRPr="008D10F2">
        <w:rPr>
          <w:noProof/>
        </w:rPr>
        <w:t>of the sample relative to the top-left luma sample of the picture.</w:t>
      </w:r>
      <w:r>
        <w:rPr>
          <w:noProof/>
        </w:rPr>
        <w:t xml:space="preserve"> </w:t>
      </w:r>
      <w:r w:rsidRPr="001C01CF">
        <w:rPr>
          <w:noProof/>
          <w:lang w:val="en-CA"/>
        </w:rPr>
        <w:t xml:space="preserve">The value of </w:t>
      </w:r>
      <w:r>
        <w:rPr>
          <w:rFonts w:eastAsia="Batang"/>
          <w:noProof/>
        </w:rPr>
        <w:t>PaletteSampleMode</w:t>
      </w:r>
      <w:r>
        <w:rPr>
          <w:noProof/>
        </w:rPr>
        <w:t xml:space="preserve">[ xC ][ yC ] </w:t>
      </w:r>
      <w:r w:rsidRPr="001C01CF">
        <w:rPr>
          <w:noProof/>
          <w:lang w:val="en-CA"/>
        </w:rPr>
        <w:t xml:space="preserve">shall be </w:t>
      </w:r>
      <w:r>
        <w:rPr>
          <w:noProof/>
          <w:lang w:val="en-CA"/>
        </w:rPr>
        <w:t>one of COPY_ABOVE_MODE, COPY_INDEX_MODE, and ESCAPE_MODE</w:t>
      </w:r>
      <w:r w:rsidRPr="001C01CF">
        <w:rPr>
          <w:noProof/>
          <w:lang w:val="en-CA"/>
        </w:rPr>
        <w:t>.</w:t>
      </w:r>
      <w:r>
        <w:rPr>
          <w:noProof/>
          <w:lang w:val="en-CA"/>
        </w:rPr>
        <w:t xml:space="preserve"> </w:t>
      </w:r>
    </w:p>
    <w:p w:rsidR="00E018C4" w:rsidRPr="008D10F2" w:rsidRDefault="00E018C4" w:rsidP="00E018C4">
      <w:pPr>
        <w:tabs>
          <w:tab w:val="left" w:pos="284"/>
        </w:tabs>
        <w:rPr>
          <w:noProof/>
        </w:rPr>
      </w:pPr>
      <w:r>
        <w:rPr>
          <w:noProof/>
        </w:rPr>
        <w:t xml:space="preserve">If </w:t>
      </w:r>
      <w:r w:rsidRPr="00F4349E">
        <w:rPr>
          <w:noProof/>
        </w:rPr>
        <w:t>palette_</w:t>
      </w:r>
      <w:r>
        <w:rPr>
          <w:noProof/>
        </w:rPr>
        <w:t xml:space="preserve">run_type_flag is equal to COPY_INDEX_MODE and paletteIndexMap[ xC ][ yC ] is equal to indexMax, the sample is coded in escape mode and paletteSampleMode[ xC ][ yC ] is set equal to </w:t>
      </w:r>
      <w:r>
        <w:rPr>
          <w:noProof/>
          <w:lang w:val="en-CA"/>
        </w:rPr>
        <w:t>ESCAPE_MODE.</w:t>
      </w:r>
    </w:p>
    <w:p w:rsidR="00E018C4" w:rsidRDefault="00E018C4" w:rsidP="00E018C4">
      <w:pPr>
        <w:rPr>
          <w:b/>
          <w:noProof/>
        </w:rPr>
      </w:pPr>
      <w:r w:rsidRPr="00F4349E">
        <w:rPr>
          <w:rFonts w:hint="eastAsia"/>
          <w:noProof/>
          <w:lang w:eastAsia="zh-TW"/>
        </w:rPr>
        <w:lastRenderedPageBreak/>
        <w:t xml:space="preserve">The variable paletteRun </w:t>
      </w:r>
      <w:r w:rsidRPr="00F4349E">
        <w:rPr>
          <w:noProof/>
          <w:lang w:eastAsia="zh-TW"/>
        </w:rPr>
        <w:t>specifies</w:t>
      </w:r>
      <w:r w:rsidRPr="00F4349E">
        <w:rPr>
          <w:rFonts w:hint="eastAsia"/>
          <w:noProof/>
          <w:lang w:eastAsia="zh-TW"/>
        </w:rPr>
        <w:t xml:space="preserve"> </w:t>
      </w:r>
      <w:r w:rsidRPr="00F4349E">
        <w:rPr>
          <w:noProof/>
        </w:rPr>
        <w:t>the number of consecutive locations minus 1 with the same palette index as the position in the above row when palette_</w:t>
      </w:r>
      <w:r>
        <w:rPr>
          <w:noProof/>
        </w:rPr>
        <w:t>run_type_flag</w:t>
      </w:r>
      <w:r w:rsidRPr="00F4349E">
        <w:rPr>
          <w:noProof/>
        </w:rPr>
        <w:t xml:space="preserve"> is equal to COPY_ABOVE_MODE or specifies the number of consecutive locations minus 1 with the same palette index when palette_</w:t>
      </w:r>
      <w:r>
        <w:rPr>
          <w:noProof/>
        </w:rPr>
        <w:t>run_type_flag</w:t>
      </w:r>
      <w:r w:rsidRPr="00F4349E">
        <w:rPr>
          <w:noProof/>
        </w:rPr>
        <w:t xml:space="preserve"> is equal to </w:t>
      </w:r>
      <w:r>
        <w:rPr>
          <w:noProof/>
        </w:rPr>
        <w:t>COPY_</w:t>
      </w:r>
      <w:r w:rsidRPr="00F4349E">
        <w:rPr>
          <w:noProof/>
        </w:rPr>
        <w:t>INDEX_MODE.</w:t>
      </w:r>
    </w:p>
    <w:sectPr w:rsidR="00E018C4" w:rsidSect="003E50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9D" w:rsidRDefault="00844C9D" w:rsidP="00844C9D">
      <w:pPr>
        <w:spacing w:before="0"/>
      </w:pPr>
      <w:r>
        <w:separator/>
      </w:r>
    </w:p>
  </w:endnote>
  <w:endnote w:type="continuationSeparator" w:id="0">
    <w:p w:rsidR="00844C9D" w:rsidRDefault="00844C9D" w:rsidP="00844C9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9D" w:rsidRDefault="00844C9D" w:rsidP="00844C9D">
      <w:pPr>
        <w:spacing w:before="0"/>
      </w:pPr>
      <w:r>
        <w:separator/>
      </w:r>
    </w:p>
  </w:footnote>
  <w:footnote w:type="continuationSeparator" w:id="0">
    <w:p w:rsidR="00844C9D" w:rsidRDefault="00844C9D" w:rsidP="00844C9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1366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F2777A6"/>
    <w:multiLevelType w:val="multilevel"/>
    <w:tmpl w:val="ECA8996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8930E86"/>
    <w:multiLevelType w:val="multilevel"/>
    <w:tmpl w:val="CDBEA72A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oNotDisplayPageBoundaries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F0C"/>
    <w:rsid w:val="00170F0C"/>
    <w:rsid w:val="003E5096"/>
    <w:rsid w:val="00844C9D"/>
    <w:rsid w:val="0090322B"/>
    <w:rsid w:val="00E0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4C9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844C9D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844C9D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844C9D"/>
    <w:pPr>
      <w:keepNext/>
      <w:keepLines/>
      <w:numPr>
        <w:ilvl w:val="2"/>
        <w:numId w:val="1"/>
      </w:numPr>
      <w:tabs>
        <w:tab w:val="clear" w:pos="862"/>
        <w:tab w:val="num" w:pos="720"/>
      </w:tabs>
      <w:spacing w:before="181"/>
      <w:ind w:left="1224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844C9D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844C9D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844C9D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844C9D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basedOn w:val="a1"/>
    <w:link w:val="a4"/>
    <w:uiPriority w:val="99"/>
    <w:semiHidden/>
    <w:rsid w:val="00844C9D"/>
    <w:rPr>
      <w:sz w:val="20"/>
      <w:szCs w:val="20"/>
    </w:rPr>
  </w:style>
  <w:style w:type="paragraph" w:styleId="a6">
    <w:name w:val="footer"/>
    <w:basedOn w:val="a0"/>
    <w:link w:val="a7"/>
    <w:uiPriority w:val="99"/>
    <w:semiHidden/>
    <w:unhideWhenUsed/>
    <w:rsid w:val="00844C9D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basedOn w:val="a1"/>
    <w:link w:val="a6"/>
    <w:uiPriority w:val="99"/>
    <w:semiHidden/>
    <w:rsid w:val="00844C9D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844C9D"/>
    <w:rPr>
      <w:rFonts w:ascii="Times New Roman" w:eastAsia="Malgun Gothic" w:hAnsi="Times New Roman" w:cs="Times New Roman"/>
      <w:b/>
      <w:bCs/>
      <w:kern w:val="0"/>
      <w:szCs w:val="24"/>
      <w:lang w:eastAsia="en-US"/>
    </w:rPr>
  </w:style>
  <w:style w:type="character" w:customStyle="1" w:styleId="20">
    <w:name w:val="標題 2 字元"/>
    <w:basedOn w:val="a1"/>
    <w:link w:val="2"/>
    <w:uiPriority w:val="99"/>
    <w:rsid w:val="00844C9D"/>
    <w:rPr>
      <w:rFonts w:ascii="Times New Roman" w:eastAsia="Malgun Gothic" w:hAnsi="Times New Roman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844C9D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844C9D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844C9D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844C9D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paragraph" w:customStyle="1" w:styleId="Equation">
    <w:name w:val="Equation"/>
    <w:basedOn w:val="a0"/>
    <w:rsid w:val="00844C9D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8">
    <w:name w:val="List Paragraph"/>
    <w:basedOn w:val="a0"/>
    <w:uiPriority w:val="34"/>
    <w:qFormat/>
    <w:rsid w:val="00844C9D"/>
    <w:pPr>
      <w:ind w:leftChars="200" w:left="480"/>
    </w:pPr>
  </w:style>
  <w:style w:type="paragraph" w:styleId="a9">
    <w:name w:val="Balloon Text"/>
    <w:basedOn w:val="a0"/>
    <w:link w:val="aa"/>
    <w:uiPriority w:val="99"/>
    <w:semiHidden/>
    <w:unhideWhenUsed/>
    <w:rsid w:val="00844C9D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844C9D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customStyle="1" w:styleId="Note1">
    <w:name w:val="Note 1"/>
    <w:basedOn w:val="a0"/>
    <w:qFormat/>
    <w:rsid w:val="00E018C4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styleId="a">
    <w:name w:val="List Bullet"/>
    <w:basedOn w:val="a0"/>
    <w:uiPriority w:val="99"/>
    <w:rsid w:val="00E018C4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648</Words>
  <Characters>3696</Characters>
  <Application>Microsoft Office Word</Application>
  <DocSecurity>0</DocSecurity>
  <Lines>30</Lines>
  <Paragraphs>8</Paragraphs>
  <ScaleCrop>false</ScaleCrop>
  <Company>MediaTek Inc.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mtk03732</dc:creator>
  <cp:keywords/>
  <dc:description/>
  <cp:lastModifiedBy>mtk03732</cp:lastModifiedBy>
  <cp:revision>3</cp:revision>
  <dcterms:created xsi:type="dcterms:W3CDTF">2015-02-02T02:05:00Z</dcterms:created>
  <dcterms:modified xsi:type="dcterms:W3CDTF">2015-02-10T09:37:00Z</dcterms:modified>
</cp:coreProperties>
</file>