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D49" w:rsidRPr="001C01CF" w:rsidRDefault="007E6D49" w:rsidP="007E6D49">
      <w:pPr>
        <w:pStyle w:val="5"/>
        <w:numPr>
          <w:ilvl w:val="4"/>
          <w:numId w:val="8"/>
        </w:numPr>
        <w:rPr>
          <w:noProof/>
          <w:lang w:val="en-CA"/>
        </w:rPr>
      </w:pPr>
      <w:bookmarkStart w:id="0" w:name="_Ref342330774"/>
      <w:r>
        <w:rPr>
          <w:noProof/>
          <w:lang w:val="en-CA"/>
        </w:rPr>
        <w:t xml:space="preserve"> </w:t>
      </w:r>
      <w:r w:rsidRPr="001C01CF">
        <w:rPr>
          <w:noProof/>
          <w:lang w:val="en-CA"/>
        </w:rPr>
        <w:t>Derivation process for collocated motion vectors</w:t>
      </w:r>
      <w:bookmarkEnd w:id="0"/>
    </w:p>
    <w:p w:rsidR="007E6D49" w:rsidRPr="001C01CF" w:rsidRDefault="007E6D49" w:rsidP="007E6D49">
      <w:pPr>
        <w:rPr>
          <w:noProof/>
          <w:lang w:val="en-CA" w:eastAsia="ko-KR"/>
        </w:rPr>
      </w:pPr>
      <w:r w:rsidRPr="001C01CF">
        <w:rPr>
          <w:noProof/>
          <w:lang w:val="en-CA" w:eastAsia="ko-KR"/>
        </w:rPr>
        <w:t>Inputs to this process are:</w:t>
      </w:r>
    </w:p>
    <w:p w:rsidR="007E6D49" w:rsidRPr="001C01CF" w:rsidRDefault="007E6D49" w:rsidP="007E6D49">
      <w:pPr>
        <w:numPr>
          <w:ilvl w:val="0"/>
          <w:numId w:val="4"/>
        </w:numPr>
        <w:rPr>
          <w:noProof/>
          <w:lang w:val="en-CA" w:eastAsia="ko-KR"/>
        </w:rPr>
      </w:pPr>
      <w:r w:rsidRPr="001C01CF">
        <w:rPr>
          <w:noProof/>
          <w:lang w:val="en-CA" w:eastAsia="ko-KR"/>
        </w:rPr>
        <w:t>a variable currPb specifying the current prediction block,</w:t>
      </w:r>
    </w:p>
    <w:p w:rsidR="007E6D49" w:rsidRPr="001C01CF" w:rsidRDefault="007E6D49" w:rsidP="007E6D49">
      <w:pPr>
        <w:numPr>
          <w:ilvl w:val="0"/>
          <w:numId w:val="4"/>
        </w:numPr>
        <w:rPr>
          <w:noProof/>
          <w:lang w:val="en-CA" w:eastAsia="ko-KR"/>
        </w:rPr>
      </w:pPr>
      <w:r w:rsidRPr="001C01CF">
        <w:rPr>
          <w:noProof/>
          <w:lang w:val="en-CA" w:eastAsia="ko-KR"/>
        </w:rPr>
        <w:t>a variable colPb specifying the collocated prediction block inside the collocated picture specified by ColPic,</w:t>
      </w:r>
    </w:p>
    <w:p w:rsidR="007E6D49" w:rsidRPr="001C01CF" w:rsidRDefault="007E6D49" w:rsidP="007E6D49">
      <w:pPr>
        <w:numPr>
          <w:ilvl w:val="0"/>
          <w:numId w:val="4"/>
        </w:numPr>
        <w:rPr>
          <w:noProof/>
          <w:lang w:val="en-CA" w:eastAsia="ko-KR"/>
        </w:rPr>
      </w:pPr>
      <w:r w:rsidRPr="001C01CF">
        <w:rPr>
          <w:noProof/>
          <w:lang w:val="en-CA" w:eastAsia="ko-KR"/>
        </w:rPr>
        <w:t>a luma location ( xColPb, yColPb ) specifying the top-left sample of the collocated luma prediction block specified by colPb relative to the top-left luma sample of the collocated picture specified by ColPic,</w:t>
      </w:r>
    </w:p>
    <w:p w:rsidR="007E6D49" w:rsidRPr="001C01CF" w:rsidRDefault="007E6D49" w:rsidP="007E6D49">
      <w:pPr>
        <w:numPr>
          <w:ilvl w:val="0"/>
          <w:numId w:val="4"/>
        </w:numPr>
        <w:tabs>
          <w:tab w:val="clear" w:pos="794"/>
        </w:tabs>
        <w:rPr>
          <w:noProof/>
          <w:lang w:val="en-CA" w:eastAsia="ko-KR"/>
        </w:rPr>
      </w:pPr>
      <w:r w:rsidRPr="001C01CF">
        <w:rPr>
          <w:noProof/>
          <w:lang w:val="en-CA" w:eastAsia="ko-KR"/>
        </w:rPr>
        <w:t>a reference index refIdxLX, with X being 0 or 1.</w:t>
      </w:r>
    </w:p>
    <w:p w:rsidR="007E6D49" w:rsidRPr="001C01CF" w:rsidRDefault="007E6D49" w:rsidP="007E6D49">
      <w:pPr>
        <w:rPr>
          <w:noProof/>
          <w:lang w:val="en-CA" w:eastAsia="ko-KR"/>
        </w:rPr>
      </w:pPr>
      <w:r w:rsidRPr="001C01CF">
        <w:rPr>
          <w:noProof/>
          <w:lang w:val="en-CA" w:eastAsia="ko-KR"/>
        </w:rPr>
        <w:t>Outputs of this process are:</w:t>
      </w:r>
    </w:p>
    <w:p w:rsidR="007E6D49" w:rsidRPr="001C01CF" w:rsidRDefault="007E6D49" w:rsidP="007E6D49">
      <w:pPr>
        <w:numPr>
          <w:ilvl w:val="0"/>
          <w:numId w:val="4"/>
        </w:numPr>
        <w:tabs>
          <w:tab w:val="clear" w:pos="794"/>
        </w:tabs>
        <w:rPr>
          <w:noProof/>
          <w:lang w:val="en-CA" w:eastAsia="ko-KR"/>
        </w:rPr>
      </w:pPr>
      <w:r w:rsidRPr="001C01CF">
        <w:rPr>
          <w:noProof/>
          <w:lang w:val="en-CA" w:eastAsia="ko-KR"/>
        </w:rPr>
        <w:t>the motion vector prediction mvLXCol,</w:t>
      </w:r>
    </w:p>
    <w:p w:rsidR="007E6D49" w:rsidRDefault="007E6D49" w:rsidP="007E6D49">
      <w:pPr>
        <w:numPr>
          <w:ilvl w:val="0"/>
          <w:numId w:val="4"/>
        </w:numPr>
        <w:tabs>
          <w:tab w:val="clear" w:pos="794"/>
        </w:tabs>
        <w:rPr>
          <w:ins w:id="1" w:author="mtk03732" w:date="2015-02-02T16:22:00Z"/>
          <w:noProof/>
          <w:lang w:val="en-CA" w:eastAsia="ko-KR"/>
        </w:rPr>
      </w:pPr>
      <w:r w:rsidRPr="001C01CF">
        <w:rPr>
          <w:noProof/>
          <w:lang w:val="en-CA" w:eastAsia="ko-KR"/>
        </w:rPr>
        <w:t>the availability flag availableFlagLXCol.</w:t>
      </w:r>
    </w:p>
    <w:p w:rsidR="00573E17" w:rsidRPr="00573E17" w:rsidRDefault="00573E17" w:rsidP="00573E17">
      <w:pPr>
        <w:numPr>
          <w:ilvl w:val="0"/>
          <w:numId w:val="4"/>
        </w:numPr>
        <w:tabs>
          <w:tab w:val="clear" w:pos="794"/>
        </w:tabs>
        <w:rPr>
          <w:noProof/>
          <w:lang w:val="en-CA" w:eastAsia="ko-KR"/>
        </w:rPr>
      </w:pPr>
      <w:ins w:id="2" w:author="mtk03732" w:date="2015-02-02T16:22:00Z">
        <w:r w:rsidRPr="001C01CF">
          <w:rPr>
            <w:noProof/>
            <w:lang w:val="en-CA" w:eastAsia="ko-KR"/>
          </w:rPr>
          <w:t>a reference index refIdxLX, with X being 0 or 1.</w:t>
        </w:r>
      </w:ins>
    </w:p>
    <w:p w:rsidR="007E6D49" w:rsidRPr="001C01CF" w:rsidRDefault="007E6D49" w:rsidP="007E6D49">
      <w:pPr>
        <w:rPr>
          <w:noProof/>
          <w:lang w:val="en-CA" w:eastAsia="ko-KR"/>
        </w:rPr>
      </w:pPr>
      <w:r w:rsidRPr="001C01CF">
        <w:rPr>
          <w:noProof/>
          <w:lang w:val="en-CA" w:eastAsia="ko-KR"/>
        </w:rPr>
        <w:t>The variable currPic specifies the current picture.</w:t>
      </w:r>
    </w:p>
    <w:p w:rsidR="007E6D49" w:rsidRPr="001C01CF" w:rsidRDefault="007E6D49" w:rsidP="007E6D49">
      <w:pPr>
        <w:tabs>
          <w:tab w:val="clear" w:pos="794"/>
        </w:tabs>
        <w:rPr>
          <w:noProof/>
          <w:lang w:val="en-CA" w:eastAsia="ko-KR"/>
        </w:rPr>
      </w:pPr>
      <w:r w:rsidRPr="001C01CF">
        <w:rPr>
          <w:noProof/>
          <w:lang w:val="en-CA" w:eastAsia="ko-KR"/>
        </w:rPr>
        <w:t>The arrays p</w:t>
      </w:r>
      <w:r w:rsidRPr="001C01CF">
        <w:rPr>
          <w:noProof/>
          <w:lang w:val="en-CA"/>
        </w:rPr>
        <w:t xml:space="preserve">redFlagL0Col[ x ][ y ], mvL0Col[ x ][ y ], and refIdxL0Col[ x ][ y ] are set equal to PredFlagL0[ x ][ y ], MvL0[ x ][ y ], and RefIdxL0[ x ][ y ], </w:t>
      </w:r>
      <w:r w:rsidRPr="001C01CF">
        <w:rPr>
          <w:noProof/>
          <w:lang w:val="en-CA" w:eastAsia="ko-KR"/>
        </w:rPr>
        <w:t xml:space="preserve">respectively, of </w:t>
      </w:r>
      <w:r w:rsidRPr="001C01CF">
        <w:rPr>
          <w:noProof/>
          <w:lang w:val="en-CA"/>
        </w:rPr>
        <w:t>the collocated picture specified by ColPic, and t</w:t>
      </w:r>
      <w:r w:rsidRPr="001C01CF">
        <w:rPr>
          <w:noProof/>
          <w:lang w:val="en-CA" w:eastAsia="ko-KR"/>
        </w:rPr>
        <w:t>he arrays p</w:t>
      </w:r>
      <w:r w:rsidRPr="001C01CF">
        <w:rPr>
          <w:noProof/>
          <w:lang w:val="en-CA"/>
        </w:rPr>
        <w:t xml:space="preserve">redFlagL1Col[ x ][ y ], mvL1Col[ x ][ y ], and refIdxL1Col[ x ][ y ] are set equal to PredFlagL1[ x ][ y ], MvL1[ x ][ y ], and RefIdxL1[ x ][ y ], </w:t>
      </w:r>
      <w:r w:rsidRPr="001C01CF">
        <w:rPr>
          <w:noProof/>
          <w:lang w:val="en-CA" w:eastAsia="ko-KR"/>
        </w:rPr>
        <w:t xml:space="preserve">respectively, of </w:t>
      </w:r>
      <w:r w:rsidRPr="001C01CF">
        <w:rPr>
          <w:noProof/>
          <w:lang w:val="en-CA"/>
        </w:rPr>
        <w:t>the collocated picture specified by ColPic</w:t>
      </w:r>
      <w:r w:rsidRPr="001C01CF">
        <w:rPr>
          <w:noProof/>
          <w:lang w:val="en-CA" w:eastAsia="ko-KR"/>
        </w:rPr>
        <w:t>.</w:t>
      </w:r>
    </w:p>
    <w:p w:rsidR="007E6D49" w:rsidRPr="001C01CF" w:rsidRDefault="007E6D49" w:rsidP="007E6D49">
      <w:pPr>
        <w:tabs>
          <w:tab w:val="clear" w:pos="794"/>
        </w:tabs>
        <w:rPr>
          <w:noProof/>
          <w:lang w:val="en-CA" w:eastAsia="ko-KR"/>
        </w:rPr>
      </w:pPr>
      <w:r w:rsidRPr="001C01CF">
        <w:rPr>
          <w:noProof/>
          <w:lang w:val="en-CA" w:eastAsia="ko-KR"/>
        </w:rPr>
        <w:t>The variables mvLXCol and availableFlagLXCol are derived as follows:</w:t>
      </w:r>
    </w:p>
    <w:p w:rsidR="007E6D49" w:rsidRPr="001C01CF" w:rsidRDefault="007E6D49" w:rsidP="007E6D49">
      <w:pPr>
        <w:numPr>
          <w:ilvl w:val="0"/>
          <w:numId w:val="5"/>
        </w:numPr>
        <w:tabs>
          <w:tab w:val="clear" w:pos="805"/>
          <w:tab w:val="clear" w:pos="1191"/>
          <w:tab w:val="left" w:pos="360"/>
        </w:tabs>
        <w:ind w:left="360" w:hanging="360"/>
        <w:rPr>
          <w:noProof/>
          <w:lang w:val="en-CA" w:eastAsia="ko-KR"/>
        </w:rPr>
      </w:pPr>
      <w:r w:rsidRPr="001C01CF">
        <w:rPr>
          <w:noProof/>
          <w:lang w:val="en-CA" w:eastAsia="ko-KR"/>
        </w:rPr>
        <w:t xml:space="preserve">If colPb is coded in an intra prediction mode, both components of </w:t>
      </w:r>
      <w:r w:rsidRPr="001C01CF">
        <w:rPr>
          <w:noProof/>
          <w:lang w:val="en-CA"/>
        </w:rPr>
        <w:t>mvLX</w:t>
      </w:r>
      <w:r w:rsidRPr="001C01CF">
        <w:rPr>
          <w:noProof/>
          <w:lang w:val="en-CA" w:eastAsia="ko-KR"/>
        </w:rPr>
        <w:t>Col are set equal to 0 and availableFlagLXCol is set equal to 0.</w:t>
      </w:r>
    </w:p>
    <w:p w:rsidR="007E6D49" w:rsidRPr="001C01CF" w:rsidRDefault="007E6D49" w:rsidP="007E6D49">
      <w:pPr>
        <w:numPr>
          <w:ilvl w:val="0"/>
          <w:numId w:val="5"/>
        </w:numPr>
        <w:tabs>
          <w:tab w:val="clear" w:pos="805"/>
          <w:tab w:val="clear" w:pos="1191"/>
          <w:tab w:val="left" w:pos="360"/>
        </w:tabs>
        <w:ind w:left="360" w:hanging="360"/>
        <w:rPr>
          <w:noProof/>
          <w:lang w:val="en-CA" w:eastAsia="ko-KR"/>
        </w:rPr>
      </w:pPr>
      <w:r w:rsidRPr="001C01CF">
        <w:rPr>
          <w:noProof/>
          <w:lang w:val="en-CA" w:eastAsia="ko-KR"/>
        </w:rPr>
        <w:t>Otherwise, the motion vector mvCol, the reference index refIdxCol, and the reference list identifier listCol are derived as follows:</w:t>
      </w:r>
    </w:p>
    <w:p w:rsidR="007E6D49" w:rsidRPr="001C01CF" w:rsidRDefault="007E6D49" w:rsidP="007E6D49">
      <w:pPr>
        <w:numPr>
          <w:ilvl w:val="1"/>
          <w:numId w:val="6"/>
        </w:numPr>
        <w:tabs>
          <w:tab w:val="clear" w:pos="800"/>
          <w:tab w:val="clear" w:pos="1191"/>
          <w:tab w:val="clear" w:pos="1588"/>
          <w:tab w:val="left" w:pos="720"/>
        </w:tabs>
        <w:ind w:left="720" w:hanging="360"/>
        <w:rPr>
          <w:noProof/>
          <w:lang w:val="en-CA"/>
        </w:rPr>
      </w:pPr>
      <w:r w:rsidRPr="001C01CF">
        <w:rPr>
          <w:noProof/>
          <w:lang w:val="en-CA"/>
        </w:rPr>
        <w:t>If predFlagL0Col[ xColPb ][ yColPb ] is equal to 0, mvCol, refIdxCol, and listCol are set equal to mvL1Col[ xColPb ][ yColPb ], refIdxL1Col[ xColPb ][ yColPb ], and L1, respectively.</w:t>
      </w:r>
    </w:p>
    <w:p w:rsidR="007E6D49" w:rsidRPr="001C01CF" w:rsidRDefault="007E6D49" w:rsidP="007E6D49">
      <w:pPr>
        <w:numPr>
          <w:ilvl w:val="1"/>
          <w:numId w:val="6"/>
        </w:numPr>
        <w:tabs>
          <w:tab w:val="clear" w:pos="800"/>
          <w:tab w:val="clear" w:pos="1191"/>
          <w:tab w:val="clear" w:pos="1588"/>
          <w:tab w:val="left" w:pos="720"/>
        </w:tabs>
        <w:ind w:left="720" w:hanging="360"/>
        <w:rPr>
          <w:noProof/>
          <w:lang w:val="en-CA" w:eastAsia="ko-KR"/>
        </w:rPr>
      </w:pPr>
      <w:r w:rsidRPr="001C01CF">
        <w:rPr>
          <w:noProof/>
          <w:lang w:val="en-CA"/>
        </w:rPr>
        <w:t xml:space="preserve">Otherwise, if predFlagL0Col[ xColPb ][ yColPb ] is equal to 1 and </w:t>
      </w:r>
      <w:r w:rsidRPr="001C01CF">
        <w:rPr>
          <w:noProof/>
          <w:lang w:val="en-CA" w:eastAsia="ko-KR"/>
        </w:rPr>
        <w:t>predFlagL1Col[ xColPb ][ yColPb ] is equal to 0, mvCol, refIdxCol, and listCol are set equal to mvL0Col[ xColPb ][ yColPb ], refIdxL0Col[ xColPb ][ yColPb ], and L0, respectively.</w:t>
      </w:r>
    </w:p>
    <w:p w:rsidR="007E6D49" w:rsidRPr="001C01CF" w:rsidRDefault="007E6D49" w:rsidP="007E6D49">
      <w:pPr>
        <w:numPr>
          <w:ilvl w:val="1"/>
          <w:numId w:val="6"/>
        </w:numPr>
        <w:tabs>
          <w:tab w:val="clear" w:pos="800"/>
          <w:tab w:val="clear" w:pos="1191"/>
          <w:tab w:val="clear" w:pos="1588"/>
          <w:tab w:val="left" w:pos="720"/>
        </w:tabs>
        <w:ind w:left="720" w:hanging="360"/>
        <w:rPr>
          <w:noProof/>
          <w:lang w:val="en-CA" w:eastAsia="ko-KR"/>
        </w:rPr>
      </w:pPr>
      <w:r w:rsidRPr="001C01CF">
        <w:rPr>
          <w:noProof/>
          <w:lang w:val="en-CA" w:eastAsia="ko-KR"/>
        </w:rPr>
        <w:t>Otherwise (</w:t>
      </w:r>
      <w:r w:rsidRPr="001C01CF">
        <w:rPr>
          <w:noProof/>
          <w:lang w:val="en-CA"/>
        </w:rPr>
        <w:t xml:space="preserve">predFlagL0Col[ xColPb ][ yColPb ] is equal to 1 and </w:t>
      </w:r>
      <w:r w:rsidRPr="001C01CF">
        <w:rPr>
          <w:noProof/>
          <w:lang w:val="en-CA" w:eastAsia="ko-KR"/>
        </w:rPr>
        <w:t>predFlagL1Col[ xColPb ][ yColPb ] is equal to 1), the following assignments are made:</w:t>
      </w:r>
    </w:p>
    <w:p w:rsidR="007E6D49" w:rsidRPr="001C01CF" w:rsidRDefault="007E6D49" w:rsidP="007E6D49">
      <w:pPr>
        <w:numPr>
          <w:ilvl w:val="1"/>
          <w:numId w:val="6"/>
        </w:numPr>
        <w:tabs>
          <w:tab w:val="clear" w:pos="1191"/>
          <w:tab w:val="clear" w:pos="1588"/>
          <w:tab w:val="clear" w:pos="1985"/>
        </w:tabs>
        <w:rPr>
          <w:noProof/>
          <w:lang w:val="en-CA" w:eastAsia="ko-KR"/>
        </w:rPr>
      </w:pPr>
      <w:r w:rsidRPr="001C01CF">
        <w:rPr>
          <w:noProof/>
          <w:lang w:val="en-CA" w:eastAsia="ko-KR"/>
        </w:rPr>
        <w:t>If NoBackwardPredFlag is equal to 1, mvCol, refIdxCol, and listCol are set equal to mvLXCol[ xColPb ][ yColPb ], refIdxLXCol[ xColPb ][ yColPb ], and LX, respectively.</w:t>
      </w:r>
    </w:p>
    <w:p w:rsidR="007E6D49" w:rsidRPr="001C01CF" w:rsidRDefault="007E6D49" w:rsidP="007E6D49">
      <w:pPr>
        <w:numPr>
          <w:ilvl w:val="3"/>
          <w:numId w:val="7"/>
        </w:numPr>
        <w:tabs>
          <w:tab w:val="clear" w:pos="794"/>
          <w:tab w:val="clear" w:pos="1191"/>
          <w:tab w:val="clear" w:pos="1600"/>
          <w:tab w:val="clear" w:pos="1985"/>
          <w:tab w:val="num" w:pos="1080"/>
        </w:tabs>
        <w:ind w:left="1080" w:hanging="360"/>
        <w:rPr>
          <w:noProof/>
          <w:lang w:val="en-CA" w:eastAsia="ko-KR"/>
        </w:rPr>
      </w:pPr>
      <w:r w:rsidRPr="001C01CF">
        <w:rPr>
          <w:noProof/>
          <w:lang w:val="en-CA" w:eastAsia="ko-KR"/>
        </w:rPr>
        <w:t>Otherwise, mvCol, refIdxCol, and listCol are set equal to mvLNCol[ xColPb ][ yColPb ], refIdxLNCol[ xColPb ][ yColPb ], and LN, respectively, with N being the value of collocated_from_l0_flag.</w:t>
      </w:r>
    </w:p>
    <w:p w:rsidR="007E6D49" w:rsidRPr="001C01CF" w:rsidRDefault="007E6D49" w:rsidP="007E6D49">
      <w:pPr>
        <w:tabs>
          <w:tab w:val="clear" w:pos="794"/>
        </w:tabs>
        <w:ind w:left="360"/>
        <w:rPr>
          <w:noProof/>
          <w:lang w:val="en-CA" w:eastAsia="ko-KR"/>
        </w:rPr>
      </w:pPr>
      <w:r w:rsidRPr="001C01CF">
        <w:rPr>
          <w:noProof/>
          <w:lang w:val="en-CA" w:eastAsia="ko-KR"/>
        </w:rPr>
        <w:t>and mvLXCol and availableFlagLXCol are derived as follows:</w:t>
      </w:r>
    </w:p>
    <w:p w:rsidR="007E6D49" w:rsidRDefault="007E6D49" w:rsidP="00573E17">
      <w:pPr>
        <w:numPr>
          <w:ilvl w:val="1"/>
          <w:numId w:val="6"/>
        </w:numPr>
        <w:tabs>
          <w:tab w:val="clear" w:pos="800"/>
          <w:tab w:val="clear" w:pos="1191"/>
          <w:tab w:val="clear" w:pos="1588"/>
          <w:tab w:val="left" w:pos="720"/>
        </w:tabs>
        <w:ind w:left="720" w:hanging="360"/>
        <w:rPr>
          <w:ins w:id="3" w:author="mtk03732" w:date="2015-02-02T16:07:00Z"/>
          <w:noProof/>
          <w:lang w:val="en-CA" w:eastAsia="ko-KR"/>
        </w:rPr>
      </w:pPr>
      <w:ins w:id="4" w:author="mtk03732" w:date="2015-02-02T16:07:00Z">
        <w:r>
          <w:rPr>
            <w:noProof/>
            <w:lang w:val="en-CA" w:eastAsia="ko-KR"/>
          </w:rPr>
          <w:t xml:space="preserve">If </w:t>
        </w:r>
      </w:ins>
      <w:proofErr w:type="spellStart"/>
      <w:ins w:id="5" w:author="mtk03732" w:date="2015-02-02T16:14:00Z">
        <w:r w:rsidRPr="000A5747">
          <w:rPr>
            <w:lang w:val="en-US"/>
          </w:rPr>
          <w:t>curr_pic_as_ref_enabled_flag</w:t>
        </w:r>
        <w:proofErr w:type="spellEnd"/>
        <w:r w:rsidRPr="001C01CF">
          <w:rPr>
            <w:noProof/>
            <w:lang w:val="en-CA"/>
          </w:rPr>
          <w:t xml:space="preserve"> </w:t>
        </w:r>
        <w:r>
          <w:rPr>
            <w:noProof/>
            <w:lang w:val="en-CA"/>
          </w:rPr>
          <w:t xml:space="preserve">is 1 and </w:t>
        </w:r>
      </w:ins>
      <w:ins w:id="6" w:author="mtk03732" w:date="2015-02-02T16:07:00Z">
        <w:r w:rsidRPr="001C01CF">
          <w:rPr>
            <w:noProof/>
            <w:lang w:val="en-CA"/>
          </w:rPr>
          <w:t>colPocDiff</w:t>
        </w:r>
        <w:r>
          <w:rPr>
            <w:noProof/>
            <w:lang w:val="en-CA"/>
          </w:rPr>
          <w:t xml:space="preserve"> is equal to 0, </w:t>
        </w:r>
      </w:ins>
      <w:ins w:id="7" w:author="mtk03732" w:date="2015-02-02T16:08:00Z">
        <w:r w:rsidRPr="007E6D49">
          <w:rPr>
            <w:noProof/>
            <w:lang w:val="en-CA"/>
          </w:rPr>
          <w:t xml:space="preserve">mvLXCol is </w:t>
        </w:r>
      </w:ins>
      <w:ins w:id="8" w:author="mtk03732" w:date="2015-02-02T16:23:00Z">
        <w:r w:rsidR="00573E17">
          <w:rPr>
            <w:noProof/>
            <w:lang w:val="en-CA"/>
          </w:rPr>
          <w:t xml:space="preserve">set equal to mvCol and </w:t>
        </w:r>
        <w:r w:rsidR="00573E17" w:rsidRPr="001C01CF">
          <w:rPr>
            <w:noProof/>
            <w:lang w:val="en-CA" w:eastAsia="ko-KR"/>
          </w:rPr>
          <w:t>refIdxLX</w:t>
        </w:r>
        <w:r w:rsidR="00573E17">
          <w:rPr>
            <w:noProof/>
            <w:lang w:val="en-CA" w:eastAsia="ko-KR"/>
          </w:rPr>
          <w:t xml:space="preserve"> is </w:t>
        </w:r>
      </w:ins>
      <w:ins w:id="9" w:author="mtk03732" w:date="2015-02-02T16:24:00Z">
        <w:r w:rsidR="00573E17">
          <w:rPr>
            <w:noProof/>
            <w:lang w:val="en-CA" w:eastAsia="ko-KR"/>
          </w:rPr>
          <w:t xml:space="preserve">set equal to the </w:t>
        </w:r>
      </w:ins>
      <w:proofErr w:type="spellStart"/>
      <w:ins w:id="10" w:author="mtk03732" w:date="2015-02-02T16:22:00Z">
        <w:r w:rsidR="00573E17" w:rsidRPr="00BF4048">
          <w:rPr>
            <w:lang w:val="en-US" w:eastAsia="ko-KR"/>
          </w:rPr>
          <w:t>the</w:t>
        </w:r>
        <w:proofErr w:type="spellEnd"/>
        <w:r w:rsidR="00573E17" w:rsidRPr="00BF4048">
          <w:rPr>
            <w:lang w:val="en-US" w:eastAsia="ko-KR"/>
          </w:rPr>
          <w:t xml:space="preserve"> current picture</w:t>
        </w:r>
      </w:ins>
      <w:ins w:id="11" w:author="mtk03732" w:date="2015-02-02T16:24:00Z">
        <w:r w:rsidR="00573E17">
          <w:rPr>
            <w:lang w:val="en-US" w:eastAsia="ko-KR"/>
          </w:rPr>
          <w:t>.</w:t>
        </w:r>
      </w:ins>
    </w:p>
    <w:p w:rsidR="007E6D49" w:rsidRPr="001C01CF" w:rsidRDefault="007E6D49" w:rsidP="007E6D49">
      <w:pPr>
        <w:numPr>
          <w:ilvl w:val="1"/>
          <w:numId w:val="6"/>
        </w:numPr>
        <w:tabs>
          <w:tab w:val="clear" w:pos="800"/>
          <w:tab w:val="clear" w:pos="1191"/>
          <w:tab w:val="clear" w:pos="1588"/>
          <w:tab w:val="left" w:pos="720"/>
        </w:tabs>
        <w:ind w:left="720" w:hanging="360"/>
        <w:rPr>
          <w:noProof/>
          <w:lang w:val="en-CA" w:eastAsia="ko-KR"/>
        </w:rPr>
      </w:pPr>
      <w:del w:id="12" w:author="mtk03732" w:date="2015-02-02T16:07:00Z">
        <w:r w:rsidRPr="001C01CF" w:rsidDel="007E6D49">
          <w:rPr>
            <w:noProof/>
            <w:lang w:val="en-CA" w:eastAsia="ko-KR"/>
          </w:rPr>
          <w:delText xml:space="preserve">If </w:delText>
        </w:r>
      </w:del>
      <w:ins w:id="13" w:author="mtk03732" w:date="2015-02-02T16:07:00Z">
        <w:r>
          <w:rPr>
            <w:noProof/>
            <w:lang w:val="en-CA" w:eastAsia="ko-KR"/>
          </w:rPr>
          <w:t>Otherwise if</w:t>
        </w:r>
        <w:r w:rsidRPr="001C01CF">
          <w:rPr>
            <w:noProof/>
            <w:lang w:val="en-CA" w:eastAsia="ko-KR"/>
          </w:rPr>
          <w:t xml:space="preserve"> </w:t>
        </w:r>
      </w:ins>
      <w:r w:rsidRPr="001C01CF">
        <w:rPr>
          <w:noProof/>
          <w:lang w:val="en-CA" w:eastAsia="ko-KR"/>
        </w:rPr>
        <w:t xml:space="preserve">LongTermRefPic( currPic, currPb, refIdxLX, LX ) is not equal to LongTermRefPic( ColPic, colPb, refIdxCol, listCol ), both components of mvLXCol are set equal to 0 and availableFlagLXCol is set equal to 0. </w:t>
      </w:r>
    </w:p>
    <w:p w:rsidR="007E6D49" w:rsidRPr="001C01CF" w:rsidRDefault="007E6D49" w:rsidP="007E6D49">
      <w:pPr>
        <w:numPr>
          <w:ilvl w:val="1"/>
          <w:numId w:val="6"/>
        </w:numPr>
        <w:tabs>
          <w:tab w:val="clear" w:pos="1191"/>
          <w:tab w:val="clear" w:pos="1588"/>
          <w:tab w:val="left" w:pos="720"/>
        </w:tabs>
        <w:rPr>
          <w:noProof/>
          <w:lang w:val="en-CA" w:eastAsia="ko-KR"/>
        </w:rPr>
      </w:pPr>
      <w:r w:rsidRPr="001C01CF">
        <w:rPr>
          <w:noProof/>
          <w:lang w:val="en-CA" w:eastAsia="ko-KR"/>
        </w:rPr>
        <w:t>Otherwise, the variable availableFlagLXCol is set equal to 1, refPicListCol[ refIdxCol ] is set to be the picture with reference index refIdxCol in the reference picture list listCol of the slice containing prediction block currPb in the collocated picture specified by ColPic, and the following applies:</w:t>
      </w:r>
    </w:p>
    <w:p w:rsidR="007E6D49" w:rsidRPr="001C01CF" w:rsidRDefault="007E6D49" w:rsidP="007E6D49">
      <w:pPr>
        <w:pStyle w:val="Equation"/>
        <w:tabs>
          <w:tab w:val="clear" w:pos="4849"/>
        </w:tabs>
        <w:ind w:left="1588"/>
        <w:rPr>
          <w:noProof/>
          <w:lang w:val="en-CA" w:eastAsia="ko-KR"/>
        </w:rPr>
      </w:pPr>
      <w:r w:rsidRPr="001C01CF">
        <w:rPr>
          <w:noProof/>
          <w:lang w:val="en-CA"/>
        </w:rPr>
        <w:t>colPocDiff = DiffPicOrderCnt( ColPic, </w:t>
      </w:r>
      <w:r w:rsidRPr="001C01CF">
        <w:rPr>
          <w:noProof/>
          <w:lang w:val="en-CA" w:eastAsia="ko-KR"/>
        </w:rPr>
        <w:t>refPicListCol[ refIdxCol ] )</w:t>
      </w:r>
      <w:r w:rsidRPr="001C01CF">
        <w:rPr>
          <w:noProof/>
          <w:lang w:val="en-CA" w:eastAsia="ko-KR"/>
        </w:rPr>
        <w:tab/>
        <w:t>(</w:t>
      </w:r>
      <w:r w:rsidRPr="001C01CF">
        <w:rPr>
          <w:noProof/>
          <w:lang w:val="en-CA" w:eastAsia="ko-KR"/>
        </w:rPr>
        <w:fldChar w:fldCharType="begin" w:fldLock="1"/>
      </w:r>
      <w:r w:rsidRPr="001C01CF">
        <w:rPr>
          <w:noProof/>
          <w:lang w:val="en-CA" w:eastAsia="ko-KR"/>
        </w:rPr>
        <w:instrText xml:space="preserve"> STYLEREF 1 \s </w:instrText>
      </w:r>
      <w:r w:rsidRPr="001C01CF">
        <w:rPr>
          <w:noProof/>
          <w:lang w:val="en-CA" w:eastAsia="ko-KR"/>
        </w:rPr>
        <w:fldChar w:fldCharType="separate"/>
      </w:r>
      <w:r w:rsidRPr="001C01CF">
        <w:rPr>
          <w:noProof/>
          <w:lang w:val="en-CA" w:eastAsia="ko-KR"/>
        </w:rPr>
        <w:t>8</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fldLock="1"/>
      </w:r>
      <w:r w:rsidRPr="001C01CF">
        <w:rPr>
          <w:noProof/>
          <w:lang w:val="en-CA" w:eastAsia="ko-KR"/>
        </w:rPr>
        <w:instrText xml:space="preserve"> SEQ Equation \* ARABIC \s 1 </w:instrText>
      </w:r>
      <w:r w:rsidRPr="001C01CF">
        <w:rPr>
          <w:noProof/>
          <w:lang w:val="en-CA" w:eastAsia="ko-KR"/>
        </w:rPr>
        <w:fldChar w:fldCharType="separate"/>
      </w:r>
      <w:r w:rsidRPr="001C01CF">
        <w:rPr>
          <w:noProof/>
          <w:lang w:val="en-CA" w:eastAsia="ko-KR"/>
        </w:rPr>
        <w:t>174</w:t>
      </w:r>
      <w:r w:rsidRPr="001C01CF">
        <w:rPr>
          <w:noProof/>
          <w:lang w:val="en-CA" w:eastAsia="ko-KR"/>
        </w:rPr>
        <w:fldChar w:fldCharType="end"/>
      </w:r>
      <w:r w:rsidRPr="001C01CF">
        <w:rPr>
          <w:noProof/>
          <w:lang w:val="en-CA" w:eastAsia="ko-KR"/>
        </w:rPr>
        <w:t>)</w:t>
      </w:r>
    </w:p>
    <w:p w:rsidR="007E6D49" w:rsidRPr="001C01CF" w:rsidRDefault="007E6D49" w:rsidP="007E6D49">
      <w:pPr>
        <w:pStyle w:val="Equation"/>
        <w:tabs>
          <w:tab w:val="clear" w:pos="4849"/>
        </w:tabs>
        <w:ind w:left="1588"/>
        <w:rPr>
          <w:noProof/>
          <w:lang w:val="en-CA" w:eastAsia="ko-KR"/>
        </w:rPr>
      </w:pPr>
      <w:r w:rsidRPr="001C01CF">
        <w:rPr>
          <w:noProof/>
          <w:lang w:val="en-CA" w:eastAsia="ko-KR"/>
        </w:rPr>
        <w:t>currPocDiff = DiffPicOrderCnt( currPic, RefPicListX[ refIdxLX ] )</w:t>
      </w:r>
      <w:r w:rsidRPr="001C01CF">
        <w:rPr>
          <w:noProof/>
          <w:lang w:val="en-CA" w:eastAsia="ko-KR"/>
        </w:rPr>
        <w:tab/>
        <w:t>(</w:t>
      </w:r>
      <w:r w:rsidRPr="001C01CF">
        <w:rPr>
          <w:noProof/>
          <w:lang w:val="en-CA" w:eastAsia="ko-KR"/>
        </w:rPr>
        <w:fldChar w:fldCharType="begin" w:fldLock="1"/>
      </w:r>
      <w:r w:rsidRPr="001C01CF">
        <w:rPr>
          <w:noProof/>
          <w:lang w:val="en-CA" w:eastAsia="ko-KR"/>
        </w:rPr>
        <w:instrText xml:space="preserve"> STYLEREF 1 \s </w:instrText>
      </w:r>
      <w:r w:rsidRPr="001C01CF">
        <w:rPr>
          <w:noProof/>
          <w:lang w:val="en-CA" w:eastAsia="ko-KR"/>
        </w:rPr>
        <w:fldChar w:fldCharType="separate"/>
      </w:r>
      <w:r w:rsidRPr="001C01CF">
        <w:rPr>
          <w:noProof/>
          <w:lang w:val="en-CA" w:eastAsia="ko-KR"/>
        </w:rPr>
        <w:t>8</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fldLock="1"/>
      </w:r>
      <w:r w:rsidRPr="001C01CF">
        <w:rPr>
          <w:noProof/>
          <w:lang w:val="en-CA" w:eastAsia="ko-KR"/>
        </w:rPr>
        <w:instrText xml:space="preserve"> SEQ Equation \* ARABIC \s 1 </w:instrText>
      </w:r>
      <w:r w:rsidRPr="001C01CF">
        <w:rPr>
          <w:noProof/>
          <w:lang w:val="en-CA" w:eastAsia="ko-KR"/>
        </w:rPr>
        <w:fldChar w:fldCharType="separate"/>
      </w:r>
      <w:r w:rsidRPr="001C01CF">
        <w:rPr>
          <w:noProof/>
          <w:lang w:val="en-CA" w:eastAsia="ko-KR"/>
        </w:rPr>
        <w:t>175</w:t>
      </w:r>
      <w:r w:rsidRPr="001C01CF">
        <w:rPr>
          <w:noProof/>
          <w:lang w:val="en-CA" w:eastAsia="ko-KR"/>
        </w:rPr>
        <w:fldChar w:fldCharType="end"/>
      </w:r>
      <w:r w:rsidRPr="001C01CF">
        <w:rPr>
          <w:noProof/>
          <w:lang w:val="en-CA" w:eastAsia="ko-KR"/>
        </w:rPr>
        <w:t>)</w:t>
      </w:r>
    </w:p>
    <w:p w:rsidR="007E6D49" w:rsidRPr="001C01CF" w:rsidRDefault="007E6D49" w:rsidP="007E6D49">
      <w:pPr>
        <w:numPr>
          <w:ilvl w:val="3"/>
          <w:numId w:val="7"/>
        </w:numPr>
        <w:tabs>
          <w:tab w:val="clear" w:pos="794"/>
          <w:tab w:val="clear" w:pos="1191"/>
          <w:tab w:val="clear" w:pos="1600"/>
          <w:tab w:val="clear" w:pos="1985"/>
          <w:tab w:val="num" w:pos="1080"/>
        </w:tabs>
        <w:ind w:left="1080" w:hanging="360"/>
        <w:rPr>
          <w:noProof/>
          <w:lang w:val="en-CA"/>
        </w:rPr>
      </w:pPr>
      <w:r w:rsidRPr="001C01CF">
        <w:rPr>
          <w:noProof/>
          <w:lang w:val="en-CA"/>
        </w:rPr>
        <w:t xml:space="preserve">If RefPicListX[ refIdxLX ] is a long-term reference picture, or colPocDiff is equal to </w:t>
      </w:r>
      <w:r w:rsidRPr="001C01CF">
        <w:rPr>
          <w:noProof/>
          <w:lang w:val="en-CA" w:eastAsia="ko-KR"/>
        </w:rPr>
        <w:t>currPocDiff</w:t>
      </w:r>
      <w:r w:rsidRPr="001C01CF">
        <w:rPr>
          <w:noProof/>
          <w:lang w:val="en-CA"/>
        </w:rPr>
        <w:t>,</w:t>
      </w:r>
      <w:r w:rsidRPr="001C01CF">
        <w:rPr>
          <w:noProof/>
          <w:lang w:val="en-CA" w:eastAsia="ko-KR"/>
        </w:rPr>
        <w:t xml:space="preserve"> mvLXCol is derived as follows:</w:t>
      </w:r>
    </w:p>
    <w:p w:rsidR="007E6D49" w:rsidRPr="001C01CF" w:rsidRDefault="007E6D49" w:rsidP="007E6D49">
      <w:pPr>
        <w:pStyle w:val="Equation"/>
        <w:tabs>
          <w:tab w:val="clear" w:pos="4849"/>
        </w:tabs>
        <w:ind w:left="1588"/>
        <w:rPr>
          <w:noProof/>
          <w:lang w:val="en-CA" w:eastAsia="ko-KR"/>
        </w:rPr>
      </w:pPr>
      <w:r w:rsidRPr="001C01CF">
        <w:rPr>
          <w:noProof/>
          <w:lang w:val="en-CA" w:eastAsia="ko-KR"/>
        </w:rPr>
        <w:t>mvLXCol = mvCol</w:t>
      </w:r>
      <w:r w:rsidRPr="001C01CF">
        <w:rPr>
          <w:noProof/>
          <w:lang w:val="en-CA" w:eastAsia="ko-KR"/>
        </w:rPr>
        <w:tab/>
        <w:t>(</w:t>
      </w:r>
      <w:r w:rsidRPr="001C01CF">
        <w:rPr>
          <w:noProof/>
          <w:lang w:val="en-CA" w:eastAsia="ko-KR"/>
        </w:rPr>
        <w:fldChar w:fldCharType="begin" w:fldLock="1"/>
      </w:r>
      <w:r w:rsidRPr="001C01CF">
        <w:rPr>
          <w:noProof/>
          <w:lang w:val="en-CA" w:eastAsia="ko-KR"/>
        </w:rPr>
        <w:instrText xml:space="preserve"> STYLEREF 1 \s </w:instrText>
      </w:r>
      <w:r w:rsidRPr="001C01CF">
        <w:rPr>
          <w:noProof/>
          <w:lang w:val="en-CA" w:eastAsia="ko-KR"/>
        </w:rPr>
        <w:fldChar w:fldCharType="separate"/>
      </w:r>
      <w:r w:rsidRPr="001C01CF">
        <w:rPr>
          <w:noProof/>
          <w:lang w:val="en-CA" w:eastAsia="ko-KR"/>
        </w:rPr>
        <w:t>8</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fldLock="1"/>
      </w:r>
      <w:r w:rsidRPr="001C01CF">
        <w:rPr>
          <w:noProof/>
          <w:lang w:val="en-CA" w:eastAsia="ko-KR"/>
        </w:rPr>
        <w:instrText xml:space="preserve"> SEQ Equation \* ARABIC \s 1 </w:instrText>
      </w:r>
      <w:r w:rsidRPr="001C01CF">
        <w:rPr>
          <w:noProof/>
          <w:lang w:val="en-CA" w:eastAsia="ko-KR"/>
        </w:rPr>
        <w:fldChar w:fldCharType="separate"/>
      </w:r>
      <w:r w:rsidRPr="001C01CF">
        <w:rPr>
          <w:noProof/>
          <w:lang w:val="en-CA" w:eastAsia="ko-KR"/>
        </w:rPr>
        <w:t>176</w:t>
      </w:r>
      <w:r w:rsidRPr="001C01CF">
        <w:rPr>
          <w:noProof/>
          <w:lang w:val="en-CA" w:eastAsia="ko-KR"/>
        </w:rPr>
        <w:fldChar w:fldCharType="end"/>
      </w:r>
      <w:r w:rsidRPr="001C01CF">
        <w:rPr>
          <w:noProof/>
          <w:lang w:val="en-CA" w:eastAsia="ko-KR"/>
        </w:rPr>
        <w:t>)</w:t>
      </w:r>
    </w:p>
    <w:p w:rsidR="007E6D49" w:rsidRPr="001C01CF" w:rsidRDefault="007E6D49" w:rsidP="007E6D49">
      <w:pPr>
        <w:numPr>
          <w:ilvl w:val="3"/>
          <w:numId w:val="7"/>
        </w:numPr>
        <w:tabs>
          <w:tab w:val="clear" w:pos="794"/>
          <w:tab w:val="clear" w:pos="1191"/>
          <w:tab w:val="clear" w:pos="1600"/>
          <w:tab w:val="clear" w:pos="1985"/>
          <w:tab w:val="num" w:pos="1080"/>
        </w:tabs>
        <w:ind w:left="1080" w:hanging="360"/>
        <w:rPr>
          <w:noProof/>
          <w:lang w:val="en-CA"/>
        </w:rPr>
      </w:pPr>
      <w:r w:rsidRPr="001C01CF">
        <w:rPr>
          <w:noProof/>
          <w:lang w:val="en-CA"/>
        </w:rPr>
        <w:t>Otherwise, mvLXCol is derived as a scaled version of the motion vector mvCol as follows:</w:t>
      </w:r>
    </w:p>
    <w:p w:rsidR="007E6D49" w:rsidRPr="001C01CF" w:rsidRDefault="007E6D49" w:rsidP="007E6D49">
      <w:pPr>
        <w:pStyle w:val="Equation"/>
        <w:tabs>
          <w:tab w:val="clear" w:pos="4849"/>
        </w:tabs>
        <w:ind w:left="1588"/>
        <w:rPr>
          <w:noProof/>
          <w:lang w:val="en-CA" w:eastAsia="ko-KR"/>
        </w:rPr>
      </w:pPr>
      <w:r w:rsidRPr="001C01CF">
        <w:rPr>
          <w:noProof/>
          <w:lang w:val="en-CA" w:eastAsia="ko-KR"/>
        </w:rPr>
        <w:t>tx = ( 16384 + ( Abs( td )  &gt;&gt;  1 ) ) / td</w:t>
      </w:r>
      <w:r w:rsidRPr="001C01CF">
        <w:rPr>
          <w:noProof/>
          <w:lang w:val="en-CA" w:eastAsia="ko-KR"/>
        </w:rPr>
        <w:tab/>
        <w:t>(</w:t>
      </w:r>
      <w:r w:rsidRPr="001C01CF">
        <w:rPr>
          <w:noProof/>
          <w:lang w:val="en-CA" w:eastAsia="ko-KR"/>
        </w:rPr>
        <w:fldChar w:fldCharType="begin" w:fldLock="1"/>
      </w:r>
      <w:r w:rsidRPr="001C01CF">
        <w:rPr>
          <w:noProof/>
          <w:lang w:val="en-CA" w:eastAsia="ko-KR"/>
        </w:rPr>
        <w:instrText xml:space="preserve"> STYLEREF 1 \s </w:instrText>
      </w:r>
      <w:r w:rsidRPr="001C01CF">
        <w:rPr>
          <w:noProof/>
          <w:lang w:val="en-CA" w:eastAsia="ko-KR"/>
        </w:rPr>
        <w:fldChar w:fldCharType="separate"/>
      </w:r>
      <w:r w:rsidRPr="001C01CF">
        <w:rPr>
          <w:noProof/>
          <w:lang w:val="en-CA" w:eastAsia="ko-KR"/>
        </w:rPr>
        <w:t>8</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fldLock="1"/>
      </w:r>
      <w:r w:rsidRPr="001C01CF">
        <w:rPr>
          <w:noProof/>
          <w:lang w:val="en-CA" w:eastAsia="ko-KR"/>
        </w:rPr>
        <w:instrText xml:space="preserve"> SEQ Equation \* ARABIC \s 1 </w:instrText>
      </w:r>
      <w:r w:rsidRPr="001C01CF">
        <w:rPr>
          <w:noProof/>
          <w:lang w:val="en-CA" w:eastAsia="ko-KR"/>
        </w:rPr>
        <w:fldChar w:fldCharType="separate"/>
      </w:r>
      <w:r w:rsidRPr="001C01CF">
        <w:rPr>
          <w:noProof/>
          <w:lang w:val="en-CA" w:eastAsia="ko-KR"/>
        </w:rPr>
        <w:t>177</w:t>
      </w:r>
      <w:r w:rsidRPr="001C01CF">
        <w:rPr>
          <w:noProof/>
          <w:lang w:val="en-CA" w:eastAsia="ko-KR"/>
        </w:rPr>
        <w:fldChar w:fldCharType="end"/>
      </w:r>
      <w:r w:rsidRPr="001C01CF">
        <w:rPr>
          <w:noProof/>
          <w:lang w:val="en-CA" w:eastAsia="ko-KR"/>
        </w:rPr>
        <w:t>)</w:t>
      </w:r>
    </w:p>
    <w:p w:rsidR="007E6D49" w:rsidRPr="001C01CF" w:rsidRDefault="007E6D49" w:rsidP="007E6D49">
      <w:pPr>
        <w:pStyle w:val="Equation"/>
        <w:tabs>
          <w:tab w:val="clear" w:pos="4849"/>
        </w:tabs>
        <w:ind w:left="1588"/>
        <w:rPr>
          <w:noProof/>
          <w:lang w:val="en-CA" w:eastAsia="ko-KR"/>
        </w:rPr>
      </w:pPr>
      <w:r w:rsidRPr="001C01CF">
        <w:rPr>
          <w:noProof/>
          <w:lang w:val="en-CA" w:eastAsia="ko-KR"/>
        </w:rPr>
        <w:t>distScaleFactor = Clip3( −4096, 4095, ( tb * tx + 32 )  &gt;&gt;  6 )</w:t>
      </w:r>
      <w:r w:rsidRPr="001C01CF">
        <w:rPr>
          <w:noProof/>
          <w:lang w:val="en-CA" w:eastAsia="ko-KR"/>
        </w:rPr>
        <w:tab/>
        <w:t>(</w:t>
      </w:r>
      <w:r w:rsidRPr="001C01CF">
        <w:rPr>
          <w:noProof/>
          <w:lang w:val="en-CA" w:eastAsia="ko-KR"/>
        </w:rPr>
        <w:fldChar w:fldCharType="begin" w:fldLock="1"/>
      </w:r>
      <w:r w:rsidRPr="001C01CF">
        <w:rPr>
          <w:noProof/>
          <w:lang w:val="en-CA" w:eastAsia="ko-KR"/>
        </w:rPr>
        <w:instrText xml:space="preserve"> STYLEREF 1 \s </w:instrText>
      </w:r>
      <w:r w:rsidRPr="001C01CF">
        <w:rPr>
          <w:noProof/>
          <w:lang w:val="en-CA" w:eastAsia="ko-KR"/>
        </w:rPr>
        <w:fldChar w:fldCharType="separate"/>
      </w:r>
      <w:r w:rsidRPr="001C01CF">
        <w:rPr>
          <w:noProof/>
          <w:lang w:val="en-CA" w:eastAsia="ko-KR"/>
        </w:rPr>
        <w:t>8</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fldLock="1"/>
      </w:r>
      <w:r w:rsidRPr="001C01CF">
        <w:rPr>
          <w:noProof/>
          <w:lang w:val="en-CA" w:eastAsia="ko-KR"/>
        </w:rPr>
        <w:instrText xml:space="preserve"> SEQ Equation \* ARABIC \s 1 </w:instrText>
      </w:r>
      <w:r w:rsidRPr="001C01CF">
        <w:rPr>
          <w:noProof/>
          <w:lang w:val="en-CA" w:eastAsia="ko-KR"/>
        </w:rPr>
        <w:fldChar w:fldCharType="separate"/>
      </w:r>
      <w:r w:rsidRPr="001C01CF">
        <w:rPr>
          <w:noProof/>
          <w:lang w:val="en-CA" w:eastAsia="ko-KR"/>
        </w:rPr>
        <w:t>178</w:t>
      </w:r>
      <w:r w:rsidRPr="001C01CF">
        <w:rPr>
          <w:noProof/>
          <w:lang w:val="en-CA" w:eastAsia="ko-KR"/>
        </w:rPr>
        <w:fldChar w:fldCharType="end"/>
      </w:r>
      <w:r w:rsidRPr="001C01CF">
        <w:rPr>
          <w:noProof/>
          <w:lang w:val="en-CA" w:eastAsia="ko-KR"/>
        </w:rPr>
        <w:t>)</w:t>
      </w:r>
    </w:p>
    <w:p w:rsidR="007E6D49" w:rsidRPr="001C01CF" w:rsidRDefault="007E6D49" w:rsidP="007E6D49">
      <w:pPr>
        <w:pStyle w:val="Equation"/>
        <w:tabs>
          <w:tab w:val="clear" w:pos="4849"/>
          <w:tab w:val="left" w:pos="1890"/>
          <w:tab w:val="left" w:pos="2250"/>
          <w:tab w:val="left" w:pos="2610"/>
          <w:tab w:val="left" w:pos="2880"/>
        </w:tabs>
        <w:ind w:left="1588"/>
        <w:rPr>
          <w:noProof/>
          <w:lang w:val="en-CA" w:eastAsia="ko-KR"/>
        </w:rPr>
      </w:pPr>
      <w:r w:rsidRPr="001C01CF">
        <w:rPr>
          <w:noProof/>
          <w:lang w:val="en-CA" w:eastAsia="ko-KR"/>
        </w:rPr>
        <w:t>mvLXCol =  Clip3(</w:t>
      </w:r>
      <w:r w:rsidRPr="001C01CF">
        <w:rPr>
          <w:rFonts w:eastAsia="MS Mincho"/>
          <w:noProof/>
          <w:lang w:val="en-CA" w:eastAsia="ja-JP"/>
        </w:rPr>
        <w:t> </w:t>
      </w:r>
      <w:r w:rsidRPr="001C01CF">
        <w:rPr>
          <w:noProof/>
          <w:lang w:val="en-CA" w:eastAsia="ko-KR"/>
        </w:rPr>
        <w:t>−32768, 32767, Sign( distScaleFactor * mvCol ) * </w:t>
      </w:r>
      <w:r w:rsidRPr="001C01CF">
        <w:rPr>
          <w:noProof/>
          <w:lang w:val="en-CA" w:eastAsia="ko-KR"/>
        </w:rPr>
        <w:br/>
      </w:r>
      <w:r w:rsidRPr="001C01CF">
        <w:rPr>
          <w:noProof/>
          <w:lang w:val="en-CA" w:eastAsia="ko-KR"/>
        </w:rPr>
        <w:tab/>
      </w:r>
      <w:r w:rsidRPr="001C01CF">
        <w:rPr>
          <w:noProof/>
          <w:lang w:val="en-CA" w:eastAsia="ko-KR"/>
        </w:rPr>
        <w:tab/>
      </w:r>
      <w:r w:rsidRPr="001C01CF">
        <w:rPr>
          <w:noProof/>
          <w:lang w:val="en-CA" w:eastAsia="ko-KR"/>
        </w:rPr>
        <w:tab/>
      </w:r>
      <w:r w:rsidRPr="001C01CF">
        <w:rPr>
          <w:noProof/>
          <w:lang w:val="en-CA" w:eastAsia="ko-KR"/>
        </w:rPr>
        <w:tab/>
        <w:t>( ( Abs( distScaleFactor * mvCol ) + 127 )  &gt;&gt;  8 ) )</w:t>
      </w:r>
      <w:r w:rsidRPr="001C01CF">
        <w:rPr>
          <w:noProof/>
          <w:lang w:val="en-CA" w:eastAsia="ko-KR"/>
        </w:rPr>
        <w:tab/>
        <w:t>(</w:t>
      </w:r>
      <w:r w:rsidRPr="001C01CF">
        <w:rPr>
          <w:noProof/>
          <w:lang w:val="en-CA" w:eastAsia="ko-KR"/>
        </w:rPr>
        <w:fldChar w:fldCharType="begin" w:fldLock="1"/>
      </w:r>
      <w:r w:rsidRPr="001C01CF">
        <w:rPr>
          <w:noProof/>
          <w:lang w:val="en-CA" w:eastAsia="ko-KR"/>
        </w:rPr>
        <w:instrText xml:space="preserve"> STYLEREF 1 \s </w:instrText>
      </w:r>
      <w:r w:rsidRPr="001C01CF">
        <w:rPr>
          <w:noProof/>
          <w:lang w:val="en-CA" w:eastAsia="ko-KR"/>
        </w:rPr>
        <w:fldChar w:fldCharType="separate"/>
      </w:r>
      <w:r w:rsidRPr="001C01CF">
        <w:rPr>
          <w:noProof/>
          <w:lang w:val="en-CA" w:eastAsia="ko-KR"/>
        </w:rPr>
        <w:t>8</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fldLock="1"/>
      </w:r>
      <w:r w:rsidRPr="001C01CF">
        <w:rPr>
          <w:noProof/>
          <w:lang w:val="en-CA" w:eastAsia="ko-KR"/>
        </w:rPr>
        <w:instrText xml:space="preserve"> SEQ Equation \* ARABIC \s 1 </w:instrText>
      </w:r>
      <w:r w:rsidRPr="001C01CF">
        <w:rPr>
          <w:noProof/>
          <w:lang w:val="en-CA" w:eastAsia="ko-KR"/>
        </w:rPr>
        <w:fldChar w:fldCharType="separate"/>
      </w:r>
      <w:r w:rsidRPr="001C01CF">
        <w:rPr>
          <w:noProof/>
          <w:lang w:val="en-CA" w:eastAsia="ko-KR"/>
        </w:rPr>
        <w:t>179</w:t>
      </w:r>
      <w:r w:rsidRPr="001C01CF">
        <w:rPr>
          <w:noProof/>
          <w:lang w:val="en-CA" w:eastAsia="ko-KR"/>
        </w:rPr>
        <w:fldChar w:fldCharType="end"/>
      </w:r>
      <w:r w:rsidRPr="001C01CF">
        <w:rPr>
          <w:noProof/>
          <w:lang w:val="en-CA" w:eastAsia="ko-KR"/>
        </w:rPr>
        <w:t>)</w:t>
      </w:r>
    </w:p>
    <w:p w:rsidR="007E6D49" w:rsidRPr="001C01CF" w:rsidRDefault="007E6D49" w:rsidP="007E6D49">
      <w:pPr>
        <w:tabs>
          <w:tab w:val="clear" w:pos="794"/>
          <w:tab w:val="clear" w:pos="1191"/>
        </w:tabs>
        <w:ind w:left="1200"/>
        <w:rPr>
          <w:noProof/>
          <w:lang w:val="en-CA"/>
        </w:rPr>
      </w:pPr>
      <w:r w:rsidRPr="001C01CF">
        <w:rPr>
          <w:noProof/>
          <w:lang w:val="en-CA"/>
        </w:rPr>
        <w:t>where td and tb are derived as follows:</w:t>
      </w:r>
    </w:p>
    <w:p w:rsidR="007E6D49" w:rsidRPr="001C01CF" w:rsidRDefault="007E6D49" w:rsidP="007E6D49">
      <w:pPr>
        <w:pStyle w:val="Equation"/>
        <w:tabs>
          <w:tab w:val="clear" w:pos="4849"/>
        </w:tabs>
        <w:ind w:left="1588"/>
        <w:rPr>
          <w:noProof/>
          <w:lang w:val="en-CA" w:eastAsia="ko-KR"/>
        </w:rPr>
      </w:pPr>
      <w:r w:rsidRPr="001C01CF">
        <w:rPr>
          <w:noProof/>
          <w:lang w:val="en-CA" w:eastAsia="ko-KR"/>
        </w:rPr>
        <w:t>td = Clip3( −128, 127, colPocDiff )</w:t>
      </w:r>
      <w:r w:rsidRPr="001C01CF">
        <w:rPr>
          <w:noProof/>
          <w:lang w:val="en-CA" w:eastAsia="ko-KR"/>
        </w:rPr>
        <w:tab/>
        <w:t>(</w:t>
      </w:r>
      <w:r w:rsidRPr="001C01CF">
        <w:rPr>
          <w:noProof/>
          <w:lang w:val="en-CA" w:eastAsia="ko-KR"/>
        </w:rPr>
        <w:fldChar w:fldCharType="begin" w:fldLock="1"/>
      </w:r>
      <w:r w:rsidRPr="001C01CF">
        <w:rPr>
          <w:noProof/>
          <w:lang w:val="en-CA" w:eastAsia="ko-KR"/>
        </w:rPr>
        <w:instrText xml:space="preserve"> STYLEREF 1 \s </w:instrText>
      </w:r>
      <w:r w:rsidRPr="001C01CF">
        <w:rPr>
          <w:noProof/>
          <w:lang w:val="en-CA" w:eastAsia="ko-KR"/>
        </w:rPr>
        <w:fldChar w:fldCharType="separate"/>
      </w:r>
      <w:r w:rsidRPr="001C01CF">
        <w:rPr>
          <w:noProof/>
          <w:lang w:val="en-CA" w:eastAsia="ko-KR"/>
        </w:rPr>
        <w:t>8</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fldLock="1"/>
      </w:r>
      <w:r w:rsidRPr="001C01CF">
        <w:rPr>
          <w:noProof/>
          <w:lang w:val="en-CA" w:eastAsia="ko-KR"/>
        </w:rPr>
        <w:instrText xml:space="preserve"> SEQ Equation \* ARABIC \s 1 </w:instrText>
      </w:r>
      <w:r w:rsidRPr="001C01CF">
        <w:rPr>
          <w:noProof/>
          <w:lang w:val="en-CA" w:eastAsia="ko-KR"/>
        </w:rPr>
        <w:fldChar w:fldCharType="separate"/>
      </w:r>
      <w:r w:rsidRPr="001C01CF">
        <w:rPr>
          <w:noProof/>
          <w:lang w:val="en-CA" w:eastAsia="ko-KR"/>
        </w:rPr>
        <w:t>180</w:t>
      </w:r>
      <w:r w:rsidRPr="001C01CF">
        <w:rPr>
          <w:noProof/>
          <w:lang w:val="en-CA" w:eastAsia="ko-KR"/>
        </w:rPr>
        <w:fldChar w:fldCharType="end"/>
      </w:r>
      <w:r w:rsidRPr="001C01CF">
        <w:rPr>
          <w:noProof/>
          <w:lang w:val="en-CA" w:eastAsia="ko-KR"/>
        </w:rPr>
        <w:t>)</w:t>
      </w:r>
    </w:p>
    <w:p w:rsidR="007E6D49" w:rsidRPr="001C01CF" w:rsidRDefault="007E6D49" w:rsidP="007E6D49">
      <w:pPr>
        <w:pStyle w:val="Equation"/>
        <w:tabs>
          <w:tab w:val="clear" w:pos="4849"/>
        </w:tabs>
        <w:ind w:left="1588"/>
        <w:rPr>
          <w:noProof/>
          <w:lang w:val="en-CA" w:eastAsia="ko-KR"/>
        </w:rPr>
      </w:pPr>
      <w:r w:rsidRPr="001C01CF">
        <w:rPr>
          <w:noProof/>
          <w:lang w:val="en-CA" w:eastAsia="ko-KR"/>
        </w:rPr>
        <w:t>tb = Clip3( −128, 127, currPocDiff )</w:t>
      </w:r>
      <w:r w:rsidRPr="001C01CF">
        <w:rPr>
          <w:noProof/>
          <w:lang w:val="en-CA" w:eastAsia="ko-KR"/>
        </w:rPr>
        <w:tab/>
        <w:t>(</w:t>
      </w:r>
      <w:r w:rsidRPr="001C01CF">
        <w:rPr>
          <w:noProof/>
          <w:lang w:val="en-CA" w:eastAsia="ko-KR"/>
        </w:rPr>
        <w:fldChar w:fldCharType="begin" w:fldLock="1"/>
      </w:r>
      <w:r w:rsidRPr="001C01CF">
        <w:rPr>
          <w:noProof/>
          <w:lang w:val="en-CA" w:eastAsia="ko-KR"/>
        </w:rPr>
        <w:instrText xml:space="preserve"> STYLEREF 1 \s </w:instrText>
      </w:r>
      <w:r w:rsidRPr="001C01CF">
        <w:rPr>
          <w:noProof/>
          <w:lang w:val="en-CA" w:eastAsia="ko-KR"/>
        </w:rPr>
        <w:fldChar w:fldCharType="separate"/>
      </w:r>
      <w:r w:rsidRPr="001C01CF">
        <w:rPr>
          <w:noProof/>
          <w:lang w:val="en-CA" w:eastAsia="ko-KR"/>
        </w:rPr>
        <w:t>8</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fldLock="1"/>
      </w:r>
      <w:r w:rsidRPr="001C01CF">
        <w:rPr>
          <w:noProof/>
          <w:lang w:val="en-CA" w:eastAsia="ko-KR"/>
        </w:rPr>
        <w:instrText xml:space="preserve"> SEQ Equation \* ARABIC \s 1 </w:instrText>
      </w:r>
      <w:r w:rsidRPr="001C01CF">
        <w:rPr>
          <w:noProof/>
          <w:lang w:val="en-CA" w:eastAsia="ko-KR"/>
        </w:rPr>
        <w:fldChar w:fldCharType="separate"/>
      </w:r>
      <w:r w:rsidRPr="001C01CF">
        <w:rPr>
          <w:noProof/>
          <w:lang w:val="en-CA" w:eastAsia="ko-KR"/>
        </w:rPr>
        <w:t>181</w:t>
      </w:r>
      <w:r w:rsidRPr="001C01CF">
        <w:rPr>
          <w:noProof/>
          <w:lang w:val="en-CA" w:eastAsia="ko-KR"/>
        </w:rPr>
        <w:fldChar w:fldCharType="end"/>
      </w:r>
      <w:r w:rsidRPr="001C01CF">
        <w:rPr>
          <w:noProof/>
          <w:lang w:val="en-CA" w:eastAsia="ko-KR"/>
        </w:rPr>
        <w:t>)</w:t>
      </w:r>
    </w:p>
    <w:p w:rsidR="00170F0C" w:rsidRPr="007E6D49" w:rsidRDefault="00170F0C" w:rsidP="007E6D49">
      <w:pPr>
        <w:rPr>
          <w:lang w:val="en-CA"/>
        </w:rPr>
      </w:pPr>
    </w:p>
    <w:sectPr w:rsidR="00170F0C" w:rsidRPr="007E6D49" w:rsidSect="00B655B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C9D" w:rsidRDefault="00844C9D" w:rsidP="00844C9D">
      <w:pPr>
        <w:spacing w:before="0"/>
      </w:pPr>
      <w:r>
        <w:separator/>
      </w:r>
    </w:p>
  </w:endnote>
  <w:endnote w:type="continuationSeparator" w:id="0">
    <w:p w:rsidR="00844C9D" w:rsidRDefault="00844C9D" w:rsidP="00844C9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C9D" w:rsidRDefault="00844C9D" w:rsidP="00844C9D">
      <w:pPr>
        <w:spacing w:before="0"/>
      </w:pPr>
      <w:r>
        <w:separator/>
      </w:r>
    </w:p>
  </w:footnote>
  <w:footnote w:type="continuationSeparator" w:id="0">
    <w:p w:rsidR="00844C9D" w:rsidRDefault="00844C9D" w:rsidP="00844C9D">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50809C4"/>
    <w:lvl w:ilvl="0">
      <w:start w:val="1"/>
      <w:numFmt w:val="decimal"/>
      <w:pStyle w:val="a"/>
      <w:lvlText w:val="%1."/>
      <w:lvlJc w:val="left"/>
      <w:pPr>
        <w:tabs>
          <w:tab w:val="num" w:pos="360"/>
        </w:tabs>
        <w:ind w:left="360" w:hanging="360"/>
      </w:pPr>
    </w:lvl>
  </w:abstractNum>
  <w:abstractNum w:abstractNumId="1">
    <w:nsid w:val="09F536DE"/>
    <w:multiLevelType w:val="multilevel"/>
    <w:tmpl w:val="97C292A2"/>
    <w:lvl w:ilvl="0">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862"/>
        </w:tabs>
        <w:ind w:left="1366"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
    <w:nsid w:val="14302990"/>
    <w:multiLevelType w:val="multilevel"/>
    <w:tmpl w:val="8A0C7B80"/>
    <w:lvl w:ilvl="0">
      <w:start w:val="8"/>
      <w:numFmt w:val="decimal"/>
      <w:lvlText w:val="%1"/>
      <w:lvlJc w:val="left"/>
      <w:pPr>
        <w:ind w:left="705" w:hanging="705"/>
      </w:pPr>
      <w:rPr>
        <w:rFonts w:hint="default"/>
      </w:rPr>
    </w:lvl>
    <w:lvl w:ilvl="1">
      <w:start w:val="5"/>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9"/>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
    <w:nsid w:val="68930E86"/>
    <w:multiLevelType w:val="multilevel"/>
    <w:tmpl w:val="CDBEA72A"/>
    <w:lvl w:ilvl="0">
      <w:start w:val="6"/>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7"/>
  </w:num>
  <w:num w:numId="3">
    <w:abstractNumId w:val="0"/>
  </w:num>
  <w:num w:numId="4">
    <w:abstractNumId w:val="6"/>
  </w:num>
  <w:num w:numId="5">
    <w:abstractNumId w:val="3"/>
  </w:num>
  <w:num w:numId="6">
    <w:abstractNumId w:val="4"/>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bordersDoNotSurroundHeader/>
  <w:bordersDoNotSurroundFooter/>
  <w:proofState w:spelling="clean" w:grammar="clean"/>
  <w:trackRevisions/>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0F0C"/>
    <w:rsid w:val="00170F0C"/>
    <w:rsid w:val="00573E17"/>
    <w:rsid w:val="006875A7"/>
    <w:rsid w:val="007E6D49"/>
    <w:rsid w:val="00844C9D"/>
    <w:rsid w:val="009E1DBD"/>
    <w:rsid w:val="00B655B4"/>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44C9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cs="Times New Roman"/>
      <w:kern w:val="0"/>
      <w:sz w:val="20"/>
      <w:szCs w:val="20"/>
      <w:lang w:val="en-GB" w:eastAsia="en-US"/>
    </w:rPr>
  </w:style>
  <w:style w:type="paragraph" w:styleId="1">
    <w:name w:val="heading 1"/>
    <w:basedOn w:val="a0"/>
    <w:next w:val="a0"/>
    <w:link w:val="10"/>
    <w:uiPriority w:val="99"/>
    <w:qFormat/>
    <w:rsid w:val="00844C9D"/>
    <w:pPr>
      <w:keepNext/>
      <w:keepLines/>
      <w:numPr>
        <w:numId w:val="1"/>
      </w:numPr>
      <w:spacing w:before="480"/>
      <w:jc w:val="left"/>
      <w:outlineLvl w:val="0"/>
    </w:pPr>
    <w:rPr>
      <w:b/>
      <w:bCs/>
      <w:sz w:val="24"/>
      <w:szCs w:val="24"/>
    </w:rPr>
  </w:style>
  <w:style w:type="paragraph" w:styleId="2">
    <w:name w:val="heading 2"/>
    <w:basedOn w:val="a0"/>
    <w:next w:val="a0"/>
    <w:link w:val="20"/>
    <w:uiPriority w:val="99"/>
    <w:qFormat/>
    <w:rsid w:val="00844C9D"/>
    <w:pPr>
      <w:keepNext/>
      <w:keepLines/>
      <w:numPr>
        <w:ilvl w:val="1"/>
        <w:numId w:val="1"/>
      </w:numPr>
      <w:spacing w:before="313"/>
      <w:outlineLvl w:val="1"/>
    </w:pPr>
    <w:rPr>
      <w:b/>
      <w:bCs/>
      <w:sz w:val="22"/>
      <w:szCs w:val="22"/>
    </w:rPr>
  </w:style>
  <w:style w:type="paragraph" w:styleId="3">
    <w:name w:val="heading 3"/>
    <w:basedOn w:val="a0"/>
    <w:next w:val="a0"/>
    <w:link w:val="30"/>
    <w:uiPriority w:val="99"/>
    <w:qFormat/>
    <w:rsid w:val="00844C9D"/>
    <w:pPr>
      <w:keepNext/>
      <w:keepLines/>
      <w:numPr>
        <w:ilvl w:val="2"/>
        <w:numId w:val="1"/>
      </w:numPr>
      <w:tabs>
        <w:tab w:val="clear" w:pos="862"/>
        <w:tab w:val="num" w:pos="720"/>
      </w:tabs>
      <w:spacing w:before="181"/>
      <w:ind w:left="1224"/>
      <w:outlineLvl w:val="2"/>
    </w:pPr>
    <w:rPr>
      <w:b/>
      <w:bCs/>
    </w:rPr>
  </w:style>
  <w:style w:type="paragraph" w:styleId="4">
    <w:name w:val="heading 4"/>
    <w:aliases w:val="Heading 4 Char1,Heading 4 Char Char"/>
    <w:basedOn w:val="3"/>
    <w:next w:val="a0"/>
    <w:link w:val="40"/>
    <w:uiPriority w:val="99"/>
    <w:qFormat/>
    <w:rsid w:val="00844C9D"/>
    <w:pPr>
      <w:numPr>
        <w:ilvl w:val="3"/>
      </w:numPr>
      <w:ind w:left="1728"/>
      <w:jc w:val="left"/>
      <w:outlineLvl w:val="3"/>
    </w:pPr>
  </w:style>
  <w:style w:type="paragraph" w:styleId="5">
    <w:name w:val="heading 5"/>
    <w:basedOn w:val="3"/>
    <w:next w:val="a0"/>
    <w:link w:val="50"/>
    <w:uiPriority w:val="99"/>
    <w:qFormat/>
    <w:rsid w:val="00844C9D"/>
    <w:pPr>
      <w:numPr>
        <w:ilvl w:val="4"/>
      </w:numPr>
      <w:tabs>
        <w:tab w:val="left" w:pos="907"/>
      </w:tabs>
      <w:ind w:left="2232"/>
      <w:outlineLvl w:val="4"/>
    </w:pPr>
  </w:style>
  <w:style w:type="paragraph" w:styleId="6">
    <w:name w:val="heading 6"/>
    <w:basedOn w:val="3"/>
    <w:next w:val="a0"/>
    <w:link w:val="60"/>
    <w:uiPriority w:val="99"/>
    <w:qFormat/>
    <w:rsid w:val="00844C9D"/>
    <w:pPr>
      <w:numPr>
        <w:ilvl w:val="5"/>
      </w:numPr>
      <w:outlineLvl w:val="5"/>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semiHidden/>
    <w:unhideWhenUsed/>
    <w:rsid w:val="00844C9D"/>
    <w:pPr>
      <w:tabs>
        <w:tab w:val="center" w:pos="4153"/>
        <w:tab w:val="right" w:pos="8306"/>
      </w:tabs>
      <w:snapToGrid w:val="0"/>
    </w:pPr>
  </w:style>
  <w:style w:type="character" w:customStyle="1" w:styleId="a5">
    <w:name w:val="頁首 字元"/>
    <w:basedOn w:val="a1"/>
    <w:link w:val="a4"/>
    <w:uiPriority w:val="99"/>
    <w:semiHidden/>
    <w:rsid w:val="00844C9D"/>
    <w:rPr>
      <w:sz w:val="20"/>
      <w:szCs w:val="20"/>
    </w:rPr>
  </w:style>
  <w:style w:type="paragraph" w:styleId="a6">
    <w:name w:val="footer"/>
    <w:basedOn w:val="a0"/>
    <w:link w:val="a7"/>
    <w:uiPriority w:val="99"/>
    <w:semiHidden/>
    <w:unhideWhenUsed/>
    <w:rsid w:val="00844C9D"/>
    <w:pPr>
      <w:tabs>
        <w:tab w:val="center" w:pos="4153"/>
        <w:tab w:val="right" w:pos="8306"/>
      </w:tabs>
      <w:snapToGrid w:val="0"/>
    </w:pPr>
  </w:style>
  <w:style w:type="character" w:customStyle="1" w:styleId="a7">
    <w:name w:val="頁尾 字元"/>
    <w:basedOn w:val="a1"/>
    <w:link w:val="a6"/>
    <w:uiPriority w:val="99"/>
    <w:semiHidden/>
    <w:rsid w:val="00844C9D"/>
    <w:rPr>
      <w:sz w:val="20"/>
      <w:szCs w:val="20"/>
    </w:rPr>
  </w:style>
  <w:style w:type="character" w:customStyle="1" w:styleId="10">
    <w:name w:val="標題 1 字元"/>
    <w:basedOn w:val="a1"/>
    <w:link w:val="1"/>
    <w:uiPriority w:val="99"/>
    <w:rsid w:val="00844C9D"/>
    <w:rPr>
      <w:rFonts w:ascii="Times New Roman" w:eastAsia="Malgun Gothic" w:hAnsi="Times New Roman" w:cs="Times New Roman"/>
      <w:b/>
      <w:bCs/>
      <w:kern w:val="0"/>
      <w:szCs w:val="24"/>
      <w:lang w:eastAsia="en-US"/>
    </w:rPr>
  </w:style>
  <w:style w:type="character" w:customStyle="1" w:styleId="20">
    <w:name w:val="標題 2 字元"/>
    <w:basedOn w:val="a1"/>
    <w:link w:val="2"/>
    <w:uiPriority w:val="99"/>
    <w:rsid w:val="00844C9D"/>
    <w:rPr>
      <w:rFonts w:ascii="Times New Roman" w:eastAsia="Malgun Gothic" w:hAnsi="Times New Roman" w:cs="Times New Roman"/>
      <w:b/>
      <w:bCs/>
      <w:kern w:val="0"/>
      <w:sz w:val="22"/>
      <w:lang w:val="en-GB" w:eastAsia="en-US"/>
    </w:rPr>
  </w:style>
  <w:style w:type="character" w:customStyle="1" w:styleId="30">
    <w:name w:val="標題 3 字元"/>
    <w:basedOn w:val="a1"/>
    <w:link w:val="3"/>
    <w:uiPriority w:val="99"/>
    <w:rsid w:val="00844C9D"/>
    <w:rPr>
      <w:rFonts w:ascii="Times New Roman" w:eastAsia="Malgun Gothic" w:hAnsi="Times New Roman" w:cs="Times New Roman"/>
      <w:b/>
      <w:bCs/>
      <w:kern w:val="0"/>
      <w:sz w:val="20"/>
      <w:szCs w:val="20"/>
      <w:lang w:eastAsia="en-US"/>
    </w:rPr>
  </w:style>
  <w:style w:type="character" w:customStyle="1" w:styleId="40">
    <w:name w:val="標題 4 字元"/>
    <w:aliases w:val="Heading 4 Char1 字元,Heading 4 Char Char 字元"/>
    <w:basedOn w:val="a1"/>
    <w:link w:val="4"/>
    <w:uiPriority w:val="99"/>
    <w:rsid w:val="00844C9D"/>
    <w:rPr>
      <w:rFonts w:ascii="Times New Roman" w:eastAsia="Malgun Gothic" w:hAnsi="Times New Roman" w:cs="Times New Roman"/>
      <w:b/>
      <w:bCs/>
      <w:kern w:val="0"/>
      <w:sz w:val="20"/>
      <w:szCs w:val="20"/>
    </w:rPr>
  </w:style>
  <w:style w:type="character" w:customStyle="1" w:styleId="50">
    <w:name w:val="標題 5 字元"/>
    <w:basedOn w:val="a1"/>
    <w:link w:val="5"/>
    <w:uiPriority w:val="99"/>
    <w:rsid w:val="00844C9D"/>
    <w:rPr>
      <w:rFonts w:ascii="Times New Roman" w:eastAsia="Malgun Gothic" w:hAnsi="Times New Roman" w:cs="Times New Roman"/>
      <w:b/>
      <w:bCs/>
      <w:kern w:val="0"/>
      <w:sz w:val="20"/>
      <w:szCs w:val="20"/>
    </w:rPr>
  </w:style>
  <w:style w:type="character" w:customStyle="1" w:styleId="60">
    <w:name w:val="標題 6 字元"/>
    <w:basedOn w:val="a1"/>
    <w:link w:val="6"/>
    <w:uiPriority w:val="99"/>
    <w:rsid w:val="00844C9D"/>
    <w:rPr>
      <w:rFonts w:ascii="Times New Roman" w:eastAsia="Malgun Gothic" w:hAnsi="Times New Roman" w:cs="Times New Roman"/>
      <w:b/>
      <w:bCs/>
      <w:kern w:val="0"/>
      <w:sz w:val="20"/>
      <w:szCs w:val="20"/>
    </w:rPr>
  </w:style>
  <w:style w:type="paragraph" w:customStyle="1" w:styleId="Equation">
    <w:name w:val="Equation"/>
    <w:basedOn w:val="a0"/>
    <w:rsid w:val="00844C9D"/>
    <w:pPr>
      <w:tabs>
        <w:tab w:val="clear" w:pos="1191"/>
        <w:tab w:val="clear" w:pos="1985"/>
        <w:tab w:val="center" w:pos="4849"/>
        <w:tab w:val="right" w:pos="9696"/>
      </w:tabs>
      <w:jc w:val="left"/>
    </w:pPr>
    <w:rPr>
      <w:szCs w:val="22"/>
    </w:rPr>
  </w:style>
  <w:style w:type="paragraph" w:styleId="a8">
    <w:name w:val="List Paragraph"/>
    <w:basedOn w:val="a0"/>
    <w:uiPriority w:val="34"/>
    <w:qFormat/>
    <w:rsid w:val="00844C9D"/>
    <w:pPr>
      <w:ind w:leftChars="200" w:left="480"/>
    </w:pPr>
  </w:style>
  <w:style w:type="paragraph" w:styleId="a9">
    <w:name w:val="Balloon Text"/>
    <w:basedOn w:val="a0"/>
    <w:link w:val="aa"/>
    <w:uiPriority w:val="99"/>
    <w:semiHidden/>
    <w:unhideWhenUsed/>
    <w:rsid w:val="00844C9D"/>
    <w:pPr>
      <w:spacing w:before="0"/>
    </w:pPr>
    <w:rPr>
      <w:rFonts w:asciiTheme="majorHAnsi" w:eastAsiaTheme="majorEastAsia" w:hAnsiTheme="majorHAnsi" w:cstheme="majorBidi"/>
      <w:sz w:val="18"/>
      <w:szCs w:val="18"/>
    </w:rPr>
  </w:style>
  <w:style w:type="character" w:customStyle="1" w:styleId="aa">
    <w:name w:val="註解方塊文字 字元"/>
    <w:basedOn w:val="a1"/>
    <w:link w:val="a9"/>
    <w:uiPriority w:val="99"/>
    <w:semiHidden/>
    <w:rsid w:val="00844C9D"/>
    <w:rPr>
      <w:rFonts w:asciiTheme="majorHAnsi" w:eastAsiaTheme="majorEastAsia" w:hAnsiTheme="majorHAnsi" w:cstheme="majorBidi"/>
      <w:kern w:val="0"/>
      <w:sz w:val="18"/>
      <w:szCs w:val="18"/>
      <w:lang w:val="en-GB" w:eastAsia="en-US"/>
    </w:rPr>
  </w:style>
  <w:style w:type="paragraph" w:styleId="a">
    <w:name w:val="List Bullet"/>
    <w:basedOn w:val="a0"/>
    <w:uiPriority w:val="99"/>
    <w:rsid w:val="007E6D49"/>
    <w:pPr>
      <w:numPr>
        <w:numId w:val="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319</TotalTime>
  <Pages>2</Pages>
  <Words>650</Words>
  <Characters>3705</Characters>
  <Application>Microsoft Office Word</Application>
  <DocSecurity>0</DocSecurity>
  <Lines>30</Lines>
  <Paragraphs>8</Paragraphs>
  <ScaleCrop>false</ScaleCrop>
  <Company>MediaTek Inc.</Company>
  <LinksUpToDate>false</LinksUpToDate>
  <CharactersWithSpaces>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mtk03732</dc:creator>
  <cp:keywords/>
  <dc:description/>
  <cp:lastModifiedBy>mtk03732</cp:lastModifiedBy>
  <cp:revision>4</cp:revision>
  <dcterms:created xsi:type="dcterms:W3CDTF">2015-02-02T02:05:00Z</dcterms:created>
  <dcterms:modified xsi:type="dcterms:W3CDTF">2015-02-02T08:24:00Z</dcterms:modified>
</cp:coreProperties>
</file>