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7A14" w:rsidRDefault="00597A14" w:rsidP="00597A14">
      <w:pPr>
        <w:pStyle w:val="3"/>
        <w:numPr>
          <w:ilvl w:val="2"/>
          <w:numId w:val="4"/>
        </w:numPr>
        <w:rPr>
          <w:lang w:eastAsia="ko-KR"/>
        </w:rPr>
      </w:pPr>
      <w:r w:rsidRPr="00943A5F">
        <w:rPr>
          <w:lang w:eastAsia="ko-KR"/>
        </w:rPr>
        <w:t xml:space="preserve">Derivation process for </w:t>
      </w:r>
      <w:r>
        <w:rPr>
          <w:lang w:eastAsia="ko-KR"/>
        </w:rPr>
        <w:t xml:space="preserve">block vector components in </w:t>
      </w:r>
      <w:r w:rsidRPr="00943A5F">
        <w:rPr>
          <w:lang w:eastAsia="ko-KR"/>
        </w:rPr>
        <w:t xml:space="preserve">intra </w:t>
      </w:r>
      <w:r>
        <w:rPr>
          <w:lang w:eastAsia="ko-KR"/>
        </w:rPr>
        <w:t>block copying prediction</w:t>
      </w:r>
      <w:r w:rsidRPr="00943A5F">
        <w:rPr>
          <w:lang w:eastAsia="ko-KR"/>
        </w:rPr>
        <w:t xml:space="preserve"> mod</w:t>
      </w:r>
      <w:r>
        <w:rPr>
          <w:lang w:eastAsia="ko-KR"/>
        </w:rPr>
        <w:t>e</w:t>
      </w:r>
    </w:p>
    <w:p w:rsidR="00597A14" w:rsidRPr="00943A5F" w:rsidRDefault="00597A14" w:rsidP="00597A14">
      <w:pPr>
        <w:keepNext/>
        <w:rPr>
          <w:lang w:eastAsia="ko-KR"/>
        </w:rPr>
      </w:pPr>
      <w:r>
        <w:rPr>
          <w:lang w:eastAsia="ko-KR"/>
        </w:rPr>
        <w:t>Inputs</w:t>
      </w:r>
      <w:r w:rsidRPr="00943A5F">
        <w:rPr>
          <w:lang w:eastAsia="ko-KR"/>
        </w:rPr>
        <w:t xml:space="preserve"> to this process are</w:t>
      </w:r>
      <w:r>
        <w:rPr>
          <w:lang w:eastAsia="ko-KR"/>
        </w:rPr>
        <w:t>:</w:t>
      </w:r>
    </w:p>
    <w:p w:rsidR="00597A14" w:rsidRDefault="00597A14" w:rsidP="00597A14">
      <w:pPr>
        <w:numPr>
          <w:ilvl w:val="0"/>
          <w:numId w:val="2"/>
        </w:numPr>
      </w:pPr>
      <w:r w:rsidRPr="003F17AE">
        <w:rPr>
          <w:lang w:eastAsia="ko-KR"/>
        </w:rPr>
        <w:t xml:space="preserve">a </w:t>
      </w:r>
      <w:proofErr w:type="spellStart"/>
      <w:r w:rsidRPr="003F17AE">
        <w:rPr>
          <w:lang w:eastAsia="ko-KR"/>
        </w:rPr>
        <w:t>luma</w:t>
      </w:r>
      <w:proofErr w:type="spellEnd"/>
      <w:r w:rsidRPr="003F17AE">
        <w:rPr>
          <w:lang w:eastAsia="ko-KR"/>
        </w:rPr>
        <w:t xml:space="preserve"> location ( </w:t>
      </w:r>
      <w:proofErr w:type="spellStart"/>
      <w:r w:rsidRPr="003F17AE">
        <w:rPr>
          <w:lang w:eastAsia="ko-KR"/>
        </w:rPr>
        <w:t>x</w:t>
      </w:r>
      <w:r w:rsidRPr="003F17AE">
        <w:rPr>
          <w:rFonts w:hint="eastAsia"/>
          <w:lang w:eastAsia="ko-KR"/>
        </w:rPr>
        <w:t>C</w:t>
      </w:r>
      <w:r>
        <w:rPr>
          <w:lang w:eastAsia="ko-KR"/>
        </w:rPr>
        <w:t>b</w:t>
      </w:r>
      <w:proofErr w:type="spellEnd"/>
      <w:r w:rsidRPr="003F17AE">
        <w:rPr>
          <w:lang w:eastAsia="ko-KR"/>
        </w:rPr>
        <w:t>, </w:t>
      </w:r>
      <w:proofErr w:type="spellStart"/>
      <w:r w:rsidRPr="003F17AE">
        <w:rPr>
          <w:lang w:eastAsia="ko-KR"/>
        </w:rPr>
        <w:t>y</w:t>
      </w:r>
      <w:r w:rsidRPr="003F17AE">
        <w:rPr>
          <w:rFonts w:hint="eastAsia"/>
          <w:lang w:eastAsia="ko-KR"/>
        </w:rPr>
        <w:t>C</w:t>
      </w:r>
      <w:r>
        <w:rPr>
          <w:lang w:eastAsia="ko-KR"/>
        </w:rPr>
        <w:t>b</w:t>
      </w:r>
      <w:proofErr w:type="spellEnd"/>
      <w:r w:rsidRPr="003F17AE">
        <w:rPr>
          <w:lang w:eastAsia="ko-KR"/>
        </w:rPr>
        <w:t xml:space="preserve"> ) of the top-left sample of the current </w:t>
      </w:r>
      <w:proofErr w:type="spellStart"/>
      <w:r>
        <w:rPr>
          <w:lang w:eastAsia="ko-KR"/>
        </w:rPr>
        <w:t>luma</w:t>
      </w:r>
      <w:proofErr w:type="spellEnd"/>
      <w:r>
        <w:rPr>
          <w:lang w:eastAsia="ko-KR"/>
        </w:rPr>
        <w:t xml:space="preserve"> </w:t>
      </w:r>
      <w:r w:rsidRPr="003F17AE">
        <w:rPr>
          <w:rFonts w:hint="eastAsia"/>
          <w:lang w:eastAsia="ko-KR"/>
        </w:rPr>
        <w:t xml:space="preserve">coding </w:t>
      </w:r>
      <w:r>
        <w:rPr>
          <w:lang w:eastAsia="ko-KR"/>
        </w:rPr>
        <w:t>block</w:t>
      </w:r>
      <w:r w:rsidRPr="003F17AE">
        <w:rPr>
          <w:lang w:eastAsia="ko-KR"/>
        </w:rPr>
        <w:t xml:space="preserve"> relative to the top-left </w:t>
      </w:r>
      <w:proofErr w:type="spellStart"/>
      <w:r w:rsidRPr="003F17AE">
        <w:rPr>
          <w:lang w:eastAsia="ko-KR"/>
        </w:rPr>
        <w:t>luma</w:t>
      </w:r>
      <w:proofErr w:type="spellEnd"/>
      <w:r w:rsidRPr="003F17AE">
        <w:rPr>
          <w:lang w:eastAsia="ko-KR"/>
        </w:rPr>
        <w:t xml:space="preserve"> sample of the current picture,</w:t>
      </w:r>
    </w:p>
    <w:p w:rsidR="00597A14" w:rsidRPr="003F17AE" w:rsidRDefault="00597A14" w:rsidP="00597A14">
      <w:pPr>
        <w:numPr>
          <w:ilvl w:val="0"/>
          <w:numId w:val="2"/>
        </w:numPr>
      </w:pPr>
      <w:proofErr w:type="gramStart"/>
      <w:r>
        <w:t>a</w:t>
      </w:r>
      <w:proofErr w:type="gramEnd"/>
      <w:r w:rsidRPr="00943A5F">
        <w:t xml:space="preserve"> variable log2CbSize specifying the size of the current </w:t>
      </w:r>
      <w:proofErr w:type="spellStart"/>
      <w:r w:rsidRPr="00943A5F">
        <w:t>luma</w:t>
      </w:r>
      <w:proofErr w:type="spellEnd"/>
      <w:r w:rsidRPr="00943A5F">
        <w:t xml:space="preserve"> coding block.</w:t>
      </w:r>
    </w:p>
    <w:p w:rsidR="00597A14" w:rsidRDefault="00597A14" w:rsidP="00597A14">
      <w:pPr>
        <w:rPr>
          <w:lang w:eastAsia="ko-KR"/>
        </w:rPr>
      </w:pPr>
      <w:r w:rsidRPr="00943A5F">
        <w:rPr>
          <w:lang w:eastAsia="ko-KR"/>
        </w:rPr>
        <w:t>Output of this process is</w:t>
      </w:r>
      <w:r>
        <w:rPr>
          <w:lang w:eastAsia="ko-KR"/>
        </w:rPr>
        <w:t xml:space="preserve"> </w:t>
      </w:r>
      <w:r w:rsidRPr="00943A5F">
        <w:rPr>
          <w:lang w:eastAsia="ko-KR"/>
        </w:rPr>
        <w:t xml:space="preserve">the </w:t>
      </w:r>
      <w:r>
        <w:rPr>
          <w:lang w:eastAsia="ko-KR"/>
        </w:rPr>
        <w:t>(</w:t>
      </w:r>
      <w:proofErr w:type="spellStart"/>
      <w:r>
        <w:rPr>
          <w:lang w:eastAsia="ko-KR"/>
        </w:rPr>
        <w:t>nCbS</w:t>
      </w:r>
      <w:proofErr w:type="spellEnd"/>
      <w:proofErr w:type="gramStart"/>
      <w:r>
        <w:rPr>
          <w:lang w:eastAsia="ko-KR"/>
        </w:rPr>
        <w:t>)x</w:t>
      </w:r>
      <w:proofErr w:type="gramEnd"/>
      <w:r>
        <w:rPr>
          <w:lang w:eastAsia="ko-KR"/>
        </w:rPr>
        <w:t>(</w:t>
      </w:r>
      <w:proofErr w:type="spellStart"/>
      <w:r>
        <w:rPr>
          <w:lang w:eastAsia="ko-KR"/>
        </w:rPr>
        <w:t>nCbX</w:t>
      </w:r>
      <w:proofErr w:type="spellEnd"/>
      <w:r>
        <w:rPr>
          <w:lang w:eastAsia="ko-KR"/>
        </w:rPr>
        <w:t xml:space="preserve">) array [Ed. some </w:t>
      </w:r>
      <w:proofErr w:type="spellStart"/>
      <w:r>
        <w:rPr>
          <w:lang w:eastAsia="ko-KR"/>
        </w:rPr>
        <w:t>callees</w:t>
      </w:r>
      <w:proofErr w:type="spellEnd"/>
      <w:r>
        <w:rPr>
          <w:lang w:eastAsia="ko-KR"/>
        </w:rPr>
        <w:t xml:space="preserve"> still call this a single vector] of block vectors</w:t>
      </w:r>
      <w:r w:rsidRPr="00943A5F">
        <w:rPr>
          <w:lang w:eastAsia="ko-KR"/>
        </w:rPr>
        <w:t xml:space="preserve"> </w:t>
      </w:r>
      <w:proofErr w:type="spellStart"/>
      <w:r>
        <w:rPr>
          <w:lang w:eastAsia="ko-KR"/>
        </w:rPr>
        <w:t>bvIntra</w:t>
      </w:r>
      <w:proofErr w:type="spellEnd"/>
      <w:r w:rsidRPr="00943A5F">
        <w:rPr>
          <w:lang w:eastAsia="ko-KR"/>
        </w:rPr>
        <w:t>.</w:t>
      </w:r>
    </w:p>
    <w:p w:rsidR="00597A14" w:rsidRDefault="00597A14" w:rsidP="00597A14">
      <w:r w:rsidRPr="00943A5F">
        <w:t>The variable</w:t>
      </w:r>
      <w:r>
        <w:t>s</w:t>
      </w:r>
      <w:r w:rsidRPr="00943A5F">
        <w:t xml:space="preserve"> </w:t>
      </w:r>
      <w:proofErr w:type="spellStart"/>
      <w:r w:rsidRPr="00943A5F">
        <w:t>n</w:t>
      </w:r>
      <w:r w:rsidRPr="00943A5F">
        <w:rPr>
          <w:lang w:eastAsia="ko-KR"/>
        </w:rPr>
        <w:t>C</w:t>
      </w:r>
      <w:r>
        <w:rPr>
          <w:lang w:eastAsia="ko-KR"/>
        </w:rPr>
        <w:t>b</w:t>
      </w:r>
      <w:r w:rsidRPr="00943A5F">
        <w:t>S</w:t>
      </w:r>
      <w:proofErr w:type="spellEnd"/>
      <w:r>
        <w:t xml:space="preserve">, </w:t>
      </w:r>
      <w:proofErr w:type="spellStart"/>
      <w:r>
        <w:t>nPbSw</w:t>
      </w:r>
      <w:proofErr w:type="spellEnd"/>
      <w:r>
        <w:t xml:space="preserve">, and </w:t>
      </w:r>
      <w:proofErr w:type="spellStart"/>
      <w:r>
        <w:t>nPbSh</w:t>
      </w:r>
      <w:proofErr w:type="spellEnd"/>
      <w:r>
        <w:t xml:space="preserve"> are derived as follows:</w:t>
      </w:r>
    </w:p>
    <w:p w:rsidR="00597A14" w:rsidRDefault="00597A14" w:rsidP="00597A14">
      <w:pPr>
        <w:pStyle w:val="Equation"/>
        <w:ind w:left="403"/>
      </w:pPr>
      <w:proofErr w:type="spellStart"/>
      <w:proofErr w:type="gramStart"/>
      <w:r>
        <w:rPr>
          <w:lang w:eastAsia="ko-KR"/>
        </w:rPr>
        <w:t>nCbS</w:t>
      </w:r>
      <w:proofErr w:type="spellEnd"/>
      <w:proofErr w:type="gramEnd"/>
      <w:r w:rsidRPr="00943A5F">
        <w:t xml:space="preserve"> </w:t>
      </w:r>
      <w:r>
        <w:t xml:space="preserve">= </w:t>
      </w:r>
      <w:r w:rsidRPr="00943A5F">
        <w:t>1</w:t>
      </w:r>
      <w:r>
        <w:t>  &lt;&lt;  </w:t>
      </w:r>
      <w:r w:rsidRPr="00943A5F">
        <w:t>log2CbSize</w:t>
      </w:r>
      <w:r>
        <w:tab/>
      </w:r>
      <w:r>
        <w:tab/>
      </w:r>
      <w:r w:rsidRPr="00D1427B">
        <w:t>(</w:t>
      </w:r>
      <w:r w:rsidR="00EB16F4" w:rsidRPr="00B7155D">
        <w:fldChar w:fldCharType="begin" w:fldLock="1"/>
      </w:r>
      <w:r w:rsidRPr="00EA528D">
        <w:instrText xml:space="preserve"> STYLEREF 1 \s </w:instrText>
      </w:r>
      <w:r w:rsidR="00EB16F4" w:rsidRPr="00B7155D">
        <w:fldChar w:fldCharType="separate"/>
      </w:r>
      <w:r>
        <w:t>8</w:t>
      </w:r>
      <w:r w:rsidR="00EB16F4" w:rsidRPr="00B7155D">
        <w:fldChar w:fldCharType="end"/>
      </w:r>
      <w:r w:rsidRPr="000B026C">
        <w:noBreakHyphen/>
      </w:r>
      <w:r w:rsidR="00EB16F4" w:rsidRPr="005B495A">
        <w:fldChar w:fldCharType="begin" w:fldLock="1"/>
      </w:r>
      <w:r w:rsidRPr="000D1E2E">
        <w:instrText xml:space="preserve"> SEQ Equation \* ARABIC \s 1 </w:instrText>
      </w:r>
      <w:r w:rsidR="00EB16F4" w:rsidRPr="005B495A">
        <w:fldChar w:fldCharType="separate"/>
      </w:r>
      <w:r>
        <w:t>25</w:t>
      </w:r>
      <w:r w:rsidR="00EB16F4" w:rsidRPr="005B495A">
        <w:fldChar w:fldCharType="end"/>
      </w:r>
      <w:r w:rsidRPr="005B495A">
        <w:t>)</w:t>
      </w:r>
    </w:p>
    <w:p w:rsidR="00597A14" w:rsidRDefault="00597A14" w:rsidP="00597A14">
      <w:pPr>
        <w:pStyle w:val="Equation"/>
        <w:ind w:left="403"/>
      </w:pPr>
      <w:proofErr w:type="spellStart"/>
      <w:proofErr w:type="gramStart"/>
      <w:r>
        <w:t>nPbSw</w:t>
      </w:r>
      <w:proofErr w:type="spellEnd"/>
      <w:proofErr w:type="gramEnd"/>
      <w:r>
        <w:t xml:space="preserve"> = </w:t>
      </w:r>
      <w:proofErr w:type="spellStart"/>
      <w:r w:rsidRPr="00C95637">
        <w:t>nCbS</w:t>
      </w:r>
      <w:proofErr w:type="spellEnd"/>
      <w:r>
        <w:t xml:space="preserve"> / ( </w:t>
      </w:r>
      <w:proofErr w:type="spellStart"/>
      <w:r>
        <w:t>PartMode</w:t>
      </w:r>
      <w:proofErr w:type="spellEnd"/>
      <w:r>
        <w:t xml:space="preserve"> = </w:t>
      </w:r>
      <w:r w:rsidRPr="00C95637">
        <w:t xml:space="preserve">= PART_2Nx2N </w:t>
      </w:r>
      <w:r>
        <w:t xml:space="preserve"> </w:t>
      </w:r>
      <w:r w:rsidRPr="00C95637">
        <w:t>|</w:t>
      </w:r>
      <w:r>
        <w:t> </w:t>
      </w:r>
      <w:r w:rsidRPr="00C95637">
        <w:t>|</w:t>
      </w:r>
      <w:r>
        <w:t xml:space="preserve">  </w:t>
      </w:r>
      <w:proofErr w:type="spellStart"/>
      <w:r>
        <w:t>PartMode</w:t>
      </w:r>
      <w:proofErr w:type="spellEnd"/>
      <w:r>
        <w:t xml:space="preserve"> = </w:t>
      </w:r>
      <w:r w:rsidRPr="00C95637">
        <w:t>= PART_2NxN ? 1 : 2 )</w:t>
      </w:r>
      <w:r>
        <w:tab/>
      </w:r>
      <w:r w:rsidRPr="00D1427B">
        <w:t>(</w:t>
      </w:r>
      <w:r w:rsidR="00EB16F4" w:rsidRPr="00B7155D">
        <w:fldChar w:fldCharType="begin" w:fldLock="1"/>
      </w:r>
      <w:r w:rsidRPr="00EA528D">
        <w:instrText xml:space="preserve"> STYLEREF 1 \s </w:instrText>
      </w:r>
      <w:r w:rsidR="00EB16F4" w:rsidRPr="00B7155D">
        <w:fldChar w:fldCharType="separate"/>
      </w:r>
      <w:r>
        <w:t>8</w:t>
      </w:r>
      <w:r w:rsidR="00EB16F4" w:rsidRPr="00B7155D">
        <w:fldChar w:fldCharType="end"/>
      </w:r>
      <w:r w:rsidRPr="000B026C">
        <w:noBreakHyphen/>
      </w:r>
      <w:r w:rsidR="00EB16F4" w:rsidRPr="005B495A">
        <w:fldChar w:fldCharType="begin" w:fldLock="1"/>
      </w:r>
      <w:r w:rsidRPr="000D1E2E">
        <w:instrText xml:space="preserve"> SEQ Equation \* ARABIC \s 1 </w:instrText>
      </w:r>
      <w:r w:rsidR="00EB16F4" w:rsidRPr="005B495A">
        <w:fldChar w:fldCharType="separate"/>
      </w:r>
      <w:r>
        <w:t>25</w:t>
      </w:r>
      <w:r w:rsidR="00EB16F4" w:rsidRPr="005B495A">
        <w:fldChar w:fldCharType="end"/>
      </w:r>
      <w:r w:rsidRPr="005B495A">
        <w:t>)</w:t>
      </w:r>
    </w:p>
    <w:p w:rsidR="00597A14" w:rsidRPr="00943A5F" w:rsidRDefault="00597A14" w:rsidP="00597A14">
      <w:pPr>
        <w:pStyle w:val="Equation"/>
        <w:ind w:left="403"/>
        <w:rPr>
          <w:lang w:eastAsia="ko-KR"/>
        </w:rPr>
      </w:pPr>
      <w:proofErr w:type="spellStart"/>
      <w:proofErr w:type="gramStart"/>
      <w:r>
        <w:t>nPbSh</w:t>
      </w:r>
      <w:proofErr w:type="spellEnd"/>
      <w:proofErr w:type="gramEnd"/>
      <w:r>
        <w:t xml:space="preserve"> = </w:t>
      </w:r>
      <w:proofErr w:type="spellStart"/>
      <w:r>
        <w:t>nCbS</w:t>
      </w:r>
      <w:proofErr w:type="spellEnd"/>
      <w:r>
        <w:t xml:space="preserve"> / </w:t>
      </w:r>
      <w:r w:rsidRPr="00C95637">
        <w:t xml:space="preserve">( </w:t>
      </w:r>
      <w:proofErr w:type="spellStart"/>
      <w:r w:rsidRPr="00C95637">
        <w:t>PartMod</w:t>
      </w:r>
      <w:r>
        <w:t>e</w:t>
      </w:r>
      <w:proofErr w:type="spellEnd"/>
      <w:r>
        <w:t xml:space="preserve"> = = PART_2Nx2N  | |  </w:t>
      </w:r>
      <w:proofErr w:type="spellStart"/>
      <w:r>
        <w:t>PartMode</w:t>
      </w:r>
      <w:proofErr w:type="spellEnd"/>
      <w:r>
        <w:t xml:space="preserve"> = </w:t>
      </w:r>
      <w:r w:rsidRPr="00C95637">
        <w:t>= PART_Nx2N ? 1 : 2 )</w:t>
      </w:r>
      <w:r>
        <w:tab/>
      </w:r>
      <w:r w:rsidRPr="00D1427B">
        <w:t>(</w:t>
      </w:r>
      <w:r w:rsidR="00EB16F4" w:rsidRPr="00B7155D">
        <w:fldChar w:fldCharType="begin" w:fldLock="1"/>
      </w:r>
      <w:r w:rsidRPr="00EA528D">
        <w:instrText xml:space="preserve"> STYLEREF 1 \s </w:instrText>
      </w:r>
      <w:r w:rsidR="00EB16F4" w:rsidRPr="00B7155D">
        <w:fldChar w:fldCharType="separate"/>
      </w:r>
      <w:r>
        <w:t>8</w:t>
      </w:r>
      <w:r w:rsidR="00EB16F4" w:rsidRPr="00B7155D">
        <w:fldChar w:fldCharType="end"/>
      </w:r>
      <w:r w:rsidRPr="000B026C">
        <w:noBreakHyphen/>
      </w:r>
      <w:r w:rsidR="00EB16F4" w:rsidRPr="005B495A">
        <w:fldChar w:fldCharType="begin" w:fldLock="1"/>
      </w:r>
      <w:r w:rsidRPr="000D1E2E">
        <w:instrText xml:space="preserve"> SEQ Equation \* ARABIC \s 1 </w:instrText>
      </w:r>
      <w:r w:rsidR="00EB16F4" w:rsidRPr="005B495A">
        <w:fldChar w:fldCharType="separate"/>
      </w:r>
      <w:r>
        <w:t>25</w:t>
      </w:r>
      <w:r w:rsidR="00EB16F4" w:rsidRPr="005B495A">
        <w:fldChar w:fldCharType="end"/>
      </w:r>
      <w:r w:rsidRPr="005B495A">
        <w:t>)</w:t>
      </w:r>
    </w:p>
    <w:p w:rsidR="00597A14" w:rsidRDefault="00597A14" w:rsidP="00597A14">
      <w:pPr>
        <w:tabs>
          <w:tab w:val="clear" w:pos="794"/>
          <w:tab w:val="left" w:pos="400"/>
        </w:tabs>
        <w:rPr>
          <w:rFonts w:ascii="TimesNewRomanPSMT" w:eastAsia="Batang" w:hAnsi="TimesNewRomanPSMT" w:cs="TimesNewRomanPSMT"/>
          <w:color w:val="000000"/>
        </w:rPr>
      </w:pPr>
      <w:r>
        <w:rPr>
          <w:rFonts w:ascii="TimesNewRomanPSMT" w:eastAsia="Batang" w:hAnsi="TimesNewRomanPSMT" w:cs="TimesNewRomanPSMT"/>
          <w:color w:val="000000"/>
        </w:rPr>
        <w:t xml:space="preserve">The variable </w:t>
      </w:r>
      <w:proofErr w:type="spellStart"/>
      <w:proofErr w:type="gramStart"/>
      <w:r>
        <w:rPr>
          <w:rFonts w:ascii="TimesNewRomanPSMT" w:eastAsia="Batang" w:hAnsi="TimesNewRomanPSMT" w:cs="TimesNewRomanPSMT"/>
          <w:color w:val="000000"/>
        </w:rPr>
        <w:t>BvpIntra</w:t>
      </w:r>
      <w:proofErr w:type="spellEnd"/>
      <w:r>
        <w:rPr>
          <w:rFonts w:ascii="TimesNewRomanPSMT" w:eastAsia="Batang" w:hAnsi="TimesNewRomanPSMT" w:cs="TimesNewRomanPSMT"/>
          <w:color w:val="000000"/>
        </w:rPr>
        <w:t>[</w:t>
      </w:r>
      <w:proofErr w:type="gramEnd"/>
      <w:r>
        <w:rPr>
          <w:rFonts w:ascii="TimesNewRomanPSMT" w:eastAsia="Batang" w:hAnsi="TimesNewRomanPSMT" w:cs="TimesNewRomanPSMT"/>
          <w:color w:val="000000"/>
        </w:rPr>
        <w:t> </w:t>
      </w:r>
      <w:proofErr w:type="spellStart"/>
      <w:r>
        <w:rPr>
          <w:rFonts w:ascii="TimesNewRomanPSMT" w:eastAsia="Batang" w:hAnsi="TimesNewRomanPSMT" w:cs="TimesNewRomanPSMT"/>
          <w:color w:val="000000"/>
        </w:rPr>
        <w:t>compIdx</w:t>
      </w:r>
      <w:proofErr w:type="spellEnd"/>
      <w:r>
        <w:rPr>
          <w:rFonts w:ascii="TimesNewRomanPSMT" w:eastAsia="Batang" w:hAnsi="TimesNewRomanPSMT" w:cs="TimesNewRomanPSMT"/>
          <w:color w:val="000000"/>
        </w:rPr>
        <w:t> </w:t>
      </w:r>
      <w:r w:rsidRPr="00A8666C">
        <w:rPr>
          <w:rFonts w:ascii="TimesNewRomanPSMT" w:eastAsia="Batang" w:hAnsi="TimesNewRomanPSMT" w:cs="TimesNewRomanPSMT"/>
          <w:color w:val="000000"/>
        </w:rPr>
        <w:t xml:space="preserve">] specifies </w:t>
      </w:r>
      <w:r>
        <w:rPr>
          <w:rFonts w:ascii="TimesNewRomanPSMT" w:eastAsia="Batang" w:hAnsi="TimesNewRomanPSMT" w:cs="TimesNewRomanPSMT"/>
          <w:color w:val="000000"/>
        </w:rPr>
        <w:t xml:space="preserve">a block vector predictor. </w:t>
      </w:r>
      <w:r w:rsidRPr="00A8666C">
        <w:rPr>
          <w:rFonts w:ascii="TimesNewRomanPSMT" w:eastAsia="Batang" w:hAnsi="TimesNewRomanPSMT" w:cs="TimesNewRomanPSMT"/>
          <w:color w:val="000000"/>
        </w:rPr>
        <w:t xml:space="preserve">The horizontal block vector component is assigned </w:t>
      </w:r>
      <w:proofErr w:type="spellStart"/>
      <w:r w:rsidRPr="00A8666C">
        <w:rPr>
          <w:rFonts w:ascii="TimesNewRomanPSMT" w:eastAsia="Batang" w:hAnsi="TimesNewRomanPSMT" w:cs="TimesNewRomanPSMT"/>
          <w:color w:val="000000"/>
        </w:rPr>
        <w:t>compIdx</w:t>
      </w:r>
      <w:proofErr w:type="spellEnd"/>
      <w:r w:rsidRPr="00A8666C">
        <w:rPr>
          <w:rFonts w:ascii="TimesNewRomanPSMT" w:eastAsia="Batang" w:hAnsi="TimesNewRomanPSMT" w:cs="TimesNewRomanPSMT"/>
          <w:color w:val="000000"/>
        </w:rPr>
        <w:t xml:space="preserve"> = 0 and the vertical block vector component is assigned </w:t>
      </w:r>
      <w:proofErr w:type="spellStart"/>
      <w:r w:rsidRPr="00A8666C">
        <w:rPr>
          <w:rFonts w:ascii="TimesNewRomanPSMT" w:eastAsia="Batang" w:hAnsi="TimesNewRomanPSMT" w:cs="TimesNewRomanPSMT"/>
          <w:color w:val="000000"/>
        </w:rPr>
        <w:t>compIdx</w:t>
      </w:r>
      <w:proofErr w:type="spellEnd"/>
      <w:r w:rsidRPr="00A8666C">
        <w:rPr>
          <w:rFonts w:ascii="TimesNewRomanPSMT" w:eastAsia="Batang" w:hAnsi="TimesNewRomanPSMT" w:cs="TimesNewRomanPSMT"/>
          <w:color w:val="000000"/>
        </w:rPr>
        <w:t xml:space="preserve"> = 1.</w:t>
      </w:r>
    </w:p>
    <w:p w:rsidR="00597A14" w:rsidRDefault="00597A14" w:rsidP="00597A14">
      <w:pPr>
        <w:tabs>
          <w:tab w:val="clear" w:pos="794"/>
          <w:tab w:val="left" w:pos="400"/>
        </w:tabs>
        <w:rPr>
          <w:rFonts w:ascii="TimesNewRomanPSMT" w:eastAsia="Batang" w:hAnsi="TimesNewRomanPSMT" w:cs="TimesNewRomanPSMT"/>
          <w:color w:val="000000"/>
        </w:rPr>
      </w:pPr>
      <w:r>
        <w:rPr>
          <w:rFonts w:ascii="TimesNewRomanPSMT" w:eastAsia="Batang" w:hAnsi="TimesNewRomanPSMT" w:cs="TimesNewRomanPSMT"/>
          <w:color w:val="000000"/>
        </w:rPr>
        <w:t xml:space="preserve">Depending upon </w:t>
      </w:r>
      <w:proofErr w:type="spellStart"/>
      <w:r>
        <w:rPr>
          <w:rFonts w:ascii="TimesNewRomanPSMT" w:eastAsia="Batang" w:hAnsi="TimesNewRomanPSMT" w:cs="TimesNewRomanPSMT"/>
          <w:color w:val="000000"/>
        </w:rPr>
        <w:t>PartMode</w:t>
      </w:r>
      <w:proofErr w:type="spellEnd"/>
      <w:r>
        <w:rPr>
          <w:rFonts w:ascii="TimesNewRomanPSMT" w:eastAsia="Batang" w:hAnsi="TimesNewRomanPSMT" w:cs="TimesNewRomanPSMT"/>
          <w:color w:val="000000"/>
        </w:rPr>
        <w:t xml:space="preserve">, the variable </w:t>
      </w:r>
      <w:proofErr w:type="spellStart"/>
      <w:r>
        <w:rPr>
          <w:rFonts w:ascii="TimesNewRomanPSMT" w:eastAsia="Batang" w:hAnsi="TimesNewRomanPSMT" w:cs="TimesNewRomanPSMT"/>
          <w:color w:val="000000"/>
        </w:rPr>
        <w:t>numPartitions</w:t>
      </w:r>
      <w:proofErr w:type="spellEnd"/>
      <w:r>
        <w:rPr>
          <w:rFonts w:ascii="TimesNewRomanPSMT" w:eastAsia="Batang" w:hAnsi="TimesNewRomanPSMT" w:cs="TimesNewRomanPSMT"/>
          <w:color w:val="000000"/>
        </w:rPr>
        <w:t xml:space="preserve"> is derived as follows:</w:t>
      </w:r>
    </w:p>
    <w:p w:rsidR="00597A14" w:rsidRDefault="00597A14" w:rsidP="00597A14">
      <w:pPr>
        <w:tabs>
          <w:tab w:val="clear" w:pos="794"/>
          <w:tab w:val="left" w:pos="400"/>
        </w:tabs>
        <w:rPr>
          <w:rFonts w:ascii="TimesNewRomanPSMT" w:eastAsia="Batang" w:hAnsi="TimesNewRomanPSMT" w:cs="TimesNewRomanPSMT"/>
          <w:color w:val="000000"/>
        </w:rPr>
      </w:pPr>
      <w:r>
        <w:rPr>
          <w:lang w:eastAsia="ko-KR"/>
        </w:rPr>
        <w:t>–</w:t>
      </w:r>
      <w:r>
        <w:rPr>
          <w:lang w:eastAsia="ko-KR"/>
        </w:rPr>
        <w:tab/>
      </w:r>
      <w:r>
        <w:rPr>
          <w:rFonts w:ascii="TimesNewRomanPSMT" w:eastAsia="Batang" w:hAnsi="TimesNewRomanPSMT" w:cs="TimesNewRomanPSMT"/>
          <w:color w:val="000000"/>
        </w:rPr>
        <w:t xml:space="preserve">If </w:t>
      </w:r>
      <w:proofErr w:type="spellStart"/>
      <w:r>
        <w:rPr>
          <w:rFonts w:ascii="TimesNewRomanPSMT" w:eastAsia="Batang" w:hAnsi="TimesNewRomanPSMT" w:cs="TimesNewRomanPSMT"/>
          <w:color w:val="000000"/>
        </w:rPr>
        <w:t>PartMode</w:t>
      </w:r>
      <w:proofErr w:type="spellEnd"/>
      <w:r>
        <w:rPr>
          <w:rFonts w:ascii="TimesNewRomanPSMT" w:eastAsia="Batang" w:hAnsi="TimesNewRomanPSMT" w:cs="TimesNewRomanPSMT"/>
          <w:color w:val="000000"/>
        </w:rPr>
        <w:t xml:space="preserve"> is equal to PART_2Nx2N, </w:t>
      </w:r>
      <w:proofErr w:type="spellStart"/>
      <w:r>
        <w:rPr>
          <w:rFonts w:ascii="TimesNewRomanPSMT" w:eastAsia="Batang" w:hAnsi="TimesNewRomanPSMT" w:cs="TimesNewRomanPSMT"/>
          <w:color w:val="000000"/>
        </w:rPr>
        <w:t>numPartitions</w:t>
      </w:r>
      <w:proofErr w:type="spellEnd"/>
      <w:r>
        <w:rPr>
          <w:rFonts w:ascii="TimesNewRomanPSMT" w:eastAsia="Batang" w:hAnsi="TimesNewRomanPSMT" w:cs="TimesNewRomanPSMT"/>
          <w:color w:val="000000"/>
        </w:rPr>
        <w:t xml:space="preserve"> is set equal to 1.</w:t>
      </w:r>
    </w:p>
    <w:p w:rsidR="00597A14" w:rsidRDefault="00597A14" w:rsidP="00597A14">
      <w:pPr>
        <w:tabs>
          <w:tab w:val="clear" w:pos="794"/>
          <w:tab w:val="left" w:pos="400"/>
        </w:tabs>
        <w:rPr>
          <w:rFonts w:ascii="TimesNewRomanPSMT" w:eastAsia="Batang" w:hAnsi="TimesNewRomanPSMT" w:cs="TimesNewRomanPSMT"/>
          <w:color w:val="000000"/>
        </w:rPr>
      </w:pPr>
      <w:r>
        <w:rPr>
          <w:lang w:eastAsia="ko-KR"/>
        </w:rPr>
        <w:t>–</w:t>
      </w:r>
      <w:r>
        <w:rPr>
          <w:lang w:eastAsia="ko-KR"/>
        </w:rPr>
        <w:tab/>
      </w:r>
      <w:r>
        <w:rPr>
          <w:rFonts w:ascii="TimesNewRomanPSMT" w:eastAsia="Batang" w:hAnsi="TimesNewRomanPSMT" w:cs="TimesNewRomanPSMT"/>
          <w:color w:val="000000"/>
        </w:rPr>
        <w:t xml:space="preserve">Otherwise, if </w:t>
      </w:r>
      <w:proofErr w:type="spellStart"/>
      <w:r>
        <w:rPr>
          <w:rFonts w:ascii="TimesNewRomanPSMT" w:eastAsia="Batang" w:hAnsi="TimesNewRomanPSMT" w:cs="TimesNewRomanPSMT"/>
          <w:color w:val="000000"/>
        </w:rPr>
        <w:t>PartMode</w:t>
      </w:r>
      <w:proofErr w:type="spellEnd"/>
      <w:r>
        <w:rPr>
          <w:rFonts w:ascii="TimesNewRomanPSMT" w:eastAsia="Batang" w:hAnsi="TimesNewRomanPSMT" w:cs="TimesNewRomanPSMT"/>
          <w:color w:val="000000"/>
        </w:rPr>
        <w:t xml:space="preserve"> is equal to either PART_2NxN or PART_Nx2N, </w:t>
      </w:r>
      <w:proofErr w:type="spellStart"/>
      <w:r>
        <w:rPr>
          <w:rFonts w:ascii="TimesNewRomanPSMT" w:eastAsia="Batang" w:hAnsi="TimesNewRomanPSMT" w:cs="TimesNewRomanPSMT"/>
          <w:color w:val="000000"/>
        </w:rPr>
        <w:t>numPartitions</w:t>
      </w:r>
      <w:proofErr w:type="spellEnd"/>
      <w:r>
        <w:rPr>
          <w:rFonts w:ascii="TimesNewRomanPSMT" w:eastAsia="Batang" w:hAnsi="TimesNewRomanPSMT" w:cs="TimesNewRomanPSMT"/>
          <w:color w:val="000000"/>
        </w:rPr>
        <w:t xml:space="preserve"> is set equal to 2.</w:t>
      </w:r>
    </w:p>
    <w:p w:rsidR="00597A14" w:rsidRPr="0098787B" w:rsidRDefault="00597A14" w:rsidP="00597A14">
      <w:pPr>
        <w:tabs>
          <w:tab w:val="clear" w:pos="794"/>
          <w:tab w:val="left" w:pos="400"/>
        </w:tabs>
        <w:rPr>
          <w:rFonts w:ascii="TimesNewRomanPSMT" w:eastAsia="Batang" w:hAnsi="TimesNewRomanPSMT" w:cs="TimesNewRomanPSMT"/>
          <w:color w:val="000000"/>
        </w:rPr>
      </w:pPr>
      <w:r>
        <w:rPr>
          <w:lang w:eastAsia="ko-KR"/>
        </w:rPr>
        <w:t>–</w:t>
      </w:r>
      <w:r>
        <w:rPr>
          <w:lang w:eastAsia="ko-KR"/>
        </w:rPr>
        <w:tab/>
      </w:r>
      <w:r>
        <w:rPr>
          <w:rFonts w:ascii="TimesNewRomanPSMT" w:eastAsia="Batang" w:hAnsi="TimesNewRomanPSMT" w:cs="TimesNewRomanPSMT"/>
          <w:color w:val="000000"/>
        </w:rPr>
        <w:t>Otherwise (</w:t>
      </w:r>
      <w:proofErr w:type="spellStart"/>
      <w:r>
        <w:rPr>
          <w:rFonts w:ascii="TimesNewRomanPSMT" w:eastAsia="Batang" w:hAnsi="TimesNewRomanPSMT" w:cs="TimesNewRomanPSMT"/>
          <w:color w:val="000000"/>
        </w:rPr>
        <w:t>PartMode</w:t>
      </w:r>
      <w:proofErr w:type="spellEnd"/>
      <w:r>
        <w:rPr>
          <w:rFonts w:ascii="TimesNewRomanPSMT" w:eastAsia="Batang" w:hAnsi="TimesNewRomanPSMT" w:cs="TimesNewRomanPSMT"/>
          <w:color w:val="000000"/>
        </w:rPr>
        <w:t xml:space="preserve"> is equal to </w:t>
      </w:r>
      <w:proofErr w:type="spellStart"/>
      <w:r>
        <w:rPr>
          <w:rFonts w:ascii="TimesNewRomanPSMT" w:eastAsia="Batang" w:hAnsi="TimesNewRomanPSMT" w:cs="TimesNewRomanPSMT"/>
          <w:color w:val="000000"/>
        </w:rPr>
        <w:t>PART_NxN</w:t>
      </w:r>
      <w:proofErr w:type="spellEnd"/>
      <w:r>
        <w:rPr>
          <w:rFonts w:ascii="TimesNewRomanPSMT" w:eastAsia="Batang" w:hAnsi="TimesNewRomanPSMT" w:cs="TimesNewRomanPSMT"/>
          <w:color w:val="000000"/>
        </w:rPr>
        <w:t xml:space="preserve">), </w:t>
      </w:r>
      <w:proofErr w:type="spellStart"/>
      <w:r>
        <w:rPr>
          <w:rFonts w:ascii="TimesNewRomanPSMT" w:eastAsia="Batang" w:hAnsi="TimesNewRomanPSMT" w:cs="TimesNewRomanPSMT"/>
          <w:color w:val="000000"/>
        </w:rPr>
        <w:t>numPartitions</w:t>
      </w:r>
      <w:proofErr w:type="spellEnd"/>
      <w:r>
        <w:rPr>
          <w:rFonts w:ascii="TimesNewRomanPSMT" w:eastAsia="Batang" w:hAnsi="TimesNewRomanPSMT" w:cs="TimesNewRomanPSMT"/>
          <w:color w:val="000000"/>
        </w:rPr>
        <w:t xml:space="preserve"> is set equal to 4.</w:t>
      </w:r>
    </w:p>
    <w:p w:rsidR="00597A14" w:rsidRDefault="00597A14" w:rsidP="00597A14">
      <w:pPr>
        <w:rPr>
          <w:lang w:eastAsia="ko-KR"/>
        </w:rPr>
      </w:pPr>
      <w:r w:rsidRPr="00943A5F">
        <w:rPr>
          <w:lang w:eastAsia="ko-KR"/>
        </w:rPr>
        <w:t xml:space="preserve">The </w:t>
      </w:r>
      <w:r>
        <w:rPr>
          <w:lang w:eastAsia="ko-KR"/>
        </w:rPr>
        <w:t>array of block vectors</w:t>
      </w:r>
      <w:r w:rsidRPr="00943A5F">
        <w:rPr>
          <w:lang w:eastAsia="ko-KR"/>
        </w:rPr>
        <w:t xml:space="preserve"> </w:t>
      </w:r>
      <w:proofErr w:type="spellStart"/>
      <w:r>
        <w:rPr>
          <w:lang w:eastAsia="ko-KR"/>
        </w:rPr>
        <w:t>bvIntra</w:t>
      </w:r>
      <w:proofErr w:type="spellEnd"/>
      <w:r>
        <w:rPr>
          <w:lang w:eastAsia="ko-KR"/>
        </w:rPr>
        <w:t xml:space="preserve"> is derived by</w:t>
      </w:r>
      <w:r w:rsidRPr="00943A5F">
        <w:rPr>
          <w:lang w:eastAsia="ko-KR"/>
        </w:rPr>
        <w:t xml:space="preserve"> the following ordered steps</w:t>
      </w:r>
      <w:r>
        <w:rPr>
          <w:lang w:eastAsia="ko-KR"/>
        </w:rPr>
        <w:t xml:space="preserve">, for the variable </w:t>
      </w:r>
      <w:proofErr w:type="spellStart"/>
      <w:r>
        <w:rPr>
          <w:lang w:eastAsia="ko-KR"/>
        </w:rPr>
        <w:t>blkIdx</w:t>
      </w:r>
      <w:proofErr w:type="spellEnd"/>
      <w:r>
        <w:rPr>
          <w:lang w:eastAsia="ko-KR"/>
        </w:rPr>
        <w:t xml:space="preserve"> proceeding over the values 0</w:t>
      </w:r>
      <w:proofErr w:type="gramStart"/>
      <w:r>
        <w:rPr>
          <w:lang w:eastAsia="ko-KR"/>
        </w:rPr>
        <w:t>..(</w:t>
      </w:r>
      <w:proofErr w:type="gramEnd"/>
      <w:r>
        <w:rPr>
          <w:lang w:eastAsia="ko-KR"/>
        </w:rPr>
        <w:t xml:space="preserve"> </w:t>
      </w:r>
      <w:proofErr w:type="spellStart"/>
      <w:r>
        <w:rPr>
          <w:lang w:eastAsia="ko-KR"/>
        </w:rPr>
        <w:t>numPartitions</w:t>
      </w:r>
      <w:proofErr w:type="spellEnd"/>
      <w:r>
        <w:rPr>
          <w:lang w:eastAsia="ko-KR"/>
        </w:rPr>
        <w:t xml:space="preserve"> − 1 ):</w:t>
      </w:r>
    </w:p>
    <w:p w:rsidR="00597A14" w:rsidRDefault="00597A14" w:rsidP="00597A14">
      <w:pPr>
        <w:numPr>
          <w:ilvl w:val="0"/>
          <w:numId w:val="3"/>
        </w:numPr>
        <w:tabs>
          <w:tab w:val="clear" w:pos="794"/>
          <w:tab w:val="left" w:pos="284"/>
          <w:tab w:val="left" w:pos="709"/>
        </w:tabs>
        <w:rPr>
          <w:lang w:eastAsia="ko-KR"/>
        </w:rPr>
      </w:pPr>
      <w:r>
        <w:rPr>
          <w:lang w:eastAsia="ko-KR"/>
        </w:rPr>
        <w:t xml:space="preserve">The variable </w:t>
      </w:r>
      <w:proofErr w:type="spellStart"/>
      <w:r>
        <w:rPr>
          <w:lang w:eastAsia="ko-KR"/>
        </w:rPr>
        <w:t>blkInc</w:t>
      </w:r>
      <w:proofErr w:type="spellEnd"/>
      <w:r>
        <w:rPr>
          <w:lang w:eastAsia="ko-KR"/>
        </w:rPr>
        <w:t xml:space="preserve"> is set equal to </w:t>
      </w:r>
      <w:proofErr w:type="gramStart"/>
      <w:r>
        <w:rPr>
          <w:lang w:eastAsia="ko-KR"/>
        </w:rPr>
        <w:t xml:space="preserve">( </w:t>
      </w:r>
      <w:proofErr w:type="spellStart"/>
      <w:r>
        <w:rPr>
          <w:lang w:eastAsia="ko-KR"/>
        </w:rPr>
        <w:t>PartMode</w:t>
      </w:r>
      <w:proofErr w:type="spellEnd"/>
      <w:proofErr w:type="gramEnd"/>
      <w:r>
        <w:rPr>
          <w:lang w:eastAsia="ko-KR"/>
        </w:rPr>
        <w:t xml:space="preserve"> = = PART_2NxN ? 2 : 1 ).</w:t>
      </w:r>
    </w:p>
    <w:p w:rsidR="00597A14" w:rsidRDefault="00597A14" w:rsidP="00597A14">
      <w:pPr>
        <w:numPr>
          <w:ilvl w:val="0"/>
          <w:numId w:val="3"/>
        </w:numPr>
        <w:tabs>
          <w:tab w:val="clear" w:pos="794"/>
          <w:tab w:val="left" w:pos="284"/>
          <w:tab w:val="left" w:pos="709"/>
        </w:tabs>
        <w:rPr>
          <w:lang w:eastAsia="ko-KR"/>
        </w:rPr>
      </w:pPr>
      <w:r>
        <w:rPr>
          <w:lang w:eastAsia="ko-KR"/>
        </w:rPr>
        <w:t xml:space="preserve">The variable </w:t>
      </w:r>
      <w:proofErr w:type="spellStart"/>
      <w:r>
        <w:rPr>
          <w:lang w:eastAsia="ko-KR"/>
        </w:rPr>
        <w:t>xPb</w:t>
      </w:r>
      <w:proofErr w:type="spellEnd"/>
      <w:r>
        <w:rPr>
          <w:lang w:eastAsia="ko-KR"/>
        </w:rPr>
        <w:t xml:space="preserve"> is set equal to </w:t>
      </w:r>
      <w:proofErr w:type="spellStart"/>
      <w:r>
        <w:rPr>
          <w:lang w:eastAsia="ko-KR"/>
        </w:rPr>
        <w:t>xCb</w:t>
      </w:r>
      <w:proofErr w:type="spellEnd"/>
      <w:r>
        <w:rPr>
          <w:lang w:eastAsia="ko-KR"/>
        </w:rPr>
        <w:t xml:space="preserve"> + </w:t>
      </w:r>
      <w:proofErr w:type="spellStart"/>
      <w:r>
        <w:rPr>
          <w:lang w:eastAsia="ko-KR"/>
        </w:rPr>
        <w:t>nPbSw</w:t>
      </w:r>
      <w:proofErr w:type="spellEnd"/>
      <w:r>
        <w:rPr>
          <w:lang w:eastAsia="ko-KR"/>
        </w:rPr>
        <w:t xml:space="preserve"> * </w:t>
      </w:r>
      <w:proofErr w:type="gramStart"/>
      <w:r>
        <w:rPr>
          <w:lang w:eastAsia="ko-KR"/>
        </w:rPr>
        <w:t xml:space="preserve">( </w:t>
      </w:r>
      <w:proofErr w:type="spellStart"/>
      <w:r>
        <w:rPr>
          <w:lang w:eastAsia="ko-KR"/>
        </w:rPr>
        <w:t>blkIdx</w:t>
      </w:r>
      <w:proofErr w:type="spellEnd"/>
      <w:proofErr w:type="gramEnd"/>
      <w:r>
        <w:rPr>
          <w:lang w:eastAsia="ko-KR"/>
        </w:rPr>
        <w:t xml:space="preserve"> * </w:t>
      </w:r>
      <w:proofErr w:type="spellStart"/>
      <w:r>
        <w:rPr>
          <w:lang w:eastAsia="ko-KR"/>
        </w:rPr>
        <w:t>blkInc</w:t>
      </w:r>
      <w:proofErr w:type="spellEnd"/>
      <w:r>
        <w:rPr>
          <w:lang w:eastAsia="ko-KR"/>
        </w:rPr>
        <w:t xml:space="preserve"> % 2 ).</w:t>
      </w:r>
    </w:p>
    <w:p w:rsidR="00597A14" w:rsidRDefault="00597A14" w:rsidP="00597A14">
      <w:pPr>
        <w:numPr>
          <w:ilvl w:val="0"/>
          <w:numId w:val="3"/>
        </w:numPr>
        <w:tabs>
          <w:tab w:val="clear" w:pos="794"/>
          <w:tab w:val="left" w:pos="284"/>
          <w:tab w:val="left" w:pos="709"/>
        </w:tabs>
        <w:rPr>
          <w:lang w:eastAsia="ko-KR"/>
        </w:rPr>
      </w:pPr>
      <w:r>
        <w:rPr>
          <w:lang w:eastAsia="ko-KR"/>
        </w:rPr>
        <w:t xml:space="preserve">The variable </w:t>
      </w:r>
      <w:proofErr w:type="spellStart"/>
      <w:r>
        <w:rPr>
          <w:lang w:eastAsia="ko-KR"/>
        </w:rPr>
        <w:t>yPb</w:t>
      </w:r>
      <w:proofErr w:type="spellEnd"/>
      <w:r>
        <w:rPr>
          <w:lang w:eastAsia="ko-KR"/>
        </w:rPr>
        <w:t xml:space="preserve"> is set equal to </w:t>
      </w:r>
      <w:proofErr w:type="spellStart"/>
      <w:r>
        <w:rPr>
          <w:lang w:eastAsia="ko-KR"/>
        </w:rPr>
        <w:t>yCb</w:t>
      </w:r>
      <w:proofErr w:type="spellEnd"/>
      <w:r>
        <w:rPr>
          <w:lang w:eastAsia="ko-KR"/>
        </w:rPr>
        <w:t xml:space="preserve"> + </w:t>
      </w:r>
      <w:proofErr w:type="spellStart"/>
      <w:r>
        <w:rPr>
          <w:lang w:eastAsia="ko-KR"/>
        </w:rPr>
        <w:t>nPbSh</w:t>
      </w:r>
      <w:proofErr w:type="spellEnd"/>
      <w:r>
        <w:rPr>
          <w:lang w:eastAsia="ko-KR"/>
        </w:rPr>
        <w:t xml:space="preserve"> * ( </w:t>
      </w:r>
      <w:proofErr w:type="spellStart"/>
      <w:r>
        <w:rPr>
          <w:lang w:eastAsia="ko-KR"/>
        </w:rPr>
        <w:t>blkIdx</w:t>
      </w:r>
      <w:proofErr w:type="spellEnd"/>
      <w:r>
        <w:rPr>
          <w:lang w:eastAsia="ko-KR"/>
        </w:rPr>
        <w:t xml:space="preserve"> * </w:t>
      </w:r>
      <w:proofErr w:type="spellStart"/>
      <w:r>
        <w:rPr>
          <w:lang w:eastAsia="ko-KR"/>
        </w:rPr>
        <w:t>blkInc</w:t>
      </w:r>
      <w:proofErr w:type="spellEnd"/>
      <w:r>
        <w:rPr>
          <w:lang w:eastAsia="ko-KR"/>
        </w:rPr>
        <w:t xml:space="preserve"> / 2 )</w:t>
      </w:r>
    </w:p>
    <w:p w:rsidR="00597A14" w:rsidRPr="002B4BAB" w:rsidRDefault="00597A14" w:rsidP="00597A14">
      <w:pPr>
        <w:keepNext/>
        <w:numPr>
          <w:ilvl w:val="0"/>
          <w:numId w:val="3"/>
        </w:numPr>
        <w:rPr>
          <w:lang w:eastAsia="ko-KR"/>
        </w:rPr>
      </w:pPr>
      <w:r>
        <w:rPr>
          <w:lang w:eastAsia="ko-KR"/>
        </w:rPr>
        <w:t xml:space="preserve">The following ordered steps apply, for the variable </w:t>
      </w:r>
      <w:proofErr w:type="spellStart"/>
      <w:r>
        <w:rPr>
          <w:lang w:eastAsia="ko-KR"/>
        </w:rPr>
        <w:t>compIdx</w:t>
      </w:r>
      <w:proofErr w:type="spellEnd"/>
      <w:r>
        <w:rPr>
          <w:lang w:eastAsia="ko-KR"/>
        </w:rPr>
        <w:t xml:space="preserve"> proceeding over the values 0..1:</w:t>
      </w:r>
    </w:p>
    <w:p w:rsidR="00597A14" w:rsidRDefault="00597A14" w:rsidP="00597A14">
      <w:pPr>
        <w:numPr>
          <w:ilvl w:val="0"/>
          <w:numId w:val="3"/>
        </w:numPr>
        <w:tabs>
          <w:tab w:val="clear" w:pos="794"/>
          <w:tab w:val="left" w:pos="284"/>
          <w:tab w:val="left" w:pos="709"/>
        </w:tabs>
        <w:rPr>
          <w:lang w:eastAsia="ko-KR"/>
        </w:rPr>
      </w:pPr>
      <w:r>
        <w:rPr>
          <w:lang w:eastAsia="ko-KR"/>
        </w:rPr>
        <w:t xml:space="preserve">The variable </w:t>
      </w:r>
      <w:proofErr w:type="spellStart"/>
      <w:r>
        <w:rPr>
          <w:lang w:eastAsia="ko-KR"/>
        </w:rPr>
        <w:t>LastBvIntra</w:t>
      </w:r>
      <w:proofErr w:type="spellEnd"/>
      <w:r>
        <w:rPr>
          <w:lang w:eastAsia="ko-KR"/>
        </w:rPr>
        <w:t>[ 0 ][ </w:t>
      </w:r>
      <w:proofErr w:type="spellStart"/>
      <w:r>
        <w:rPr>
          <w:lang w:eastAsia="ko-KR"/>
        </w:rPr>
        <w:t>compIdx</w:t>
      </w:r>
      <w:proofErr w:type="spellEnd"/>
      <w:r>
        <w:rPr>
          <w:lang w:eastAsia="ko-KR"/>
        </w:rPr>
        <w:t xml:space="preserve"> ] and </w:t>
      </w:r>
      <w:proofErr w:type="spellStart"/>
      <w:r>
        <w:rPr>
          <w:lang w:eastAsia="ko-KR"/>
        </w:rPr>
        <w:t>LastBvIntra</w:t>
      </w:r>
      <w:proofErr w:type="spellEnd"/>
      <w:r>
        <w:rPr>
          <w:lang w:eastAsia="ko-KR"/>
        </w:rPr>
        <w:t>[ 1 ][ </w:t>
      </w:r>
      <w:proofErr w:type="spellStart"/>
      <w:r>
        <w:rPr>
          <w:lang w:eastAsia="ko-KR"/>
        </w:rPr>
        <w:t>compIdx</w:t>
      </w:r>
      <w:proofErr w:type="spellEnd"/>
      <w:r>
        <w:rPr>
          <w:lang w:eastAsia="ko-KR"/>
        </w:rPr>
        <w:t xml:space="preserve"> ]specifies the last two block vector predictor. If this process is invoked for the first time for the current coding tree unit, </w:t>
      </w:r>
      <w:proofErr w:type="spellStart"/>
      <w:r>
        <w:rPr>
          <w:lang w:eastAsia="ko-KR"/>
        </w:rPr>
        <w:t>LastBvIntra</w:t>
      </w:r>
      <w:proofErr w:type="spellEnd"/>
      <w:r>
        <w:rPr>
          <w:lang w:eastAsia="ko-KR"/>
        </w:rPr>
        <w:t>[ </w:t>
      </w:r>
      <w:proofErr w:type="spellStart"/>
      <w:r>
        <w:rPr>
          <w:lang w:eastAsia="ko-KR"/>
        </w:rPr>
        <w:t>compIdx</w:t>
      </w:r>
      <w:proofErr w:type="spellEnd"/>
      <w:r>
        <w:rPr>
          <w:lang w:eastAsia="ko-KR"/>
        </w:rPr>
        <w:t> ] is derived as follows:</w:t>
      </w:r>
    </w:p>
    <w:p w:rsidR="00597A14" w:rsidRDefault="00597A14" w:rsidP="00597A14">
      <w:pPr>
        <w:tabs>
          <w:tab w:val="clear" w:pos="794"/>
          <w:tab w:val="left" w:pos="284"/>
          <w:tab w:val="left" w:pos="709"/>
        </w:tabs>
        <w:ind w:left="720"/>
        <w:rPr>
          <w:lang w:eastAsia="ko-KR"/>
        </w:rPr>
      </w:pPr>
      <w:proofErr w:type="spellStart"/>
      <w:r>
        <w:rPr>
          <w:lang w:eastAsia="ko-KR"/>
        </w:rPr>
        <w:t>LastBvIntra</w:t>
      </w:r>
      <w:proofErr w:type="spellEnd"/>
      <w:r>
        <w:rPr>
          <w:lang w:eastAsia="ko-KR"/>
        </w:rPr>
        <w:t xml:space="preserve">[ 0 ][ 0 ] = −2* </w:t>
      </w:r>
      <w:proofErr w:type="spellStart"/>
      <w:r>
        <w:rPr>
          <w:lang w:eastAsia="ko-KR"/>
        </w:rPr>
        <w:t>nCbS</w:t>
      </w:r>
      <w:proofErr w:type="spellEnd"/>
      <w:r>
        <w:rPr>
          <w:lang w:eastAsia="ko-KR"/>
        </w:rPr>
        <w:t xml:space="preserve">; </w:t>
      </w:r>
      <w:proofErr w:type="spellStart"/>
      <w:r>
        <w:rPr>
          <w:lang w:eastAsia="ko-KR"/>
        </w:rPr>
        <w:t>LastBvIntra</w:t>
      </w:r>
      <w:proofErr w:type="spellEnd"/>
      <w:r>
        <w:rPr>
          <w:lang w:eastAsia="ko-KR"/>
        </w:rPr>
        <w:t>[ 0 ][ 1 ] = 0</w:t>
      </w:r>
    </w:p>
    <w:p w:rsidR="00597A14" w:rsidRDefault="00597A14" w:rsidP="00597A14">
      <w:pPr>
        <w:tabs>
          <w:tab w:val="clear" w:pos="794"/>
          <w:tab w:val="left" w:pos="284"/>
          <w:tab w:val="left" w:pos="709"/>
        </w:tabs>
        <w:ind w:left="720"/>
        <w:rPr>
          <w:lang w:eastAsia="ko-KR"/>
        </w:rPr>
      </w:pPr>
      <w:proofErr w:type="spellStart"/>
      <w:r>
        <w:rPr>
          <w:lang w:eastAsia="ko-KR"/>
        </w:rPr>
        <w:t>LastBvIntra</w:t>
      </w:r>
      <w:proofErr w:type="spellEnd"/>
      <w:r>
        <w:rPr>
          <w:lang w:eastAsia="ko-KR"/>
        </w:rPr>
        <w:t>[ 1 ][ 0 ] = −</w:t>
      </w:r>
      <w:proofErr w:type="spellStart"/>
      <w:r>
        <w:rPr>
          <w:lang w:eastAsia="ko-KR"/>
        </w:rPr>
        <w:t>nCbS</w:t>
      </w:r>
      <w:proofErr w:type="spellEnd"/>
      <w:r>
        <w:rPr>
          <w:lang w:eastAsia="ko-KR"/>
        </w:rPr>
        <w:t xml:space="preserve">; </w:t>
      </w:r>
      <w:proofErr w:type="spellStart"/>
      <w:r>
        <w:rPr>
          <w:lang w:eastAsia="ko-KR"/>
        </w:rPr>
        <w:t>LastBvIntra</w:t>
      </w:r>
      <w:proofErr w:type="spellEnd"/>
      <w:r>
        <w:rPr>
          <w:lang w:eastAsia="ko-KR"/>
        </w:rPr>
        <w:t>[ 1 ][ 1 ] = 0</w:t>
      </w:r>
    </w:p>
    <w:p w:rsidR="00597A14" w:rsidRPr="002A5B01" w:rsidRDefault="00597A14" w:rsidP="00597A14">
      <w:pPr>
        <w:tabs>
          <w:tab w:val="left" w:pos="284"/>
          <w:tab w:val="left" w:pos="709"/>
        </w:tabs>
        <w:ind w:left="709"/>
        <w:rPr>
          <w:noProof/>
          <w:lang w:eastAsia="ko-KR"/>
        </w:rPr>
      </w:pPr>
      <w:r w:rsidRPr="00040ECD">
        <w:rPr>
          <w:lang w:eastAsia="ko-KR"/>
        </w:rPr>
        <w:t>Depending</w:t>
      </w:r>
      <w:r w:rsidRPr="00040ECD">
        <w:rPr>
          <w:noProof/>
          <w:lang w:eastAsia="ko-KR"/>
        </w:rPr>
        <w:t xml:space="preserve"> upon the number of times this process has been invoked for the current coding tree unit,</w:t>
      </w:r>
      <w:r>
        <w:rPr>
          <w:noProof/>
          <w:lang w:eastAsia="ko-KR"/>
        </w:rPr>
        <w:t xml:space="preserve"> </w:t>
      </w:r>
      <w:r w:rsidRPr="00040ECD">
        <w:rPr>
          <w:noProof/>
          <w:lang w:eastAsia="ko-KR"/>
        </w:rPr>
        <w:t>subclause</w:t>
      </w:r>
      <w:r>
        <w:rPr>
          <w:noProof/>
          <w:lang w:eastAsia="ko-KR"/>
        </w:rPr>
        <w:t> </w:t>
      </w:r>
      <w:r w:rsidR="00EB16F4" w:rsidRPr="00970BA6">
        <w:rPr>
          <w:noProof/>
          <w:lang w:val="en-CA"/>
        </w:rPr>
        <w:fldChar w:fldCharType="begin" w:fldLock="1"/>
      </w:r>
      <w:r w:rsidRPr="00E51108">
        <w:rPr>
          <w:noProof/>
          <w:lang w:val="en-CA"/>
        </w:rPr>
        <w:instrText xml:space="preserve"> REF _Ref330805510 \r \h </w:instrText>
      </w:r>
      <w:r w:rsidR="00EB16F4" w:rsidRPr="00970BA6">
        <w:rPr>
          <w:noProof/>
          <w:lang w:val="en-CA"/>
        </w:rPr>
      </w:r>
      <w:r w:rsidR="00EB16F4" w:rsidRPr="00970BA6">
        <w:rPr>
          <w:noProof/>
          <w:lang w:val="en-CA"/>
        </w:rPr>
        <w:fldChar w:fldCharType="separate"/>
      </w:r>
      <w:r w:rsidRPr="00970BA6">
        <w:rPr>
          <w:noProof/>
          <w:lang w:val="en-CA"/>
        </w:rPr>
        <w:t>8.4.4.1</w:t>
      </w:r>
      <w:r w:rsidR="00EB16F4" w:rsidRPr="00970BA6">
        <w:rPr>
          <w:noProof/>
          <w:lang w:val="en-CA"/>
        </w:rPr>
        <w:fldChar w:fldCharType="end"/>
      </w:r>
      <w:r w:rsidRPr="00040ECD">
        <w:rPr>
          <w:noProof/>
          <w:lang w:eastAsia="ko-KR"/>
        </w:rPr>
        <w:t xml:space="preserve"> is invoked </w:t>
      </w:r>
      <w:r w:rsidRPr="00970BA6">
        <w:rPr>
          <w:rFonts w:eastAsia="Times New Roman"/>
          <w:lang w:eastAsia="ko-KR"/>
        </w:rPr>
        <w:t xml:space="preserve">with the </w:t>
      </w:r>
      <w:proofErr w:type="spellStart"/>
      <w:r w:rsidRPr="00970BA6">
        <w:rPr>
          <w:rFonts w:eastAsia="Times New Roman"/>
          <w:lang w:eastAsia="ko-KR"/>
        </w:rPr>
        <w:t>luma</w:t>
      </w:r>
      <w:proofErr w:type="spellEnd"/>
      <w:r w:rsidRPr="00970BA6">
        <w:rPr>
          <w:rFonts w:eastAsia="Times New Roman"/>
          <w:lang w:eastAsia="ko-KR"/>
        </w:rPr>
        <w:t xml:space="preserve"> coding block location ( </w:t>
      </w:r>
      <w:proofErr w:type="spellStart"/>
      <w:r w:rsidRPr="00970BA6">
        <w:rPr>
          <w:rFonts w:eastAsia="Times New Roman"/>
          <w:lang w:eastAsia="ko-KR"/>
        </w:rPr>
        <w:t>xCb</w:t>
      </w:r>
      <w:proofErr w:type="spellEnd"/>
      <w:r w:rsidRPr="00970BA6">
        <w:rPr>
          <w:rFonts w:eastAsia="Times New Roman"/>
          <w:lang w:eastAsia="ko-KR"/>
        </w:rPr>
        <w:t>, </w:t>
      </w:r>
      <w:proofErr w:type="spellStart"/>
      <w:r w:rsidRPr="00970BA6">
        <w:rPr>
          <w:rFonts w:eastAsia="Times New Roman"/>
          <w:lang w:eastAsia="ko-KR"/>
        </w:rPr>
        <w:t>yCb</w:t>
      </w:r>
      <w:proofErr w:type="spellEnd"/>
      <w:r w:rsidRPr="00970BA6">
        <w:rPr>
          <w:rFonts w:eastAsia="Times New Roman"/>
          <w:lang w:eastAsia="ko-KR"/>
        </w:rPr>
        <w:t xml:space="preserve"> ), the coding block size </w:t>
      </w:r>
      <w:proofErr w:type="spellStart"/>
      <w:r w:rsidRPr="00970BA6">
        <w:rPr>
          <w:rFonts w:eastAsia="Times New Roman"/>
          <w:lang w:eastAsia="ko-KR"/>
        </w:rPr>
        <w:t>nCbS</w:t>
      </w:r>
      <w:proofErr w:type="spellEnd"/>
      <w:r w:rsidRPr="00970BA6">
        <w:rPr>
          <w:rFonts w:eastAsia="Times New Roman"/>
          <w:lang w:eastAsia="ko-KR"/>
        </w:rPr>
        <w:t xml:space="preserve">, the </w:t>
      </w:r>
      <w:proofErr w:type="spellStart"/>
      <w:r w:rsidRPr="00970BA6">
        <w:rPr>
          <w:rFonts w:eastAsia="Times New Roman"/>
          <w:lang w:eastAsia="ko-KR"/>
        </w:rPr>
        <w:t>luma</w:t>
      </w:r>
      <w:proofErr w:type="spellEnd"/>
      <w:r w:rsidRPr="00970BA6">
        <w:rPr>
          <w:rFonts w:eastAsia="Times New Roman"/>
          <w:lang w:eastAsia="ko-KR"/>
        </w:rPr>
        <w:t xml:space="preserve"> prediction block location ( </w:t>
      </w:r>
      <w:proofErr w:type="spellStart"/>
      <w:r w:rsidRPr="00970BA6">
        <w:rPr>
          <w:rFonts w:eastAsia="Times New Roman"/>
          <w:lang w:eastAsia="ko-KR"/>
        </w:rPr>
        <w:t>xPb</w:t>
      </w:r>
      <w:proofErr w:type="spellEnd"/>
      <w:r w:rsidRPr="00970BA6">
        <w:rPr>
          <w:rFonts w:eastAsia="Times New Roman"/>
          <w:lang w:eastAsia="ko-KR"/>
        </w:rPr>
        <w:t>, </w:t>
      </w:r>
      <w:proofErr w:type="spellStart"/>
      <w:r w:rsidRPr="00970BA6">
        <w:rPr>
          <w:rFonts w:eastAsia="Times New Roman"/>
          <w:lang w:eastAsia="ko-KR"/>
        </w:rPr>
        <w:t>yPb</w:t>
      </w:r>
      <w:proofErr w:type="spellEnd"/>
      <w:r w:rsidRPr="00970BA6">
        <w:rPr>
          <w:rFonts w:eastAsia="Times New Roman"/>
          <w:lang w:eastAsia="ko-KR"/>
        </w:rPr>
        <w:t xml:space="preserve"> ), the </w:t>
      </w:r>
      <w:proofErr w:type="spellStart"/>
      <w:r w:rsidRPr="00970BA6">
        <w:rPr>
          <w:rFonts w:eastAsia="Times New Roman"/>
          <w:lang w:eastAsia="ko-KR"/>
        </w:rPr>
        <w:t>luma</w:t>
      </w:r>
      <w:proofErr w:type="spellEnd"/>
      <w:r w:rsidRPr="00970BA6">
        <w:rPr>
          <w:rFonts w:eastAsia="Times New Roman"/>
          <w:lang w:eastAsia="ko-KR"/>
        </w:rPr>
        <w:t xml:space="preserve"> prediction block width </w:t>
      </w:r>
      <w:proofErr w:type="spellStart"/>
      <w:r w:rsidRPr="00970BA6">
        <w:rPr>
          <w:rFonts w:eastAsia="Times New Roman"/>
          <w:lang w:eastAsia="ko-KR"/>
        </w:rPr>
        <w:t>nPb</w:t>
      </w:r>
      <w:r w:rsidRPr="00040ECD">
        <w:rPr>
          <w:noProof/>
        </w:rPr>
        <w:t>Sw</w:t>
      </w:r>
      <w:proofErr w:type="spellEnd"/>
      <w:r w:rsidRPr="00970BA6">
        <w:rPr>
          <w:rFonts w:eastAsia="Times New Roman"/>
          <w:lang w:eastAsia="ko-KR"/>
        </w:rPr>
        <w:t xml:space="preserve">, the </w:t>
      </w:r>
      <w:proofErr w:type="spellStart"/>
      <w:r w:rsidRPr="00970BA6">
        <w:rPr>
          <w:rFonts w:eastAsia="Times New Roman"/>
          <w:lang w:eastAsia="ko-KR"/>
        </w:rPr>
        <w:t>luma</w:t>
      </w:r>
      <w:proofErr w:type="spellEnd"/>
      <w:r w:rsidRPr="00970BA6">
        <w:rPr>
          <w:rFonts w:eastAsia="Times New Roman"/>
          <w:lang w:eastAsia="ko-KR"/>
        </w:rPr>
        <w:t xml:space="preserve"> prediction block height </w:t>
      </w:r>
      <w:proofErr w:type="spellStart"/>
      <w:r w:rsidRPr="00970BA6">
        <w:rPr>
          <w:rFonts w:eastAsia="Times New Roman"/>
          <w:lang w:eastAsia="ko-KR"/>
        </w:rPr>
        <w:t>nPb</w:t>
      </w:r>
      <w:r w:rsidRPr="00040ECD">
        <w:rPr>
          <w:noProof/>
        </w:rPr>
        <w:t>Sh</w:t>
      </w:r>
      <w:proofErr w:type="spellEnd"/>
      <w:r w:rsidRPr="00970BA6">
        <w:rPr>
          <w:rFonts w:eastAsia="Times New Roman"/>
          <w:lang w:eastAsia="ko-KR"/>
        </w:rPr>
        <w:t xml:space="preserve">, the last block vectors </w:t>
      </w:r>
      <w:proofErr w:type="spellStart"/>
      <w:r w:rsidRPr="00970BA6">
        <w:rPr>
          <w:rFonts w:ascii="TimesNewRomanPSMT" w:eastAsia="Batang" w:hAnsi="TimesNewRomanPSMT" w:cs="TimesNewRomanPSMT"/>
          <w:color w:val="000000"/>
        </w:rPr>
        <w:t>LastBvIntra</w:t>
      </w:r>
      <w:proofErr w:type="spellEnd"/>
      <w:r w:rsidRPr="00970BA6">
        <w:rPr>
          <w:rFonts w:ascii="TimesNewRomanPSMT" w:eastAsia="Batang" w:hAnsi="TimesNewRomanPSMT" w:cs="TimesNewRomanPSMT"/>
          <w:color w:val="000000"/>
        </w:rPr>
        <w:t xml:space="preserve">, </w:t>
      </w:r>
      <w:r w:rsidRPr="00970BA6">
        <w:rPr>
          <w:rFonts w:eastAsia="Times New Roman"/>
          <w:lang w:eastAsia="ko-KR"/>
        </w:rPr>
        <w:t xml:space="preserve">and the partition index </w:t>
      </w:r>
      <w:r w:rsidRPr="00040ECD">
        <w:rPr>
          <w:noProof/>
          <w:lang w:eastAsia="ko-KR"/>
        </w:rPr>
        <w:t>blkIdx</w:t>
      </w:r>
      <w:r w:rsidRPr="00970BA6">
        <w:rPr>
          <w:rFonts w:eastAsia="Times New Roman"/>
          <w:lang w:eastAsia="ko-KR"/>
        </w:rPr>
        <w:t xml:space="preserve"> as inputs, and </w:t>
      </w:r>
      <w:r w:rsidRPr="00040ECD">
        <w:rPr>
          <w:noProof/>
          <w:lang w:eastAsia="ko-KR"/>
        </w:rPr>
        <w:t>the block vector predictor BvpIntra</w:t>
      </w:r>
      <w:r>
        <w:rPr>
          <w:noProof/>
          <w:lang w:eastAsia="ko-KR"/>
        </w:rPr>
        <w:t>[ </w:t>
      </w:r>
      <w:r w:rsidRPr="00040ECD">
        <w:rPr>
          <w:noProof/>
          <w:lang w:eastAsia="ko-KR"/>
        </w:rPr>
        <w:t>xPb</w:t>
      </w:r>
      <w:r>
        <w:rPr>
          <w:noProof/>
          <w:lang w:eastAsia="ko-KR"/>
        </w:rPr>
        <w:t> ][ </w:t>
      </w:r>
      <w:r w:rsidRPr="00040ECD">
        <w:rPr>
          <w:noProof/>
          <w:lang w:eastAsia="ko-KR"/>
        </w:rPr>
        <w:t>yPb</w:t>
      </w:r>
      <w:r>
        <w:rPr>
          <w:noProof/>
          <w:lang w:eastAsia="ko-KR"/>
        </w:rPr>
        <w:t> ]</w:t>
      </w:r>
      <w:r w:rsidRPr="00040ECD">
        <w:rPr>
          <w:noProof/>
          <w:lang w:eastAsia="ko-KR"/>
        </w:rPr>
        <w:t xml:space="preserve"> as the output</w:t>
      </w:r>
      <w:r>
        <w:rPr>
          <w:noProof/>
          <w:lang w:eastAsia="ko-KR"/>
        </w:rPr>
        <w:t xml:space="preserve">, and </w:t>
      </w:r>
      <w:r w:rsidRPr="00040ECD">
        <w:rPr>
          <w:noProof/>
          <w:lang w:eastAsia="ko-KR"/>
        </w:rPr>
        <w:t>bvIntra</w:t>
      </w:r>
      <w:r>
        <w:rPr>
          <w:noProof/>
          <w:lang w:eastAsia="ko-KR"/>
        </w:rPr>
        <w:t>[ </w:t>
      </w:r>
      <w:r w:rsidRPr="00040ECD">
        <w:rPr>
          <w:noProof/>
          <w:lang w:eastAsia="ko-KR"/>
        </w:rPr>
        <w:t>xPb</w:t>
      </w:r>
      <w:r>
        <w:rPr>
          <w:noProof/>
          <w:lang w:eastAsia="ko-KR"/>
        </w:rPr>
        <w:t> ][ </w:t>
      </w:r>
      <w:r w:rsidRPr="00040ECD">
        <w:rPr>
          <w:noProof/>
          <w:lang w:eastAsia="ko-KR"/>
        </w:rPr>
        <w:t>yPb</w:t>
      </w:r>
      <w:r>
        <w:rPr>
          <w:noProof/>
          <w:lang w:eastAsia="ko-KR"/>
        </w:rPr>
        <w:t> ][ </w:t>
      </w:r>
      <w:r w:rsidRPr="00040ECD">
        <w:rPr>
          <w:noProof/>
          <w:lang w:eastAsia="ko-KR"/>
        </w:rPr>
        <w:t>compIdx</w:t>
      </w:r>
      <w:r>
        <w:rPr>
          <w:noProof/>
          <w:lang w:eastAsia="ko-KR"/>
        </w:rPr>
        <w:t> ]</w:t>
      </w:r>
      <w:r w:rsidRPr="00040ECD">
        <w:rPr>
          <w:noProof/>
          <w:lang w:eastAsia="ko-KR"/>
        </w:rPr>
        <w:t xml:space="preserve"> is </w:t>
      </w:r>
      <w:r>
        <w:rPr>
          <w:noProof/>
          <w:lang w:eastAsia="ko-KR"/>
        </w:rPr>
        <w:t>set equal to</w:t>
      </w:r>
      <w:r w:rsidRPr="00040ECD">
        <w:rPr>
          <w:noProof/>
          <w:lang w:eastAsia="ko-KR"/>
        </w:rPr>
        <w:t xml:space="preserve"> BvdIntra</w:t>
      </w:r>
      <w:r>
        <w:rPr>
          <w:noProof/>
          <w:lang w:eastAsia="ko-KR"/>
        </w:rPr>
        <w:t>[ </w:t>
      </w:r>
      <w:r w:rsidRPr="00040ECD">
        <w:rPr>
          <w:noProof/>
          <w:lang w:eastAsia="ko-KR"/>
        </w:rPr>
        <w:t>xPb</w:t>
      </w:r>
      <w:r>
        <w:rPr>
          <w:noProof/>
          <w:lang w:eastAsia="ko-KR"/>
        </w:rPr>
        <w:t> ][ </w:t>
      </w:r>
      <w:r w:rsidRPr="00040ECD">
        <w:rPr>
          <w:noProof/>
          <w:lang w:eastAsia="ko-KR"/>
        </w:rPr>
        <w:t>yPb</w:t>
      </w:r>
      <w:r>
        <w:rPr>
          <w:noProof/>
          <w:lang w:eastAsia="ko-KR"/>
        </w:rPr>
        <w:t> ][ </w:t>
      </w:r>
      <w:r w:rsidRPr="00040ECD">
        <w:rPr>
          <w:noProof/>
          <w:lang w:eastAsia="ko-KR"/>
        </w:rPr>
        <w:t>compIdx</w:t>
      </w:r>
      <w:r>
        <w:rPr>
          <w:noProof/>
          <w:lang w:eastAsia="ko-KR"/>
        </w:rPr>
        <w:t> ]</w:t>
      </w:r>
      <w:r w:rsidRPr="00040ECD">
        <w:rPr>
          <w:noProof/>
          <w:lang w:eastAsia="ko-KR"/>
        </w:rPr>
        <w:t xml:space="preserve"> + BvpIntra</w:t>
      </w:r>
      <w:r>
        <w:rPr>
          <w:noProof/>
          <w:lang w:eastAsia="ko-KR"/>
        </w:rPr>
        <w:t>[ </w:t>
      </w:r>
      <w:r w:rsidRPr="00040ECD">
        <w:rPr>
          <w:noProof/>
          <w:lang w:eastAsia="ko-KR"/>
        </w:rPr>
        <w:t>xPb</w:t>
      </w:r>
      <w:r>
        <w:rPr>
          <w:noProof/>
          <w:lang w:eastAsia="ko-KR"/>
        </w:rPr>
        <w:t> ][ </w:t>
      </w:r>
      <w:r w:rsidRPr="00040ECD">
        <w:rPr>
          <w:noProof/>
          <w:lang w:eastAsia="ko-KR"/>
        </w:rPr>
        <w:t>yPb</w:t>
      </w:r>
      <w:r>
        <w:rPr>
          <w:noProof/>
          <w:lang w:eastAsia="ko-KR"/>
        </w:rPr>
        <w:t> ]</w:t>
      </w:r>
      <w:r w:rsidRPr="00040ECD">
        <w:rPr>
          <w:noProof/>
          <w:lang w:eastAsia="ko-KR"/>
        </w:rPr>
        <w:t>[</w:t>
      </w:r>
      <w:r>
        <w:rPr>
          <w:noProof/>
          <w:lang w:eastAsia="ko-KR"/>
        </w:rPr>
        <w:t> </w:t>
      </w:r>
      <w:r w:rsidRPr="00040ECD">
        <w:rPr>
          <w:noProof/>
          <w:lang w:eastAsia="ko-KR"/>
        </w:rPr>
        <w:t>compIdx</w:t>
      </w:r>
      <w:r>
        <w:rPr>
          <w:noProof/>
          <w:lang w:eastAsia="ko-KR"/>
        </w:rPr>
        <w:t> ] [Ed. (GJS): Needs further formatting cleanup.]</w:t>
      </w:r>
    </w:p>
    <w:p w:rsidR="00597A14" w:rsidRDefault="00597A14" w:rsidP="00597A14">
      <w:pPr>
        <w:keepNext/>
        <w:ind w:left="720"/>
        <w:rPr>
          <w:rFonts w:ascii="TimesNewRomanPSMT" w:eastAsia="Batang" w:hAnsi="TimesNewRomanPSMT" w:cs="TimesNewRomanPSMT"/>
          <w:color w:val="000000"/>
        </w:rPr>
      </w:pPr>
      <w:r>
        <w:rPr>
          <w:rFonts w:ascii="TimesNewRomanPSMT" w:eastAsia="Batang" w:hAnsi="TimesNewRomanPSMT" w:cs="TimesNewRomanPSMT"/>
          <w:color w:val="000000"/>
        </w:rPr>
        <w:lastRenderedPageBreak/>
        <w:t>When</w:t>
      </w:r>
      <w:r w:rsidRPr="00040ECD">
        <w:rPr>
          <w:rFonts w:ascii="TimesNewRomanPSMT" w:eastAsia="Batang" w:hAnsi="TimesNewRomanPSMT" w:cs="TimesNewRomanPSMT"/>
          <w:color w:val="000000"/>
        </w:rPr>
        <w:t xml:space="preserve"> </w:t>
      </w:r>
      <w:proofErr w:type="spellStart"/>
      <w:r w:rsidRPr="00040ECD">
        <w:rPr>
          <w:rFonts w:ascii="TimesNewRomanPSMT" w:eastAsia="Batang" w:hAnsi="TimesNewRomanPSMT" w:cs="TimesNewRomanPSMT"/>
          <w:color w:val="000000"/>
        </w:rPr>
        <w:t>bvIntra</w:t>
      </w:r>
      <w:proofErr w:type="spellEnd"/>
      <w:r>
        <w:rPr>
          <w:rFonts w:ascii="TimesNewRomanPSMT" w:eastAsia="Batang" w:hAnsi="TimesNewRomanPSMT" w:cs="TimesNewRomanPSMT"/>
          <w:color w:val="000000"/>
        </w:rPr>
        <w:t>[ </w:t>
      </w:r>
      <w:proofErr w:type="spellStart"/>
      <w:r>
        <w:rPr>
          <w:rFonts w:ascii="TimesNewRomanPSMT" w:eastAsia="Batang" w:hAnsi="TimesNewRomanPSMT" w:cs="TimesNewRomanPSMT"/>
          <w:color w:val="000000"/>
        </w:rPr>
        <w:t>xPb</w:t>
      </w:r>
      <w:proofErr w:type="spellEnd"/>
      <w:r>
        <w:rPr>
          <w:rFonts w:ascii="TimesNewRomanPSMT" w:eastAsia="Batang" w:hAnsi="TimesNewRomanPSMT" w:cs="TimesNewRomanPSMT"/>
          <w:color w:val="000000"/>
        </w:rPr>
        <w:t> ][ </w:t>
      </w:r>
      <w:proofErr w:type="spellStart"/>
      <w:r>
        <w:rPr>
          <w:rFonts w:ascii="TimesNewRomanPSMT" w:eastAsia="Batang" w:hAnsi="TimesNewRomanPSMT" w:cs="TimesNewRomanPSMT"/>
          <w:color w:val="000000"/>
        </w:rPr>
        <w:t>yPb</w:t>
      </w:r>
      <w:proofErr w:type="spellEnd"/>
      <w:r>
        <w:rPr>
          <w:rFonts w:ascii="TimesNewRomanPSMT" w:eastAsia="Batang" w:hAnsi="TimesNewRomanPSMT" w:cs="TimesNewRomanPSMT"/>
          <w:color w:val="000000"/>
        </w:rPr>
        <w:t> ][ 0 ]</w:t>
      </w:r>
      <w:r w:rsidRPr="00040ECD">
        <w:rPr>
          <w:rFonts w:ascii="TimesNewRomanPSMT" w:eastAsia="Batang" w:hAnsi="TimesNewRomanPSMT" w:cs="TimesNewRomanPSMT"/>
          <w:color w:val="000000"/>
        </w:rPr>
        <w:t xml:space="preserve"> </w:t>
      </w:r>
      <w:r>
        <w:rPr>
          <w:rFonts w:ascii="TimesNewRomanPSMT" w:eastAsia="Batang" w:hAnsi="TimesNewRomanPSMT" w:cs="TimesNewRomanPSMT"/>
          <w:color w:val="000000"/>
        </w:rPr>
        <w:t>is not equal to</w:t>
      </w:r>
      <w:r w:rsidRPr="00040ECD">
        <w:rPr>
          <w:rFonts w:ascii="TimesNewRomanPSMT" w:eastAsia="Batang" w:hAnsi="TimesNewRomanPSMT" w:cs="TimesNewRomanPSMT"/>
          <w:color w:val="000000"/>
        </w:rPr>
        <w:t xml:space="preserve"> </w:t>
      </w:r>
      <w:proofErr w:type="spellStart"/>
      <w:r w:rsidRPr="00040ECD">
        <w:rPr>
          <w:rFonts w:ascii="TimesNewRomanPSMT" w:eastAsia="Batang" w:hAnsi="TimesNewRomanPSMT" w:cs="TimesNewRomanPSMT"/>
          <w:color w:val="000000"/>
        </w:rPr>
        <w:t>LastBvIntra</w:t>
      </w:r>
      <w:proofErr w:type="spellEnd"/>
      <w:r>
        <w:rPr>
          <w:rFonts w:ascii="TimesNewRomanPSMT" w:eastAsia="Batang" w:hAnsi="TimesNewRomanPSMT" w:cs="TimesNewRomanPSMT"/>
          <w:color w:val="000000"/>
        </w:rPr>
        <w:t>[ 0 ][ 0 ]</w:t>
      </w:r>
      <w:r w:rsidRPr="00040ECD">
        <w:rPr>
          <w:rFonts w:ascii="TimesNewRomanPSMT" w:eastAsia="Batang" w:hAnsi="TimesNewRomanPSMT" w:cs="TimesNewRomanPSMT"/>
          <w:color w:val="000000"/>
        </w:rPr>
        <w:t xml:space="preserve"> or </w:t>
      </w:r>
      <w:proofErr w:type="spellStart"/>
      <w:r w:rsidRPr="00040ECD">
        <w:rPr>
          <w:rFonts w:ascii="TimesNewRomanPSMT" w:eastAsia="Batang" w:hAnsi="TimesNewRomanPSMT" w:cs="TimesNewRomanPSMT"/>
          <w:color w:val="000000"/>
        </w:rPr>
        <w:t>bvIntra</w:t>
      </w:r>
      <w:proofErr w:type="spellEnd"/>
      <w:r>
        <w:rPr>
          <w:rFonts w:ascii="TimesNewRomanPSMT" w:eastAsia="Batang" w:hAnsi="TimesNewRomanPSMT" w:cs="TimesNewRomanPSMT"/>
          <w:color w:val="000000"/>
        </w:rPr>
        <w:t>[ </w:t>
      </w:r>
      <w:proofErr w:type="spellStart"/>
      <w:r>
        <w:rPr>
          <w:rFonts w:ascii="TimesNewRomanPSMT" w:eastAsia="Batang" w:hAnsi="TimesNewRomanPSMT" w:cs="TimesNewRomanPSMT"/>
          <w:color w:val="000000"/>
        </w:rPr>
        <w:t>xPb</w:t>
      </w:r>
      <w:proofErr w:type="spellEnd"/>
      <w:r>
        <w:rPr>
          <w:rFonts w:ascii="TimesNewRomanPSMT" w:eastAsia="Batang" w:hAnsi="TimesNewRomanPSMT" w:cs="TimesNewRomanPSMT"/>
          <w:color w:val="000000"/>
        </w:rPr>
        <w:t> ][ </w:t>
      </w:r>
      <w:proofErr w:type="spellStart"/>
      <w:r>
        <w:rPr>
          <w:rFonts w:ascii="TimesNewRomanPSMT" w:eastAsia="Batang" w:hAnsi="TimesNewRomanPSMT" w:cs="TimesNewRomanPSMT"/>
          <w:color w:val="000000"/>
        </w:rPr>
        <w:t>yPb</w:t>
      </w:r>
      <w:proofErr w:type="spellEnd"/>
      <w:r>
        <w:rPr>
          <w:rFonts w:ascii="TimesNewRomanPSMT" w:eastAsia="Batang" w:hAnsi="TimesNewRomanPSMT" w:cs="TimesNewRomanPSMT"/>
          <w:color w:val="000000"/>
        </w:rPr>
        <w:t> ][ 1 ]</w:t>
      </w:r>
      <w:r w:rsidRPr="00040ECD">
        <w:rPr>
          <w:rFonts w:ascii="TimesNewRomanPSMT" w:eastAsia="Batang" w:hAnsi="TimesNewRomanPSMT" w:cs="TimesNewRomanPSMT"/>
          <w:color w:val="000000"/>
        </w:rPr>
        <w:t xml:space="preserve"> </w:t>
      </w:r>
      <w:r>
        <w:rPr>
          <w:rFonts w:ascii="TimesNewRomanPSMT" w:eastAsia="Batang" w:hAnsi="TimesNewRomanPSMT" w:cs="TimesNewRomanPSMT"/>
          <w:color w:val="000000"/>
        </w:rPr>
        <w:t>is not equal to</w:t>
      </w:r>
      <w:r w:rsidRPr="00040ECD">
        <w:rPr>
          <w:rFonts w:ascii="TimesNewRomanPSMT" w:eastAsia="Batang" w:hAnsi="TimesNewRomanPSMT" w:cs="TimesNewRomanPSMT"/>
          <w:color w:val="000000"/>
        </w:rPr>
        <w:t xml:space="preserve"> </w:t>
      </w:r>
      <w:proofErr w:type="spellStart"/>
      <w:r w:rsidRPr="00040ECD">
        <w:rPr>
          <w:rFonts w:ascii="TimesNewRomanPSMT" w:eastAsia="Batang" w:hAnsi="TimesNewRomanPSMT" w:cs="TimesNewRomanPSMT"/>
          <w:color w:val="000000"/>
        </w:rPr>
        <w:t>LastBvIntra</w:t>
      </w:r>
      <w:proofErr w:type="spellEnd"/>
      <w:r>
        <w:rPr>
          <w:rFonts w:ascii="TimesNewRomanPSMT" w:eastAsia="Batang" w:hAnsi="TimesNewRomanPSMT" w:cs="TimesNewRomanPSMT"/>
          <w:color w:val="000000"/>
        </w:rPr>
        <w:t>[ 0 ][ 1 ]</w:t>
      </w:r>
      <w:r w:rsidRPr="00040ECD">
        <w:rPr>
          <w:rFonts w:ascii="TimesNewRomanPSMT" w:eastAsia="Batang" w:hAnsi="TimesNewRomanPSMT" w:cs="TimesNewRomanPSMT"/>
          <w:color w:val="000000"/>
        </w:rPr>
        <w:t xml:space="preserve">, the value of </w:t>
      </w:r>
      <w:proofErr w:type="spellStart"/>
      <w:r w:rsidRPr="00040ECD">
        <w:rPr>
          <w:rFonts w:ascii="TimesNewRomanPSMT" w:eastAsia="Batang" w:hAnsi="TimesNewRomanPSMT" w:cs="TimesNewRomanPSMT"/>
          <w:color w:val="000000"/>
        </w:rPr>
        <w:t>LastBvIntra</w:t>
      </w:r>
      <w:proofErr w:type="spellEnd"/>
      <w:r>
        <w:rPr>
          <w:rFonts w:ascii="TimesNewRomanPSMT" w:eastAsia="Batang" w:hAnsi="TimesNewRomanPSMT" w:cs="TimesNewRomanPSMT"/>
          <w:color w:val="000000"/>
        </w:rPr>
        <w:t>[ 1 ]</w:t>
      </w:r>
      <w:r w:rsidRPr="00040ECD">
        <w:rPr>
          <w:rFonts w:ascii="TimesNewRomanPSMT" w:eastAsia="Batang" w:hAnsi="TimesNewRomanPSMT" w:cs="TimesNewRomanPSMT"/>
          <w:color w:val="000000"/>
        </w:rPr>
        <w:t>[ </w:t>
      </w:r>
      <w:proofErr w:type="spellStart"/>
      <w:r w:rsidRPr="00040ECD">
        <w:rPr>
          <w:rFonts w:ascii="TimesNewRomanPSMT" w:eastAsia="Batang" w:hAnsi="TimesNewRomanPSMT" w:cs="TimesNewRomanPSMT"/>
          <w:color w:val="000000"/>
        </w:rPr>
        <w:t>compIdx</w:t>
      </w:r>
      <w:proofErr w:type="spellEnd"/>
      <w:r w:rsidRPr="00040ECD">
        <w:rPr>
          <w:rFonts w:ascii="TimesNewRomanPSMT" w:eastAsia="Batang" w:hAnsi="TimesNewRomanPSMT" w:cs="TimesNewRomanPSMT"/>
          <w:color w:val="000000"/>
        </w:rPr>
        <w:t xml:space="preserve"> ] is updated to be </w:t>
      </w:r>
      <w:proofErr w:type="spellStart"/>
      <w:r w:rsidRPr="00040ECD">
        <w:rPr>
          <w:rFonts w:ascii="TimesNewRomanPSMT" w:eastAsia="Batang" w:hAnsi="TimesNewRomanPSMT" w:cs="TimesNewRomanPSMT"/>
          <w:color w:val="000000"/>
        </w:rPr>
        <w:t>LastBvIntra</w:t>
      </w:r>
      <w:proofErr w:type="spellEnd"/>
      <w:r>
        <w:rPr>
          <w:rFonts w:ascii="TimesNewRomanPSMT" w:eastAsia="Batang" w:hAnsi="TimesNewRomanPSMT" w:cs="TimesNewRomanPSMT"/>
          <w:color w:val="000000"/>
        </w:rPr>
        <w:t>[ 0 ]</w:t>
      </w:r>
      <w:r w:rsidRPr="00040ECD">
        <w:rPr>
          <w:rFonts w:ascii="TimesNewRomanPSMT" w:eastAsia="Batang" w:hAnsi="TimesNewRomanPSMT" w:cs="TimesNewRomanPSMT"/>
          <w:color w:val="000000"/>
        </w:rPr>
        <w:t>[ </w:t>
      </w:r>
      <w:proofErr w:type="spellStart"/>
      <w:r w:rsidRPr="00040ECD">
        <w:rPr>
          <w:rFonts w:ascii="TimesNewRomanPSMT" w:eastAsia="Batang" w:hAnsi="TimesNewRomanPSMT" w:cs="TimesNewRomanPSMT"/>
          <w:color w:val="000000"/>
        </w:rPr>
        <w:t>compIdx</w:t>
      </w:r>
      <w:proofErr w:type="spellEnd"/>
      <w:r w:rsidRPr="00040ECD">
        <w:rPr>
          <w:rFonts w:ascii="TimesNewRomanPSMT" w:eastAsia="Batang" w:hAnsi="TimesNewRomanPSMT" w:cs="TimesNewRomanPSMT"/>
          <w:color w:val="000000"/>
        </w:rPr>
        <w:t xml:space="preserve"> ], and the value of </w:t>
      </w:r>
      <w:proofErr w:type="spellStart"/>
      <w:r w:rsidRPr="00040ECD">
        <w:rPr>
          <w:rFonts w:ascii="TimesNewRomanPSMT" w:eastAsia="Batang" w:hAnsi="TimesNewRomanPSMT" w:cs="TimesNewRomanPSMT"/>
          <w:color w:val="000000"/>
        </w:rPr>
        <w:t>LastBvIntra</w:t>
      </w:r>
      <w:proofErr w:type="spellEnd"/>
      <w:r>
        <w:rPr>
          <w:rFonts w:ascii="TimesNewRomanPSMT" w:eastAsia="Batang" w:hAnsi="TimesNewRomanPSMT" w:cs="TimesNewRomanPSMT"/>
          <w:color w:val="000000"/>
        </w:rPr>
        <w:t>[ 0 ]</w:t>
      </w:r>
      <w:r w:rsidRPr="00040ECD">
        <w:rPr>
          <w:rFonts w:ascii="TimesNewRomanPSMT" w:eastAsia="Batang" w:hAnsi="TimesNewRomanPSMT" w:cs="TimesNewRomanPSMT"/>
          <w:color w:val="000000"/>
        </w:rPr>
        <w:t>[ </w:t>
      </w:r>
      <w:proofErr w:type="spellStart"/>
      <w:r w:rsidRPr="00040ECD">
        <w:rPr>
          <w:rFonts w:ascii="TimesNewRomanPSMT" w:eastAsia="Batang" w:hAnsi="TimesNewRomanPSMT" w:cs="TimesNewRomanPSMT"/>
          <w:color w:val="000000"/>
        </w:rPr>
        <w:t>compIdx</w:t>
      </w:r>
      <w:proofErr w:type="spellEnd"/>
      <w:r w:rsidRPr="00040ECD">
        <w:rPr>
          <w:rFonts w:ascii="TimesNewRomanPSMT" w:eastAsia="Batang" w:hAnsi="TimesNewRomanPSMT" w:cs="TimesNewRomanPSMT"/>
          <w:color w:val="000000"/>
        </w:rPr>
        <w:t xml:space="preserve"> ] is updated to be </w:t>
      </w:r>
      <w:proofErr w:type="spellStart"/>
      <w:r w:rsidRPr="00040ECD">
        <w:rPr>
          <w:rFonts w:ascii="TimesNewRomanPSMT" w:eastAsia="Batang" w:hAnsi="TimesNewRomanPSMT" w:cs="TimesNewRomanPSMT"/>
          <w:color w:val="000000"/>
        </w:rPr>
        <w:t>bvIntra</w:t>
      </w:r>
      <w:proofErr w:type="spellEnd"/>
      <w:r>
        <w:rPr>
          <w:rFonts w:ascii="TimesNewRomanPSMT" w:eastAsia="Batang" w:hAnsi="TimesNewRomanPSMT" w:cs="TimesNewRomanPSMT"/>
          <w:color w:val="000000"/>
        </w:rPr>
        <w:t>[ </w:t>
      </w:r>
      <w:proofErr w:type="spellStart"/>
      <w:r>
        <w:rPr>
          <w:rFonts w:ascii="TimesNewRomanPSMT" w:eastAsia="Batang" w:hAnsi="TimesNewRomanPSMT" w:cs="TimesNewRomanPSMT"/>
          <w:color w:val="000000"/>
        </w:rPr>
        <w:t>xPb</w:t>
      </w:r>
      <w:proofErr w:type="spellEnd"/>
      <w:r>
        <w:rPr>
          <w:rFonts w:ascii="TimesNewRomanPSMT" w:eastAsia="Batang" w:hAnsi="TimesNewRomanPSMT" w:cs="TimesNewRomanPSMT"/>
          <w:color w:val="000000"/>
        </w:rPr>
        <w:t> ][ </w:t>
      </w:r>
      <w:proofErr w:type="spellStart"/>
      <w:r>
        <w:rPr>
          <w:rFonts w:ascii="TimesNewRomanPSMT" w:eastAsia="Batang" w:hAnsi="TimesNewRomanPSMT" w:cs="TimesNewRomanPSMT"/>
          <w:color w:val="000000"/>
        </w:rPr>
        <w:t>yPb</w:t>
      </w:r>
      <w:proofErr w:type="spellEnd"/>
      <w:r>
        <w:rPr>
          <w:rFonts w:ascii="TimesNewRomanPSMT" w:eastAsia="Batang" w:hAnsi="TimesNewRomanPSMT" w:cs="TimesNewRomanPSMT"/>
          <w:color w:val="000000"/>
        </w:rPr>
        <w:t> ]</w:t>
      </w:r>
      <w:r w:rsidRPr="00040ECD">
        <w:rPr>
          <w:rFonts w:ascii="TimesNewRomanPSMT" w:eastAsia="Batang" w:hAnsi="TimesNewRomanPSMT" w:cs="TimesNewRomanPSMT"/>
          <w:color w:val="000000"/>
        </w:rPr>
        <w:t>[ </w:t>
      </w:r>
      <w:proofErr w:type="spellStart"/>
      <w:r w:rsidRPr="00040ECD">
        <w:rPr>
          <w:rFonts w:ascii="TimesNewRomanPSMT" w:eastAsia="Batang" w:hAnsi="TimesNewRomanPSMT" w:cs="TimesNewRomanPSMT"/>
          <w:color w:val="000000"/>
        </w:rPr>
        <w:t>compIdx</w:t>
      </w:r>
      <w:proofErr w:type="spellEnd"/>
      <w:r w:rsidRPr="00040ECD">
        <w:rPr>
          <w:rFonts w:ascii="TimesNewRomanPSMT" w:eastAsia="Batang" w:hAnsi="TimesNewRomanPSMT" w:cs="TimesNewRomanPSMT"/>
          <w:color w:val="000000"/>
        </w:rPr>
        <w:t> ].</w:t>
      </w:r>
    </w:p>
    <w:p w:rsidR="00597A14" w:rsidRDefault="00597A14" w:rsidP="00597A14">
      <w:pPr>
        <w:numPr>
          <w:ilvl w:val="0"/>
          <w:numId w:val="3"/>
        </w:numPr>
        <w:tabs>
          <w:tab w:val="clear" w:pos="794"/>
          <w:tab w:val="left" w:pos="284"/>
          <w:tab w:val="left" w:pos="709"/>
        </w:tabs>
        <w:rPr>
          <w:lang w:eastAsia="ko-KR"/>
        </w:rPr>
      </w:pPr>
      <w:r w:rsidRPr="00943A5F">
        <w:rPr>
          <w:lang w:eastAsia="ko-KR"/>
        </w:rPr>
        <w:t xml:space="preserve">For use in derivation processes of variables invoked later in the decoding process, the following assignment </w:t>
      </w:r>
      <w:r>
        <w:rPr>
          <w:lang w:eastAsia="ko-KR"/>
        </w:rPr>
        <w:t xml:space="preserve">is </w:t>
      </w:r>
      <w:r w:rsidRPr="00943A5F">
        <w:rPr>
          <w:lang w:eastAsia="ko-KR"/>
        </w:rPr>
        <w:t>made</w:t>
      </w:r>
      <w:r>
        <w:rPr>
          <w:lang w:eastAsia="ko-KR"/>
        </w:rPr>
        <w:t xml:space="preserve"> for x = 0..nPbSw − 1 and y = 0..nPbSh − 1</w:t>
      </w:r>
      <w:r w:rsidRPr="00943A5F">
        <w:rPr>
          <w:lang w:eastAsia="ko-KR"/>
        </w:rPr>
        <w:t>:</w:t>
      </w:r>
    </w:p>
    <w:p w:rsidR="00597A14" w:rsidRDefault="00597A14" w:rsidP="00597A14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562"/>
        <w:rPr>
          <w:szCs w:val="20"/>
        </w:rPr>
      </w:pPr>
      <w:r>
        <w:rPr>
          <w:lang w:eastAsia="ko-KR"/>
        </w:rPr>
        <w:tab/>
      </w:r>
      <w:r>
        <w:rPr>
          <w:lang w:eastAsia="ko-KR"/>
        </w:rPr>
        <w:tab/>
      </w:r>
      <w:r>
        <w:rPr>
          <w:lang w:eastAsia="ko-KR"/>
        </w:rPr>
        <w:tab/>
      </w:r>
      <w:proofErr w:type="spellStart"/>
      <w:r>
        <w:rPr>
          <w:lang w:eastAsia="ko-KR"/>
        </w:rPr>
        <w:t>bvIntra</w:t>
      </w:r>
      <w:proofErr w:type="spellEnd"/>
      <w:r>
        <w:rPr>
          <w:lang w:eastAsia="ko-KR"/>
        </w:rPr>
        <w:t>[ </w:t>
      </w:r>
      <w:proofErr w:type="spellStart"/>
      <w:r>
        <w:rPr>
          <w:lang w:eastAsia="ko-KR"/>
        </w:rPr>
        <w:t>xPb</w:t>
      </w:r>
      <w:proofErr w:type="spellEnd"/>
      <w:r>
        <w:rPr>
          <w:lang w:eastAsia="ko-KR"/>
        </w:rPr>
        <w:t> + x ][ </w:t>
      </w:r>
      <w:proofErr w:type="spellStart"/>
      <w:r>
        <w:rPr>
          <w:lang w:eastAsia="ko-KR"/>
        </w:rPr>
        <w:t>yPb</w:t>
      </w:r>
      <w:proofErr w:type="spellEnd"/>
      <w:r>
        <w:rPr>
          <w:lang w:eastAsia="ko-KR"/>
        </w:rPr>
        <w:t> + y ][ </w:t>
      </w:r>
      <w:proofErr w:type="spellStart"/>
      <w:r>
        <w:rPr>
          <w:lang w:eastAsia="ko-KR"/>
        </w:rPr>
        <w:t>compIdx</w:t>
      </w:r>
      <w:proofErr w:type="spellEnd"/>
      <w:r>
        <w:rPr>
          <w:lang w:eastAsia="ko-KR"/>
        </w:rPr>
        <w:t xml:space="preserve"> ] = </w:t>
      </w:r>
      <w:proofErr w:type="spellStart"/>
      <w:r>
        <w:rPr>
          <w:lang w:eastAsia="ko-KR"/>
        </w:rPr>
        <w:t>bvIntra</w:t>
      </w:r>
      <w:proofErr w:type="spellEnd"/>
      <w:r>
        <w:rPr>
          <w:lang w:eastAsia="ko-KR"/>
        </w:rPr>
        <w:t>[ </w:t>
      </w:r>
      <w:proofErr w:type="spellStart"/>
      <w:r>
        <w:rPr>
          <w:lang w:eastAsia="ko-KR"/>
        </w:rPr>
        <w:t>xPb</w:t>
      </w:r>
      <w:proofErr w:type="spellEnd"/>
      <w:r>
        <w:rPr>
          <w:lang w:eastAsia="ko-KR"/>
        </w:rPr>
        <w:t> ][ </w:t>
      </w:r>
      <w:proofErr w:type="spellStart"/>
      <w:r>
        <w:rPr>
          <w:lang w:eastAsia="ko-KR"/>
        </w:rPr>
        <w:t>yPb</w:t>
      </w:r>
      <w:proofErr w:type="spellEnd"/>
      <w:r>
        <w:rPr>
          <w:lang w:eastAsia="ko-KR"/>
        </w:rPr>
        <w:t> ][ </w:t>
      </w:r>
      <w:proofErr w:type="spellStart"/>
      <w:r>
        <w:rPr>
          <w:lang w:eastAsia="ko-KR"/>
        </w:rPr>
        <w:t>compIdx</w:t>
      </w:r>
      <w:proofErr w:type="spellEnd"/>
      <w:r>
        <w:rPr>
          <w:lang w:eastAsia="ko-KR"/>
        </w:rPr>
        <w:t> ]</w:t>
      </w:r>
      <w:r>
        <w:rPr>
          <w:lang w:eastAsia="ko-KR"/>
        </w:rPr>
        <w:tab/>
      </w:r>
      <w:r w:rsidRPr="00D1427B">
        <w:rPr>
          <w:szCs w:val="20"/>
        </w:rPr>
        <w:t>(</w:t>
      </w:r>
      <w:r w:rsidR="00EB16F4" w:rsidRPr="00B7155D">
        <w:rPr>
          <w:szCs w:val="20"/>
        </w:rPr>
        <w:fldChar w:fldCharType="begin" w:fldLock="1"/>
      </w:r>
      <w:r w:rsidRPr="00EA528D">
        <w:rPr>
          <w:szCs w:val="20"/>
        </w:rPr>
        <w:instrText xml:space="preserve"> STYLEREF 1 \s </w:instrText>
      </w:r>
      <w:r w:rsidR="00EB16F4" w:rsidRPr="00B7155D">
        <w:rPr>
          <w:szCs w:val="20"/>
        </w:rPr>
        <w:fldChar w:fldCharType="separate"/>
      </w:r>
      <w:r>
        <w:rPr>
          <w:szCs w:val="20"/>
        </w:rPr>
        <w:t>8</w:t>
      </w:r>
      <w:r w:rsidR="00EB16F4" w:rsidRPr="00B7155D">
        <w:rPr>
          <w:szCs w:val="20"/>
        </w:rPr>
        <w:fldChar w:fldCharType="end"/>
      </w:r>
      <w:r w:rsidRPr="000B026C">
        <w:rPr>
          <w:szCs w:val="20"/>
        </w:rPr>
        <w:noBreakHyphen/>
      </w:r>
      <w:r w:rsidR="00EB16F4" w:rsidRPr="005B495A">
        <w:rPr>
          <w:szCs w:val="20"/>
        </w:rPr>
        <w:fldChar w:fldCharType="begin" w:fldLock="1"/>
      </w:r>
      <w:r w:rsidRPr="000D1E2E">
        <w:rPr>
          <w:szCs w:val="20"/>
        </w:rPr>
        <w:instrText xml:space="preserve"> SEQ Equation \* ARABIC \s 1 </w:instrText>
      </w:r>
      <w:r w:rsidR="00EB16F4" w:rsidRPr="005B495A">
        <w:rPr>
          <w:szCs w:val="20"/>
        </w:rPr>
        <w:fldChar w:fldCharType="separate"/>
      </w:r>
      <w:r>
        <w:rPr>
          <w:szCs w:val="20"/>
        </w:rPr>
        <w:t>25</w:t>
      </w:r>
      <w:r w:rsidR="00EB16F4" w:rsidRPr="005B495A">
        <w:rPr>
          <w:szCs w:val="20"/>
        </w:rPr>
        <w:fldChar w:fldCharType="end"/>
      </w:r>
      <w:r w:rsidRPr="005B495A">
        <w:rPr>
          <w:szCs w:val="20"/>
        </w:rPr>
        <w:t>)</w:t>
      </w:r>
    </w:p>
    <w:p w:rsidR="00597A14" w:rsidRDefault="00597A14" w:rsidP="00597A14">
      <w:pPr>
        <w:tabs>
          <w:tab w:val="left" w:pos="284"/>
        </w:tabs>
        <w:ind w:left="284" w:hanging="284"/>
        <w:rPr>
          <w:lang w:eastAsia="ko-KR"/>
        </w:rPr>
      </w:pPr>
      <w:r>
        <w:rPr>
          <w:lang w:eastAsia="ko-KR"/>
        </w:rPr>
        <w:t>–</w:t>
      </w:r>
      <w:r>
        <w:rPr>
          <w:lang w:eastAsia="ko-KR"/>
        </w:rPr>
        <w:tab/>
        <w:t xml:space="preserve">When the derivation process for z-scan order block availability as specified in </w:t>
      </w:r>
      <w:proofErr w:type="spellStart"/>
      <w:r>
        <w:rPr>
          <w:lang w:eastAsia="ko-KR"/>
        </w:rPr>
        <w:t>subclause</w:t>
      </w:r>
      <w:proofErr w:type="spellEnd"/>
      <w:r>
        <w:rPr>
          <w:lang w:eastAsia="ko-KR"/>
        </w:rPr>
        <w:t> </w:t>
      </w:r>
      <w:r w:rsidR="00EB16F4">
        <w:rPr>
          <w:lang w:eastAsia="ko-KR"/>
        </w:rPr>
        <w:fldChar w:fldCharType="begin"/>
      </w:r>
      <w:r>
        <w:rPr>
          <w:lang w:eastAsia="ko-KR"/>
        </w:rPr>
        <w:instrText xml:space="preserve"> REF _Ref331179883 \r \h </w:instrText>
      </w:r>
      <w:r w:rsidR="00EB16F4">
        <w:rPr>
          <w:lang w:eastAsia="ko-KR"/>
        </w:rPr>
      </w:r>
      <w:r w:rsidR="00EB16F4">
        <w:rPr>
          <w:lang w:eastAsia="ko-KR"/>
        </w:rPr>
        <w:fldChar w:fldCharType="separate"/>
      </w:r>
      <w:r>
        <w:rPr>
          <w:lang w:eastAsia="ko-KR"/>
        </w:rPr>
        <w:t>6.4.1</w:t>
      </w:r>
      <w:r w:rsidR="00EB16F4">
        <w:rPr>
          <w:lang w:eastAsia="ko-KR"/>
        </w:rPr>
        <w:fldChar w:fldCharType="end"/>
      </w:r>
      <w:r>
        <w:rPr>
          <w:lang w:eastAsia="ko-KR"/>
        </w:rPr>
        <w:t xml:space="preserve"> is invoked with ( </w:t>
      </w:r>
      <w:proofErr w:type="spellStart"/>
      <w:r>
        <w:rPr>
          <w:lang w:eastAsia="ko-KR"/>
        </w:rPr>
        <w:t>xCurr</w:t>
      </w:r>
      <w:proofErr w:type="spellEnd"/>
      <w:r>
        <w:rPr>
          <w:lang w:eastAsia="ko-KR"/>
        </w:rPr>
        <w:t>, </w:t>
      </w:r>
      <w:proofErr w:type="spellStart"/>
      <w:r>
        <w:rPr>
          <w:lang w:eastAsia="ko-KR"/>
        </w:rPr>
        <w:t>yCurr</w:t>
      </w:r>
      <w:proofErr w:type="spellEnd"/>
      <w:r>
        <w:rPr>
          <w:lang w:eastAsia="ko-KR"/>
        </w:rPr>
        <w:t> ) set equal to ( </w:t>
      </w:r>
      <w:proofErr w:type="spellStart"/>
      <w:r>
        <w:rPr>
          <w:lang w:eastAsia="ko-KR"/>
        </w:rPr>
        <w:t>xCb</w:t>
      </w:r>
      <w:proofErr w:type="spellEnd"/>
      <w:r>
        <w:rPr>
          <w:lang w:eastAsia="ko-KR"/>
        </w:rPr>
        <w:t>, </w:t>
      </w:r>
      <w:proofErr w:type="spellStart"/>
      <w:r>
        <w:rPr>
          <w:lang w:eastAsia="ko-KR"/>
        </w:rPr>
        <w:t>yCb</w:t>
      </w:r>
      <w:proofErr w:type="spellEnd"/>
      <w:r>
        <w:rPr>
          <w:lang w:eastAsia="ko-KR"/>
        </w:rPr>
        <w:t xml:space="preserve"> ) and the neighbouring </w:t>
      </w:r>
      <w:proofErr w:type="spellStart"/>
      <w:r>
        <w:rPr>
          <w:lang w:eastAsia="ko-KR"/>
        </w:rPr>
        <w:t>luma</w:t>
      </w:r>
      <w:proofErr w:type="spellEnd"/>
      <w:r>
        <w:rPr>
          <w:lang w:eastAsia="ko-KR"/>
        </w:rPr>
        <w:t xml:space="preserve"> location </w:t>
      </w:r>
      <w:r w:rsidRPr="003F17AE">
        <w:rPr>
          <w:lang w:eastAsia="ko-KR"/>
        </w:rPr>
        <w:t>( </w:t>
      </w:r>
      <w:proofErr w:type="spellStart"/>
      <w:r w:rsidRPr="003F17AE">
        <w:rPr>
          <w:lang w:eastAsia="ko-KR"/>
        </w:rPr>
        <w:t>x</w:t>
      </w:r>
      <w:r>
        <w:rPr>
          <w:lang w:eastAsia="ko-KR"/>
        </w:rPr>
        <w:t>NbY</w:t>
      </w:r>
      <w:proofErr w:type="spellEnd"/>
      <w:r w:rsidRPr="003F17AE">
        <w:rPr>
          <w:lang w:eastAsia="ko-KR"/>
        </w:rPr>
        <w:t>, </w:t>
      </w:r>
      <w:proofErr w:type="spellStart"/>
      <w:r w:rsidRPr="003F17AE">
        <w:rPr>
          <w:lang w:eastAsia="ko-KR"/>
        </w:rPr>
        <w:t>y</w:t>
      </w:r>
      <w:r>
        <w:rPr>
          <w:lang w:eastAsia="ko-KR"/>
        </w:rPr>
        <w:t>NbY</w:t>
      </w:r>
      <w:proofErr w:type="spellEnd"/>
      <w:r w:rsidRPr="003F17AE">
        <w:rPr>
          <w:lang w:eastAsia="ko-KR"/>
        </w:rPr>
        <w:t> )</w:t>
      </w:r>
      <w:r>
        <w:rPr>
          <w:lang w:eastAsia="ko-KR"/>
        </w:rPr>
        <w:t xml:space="preserve"> set equal to ( xPb + bvIntra[ xPb ][ yPb ][ 0 ], yPb + bvIntra[ xPb ][ yPb ][ 1 ] ) as inputs, the output </w:t>
      </w:r>
      <w:del w:id="0" w:author="mtk03732" w:date="2015-02-10T19:04:00Z">
        <w:r w:rsidDel="003319A1">
          <w:rPr>
            <w:lang w:eastAsia="ko-KR"/>
          </w:rPr>
          <w:delText>is set</w:delText>
        </w:r>
      </w:del>
      <w:ins w:id="1" w:author="mtk03732" w:date="2015-02-10T19:04:00Z">
        <w:r w:rsidR="003319A1">
          <w:rPr>
            <w:lang w:eastAsia="ko-KR"/>
          </w:rPr>
          <w:t>shall be</w:t>
        </w:r>
      </w:ins>
      <w:r>
        <w:rPr>
          <w:lang w:eastAsia="ko-KR"/>
        </w:rPr>
        <w:t xml:space="preserve"> equal to TRUE.</w:t>
      </w:r>
    </w:p>
    <w:p w:rsidR="00597A14" w:rsidRDefault="00597A14" w:rsidP="00597A14">
      <w:pPr>
        <w:tabs>
          <w:tab w:val="left" w:pos="284"/>
        </w:tabs>
        <w:ind w:left="284" w:hanging="284"/>
        <w:rPr>
          <w:lang w:eastAsia="ko-KR"/>
        </w:rPr>
      </w:pPr>
      <w:r>
        <w:rPr>
          <w:lang w:eastAsia="ko-KR"/>
        </w:rPr>
        <w:t>–</w:t>
      </w:r>
      <w:r>
        <w:rPr>
          <w:lang w:eastAsia="ko-KR"/>
        </w:rPr>
        <w:tab/>
        <w:t xml:space="preserve">When the derivation process for z-scan order block availability as specified in </w:t>
      </w:r>
      <w:proofErr w:type="spellStart"/>
      <w:r>
        <w:rPr>
          <w:lang w:eastAsia="ko-KR"/>
        </w:rPr>
        <w:t>subclause</w:t>
      </w:r>
      <w:proofErr w:type="spellEnd"/>
      <w:r>
        <w:rPr>
          <w:lang w:eastAsia="ko-KR"/>
        </w:rPr>
        <w:t> </w:t>
      </w:r>
      <w:fldSimple w:instr=" REF _Ref331179883 \r \h  \* MERGEFORMAT ">
        <w:r>
          <w:rPr>
            <w:lang w:eastAsia="ko-KR"/>
          </w:rPr>
          <w:t>6.4.1</w:t>
        </w:r>
      </w:fldSimple>
      <w:r>
        <w:rPr>
          <w:lang w:eastAsia="ko-KR"/>
        </w:rPr>
        <w:t xml:space="preserve"> is invoked with ( </w:t>
      </w:r>
      <w:proofErr w:type="spellStart"/>
      <w:r>
        <w:rPr>
          <w:lang w:eastAsia="ko-KR"/>
        </w:rPr>
        <w:t>xCurr</w:t>
      </w:r>
      <w:proofErr w:type="spellEnd"/>
      <w:r>
        <w:rPr>
          <w:lang w:eastAsia="ko-KR"/>
        </w:rPr>
        <w:t>, </w:t>
      </w:r>
      <w:proofErr w:type="spellStart"/>
      <w:r>
        <w:rPr>
          <w:lang w:eastAsia="ko-KR"/>
        </w:rPr>
        <w:t>yCurr</w:t>
      </w:r>
      <w:proofErr w:type="spellEnd"/>
      <w:r>
        <w:rPr>
          <w:lang w:eastAsia="ko-KR"/>
        </w:rPr>
        <w:t> ) set equal to ( </w:t>
      </w:r>
      <w:proofErr w:type="spellStart"/>
      <w:r>
        <w:rPr>
          <w:lang w:eastAsia="ko-KR"/>
        </w:rPr>
        <w:t>xCb</w:t>
      </w:r>
      <w:proofErr w:type="spellEnd"/>
      <w:r>
        <w:rPr>
          <w:lang w:eastAsia="ko-KR"/>
        </w:rPr>
        <w:t>, </w:t>
      </w:r>
      <w:proofErr w:type="spellStart"/>
      <w:r>
        <w:rPr>
          <w:lang w:eastAsia="ko-KR"/>
        </w:rPr>
        <w:t>yCb</w:t>
      </w:r>
      <w:proofErr w:type="spellEnd"/>
      <w:r>
        <w:rPr>
          <w:lang w:eastAsia="ko-KR"/>
        </w:rPr>
        <w:t xml:space="preserve"> ) and the neighbouring </w:t>
      </w:r>
      <w:proofErr w:type="spellStart"/>
      <w:r>
        <w:rPr>
          <w:lang w:eastAsia="ko-KR"/>
        </w:rPr>
        <w:t>luma</w:t>
      </w:r>
      <w:proofErr w:type="spellEnd"/>
      <w:r>
        <w:rPr>
          <w:lang w:eastAsia="ko-KR"/>
        </w:rPr>
        <w:t xml:space="preserve"> location </w:t>
      </w:r>
      <w:r w:rsidRPr="003F17AE">
        <w:rPr>
          <w:lang w:eastAsia="ko-KR"/>
        </w:rPr>
        <w:t>( </w:t>
      </w:r>
      <w:proofErr w:type="spellStart"/>
      <w:r w:rsidRPr="003F17AE">
        <w:rPr>
          <w:lang w:eastAsia="ko-KR"/>
        </w:rPr>
        <w:t>x</w:t>
      </w:r>
      <w:r>
        <w:rPr>
          <w:lang w:eastAsia="ko-KR"/>
        </w:rPr>
        <w:t>NbY</w:t>
      </w:r>
      <w:proofErr w:type="spellEnd"/>
      <w:r w:rsidRPr="003F17AE">
        <w:rPr>
          <w:lang w:eastAsia="ko-KR"/>
        </w:rPr>
        <w:t>, </w:t>
      </w:r>
      <w:proofErr w:type="spellStart"/>
      <w:r w:rsidRPr="003F17AE">
        <w:rPr>
          <w:lang w:eastAsia="ko-KR"/>
        </w:rPr>
        <w:t>y</w:t>
      </w:r>
      <w:r>
        <w:rPr>
          <w:lang w:eastAsia="ko-KR"/>
        </w:rPr>
        <w:t>NbY</w:t>
      </w:r>
      <w:proofErr w:type="spellEnd"/>
      <w:r w:rsidRPr="003F17AE">
        <w:rPr>
          <w:lang w:eastAsia="ko-KR"/>
        </w:rPr>
        <w:t> )</w:t>
      </w:r>
      <w:r>
        <w:rPr>
          <w:lang w:eastAsia="ko-KR"/>
        </w:rPr>
        <w:t xml:space="preserve"> set equal to ( xPb + bvIntra[ xPb ][ yPb ][ 0 ] + nPbSw − 1, yPb + bvIntra[ xPb ][ yPb ][ 1 ] + nPbSh</w:t>
      </w:r>
      <w:r w:rsidRPr="005F6FE6">
        <w:rPr>
          <w:lang w:eastAsia="ko-KR"/>
        </w:rPr>
        <w:t> – 1</w:t>
      </w:r>
      <w:r>
        <w:rPr>
          <w:lang w:eastAsia="ko-KR"/>
        </w:rPr>
        <w:t xml:space="preserve"> ) as inputs, the output </w:t>
      </w:r>
      <w:del w:id="2" w:author="mtk03732" w:date="2015-02-10T19:04:00Z">
        <w:r w:rsidDel="003319A1">
          <w:rPr>
            <w:lang w:eastAsia="ko-KR"/>
          </w:rPr>
          <w:delText>is set</w:delText>
        </w:r>
      </w:del>
      <w:ins w:id="3" w:author="mtk03732" w:date="2015-02-10T19:04:00Z">
        <w:r w:rsidR="003319A1">
          <w:rPr>
            <w:lang w:eastAsia="ko-KR"/>
          </w:rPr>
          <w:t>shall be</w:t>
        </w:r>
      </w:ins>
      <w:r>
        <w:rPr>
          <w:lang w:eastAsia="ko-KR"/>
        </w:rPr>
        <w:t xml:space="preserve"> equal to TRUE.</w:t>
      </w:r>
    </w:p>
    <w:p w:rsidR="00597A14" w:rsidRDefault="00597A14" w:rsidP="00597A14">
      <w:pPr>
        <w:tabs>
          <w:tab w:val="left" w:pos="284"/>
        </w:tabs>
        <w:ind w:left="284" w:hanging="284"/>
        <w:rPr>
          <w:lang w:eastAsia="ko-KR"/>
        </w:rPr>
      </w:pPr>
      <w:r>
        <w:rPr>
          <w:lang w:eastAsia="ko-KR"/>
        </w:rPr>
        <w:t>–</w:t>
      </w:r>
      <w:r>
        <w:rPr>
          <w:lang w:eastAsia="ko-KR"/>
        </w:rPr>
        <w:tab/>
        <w:t xml:space="preserve">One or both of the following conditions shall be true: [Ed. (GJS): Clarify that this is a </w:t>
      </w:r>
      <w:proofErr w:type="spellStart"/>
      <w:r>
        <w:rPr>
          <w:lang w:eastAsia="ko-KR"/>
        </w:rPr>
        <w:t>bitstream</w:t>
      </w:r>
      <w:proofErr w:type="spellEnd"/>
      <w:r>
        <w:rPr>
          <w:lang w:eastAsia="ko-KR"/>
        </w:rPr>
        <w:t xml:space="preserve"> constraint (if that is the correct interpretation).]</w:t>
      </w:r>
    </w:p>
    <w:p w:rsidR="00597A14" w:rsidRDefault="00597A14" w:rsidP="00597A14">
      <w:pPr>
        <w:tabs>
          <w:tab w:val="clear" w:pos="794"/>
          <w:tab w:val="left" w:pos="284"/>
          <w:tab w:val="left" w:pos="709"/>
        </w:tabs>
        <w:ind w:left="284"/>
        <w:rPr>
          <w:lang w:eastAsia="ko-KR"/>
        </w:rPr>
      </w:pPr>
      <w:r>
        <w:rPr>
          <w:lang w:eastAsia="ko-KR"/>
        </w:rPr>
        <w:t>–</w:t>
      </w:r>
      <w:r>
        <w:rPr>
          <w:lang w:eastAsia="ko-KR"/>
        </w:rPr>
        <w:tab/>
      </w:r>
      <w:proofErr w:type="spellStart"/>
      <w:proofErr w:type="gramStart"/>
      <w:r>
        <w:rPr>
          <w:lang w:eastAsia="ko-KR"/>
        </w:rPr>
        <w:t>bvIntra</w:t>
      </w:r>
      <w:proofErr w:type="spellEnd"/>
      <w:r>
        <w:rPr>
          <w:lang w:eastAsia="ko-KR"/>
        </w:rPr>
        <w:t>[</w:t>
      </w:r>
      <w:proofErr w:type="gramEnd"/>
      <w:r>
        <w:rPr>
          <w:lang w:eastAsia="ko-KR"/>
        </w:rPr>
        <w:t> </w:t>
      </w:r>
      <w:proofErr w:type="spellStart"/>
      <w:r>
        <w:rPr>
          <w:lang w:eastAsia="ko-KR"/>
        </w:rPr>
        <w:t>xPb</w:t>
      </w:r>
      <w:proofErr w:type="spellEnd"/>
      <w:r>
        <w:rPr>
          <w:lang w:eastAsia="ko-KR"/>
        </w:rPr>
        <w:t> ][ </w:t>
      </w:r>
      <w:proofErr w:type="spellStart"/>
      <w:r>
        <w:rPr>
          <w:lang w:eastAsia="ko-KR"/>
        </w:rPr>
        <w:t>yPb</w:t>
      </w:r>
      <w:proofErr w:type="spellEnd"/>
      <w:r>
        <w:rPr>
          <w:lang w:eastAsia="ko-KR"/>
        </w:rPr>
        <w:t xml:space="preserve"> ][ 0 ] + </w:t>
      </w:r>
      <w:proofErr w:type="spellStart"/>
      <w:r>
        <w:rPr>
          <w:lang w:eastAsia="ko-KR"/>
        </w:rPr>
        <w:t>xPb</w:t>
      </w:r>
      <w:proofErr w:type="spellEnd"/>
      <w:r>
        <w:rPr>
          <w:lang w:eastAsia="ko-KR"/>
        </w:rPr>
        <w:t xml:space="preserve"> − </w:t>
      </w:r>
      <w:proofErr w:type="spellStart"/>
      <w:r>
        <w:rPr>
          <w:lang w:eastAsia="ko-KR"/>
        </w:rPr>
        <w:t>xCb</w:t>
      </w:r>
      <w:proofErr w:type="spellEnd"/>
      <w:r>
        <w:rPr>
          <w:lang w:eastAsia="ko-KR"/>
        </w:rPr>
        <w:t xml:space="preserve"> is less than or equal to 0</w:t>
      </w:r>
    </w:p>
    <w:p w:rsidR="00597A14" w:rsidRDefault="00597A14" w:rsidP="00597A14">
      <w:pPr>
        <w:tabs>
          <w:tab w:val="clear" w:pos="794"/>
          <w:tab w:val="left" w:pos="284"/>
          <w:tab w:val="left" w:pos="709"/>
        </w:tabs>
        <w:ind w:left="284"/>
        <w:rPr>
          <w:lang w:eastAsia="ko-KR"/>
        </w:rPr>
      </w:pPr>
      <w:r>
        <w:rPr>
          <w:lang w:eastAsia="ko-KR"/>
        </w:rPr>
        <w:t>–</w:t>
      </w:r>
      <w:r>
        <w:rPr>
          <w:lang w:eastAsia="ko-KR"/>
        </w:rPr>
        <w:tab/>
      </w:r>
      <w:proofErr w:type="spellStart"/>
      <w:proofErr w:type="gramStart"/>
      <w:r>
        <w:rPr>
          <w:lang w:eastAsia="ko-KR"/>
        </w:rPr>
        <w:t>bvIntra</w:t>
      </w:r>
      <w:proofErr w:type="spellEnd"/>
      <w:r>
        <w:rPr>
          <w:lang w:eastAsia="ko-KR"/>
        </w:rPr>
        <w:t>[</w:t>
      </w:r>
      <w:proofErr w:type="gramEnd"/>
      <w:r>
        <w:rPr>
          <w:lang w:eastAsia="ko-KR"/>
        </w:rPr>
        <w:t> </w:t>
      </w:r>
      <w:proofErr w:type="spellStart"/>
      <w:r>
        <w:rPr>
          <w:lang w:eastAsia="ko-KR"/>
        </w:rPr>
        <w:t>xPb</w:t>
      </w:r>
      <w:proofErr w:type="spellEnd"/>
      <w:r>
        <w:rPr>
          <w:lang w:eastAsia="ko-KR"/>
        </w:rPr>
        <w:t> ][ </w:t>
      </w:r>
      <w:proofErr w:type="spellStart"/>
      <w:r>
        <w:rPr>
          <w:lang w:eastAsia="ko-KR"/>
        </w:rPr>
        <w:t>yPb</w:t>
      </w:r>
      <w:proofErr w:type="spellEnd"/>
      <w:r>
        <w:rPr>
          <w:lang w:eastAsia="ko-KR"/>
        </w:rPr>
        <w:t xml:space="preserve"> ][ 1 ] + </w:t>
      </w:r>
      <w:proofErr w:type="spellStart"/>
      <w:r>
        <w:rPr>
          <w:lang w:eastAsia="ko-KR"/>
        </w:rPr>
        <w:t>yPb</w:t>
      </w:r>
      <w:proofErr w:type="spellEnd"/>
      <w:r>
        <w:rPr>
          <w:lang w:eastAsia="ko-KR"/>
        </w:rPr>
        <w:t xml:space="preserve"> − </w:t>
      </w:r>
      <w:proofErr w:type="spellStart"/>
      <w:r>
        <w:rPr>
          <w:lang w:eastAsia="ko-KR"/>
        </w:rPr>
        <w:t>yCb</w:t>
      </w:r>
      <w:proofErr w:type="spellEnd"/>
      <w:r>
        <w:rPr>
          <w:lang w:eastAsia="ko-KR"/>
        </w:rPr>
        <w:t xml:space="preserve"> is less than or equal to 0</w:t>
      </w:r>
    </w:p>
    <w:p w:rsidR="00597A14" w:rsidRDefault="00597A14" w:rsidP="00597A14">
      <w:pPr>
        <w:tabs>
          <w:tab w:val="left" w:pos="284"/>
        </w:tabs>
        <w:ind w:left="284" w:hanging="284"/>
        <w:rPr>
          <w:lang w:eastAsia="ko-KR"/>
        </w:rPr>
      </w:pPr>
      <w:r>
        <w:rPr>
          <w:lang w:eastAsia="ko-KR"/>
        </w:rPr>
        <w:t>–</w:t>
      </w:r>
      <w:r>
        <w:rPr>
          <w:lang w:eastAsia="ko-KR"/>
        </w:rPr>
        <w:tab/>
      </w:r>
      <w:r w:rsidRPr="00B51462">
        <w:rPr>
          <w:lang w:eastAsia="ko-KR"/>
        </w:rPr>
        <w:t xml:space="preserve">It is a requirement of </w:t>
      </w:r>
      <w:proofErr w:type="spellStart"/>
      <w:r w:rsidRPr="00B51462">
        <w:rPr>
          <w:lang w:eastAsia="ko-KR"/>
        </w:rPr>
        <w:t>bitstream</w:t>
      </w:r>
      <w:proofErr w:type="spellEnd"/>
      <w:r w:rsidRPr="00B51462">
        <w:rPr>
          <w:lang w:eastAsia="ko-KR"/>
        </w:rPr>
        <w:t xml:space="preserve"> conformance</w:t>
      </w:r>
      <w:r>
        <w:rPr>
          <w:lang w:eastAsia="ko-KR"/>
        </w:rPr>
        <w:t xml:space="preserve"> that the following condition shall be true:</w:t>
      </w:r>
    </w:p>
    <w:p w:rsidR="00597A14" w:rsidRDefault="00597A14" w:rsidP="00597A14">
      <w:pPr>
        <w:pStyle w:val="Equation"/>
        <w:ind w:left="403"/>
        <w:rPr>
          <w:lang w:eastAsia="ko-KR"/>
        </w:rPr>
      </w:pPr>
      <w:r w:rsidRPr="00B51462">
        <w:rPr>
          <w:lang w:eastAsia="ko-KR"/>
        </w:rPr>
        <w:t>(</w:t>
      </w:r>
      <w:r>
        <w:rPr>
          <w:lang w:val="en-US" w:eastAsia="ko-KR"/>
        </w:rPr>
        <w:t> </w:t>
      </w:r>
      <w:proofErr w:type="spellStart"/>
      <w:r w:rsidRPr="00B51462">
        <w:rPr>
          <w:lang w:eastAsia="ko-KR"/>
        </w:rPr>
        <w:t>xPb</w:t>
      </w:r>
      <w:proofErr w:type="spellEnd"/>
      <w:r>
        <w:rPr>
          <w:lang w:val="en-US" w:eastAsia="ko-KR"/>
        </w:rPr>
        <w:t> </w:t>
      </w:r>
      <w:r>
        <w:rPr>
          <w:lang w:eastAsia="ko-KR"/>
        </w:rPr>
        <w:t>+</w:t>
      </w:r>
      <w:r>
        <w:rPr>
          <w:lang w:val="en-US" w:eastAsia="ko-KR"/>
        </w:rPr>
        <w:t> </w:t>
      </w:r>
      <w:proofErr w:type="spellStart"/>
      <w:r w:rsidRPr="00B51462">
        <w:rPr>
          <w:lang w:eastAsia="ko-KR"/>
        </w:rPr>
        <w:t>bvIntra</w:t>
      </w:r>
      <w:proofErr w:type="spellEnd"/>
      <w:r w:rsidRPr="00B51462">
        <w:rPr>
          <w:lang w:eastAsia="ko-KR"/>
        </w:rPr>
        <w:t>[</w:t>
      </w:r>
      <w:r>
        <w:rPr>
          <w:lang w:val="en-US" w:eastAsia="ko-KR"/>
        </w:rPr>
        <w:t> </w:t>
      </w:r>
      <w:proofErr w:type="spellStart"/>
      <w:r w:rsidRPr="00B51462">
        <w:rPr>
          <w:lang w:eastAsia="ko-KR"/>
        </w:rPr>
        <w:t>xPb</w:t>
      </w:r>
      <w:proofErr w:type="spellEnd"/>
      <w:r>
        <w:rPr>
          <w:lang w:val="en-US" w:eastAsia="ko-KR"/>
        </w:rPr>
        <w:t> </w:t>
      </w:r>
      <w:r w:rsidRPr="00B51462">
        <w:rPr>
          <w:lang w:eastAsia="ko-KR"/>
        </w:rPr>
        <w:t>][</w:t>
      </w:r>
      <w:r>
        <w:rPr>
          <w:lang w:val="en-US" w:eastAsia="ko-KR"/>
        </w:rPr>
        <w:t> </w:t>
      </w:r>
      <w:proofErr w:type="spellStart"/>
      <w:r w:rsidRPr="00B51462">
        <w:rPr>
          <w:lang w:eastAsia="ko-KR"/>
        </w:rPr>
        <w:t>yPb</w:t>
      </w:r>
      <w:proofErr w:type="spellEnd"/>
      <w:r>
        <w:rPr>
          <w:lang w:val="en-US" w:eastAsia="ko-KR"/>
        </w:rPr>
        <w:t> </w:t>
      </w:r>
      <w:r w:rsidRPr="00B51462">
        <w:rPr>
          <w:lang w:eastAsia="ko-KR"/>
        </w:rPr>
        <w:t>][</w:t>
      </w:r>
      <w:r>
        <w:rPr>
          <w:lang w:val="en-US" w:eastAsia="ko-KR"/>
        </w:rPr>
        <w:t> </w:t>
      </w:r>
      <w:r w:rsidRPr="00B51462">
        <w:rPr>
          <w:lang w:eastAsia="ko-KR"/>
        </w:rPr>
        <w:t>0</w:t>
      </w:r>
      <w:r>
        <w:rPr>
          <w:lang w:val="en-US" w:eastAsia="ko-KR"/>
        </w:rPr>
        <w:t> </w:t>
      </w:r>
      <w:r w:rsidRPr="00B51462">
        <w:rPr>
          <w:lang w:eastAsia="ko-KR"/>
        </w:rPr>
        <w:t>]</w:t>
      </w:r>
      <w:r>
        <w:rPr>
          <w:lang w:val="en-US" w:eastAsia="ko-KR"/>
        </w:rPr>
        <w:t> </w:t>
      </w:r>
      <w:r w:rsidRPr="00B51462">
        <w:rPr>
          <w:lang w:eastAsia="ko-KR"/>
        </w:rPr>
        <w:t>+</w:t>
      </w:r>
      <w:r>
        <w:rPr>
          <w:lang w:val="en-US" w:eastAsia="ko-KR"/>
        </w:rPr>
        <w:t> </w:t>
      </w:r>
      <w:proofErr w:type="spellStart"/>
      <w:r>
        <w:rPr>
          <w:lang w:eastAsia="ko-KR"/>
        </w:rPr>
        <w:t>nPbSw</w:t>
      </w:r>
      <w:proofErr w:type="spellEnd"/>
      <w:r>
        <w:rPr>
          <w:lang w:val="en-US" w:eastAsia="ko-KR"/>
        </w:rPr>
        <w:t> − </w:t>
      </w:r>
      <w:r w:rsidRPr="00B51462">
        <w:rPr>
          <w:lang w:eastAsia="ko-KR"/>
        </w:rPr>
        <w:t>1</w:t>
      </w:r>
      <w:r>
        <w:rPr>
          <w:lang w:val="en-US" w:eastAsia="ko-KR"/>
        </w:rPr>
        <w:t> </w:t>
      </w:r>
      <w:r w:rsidRPr="00B51462">
        <w:rPr>
          <w:lang w:eastAsia="ko-KR"/>
        </w:rPr>
        <w:t>)</w:t>
      </w:r>
      <w:r>
        <w:rPr>
          <w:lang w:val="en-US" w:eastAsia="ko-KR"/>
        </w:rPr>
        <w:t> </w:t>
      </w:r>
      <w:r w:rsidRPr="00B51462">
        <w:rPr>
          <w:lang w:eastAsia="ko-KR"/>
        </w:rPr>
        <w:t>/</w:t>
      </w:r>
      <w:r>
        <w:rPr>
          <w:lang w:val="en-US" w:eastAsia="ko-KR"/>
        </w:rPr>
        <w:t> </w:t>
      </w:r>
      <w:proofErr w:type="spellStart"/>
      <w:r w:rsidRPr="00B51462">
        <w:rPr>
          <w:lang w:eastAsia="ko-KR"/>
        </w:rPr>
        <w:t>CtbSizeY</w:t>
      </w:r>
      <w:proofErr w:type="spellEnd"/>
      <w:r>
        <w:rPr>
          <w:lang w:val="en-US" w:eastAsia="ko-KR"/>
        </w:rPr>
        <w:t> </w:t>
      </w:r>
      <w:r>
        <w:rPr>
          <w:lang w:eastAsia="ko-KR"/>
        </w:rPr>
        <w:t>−</w:t>
      </w:r>
      <w:r>
        <w:rPr>
          <w:lang w:val="en-US" w:eastAsia="ko-KR"/>
        </w:rPr>
        <w:t> </w:t>
      </w:r>
      <w:proofErr w:type="spellStart"/>
      <w:r w:rsidRPr="00B51462">
        <w:rPr>
          <w:lang w:eastAsia="ko-KR"/>
        </w:rPr>
        <w:t>xCurr</w:t>
      </w:r>
      <w:proofErr w:type="spellEnd"/>
      <w:r>
        <w:rPr>
          <w:lang w:val="en-US" w:eastAsia="ko-KR"/>
        </w:rPr>
        <w:t> </w:t>
      </w:r>
      <w:r w:rsidRPr="00B51462">
        <w:rPr>
          <w:lang w:eastAsia="ko-KR"/>
        </w:rPr>
        <w:t>/</w:t>
      </w:r>
      <w:r>
        <w:rPr>
          <w:lang w:val="en-US" w:eastAsia="ko-KR"/>
        </w:rPr>
        <w:t> </w:t>
      </w:r>
      <w:proofErr w:type="spellStart"/>
      <w:r w:rsidRPr="00B51462">
        <w:rPr>
          <w:lang w:eastAsia="ko-KR"/>
        </w:rPr>
        <w:t>CtbSizeY</w:t>
      </w:r>
      <w:proofErr w:type="spellEnd"/>
      <w:r w:rsidRPr="00B51462">
        <w:rPr>
          <w:lang w:eastAsia="ko-KR"/>
        </w:rPr>
        <w:t xml:space="preserve"> </w:t>
      </w:r>
      <w:r>
        <w:rPr>
          <w:lang w:eastAsia="ko-KR"/>
        </w:rPr>
        <w:t xml:space="preserve"> </w:t>
      </w:r>
      <w:r w:rsidRPr="00B51462">
        <w:rPr>
          <w:lang w:eastAsia="ko-KR"/>
        </w:rPr>
        <w:t xml:space="preserve">&lt;= </w:t>
      </w:r>
      <w:r>
        <w:rPr>
          <w:lang w:eastAsia="ko-KR"/>
        </w:rPr>
        <w:t xml:space="preserve"> </w:t>
      </w:r>
      <w:proofErr w:type="spellStart"/>
      <w:r w:rsidRPr="00B51462">
        <w:rPr>
          <w:lang w:eastAsia="ko-KR"/>
        </w:rPr>
        <w:t>yCurr</w:t>
      </w:r>
      <w:proofErr w:type="spellEnd"/>
      <w:r w:rsidRPr="00B51462">
        <w:rPr>
          <w:lang w:eastAsia="ko-KR"/>
        </w:rPr>
        <w:t>/</w:t>
      </w:r>
      <w:proofErr w:type="spellStart"/>
      <w:r w:rsidRPr="00B51462">
        <w:rPr>
          <w:lang w:eastAsia="ko-KR"/>
        </w:rPr>
        <w:t>CtbSizeY</w:t>
      </w:r>
      <w:proofErr w:type="spellEnd"/>
      <w:r>
        <w:rPr>
          <w:lang w:val="en-US" w:eastAsia="ko-KR"/>
        </w:rPr>
        <w:t> − </w:t>
      </w:r>
      <w:r>
        <w:rPr>
          <w:lang w:eastAsia="ko-KR"/>
        </w:rPr>
        <w:t>(</w:t>
      </w:r>
      <w:r>
        <w:rPr>
          <w:lang w:val="en-US" w:eastAsia="ko-KR"/>
        </w:rPr>
        <w:t> </w:t>
      </w:r>
      <w:proofErr w:type="spellStart"/>
      <w:r>
        <w:rPr>
          <w:lang w:eastAsia="ko-KR"/>
        </w:rPr>
        <w:t>yPb</w:t>
      </w:r>
      <w:proofErr w:type="spellEnd"/>
      <w:r>
        <w:rPr>
          <w:lang w:val="en-US" w:eastAsia="ko-KR"/>
        </w:rPr>
        <w:t> </w:t>
      </w:r>
      <w:r w:rsidRPr="00B51462">
        <w:rPr>
          <w:lang w:eastAsia="ko-KR"/>
        </w:rPr>
        <w:t>+</w:t>
      </w:r>
      <w:r>
        <w:rPr>
          <w:lang w:val="en-US" w:eastAsia="ko-KR"/>
        </w:rPr>
        <w:t> </w:t>
      </w:r>
      <w:proofErr w:type="spellStart"/>
      <w:r w:rsidRPr="00B51462">
        <w:rPr>
          <w:lang w:eastAsia="ko-KR"/>
        </w:rPr>
        <w:t>bvIntra</w:t>
      </w:r>
      <w:proofErr w:type="spellEnd"/>
      <w:r w:rsidRPr="00B51462">
        <w:rPr>
          <w:lang w:eastAsia="ko-KR"/>
        </w:rPr>
        <w:t>[</w:t>
      </w:r>
      <w:r>
        <w:rPr>
          <w:lang w:val="en-US" w:eastAsia="ko-KR"/>
        </w:rPr>
        <w:t> </w:t>
      </w:r>
      <w:proofErr w:type="spellStart"/>
      <w:r w:rsidRPr="00B51462">
        <w:rPr>
          <w:lang w:eastAsia="ko-KR"/>
        </w:rPr>
        <w:t>xPb</w:t>
      </w:r>
      <w:proofErr w:type="spellEnd"/>
      <w:r>
        <w:rPr>
          <w:lang w:val="en-US" w:eastAsia="ko-KR"/>
        </w:rPr>
        <w:t> </w:t>
      </w:r>
      <w:r w:rsidRPr="00B51462">
        <w:rPr>
          <w:lang w:eastAsia="ko-KR"/>
        </w:rPr>
        <w:t>][</w:t>
      </w:r>
      <w:r>
        <w:rPr>
          <w:lang w:val="en-US" w:eastAsia="ko-KR"/>
        </w:rPr>
        <w:t> </w:t>
      </w:r>
      <w:proofErr w:type="spellStart"/>
      <w:r w:rsidRPr="00B51462">
        <w:rPr>
          <w:lang w:eastAsia="ko-KR"/>
        </w:rPr>
        <w:t>yPb</w:t>
      </w:r>
      <w:proofErr w:type="spellEnd"/>
      <w:r>
        <w:rPr>
          <w:lang w:val="en-US" w:eastAsia="ko-KR"/>
        </w:rPr>
        <w:t> </w:t>
      </w:r>
      <w:r w:rsidRPr="00B51462">
        <w:rPr>
          <w:lang w:eastAsia="ko-KR"/>
        </w:rPr>
        <w:t>][</w:t>
      </w:r>
      <w:r>
        <w:rPr>
          <w:lang w:val="en-US" w:eastAsia="ko-KR"/>
        </w:rPr>
        <w:t> </w:t>
      </w:r>
      <w:r w:rsidRPr="00B51462">
        <w:rPr>
          <w:lang w:eastAsia="ko-KR"/>
        </w:rPr>
        <w:t>1</w:t>
      </w:r>
      <w:r>
        <w:rPr>
          <w:lang w:val="en-US" w:eastAsia="ko-KR"/>
        </w:rPr>
        <w:t> </w:t>
      </w:r>
      <w:r w:rsidRPr="00B51462">
        <w:rPr>
          <w:lang w:eastAsia="ko-KR"/>
        </w:rPr>
        <w:t>]</w:t>
      </w:r>
      <w:r>
        <w:rPr>
          <w:lang w:val="en-US" w:eastAsia="ko-KR"/>
        </w:rPr>
        <w:t> </w:t>
      </w:r>
      <w:r>
        <w:rPr>
          <w:lang w:eastAsia="ko-KR"/>
        </w:rPr>
        <w:t>+</w:t>
      </w:r>
      <w:r>
        <w:rPr>
          <w:lang w:val="en-US" w:eastAsia="ko-KR"/>
        </w:rPr>
        <w:t> </w:t>
      </w:r>
      <w:proofErr w:type="spellStart"/>
      <w:r>
        <w:rPr>
          <w:lang w:eastAsia="ko-KR"/>
        </w:rPr>
        <w:t>nPbSh</w:t>
      </w:r>
      <w:proofErr w:type="spellEnd"/>
      <w:r>
        <w:rPr>
          <w:lang w:val="en-US" w:eastAsia="ko-KR"/>
        </w:rPr>
        <w:t> </w:t>
      </w:r>
      <w:r>
        <w:rPr>
          <w:lang w:eastAsia="ko-KR"/>
        </w:rPr>
        <w:t>−</w:t>
      </w:r>
      <w:r>
        <w:rPr>
          <w:lang w:val="en-US" w:eastAsia="ko-KR"/>
        </w:rPr>
        <w:t> </w:t>
      </w:r>
      <w:r w:rsidRPr="00B51462">
        <w:rPr>
          <w:lang w:eastAsia="ko-KR"/>
        </w:rPr>
        <w:t>1</w:t>
      </w:r>
      <w:r>
        <w:rPr>
          <w:lang w:val="en-US" w:eastAsia="ko-KR"/>
        </w:rPr>
        <w:t> </w:t>
      </w:r>
      <w:r w:rsidRPr="00B51462">
        <w:rPr>
          <w:lang w:eastAsia="ko-KR"/>
        </w:rPr>
        <w:t>)</w:t>
      </w:r>
      <w:r>
        <w:rPr>
          <w:lang w:val="en-US" w:eastAsia="ko-KR"/>
        </w:rPr>
        <w:t> </w:t>
      </w:r>
      <w:r w:rsidRPr="00B51462">
        <w:rPr>
          <w:lang w:eastAsia="ko-KR"/>
        </w:rPr>
        <w:t>/</w:t>
      </w:r>
      <w:r>
        <w:rPr>
          <w:lang w:val="en-US" w:eastAsia="ko-KR"/>
        </w:rPr>
        <w:t> </w:t>
      </w:r>
      <w:proofErr w:type="spellStart"/>
      <w:r w:rsidRPr="00B51462">
        <w:rPr>
          <w:lang w:eastAsia="ko-KR"/>
        </w:rPr>
        <w:t>CtbSizeY</w:t>
      </w:r>
      <w:proofErr w:type="spellEnd"/>
      <w:r>
        <w:tab/>
      </w:r>
      <w:r w:rsidRPr="00D1427B">
        <w:t>(</w:t>
      </w:r>
      <w:r w:rsidR="00EB16F4" w:rsidRPr="00B7155D">
        <w:fldChar w:fldCharType="begin" w:fldLock="1"/>
      </w:r>
      <w:r w:rsidRPr="00EA528D">
        <w:instrText xml:space="preserve"> STYLEREF 1 \s </w:instrText>
      </w:r>
      <w:r w:rsidR="00EB16F4" w:rsidRPr="00B7155D">
        <w:fldChar w:fldCharType="separate"/>
      </w:r>
      <w:r>
        <w:t>8</w:t>
      </w:r>
      <w:r w:rsidR="00EB16F4" w:rsidRPr="00B7155D">
        <w:fldChar w:fldCharType="end"/>
      </w:r>
      <w:r w:rsidRPr="000B026C">
        <w:noBreakHyphen/>
      </w:r>
      <w:r w:rsidR="00EB16F4" w:rsidRPr="005B495A">
        <w:fldChar w:fldCharType="begin" w:fldLock="1"/>
      </w:r>
      <w:r w:rsidRPr="000D1E2E">
        <w:instrText xml:space="preserve"> SEQ Equation \* ARABIC \s 1 </w:instrText>
      </w:r>
      <w:r w:rsidR="00EB16F4" w:rsidRPr="005B495A">
        <w:fldChar w:fldCharType="separate"/>
      </w:r>
      <w:r>
        <w:t>25</w:t>
      </w:r>
      <w:r w:rsidR="00EB16F4" w:rsidRPr="005B495A">
        <w:fldChar w:fldCharType="end"/>
      </w:r>
      <w:r w:rsidRPr="005B495A">
        <w:t>)</w:t>
      </w:r>
    </w:p>
    <w:p w:rsidR="00D96C82" w:rsidRDefault="00D96C82"/>
    <w:sectPr w:rsidR="00D96C82" w:rsidSect="00EB16F4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7A14" w:rsidRDefault="00597A14" w:rsidP="00597A14">
      <w:pPr>
        <w:spacing w:before="0"/>
      </w:pPr>
      <w:r>
        <w:separator/>
      </w:r>
    </w:p>
  </w:endnote>
  <w:endnote w:type="continuationSeparator" w:id="0">
    <w:p w:rsidR="00597A14" w:rsidRDefault="00597A14" w:rsidP="00597A14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7A14" w:rsidRDefault="00597A14" w:rsidP="00597A14">
      <w:pPr>
        <w:spacing w:before="0"/>
      </w:pPr>
      <w:r>
        <w:separator/>
      </w:r>
    </w:p>
  </w:footnote>
  <w:footnote w:type="continuationSeparator" w:id="0">
    <w:p w:rsidR="00597A14" w:rsidRDefault="00597A14" w:rsidP="00597A14">
      <w:pPr>
        <w:spacing w:before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F536DE"/>
    <w:multiLevelType w:val="multilevel"/>
    <w:tmpl w:val="97C292A2"/>
    <w:lvl w:ilvl="0">
      <w:numFmt w:val="decimal"/>
      <w:pStyle w:val="1"/>
      <w:lvlText w:val="%1"/>
      <w:lvlJc w:val="left"/>
      <w:pPr>
        <w:tabs>
          <w:tab w:val="num" w:pos="720"/>
        </w:tabs>
        <w:ind w:left="360" w:hanging="360"/>
      </w:pPr>
      <w:rPr>
        <w:rFonts w:cs="Times New Roman" w:hint="default"/>
        <w:vanish w:val="0"/>
      </w:rPr>
    </w:lvl>
    <w:lvl w:ilvl="1">
      <w:start w:val="1"/>
      <w:numFmt w:val="decimal"/>
      <w:pStyle w:val="2"/>
      <w:lvlText w:val="%1.%2"/>
      <w:lvlJc w:val="left"/>
      <w:pPr>
        <w:tabs>
          <w:tab w:val="num" w:pos="720"/>
        </w:tabs>
      </w:pPr>
      <w:rPr>
        <w:rFonts w:cs="Times New Roman"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1224" w:hanging="122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2"/>
        </w:tabs>
        <w:ind w:left="1870" w:hanging="1728"/>
      </w:pPr>
      <w:rPr>
        <w:rFonts w:cs="Times New Roman"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4752"/>
        </w:tabs>
        <w:ind w:left="6192" w:hanging="2232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080"/>
        </w:tabs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3240" w:hanging="32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744" w:hanging="3744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320" w:hanging="4320"/>
      </w:pPr>
      <w:rPr>
        <w:rFonts w:cs="Times New Roman" w:hint="default"/>
      </w:rPr>
    </w:lvl>
  </w:abstractNum>
  <w:abstractNum w:abstractNumId="1">
    <w:nsid w:val="20F3536A"/>
    <w:multiLevelType w:val="hybridMultilevel"/>
    <w:tmpl w:val="CCF0A0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385C80BC">
      <w:start w:val="1"/>
      <w:numFmt w:val="bullet"/>
      <w:lvlText w:val="–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4673F4"/>
    <w:multiLevelType w:val="multilevel"/>
    <w:tmpl w:val="69A4489A"/>
    <w:lvl w:ilvl="0">
      <w:start w:val="8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05" w:hanging="405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>
    <w:nsid w:val="576A43C1"/>
    <w:multiLevelType w:val="hybridMultilevel"/>
    <w:tmpl w:val="B9E66714"/>
    <w:lvl w:ilvl="0" w:tplc="FFFFFFFF">
      <w:start w:val="5"/>
      <w:numFmt w:val="bullet"/>
      <w:lvlText w:val="–"/>
      <w:lvlJc w:val="left"/>
      <w:pPr>
        <w:tabs>
          <w:tab w:val="num" w:pos="400"/>
        </w:tabs>
        <w:ind w:left="400" w:hanging="400"/>
      </w:pPr>
      <w:rPr>
        <w:rFonts w:ascii="Times New Roman" w:eastAsia="Times New Roman" w:hAnsi="Times New Roman" w:hint="default"/>
      </w:rPr>
    </w:lvl>
    <w:lvl w:ilvl="1" w:tplc="FFFFFFFF">
      <w:start w:val="5"/>
      <w:numFmt w:val="bullet"/>
      <w:lvlText w:val="–"/>
      <w:lvlJc w:val="left"/>
      <w:pPr>
        <w:tabs>
          <w:tab w:val="num" w:pos="800"/>
        </w:tabs>
        <w:ind w:left="800" w:hanging="400"/>
      </w:pPr>
      <w:rPr>
        <w:rFonts w:ascii="Times New Roman" w:eastAsia="Times New Roman" w:hAnsi="Times New Roman" w:hint="default"/>
      </w:rPr>
    </w:lvl>
    <w:lvl w:ilvl="2" w:tplc="FFFFFFFF">
      <w:start w:val="5"/>
      <w:numFmt w:val="bullet"/>
      <w:lvlText w:val="–"/>
      <w:lvlJc w:val="left"/>
      <w:pPr>
        <w:tabs>
          <w:tab w:val="num" w:pos="1200"/>
        </w:tabs>
        <w:ind w:left="1200" w:hanging="400"/>
      </w:pPr>
      <w:rPr>
        <w:rFonts w:ascii="Times New Roman" w:eastAsia="Times New Roman" w:hAnsi="Times New Roman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trackRevisions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96C82"/>
    <w:rsid w:val="003319A1"/>
    <w:rsid w:val="00597A14"/>
    <w:rsid w:val="0061525B"/>
    <w:rsid w:val="00D96C82"/>
    <w:rsid w:val="00EB16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7A14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 w:after="0" w:line="240" w:lineRule="auto"/>
      <w:jc w:val="both"/>
      <w:textAlignment w:val="baseline"/>
    </w:pPr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styleId="1">
    <w:name w:val="heading 1"/>
    <w:basedOn w:val="a"/>
    <w:next w:val="a"/>
    <w:link w:val="10"/>
    <w:uiPriority w:val="99"/>
    <w:qFormat/>
    <w:rsid w:val="00597A14"/>
    <w:pPr>
      <w:keepNext/>
      <w:keepLines/>
      <w:numPr>
        <w:numId w:val="1"/>
      </w:numPr>
      <w:spacing w:before="480"/>
      <w:jc w:val="left"/>
      <w:outlineLvl w:val="0"/>
    </w:pPr>
    <w:rPr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597A14"/>
    <w:pPr>
      <w:keepNext/>
      <w:keepLines/>
      <w:numPr>
        <w:ilvl w:val="1"/>
        <w:numId w:val="1"/>
      </w:numPr>
      <w:spacing w:before="313"/>
      <w:outlineLvl w:val="1"/>
    </w:pPr>
    <w:rPr>
      <w:b/>
      <w:bCs/>
      <w:sz w:val="22"/>
      <w:szCs w:val="22"/>
    </w:rPr>
  </w:style>
  <w:style w:type="paragraph" w:styleId="3">
    <w:name w:val="heading 3"/>
    <w:basedOn w:val="a"/>
    <w:next w:val="a"/>
    <w:link w:val="30"/>
    <w:uiPriority w:val="99"/>
    <w:qFormat/>
    <w:rsid w:val="00597A14"/>
    <w:pPr>
      <w:keepNext/>
      <w:keepLines/>
      <w:numPr>
        <w:ilvl w:val="2"/>
        <w:numId w:val="1"/>
      </w:numPr>
      <w:spacing w:before="181"/>
      <w:outlineLvl w:val="2"/>
    </w:pPr>
    <w:rPr>
      <w:b/>
      <w:bCs/>
    </w:rPr>
  </w:style>
  <w:style w:type="paragraph" w:styleId="4">
    <w:name w:val="heading 4"/>
    <w:aliases w:val="Heading 4 Char1,Heading 4 Char Char"/>
    <w:basedOn w:val="3"/>
    <w:next w:val="a"/>
    <w:link w:val="40"/>
    <w:uiPriority w:val="99"/>
    <w:qFormat/>
    <w:rsid w:val="00597A14"/>
    <w:pPr>
      <w:numPr>
        <w:ilvl w:val="3"/>
      </w:numPr>
      <w:jc w:val="left"/>
      <w:outlineLvl w:val="3"/>
    </w:pPr>
  </w:style>
  <w:style w:type="paragraph" w:styleId="5">
    <w:name w:val="heading 5"/>
    <w:basedOn w:val="3"/>
    <w:next w:val="a"/>
    <w:link w:val="50"/>
    <w:uiPriority w:val="99"/>
    <w:qFormat/>
    <w:rsid w:val="00597A14"/>
    <w:pPr>
      <w:numPr>
        <w:ilvl w:val="4"/>
      </w:numPr>
      <w:tabs>
        <w:tab w:val="left" w:pos="907"/>
      </w:tabs>
      <w:outlineLvl w:val="4"/>
    </w:pPr>
  </w:style>
  <w:style w:type="paragraph" w:styleId="6">
    <w:name w:val="heading 6"/>
    <w:basedOn w:val="3"/>
    <w:next w:val="a"/>
    <w:link w:val="60"/>
    <w:uiPriority w:val="99"/>
    <w:qFormat/>
    <w:rsid w:val="00597A14"/>
    <w:pPr>
      <w:numPr>
        <w:ilvl w:val="5"/>
      </w:numPr>
      <w:outlineLvl w:val="5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597A14"/>
    <w:pPr>
      <w:tabs>
        <w:tab w:val="center" w:pos="4320"/>
        <w:tab w:val="right" w:pos="8640"/>
      </w:tabs>
    </w:pPr>
  </w:style>
  <w:style w:type="character" w:customStyle="1" w:styleId="a4">
    <w:name w:val="頁首 字元"/>
    <w:basedOn w:val="a0"/>
    <w:link w:val="a3"/>
    <w:uiPriority w:val="99"/>
    <w:semiHidden/>
    <w:rsid w:val="00597A14"/>
  </w:style>
  <w:style w:type="paragraph" w:styleId="a5">
    <w:name w:val="footer"/>
    <w:basedOn w:val="a"/>
    <w:link w:val="a6"/>
    <w:uiPriority w:val="99"/>
    <w:semiHidden/>
    <w:unhideWhenUsed/>
    <w:rsid w:val="00597A14"/>
    <w:pPr>
      <w:tabs>
        <w:tab w:val="center" w:pos="4320"/>
        <w:tab w:val="right" w:pos="8640"/>
      </w:tabs>
    </w:pPr>
  </w:style>
  <w:style w:type="character" w:customStyle="1" w:styleId="a6">
    <w:name w:val="頁尾 字元"/>
    <w:basedOn w:val="a0"/>
    <w:link w:val="a5"/>
    <w:uiPriority w:val="99"/>
    <w:semiHidden/>
    <w:rsid w:val="00597A14"/>
  </w:style>
  <w:style w:type="character" w:customStyle="1" w:styleId="10">
    <w:name w:val="標題 1 字元"/>
    <w:basedOn w:val="a0"/>
    <w:link w:val="1"/>
    <w:uiPriority w:val="99"/>
    <w:rsid w:val="00597A14"/>
    <w:rPr>
      <w:rFonts w:ascii="Times New Roman" w:eastAsia="Malgun Gothic" w:hAnsi="Times New Roman" w:cs="Times New Roman"/>
      <w:b/>
      <w:bCs/>
      <w:sz w:val="24"/>
      <w:szCs w:val="24"/>
      <w:lang w:eastAsia="en-US"/>
    </w:rPr>
  </w:style>
  <w:style w:type="character" w:customStyle="1" w:styleId="20">
    <w:name w:val="標題 2 字元"/>
    <w:basedOn w:val="a0"/>
    <w:link w:val="2"/>
    <w:uiPriority w:val="99"/>
    <w:rsid w:val="00597A14"/>
    <w:rPr>
      <w:rFonts w:ascii="Times New Roman" w:eastAsia="Malgun Gothic" w:hAnsi="Times New Roman" w:cs="Times New Roman"/>
      <w:b/>
      <w:bCs/>
      <w:lang w:val="en-GB" w:eastAsia="en-US"/>
    </w:rPr>
  </w:style>
  <w:style w:type="character" w:customStyle="1" w:styleId="30">
    <w:name w:val="標題 3 字元"/>
    <w:basedOn w:val="a0"/>
    <w:link w:val="3"/>
    <w:uiPriority w:val="99"/>
    <w:rsid w:val="00597A14"/>
    <w:rPr>
      <w:rFonts w:ascii="Times New Roman" w:eastAsia="Malgun Gothic" w:hAnsi="Times New Roman" w:cs="Times New Roman"/>
      <w:b/>
      <w:bCs/>
      <w:sz w:val="20"/>
      <w:szCs w:val="20"/>
      <w:lang w:eastAsia="en-US"/>
    </w:rPr>
  </w:style>
  <w:style w:type="character" w:customStyle="1" w:styleId="40">
    <w:name w:val="標題 4 字元"/>
    <w:aliases w:val="Heading 4 Char1 字元,Heading 4 Char Char 字元"/>
    <w:basedOn w:val="a0"/>
    <w:link w:val="4"/>
    <w:uiPriority w:val="99"/>
    <w:rsid w:val="00597A14"/>
    <w:rPr>
      <w:rFonts w:ascii="Times New Roman" w:eastAsia="Malgun Gothic" w:hAnsi="Times New Roman" w:cs="Times New Roman"/>
      <w:b/>
      <w:bCs/>
      <w:sz w:val="20"/>
      <w:szCs w:val="20"/>
    </w:rPr>
  </w:style>
  <w:style w:type="character" w:customStyle="1" w:styleId="50">
    <w:name w:val="標題 5 字元"/>
    <w:basedOn w:val="a0"/>
    <w:link w:val="5"/>
    <w:uiPriority w:val="99"/>
    <w:rsid w:val="00597A14"/>
    <w:rPr>
      <w:rFonts w:ascii="Times New Roman" w:eastAsia="Malgun Gothic" w:hAnsi="Times New Roman" w:cs="Times New Roman"/>
      <w:b/>
      <w:bCs/>
      <w:sz w:val="20"/>
      <w:szCs w:val="20"/>
    </w:rPr>
  </w:style>
  <w:style w:type="character" w:customStyle="1" w:styleId="60">
    <w:name w:val="標題 6 字元"/>
    <w:basedOn w:val="a0"/>
    <w:link w:val="6"/>
    <w:uiPriority w:val="99"/>
    <w:rsid w:val="00597A14"/>
    <w:rPr>
      <w:rFonts w:ascii="Times New Roman" w:eastAsia="Malgun Gothic" w:hAnsi="Times New Roman" w:cs="Times New Roman"/>
      <w:b/>
      <w:bCs/>
      <w:sz w:val="20"/>
      <w:szCs w:val="20"/>
    </w:rPr>
  </w:style>
  <w:style w:type="paragraph" w:customStyle="1" w:styleId="Equation">
    <w:name w:val="Equation"/>
    <w:basedOn w:val="a"/>
    <w:rsid w:val="00597A14"/>
    <w:pPr>
      <w:tabs>
        <w:tab w:val="clear" w:pos="1191"/>
        <w:tab w:val="clear" w:pos="1985"/>
        <w:tab w:val="center" w:pos="4849"/>
        <w:tab w:val="right" w:pos="9696"/>
      </w:tabs>
      <w:jc w:val="left"/>
    </w:pPr>
    <w:rPr>
      <w:szCs w:val="22"/>
    </w:rPr>
  </w:style>
  <w:style w:type="paragraph" w:styleId="a7">
    <w:name w:val="Balloon Text"/>
    <w:basedOn w:val="a"/>
    <w:link w:val="a8"/>
    <w:uiPriority w:val="99"/>
    <w:semiHidden/>
    <w:unhideWhenUsed/>
    <w:rsid w:val="00597A14"/>
    <w:pPr>
      <w:spacing w:before="0"/>
    </w:pPr>
    <w:rPr>
      <w:rFonts w:ascii="新細明體" w:eastAsia="新細明體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597A14"/>
    <w:rPr>
      <w:rFonts w:ascii="新細明體" w:eastAsia="新細明體" w:hAnsi="Times New Roman" w:cs="Times New Roman"/>
      <w:sz w:val="18"/>
      <w:szCs w:val="18"/>
      <w:lang w:val="en-GB" w:eastAsia="en-US"/>
    </w:rPr>
  </w:style>
  <w:style w:type="paragraph" w:styleId="a9">
    <w:name w:val="Document Map"/>
    <w:basedOn w:val="a"/>
    <w:link w:val="aa"/>
    <w:uiPriority w:val="99"/>
    <w:semiHidden/>
    <w:unhideWhenUsed/>
    <w:rsid w:val="003319A1"/>
    <w:pPr>
      <w:spacing w:before="0"/>
    </w:pPr>
    <w:rPr>
      <w:rFonts w:ascii="新細明體" w:eastAsia="新細明體"/>
      <w:sz w:val="18"/>
      <w:szCs w:val="18"/>
    </w:rPr>
  </w:style>
  <w:style w:type="character" w:customStyle="1" w:styleId="aa">
    <w:name w:val="文件引導模式 字元"/>
    <w:basedOn w:val="a0"/>
    <w:link w:val="a9"/>
    <w:uiPriority w:val="99"/>
    <w:semiHidden/>
    <w:rsid w:val="003319A1"/>
    <w:rPr>
      <w:rFonts w:ascii="新細明體" w:eastAsia="新細明體" w:hAnsi="Times New Roman" w:cs="Times New Roman"/>
      <w:sz w:val="18"/>
      <w:szCs w:val="18"/>
      <w:lang w:val="en-GB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732</Words>
  <Characters>4178</Characters>
  <Application>Microsoft Office Word</Application>
  <DocSecurity>0</DocSecurity>
  <Lines>34</Lines>
  <Paragraphs>9</Paragraphs>
  <ScaleCrop>false</ScaleCrop>
  <Company>MediaTek Inc.</Company>
  <LinksUpToDate>false</LinksUpToDate>
  <CharactersWithSpaces>4901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mtk03732</dc:creator>
  <cp:keywords/>
  <dc:description/>
  <cp:lastModifiedBy>mtk03732</cp:lastModifiedBy>
  <cp:revision>3</cp:revision>
  <dcterms:created xsi:type="dcterms:W3CDTF">2015-02-09T21:53:00Z</dcterms:created>
  <dcterms:modified xsi:type="dcterms:W3CDTF">2015-02-10T11:05:00Z</dcterms:modified>
</cp:coreProperties>
</file>