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EB" w:rsidRDefault="00411FEB" w:rsidP="0078130F">
      <w:pPr>
        <w:rPr>
          <w:ins w:id="0" w:author="Robert Cohen" w:date="2014-10-17T03:46:00Z"/>
          <w:rFonts w:ascii="Times New Roman" w:hAnsi="Times New Roman" w:cs="Times New Roman"/>
        </w:rPr>
      </w:pPr>
      <w:ins w:id="1" w:author="Robert Cohen" w:date="2014-10-17T03:46:00Z">
        <w:r>
          <w:rPr>
            <w:rFonts w:ascii="Times New Roman" w:hAnsi="Times New Roman" w:cs="Times New Roman"/>
          </w:rPr>
          <w:t>Revision r1</w:t>
        </w:r>
      </w:ins>
    </w:p>
    <w:p w:rsidR="00F91162" w:rsidRPr="0078130F" w:rsidRDefault="00926B9F" w:rsidP="0078130F">
      <w:pPr>
        <w:rPr>
          <w:rFonts w:ascii="Times New Roman" w:hAnsi="Times New Roman" w:cs="Times New Roman"/>
          <w:noProof/>
          <w:lang w:eastAsia="en-US"/>
        </w:rPr>
      </w:pPr>
      <w:r w:rsidRPr="0078130F">
        <w:rPr>
          <w:rFonts w:ascii="Times New Roman" w:hAnsi="Times New Roman" w:cs="Times New Roman"/>
        </w:rPr>
        <w:t xml:space="preserve">WD changes </w:t>
      </w:r>
      <w:r w:rsidR="001570B0" w:rsidRPr="0078130F">
        <w:rPr>
          <w:rFonts w:ascii="Times New Roman" w:hAnsi="Times New Roman" w:cs="Times New Roman"/>
        </w:rPr>
        <w:t>for JCTVC-</w:t>
      </w:r>
      <w:r w:rsidR="00D03242">
        <w:rPr>
          <w:rFonts w:ascii="Times New Roman" w:hAnsi="Times New Roman" w:cs="Times New Roman"/>
        </w:rPr>
        <w:t>S0177</w:t>
      </w:r>
      <w:r w:rsidRPr="0078130F">
        <w:rPr>
          <w:rFonts w:ascii="Times New Roman" w:hAnsi="Times New Roman" w:cs="Times New Roman"/>
        </w:rPr>
        <w:t xml:space="preserve"> based on JCTVC-</w:t>
      </w:r>
      <w:r w:rsidR="00D03242">
        <w:rPr>
          <w:rFonts w:ascii="Times New Roman" w:hAnsi="Times New Roman" w:cs="Times New Roman"/>
        </w:rPr>
        <w:t>R</w:t>
      </w:r>
      <w:r w:rsidRPr="0078130F">
        <w:rPr>
          <w:rFonts w:ascii="Times New Roman" w:hAnsi="Times New Roman" w:cs="Times New Roman"/>
        </w:rPr>
        <w:t>1005</w:t>
      </w:r>
      <w:bookmarkStart w:id="2" w:name="_Ref287031486"/>
      <w:bookmarkStart w:id="3" w:name="_Toc287363816"/>
      <w:bookmarkStart w:id="4" w:name="_Toc311217247"/>
      <w:bookmarkStart w:id="5" w:name="_Toc317198794"/>
      <w:bookmarkStart w:id="6" w:name="_Toc363691407"/>
      <w:r w:rsidR="00D03242">
        <w:rPr>
          <w:rFonts w:ascii="Times New Roman" w:hAnsi="Times New Roman" w:cs="Times New Roman"/>
        </w:rPr>
        <w:t>-v3</w:t>
      </w:r>
      <w:r w:rsidR="00B73414">
        <w:rPr>
          <w:rFonts w:ascii="Times New Roman" w:hAnsi="Times New Roman" w:cs="Times New Roman"/>
        </w:rPr>
        <w:t>:</w:t>
      </w:r>
    </w:p>
    <w:p w:rsidR="00F91162" w:rsidRPr="00943A5F" w:rsidRDefault="00F91162" w:rsidP="00243A27">
      <w:pPr>
        <w:pStyle w:val="Heading3"/>
        <w:numPr>
          <w:ilvl w:val="2"/>
          <w:numId w:val="11"/>
        </w:numPr>
        <w:ind w:hanging="1944"/>
      </w:pPr>
      <w:r w:rsidRPr="00943A5F">
        <w:t>Decoding process for intra blocks</w:t>
      </w:r>
      <w:bookmarkEnd w:id="2"/>
      <w:bookmarkEnd w:id="3"/>
      <w:bookmarkEnd w:id="4"/>
      <w:bookmarkEnd w:id="5"/>
      <w:bookmarkEnd w:id="6"/>
    </w:p>
    <w:p w:rsidR="00F91162" w:rsidRPr="00943A5F" w:rsidRDefault="00F91162" w:rsidP="00243A27">
      <w:pPr>
        <w:pStyle w:val="Heading4"/>
        <w:numPr>
          <w:ilvl w:val="3"/>
          <w:numId w:val="5"/>
        </w:numPr>
        <w:ind w:hanging="2394"/>
        <w:rPr>
          <w:lang w:val="en-GB"/>
        </w:rPr>
      </w:pPr>
      <w:bookmarkStart w:id="7" w:name="_Ref330805510"/>
      <w:bookmarkStart w:id="8" w:name="_Toc363691408"/>
      <w:r w:rsidRPr="00943A5F">
        <w:rPr>
          <w:lang w:val="en-GB"/>
        </w:rPr>
        <w:t>General decoding process for intra blocks</w:t>
      </w:r>
      <w:bookmarkEnd w:id="7"/>
      <w:bookmarkEnd w:id="8"/>
    </w:p>
    <w:p w:rsidR="00F91162" w:rsidRPr="0078130F" w:rsidRDefault="00243A27">
      <w:pPr>
        <w:rPr>
          <w:rFonts w:ascii="Times New Roman" w:hAnsi="Times New Roman" w:cs="Times New Roman"/>
          <w:lang w:val="en-GB"/>
        </w:rPr>
      </w:pPr>
      <w:r w:rsidRPr="0078130F">
        <w:rPr>
          <w:rFonts w:ascii="Times New Roman" w:hAnsi="Times New Roman" w:cs="Times New Roman"/>
          <w:lang w:val="en-GB"/>
        </w:rPr>
        <w:t>…</w:t>
      </w:r>
    </w:p>
    <w:p w:rsidR="00D03242" w:rsidRPr="00D03242" w:rsidRDefault="00D03242" w:rsidP="00D0324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–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ab/>
        <w:t xml:space="preserve">Otherwise (splitFlag is equal to 0),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for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blkIdx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proceeding over the values 0..(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&gt; 0  &amp;&amp; 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ChromaArrayType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  = =  2 ? 1 : 0 ), 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the following ordered steps apply: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The variable nTbS is set equal to 1  &lt;&lt;  log2TrafoSize.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set equal to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blkIdx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*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set equal to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*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SubHeightC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2, t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residualDpcm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derived as follows:</w:t>
      </w:r>
    </w:p>
    <w:p w:rsidR="00D03242" w:rsidRPr="00D03242" w:rsidRDefault="00D03242" w:rsidP="00D03242">
      <w:pPr>
        <w:numPr>
          <w:ilvl w:val="1"/>
          <w:numId w:val="13"/>
        </w:numPr>
        <w:tabs>
          <w:tab w:val="left" w:pos="720"/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If all of the following conditions are true,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residualDpcm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set equal to 1.</w:t>
      </w:r>
    </w:p>
    <w:p w:rsidR="00D03242" w:rsidRPr="00D03242" w:rsidRDefault="00D03242" w:rsidP="00D03242">
      <w:pPr>
        <w:numPr>
          <w:ilvl w:val="1"/>
          <w:numId w:val="13"/>
        </w:numPr>
        <w:tabs>
          <w:tab w:val="left" w:pos="720"/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proofErr w:type="gramStart"/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implicit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_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rdpcm_enabled_flag</w:t>
      </w:r>
      <w:proofErr w:type="spellEnd"/>
      <w:proofErr w:type="gram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1.</w:t>
      </w:r>
    </w:p>
    <w:p w:rsidR="00D03242" w:rsidRPr="00D03242" w:rsidRDefault="00D03242" w:rsidP="00D03242">
      <w:pPr>
        <w:numPr>
          <w:ilvl w:val="1"/>
          <w:numId w:val="13"/>
        </w:numPr>
        <w:tabs>
          <w:tab w:val="left" w:pos="720"/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either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transform_skip_flag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[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xTbY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][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+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][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 ] is equal to 1, or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cu_transquant_bypass_flag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1.</w:t>
      </w:r>
    </w:p>
    <w:p w:rsidR="00D03242" w:rsidRPr="00D03242" w:rsidRDefault="00D03242" w:rsidP="00D03242">
      <w:pPr>
        <w:numPr>
          <w:ilvl w:val="1"/>
          <w:numId w:val="13"/>
        </w:numPr>
        <w:tabs>
          <w:tab w:val="left" w:pos="720"/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either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predModeIntra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10, or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predModeIntra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26.</w:t>
      </w:r>
    </w:p>
    <w:p w:rsidR="00D03242" w:rsidRPr="00D03242" w:rsidRDefault="00D03242" w:rsidP="00D03242">
      <w:pPr>
        <w:numPr>
          <w:ilvl w:val="1"/>
          <w:numId w:val="13"/>
        </w:numPr>
        <w:tabs>
          <w:tab w:val="left" w:pos="720"/>
          <w:tab w:val="left" w:pos="794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Otherwise,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residualDpcm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set equal to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explicit_rdpcm_</w:t>
      </w:r>
      <w:proofErr w:type="gram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flag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[</w:t>
      </w:r>
      <w:proofErr w:type="gram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xTbY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][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+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][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].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1, depending upon the value of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predModeIntraBc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, the following applies:</w:t>
      </w:r>
    </w:p>
    <w:p w:rsidR="00D03242" w:rsidRPr="00D03242" w:rsidRDefault="00D03242" w:rsidP="00D03242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–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ab/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predModeIntraBc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equal to 0, the general intra sample prediction process as specified in </w:t>
      </w:r>
      <w:bookmarkStart w:id="9" w:name="_GoBack"/>
      <w:bookmarkEnd w:id="9"/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subclause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 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instrText xml:space="preserve"> REF _Ref330805706 \r \h </w:instrTex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8.4.4.2.1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invoked with the transform block location ( xTb0, yTb0 +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yTbOffset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 ), the intra prediction mode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predModeIntra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, the transform block size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,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and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as inputs, and the output is an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)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predSamples</w:t>
      </w:r>
      <w:proofErr w:type="spellEnd"/>
      <w:ins w:id="10" w:author="Robert Cohen" w:date="2014-10-17T03:46:00Z">
        <w:r w:rsidR="00411FEB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t xml:space="preserve"> </w:t>
        </w:r>
        <w:r w:rsidR="00411FEB" w:rsidRPr="0078130F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t>and a 1x(2</w:t>
        </w:r>
        <w:r w:rsidR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t>*</w:t>
        </w:r>
        <w:r w:rsidR="00411FEB" w:rsidRPr="0078130F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t xml:space="preserve">nTbs-1) array </w:t>
        </w:r>
        <w:r w:rsidR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t>predSampleDiff</w:t>
        </w:r>
      </w:ins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.</w:t>
      </w:r>
    </w:p>
    <w:p w:rsidR="00D03242" w:rsidRPr="00D03242" w:rsidRDefault="00D03242" w:rsidP="00D03242">
      <w:pPr>
        <w:tabs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 w:hanging="371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–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ab/>
        <w:t>Otherwise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predModeIntraBc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equal to 1), the intra block copying process as specified in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subclause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 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instrText xml:space="preserve"> REF _Ref363494759 \r \h </w:instrTex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8.4.4.2.7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invoked with the transform block location ( xTb0, yTb0 +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yTbOffset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 ), the transform block size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,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trafoDepth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,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bvIntra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,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and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as inputs, and the output is an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)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predSamples</w:t>
      </w:r>
      <w:proofErr w:type="spellEnd"/>
      <w:del w:id="11" w:author="Robert Cohen" w:date="2014-10-17T03:46:00Z">
        <w:r w:rsidDel="00411FEB">
          <w:rPr>
            <w:rFonts w:ascii="Times New Roman" w:eastAsia="Malgun Gothic" w:hAnsi="Times New Roman" w:cs="Times New Roman"/>
            <w:sz w:val="20"/>
            <w:szCs w:val="20"/>
            <w:lang w:val="en-GB" w:eastAsia="en-US"/>
          </w:rPr>
          <w:delText xml:space="preserve"> </w:delText>
        </w:r>
        <w:r w:rsidRPr="0078130F" w:rsidDel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delText>and a 1x(2</w:delText>
        </w:r>
        <w:r w:rsidDel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delText>*</w:delText>
        </w:r>
        <w:r w:rsidRPr="0078130F" w:rsidDel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delText xml:space="preserve">nTbs-1) array </w:delText>
        </w:r>
        <w:r w:rsidDel="00411FEB"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  <w:lang w:val="en-GB" w:eastAsia="en-US"/>
          </w:rPr>
          <w:delText>predSampleDiff</w:delText>
        </w:r>
      </w:del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2, 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 xml:space="preserve">he scaling and transformation process as specified in subclause 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instrText xml:space="preserve"> REF _Ref331674691 \r \h </w:instrTex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8.6.2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 xml:space="preserve"> is invoked with the luma location ( xTbY, yTbY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+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yTbOffsetY</w:t>
      </w:r>
      <w:proofErr w:type="spellEnd"/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 ), the variable trafoDepth, the variable cIdx, and the transform size trafoSize set equal to nTbS as inputs, and the output is an (nTbS)x(nTbS) array resSamples.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2 and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residualDpcm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1, the directional residual modification process for blocks using a transform bypass as specified in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subclause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instrText xml:space="preserve"> REF _Ref363468922 \r \h </w:instrTex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8.6.5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invoked with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mDir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set equal to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predModeIntra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 / 26,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, and the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proofErr w:type="gram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</w:t>
      </w:r>
      <w:proofErr w:type="gram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r set equal to the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resSamples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as inputs, and the output is a modified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resSamples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2 and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cross_component_prediction_enabled_flag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1,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ChromaArrayType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3, and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not equal to 0, the residual modification process for transform blocks using cross-component prediction as specified in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subclause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instrText xml:space="preserve"> REF _Ref372064951 \r \h </w:instrTex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8.6.6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invoked with the current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transform block location (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xTbY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, 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 ),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, the variable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, the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</w:t>
      </w:r>
      <w:r w:rsidRPr="00D03242">
        <w:rPr>
          <w:rFonts w:ascii="Times New Roman" w:eastAsia="Malgun Gothic" w:hAnsi="Times New Roman" w:cs="Times New Roman"/>
          <w:sz w:val="20"/>
          <w:szCs w:val="20"/>
          <w:vertAlign w:val="subscript"/>
          <w:lang w:val="en-CA" w:eastAsia="en-US"/>
        </w:rPr>
        <w:t>Y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set equal to the corresponding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residual sample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resSamples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of the current transform block,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the 1x(2*nTbs-1) array b set equal to array 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,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and the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r set equal to the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resSamples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as inputs, and the output is a modified 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resSamples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.</w:t>
      </w:r>
    </w:p>
    <w:p w:rsidR="00D03242" w:rsidRPr="00D03242" w:rsidRDefault="00D03242" w:rsidP="00D03242">
      <w:pPr>
        <w:numPr>
          <w:ilvl w:val="0"/>
          <w:numId w:val="12"/>
        </w:numPr>
        <w:tabs>
          <w:tab w:val="num" w:pos="709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lastRenderedPageBreak/>
        <w:t xml:space="preserve">When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>controlParaACT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GB" w:eastAsia="en-US"/>
        </w:rPr>
        <w:t xml:space="preserve"> is not equal to 1, 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he picture construction process prior to in-loop filtering for a colour component as specified in subclause 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begin" w:fldLock="1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instrText xml:space="preserve"> REF _Ref390727184 \r \h </w:instrTex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separate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8.6.7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fldChar w:fldCharType="end"/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 xml:space="preserve"> is invoked with the transform block location ( xTb0, yTb0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 + </w:t>
      </w:r>
      <w:proofErr w:type="spellStart"/>
      <w:proofErr w:type="gram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yTbOffset</w:t>
      </w:r>
      <w:proofErr w:type="spellEnd"/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 )</w:t>
      </w:r>
      <w:proofErr w:type="gramEnd"/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 xml:space="preserve">, the </w:t>
      </w:r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variables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nCurrSw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and </w:t>
      </w:r>
      <w:proofErr w:type="spellStart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nCurrSh</w:t>
      </w:r>
      <w:proofErr w:type="spellEnd"/>
      <w:r w:rsidRPr="00D0324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both set equal to </w:t>
      </w:r>
      <w:r w:rsidRPr="00D03242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nTbS, the variable cIdx, the (nTbS)x(nTbS) array predSamples, and the (nTbS)x(nTbS) array resSamples as inputs.</w:t>
      </w:r>
    </w:p>
    <w:p w:rsidR="00243A27" w:rsidRPr="00243A27" w:rsidRDefault="00243A27">
      <w:pPr>
        <w:rPr>
          <w:lang w:val="en-GB"/>
        </w:rPr>
      </w:pPr>
      <w:r>
        <w:rPr>
          <w:lang w:val="en-GB"/>
        </w:rPr>
        <w:t>…</w:t>
      </w:r>
    </w:p>
    <w:p w:rsidR="00926B9F" w:rsidRPr="00001728" w:rsidRDefault="00001728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en-US"/>
        </w:rPr>
      </w:pPr>
      <w:r w:rsidRPr="00001728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en-US"/>
        </w:rPr>
        <w:t>8.4.5.2.5</w:t>
      </w:r>
      <w:r w:rsidRPr="00001728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en-US"/>
        </w:rPr>
        <w:tab/>
        <w:t>Specification of intra prediction mode INTRA_DC</w:t>
      </w:r>
      <w:r w:rsidR="00926B9F" w:rsidRPr="00001728">
        <w:rPr>
          <w:rFonts w:ascii="Times New Roman" w:eastAsia="Malgun Gothic" w:hAnsi="Times New Roman" w:cs="Times New Roman"/>
          <w:b/>
          <w:noProof/>
          <w:sz w:val="20"/>
          <w:szCs w:val="20"/>
          <w:lang w:val="en-GB" w:eastAsia="en-US"/>
        </w:rPr>
        <w:t>Inputs to this process are:</w:t>
      </w:r>
    </w:p>
    <w:p w:rsidR="00001728" w:rsidRPr="00001728" w:rsidRDefault="00001728" w:rsidP="0000172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–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ab/>
        <w:t xml:space="preserve">the 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neighbouring samples p[ x ][ y ], with x = −1, y = −1..nTbS * 2 − 1 and x = 0..nTbS * 2 − 1, y = −1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,</w:t>
      </w:r>
    </w:p>
    <w:p w:rsidR="00001728" w:rsidRPr="00001728" w:rsidRDefault="00001728" w:rsidP="0000172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–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ab/>
        <w:t>a v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ariable nTbS specifying the transform block size,</w:t>
      </w:r>
    </w:p>
    <w:p w:rsidR="00001728" w:rsidRPr="00001728" w:rsidRDefault="00001728" w:rsidP="0000172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>–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  <w:tab/>
        <w:t>a variable cIdx specifying the colour component of the current block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.</w:t>
      </w:r>
    </w:p>
    <w:p w:rsidR="00B636E3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Outputs of this process are </w:t>
      </w:r>
    </w:p>
    <w:p w:rsidR="00B636E3" w:rsidRPr="00926B9F" w:rsidRDefault="00B636E3" w:rsidP="00B636E3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the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 </w:t>
      </w:r>
      <w:r w:rsidRPr="0053263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</w:t>
      </w:r>
      <w:r w:rsidR="00CB3BAF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</w:t>
      </w:r>
    </w:p>
    <w:p w:rsidR="00B9647C" w:rsidRPr="0053263F" w:rsidRDefault="00B9647C" w:rsidP="00B9647C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  <w:t xml:space="preserve">the </w:t>
      </w:r>
      <w:r w:rsidR="006555B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offset values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], with 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m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=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0</w:t>
      </w:r>
      <w:r w:rsidR="0031064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2</w:t>
      </w:r>
      <w:r w:rsidR="00E22E57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001728" w:rsidRPr="00001728" w:rsidRDefault="00001728" w:rsidP="0000172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values of the prediction samples predSamples[ x ][ y ], with x, y = 0..nTbS − 1, are derived by the following ordered steps:</w:t>
      </w:r>
    </w:p>
    <w:p w:rsidR="00001728" w:rsidRPr="00001728" w:rsidRDefault="00001728" w:rsidP="00001728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A variable dcVal is derived as follows:</w:t>
      </w:r>
    </w:p>
    <w:p w:rsidR="00001728" w:rsidRPr="00001728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dcVal = </w:t>
      </w:r>
      <w:r w:rsidRPr="00001728">
        <w:rPr>
          <w:rFonts w:ascii="Times New Roman" w:eastAsia="Malgun Gothic" w:hAnsi="Times New Roman" w:cs="Times New Roman"/>
          <w:noProof/>
          <w:position w:val="-34"/>
          <w:sz w:val="20"/>
          <w:szCs w:val="20"/>
          <w:lang w:val="en-CA" w:eastAsia="ko-KR"/>
        </w:rPr>
        <w:object w:dxaOrig="41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5pt;height:31pt" o:ole="">
            <v:imagedata r:id="rId7" o:title=""/>
          </v:shape>
          <o:OLEObject Type="Embed" ProgID="Equation.3" ShapeID="_x0000_i1025" DrawAspect="Content" ObjectID="_1475022764" r:id="rId8"/>
        </w:objec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(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41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001728" w:rsidRPr="00001728" w:rsidRDefault="00001728" w:rsidP="00001728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where k = Log2( nTbS ).</w:t>
      </w:r>
    </w:p>
    <w:p w:rsidR="00001728" w:rsidRPr="00001728" w:rsidRDefault="00001728" w:rsidP="00001728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en-US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Depending on the value of the colour component index cIdx, the following applies:</w:t>
      </w:r>
    </w:p>
    <w:p w:rsidR="00001728" w:rsidRPr="00001728" w:rsidRDefault="00001728" w:rsidP="00001728">
      <w:pPr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If cIdx is equal to 0 and nTbS is less than 32, the following applies:</w:t>
      </w:r>
    </w:p>
    <w:p w:rsidR="00001728" w:rsidRPr="00001728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predSamples[ 0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0 ] = ( p[ −1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0 ] + 2 * dcVal + p[ 0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−1 ] + 2 )  &gt;&gt;  2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(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42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001728" w:rsidRPr="00001728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predSamples[ x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0 ] = ( p[ x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−1 ] + 3 * dcVal + 2 )  &gt;&gt;  2, with x = 1..nTbS − 1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(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43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001728" w:rsidRPr="00001728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predSamples[ 0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y ] = ( p[ −1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y ] + 3 * dcVal + 2 )  &gt;&gt;  2, with y = 1..nTbS − 1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(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44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001728" w:rsidRPr="00001728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predSamples[ x</w:t>
      </w:r>
      <w:r w:rsidRPr="00001728">
        <w:rPr>
          <w:rFonts w:ascii="Times New Roman" w:eastAsia="Malgun Gothic" w:hAnsi="Times New Roman" w:cs="Times New Roman"/>
          <w:noProof/>
          <w:sz w:val="20"/>
          <w:lang w:val="en-CA" w:eastAsia="ko-KR"/>
        </w:rPr>
        <w:t> ][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 y ] = dcVal, with x, y = 1..nTbS − 1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(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STYLEREF 1 \s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8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noBreakHyphen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begin" w:fldLock="1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instrText xml:space="preserve"> SEQ Equation \* ARABIC \s 1 </w:instrTex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separate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45</w:t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fldChar w:fldCharType="end"/>
      </w: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)</w:t>
      </w:r>
    </w:p>
    <w:p w:rsidR="00001728" w:rsidRPr="00001728" w:rsidRDefault="00001728" w:rsidP="00001728">
      <w:pPr>
        <w:numPr>
          <w:ilvl w:val="0"/>
          <w:numId w:val="4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Otherwise, the prediction samples predSamples[ x ][ y ] are derived as follows:</w:t>
      </w:r>
    </w:p>
    <w:p w:rsidR="00926B9F" w:rsidRPr="00926B9F" w:rsidRDefault="00001728" w:rsidP="0000172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001728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predSamples[ x ][ y ] = dcVal, with x, y = 0..nTbS − 1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46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926B9F" w:rsidRPr="0078130F" w:rsidRDefault="00D25645" w:rsidP="0078130F">
      <w:pPr>
        <w:numPr>
          <w:ilvl w:val="0"/>
          <w:numId w:val="3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</w:t>
      </w:r>
      <w:r w:rsidR="00B9647C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he offset values </w:t>
      </w:r>
      <w:r w:rsidR="006D797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BB267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m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 are derived as follows:</w:t>
      </w:r>
    </w:p>
    <w:p w:rsidR="00F91162" w:rsidRPr="0078130F" w:rsidRDefault="006D797E" w:rsidP="0078130F">
      <w:p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6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m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2B46F4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predSamples[ x</w:t>
      </w:r>
      <w:r w:rsidR="00F91162"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y ] − 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dcVal, with x=0, y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0..nTbS – 1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and x= </w:t>
      </w:r>
      <w:r w:rsidR="005A693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="00F91162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..nTbS – 1, y=0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</w:t>
      </w:r>
      <w:r w:rsidR="005A693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for</w:t>
      </w:r>
      <w:r w:rsidR="00D25645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m = nTbS – 1 – y + x.</w:t>
      </w:r>
    </w:p>
    <w:p w:rsidR="00926B9F" w:rsidRPr="0078130F" w:rsidRDefault="00926B9F">
      <w:pPr>
        <w:rPr>
          <w:lang w:val="en-GB"/>
        </w:rPr>
      </w:pPr>
    </w:p>
    <w:p w:rsidR="00926B9F" w:rsidRPr="00926B9F" w:rsidRDefault="00926B9F" w:rsidP="00926B9F">
      <w:pPr>
        <w:pStyle w:val="ListParagraph"/>
        <w:keepNext/>
        <w:keepLines/>
        <w:numPr>
          <w:ilvl w:val="4"/>
          <w:numId w:val="5"/>
        </w:numPr>
        <w:tabs>
          <w:tab w:val="left" w:pos="794"/>
          <w:tab w:val="left" w:pos="907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hanging="295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12" w:name="_Ref278123339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</w:t>
      </w:r>
      <w:bookmarkEnd w:id="12"/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 in the range of 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>INTRA_ANGULAR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2..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x-none" w:eastAsia="ko-KR"/>
        </w:rPr>
        <w:t xml:space="preserve"> INTRA_ANGULAR</w:t>
      </w:r>
      <w:r w:rsidRPr="00926B9F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34</w:t>
      </w:r>
    </w:p>
    <w:p w:rsidR="00926B9F" w:rsidRPr="00926B9F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Inputs to this process are: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intra prediction mode predModeIntra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 xml:space="preserve">the 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926B9F" w:rsidRPr="00926B9F" w:rsidRDefault="00926B9F" w:rsidP="00926B9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–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  <w:t>a v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cIdx specifying the colour component of the current block.</w:t>
      </w:r>
    </w:p>
    <w:p w:rsidR="00AA582E" w:rsidRDefault="00926B9F" w:rsidP="00926B9F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Outputs of this process are</w:t>
      </w:r>
    </w:p>
    <w:p w:rsidR="00926B9F" w:rsidRPr="00926B9F" w:rsidRDefault="00AA582E" w:rsidP="0078130F">
      <w:pPr>
        <w:tabs>
          <w:tab w:val="left" w:pos="27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lastRenderedPageBreak/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ab/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 xml:space="preserve">the </w:t>
      </w:r>
      <w:r w:rsidR="00926B9F"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</w:t>
      </w:r>
      <w:r w:rsidR="000B03EB"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,</w:t>
      </w:r>
    </w:p>
    <w:p w:rsidR="00AA582E" w:rsidRDefault="00AA582E" w:rsidP="0078130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</w:r>
      <w:r w:rsidR="000B03EB" w:rsidRPr="003C728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the 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offset values </w:t>
      </w:r>
      <w:r w:rsidR="000B03EB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[m], with m = 0</w:t>
      </w:r>
      <w:r w:rsidR="0031064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</w:t>
      </w:r>
      <w:r w:rsidR="000B03EB"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2*nTbS – 2</w:t>
      </w:r>
      <w:r w:rsidR="00B9647C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DC743C" w:rsidRDefault="00DC743C" w:rsidP="0078130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…</w:t>
      </w:r>
    </w:p>
    <w:p w:rsidR="005F051D" w:rsidRPr="005F051D" w:rsidRDefault="005F051D" w:rsidP="005F051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values of the prediction samples predSamples[ x ][ y ], with x, y = 0..nTbS − 1 are derived as follows:</w:t>
      </w:r>
    </w:p>
    <w:p w:rsidR="005F051D" w:rsidRPr="005F051D" w:rsidRDefault="005F051D" w:rsidP="005F051D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–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If predModeIntra is greater than or equal to 18, the following ordered steps apply:</w:t>
      </w:r>
    </w:p>
    <w:p w:rsidR="005F051D" w:rsidRPr="005F051D" w:rsidRDefault="005F051D" w:rsidP="005F051D">
      <w:pPr>
        <w:numPr>
          <w:ilvl w:val="0"/>
          <w:numId w:val="7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reference sample array ref[ x ] is specified as follows: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following applies: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ref[ x ] = p[ −1 + x ][ −1 ], with x = 0..nTbS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47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If intraPredAngle is less than 0, the main reference sample array is extended as follows: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num" w:pos="810"/>
          <w:tab w:val="left" w:pos="1080"/>
          <w:tab w:val="left" w:pos="1191"/>
          <w:tab w:val="left" w:pos="135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810" w:firstLine="18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When ( nTbS * intraPredAngle )  &gt;&gt;  5 is less than −1,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2015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en-US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ref[ x ] = p[ −1 ][ −1 + ( ( x * invAngle + 128 )  &gt;&gt;  8 ) ],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br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with x = −1..( nTbS * intraPredAngle 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48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Otherwise,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ref[ x ] = p[ −1 + x ][ −1 ], with x = nTbS + 1..2 * nTbS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49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7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6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values of the prediction samples predSamples[ x ][ y ], with x, y = 0..nTbS − 1 are derived as follows:</w:t>
      </w:r>
    </w:p>
    <w:p w:rsidR="005F051D" w:rsidRPr="005F051D" w:rsidRDefault="005F051D" w:rsidP="005F051D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index variable iIdx and the multiplication factor iFact are derived as follows: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iIdx = ( ( y + 1 ) * intraPredAngle 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50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iFact = ( ( y + 1 ) * intraPredAngle ) &amp; 31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51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Depending on the value of iFact, the following applies: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If iFact is not equal to 0, the value of the prediction samples predSamples[ x ][ y ] is derived as follows:</w:t>
      </w:r>
    </w:p>
    <w:p w:rsidR="005F051D" w:rsidRPr="005F051D" w:rsidRDefault="005F051D" w:rsidP="005F051D">
      <w:pPr>
        <w:tabs>
          <w:tab w:val="left" w:pos="14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 xml:space="preserve">predSamples[ x ][ y ] = 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br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 ( 32 − iFact ) * ref[ x + iIdx + 1 ] + iFact * ref[ x + iIdx + 2 ] + 16 )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52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Otherwise, the value of the prediction samples predSamples[ x ][ y ] is derived as follows: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predSamples[ x ][ y ] = ref[ x + iIdx + 1 ]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53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)</w:t>
      </w:r>
    </w:p>
    <w:p w:rsidR="005F051D" w:rsidRPr="005F051D" w:rsidRDefault="005F051D" w:rsidP="005F051D">
      <w:pPr>
        <w:numPr>
          <w:ilvl w:val="1"/>
          <w:numId w:val="7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78130F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When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predModeIntra is equal to 26 (vertical), cIdx is equal to 0, nTbS is less than 32, and </w:t>
      </w:r>
      <w:proofErr w:type="spellStart"/>
      <w:r w:rsidRPr="005F051D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disableIntraBoundaryFilter</w:t>
      </w:r>
      <w:proofErr w:type="spellEnd"/>
      <w:r w:rsidRPr="005F051D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 is equal to 0,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then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following filtering applies with x = 0, y = 0..nTbS − 1:</w:t>
      </w:r>
    </w:p>
    <w:p w:rsid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predSamples[ x ][ y ] = Clip1</w:t>
      </w:r>
      <w:r w:rsidRPr="005F051D">
        <w:rPr>
          <w:rFonts w:ascii="Times New Roman" w:eastAsia="Malgun Gothic" w:hAnsi="Times New Roman" w:cs="Times New Roman"/>
          <w:noProof/>
          <w:sz w:val="20"/>
          <w:vertAlign w:val="subscript"/>
          <w:lang w:val="en-CA" w:eastAsia="ko-KR"/>
        </w:rPr>
        <w:t>Y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( p[ x ][ −1 ] + ( ( p[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1 ][ y ] − p[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 )  &gt;&gt;  1 ) )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54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)</w:t>
      </w:r>
    </w:p>
    <w:p w:rsidR="005F051D" w:rsidRPr="0078130F" w:rsidRDefault="005F051D" w:rsidP="005F051D">
      <w:p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and the offset values predSampleDiff[ m ] are derived as follows: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 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predSamples[ 0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y ] −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p[ x ][ −1 ]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x=0, y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0..nTbS – 1 for m = nTbS – 1 – y + x.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, with m =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nTbS..2*nTbS – 2.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90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 xml:space="preserve">Otherwise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the offset values predSampleDiff[ m ] are derived as follows:</w:t>
      </w:r>
    </w:p>
    <w:p w:rsidR="005F051D" w:rsidRPr="005F051D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m = 0..2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5F051D" w:rsidRPr="005F051D" w:rsidRDefault="005F051D" w:rsidP="005F051D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–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ab/>
        <w:t>Otherwise (predModeIntra is less than 18), the following ordered steps apply:</w:t>
      </w:r>
    </w:p>
    <w:p w:rsidR="005F051D" w:rsidRPr="005F051D" w:rsidRDefault="005F051D" w:rsidP="005F051D">
      <w:pPr>
        <w:numPr>
          <w:ilvl w:val="0"/>
          <w:numId w:val="8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reference sample array ref[ x ] is specified as follows: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following applies: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lastRenderedPageBreak/>
        <w:t>ref[ x ] = p[ −1 ][ −1 + x ], with x = 0..nTbS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If intraPredAngle is less than 0, the main reference sample array is extended as follows: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num" w:pos="810"/>
          <w:tab w:val="left" w:pos="1080"/>
          <w:tab w:val="left" w:pos="1191"/>
          <w:tab w:val="left" w:pos="135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810" w:firstLine="18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When ( nTbS * intraPredAngle )  &gt;&gt;  5 is less than −1,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2015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en-US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ref[ x ] = p[ −1 + ( ( x * invAngle + 128 )  &gt;&gt;  8 ) ][ −1 ],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br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with x = −1..( nTbS * intraPredAngle 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56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num" w:pos="900"/>
          <w:tab w:val="left" w:pos="1080"/>
          <w:tab w:val="left" w:pos="1191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firstLine="23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Otherwise,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ref[ x ] = p[ −1 ][ −1 + x ], with x = nTbS + 1..2 * nTbS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57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8"/>
        </w:numPr>
        <w:tabs>
          <w:tab w:val="left" w:pos="63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values of the prediction samples predSamples[ x ][ y ], with x, y = 0..nTbS − 1 are derived as follows:</w:t>
      </w:r>
    </w:p>
    <w:p w:rsidR="005F051D" w:rsidRPr="005F051D" w:rsidRDefault="005F051D" w:rsidP="005F051D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index variable iIdx and the multiplication factor iFact are derived as follows: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iIdx = ( ( x + 1 ) * intraPredAngle 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iFact = ( ( x + 1 ) * intraPredAngle ) &amp; 31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59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Depending on the value of iFact, the following applies: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If iFact is not equal to 0, the value of the prediction samples predSamples[ x ][ y ] is derived as follows:</w:t>
      </w:r>
    </w:p>
    <w:p w:rsidR="005F051D" w:rsidRPr="005F051D" w:rsidRDefault="005F051D" w:rsidP="005F051D">
      <w:pPr>
        <w:tabs>
          <w:tab w:val="left" w:pos="14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 xml:space="preserve">predSamples[ x ][ y ] = 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br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 ( 32 − iFact ) * ref[ y + iIdx + 1 ] + iFact * ref[ y + iIdx + 2 ] + 16 )  &gt;&gt;  5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60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en-US"/>
        </w:rPr>
        <w:t>)</w:t>
      </w:r>
    </w:p>
    <w:p w:rsidR="005F051D" w:rsidRPr="005F051D" w:rsidRDefault="005F051D" w:rsidP="005F051D">
      <w:pPr>
        <w:numPr>
          <w:ilvl w:val="0"/>
          <w:numId w:val="6"/>
        </w:numPr>
        <w:tabs>
          <w:tab w:val="left" w:pos="794"/>
          <w:tab w:val="left" w:pos="1191"/>
          <w:tab w:val="left" w:pos="1260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26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Otherwise, the value of the prediction samples predSamples[ x ][ y ] is derived as follows: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predSamples[ x ][ y ] = ref[ y + iIdx + 1 ]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61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)</w:t>
      </w:r>
    </w:p>
    <w:p w:rsidR="005F051D" w:rsidRPr="005F051D" w:rsidRDefault="005F051D" w:rsidP="005F051D">
      <w:pPr>
        <w:numPr>
          <w:ilvl w:val="0"/>
          <w:numId w:val="9"/>
        </w:num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</w:pPr>
      <w:r w:rsidRPr="0078130F">
        <w:rPr>
          <w:rFonts w:ascii="Times New Roman" w:eastAsia="Malgun Gothic" w:hAnsi="Times New Roman" w:cs="Times New Roman"/>
          <w:strike/>
          <w:noProof/>
          <w:color w:val="FF0000"/>
          <w:sz w:val="20"/>
          <w:szCs w:val="20"/>
          <w:lang w:val="en-GB" w:eastAsia="ko-KR"/>
        </w:rPr>
        <w:t>When</w:t>
      </w:r>
      <w:r w:rsidRPr="00926B9F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predModeIntra is equal to 10 (horizontal), cIdx is equal to 0, nTbS is less than 32, and</w:t>
      </w:r>
      <w:r w:rsidRPr="005F051D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 </w:t>
      </w:r>
      <w:proofErr w:type="spellStart"/>
      <w:r w:rsidRPr="005F051D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disableIntraBoundaryFilter</w:t>
      </w:r>
      <w:proofErr w:type="spellEnd"/>
      <w:r w:rsidRPr="005F051D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 is equal to 0, 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  <w:t>then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 xml:space="preserve"> </w:t>
      </w:r>
      <w:r w:rsidRPr="005F051D">
        <w:rPr>
          <w:rFonts w:ascii="Times New Roman" w:eastAsia="Malgun Gothic" w:hAnsi="Times New Roman" w:cs="Times New Roman"/>
          <w:noProof/>
          <w:sz w:val="20"/>
          <w:szCs w:val="20"/>
          <w:lang w:val="en-CA" w:eastAsia="ko-KR"/>
        </w:rPr>
        <w:t>the following filtering applies with x = 0..nTbS − 1, y = 0:</w:t>
      </w:r>
    </w:p>
    <w:p w:rsidR="005F051D" w:rsidRPr="005F051D" w:rsidRDefault="005F051D" w:rsidP="005F051D">
      <w:pPr>
        <w:tabs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440"/>
        <w:textAlignment w:val="baseline"/>
        <w:rPr>
          <w:rFonts w:ascii="Times New Roman" w:eastAsia="Malgun Gothic" w:hAnsi="Times New Roman" w:cs="Times New Roman"/>
          <w:noProof/>
          <w:sz w:val="20"/>
          <w:lang w:val="en-CA" w:eastAsia="ko-KR"/>
        </w:rPr>
      </w:pP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predSamples[ x ][ y ] = Clip1</w:t>
      </w:r>
      <w:r w:rsidRPr="005F051D">
        <w:rPr>
          <w:rFonts w:ascii="Times New Roman" w:eastAsia="Malgun Gothic" w:hAnsi="Times New Roman" w:cs="Times New Roman"/>
          <w:noProof/>
          <w:sz w:val="20"/>
          <w:vertAlign w:val="subscript"/>
          <w:lang w:val="en-CA" w:eastAsia="ko-KR"/>
        </w:rPr>
        <w:t>Y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( p[ −1 ][ y ] + ( ( p[ x ][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 − p[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1 ][ </w:t>
      </w:r>
      <w:r w:rsidRPr="005F051D">
        <w:rPr>
          <w:rFonts w:ascii="Times New Roman" w:eastAsia="MS Gothic" w:hAnsi="Times New Roman" w:cs="MS Gothic"/>
          <w:noProof/>
          <w:sz w:val="20"/>
          <w:lang w:val="en-CA" w:eastAsia="ko-KR"/>
        </w:rPr>
        <w:t>−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1 ] )  &gt;&gt;  1 ) )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ab/>
        <w:t>(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STYLEREF 1 \s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8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noBreakHyphen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begin" w:fldLock="1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instrText xml:space="preserve"> SEQ Equation \* ARABIC \s 1 </w:instrTex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separate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62</w:t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fldChar w:fldCharType="end"/>
      </w:r>
      <w:r w:rsidRPr="005F051D">
        <w:rPr>
          <w:rFonts w:ascii="Times New Roman" w:eastAsia="Malgun Gothic" w:hAnsi="Times New Roman" w:cs="Times New Roman"/>
          <w:noProof/>
          <w:sz w:val="20"/>
          <w:lang w:val="en-CA" w:eastAsia="ko-KR"/>
        </w:rPr>
        <w:t>)</w:t>
      </w:r>
    </w:p>
    <w:p w:rsidR="005F051D" w:rsidRPr="00275E05" w:rsidRDefault="005F051D" w:rsidP="005F051D">
      <w:pPr>
        <w:tabs>
          <w:tab w:val="left" w:pos="630"/>
          <w:tab w:val="left" w:pos="794"/>
          <w:tab w:val="left" w:pos="99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99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275E0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and the offset values predSampleDiff[ m ] are derived as follows: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 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predSamples[ x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][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0 ] −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p[ </w:t>
      </w:r>
      <w:r w:rsidRPr="0078130F">
        <w:rPr>
          <w:rFonts w:ascii="Times New Roman" w:eastAsia="MS Gothic" w:hAnsi="Times New Roman" w:cs="MS Gothic"/>
          <w:noProof/>
          <w:sz w:val="20"/>
          <w:highlight w:val="yellow"/>
          <w:lang w:val="en-GB" w:eastAsia="ko-KR"/>
        </w:rPr>
        <w:t>−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1 ][ y ]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x=0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..nTbS – 1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y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= 0 for m = nTbS – 1 – y + x.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m = 0..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5F051D" w:rsidRPr="0078130F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90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ab/>
        <w:t xml:space="preserve">Otherwise 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the offset values predSampleDiff[ m ] are derived as follows:</w:t>
      </w:r>
    </w:p>
    <w:p w:rsidR="005F051D" w:rsidRPr="00AA582E" w:rsidRDefault="005F051D" w:rsidP="005F051D">
      <w:pPr>
        <w:tabs>
          <w:tab w:val="left" w:pos="720"/>
          <w:tab w:val="left" w:pos="794"/>
          <w:tab w:val="left" w:pos="1191"/>
          <w:tab w:val="left" w:pos="1260"/>
          <w:tab w:val="left" w:pos="1800"/>
        </w:tabs>
        <w:overflowPunct w:val="0"/>
        <w:autoSpaceDE w:val="0"/>
        <w:autoSpaceDN w:val="0"/>
        <w:adjustRightInd w:val="0"/>
        <w:spacing w:before="136" w:after="0" w:line="240" w:lineRule="auto"/>
        <w:ind w:left="1800" w:hanging="360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predSampleDiff[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 m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= 0</w:t>
      </w:r>
      <w:r w:rsidRPr="0078130F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, with m = 0..2*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2.</w:t>
      </w:r>
    </w:p>
    <w:p w:rsidR="00926B9F" w:rsidRDefault="00926B9F">
      <w:pPr>
        <w:rPr>
          <w:lang w:val="en-GB"/>
        </w:rPr>
      </w:pPr>
    </w:p>
    <w:p w:rsidR="00DE0FC2" w:rsidRPr="00707F57" w:rsidRDefault="00707F57" w:rsidP="00707F57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sz w:val="20"/>
          <w:szCs w:val="20"/>
          <w:lang w:val="en-CA" w:eastAsia="en-US"/>
        </w:rPr>
      </w:pPr>
      <w:bookmarkStart w:id="13" w:name="_Ref372064951"/>
      <w:bookmarkStart w:id="14" w:name="_Toc390728149"/>
      <w:proofErr w:type="gramStart"/>
      <w:r>
        <w:rPr>
          <w:rFonts w:ascii="Times New Roman" w:eastAsia="Malgun Gothic" w:hAnsi="Times New Roman" w:cs="Times New Roman"/>
          <w:b/>
          <w:bCs/>
          <w:sz w:val="20"/>
          <w:szCs w:val="20"/>
          <w:lang w:val="en-CA" w:eastAsia="en-US"/>
        </w:rPr>
        <w:t>8.6.6  R</w:t>
      </w:r>
      <w:r w:rsidR="00DE0FC2" w:rsidRPr="00707F57">
        <w:rPr>
          <w:rFonts w:ascii="Times New Roman" w:eastAsia="Malgun Gothic" w:hAnsi="Times New Roman" w:cs="Times New Roman"/>
          <w:b/>
          <w:bCs/>
          <w:sz w:val="20"/>
          <w:szCs w:val="20"/>
          <w:lang w:val="en-CA" w:eastAsia="en-US"/>
        </w:rPr>
        <w:t>esidual</w:t>
      </w:r>
      <w:proofErr w:type="gramEnd"/>
      <w:r w:rsidR="00DE0FC2" w:rsidRPr="00707F57">
        <w:rPr>
          <w:rFonts w:ascii="Times New Roman" w:eastAsia="Malgun Gothic" w:hAnsi="Times New Roman" w:cs="Times New Roman"/>
          <w:b/>
          <w:bCs/>
          <w:sz w:val="20"/>
          <w:szCs w:val="20"/>
          <w:lang w:val="en-CA" w:eastAsia="en-US"/>
        </w:rPr>
        <w:t xml:space="preserve"> modification process for transform blocks using cross-component prediction</w:t>
      </w:r>
      <w:bookmarkEnd w:id="13"/>
      <w:bookmarkEnd w:id="14"/>
    </w:p>
    <w:p w:rsidR="00DE0FC2" w:rsidRPr="00DE0FC2" w:rsidRDefault="00DE0FC2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This process is only invoked when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ChromaArrayType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equal to 3.</w:t>
      </w:r>
    </w:p>
    <w:p w:rsidR="00DE0FC2" w:rsidRPr="00DE0FC2" w:rsidRDefault="00DE0FC2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Inputs to this process are:</w:t>
      </w:r>
    </w:p>
    <w:p w:rsidR="00DE0FC2" w:rsidRP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–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ab/>
        <w:t xml:space="preserve">a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location ( 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x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TbY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, 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y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TbY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 ) specifying the top-left sample of the current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transform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block relative to the top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noBreakHyphen/>
        <w:t xml:space="preserve">left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sample of the current picture,</w:t>
      </w:r>
    </w:p>
    <w:p w:rsidR="00DE0FC2" w:rsidRP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ko-KR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–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ab/>
      </w:r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a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v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ariable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 specifying the transform block size,</w:t>
      </w:r>
    </w:p>
    <w:p w:rsidR="00DE0FC2" w:rsidRP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ko-KR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–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ab/>
      </w:r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a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variable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cIdx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specifying the colour component of the current block,</w:t>
      </w:r>
    </w:p>
    <w:p w:rsid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–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ab/>
      </w:r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an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of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luma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residual samples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</w:t>
      </w:r>
      <w:r w:rsidRPr="00DE0FC2">
        <w:rPr>
          <w:rFonts w:ascii="Times New Roman" w:eastAsia="Malgun Gothic" w:hAnsi="Times New Roman" w:cs="Times New Roman"/>
          <w:sz w:val="20"/>
          <w:szCs w:val="20"/>
          <w:vertAlign w:val="subscript"/>
          <w:lang w:val="en-CA" w:eastAsia="en-US"/>
        </w:rPr>
        <w:t>Y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with elements 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r</w:t>
      </w:r>
      <w:r w:rsidRPr="00DE0FC2">
        <w:rPr>
          <w:rFonts w:ascii="Times New Roman" w:eastAsia="Malgun Gothic" w:hAnsi="Times New Roman" w:cs="Times New Roman"/>
          <w:sz w:val="20"/>
          <w:szCs w:val="20"/>
          <w:vertAlign w:val="subscript"/>
          <w:lang w:val="en-CA" w:eastAsia="en-US"/>
        </w:rPr>
        <w:t>Y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[ x ][ y ],</w:t>
      </w:r>
    </w:p>
    <w:p w:rsid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–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  <w:t>a 1x(2*nTbS-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1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) array of prediction offset samples b with elements b[m].</w:t>
      </w:r>
    </w:p>
    <w:p w:rsidR="003B0569" w:rsidRPr="00926B9F" w:rsidRDefault="003B0569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3B056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lastRenderedPageBreak/>
        <w:t>–</w:t>
      </w:r>
      <w:r w:rsidRPr="003B0569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ab/>
        <w:t>a cu_residual_act_flag[ xTbY ][ yTbY ]</w:t>
      </w:r>
    </w:p>
    <w:p w:rsidR="00DE0FC2" w:rsidRPr="00DE0FC2" w:rsidRDefault="00DE0FC2" w:rsidP="00DE0FC2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–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ab/>
      </w:r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an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 array of residual samples r with elements r[ x ][ y ].</w:t>
      </w:r>
    </w:p>
    <w:p w:rsidR="00DE0FC2" w:rsidRPr="00DE0FC2" w:rsidRDefault="00DE0FC2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ko-KR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Output of this process is the modified 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nTbS</w:t>
      </w:r>
      <w:proofErr w:type="spellEnd"/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)x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) array r of residual samples.</w:t>
      </w:r>
    </w:p>
    <w:p w:rsidR="00DE0FC2" w:rsidRPr="00DE0FC2" w:rsidRDefault="00DE0FC2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CA" w:eastAsia="ko-KR"/>
        </w:rPr>
      </w:pP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 xml:space="preserve">The 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proofErr w:type="gram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)x</w:t>
      </w:r>
      <w:proofErr w:type="gram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(</w:t>
      </w:r>
      <w:proofErr w:type="spellStart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>nTbS</w:t>
      </w:r>
      <w:proofErr w:type="spellEnd"/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) array of residual samples r 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with  x =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Pr="00DE0FC2">
        <w:rPr>
          <w:rFonts w:ascii="Times New Roman" w:eastAsia="Malgun Gothic" w:hAnsi="Times New Roman" w:cs="Times New Roman"/>
          <w:strike/>
          <w:color w:val="FF0000"/>
          <w:sz w:val="20"/>
          <w:szCs w:val="20"/>
          <w:lang w:val="en-CA" w:eastAsia="ko-KR"/>
        </w:rPr>
        <w:t>0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..nTbS − 1, y = </w:t>
      </w:r>
      <w:r w:rsidRPr="0078130F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1</w:t>
      </w:r>
      <w:r w:rsidRPr="00DE0FC2">
        <w:rPr>
          <w:rFonts w:ascii="Times New Roman" w:eastAsia="Malgun Gothic" w:hAnsi="Times New Roman" w:cs="Times New Roman"/>
          <w:strike/>
          <w:color w:val="FF0000"/>
          <w:sz w:val="20"/>
          <w:szCs w:val="20"/>
          <w:lang w:val="en-CA" w:eastAsia="ko-KR"/>
        </w:rPr>
        <w:t>0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ko-KR"/>
        </w:rPr>
        <w:t>..nTbS − 1 </w:t>
      </w:r>
      <w:r w:rsidRPr="00DE0FC2">
        <w:rPr>
          <w:rFonts w:ascii="Times New Roman" w:eastAsia="Malgun Gothic" w:hAnsi="Times New Roman" w:cs="Times New Roman"/>
          <w:sz w:val="20"/>
          <w:szCs w:val="20"/>
          <w:lang w:val="en-CA" w:eastAsia="en-US"/>
        </w:rPr>
        <w:t xml:space="preserve"> is modified as follows:</w:t>
      </w:r>
    </w:p>
    <w:p w:rsidR="00DE0FC2" w:rsidRPr="00DE0FC2" w:rsidRDefault="00DE0FC2" w:rsidP="00DE0FC2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sz w:val="20"/>
          <w:lang w:val="en-CA" w:eastAsia="en-US"/>
        </w:rPr>
      </w:pP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 xml:space="preserve">r[ x ][ y ] += ( 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ResScaleVal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[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cIdx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 ][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xTbY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 ][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yTbY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 ] *</w: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ab/>
        <w:t>(</w: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instrText xml:space="preserve"> STYLEREF 1 \s </w:instrTex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lang w:val="en-CA" w:eastAsia="ko-KR"/>
        </w:rPr>
        <w:t>8</w: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noBreakHyphen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instrText xml:space="preserve"> SEQ Equation \* ARABIC \s 1 </w:instrTex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lang w:val="en-CA" w:eastAsia="ko-KR"/>
        </w:rPr>
        <w:t>294</w: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)</w:t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br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ab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ab/>
      </w:r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ab/>
        <w:t>( (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r</w:t>
      </w:r>
      <w:r w:rsidRPr="00DE0FC2">
        <w:rPr>
          <w:rFonts w:ascii="Times New Roman" w:eastAsia="Malgun Gothic" w:hAnsi="Times New Roman" w:cs="Times New Roman"/>
          <w:sz w:val="20"/>
          <w:vertAlign w:val="subscript"/>
          <w:lang w:val="en-CA" w:eastAsia="ko-KR"/>
        </w:rPr>
        <w:t>Y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[ x ][ y ]  &lt;&lt; 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BitDepth</w:t>
      </w:r>
      <w:r w:rsidRPr="00DE0FC2">
        <w:rPr>
          <w:rFonts w:ascii="Times New Roman" w:eastAsia="Malgun Gothic" w:hAnsi="Times New Roman" w:cs="Times New Roman"/>
          <w:sz w:val="20"/>
          <w:vertAlign w:val="subscript"/>
          <w:lang w:val="en-CA" w:eastAsia="ko-KR"/>
        </w:rPr>
        <w:t>C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 )  &gt;&gt;  </w:t>
      </w:r>
      <w:proofErr w:type="spellStart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BitDepth</w:t>
      </w:r>
      <w:r w:rsidRPr="00DE0FC2">
        <w:rPr>
          <w:rFonts w:ascii="Times New Roman" w:eastAsia="Malgun Gothic" w:hAnsi="Times New Roman" w:cs="Times New Roman"/>
          <w:sz w:val="20"/>
          <w:vertAlign w:val="subscript"/>
          <w:lang w:val="en-CA" w:eastAsia="ko-KR"/>
        </w:rPr>
        <w:t>Y</w:t>
      </w:r>
      <w:proofErr w:type="spellEnd"/>
      <w:r w:rsidRPr="00DE0FC2">
        <w:rPr>
          <w:rFonts w:ascii="Times New Roman" w:eastAsia="Malgun Gothic" w:hAnsi="Times New Roman" w:cs="Times New Roman"/>
          <w:sz w:val="20"/>
          <w:lang w:val="en-CA" w:eastAsia="ko-KR"/>
        </w:rPr>
        <w:t> ) )  &gt;&gt;  3</w:t>
      </w:r>
    </w:p>
    <w:p w:rsidR="00DE0FC2" w:rsidRDefault="00DE0FC2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r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with x = 0, y = 0..nTbS − 1 and  r with x = 1..nTbS − 1 , y = 0 is modified as follows:</w:t>
      </w:r>
    </w:p>
    <w:p w:rsidR="003B0569" w:rsidRPr="00DE0FC2" w:rsidRDefault="003B0569" w:rsidP="00DE0FC2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if </w:t>
      </w:r>
      <w:r w:rsidRPr="003B0569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cu_residual_act_flag[ xTbY ][ yTbY ]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equal to 0, then</w:t>
      </w:r>
    </w:p>
    <w:p w:rsidR="00DE0FC2" w:rsidRDefault="00DE0FC2" w:rsidP="00DE0FC2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r[ x ][ y ] += ( ResScaleVal[ cIdx ][ xTbY ][ yTbY ] *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STYLEREF 1 \s </w:instrTex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8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noBreakHyphen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SEQ Equation \* ARABIC \s 1 </w:instrTex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299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br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  ( ( r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 x ][ y ]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b[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1 − 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  &lt;&lt;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C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  &gt;&gt;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 )  &gt;&gt;  3</w:t>
      </w:r>
    </w:p>
    <w:p w:rsidR="00B773E4" w:rsidRDefault="003B0569" w:rsidP="003B0569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lang w:val="en-GB" w:eastAsia="ko-KR"/>
        </w:rPr>
        <w:t>otherwise,</w:t>
      </w:r>
    </w:p>
    <w:p w:rsidR="003B0569" w:rsidRDefault="00B773E4" w:rsidP="003B0569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lang w:val="en-GB" w:eastAsia="ko-KR"/>
        </w:rPr>
        <w:t xml:space="preserve">      if cIdx is equal to 1, then</w:t>
      </w:r>
    </w:p>
    <w:p w:rsidR="003B0569" w:rsidRDefault="003B0569" w:rsidP="003B0569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r[ x ][ y ] += ( ResScaleVal[ cIdx ][ xTbY ][ yTbY ] *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STYLEREF 1 \s </w:instrTex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8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noBreakHyphen/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300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br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  ( ( r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 x ][ y ]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b[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1 − 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 w:rsidR="000C66E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&gt;&gt; 2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  &lt;&lt;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C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  &gt;&gt;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 )  &gt;&gt;  3</w:t>
      </w:r>
    </w:p>
    <w:p w:rsidR="00B773E4" w:rsidRDefault="00B773E4" w:rsidP="00B773E4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lang w:val="en-GB" w:eastAsia="ko-KR"/>
        </w:rPr>
        <w:t xml:space="preserve">      otherwise, if cIdx is equal to 2, then</w:t>
      </w:r>
    </w:p>
    <w:p w:rsidR="00B773E4" w:rsidRDefault="00B773E4" w:rsidP="00B773E4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r[ x ][ y ] += ( ResScaleVal[ cIdx ][ xTbY ][ yTbY ] *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begin" w:fldLock="1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instrText xml:space="preserve"> STYLEREF 1 \s </w:instrTex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separate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8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fldChar w:fldCharType="end"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noBreakHyphen/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301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br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ab/>
        <w:t>(  ( ( r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[ x ][ y ]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b[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1 − 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&gt;&gt; 2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)  &lt;&lt;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C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  &gt;&gt;  BitDepth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vertAlign w:val="subscript"/>
          <w:lang w:val="en-GB" w:eastAsia="ko-KR"/>
        </w:rPr>
        <w:t>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) )  &gt;&gt;  3</w:t>
      </w:r>
      <w:r>
        <w:rPr>
          <w:rFonts w:ascii="Times New Roman" w:eastAsia="Malgun Gothic" w:hAnsi="Times New Roman" w:cs="Times New Roman"/>
          <w:noProof/>
          <w:sz w:val="20"/>
          <w:lang w:val="en-GB" w:eastAsia="ko-KR"/>
        </w:rPr>
        <w:t xml:space="preserve"> </w:t>
      </w:r>
      <w:r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-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b[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nTbS – 1 − y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+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x</w:t>
      </w:r>
      <w:r w:rsidRPr="00DE0FC2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 </w:t>
      </w:r>
      <w:r w:rsidRPr="00DE0FC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>]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 &gt;&gt; 2</w:t>
      </w:r>
    </w:p>
    <w:p w:rsidR="00B773E4" w:rsidRDefault="00B773E4" w:rsidP="00B773E4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</w:p>
    <w:p w:rsidR="003B0569" w:rsidRPr="00DE0FC2" w:rsidRDefault="003B0569" w:rsidP="003B0569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</w:p>
    <w:p w:rsidR="00DE0FC2" w:rsidRPr="0078130F" w:rsidRDefault="00DE0FC2" w:rsidP="00DE0FC2">
      <w:pPr>
        <w:rPr>
          <w:lang w:val="en-GB"/>
        </w:rPr>
      </w:pPr>
    </w:p>
    <w:sectPr w:rsidR="00DE0FC2" w:rsidRPr="00781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F536DE"/>
    <w:multiLevelType w:val="multilevel"/>
    <w:tmpl w:val="825096B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  <w:lang w:val="x-none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B3816F7"/>
    <w:multiLevelType w:val="multilevel"/>
    <w:tmpl w:val="745C5F5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E62F06"/>
    <w:multiLevelType w:val="multilevel"/>
    <w:tmpl w:val="FAA2B47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63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94" w:hanging="72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ind w:left="29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1440"/>
      </w:pPr>
      <w:rPr>
        <w:rFonts w:hint="default"/>
      </w:rPr>
    </w:lvl>
  </w:abstractNum>
  <w:abstractNum w:abstractNumId="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4BC2AC5"/>
    <w:multiLevelType w:val="hybridMultilevel"/>
    <w:tmpl w:val="A4D4FBB2"/>
    <w:lvl w:ilvl="0" w:tplc="782C9312">
      <w:start w:val="8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10E7FB5"/>
    <w:multiLevelType w:val="multilevel"/>
    <w:tmpl w:val="10A85FC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4A"/>
    <w:rsid w:val="00001728"/>
    <w:rsid w:val="00023C63"/>
    <w:rsid w:val="000B03EB"/>
    <w:rsid w:val="000C66E5"/>
    <w:rsid w:val="001570B0"/>
    <w:rsid w:val="001803E9"/>
    <w:rsid w:val="001C227E"/>
    <w:rsid w:val="00201A6E"/>
    <w:rsid w:val="00243A27"/>
    <w:rsid w:val="00252874"/>
    <w:rsid w:val="002B46F4"/>
    <w:rsid w:val="002B48B5"/>
    <w:rsid w:val="00310640"/>
    <w:rsid w:val="003B0569"/>
    <w:rsid w:val="003C7280"/>
    <w:rsid w:val="003F4234"/>
    <w:rsid w:val="00411FEB"/>
    <w:rsid w:val="00427EDC"/>
    <w:rsid w:val="00446B1B"/>
    <w:rsid w:val="004A6A5E"/>
    <w:rsid w:val="004B0D91"/>
    <w:rsid w:val="005A693B"/>
    <w:rsid w:val="005B41DB"/>
    <w:rsid w:val="005D3D17"/>
    <w:rsid w:val="005F051D"/>
    <w:rsid w:val="00616639"/>
    <w:rsid w:val="006555B7"/>
    <w:rsid w:val="006B7D4A"/>
    <w:rsid w:val="006D797E"/>
    <w:rsid w:val="00707F57"/>
    <w:rsid w:val="0078130F"/>
    <w:rsid w:val="00800A8C"/>
    <w:rsid w:val="00926B9F"/>
    <w:rsid w:val="009410AC"/>
    <w:rsid w:val="00966589"/>
    <w:rsid w:val="00A80018"/>
    <w:rsid w:val="00AA582E"/>
    <w:rsid w:val="00B636E3"/>
    <w:rsid w:val="00B65017"/>
    <w:rsid w:val="00B7137D"/>
    <w:rsid w:val="00B73414"/>
    <w:rsid w:val="00B773E4"/>
    <w:rsid w:val="00B9647C"/>
    <w:rsid w:val="00BB267B"/>
    <w:rsid w:val="00BC2B46"/>
    <w:rsid w:val="00C0287B"/>
    <w:rsid w:val="00C040D8"/>
    <w:rsid w:val="00C56CD5"/>
    <w:rsid w:val="00CB3BAF"/>
    <w:rsid w:val="00CC4060"/>
    <w:rsid w:val="00D03242"/>
    <w:rsid w:val="00D25645"/>
    <w:rsid w:val="00D33742"/>
    <w:rsid w:val="00DC743C"/>
    <w:rsid w:val="00DE0FC2"/>
    <w:rsid w:val="00E162ED"/>
    <w:rsid w:val="00E22E57"/>
    <w:rsid w:val="00F32960"/>
    <w:rsid w:val="00F91162"/>
    <w:rsid w:val="00FB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26B9F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B9F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noProof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6B9F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26B9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26B9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26B9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26B9F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26B9F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926B9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26B9F"/>
    <w:pPr>
      <w:ind w:left="720"/>
      <w:contextualSpacing/>
    </w:pPr>
  </w:style>
  <w:style w:type="paragraph" w:styleId="ListBullet">
    <w:name w:val="List Bullet"/>
    <w:basedOn w:val="Normal"/>
    <w:uiPriority w:val="99"/>
    <w:rsid w:val="00926B9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926B9F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6B9F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noProof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6B9F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26B9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26B9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26B9F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26B9F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26B9F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26B9F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926B9F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noProof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26B9F"/>
    <w:pPr>
      <w:ind w:left="720"/>
      <w:contextualSpacing/>
    </w:pPr>
  </w:style>
  <w:style w:type="paragraph" w:styleId="ListBullet">
    <w:name w:val="List Bullet"/>
    <w:basedOn w:val="Normal"/>
    <w:uiPriority w:val="99"/>
    <w:rsid w:val="00926B9F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C8BB-565E-403D-8A08-0D39641C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Xingyu Zhang</dc:creator>
  <cp:lastModifiedBy>Robert Cohen</cp:lastModifiedBy>
  <cp:revision>42</cp:revision>
  <dcterms:created xsi:type="dcterms:W3CDTF">2014-06-27T01:18:00Z</dcterms:created>
  <dcterms:modified xsi:type="dcterms:W3CDTF">2014-10-17T07:46:00Z</dcterms:modified>
</cp:coreProperties>
</file>