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5756AB83" w14:textId="77777777">
        <w:tc>
          <w:tcPr>
            <w:tcW w:w="6408" w:type="dxa"/>
          </w:tcPr>
          <w:p w14:paraId="7C5A7DCF" w14:textId="77777777" w:rsidR="006C5D39" w:rsidRPr="005B217D" w:rsidRDefault="004500DF" w:rsidP="00C97D78">
            <w:pPr>
              <w:tabs>
                <w:tab w:val="left" w:pos="7200"/>
              </w:tabs>
              <w:spacing w:before="0"/>
              <w:rPr>
                <w:b/>
                <w:szCs w:val="22"/>
                <w:lang w:val="en-CA"/>
              </w:rPr>
            </w:pPr>
            <w:r w:rsidRPr="005B217D">
              <w:rPr>
                <w:b/>
                <w:noProof/>
                <w:szCs w:val="22"/>
                <w:lang w:eastAsia="zh-CN"/>
              </w:rPr>
              <mc:AlternateContent>
                <mc:Choice Requires="wpg">
                  <w:drawing>
                    <wp:anchor distT="0" distB="0" distL="114300" distR="114300" simplePos="0" relativeHeight="251656704" behindDoc="0" locked="0" layoutInCell="1" allowOverlap="1" wp14:anchorId="48047D24" wp14:editId="6F41AD02">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3C1B65"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eastAsia="zh-CN"/>
              </w:rPr>
              <w:drawing>
                <wp:anchor distT="0" distB="0" distL="114300" distR="114300" simplePos="0" relativeHeight="251658752" behindDoc="0" locked="0" layoutInCell="1" allowOverlap="1" wp14:anchorId="45972B40" wp14:editId="5363041A">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eastAsia="zh-CN"/>
              </w:rPr>
              <w:drawing>
                <wp:anchor distT="0" distB="0" distL="114300" distR="114300" simplePos="0" relativeHeight="251657728" behindDoc="0" locked="0" layoutInCell="1" allowOverlap="1" wp14:anchorId="18A128B9" wp14:editId="79A3FB6C">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369958F9"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33F71C27" w14:textId="77777777" w:rsidR="00E61DAC" w:rsidRPr="005B217D" w:rsidRDefault="00A767DC" w:rsidP="000308A3">
            <w:pPr>
              <w:tabs>
                <w:tab w:val="left" w:pos="7200"/>
              </w:tabs>
              <w:spacing w:before="0"/>
              <w:rPr>
                <w:b/>
                <w:szCs w:val="22"/>
                <w:lang w:val="en-CA"/>
              </w:rPr>
            </w:pPr>
            <w:r>
              <w:t>1</w:t>
            </w:r>
            <w:r w:rsidR="000308A3">
              <w:t>9</w:t>
            </w:r>
            <w:r w:rsidRPr="00B648F1">
              <w:t xml:space="preserve">th Meeting: </w:t>
            </w:r>
            <w:r>
              <w:rPr>
                <w:lang w:val="en-CA"/>
              </w:rPr>
              <w:t>S</w:t>
            </w:r>
            <w:r w:rsidR="000308A3">
              <w:rPr>
                <w:lang w:val="en-CA"/>
              </w:rPr>
              <w:t>trasbourg</w:t>
            </w:r>
            <w:r>
              <w:rPr>
                <w:lang w:val="en-CA"/>
              </w:rPr>
              <w:t>,</w:t>
            </w:r>
            <w:r w:rsidRPr="00B648F1">
              <w:rPr>
                <w:lang w:val="en-CA"/>
              </w:rPr>
              <w:t xml:space="preserve"> </w:t>
            </w:r>
            <w:r w:rsidR="000308A3">
              <w:rPr>
                <w:lang w:val="en-CA"/>
              </w:rPr>
              <w:t>FR</w:t>
            </w:r>
            <w:r>
              <w:rPr>
                <w:lang w:val="en-CA"/>
              </w:rPr>
              <w:t xml:space="preserve">, </w:t>
            </w:r>
            <w:r w:rsidR="000308A3">
              <w:rPr>
                <w:lang w:val="en-CA"/>
              </w:rPr>
              <w:t>17</w:t>
            </w:r>
            <w:r w:rsidR="003A7CE6">
              <w:rPr>
                <w:lang w:val="en-CA"/>
              </w:rPr>
              <w:t>–</w:t>
            </w:r>
            <w:r w:rsidR="000308A3">
              <w:rPr>
                <w:lang w:val="en-CA"/>
              </w:rPr>
              <w:t>24</w:t>
            </w:r>
            <w:r w:rsidRPr="00B648F1">
              <w:rPr>
                <w:lang w:val="en-CA"/>
              </w:rPr>
              <w:t xml:space="preserve"> </w:t>
            </w:r>
            <w:r w:rsidR="000308A3">
              <w:rPr>
                <w:lang w:val="en-CA"/>
              </w:rPr>
              <w:t>Oct</w:t>
            </w:r>
            <w:r w:rsidR="001A792F">
              <w:rPr>
                <w:lang w:val="en-CA"/>
              </w:rPr>
              <w:t>.</w:t>
            </w:r>
            <w:r w:rsidRPr="00B648F1">
              <w:rPr>
                <w:lang w:val="en-CA"/>
              </w:rPr>
              <w:t xml:space="preserve"> 201</w:t>
            </w:r>
            <w:r>
              <w:rPr>
                <w:lang w:val="en-CA"/>
              </w:rPr>
              <w:t>4</w:t>
            </w:r>
          </w:p>
        </w:tc>
        <w:tc>
          <w:tcPr>
            <w:tcW w:w="3168" w:type="dxa"/>
          </w:tcPr>
          <w:p w14:paraId="29FFD9E3" w14:textId="125AA7A6" w:rsidR="008A4B4C" w:rsidRPr="005B217D" w:rsidRDefault="00E61DAC" w:rsidP="00FC20CB">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FC20CB">
              <w:rPr>
                <w:lang w:val="en-CA"/>
              </w:rPr>
              <w:t>S</w:t>
            </w:r>
            <w:r w:rsidR="00FC20CB">
              <w:rPr>
                <w:u w:val="single"/>
                <w:lang w:val="en-CA"/>
              </w:rPr>
              <w:t>0174</w:t>
            </w:r>
          </w:p>
        </w:tc>
      </w:tr>
    </w:tbl>
    <w:p w14:paraId="32FE9675"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7FA99500" w14:textId="77777777">
        <w:tc>
          <w:tcPr>
            <w:tcW w:w="1458" w:type="dxa"/>
          </w:tcPr>
          <w:p w14:paraId="6BDEE67C"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613D1709" w14:textId="52885CC6" w:rsidR="00E61DAC" w:rsidRPr="005B217D" w:rsidRDefault="009600BA" w:rsidP="009600BA">
            <w:pPr>
              <w:spacing w:before="60" w:after="60"/>
              <w:rPr>
                <w:b/>
                <w:szCs w:val="22"/>
                <w:lang w:val="en-CA"/>
              </w:rPr>
            </w:pPr>
            <w:r>
              <w:rPr>
                <w:b/>
                <w:szCs w:val="22"/>
                <w:lang w:val="en-CA"/>
              </w:rPr>
              <w:t>CE6</w:t>
            </w:r>
            <w:r w:rsidR="00A509EC">
              <w:rPr>
                <w:b/>
                <w:szCs w:val="22"/>
                <w:lang w:val="en-CA"/>
              </w:rPr>
              <w:t xml:space="preserve">: Test </w:t>
            </w:r>
            <w:r>
              <w:rPr>
                <w:b/>
                <w:szCs w:val="22"/>
                <w:lang w:val="en-CA"/>
              </w:rPr>
              <w:t>C.3</w:t>
            </w:r>
            <w:r w:rsidR="00A509EC">
              <w:rPr>
                <w:b/>
                <w:szCs w:val="22"/>
                <w:lang w:val="en-CA"/>
              </w:rPr>
              <w:t xml:space="preserve"> </w:t>
            </w:r>
            <w:r>
              <w:rPr>
                <w:b/>
                <w:szCs w:val="22"/>
                <w:lang w:val="en-CA"/>
              </w:rPr>
              <w:t>Copy previous row mode for palette coding</w:t>
            </w:r>
          </w:p>
        </w:tc>
      </w:tr>
      <w:tr w:rsidR="00E61DAC" w:rsidRPr="005B217D" w14:paraId="6C09748A" w14:textId="77777777">
        <w:tc>
          <w:tcPr>
            <w:tcW w:w="1458" w:type="dxa"/>
          </w:tcPr>
          <w:p w14:paraId="27C60DF3"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7411DAF2" w14:textId="77777777" w:rsidR="00E61DAC" w:rsidRPr="005B217D" w:rsidRDefault="00E61DAC" w:rsidP="00A509EC">
            <w:pPr>
              <w:spacing w:before="60" w:after="60"/>
              <w:rPr>
                <w:szCs w:val="22"/>
                <w:lang w:val="en-CA"/>
              </w:rPr>
            </w:pPr>
            <w:r w:rsidRPr="005B217D">
              <w:rPr>
                <w:szCs w:val="22"/>
                <w:lang w:val="en-CA"/>
              </w:rPr>
              <w:t xml:space="preserve">Input Document to </w:t>
            </w:r>
            <w:r w:rsidR="00AE341B" w:rsidRPr="005B217D">
              <w:rPr>
                <w:szCs w:val="22"/>
                <w:lang w:val="en-CA"/>
              </w:rPr>
              <w:t>JCT-VC</w:t>
            </w:r>
            <w:r w:rsidRPr="005B217D">
              <w:rPr>
                <w:szCs w:val="22"/>
                <w:lang w:val="en-CA"/>
              </w:rPr>
              <w:t xml:space="preserve"> </w:t>
            </w:r>
          </w:p>
        </w:tc>
      </w:tr>
      <w:tr w:rsidR="00E61DAC" w:rsidRPr="005B217D" w14:paraId="30AB1995" w14:textId="77777777">
        <w:tc>
          <w:tcPr>
            <w:tcW w:w="1458" w:type="dxa"/>
          </w:tcPr>
          <w:p w14:paraId="41C8D170"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017808A" w14:textId="77777777" w:rsidR="00E61DAC" w:rsidRPr="005B217D" w:rsidRDefault="00E61DAC" w:rsidP="00A509EC">
            <w:pPr>
              <w:spacing w:before="60" w:after="60"/>
              <w:rPr>
                <w:szCs w:val="22"/>
                <w:lang w:val="en-CA"/>
              </w:rPr>
            </w:pPr>
            <w:r w:rsidRPr="005B217D">
              <w:rPr>
                <w:szCs w:val="22"/>
                <w:lang w:val="en-CA"/>
              </w:rPr>
              <w:t>Proposal</w:t>
            </w:r>
          </w:p>
        </w:tc>
      </w:tr>
      <w:tr w:rsidR="00E61DAC" w:rsidRPr="005B217D" w14:paraId="1FAA9D8A" w14:textId="77777777">
        <w:tc>
          <w:tcPr>
            <w:tcW w:w="1458" w:type="dxa"/>
          </w:tcPr>
          <w:p w14:paraId="2F012EBD"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B6AD8AF" w14:textId="61AFD8C3" w:rsidR="00A509EC" w:rsidRPr="005B217D" w:rsidRDefault="009600BA" w:rsidP="009600BA">
            <w:pPr>
              <w:spacing w:before="60" w:after="60"/>
              <w:rPr>
                <w:szCs w:val="22"/>
                <w:lang w:val="en-CA"/>
              </w:rPr>
            </w:pPr>
            <w:r>
              <w:rPr>
                <w:szCs w:val="22"/>
                <w:lang w:val="en-CA"/>
              </w:rPr>
              <w:t>Feng Zou</w:t>
            </w:r>
            <w:r>
              <w:rPr>
                <w:szCs w:val="22"/>
                <w:lang w:val="en-CA"/>
              </w:rPr>
              <w:br/>
              <w:t>Wei Pu</w:t>
            </w:r>
            <w:r>
              <w:rPr>
                <w:szCs w:val="22"/>
                <w:lang w:val="en-CA"/>
              </w:rPr>
              <w:br/>
              <w:t xml:space="preserve">Marta </w:t>
            </w:r>
            <w:r w:rsidRPr="00A509EC">
              <w:rPr>
                <w:szCs w:val="22"/>
                <w:lang w:val="en-CA"/>
              </w:rPr>
              <w:t>Karczewicz</w:t>
            </w:r>
            <w:r>
              <w:rPr>
                <w:szCs w:val="22"/>
                <w:lang w:val="en-CA"/>
              </w:rPr>
              <w:br/>
              <w:t>Rajan Joshi</w:t>
            </w:r>
            <w:r w:rsidR="00A509EC">
              <w:rPr>
                <w:szCs w:val="22"/>
                <w:lang w:val="en-CA"/>
              </w:rPr>
              <w:br/>
            </w:r>
            <w:r w:rsidR="00750C36">
              <w:rPr>
                <w:szCs w:val="22"/>
                <w:lang w:val="en-CA"/>
              </w:rPr>
              <w:t xml:space="preserve">Vadim Seregin </w:t>
            </w:r>
            <w:r w:rsidR="00BA0445">
              <w:rPr>
                <w:szCs w:val="22"/>
                <w:lang w:val="en-CA"/>
              </w:rPr>
              <w:br/>
              <w:t>Sole Joel</w:t>
            </w:r>
            <w:r w:rsidR="00750C36">
              <w:rPr>
                <w:szCs w:val="22"/>
                <w:lang w:val="en-CA"/>
              </w:rPr>
              <w:br/>
            </w:r>
            <w:r w:rsidR="00E61DAC" w:rsidRPr="005B217D">
              <w:rPr>
                <w:szCs w:val="22"/>
                <w:lang w:val="en-CA"/>
              </w:rPr>
              <w:br/>
            </w:r>
            <w:r w:rsidR="00A509EC">
              <w:rPr>
                <w:szCs w:val="22"/>
                <w:lang w:val="en-CA"/>
              </w:rPr>
              <w:t xml:space="preserve">5775 </w:t>
            </w:r>
            <w:proofErr w:type="spellStart"/>
            <w:r w:rsidR="00A509EC">
              <w:rPr>
                <w:szCs w:val="22"/>
                <w:lang w:val="en-CA"/>
              </w:rPr>
              <w:t>Morehouse</w:t>
            </w:r>
            <w:proofErr w:type="spellEnd"/>
            <w:ins w:id="0" w:author="Zou, Feng" w:date="2014-10-16T21:15:00Z">
              <w:r w:rsidR="00C42349">
                <w:rPr>
                  <w:szCs w:val="22"/>
                  <w:lang w:val="en-CA"/>
                </w:rPr>
                <w:t xml:space="preserve"> Drive</w:t>
              </w:r>
            </w:ins>
            <w:r w:rsidR="00A509EC">
              <w:rPr>
                <w:szCs w:val="22"/>
                <w:lang w:val="en-CA"/>
              </w:rPr>
              <w:br/>
              <w:t>San Diego, CA, 92122</w:t>
            </w:r>
          </w:p>
        </w:tc>
        <w:tc>
          <w:tcPr>
            <w:tcW w:w="900" w:type="dxa"/>
          </w:tcPr>
          <w:p w14:paraId="2D078B1D"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1570B3B3" w14:textId="791CFCE8" w:rsidR="00E61DAC" w:rsidRPr="005B217D" w:rsidRDefault="00E61DAC" w:rsidP="009600BA">
            <w:pPr>
              <w:spacing w:before="60" w:after="60"/>
              <w:rPr>
                <w:szCs w:val="22"/>
                <w:lang w:val="en-CA"/>
              </w:rPr>
            </w:pPr>
            <w:r w:rsidRPr="005B217D">
              <w:rPr>
                <w:szCs w:val="22"/>
                <w:lang w:val="en-CA"/>
              </w:rPr>
              <w:br/>
            </w:r>
            <w:r w:rsidR="00A509EC">
              <w:rPr>
                <w:szCs w:val="22"/>
                <w:lang w:val="en-CA"/>
              </w:rPr>
              <w:t>+1-858-845-1115</w:t>
            </w:r>
            <w:r w:rsidRPr="005B217D">
              <w:rPr>
                <w:szCs w:val="22"/>
                <w:lang w:val="en-CA"/>
              </w:rPr>
              <w:br/>
            </w:r>
            <w:hyperlink r:id="rId9" w:history="1">
              <w:r w:rsidR="00A509EC" w:rsidRPr="0009512A">
                <w:rPr>
                  <w:rStyle w:val="Hyperlink"/>
                  <w:szCs w:val="22"/>
                  <w:lang w:val="en-CA"/>
                </w:rPr>
                <w:t>fzou@qti.qualcomm.com</w:t>
              </w:r>
            </w:hyperlink>
            <w:r w:rsidR="00A509EC">
              <w:rPr>
                <w:szCs w:val="22"/>
                <w:lang w:val="en-CA"/>
              </w:rPr>
              <w:br/>
            </w:r>
            <w:hyperlink r:id="rId10" w:history="1">
              <w:r w:rsidR="009600BA" w:rsidRPr="00982329">
                <w:rPr>
                  <w:rStyle w:val="Hyperlink"/>
                  <w:szCs w:val="22"/>
                  <w:lang w:val="en-CA"/>
                </w:rPr>
                <w:t>wpu@qti.qualcomm.com</w:t>
              </w:r>
            </w:hyperlink>
          </w:p>
        </w:tc>
      </w:tr>
      <w:tr w:rsidR="00E61DAC" w:rsidRPr="005B217D" w14:paraId="222CD297" w14:textId="77777777">
        <w:tc>
          <w:tcPr>
            <w:tcW w:w="1458" w:type="dxa"/>
          </w:tcPr>
          <w:p w14:paraId="6F6A83DB"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645168C2" w14:textId="77777777" w:rsidR="00E61DAC" w:rsidRPr="005B217D" w:rsidRDefault="00A509EC">
            <w:pPr>
              <w:spacing w:before="60" w:after="60"/>
              <w:rPr>
                <w:szCs w:val="22"/>
                <w:lang w:val="en-CA"/>
              </w:rPr>
            </w:pPr>
            <w:r>
              <w:rPr>
                <w:szCs w:val="22"/>
                <w:lang w:val="en-CA"/>
              </w:rPr>
              <w:t>Qualcomm Incorporated</w:t>
            </w:r>
          </w:p>
        </w:tc>
      </w:tr>
    </w:tbl>
    <w:p w14:paraId="2C97A4DA"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09C094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1217951D" w14:textId="2E21B4EB" w:rsidR="009600BA" w:rsidRDefault="009600BA" w:rsidP="009600BA">
      <w:pPr>
        <w:jc w:val="both"/>
        <w:rPr>
          <w:lang w:val="en-CA"/>
        </w:rPr>
      </w:pPr>
      <w:r>
        <w:rPr>
          <w:lang w:val="en-CA"/>
        </w:rPr>
        <w:t xml:space="preserve">This proposal presents a “copy </w:t>
      </w:r>
      <w:r w:rsidR="00345D81">
        <w:rPr>
          <w:lang w:val="en-CA"/>
        </w:rPr>
        <w:t>previous row</w:t>
      </w:r>
      <w:r>
        <w:rPr>
          <w:lang w:val="en-CA"/>
        </w:rPr>
        <w:t>” mode for the palette coding. The proposed method enables to copy pixels from previously coded rows beyond the row above. This is defined as a palette mode besides the existing “Copy left”, “Copy</w:t>
      </w:r>
      <w:r w:rsidR="00596C23">
        <w:rPr>
          <w:lang w:val="en-CA"/>
        </w:rPr>
        <w:t xml:space="preserve"> </w:t>
      </w:r>
      <w:r>
        <w:rPr>
          <w:lang w:val="en-CA"/>
        </w:rPr>
        <w:t>above” and “Escape”</w:t>
      </w:r>
      <w:r w:rsidR="00494561">
        <w:rPr>
          <w:lang w:val="en-CA"/>
        </w:rPr>
        <w:t xml:space="preserve"> </w:t>
      </w:r>
      <w:r>
        <w:rPr>
          <w:lang w:val="en-CA"/>
        </w:rPr>
        <w:t xml:space="preserve">modes. The reference row index is coded in the </w:t>
      </w:r>
      <w:proofErr w:type="spellStart"/>
      <w:r>
        <w:rPr>
          <w:lang w:val="en-CA"/>
        </w:rPr>
        <w:t>bitstream</w:t>
      </w:r>
      <w:proofErr w:type="spellEnd"/>
      <w:r>
        <w:rPr>
          <w:lang w:val="en-CA"/>
        </w:rPr>
        <w:t xml:space="preserve"> to indicate which row is copied from. The simulation results report that the proposed method achieves </w:t>
      </w:r>
      <w:r w:rsidR="009C1E82">
        <w:rPr>
          <w:lang w:val="en-CA"/>
        </w:rPr>
        <w:t>1.2</w:t>
      </w:r>
      <w:r>
        <w:rPr>
          <w:lang w:val="en-CA"/>
        </w:rPr>
        <w:t>% and 1.</w:t>
      </w:r>
      <w:r w:rsidR="009C1E82">
        <w:rPr>
          <w:lang w:val="en-CA"/>
        </w:rPr>
        <w:t>4</w:t>
      </w:r>
      <w:r>
        <w:rPr>
          <w:lang w:val="en-CA"/>
        </w:rPr>
        <w:t xml:space="preserve">% </w:t>
      </w:r>
      <w:r w:rsidR="00C54BEE">
        <w:rPr>
          <w:lang w:val="en-CA"/>
        </w:rPr>
        <w:t>BD</w:t>
      </w:r>
      <w:r>
        <w:rPr>
          <w:lang w:val="en-CA"/>
        </w:rPr>
        <w:t xml:space="preserve">-rate savings for 1080p text and graphics RGB and YUV respectively against the </w:t>
      </w:r>
      <w:r w:rsidR="009C1E82">
        <w:rPr>
          <w:lang w:val="en-CA"/>
        </w:rPr>
        <w:t>SCM2.0</w:t>
      </w:r>
      <w:r>
        <w:rPr>
          <w:lang w:val="en-CA"/>
        </w:rPr>
        <w:t xml:space="preserve"> anchor in the full frame intra BC test condition.</w:t>
      </w:r>
      <w:r w:rsidR="009C1E82">
        <w:rPr>
          <w:lang w:val="en-CA"/>
        </w:rPr>
        <w:t xml:space="preserve"> When the </w:t>
      </w:r>
      <w:r w:rsidR="00BA4535">
        <w:rPr>
          <w:lang w:val="en-CA"/>
        </w:rPr>
        <w:t xml:space="preserve">‘Copy </w:t>
      </w:r>
      <w:r w:rsidR="009C1E82">
        <w:rPr>
          <w:lang w:val="en-CA"/>
        </w:rPr>
        <w:t>above</w:t>
      </w:r>
      <w:r w:rsidR="00BA4535">
        <w:rPr>
          <w:lang w:val="en-CA"/>
        </w:rPr>
        <w:t>’</w:t>
      </w:r>
      <w:r w:rsidR="009C1E82">
        <w:rPr>
          <w:lang w:val="en-CA"/>
        </w:rPr>
        <w:t xml:space="preserve"> and </w:t>
      </w:r>
      <w:r w:rsidR="00BA4535">
        <w:rPr>
          <w:lang w:val="en-CA"/>
        </w:rPr>
        <w:t xml:space="preserve">‘Copy </w:t>
      </w:r>
      <w:r w:rsidR="009C1E82">
        <w:rPr>
          <w:lang w:val="en-CA"/>
        </w:rPr>
        <w:t>previous row</w:t>
      </w:r>
      <w:r w:rsidR="00DC4FE4">
        <w:rPr>
          <w:lang w:val="en-CA"/>
        </w:rPr>
        <w:t>”</w:t>
      </w:r>
      <w:r w:rsidR="009C1E82">
        <w:rPr>
          <w:lang w:val="en-CA"/>
        </w:rPr>
        <w:t xml:space="preserve"> are enabled for the first row</w:t>
      </w:r>
      <w:r w:rsidR="00434454">
        <w:rPr>
          <w:lang w:val="en-CA"/>
        </w:rPr>
        <w:t xml:space="preserve"> and the second row</w:t>
      </w:r>
      <w:r w:rsidR="009C1E82">
        <w:rPr>
          <w:lang w:val="en-CA"/>
        </w:rPr>
        <w:t>, the proposed method achieves 1.5% and 1.7%</w:t>
      </w:r>
      <w:r w:rsidR="00884907">
        <w:rPr>
          <w:lang w:val="en-CA"/>
        </w:rPr>
        <w:t xml:space="preserve"> </w:t>
      </w:r>
      <w:r w:rsidR="00917571">
        <w:rPr>
          <w:lang w:val="en-CA"/>
        </w:rPr>
        <w:t>BD</w:t>
      </w:r>
      <w:r w:rsidR="00884907">
        <w:rPr>
          <w:lang w:val="en-CA"/>
        </w:rPr>
        <w:t>-rate</w:t>
      </w:r>
      <w:r w:rsidR="00833F9B">
        <w:rPr>
          <w:lang w:val="en-CA"/>
        </w:rPr>
        <w:t xml:space="preserve"> reduction</w:t>
      </w:r>
      <w:r w:rsidR="009C1E82">
        <w:rPr>
          <w:lang w:val="en-CA"/>
        </w:rPr>
        <w:t xml:space="preserve"> in the same test condition.</w:t>
      </w:r>
    </w:p>
    <w:p w14:paraId="43D3FCE7" w14:textId="77777777" w:rsidR="00A509EC" w:rsidRDefault="00A509EC" w:rsidP="00E11923">
      <w:pPr>
        <w:pStyle w:val="Heading1"/>
        <w:rPr>
          <w:lang w:val="en-CA"/>
        </w:rPr>
      </w:pPr>
      <w:r>
        <w:rPr>
          <w:lang w:val="en-CA"/>
        </w:rPr>
        <w:t>Introduction</w:t>
      </w:r>
    </w:p>
    <w:p w14:paraId="3699F632" w14:textId="1F1B9C27" w:rsidR="00D522B1" w:rsidRPr="002E0F2A" w:rsidRDefault="009E7491" w:rsidP="002E0F2A">
      <w:pPr>
        <w:jc w:val="both"/>
        <w:rPr>
          <w:szCs w:val="22"/>
          <w:lang w:val="en-CA"/>
        </w:rPr>
      </w:pPr>
      <w:r>
        <w:rPr>
          <w:szCs w:val="22"/>
          <w:lang w:val="en-CA"/>
        </w:rPr>
        <w:t>In the 18</w:t>
      </w:r>
      <w:r w:rsidRPr="00D4254A">
        <w:rPr>
          <w:szCs w:val="22"/>
          <w:vertAlign w:val="superscript"/>
          <w:lang w:val="en-CA"/>
        </w:rPr>
        <w:t>th</w:t>
      </w:r>
      <w:r w:rsidR="009600BA">
        <w:rPr>
          <w:szCs w:val="22"/>
          <w:lang w:val="en-CA"/>
        </w:rPr>
        <w:t xml:space="preserve"> JCT-VC meeting in Sapporo, CE6</w:t>
      </w:r>
      <w:r>
        <w:rPr>
          <w:szCs w:val="22"/>
          <w:lang w:val="en-CA"/>
        </w:rPr>
        <w:t xml:space="preserve"> [1] was established to study different </w:t>
      </w:r>
      <w:r w:rsidR="00CF03BA">
        <w:rPr>
          <w:szCs w:val="22"/>
          <w:lang w:val="en-CA"/>
        </w:rPr>
        <w:t xml:space="preserve">palette representation </w:t>
      </w:r>
      <w:r>
        <w:rPr>
          <w:szCs w:val="22"/>
          <w:lang w:val="en-CA"/>
        </w:rPr>
        <w:t>methods</w:t>
      </w:r>
      <w:r w:rsidR="00CF03BA">
        <w:rPr>
          <w:szCs w:val="22"/>
          <w:lang w:val="en-CA"/>
        </w:rPr>
        <w:t>. JCTVC-R0202 [2</w:t>
      </w:r>
      <w:r w:rsidR="002E0F2A">
        <w:rPr>
          <w:szCs w:val="22"/>
          <w:lang w:val="en-CA"/>
        </w:rPr>
        <w:t>] proposed</w:t>
      </w:r>
      <w:r>
        <w:rPr>
          <w:szCs w:val="22"/>
          <w:lang w:val="en-CA"/>
        </w:rPr>
        <w:t xml:space="preserve"> the </w:t>
      </w:r>
      <w:r w:rsidR="00CF03BA">
        <w:rPr>
          <w:szCs w:val="22"/>
          <w:lang w:val="en-CA"/>
        </w:rPr>
        <w:t xml:space="preserve">copy from previous row mode for palette coding </w:t>
      </w:r>
      <w:r w:rsidR="002E0F2A">
        <w:rPr>
          <w:szCs w:val="22"/>
          <w:lang w:val="en-CA"/>
        </w:rPr>
        <w:t>and is</w:t>
      </w:r>
      <w:r>
        <w:rPr>
          <w:szCs w:val="22"/>
          <w:lang w:val="en-CA"/>
        </w:rPr>
        <w:t xml:space="preserve"> </w:t>
      </w:r>
      <w:r w:rsidR="0011789C">
        <w:rPr>
          <w:szCs w:val="22"/>
          <w:lang w:val="en-CA"/>
        </w:rPr>
        <w:t xml:space="preserve">being </w:t>
      </w:r>
      <w:r>
        <w:rPr>
          <w:szCs w:val="22"/>
          <w:lang w:val="en-CA"/>
        </w:rPr>
        <w:t xml:space="preserve">studied in </w:t>
      </w:r>
      <w:r w:rsidR="00CF03BA">
        <w:rPr>
          <w:szCs w:val="22"/>
          <w:lang w:val="en-CA"/>
        </w:rPr>
        <w:t>CE6</w:t>
      </w:r>
      <w:r w:rsidR="00324087">
        <w:rPr>
          <w:szCs w:val="22"/>
          <w:lang w:val="en-CA"/>
        </w:rPr>
        <w:t xml:space="preserve"> </w:t>
      </w:r>
      <w:r w:rsidR="00CF03BA">
        <w:rPr>
          <w:szCs w:val="22"/>
          <w:lang w:val="en-CA"/>
        </w:rPr>
        <w:t>Test C.3</w:t>
      </w:r>
      <w:r>
        <w:rPr>
          <w:szCs w:val="22"/>
          <w:lang w:val="en-CA"/>
        </w:rPr>
        <w:t xml:space="preserve"> to</w:t>
      </w:r>
      <w:r w:rsidR="00CF03BA">
        <w:rPr>
          <w:szCs w:val="22"/>
          <w:lang w:val="en-CA"/>
        </w:rPr>
        <w:t xml:space="preserve"> improve the coding </w:t>
      </w:r>
      <w:r w:rsidR="00C97047">
        <w:rPr>
          <w:szCs w:val="22"/>
          <w:lang w:val="en-CA"/>
        </w:rPr>
        <w:t xml:space="preserve">efficiency </w:t>
      </w:r>
      <w:r w:rsidR="00CF03BA">
        <w:rPr>
          <w:szCs w:val="22"/>
          <w:lang w:val="en-CA"/>
        </w:rPr>
        <w:t>of palette coding</w:t>
      </w:r>
      <w:r>
        <w:rPr>
          <w:szCs w:val="22"/>
          <w:lang w:val="en-CA"/>
        </w:rPr>
        <w:t xml:space="preserve">. </w:t>
      </w:r>
    </w:p>
    <w:p w14:paraId="1BC40770" w14:textId="4A5E0F68" w:rsidR="009600BA" w:rsidRDefault="009600BA" w:rsidP="009E7491">
      <w:pPr>
        <w:pStyle w:val="Heading1"/>
        <w:rPr>
          <w:lang w:val="en-CA"/>
        </w:rPr>
      </w:pPr>
      <w:r>
        <w:rPr>
          <w:lang w:val="en-CA"/>
        </w:rPr>
        <w:t>Proposed copy previous row mode for palette coding</w:t>
      </w:r>
    </w:p>
    <w:p w14:paraId="469AFBC5" w14:textId="122B5DB0" w:rsidR="00B03BBE" w:rsidRDefault="00B03BBE" w:rsidP="00DC4FE4">
      <w:pPr>
        <w:jc w:val="both"/>
        <w:rPr>
          <w:lang w:val="en-CA"/>
        </w:rPr>
      </w:pPr>
      <w:r>
        <w:rPr>
          <w:lang w:val="en-CA"/>
        </w:rPr>
        <w:t xml:space="preserve">To achieve a better coding efficiency, it is proposed that all the previous coded rows </w:t>
      </w:r>
      <w:r w:rsidR="00F216E0">
        <w:rPr>
          <w:lang w:val="en-CA"/>
        </w:rPr>
        <w:t xml:space="preserve">in the current block </w:t>
      </w:r>
      <w:r>
        <w:rPr>
          <w:lang w:val="en-CA"/>
        </w:rPr>
        <w:t>are available as reference, and this mode is called “Copy previous row”</w:t>
      </w:r>
      <w:r w:rsidR="00294A51">
        <w:rPr>
          <w:lang w:val="en-CA"/>
        </w:rPr>
        <w:t xml:space="preserve"> mode</w:t>
      </w:r>
      <w:r>
        <w:rPr>
          <w:lang w:val="en-CA"/>
        </w:rPr>
        <w:t xml:space="preserve">. The proposed mode is added in the available palette mode candidate list. The row </w:t>
      </w:r>
      <w:r w:rsidR="000A3176">
        <w:rPr>
          <w:lang w:val="en-CA"/>
        </w:rPr>
        <w:t>offset</w:t>
      </w:r>
      <w:r>
        <w:rPr>
          <w:lang w:val="en-CA"/>
        </w:rPr>
        <w:t xml:space="preserve"> information is coded when the current string chooses “Copy </w:t>
      </w:r>
      <w:r w:rsidR="00294A51">
        <w:rPr>
          <w:lang w:val="en-CA"/>
        </w:rPr>
        <w:t xml:space="preserve">previous row” mode </w:t>
      </w:r>
      <w:r>
        <w:rPr>
          <w:lang w:val="en-CA"/>
        </w:rPr>
        <w:t xml:space="preserve">using truncated binary </w:t>
      </w:r>
      <w:proofErr w:type="spellStart"/>
      <w:r>
        <w:rPr>
          <w:lang w:val="en-CA"/>
        </w:rPr>
        <w:t>codeword</w:t>
      </w:r>
      <w:proofErr w:type="spellEnd"/>
      <w:r>
        <w:rPr>
          <w:lang w:val="en-CA"/>
        </w:rPr>
        <w:t xml:space="preserve">. Basically, a shorter </w:t>
      </w:r>
      <w:proofErr w:type="spellStart"/>
      <w:r>
        <w:rPr>
          <w:lang w:val="en-CA"/>
        </w:rPr>
        <w:t>codeword</w:t>
      </w:r>
      <w:proofErr w:type="spellEnd"/>
      <w:r>
        <w:rPr>
          <w:lang w:val="en-CA"/>
        </w:rPr>
        <w:t xml:space="preserve"> is designed for the row which </w:t>
      </w:r>
      <w:r w:rsidR="00DC4FE4">
        <w:rPr>
          <w:lang w:val="en-CA"/>
        </w:rPr>
        <w:t>is</w:t>
      </w:r>
      <w:r w:rsidR="00F81266">
        <w:rPr>
          <w:lang w:val="en-CA"/>
        </w:rPr>
        <w:t xml:space="preserve"> </w:t>
      </w:r>
      <w:r>
        <w:rPr>
          <w:lang w:val="en-CA"/>
        </w:rPr>
        <w:t xml:space="preserve">near the current row. Like with other modes, the </w:t>
      </w:r>
      <w:r w:rsidR="00FB7A43">
        <w:rPr>
          <w:lang w:val="en-CA"/>
        </w:rPr>
        <w:t xml:space="preserve">run </w:t>
      </w:r>
      <w:r>
        <w:rPr>
          <w:lang w:val="en-CA"/>
        </w:rPr>
        <w:t xml:space="preserve">length is coded in the </w:t>
      </w:r>
      <w:proofErr w:type="spellStart"/>
      <w:r>
        <w:rPr>
          <w:lang w:val="en-CA"/>
        </w:rPr>
        <w:t>bitstream</w:t>
      </w:r>
      <w:proofErr w:type="spellEnd"/>
      <w:r>
        <w:rPr>
          <w:lang w:val="en-CA"/>
        </w:rPr>
        <w:t>. An illustration of the proposed mode is shown in Fig. 1.</w:t>
      </w:r>
    </w:p>
    <w:p w14:paraId="42B999CB" w14:textId="77777777" w:rsidR="00B03BBE" w:rsidRDefault="00B03BBE" w:rsidP="00B03BBE">
      <w:pPr>
        <w:rPr>
          <w:lang w:val="en-CA"/>
        </w:rPr>
      </w:pPr>
    </w:p>
    <w:p w14:paraId="654DE9CB" w14:textId="62C258E1" w:rsidR="00B03BBE" w:rsidRDefault="00B03BBE" w:rsidP="00B03BBE">
      <w:pPr>
        <w:ind w:left="720"/>
        <w:rPr>
          <w:lang w:val="en-CA"/>
        </w:rPr>
      </w:pPr>
      <w:r w:rsidRPr="00E85092">
        <w:rPr>
          <w:noProof/>
          <w:lang w:eastAsia="zh-CN"/>
        </w:rPr>
        <w:lastRenderedPageBreak/>
        <w:drawing>
          <wp:inline distT="0" distB="0" distL="0" distR="0" wp14:anchorId="71EDB08D" wp14:editId="036F5FFF">
            <wp:extent cx="5219700" cy="31623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19700" cy="3162300"/>
                    </a:xfrm>
                    <a:prstGeom prst="rect">
                      <a:avLst/>
                    </a:prstGeom>
                    <a:noFill/>
                    <a:ln>
                      <a:noFill/>
                    </a:ln>
                  </pic:spPr>
                </pic:pic>
              </a:graphicData>
            </a:graphic>
          </wp:inline>
        </w:drawing>
      </w:r>
    </w:p>
    <w:p w14:paraId="790F03E8" w14:textId="24B5F3F1" w:rsidR="00B03BBE" w:rsidRDefault="00B03BBE" w:rsidP="00B03BBE">
      <w:pPr>
        <w:ind w:left="360"/>
        <w:jc w:val="center"/>
        <w:rPr>
          <w:b/>
          <w:lang w:val="en-CA"/>
        </w:rPr>
      </w:pPr>
      <w:r w:rsidRPr="002D256E">
        <w:rPr>
          <w:b/>
          <w:lang w:val="en-CA"/>
        </w:rPr>
        <w:t xml:space="preserve">Fig. 1. </w:t>
      </w:r>
      <w:r w:rsidR="00806261">
        <w:rPr>
          <w:b/>
          <w:lang w:val="en-CA"/>
        </w:rPr>
        <w:t>‘</w:t>
      </w:r>
      <w:r w:rsidRPr="002D256E">
        <w:rPr>
          <w:b/>
          <w:lang w:val="en-CA"/>
        </w:rPr>
        <w:t>Copy previous row</w:t>
      </w:r>
      <w:r w:rsidR="00806261">
        <w:rPr>
          <w:b/>
          <w:lang w:val="en-CA"/>
        </w:rPr>
        <w:t>’</w:t>
      </w:r>
      <w:r w:rsidRPr="002D256E">
        <w:rPr>
          <w:b/>
          <w:lang w:val="en-CA"/>
        </w:rPr>
        <w:t xml:space="preserve"> with Row 0 as the reference</w:t>
      </w:r>
    </w:p>
    <w:p w14:paraId="5015E274" w14:textId="67D48DAA" w:rsidR="00B03BBE" w:rsidRDefault="00B03BBE" w:rsidP="00DC4FE4">
      <w:pPr>
        <w:jc w:val="both"/>
        <w:rPr>
          <w:lang w:val="en-CA"/>
        </w:rPr>
      </w:pPr>
      <w:r>
        <w:rPr>
          <w:lang w:val="en-CA"/>
        </w:rPr>
        <w:t xml:space="preserve">To reduce the encoder complexity, the proposed mode is enabled only when the palette size is larger than 2 for the current </w:t>
      </w:r>
      <w:r w:rsidR="00345D81">
        <w:rPr>
          <w:lang w:val="en-CA"/>
        </w:rPr>
        <w:t>CU</w:t>
      </w:r>
      <w:r>
        <w:rPr>
          <w:lang w:val="en-CA"/>
        </w:rPr>
        <w:t>. To reduce the redundancy with “Copy from above”, the reference rows exclude the above row, and therefore, the proposed “Copy previous row” mode is valid starting from the third row of the current CU.</w:t>
      </w:r>
      <w:r w:rsidR="000A3176">
        <w:rPr>
          <w:lang w:val="en-CA"/>
        </w:rPr>
        <w:t xml:space="preserve"> And if the last coded neighboring pixel uses “Copy previous row” mode with reference row offset </w:t>
      </w:r>
      <w:r w:rsidR="000A3176" w:rsidRPr="00DC4FE4">
        <w:rPr>
          <w:b/>
          <w:i/>
          <w:lang w:val="en-CA"/>
        </w:rPr>
        <w:t>T</w:t>
      </w:r>
      <w:r w:rsidR="000A3176">
        <w:rPr>
          <w:lang w:val="en-CA"/>
        </w:rPr>
        <w:t xml:space="preserve">, the reference row offset cannot be equal to </w:t>
      </w:r>
      <w:r w:rsidR="000A3176" w:rsidRPr="00DC4FE4">
        <w:rPr>
          <w:b/>
          <w:i/>
          <w:lang w:val="en-CA"/>
        </w:rPr>
        <w:t>T</w:t>
      </w:r>
      <w:r w:rsidR="000A3176">
        <w:rPr>
          <w:lang w:val="en-CA"/>
        </w:rPr>
        <w:t xml:space="preserve">. Therefore, one reference row offset is removed from the reference row list during row offset coding. Run constraint (minimum run length equal to 3) is also applied to “copy previous row” mode since the run is usually longer than the other two modes. At the encoder, </w:t>
      </w:r>
      <w:r w:rsidR="002967DF">
        <w:rPr>
          <w:lang w:val="en-CA"/>
        </w:rPr>
        <w:t xml:space="preserve">the </w:t>
      </w:r>
      <w:r w:rsidR="000A3176">
        <w:rPr>
          <w:lang w:val="en-CA"/>
        </w:rPr>
        <w:t>three modes are chosen based on averaged bits per pixel</w:t>
      </w:r>
      <w:ins w:id="1" w:author="Zou, Feng" w:date="2014-10-16T21:15:00Z">
        <w:r w:rsidR="00C42349">
          <w:rPr>
            <w:lang w:val="en-CA"/>
          </w:rPr>
          <w:t xml:space="preserve"> and the results for encoder only change is in </w:t>
        </w:r>
      </w:ins>
      <w:ins w:id="2" w:author="Zou, Feng" w:date="2014-10-16T21:17:00Z">
        <w:r w:rsidR="00C42349">
          <w:rPr>
            <w:lang w:val="en-CA"/>
          </w:rPr>
          <w:t>JCTVC-S0156</w:t>
        </w:r>
      </w:ins>
      <w:bookmarkStart w:id="3" w:name="_GoBack"/>
      <w:bookmarkEnd w:id="3"/>
      <w:r w:rsidR="000A3176">
        <w:rPr>
          <w:lang w:val="en-CA"/>
        </w:rPr>
        <w:t>.</w:t>
      </w:r>
      <w:r w:rsidR="005C2512">
        <w:rPr>
          <w:lang w:val="en-CA"/>
        </w:rPr>
        <w:t xml:space="preserve"> And the simulation results can be found in Configuration 1.</w:t>
      </w:r>
    </w:p>
    <w:p w14:paraId="2E1610C8" w14:textId="3BF8CB4C" w:rsidR="0011789C" w:rsidRPr="0011789C" w:rsidRDefault="000A3176" w:rsidP="00DC4FE4">
      <w:pPr>
        <w:jc w:val="both"/>
        <w:rPr>
          <w:lang w:val="en-CA"/>
        </w:rPr>
      </w:pPr>
      <w:r>
        <w:rPr>
          <w:lang w:val="en-CA"/>
        </w:rPr>
        <w:t xml:space="preserve">Note that “copy previous row” mode is enabled starting from the third row in the current CU. It is further proposed to enable this mode </w:t>
      </w:r>
      <w:r w:rsidR="00BC3570">
        <w:rPr>
          <w:lang w:val="en-CA"/>
        </w:rPr>
        <w:t xml:space="preserve">and </w:t>
      </w:r>
      <w:r w:rsidR="00DC4FE4">
        <w:rPr>
          <w:lang w:val="en-CA"/>
        </w:rPr>
        <w:t>“</w:t>
      </w:r>
      <w:r w:rsidR="00BC3570">
        <w:rPr>
          <w:lang w:val="en-CA"/>
        </w:rPr>
        <w:t>copy above</w:t>
      </w:r>
      <w:r w:rsidR="00DC4FE4">
        <w:rPr>
          <w:lang w:val="en-CA"/>
        </w:rPr>
        <w:t>”</w:t>
      </w:r>
      <w:r w:rsidR="00BC3570">
        <w:rPr>
          <w:lang w:val="en-CA"/>
        </w:rPr>
        <w:t xml:space="preserve"> mode </w:t>
      </w:r>
      <w:r>
        <w:rPr>
          <w:lang w:val="en-CA"/>
        </w:rPr>
        <w:t xml:space="preserve">starting from the first row by padding index 0 for </w:t>
      </w:r>
      <w:r w:rsidR="00BC3570">
        <w:rPr>
          <w:lang w:val="en-CA"/>
        </w:rPr>
        <w:t>“</w:t>
      </w:r>
      <w:r>
        <w:rPr>
          <w:lang w:val="en-CA"/>
        </w:rPr>
        <w:t>-1</w:t>
      </w:r>
      <w:r w:rsidR="00BC3570">
        <w:rPr>
          <w:lang w:val="en-CA"/>
        </w:rPr>
        <w:t>”</w:t>
      </w:r>
      <w:r>
        <w:rPr>
          <w:lang w:val="en-CA"/>
        </w:rPr>
        <w:t xml:space="preserve"> and </w:t>
      </w:r>
      <w:r w:rsidR="00BC3570">
        <w:rPr>
          <w:lang w:val="en-CA"/>
        </w:rPr>
        <w:t>“</w:t>
      </w:r>
      <w:r>
        <w:rPr>
          <w:lang w:val="en-CA"/>
        </w:rPr>
        <w:t>-2</w:t>
      </w:r>
      <w:r w:rsidR="00BC3570">
        <w:rPr>
          <w:lang w:val="en-CA"/>
        </w:rPr>
        <w:t>”</w:t>
      </w:r>
      <w:r>
        <w:rPr>
          <w:lang w:val="en-CA"/>
        </w:rPr>
        <w:t xml:space="preserve"> rows, where </w:t>
      </w:r>
      <w:r w:rsidR="00BC3570">
        <w:rPr>
          <w:lang w:val="en-CA"/>
        </w:rPr>
        <w:t>“</w:t>
      </w:r>
      <w:r>
        <w:rPr>
          <w:lang w:val="en-CA"/>
        </w:rPr>
        <w:t>-1</w:t>
      </w:r>
      <w:r w:rsidR="00BC3570">
        <w:rPr>
          <w:lang w:val="en-CA"/>
        </w:rPr>
        <w:t>”</w:t>
      </w:r>
      <w:r>
        <w:rPr>
          <w:lang w:val="en-CA"/>
        </w:rPr>
        <w:t xml:space="preserve"> row represents the row above the first row, and </w:t>
      </w:r>
      <w:r w:rsidR="00BC3570">
        <w:rPr>
          <w:lang w:val="en-CA"/>
        </w:rPr>
        <w:t>“</w:t>
      </w:r>
      <w:r>
        <w:rPr>
          <w:lang w:val="en-CA"/>
        </w:rPr>
        <w:t>-2</w:t>
      </w:r>
      <w:r w:rsidR="00BC3570">
        <w:rPr>
          <w:lang w:val="en-CA"/>
        </w:rPr>
        <w:t>”</w:t>
      </w:r>
      <w:r>
        <w:rPr>
          <w:lang w:val="en-CA"/>
        </w:rPr>
        <w:t xml:space="preserve"> row represents the </w:t>
      </w:r>
      <w:r w:rsidR="00BC3570">
        <w:rPr>
          <w:lang w:val="en-CA"/>
        </w:rPr>
        <w:t>row two rows above the first row.</w:t>
      </w:r>
      <w:r w:rsidR="005C2512">
        <w:rPr>
          <w:lang w:val="en-CA"/>
        </w:rPr>
        <w:t xml:space="preserve"> And the simulation can be found in Configuration 2.</w:t>
      </w:r>
    </w:p>
    <w:p w14:paraId="369E0042" w14:textId="77777777" w:rsidR="00A930A6" w:rsidRDefault="00A930A6" w:rsidP="009E7491">
      <w:pPr>
        <w:pStyle w:val="Heading1"/>
        <w:rPr>
          <w:lang w:val="en-CA"/>
        </w:rPr>
      </w:pPr>
      <w:r>
        <w:rPr>
          <w:lang w:val="en-CA"/>
        </w:rPr>
        <w:t>Simulation results</w:t>
      </w:r>
    </w:p>
    <w:p w14:paraId="667CBEB6" w14:textId="19B1FE55" w:rsidR="002008D9" w:rsidRPr="002008D9" w:rsidRDefault="002008D9" w:rsidP="00DC4FE4">
      <w:pPr>
        <w:jc w:val="both"/>
        <w:rPr>
          <w:lang w:val="en-CA"/>
        </w:rPr>
      </w:pPr>
      <w:r w:rsidRPr="002008D9">
        <w:rPr>
          <w:lang w:val="en-CA"/>
        </w:rPr>
        <w:t xml:space="preserve">The proposed scheme is implemented on </w:t>
      </w:r>
      <w:r w:rsidR="005C2512">
        <w:rPr>
          <w:lang w:val="en-CA"/>
        </w:rPr>
        <w:t xml:space="preserve">SCC </w:t>
      </w:r>
      <w:r w:rsidR="005309FF">
        <w:rPr>
          <w:lang w:val="en-CA"/>
        </w:rPr>
        <w:t xml:space="preserve">common </w:t>
      </w:r>
      <w:r>
        <w:rPr>
          <w:lang w:val="en-CA"/>
        </w:rPr>
        <w:t xml:space="preserve">software </w:t>
      </w:r>
      <w:r w:rsidRPr="002008D9">
        <w:rPr>
          <w:lang w:val="en-CA"/>
        </w:rPr>
        <w:t>and tested using the com</w:t>
      </w:r>
      <w:r>
        <w:rPr>
          <w:lang w:val="en-CA"/>
        </w:rPr>
        <w:t>mon test condition defined in [</w:t>
      </w:r>
      <w:r w:rsidR="005C2512">
        <w:rPr>
          <w:lang w:val="en-CA"/>
        </w:rPr>
        <w:t>3</w:t>
      </w:r>
      <w:r w:rsidRPr="002008D9">
        <w:rPr>
          <w:lang w:val="en-CA"/>
        </w:rPr>
        <w:t>]. Table 1 demonstrate</w:t>
      </w:r>
      <w:r>
        <w:rPr>
          <w:lang w:val="en-CA"/>
        </w:rPr>
        <w:t>s</w:t>
      </w:r>
      <w:r w:rsidRPr="002008D9">
        <w:rPr>
          <w:lang w:val="en-CA"/>
        </w:rPr>
        <w:t xml:space="preserve"> the coding performance </w:t>
      </w:r>
      <w:r w:rsidR="005C2512">
        <w:rPr>
          <w:lang w:val="en-CA"/>
        </w:rPr>
        <w:t xml:space="preserve">with the proposed </w:t>
      </w:r>
      <w:r w:rsidR="00110F69">
        <w:rPr>
          <w:lang w:val="en-CA"/>
        </w:rPr>
        <w:t>‘</w:t>
      </w:r>
      <w:r w:rsidR="005C2512">
        <w:rPr>
          <w:lang w:val="en-CA"/>
        </w:rPr>
        <w:t>copy previous row</w:t>
      </w:r>
      <w:r w:rsidR="00DC4FE4">
        <w:rPr>
          <w:lang w:val="en-CA"/>
        </w:rPr>
        <w:t>”</w:t>
      </w:r>
      <w:r w:rsidR="005C2512">
        <w:rPr>
          <w:lang w:val="en-CA"/>
        </w:rPr>
        <w:t xml:space="preserve"> mode</w:t>
      </w:r>
      <w:r w:rsidRPr="002008D9">
        <w:rPr>
          <w:lang w:val="en-CA"/>
        </w:rPr>
        <w:t>.</w:t>
      </w:r>
      <w:r w:rsidR="005C2512">
        <w:rPr>
          <w:lang w:val="en-CA"/>
        </w:rPr>
        <w:t xml:space="preserve"> And Table 2 demonstrate the coding performance under full frame Intra BC test conditions with the proposed </w:t>
      </w:r>
      <w:r w:rsidR="00DC4FE4">
        <w:rPr>
          <w:lang w:val="en-CA"/>
        </w:rPr>
        <w:t>“</w:t>
      </w:r>
      <w:r w:rsidR="005C2512">
        <w:rPr>
          <w:lang w:val="en-CA"/>
        </w:rPr>
        <w:t>copy previous row</w:t>
      </w:r>
      <w:r w:rsidR="00DC4FE4">
        <w:rPr>
          <w:lang w:val="en-CA"/>
        </w:rPr>
        <w:t>”</w:t>
      </w:r>
      <w:r w:rsidR="005C2512">
        <w:rPr>
          <w:lang w:val="en-CA"/>
        </w:rPr>
        <w:t xml:space="preserve"> mode and padding</w:t>
      </w:r>
      <w:r w:rsidR="00545DAC">
        <w:rPr>
          <w:lang w:val="en-CA"/>
        </w:rPr>
        <w:t xml:space="preserve"> for “-1” and “-2” rows</w:t>
      </w:r>
      <w:r w:rsidR="005C2512">
        <w:rPr>
          <w:lang w:val="en-CA"/>
        </w:rPr>
        <w:t>.</w:t>
      </w:r>
    </w:p>
    <w:p w14:paraId="2BC14705" w14:textId="5BBAB98D" w:rsidR="00077C42" w:rsidRDefault="007F54DC" w:rsidP="007F54DC">
      <w:pPr>
        <w:jc w:val="center"/>
        <w:rPr>
          <w:lang w:val="en-CA"/>
        </w:rPr>
      </w:pPr>
      <w:r>
        <w:rPr>
          <w:lang w:val="en-CA"/>
        </w:rPr>
        <w:t>Table 1: Configuration 1: copy previous row</w:t>
      </w:r>
      <w:r w:rsidR="000B3675">
        <w:rPr>
          <w:lang w:val="en-CA"/>
        </w:rPr>
        <w:t xml:space="preserve"> mode</w:t>
      </w:r>
    </w:p>
    <w:tbl>
      <w:tblPr>
        <w:tblW w:w="6620" w:type="dxa"/>
        <w:jc w:val="center"/>
        <w:tblLook w:val="04A0" w:firstRow="1" w:lastRow="0" w:firstColumn="1" w:lastColumn="0" w:noHBand="0" w:noVBand="1"/>
      </w:tblPr>
      <w:tblGrid>
        <w:gridCol w:w="3440"/>
        <w:gridCol w:w="1060"/>
        <w:gridCol w:w="1060"/>
        <w:gridCol w:w="1060"/>
      </w:tblGrid>
      <w:tr w:rsidR="007F54DC" w:rsidRPr="007F54DC" w14:paraId="6CB0B726" w14:textId="77777777" w:rsidTr="007F54DC">
        <w:trPr>
          <w:trHeight w:val="240"/>
          <w:jc w:val="center"/>
        </w:trPr>
        <w:tc>
          <w:tcPr>
            <w:tcW w:w="3440" w:type="dxa"/>
            <w:tcBorders>
              <w:top w:val="nil"/>
              <w:left w:val="nil"/>
              <w:bottom w:val="nil"/>
              <w:right w:val="nil"/>
            </w:tcBorders>
            <w:shd w:val="clear" w:color="auto" w:fill="auto"/>
            <w:noWrap/>
            <w:vAlign w:val="bottom"/>
            <w:hideMark/>
          </w:tcPr>
          <w:p w14:paraId="048675F5"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sz w:val="20"/>
                <w:szCs w:val="24"/>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3567DDB2"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7F54DC">
              <w:rPr>
                <w:rFonts w:ascii="Arial" w:hAnsi="Arial" w:cs="Arial"/>
                <w:b/>
                <w:bCs/>
                <w:color w:val="000000"/>
                <w:sz w:val="18"/>
                <w:szCs w:val="18"/>
                <w:lang w:eastAsia="zh-CN"/>
              </w:rPr>
              <w:t xml:space="preserve">All Intra </w:t>
            </w:r>
          </w:p>
        </w:tc>
      </w:tr>
      <w:tr w:rsidR="007F54DC" w:rsidRPr="007F54DC" w14:paraId="39962B1E" w14:textId="77777777" w:rsidTr="007F54DC">
        <w:trPr>
          <w:trHeight w:val="240"/>
          <w:jc w:val="center"/>
        </w:trPr>
        <w:tc>
          <w:tcPr>
            <w:tcW w:w="3440" w:type="dxa"/>
            <w:tcBorders>
              <w:top w:val="nil"/>
              <w:left w:val="nil"/>
              <w:bottom w:val="nil"/>
              <w:right w:val="nil"/>
            </w:tcBorders>
            <w:shd w:val="clear" w:color="auto" w:fill="auto"/>
            <w:noWrap/>
            <w:vAlign w:val="bottom"/>
            <w:hideMark/>
          </w:tcPr>
          <w:p w14:paraId="526F239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14:paraId="0CB447C6"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G/Y</w:t>
            </w:r>
          </w:p>
        </w:tc>
        <w:tc>
          <w:tcPr>
            <w:tcW w:w="1060" w:type="dxa"/>
            <w:tcBorders>
              <w:top w:val="nil"/>
              <w:left w:val="nil"/>
              <w:bottom w:val="nil"/>
              <w:right w:val="nil"/>
            </w:tcBorders>
            <w:shd w:val="clear" w:color="auto" w:fill="auto"/>
            <w:noWrap/>
            <w:vAlign w:val="bottom"/>
            <w:hideMark/>
          </w:tcPr>
          <w:p w14:paraId="7B321F17"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B/U</w:t>
            </w:r>
          </w:p>
        </w:tc>
        <w:tc>
          <w:tcPr>
            <w:tcW w:w="1060" w:type="dxa"/>
            <w:tcBorders>
              <w:top w:val="nil"/>
              <w:left w:val="nil"/>
              <w:bottom w:val="nil"/>
              <w:right w:val="single" w:sz="8" w:space="0" w:color="auto"/>
            </w:tcBorders>
            <w:shd w:val="clear" w:color="auto" w:fill="auto"/>
            <w:noWrap/>
            <w:vAlign w:val="bottom"/>
            <w:hideMark/>
          </w:tcPr>
          <w:p w14:paraId="4CDF9CF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R/V</w:t>
            </w:r>
          </w:p>
        </w:tc>
      </w:tr>
      <w:tr w:rsidR="007F54DC" w:rsidRPr="007F54DC" w14:paraId="4E4B0374" w14:textId="77777777" w:rsidTr="007F54DC">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14:paraId="5100E0E2"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14:paraId="29C026C7"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-1.2%</w:t>
            </w:r>
          </w:p>
        </w:tc>
        <w:tc>
          <w:tcPr>
            <w:tcW w:w="1060" w:type="dxa"/>
            <w:tcBorders>
              <w:top w:val="single" w:sz="8" w:space="0" w:color="auto"/>
              <w:left w:val="nil"/>
              <w:bottom w:val="nil"/>
              <w:right w:val="nil"/>
            </w:tcBorders>
            <w:shd w:val="clear" w:color="auto" w:fill="auto"/>
            <w:noWrap/>
            <w:vAlign w:val="bottom"/>
            <w:hideMark/>
          </w:tcPr>
          <w:p w14:paraId="4B9C709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-1.4%</w:t>
            </w:r>
          </w:p>
        </w:tc>
        <w:tc>
          <w:tcPr>
            <w:tcW w:w="1060" w:type="dxa"/>
            <w:tcBorders>
              <w:top w:val="single" w:sz="8" w:space="0" w:color="auto"/>
              <w:left w:val="nil"/>
              <w:bottom w:val="nil"/>
              <w:right w:val="single" w:sz="8" w:space="0" w:color="auto"/>
            </w:tcBorders>
            <w:shd w:val="clear" w:color="auto" w:fill="auto"/>
            <w:noWrap/>
            <w:vAlign w:val="bottom"/>
            <w:hideMark/>
          </w:tcPr>
          <w:p w14:paraId="4B992C73"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-1.4%</w:t>
            </w:r>
          </w:p>
        </w:tc>
      </w:tr>
      <w:tr w:rsidR="007F54DC" w:rsidRPr="007F54DC" w14:paraId="1DAFE6F7"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2ED06484"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text &amp; graphics with motion,720p</w:t>
            </w:r>
          </w:p>
        </w:tc>
        <w:tc>
          <w:tcPr>
            <w:tcW w:w="1060" w:type="dxa"/>
            <w:tcBorders>
              <w:top w:val="nil"/>
              <w:left w:val="nil"/>
              <w:bottom w:val="nil"/>
              <w:right w:val="nil"/>
            </w:tcBorders>
            <w:shd w:val="clear" w:color="auto" w:fill="auto"/>
            <w:noWrap/>
            <w:vAlign w:val="bottom"/>
            <w:hideMark/>
          </w:tcPr>
          <w:p w14:paraId="0BACDA9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14:paraId="014ACD5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c>
          <w:tcPr>
            <w:tcW w:w="1060" w:type="dxa"/>
            <w:tcBorders>
              <w:top w:val="nil"/>
              <w:left w:val="nil"/>
              <w:bottom w:val="nil"/>
              <w:right w:val="single" w:sz="8" w:space="0" w:color="auto"/>
            </w:tcBorders>
            <w:shd w:val="clear" w:color="auto" w:fill="auto"/>
            <w:noWrap/>
            <w:vAlign w:val="bottom"/>
            <w:hideMark/>
          </w:tcPr>
          <w:p w14:paraId="2DB541F4"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r>
      <w:tr w:rsidR="007F54DC" w:rsidRPr="007F54DC" w14:paraId="2DA6D2D4"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003C4EFD"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mixed content, 1440p</w:t>
            </w:r>
          </w:p>
        </w:tc>
        <w:tc>
          <w:tcPr>
            <w:tcW w:w="1060" w:type="dxa"/>
            <w:tcBorders>
              <w:top w:val="nil"/>
              <w:left w:val="nil"/>
              <w:bottom w:val="nil"/>
              <w:right w:val="nil"/>
            </w:tcBorders>
            <w:shd w:val="clear" w:color="auto" w:fill="auto"/>
            <w:noWrap/>
            <w:vAlign w:val="bottom"/>
            <w:hideMark/>
          </w:tcPr>
          <w:p w14:paraId="24AEF30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14:paraId="66AEFF38"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14:paraId="6281EE7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-0.2%</w:t>
            </w:r>
          </w:p>
        </w:tc>
      </w:tr>
      <w:tr w:rsidR="007F54DC" w:rsidRPr="007F54DC" w14:paraId="3DF992B5"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73F2E94D"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mixed content, 1080p</w:t>
            </w:r>
          </w:p>
        </w:tc>
        <w:tc>
          <w:tcPr>
            <w:tcW w:w="1060" w:type="dxa"/>
            <w:tcBorders>
              <w:top w:val="nil"/>
              <w:left w:val="nil"/>
              <w:bottom w:val="nil"/>
              <w:right w:val="nil"/>
            </w:tcBorders>
            <w:shd w:val="clear" w:color="auto" w:fill="auto"/>
            <w:noWrap/>
            <w:vAlign w:val="bottom"/>
            <w:hideMark/>
          </w:tcPr>
          <w:p w14:paraId="48ED2A74"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-1.2%</w:t>
            </w:r>
          </w:p>
        </w:tc>
        <w:tc>
          <w:tcPr>
            <w:tcW w:w="1060" w:type="dxa"/>
            <w:tcBorders>
              <w:top w:val="nil"/>
              <w:left w:val="nil"/>
              <w:bottom w:val="nil"/>
              <w:right w:val="nil"/>
            </w:tcBorders>
            <w:shd w:val="clear" w:color="auto" w:fill="auto"/>
            <w:noWrap/>
            <w:vAlign w:val="bottom"/>
            <w:hideMark/>
          </w:tcPr>
          <w:p w14:paraId="4D828B2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-1.6%</w:t>
            </w:r>
          </w:p>
        </w:tc>
        <w:tc>
          <w:tcPr>
            <w:tcW w:w="1060" w:type="dxa"/>
            <w:tcBorders>
              <w:top w:val="nil"/>
              <w:left w:val="nil"/>
              <w:bottom w:val="nil"/>
              <w:right w:val="single" w:sz="8" w:space="0" w:color="auto"/>
            </w:tcBorders>
            <w:shd w:val="clear" w:color="auto" w:fill="auto"/>
            <w:noWrap/>
            <w:vAlign w:val="bottom"/>
            <w:hideMark/>
          </w:tcPr>
          <w:p w14:paraId="2421C11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-1.3%</w:t>
            </w:r>
          </w:p>
        </w:tc>
      </w:tr>
      <w:tr w:rsidR="007F54DC" w:rsidRPr="007F54DC" w14:paraId="45CBDA76"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2A7DED31"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Animation, 720p</w:t>
            </w:r>
          </w:p>
        </w:tc>
        <w:tc>
          <w:tcPr>
            <w:tcW w:w="1060" w:type="dxa"/>
            <w:tcBorders>
              <w:top w:val="nil"/>
              <w:left w:val="nil"/>
              <w:bottom w:val="nil"/>
              <w:right w:val="nil"/>
            </w:tcBorders>
            <w:shd w:val="clear" w:color="auto" w:fill="auto"/>
            <w:noWrap/>
            <w:vAlign w:val="bottom"/>
            <w:hideMark/>
          </w:tcPr>
          <w:p w14:paraId="3C01368F"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14:paraId="1596E9EA"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14:paraId="599860F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r>
      <w:tr w:rsidR="007F54DC" w:rsidRPr="007F54DC" w14:paraId="0F9B639F"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3888C3B3"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camera captured, 1080p</w:t>
            </w:r>
          </w:p>
        </w:tc>
        <w:tc>
          <w:tcPr>
            <w:tcW w:w="1060" w:type="dxa"/>
            <w:tcBorders>
              <w:top w:val="nil"/>
              <w:left w:val="nil"/>
              <w:bottom w:val="nil"/>
              <w:right w:val="nil"/>
            </w:tcBorders>
            <w:shd w:val="clear" w:color="auto" w:fill="auto"/>
            <w:noWrap/>
            <w:vAlign w:val="bottom"/>
            <w:hideMark/>
          </w:tcPr>
          <w:p w14:paraId="71C873E7"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14:paraId="321368D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14:paraId="2DAAE18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r>
      <w:tr w:rsidR="007F54DC" w:rsidRPr="007F54DC" w14:paraId="1C609043"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5749813C"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text &amp; graphics with motion, 1080p</w:t>
            </w:r>
          </w:p>
        </w:tc>
        <w:tc>
          <w:tcPr>
            <w:tcW w:w="1060" w:type="dxa"/>
            <w:tcBorders>
              <w:top w:val="nil"/>
              <w:left w:val="nil"/>
              <w:bottom w:val="nil"/>
              <w:right w:val="nil"/>
            </w:tcBorders>
            <w:shd w:val="clear" w:color="auto" w:fill="auto"/>
            <w:noWrap/>
            <w:vAlign w:val="bottom"/>
            <w:hideMark/>
          </w:tcPr>
          <w:p w14:paraId="39EFB6A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-1.4%</w:t>
            </w:r>
          </w:p>
        </w:tc>
        <w:tc>
          <w:tcPr>
            <w:tcW w:w="1060" w:type="dxa"/>
            <w:tcBorders>
              <w:top w:val="nil"/>
              <w:left w:val="nil"/>
              <w:bottom w:val="nil"/>
              <w:right w:val="nil"/>
            </w:tcBorders>
            <w:shd w:val="clear" w:color="auto" w:fill="auto"/>
            <w:noWrap/>
            <w:vAlign w:val="bottom"/>
            <w:hideMark/>
          </w:tcPr>
          <w:p w14:paraId="3C3F3F65"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-1.5%</w:t>
            </w:r>
          </w:p>
        </w:tc>
        <w:tc>
          <w:tcPr>
            <w:tcW w:w="1060" w:type="dxa"/>
            <w:tcBorders>
              <w:top w:val="nil"/>
              <w:left w:val="nil"/>
              <w:bottom w:val="nil"/>
              <w:right w:val="single" w:sz="8" w:space="0" w:color="auto"/>
            </w:tcBorders>
            <w:shd w:val="clear" w:color="auto" w:fill="auto"/>
            <w:noWrap/>
            <w:vAlign w:val="bottom"/>
            <w:hideMark/>
          </w:tcPr>
          <w:p w14:paraId="616FE2E7"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-1.5%</w:t>
            </w:r>
          </w:p>
        </w:tc>
      </w:tr>
      <w:tr w:rsidR="007F54DC" w:rsidRPr="007F54DC" w14:paraId="39AC237A"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3F8B13BC"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text &amp; graphics with motion,720p</w:t>
            </w:r>
          </w:p>
        </w:tc>
        <w:tc>
          <w:tcPr>
            <w:tcW w:w="1060" w:type="dxa"/>
            <w:tcBorders>
              <w:top w:val="nil"/>
              <w:left w:val="nil"/>
              <w:bottom w:val="nil"/>
              <w:right w:val="nil"/>
            </w:tcBorders>
            <w:shd w:val="clear" w:color="auto" w:fill="auto"/>
            <w:noWrap/>
            <w:vAlign w:val="bottom"/>
            <w:hideMark/>
          </w:tcPr>
          <w:p w14:paraId="5580F26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14:paraId="4EDF6055"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c>
          <w:tcPr>
            <w:tcW w:w="1060" w:type="dxa"/>
            <w:tcBorders>
              <w:top w:val="nil"/>
              <w:left w:val="nil"/>
              <w:bottom w:val="nil"/>
              <w:right w:val="single" w:sz="8" w:space="0" w:color="auto"/>
            </w:tcBorders>
            <w:shd w:val="clear" w:color="auto" w:fill="auto"/>
            <w:noWrap/>
            <w:vAlign w:val="bottom"/>
            <w:hideMark/>
          </w:tcPr>
          <w:p w14:paraId="6A7F88B3"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-1.0%</w:t>
            </w:r>
          </w:p>
        </w:tc>
      </w:tr>
      <w:tr w:rsidR="007F54DC" w:rsidRPr="007F54DC" w14:paraId="53C74548"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1BD9E11B"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mixed content, 1440p</w:t>
            </w:r>
          </w:p>
        </w:tc>
        <w:tc>
          <w:tcPr>
            <w:tcW w:w="1060" w:type="dxa"/>
            <w:tcBorders>
              <w:top w:val="nil"/>
              <w:left w:val="nil"/>
              <w:bottom w:val="nil"/>
              <w:right w:val="nil"/>
            </w:tcBorders>
            <w:shd w:val="clear" w:color="auto" w:fill="auto"/>
            <w:noWrap/>
            <w:vAlign w:val="bottom"/>
            <w:hideMark/>
          </w:tcPr>
          <w:p w14:paraId="109D7DDC"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14:paraId="04F22B7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c>
          <w:tcPr>
            <w:tcW w:w="1060" w:type="dxa"/>
            <w:tcBorders>
              <w:top w:val="nil"/>
              <w:left w:val="nil"/>
              <w:bottom w:val="nil"/>
              <w:right w:val="single" w:sz="8" w:space="0" w:color="auto"/>
            </w:tcBorders>
            <w:shd w:val="clear" w:color="auto" w:fill="auto"/>
            <w:noWrap/>
            <w:vAlign w:val="bottom"/>
            <w:hideMark/>
          </w:tcPr>
          <w:p w14:paraId="597AB6E5"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-0.6%</w:t>
            </w:r>
          </w:p>
        </w:tc>
      </w:tr>
      <w:tr w:rsidR="007F54DC" w:rsidRPr="007F54DC" w14:paraId="4DF36017"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1EB9D00C"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lastRenderedPageBreak/>
              <w:t>YUV, mixed content, 1080p</w:t>
            </w:r>
          </w:p>
        </w:tc>
        <w:tc>
          <w:tcPr>
            <w:tcW w:w="1060" w:type="dxa"/>
            <w:tcBorders>
              <w:top w:val="nil"/>
              <w:left w:val="nil"/>
              <w:bottom w:val="nil"/>
              <w:right w:val="nil"/>
            </w:tcBorders>
            <w:shd w:val="clear" w:color="auto" w:fill="auto"/>
            <w:noWrap/>
            <w:vAlign w:val="bottom"/>
            <w:hideMark/>
          </w:tcPr>
          <w:p w14:paraId="596F1D9F"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-1.2%</w:t>
            </w:r>
          </w:p>
        </w:tc>
        <w:tc>
          <w:tcPr>
            <w:tcW w:w="1060" w:type="dxa"/>
            <w:tcBorders>
              <w:top w:val="nil"/>
              <w:left w:val="nil"/>
              <w:bottom w:val="nil"/>
              <w:right w:val="nil"/>
            </w:tcBorders>
            <w:shd w:val="clear" w:color="000000" w:fill="CCFFCC"/>
            <w:noWrap/>
            <w:vAlign w:val="bottom"/>
            <w:hideMark/>
          </w:tcPr>
          <w:p w14:paraId="16D03E9F"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7F54DC">
              <w:rPr>
                <w:rFonts w:ascii="Arial" w:hAnsi="Arial" w:cs="Arial"/>
                <w:sz w:val="18"/>
                <w:szCs w:val="18"/>
                <w:lang w:eastAsia="zh-CN"/>
              </w:rPr>
              <w:t>-3.3%</w:t>
            </w:r>
          </w:p>
        </w:tc>
        <w:tc>
          <w:tcPr>
            <w:tcW w:w="1060" w:type="dxa"/>
            <w:tcBorders>
              <w:top w:val="nil"/>
              <w:left w:val="nil"/>
              <w:bottom w:val="nil"/>
              <w:right w:val="single" w:sz="8" w:space="0" w:color="auto"/>
            </w:tcBorders>
            <w:shd w:val="clear" w:color="auto" w:fill="auto"/>
            <w:noWrap/>
            <w:vAlign w:val="bottom"/>
            <w:hideMark/>
          </w:tcPr>
          <w:p w14:paraId="4DFF15C7"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-2.7%</w:t>
            </w:r>
          </w:p>
        </w:tc>
      </w:tr>
      <w:tr w:rsidR="007F54DC" w:rsidRPr="007F54DC" w14:paraId="506B74CF"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0CBA224F"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Animation, 720p</w:t>
            </w:r>
          </w:p>
        </w:tc>
        <w:tc>
          <w:tcPr>
            <w:tcW w:w="1060" w:type="dxa"/>
            <w:tcBorders>
              <w:top w:val="nil"/>
              <w:left w:val="nil"/>
              <w:bottom w:val="nil"/>
              <w:right w:val="nil"/>
            </w:tcBorders>
            <w:shd w:val="clear" w:color="auto" w:fill="auto"/>
            <w:noWrap/>
            <w:vAlign w:val="bottom"/>
            <w:hideMark/>
          </w:tcPr>
          <w:p w14:paraId="5BC2DCE8"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14:paraId="5DA19090"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14:paraId="1A33CDD0"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r>
      <w:tr w:rsidR="007F54DC" w:rsidRPr="007F54DC" w14:paraId="1F942A57" w14:textId="77777777" w:rsidTr="007F54DC">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14:paraId="456D17A5"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camera captured, 1080p</w:t>
            </w:r>
          </w:p>
        </w:tc>
        <w:tc>
          <w:tcPr>
            <w:tcW w:w="1060" w:type="dxa"/>
            <w:tcBorders>
              <w:top w:val="nil"/>
              <w:left w:val="nil"/>
              <w:bottom w:val="single" w:sz="8" w:space="0" w:color="auto"/>
              <w:right w:val="nil"/>
            </w:tcBorders>
            <w:shd w:val="clear" w:color="auto" w:fill="auto"/>
            <w:noWrap/>
            <w:vAlign w:val="bottom"/>
            <w:hideMark/>
          </w:tcPr>
          <w:p w14:paraId="0530E4B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single" w:sz="8" w:space="0" w:color="auto"/>
              <w:right w:val="nil"/>
            </w:tcBorders>
            <w:shd w:val="clear" w:color="auto" w:fill="auto"/>
            <w:noWrap/>
            <w:vAlign w:val="bottom"/>
            <w:hideMark/>
          </w:tcPr>
          <w:p w14:paraId="3FC411A8"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single" w:sz="8" w:space="0" w:color="auto"/>
              <w:right w:val="single" w:sz="8" w:space="0" w:color="auto"/>
            </w:tcBorders>
            <w:shd w:val="clear" w:color="auto" w:fill="auto"/>
            <w:noWrap/>
            <w:vAlign w:val="bottom"/>
            <w:hideMark/>
          </w:tcPr>
          <w:p w14:paraId="5FE6428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r>
      <w:tr w:rsidR="007F54DC" w:rsidRPr="007F54DC" w14:paraId="70A84514"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1228FC89"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roofErr w:type="spellStart"/>
            <w:r w:rsidRPr="007F54DC">
              <w:rPr>
                <w:rFonts w:ascii="Arial" w:hAnsi="Arial" w:cs="Arial"/>
                <w:color w:val="000000"/>
                <w:sz w:val="18"/>
                <w:szCs w:val="18"/>
                <w:lang w:eastAsia="zh-CN"/>
              </w:rPr>
              <w:t>Enc</w:t>
            </w:r>
            <w:proofErr w:type="spellEnd"/>
            <w:r w:rsidRPr="007F54DC">
              <w:rPr>
                <w:rFonts w:ascii="Arial" w:hAnsi="Arial" w:cs="Arial"/>
                <w:color w:val="000000"/>
                <w:sz w:val="18"/>
                <w:szCs w:val="18"/>
                <w:lang w:eastAsia="zh-CN"/>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14:paraId="496CDEB3"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103%</w:t>
            </w:r>
          </w:p>
        </w:tc>
      </w:tr>
      <w:tr w:rsidR="007F54DC" w:rsidRPr="007F54DC" w14:paraId="605A645E" w14:textId="77777777" w:rsidTr="007F54DC">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14:paraId="026EF81F"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76316772"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100%</w:t>
            </w:r>
          </w:p>
        </w:tc>
      </w:tr>
      <w:tr w:rsidR="007F54DC" w:rsidRPr="007F54DC" w14:paraId="6BEA8512" w14:textId="77777777" w:rsidTr="007F54DC">
        <w:trPr>
          <w:trHeight w:val="240"/>
          <w:jc w:val="center"/>
        </w:trPr>
        <w:tc>
          <w:tcPr>
            <w:tcW w:w="3440" w:type="dxa"/>
            <w:tcBorders>
              <w:top w:val="nil"/>
              <w:left w:val="nil"/>
              <w:bottom w:val="nil"/>
              <w:right w:val="nil"/>
            </w:tcBorders>
            <w:shd w:val="clear" w:color="auto" w:fill="auto"/>
            <w:noWrap/>
            <w:vAlign w:val="bottom"/>
            <w:hideMark/>
          </w:tcPr>
          <w:p w14:paraId="06C966E8"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14:paraId="777D9650"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1060" w:type="dxa"/>
            <w:tcBorders>
              <w:top w:val="nil"/>
              <w:left w:val="nil"/>
              <w:bottom w:val="nil"/>
              <w:right w:val="nil"/>
            </w:tcBorders>
            <w:shd w:val="clear" w:color="auto" w:fill="auto"/>
            <w:noWrap/>
            <w:vAlign w:val="bottom"/>
            <w:hideMark/>
          </w:tcPr>
          <w:p w14:paraId="27FC7892"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1060" w:type="dxa"/>
            <w:tcBorders>
              <w:top w:val="nil"/>
              <w:left w:val="nil"/>
              <w:bottom w:val="nil"/>
              <w:right w:val="nil"/>
            </w:tcBorders>
            <w:shd w:val="clear" w:color="auto" w:fill="auto"/>
            <w:noWrap/>
            <w:vAlign w:val="bottom"/>
            <w:hideMark/>
          </w:tcPr>
          <w:p w14:paraId="1BAA361C"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sz w:val="20"/>
                <w:lang w:eastAsia="zh-CN"/>
              </w:rPr>
            </w:pPr>
          </w:p>
        </w:tc>
      </w:tr>
      <w:tr w:rsidR="007F54DC" w:rsidRPr="007F54DC" w14:paraId="311A5191" w14:textId="77777777" w:rsidTr="007F54DC">
        <w:trPr>
          <w:trHeight w:val="240"/>
          <w:jc w:val="center"/>
        </w:trPr>
        <w:tc>
          <w:tcPr>
            <w:tcW w:w="3440" w:type="dxa"/>
            <w:tcBorders>
              <w:top w:val="nil"/>
              <w:left w:val="nil"/>
              <w:bottom w:val="nil"/>
              <w:right w:val="nil"/>
            </w:tcBorders>
            <w:shd w:val="clear" w:color="auto" w:fill="auto"/>
            <w:noWrap/>
            <w:vAlign w:val="bottom"/>
            <w:hideMark/>
          </w:tcPr>
          <w:p w14:paraId="1EFFE686"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5A3B5435"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7F54DC">
              <w:rPr>
                <w:rFonts w:ascii="Arial" w:hAnsi="Arial" w:cs="Arial"/>
                <w:b/>
                <w:bCs/>
                <w:color w:val="000000"/>
                <w:sz w:val="18"/>
                <w:szCs w:val="18"/>
                <w:lang w:eastAsia="zh-CN"/>
              </w:rPr>
              <w:t xml:space="preserve">Random Access </w:t>
            </w:r>
          </w:p>
        </w:tc>
      </w:tr>
      <w:tr w:rsidR="007F54DC" w:rsidRPr="007F54DC" w14:paraId="544B8523" w14:textId="77777777" w:rsidTr="007F54DC">
        <w:trPr>
          <w:trHeight w:val="240"/>
          <w:jc w:val="center"/>
        </w:trPr>
        <w:tc>
          <w:tcPr>
            <w:tcW w:w="3440" w:type="dxa"/>
            <w:tcBorders>
              <w:top w:val="nil"/>
              <w:left w:val="nil"/>
              <w:bottom w:val="nil"/>
              <w:right w:val="nil"/>
            </w:tcBorders>
            <w:shd w:val="clear" w:color="auto" w:fill="auto"/>
            <w:noWrap/>
            <w:vAlign w:val="bottom"/>
            <w:hideMark/>
          </w:tcPr>
          <w:p w14:paraId="59B7F91F"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14:paraId="01DD051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G/Y</w:t>
            </w:r>
          </w:p>
        </w:tc>
        <w:tc>
          <w:tcPr>
            <w:tcW w:w="1060" w:type="dxa"/>
            <w:tcBorders>
              <w:top w:val="nil"/>
              <w:left w:val="nil"/>
              <w:bottom w:val="nil"/>
              <w:right w:val="nil"/>
            </w:tcBorders>
            <w:shd w:val="clear" w:color="auto" w:fill="auto"/>
            <w:noWrap/>
            <w:vAlign w:val="bottom"/>
            <w:hideMark/>
          </w:tcPr>
          <w:p w14:paraId="1719DDC3"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B/U</w:t>
            </w:r>
          </w:p>
        </w:tc>
        <w:tc>
          <w:tcPr>
            <w:tcW w:w="1060" w:type="dxa"/>
            <w:tcBorders>
              <w:top w:val="nil"/>
              <w:left w:val="nil"/>
              <w:bottom w:val="nil"/>
              <w:right w:val="single" w:sz="8" w:space="0" w:color="auto"/>
            </w:tcBorders>
            <w:shd w:val="clear" w:color="auto" w:fill="auto"/>
            <w:noWrap/>
            <w:vAlign w:val="bottom"/>
            <w:hideMark/>
          </w:tcPr>
          <w:p w14:paraId="565D4C78"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R/V</w:t>
            </w:r>
          </w:p>
        </w:tc>
      </w:tr>
      <w:tr w:rsidR="007F54DC" w:rsidRPr="007F54DC" w14:paraId="78023929" w14:textId="77777777" w:rsidTr="007F54DC">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14:paraId="703F7EFB"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14:paraId="4EF75945"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-0.6%</w:t>
            </w:r>
          </w:p>
        </w:tc>
        <w:tc>
          <w:tcPr>
            <w:tcW w:w="1060" w:type="dxa"/>
            <w:tcBorders>
              <w:top w:val="single" w:sz="8" w:space="0" w:color="auto"/>
              <w:left w:val="nil"/>
              <w:bottom w:val="nil"/>
              <w:right w:val="nil"/>
            </w:tcBorders>
            <w:shd w:val="clear" w:color="auto" w:fill="auto"/>
            <w:noWrap/>
            <w:vAlign w:val="bottom"/>
            <w:hideMark/>
          </w:tcPr>
          <w:p w14:paraId="0228901A"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c>
          <w:tcPr>
            <w:tcW w:w="1060" w:type="dxa"/>
            <w:tcBorders>
              <w:top w:val="single" w:sz="8" w:space="0" w:color="auto"/>
              <w:left w:val="nil"/>
              <w:bottom w:val="nil"/>
              <w:right w:val="single" w:sz="8" w:space="0" w:color="auto"/>
            </w:tcBorders>
            <w:shd w:val="clear" w:color="auto" w:fill="auto"/>
            <w:noWrap/>
            <w:vAlign w:val="bottom"/>
            <w:hideMark/>
          </w:tcPr>
          <w:p w14:paraId="692CD55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r>
      <w:tr w:rsidR="007F54DC" w:rsidRPr="007F54DC" w14:paraId="7B183576"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0857CBB7"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text &amp; graphics with motion,720p</w:t>
            </w:r>
          </w:p>
        </w:tc>
        <w:tc>
          <w:tcPr>
            <w:tcW w:w="1060" w:type="dxa"/>
            <w:tcBorders>
              <w:top w:val="nil"/>
              <w:left w:val="nil"/>
              <w:bottom w:val="nil"/>
              <w:right w:val="nil"/>
            </w:tcBorders>
            <w:shd w:val="clear" w:color="auto" w:fill="auto"/>
            <w:noWrap/>
            <w:vAlign w:val="bottom"/>
            <w:hideMark/>
          </w:tcPr>
          <w:p w14:paraId="2B2EDBA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14:paraId="3FADB45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-0.6%</w:t>
            </w:r>
          </w:p>
        </w:tc>
        <w:tc>
          <w:tcPr>
            <w:tcW w:w="1060" w:type="dxa"/>
            <w:tcBorders>
              <w:top w:val="nil"/>
              <w:left w:val="nil"/>
              <w:bottom w:val="nil"/>
              <w:right w:val="single" w:sz="8" w:space="0" w:color="auto"/>
            </w:tcBorders>
            <w:shd w:val="clear" w:color="auto" w:fill="auto"/>
            <w:noWrap/>
            <w:vAlign w:val="bottom"/>
            <w:hideMark/>
          </w:tcPr>
          <w:p w14:paraId="05ED490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-0.6%</w:t>
            </w:r>
          </w:p>
        </w:tc>
      </w:tr>
      <w:tr w:rsidR="007F54DC" w:rsidRPr="007F54DC" w14:paraId="126BEF80"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6AC7E37B"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mixed content, 1440p</w:t>
            </w:r>
          </w:p>
        </w:tc>
        <w:tc>
          <w:tcPr>
            <w:tcW w:w="1060" w:type="dxa"/>
            <w:tcBorders>
              <w:top w:val="nil"/>
              <w:left w:val="nil"/>
              <w:bottom w:val="nil"/>
              <w:right w:val="nil"/>
            </w:tcBorders>
            <w:shd w:val="clear" w:color="auto" w:fill="auto"/>
            <w:noWrap/>
            <w:vAlign w:val="bottom"/>
            <w:hideMark/>
          </w:tcPr>
          <w:p w14:paraId="116ECA04"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14:paraId="6248B752"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14:paraId="1AADA3A7"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-0.2%</w:t>
            </w:r>
          </w:p>
        </w:tc>
      </w:tr>
      <w:tr w:rsidR="007F54DC" w:rsidRPr="007F54DC" w14:paraId="43BDA051"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51CFACF5"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mixed content, 1080p</w:t>
            </w:r>
          </w:p>
        </w:tc>
        <w:tc>
          <w:tcPr>
            <w:tcW w:w="1060" w:type="dxa"/>
            <w:tcBorders>
              <w:top w:val="nil"/>
              <w:left w:val="nil"/>
              <w:bottom w:val="nil"/>
              <w:right w:val="nil"/>
            </w:tcBorders>
            <w:shd w:val="clear" w:color="auto" w:fill="auto"/>
            <w:noWrap/>
            <w:vAlign w:val="bottom"/>
            <w:hideMark/>
          </w:tcPr>
          <w:p w14:paraId="272B1A55"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14:paraId="3B9DF4D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-1.3%</w:t>
            </w:r>
          </w:p>
        </w:tc>
        <w:tc>
          <w:tcPr>
            <w:tcW w:w="1060" w:type="dxa"/>
            <w:tcBorders>
              <w:top w:val="nil"/>
              <w:left w:val="nil"/>
              <w:bottom w:val="nil"/>
              <w:right w:val="single" w:sz="8" w:space="0" w:color="auto"/>
            </w:tcBorders>
            <w:shd w:val="clear" w:color="auto" w:fill="auto"/>
            <w:noWrap/>
            <w:vAlign w:val="bottom"/>
            <w:hideMark/>
          </w:tcPr>
          <w:p w14:paraId="35C78ECA"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-1.1%</w:t>
            </w:r>
          </w:p>
        </w:tc>
      </w:tr>
      <w:tr w:rsidR="007F54DC" w:rsidRPr="007F54DC" w14:paraId="235DABE1"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5CBC2176"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Animation, 720p</w:t>
            </w:r>
          </w:p>
        </w:tc>
        <w:tc>
          <w:tcPr>
            <w:tcW w:w="1060" w:type="dxa"/>
            <w:tcBorders>
              <w:top w:val="nil"/>
              <w:left w:val="nil"/>
              <w:bottom w:val="nil"/>
              <w:right w:val="nil"/>
            </w:tcBorders>
            <w:shd w:val="clear" w:color="auto" w:fill="auto"/>
            <w:noWrap/>
            <w:vAlign w:val="bottom"/>
            <w:hideMark/>
          </w:tcPr>
          <w:p w14:paraId="385C8422"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14:paraId="5045E524"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14:paraId="2474794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r>
      <w:tr w:rsidR="007F54DC" w:rsidRPr="007F54DC" w14:paraId="5859B993"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5B979FB8"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camera captured, 1080p</w:t>
            </w:r>
          </w:p>
        </w:tc>
        <w:tc>
          <w:tcPr>
            <w:tcW w:w="1060" w:type="dxa"/>
            <w:tcBorders>
              <w:top w:val="nil"/>
              <w:left w:val="nil"/>
              <w:bottom w:val="nil"/>
              <w:right w:val="nil"/>
            </w:tcBorders>
            <w:shd w:val="clear" w:color="auto" w:fill="auto"/>
            <w:noWrap/>
            <w:vAlign w:val="bottom"/>
            <w:hideMark/>
          </w:tcPr>
          <w:p w14:paraId="62D72C8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14:paraId="73D463A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14:paraId="3600D0DF"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r>
      <w:tr w:rsidR="007F54DC" w:rsidRPr="007F54DC" w14:paraId="359AF8E2"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05312FF2"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text &amp; graphics with motion, 1080p</w:t>
            </w:r>
          </w:p>
        </w:tc>
        <w:tc>
          <w:tcPr>
            <w:tcW w:w="1060" w:type="dxa"/>
            <w:tcBorders>
              <w:top w:val="nil"/>
              <w:left w:val="nil"/>
              <w:bottom w:val="nil"/>
              <w:right w:val="nil"/>
            </w:tcBorders>
            <w:shd w:val="clear" w:color="auto" w:fill="auto"/>
            <w:noWrap/>
            <w:vAlign w:val="bottom"/>
            <w:hideMark/>
          </w:tcPr>
          <w:p w14:paraId="4B090DD6"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c>
          <w:tcPr>
            <w:tcW w:w="1060" w:type="dxa"/>
            <w:tcBorders>
              <w:top w:val="nil"/>
              <w:left w:val="nil"/>
              <w:bottom w:val="nil"/>
              <w:right w:val="nil"/>
            </w:tcBorders>
            <w:shd w:val="clear" w:color="auto" w:fill="auto"/>
            <w:noWrap/>
            <w:vAlign w:val="bottom"/>
            <w:hideMark/>
          </w:tcPr>
          <w:p w14:paraId="3564AA0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-0.9%</w:t>
            </w:r>
          </w:p>
        </w:tc>
        <w:tc>
          <w:tcPr>
            <w:tcW w:w="1060" w:type="dxa"/>
            <w:tcBorders>
              <w:top w:val="nil"/>
              <w:left w:val="nil"/>
              <w:bottom w:val="nil"/>
              <w:right w:val="single" w:sz="8" w:space="0" w:color="auto"/>
            </w:tcBorders>
            <w:shd w:val="clear" w:color="auto" w:fill="auto"/>
            <w:noWrap/>
            <w:vAlign w:val="bottom"/>
            <w:hideMark/>
          </w:tcPr>
          <w:p w14:paraId="71DC905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-0.9%</w:t>
            </w:r>
          </w:p>
        </w:tc>
      </w:tr>
      <w:tr w:rsidR="007F54DC" w:rsidRPr="007F54DC" w14:paraId="6638869F"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154AB977"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text &amp; graphics with motion,720p</w:t>
            </w:r>
          </w:p>
        </w:tc>
        <w:tc>
          <w:tcPr>
            <w:tcW w:w="1060" w:type="dxa"/>
            <w:tcBorders>
              <w:top w:val="nil"/>
              <w:left w:val="nil"/>
              <w:bottom w:val="nil"/>
              <w:right w:val="nil"/>
            </w:tcBorders>
            <w:shd w:val="clear" w:color="auto" w:fill="auto"/>
            <w:noWrap/>
            <w:vAlign w:val="bottom"/>
            <w:hideMark/>
          </w:tcPr>
          <w:p w14:paraId="6EB9C905"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14:paraId="6861A6E5"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c>
          <w:tcPr>
            <w:tcW w:w="1060" w:type="dxa"/>
            <w:tcBorders>
              <w:top w:val="nil"/>
              <w:left w:val="nil"/>
              <w:bottom w:val="nil"/>
              <w:right w:val="single" w:sz="8" w:space="0" w:color="auto"/>
            </w:tcBorders>
            <w:shd w:val="clear" w:color="auto" w:fill="auto"/>
            <w:noWrap/>
            <w:vAlign w:val="bottom"/>
            <w:hideMark/>
          </w:tcPr>
          <w:p w14:paraId="054C968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-1.0%</w:t>
            </w:r>
          </w:p>
        </w:tc>
      </w:tr>
      <w:tr w:rsidR="007F54DC" w:rsidRPr="007F54DC" w14:paraId="01B916E3"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21917514"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mixed content, 1440p</w:t>
            </w:r>
          </w:p>
        </w:tc>
        <w:tc>
          <w:tcPr>
            <w:tcW w:w="1060" w:type="dxa"/>
            <w:tcBorders>
              <w:top w:val="nil"/>
              <w:left w:val="nil"/>
              <w:bottom w:val="nil"/>
              <w:right w:val="nil"/>
            </w:tcBorders>
            <w:shd w:val="clear" w:color="auto" w:fill="auto"/>
            <w:noWrap/>
            <w:vAlign w:val="bottom"/>
            <w:hideMark/>
          </w:tcPr>
          <w:p w14:paraId="644548A5"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14:paraId="5100CD9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-0.8%</w:t>
            </w:r>
          </w:p>
        </w:tc>
        <w:tc>
          <w:tcPr>
            <w:tcW w:w="1060" w:type="dxa"/>
            <w:tcBorders>
              <w:top w:val="nil"/>
              <w:left w:val="nil"/>
              <w:bottom w:val="nil"/>
              <w:right w:val="single" w:sz="8" w:space="0" w:color="auto"/>
            </w:tcBorders>
            <w:shd w:val="clear" w:color="auto" w:fill="auto"/>
            <w:noWrap/>
            <w:vAlign w:val="bottom"/>
            <w:hideMark/>
          </w:tcPr>
          <w:p w14:paraId="26DCDA8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-0.2%</w:t>
            </w:r>
          </w:p>
        </w:tc>
      </w:tr>
      <w:tr w:rsidR="007F54DC" w:rsidRPr="007F54DC" w14:paraId="2BF60CF2"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34AFB6C4"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mixed content, 1080p</w:t>
            </w:r>
          </w:p>
        </w:tc>
        <w:tc>
          <w:tcPr>
            <w:tcW w:w="1060" w:type="dxa"/>
            <w:tcBorders>
              <w:top w:val="nil"/>
              <w:left w:val="nil"/>
              <w:bottom w:val="nil"/>
              <w:right w:val="nil"/>
            </w:tcBorders>
            <w:shd w:val="clear" w:color="auto" w:fill="auto"/>
            <w:noWrap/>
            <w:vAlign w:val="bottom"/>
            <w:hideMark/>
          </w:tcPr>
          <w:p w14:paraId="54034EC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-1.0%</w:t>
            </w:r>
          </w:p>
        </w:tc>
        <w:tc>
          <w:tcPr>
            <w:tcW w:w="1060" w:type="dxa"/>
            <w:tcBorders>
              <w:top w:val="nil"/>
              <w:left w:val="nil"/>
              <w:bottom w:val="nil"/>
              <w:right w:val="nil"/>
            </w:tcBorders>
            <w:shd w:val="clear" w:color="000000" w:fill="CCFFCC"/>
            <w:noWrap/>
            <w:vAlign w:val="bottom"/>
            <w:hideMark/>
          </w:tcPr>
          <w:p w14:paraId="1DF2F7E6"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7F54DC">
              <w:rPr>
                <w:rFonts w:ascii="Arial" w:hAnsi="Arial" w:cs="Arial"/>
                <w:sz w:val="18"/>
                <w:szCs w:val="18"/>
                <w:lang w:eastAsia="zh-CN"/>
              </w:rPr>
              <w:t>-3.2%</w:t>
            </w:r>
          </w:p>
        </w:tc>
        <w:tc>
          <w:tcPr>
            <w:tcW w:w="1060" w:type="dxa"/>
            <w:tcBorders>
              <w:top w:val="nil"/>
              <w:left w:val="nil"/>
              <w:bottom w:val="nil"/>
              <w:right w:val="single" w:sz="8" w:space="0" w:color="auto"/>
            </w:tcBorders>
            <w:shd w:val="clear" w:color="auto" w:fill="auto"/>
            <w:noWrap/>
            <w:vAlign w:val="bottom"/>
            <w:hideMark/>
          </w:tcPr>
          <w:p w14:paraId="0D1CFBD7"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-2.4%</w:t>
            </w:r>
          </w:p>
        </w:tc>
      </w:tr>
      <w:tr w:rsidR="007F54DC" w:rsidRPr="007F54DC" w14:paraId="394A6BFA"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195B6F57"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Animation, 720p</w:t>
            </w:r>
          </w:p>
        </w:tc>
        <w:tc>
          <w:tcPr>
            <w:tcW w:w="1060" w:type="dxa"/>
            <w:tcBorders>
              <w:top w:val="nil"/>
              <w:left w:val="nil"/>
              <w:bottom w:val="nil"/>
              <w:right w:val="nil"/>
            </w:tcBorders>
            <w:shd w:val="clear" w:color="auto" w:fill="auto"/>
            <w:noWrap/>
            <w:vAlign w:val="bottom"/>
            <w:hideMark/>
          </w:tcPr>
          <w:p w14:paraId="63CB24C2"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14:paraId="034E239C"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14:paraId="67B8D82F"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r>
      <w:tr w:rsidR="007F54DC" w:rsidRPr="007F54DC" w14:paraId="4DEF0A01"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771D2BAF"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camera captured, 1080p</w:t>
            </w:r>
          </w:p>
        </w:tc>
        <w:tc>
          <w:tcPr>
            <w:tcW w:w="1060" w:type="dxa"/>
            <w:tcBorders>
              <w:top w:val="nil"/>
              <w:left w:val="nil"/>
              <w:bottom w:val="single" w:sz="8" w:space="0" w:color="auto"/>
              <w:right w:val="nil"/>
            </w:tcBorders>
            <w:shd w:val="clear" w:color="auto" w:fill="auto"/>
            <w:noWrap/>
            <w:vAlign w:val="bottom"/>
            <w:hideMark/>
          </w:tcPr>
          <w:p w14:paraId="3521DEEC"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single" w:sz="8" w:space="0" w:color="auto"/>
              <w:right w:val="nil"/>
            </w:tcBorders>
            <w:shd w:val="clear" w:color="auto" w:fill="auto"/>
            <w:noWrap/>
            <w:vAlign w:val="bottom"/>
            <w:hideMark/>
          </w:tcPr>
          <w:p w14:paraId="6F71D16F"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c>
          <w:tcPr>
            <w:tcW w:w="1060" w:type="dxa"/>
            <w:tcBorders>
              <w:top w:val="nil"/>
              <w:left w:val="nil"/>
              <w:bottom w:val="single" w:sz="8" w:space="0" w:color="auto"/>
              <w:right w:val="single" w:sz="8" w:space="0" w:color="auto"/>
            </w:tcBorders>
            <w:shd w:val="clear" w:color="auto" w:fill="auto"/>
            <w:noWrap/>
            <w:vAlign w:val="bottom"/>
            <w:hideMark/>
          </w:tcPr>
          <w:p w14:paraId="7C7C7706"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r>
      <w:tr w:rsidR="007F54DC" w:rsidRPr="007F54DC" w14:paraId="32F81D25" w14:textId="77777777" w:rsidTr="007F54DC">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14:paraId="665FA6B2"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roofErr w:type="spellStart"/>
            <w:r w:rsidRPr="007F54DC">
              <w:rPr>
                <w:rFonts w:ascii="Arial" w:hAnsi="Arial" w:cs="Arial"/>
                <w:color w:val="000000"/>
                <w:sz w:val="18"/>
                <w:szCs w:val="18"/>
                <w:lang w:eastAsia="zh-CN"/>
              </w:rPr>
              <w:t>Enc</w:t>
            </w:r>
            <w:proofErr w:type="spellEnd"/>
            <w:r w:rsidRPr="007F54DC">
              <w:rPr>
                <w:rFonts w:ascii="Arial" w:hAnsi="Arial" w:cs="Arial"/>
                <w:color w:val="000000"/>
                <w:sz w:val="18"/>
                <w:szCs w:val="18"/>
                <w:lang w:eastAsia="zh-CN"/>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14:paraId="7E8AEEC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101%</w:t>
            </w:r>
          </w:p>
        </w:tc>
      </w:tr>
      <w:tr w:rsidR="007F54DC" w:rsidRPr="007F54DC" w14:paraId="3899676C" w14:textId="77777777" w:rsidTr="007F54DC">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14:paraId="7382D2DB"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7CE00128"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99%</w:t>
            </w:r>
          </w:p>
        </w:tc>
      </w:tr>
      <w:tr w:rsidR="007F54DC" w:rsidRPr="007F54DC" w14:paraId="79FA629A" w14:textId="77777777" w:rsidTr="007F54DC">
        <w:trPr>
          <w:trHeight w:val="240"/>
          <w:jc w:val="center"/>
        </w:trPr>
        <w:tc>
          <w:tcPr>
            <w:tcW w:w="3440" w:type="dxa"/>
            <w:tcBorders>
              <w:top w:val="nil"/>
              <w:left w:val="nil"/>
              <w:bottom w:val="nil"/>
              <w:right w:val="nil"/>
            </w:tcBorders>
            <w:shd w:val="clear" w:color="auto" w:fill="auto"/>
            <w:noWrap/>
            <w:vAlign w:val="bottom"/>
            <w:hideMark/>
          </w:tcPr>
          <w:p w14:paraId="702178D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14:paraId="4F26C64C"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1060" w:type="dxa"/>
            <w:tcBorders>
              <w:top w:val="nil"/>
              <w:left w:val="nil"/>
              <w:bottom w:val="nil"/>
              <w:right w:val="nil"/>
            </w:tcBorders>
            <w:shd w:val="clear" w:color="auto" w:fill="auto"/>
            <w:noWrap/>
            <w:vAlign w:val="bottom"/>
            <w:hideMark/>
          </w:tcPr>
          <w:p w14:paraId="1D922FF2"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1060" w:type="dxa"/>
            <w:tcBorders>
              <w:top w:val="nil"/>
              <w:left w:val="nil"/>
              <w:bottom w:val="nil"/>
              <w:right w:val="nil"/>
            </w:tcBorders>
            <w:shd w:val="clear" w:color="auto" w:fill="auto"/>
            <w:noWrap/>
            <w:vAlign w:val="bottom"/>
            <w:hideMark/>
          </w:tcPr>
          <w:p w14:paraId="0C4624B1"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sz w:val="20"/>
                <w:lang w:eastAsia="zh-CN"/>
              </w:rPr>
            </w:pPr>
          </w:p>
        </w:tc>
      </w:tr>
      <w:tr w:rsidR="007F54DC" w:rsidRPr="007F54DC" w14:paraId="48B850DB" w14:textId="77777777" w:rsidTr="007F54DC">
        <w:trPr>
          <w:trHeight w:val="240"/>
          <w:jc w:val="center"/>
        </w:trPr>
        <w:tc>
          <w:tcPr>
            <w:tcW w:w="3440" w:type="dxa"/>
            <w:tcBorders>
              <w:top w:val="nil"/>
              <w:left w:val="nil"/>
              <w:bottom w:val="nil"/>
              <w:right w:val="nil"/>
            </w:tcBorders>
            <w:shd w:val="clear" w:color="auto" w:fill="auto"/>
            <w:noWrap/>
            <w:vAlign w:val="bottom"/>
            <w:hideMark/>
          </w:tcPr>
          <w:p w14:paraId="15A5B904"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11B786BA"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7F54DC">
              <w:rPr>
                <w:rFonts w:ascii="Arial" w:hAnsi="Arial" w:cs="Arial"/>
                <w:b/>
                <w:bCs/>
                <w:color w:val="000000"/>
                <w:sz w:val="18"/>
                <w:szCs w:val="18"/>
                <w:lang w:eastAsia="zh-CN"/>
              </w:rPr>
              <w:t xml:space="preserve">Low delay B </w:t>
            </w:r>
          </w:p>
        </w:tc>
      </w:tr>
      <w:tr w:rsidR="007F54DC" w:rsidRPr="007F54DC" w14:paraId="6E26225F" w14:textId="77777777" w:rsidTr="007F54DC">
        <w:trPr>
          <w:trHeight w:val="240"/>
          <w:jc w:val="center"/>
        </w:trPr>
        <w:tc>
          <w:tcPr>
            <w:tcW w:w="3440" w:type="dxa"/>
            <w:tcBorders>
              <w:top w:val="nil"/>
              <w:left w:val="nil"/>
              <w:bottom w:val="nil"/>
              <w:right w:val="nil"/>
            </w:tcBorders>
            <w:shd w:val="clear" w:color="auto" w:fill="auto"/>
            <w:noWrap/>
            <w:vAlign w:val="bottom"/>
            <w:hideMark/>
          </w:tcPr>
          <w:p w14:paraId="6202BFB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14:paraId="1E82C23A"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G/Y</w:t>
            </w:r>
          </w:p>
        </w:tc>
        <w:tc>
          <w:tcPr>
            <w:tcW w:w="1060" w:type="dxa"/>
            <w:tcBorders>
              <w:top w:val="nil"/>
              <w:left w:val="nil"/>
              <w:bottom w:val="nil"/>
              <w:right w:val="nil"/>
            </w:tcBorders>
            <w:shd w:val="clear" w:color="auto" w:fill="auto"/>
            <w:noWrap/>
            <w:vAlign w:val="bottom"/>
            <w:hideMark/>
          </w:tcPr>
          <w:p w14:paraId="1961FB9F"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B/U</w:t>
            </w:r>
          </w:p>
        </w:tc>
        <w:tc>
          <w:tcPr>
            <w:tcW w:w="1060" w:type="dxa"/>
            <w:tcBorders>
              <w:top w:val="nil"/>
              <w:left w:val="nil"/>
              <w:bottom w:val="nil"/>
              <w:right w:val="single" w:sz="8" w:space="0" w:color="auto"/>
            </w:tcBorders>
            <w:shd w:val="clear" w:color="auto" w:fill="auto"/>
            <w:noWrap/>
            <w:vAlign w:val="bottom"/>
            <w:hideMark/>
          </w:tcPr>
          <w:p w14:paraId="5EFEC05A"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R/V</w:t>
            </w:r>
          </w:p>
        </w:tc>
      </w:tr>
      <w:tr w:rsidR="007F54DC" w:rsidRPr="007F54DC" w14:paraId="186C78CC" w14:textId="77777777" w:rsidTr="007F54DC">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14:paraId="48018302"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14:paraId="7D0BBE2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-0.5%</w:t>
            </w:r>
          </w:p>
        </w:tc>
        <w:tc>
          <w:tcPr>
            <w:tcW w:w="1060" w:type="dxa"/>
            <w:tcBorders>
              <w:top w:val="single" w:sz="8" w:space="0" w:color="auto"/>
              <w:left w:val="nil"/>
              <w:bottom w:val="nil"/>
              <w:right w:val="nil"/>
            </w:tcBorders>
            <w:shd w:val="clear" w:color="auto" w:fill="auto"/>
            <w:noWrap/>
            <w:vAlign w:val="bottom"/>
            <w:hideMark/>
          </w:tcPr>
          <w:p w14:paraId="468B3450"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-0.6%</w:t>
            </w:r>
          </w:p>
        </w:tc>
        <w:tc>
          <w:tcPr>
            <w:tcW w:w="1060" w:type="dxa"/>
            <w:tcBorders>
              <w:top w:val="single" w:sz="8" w:space="0" w:color="auto"/>
              <w:left w:val="nil"/>
              <w:bottom w:val="nil"/>
              <w:right w:val="single" w:sz="8" w:space="0" w:color="auto"/>
            </w:tcBorders>
            <w:shd w:val="clear" w:color="auto" w:fill="auto"/>
            <w:noWrap/>
            <w:vAlign w:val="bottom"/>
            <w:hideMark/>
          </w:tcPr>
          <w:p w14:paraId="6562BFFF"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-0.6%</w:t>
            </w:r>
          </w:p>
        </w:tc>
      </w:tr>
      <w:tr w:rsidR="007F54DC" w:rsidRPr="007F54DC" w14:paraId="29D9034F"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1462F7D0"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text &amp; graphics with motion,720p</w:t>
            </w:r>
          </w:p>
        </w:tc>
        <w:tc>
          <w:tcPr>
            <w:tcW w:w="1060" w:type="dxa"/>
            <w:tcBorders>
              <w:top w:val="nil"/>
              <w:left w:val="nil"/>
              <w:bottom w:val="nil"/>
              <w:right w:val="nil"/>
            </w:tcBorders>
            <w:shd w:val="clear" w:color="auto" w:fill="auto"/>
            <w:noWrap/>
            <w:vAlign w:val="bottom"/>
            <w:hideMark/>
          </w:tcPr>
          <w:p w14:paraId="33C9A7E7"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14:paraId="5A3B0B6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14:paraId="26306680"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-0.5%</w:t>
            </w:r>
          </w:p>
        </w:tc>
      </w:tr>
      <w:tr w:rsidR="007F54DC" w:rsidRPr="007F54DC" w14:paraId="786EE520"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0560BA21"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mixed content, 1440p</w:t>
            </w:r>
          </w:p>
        </w:tc>
        <w:tc>
          <w:tcPr>
            <w:tcW w:w="1060" w:type="dxa"/>
            <w:tcBorders>
              <w:top w:val="nil"/>
              <w:left w:val="nil"/>
              <w:bottom w:val="nil"/>
              <w:right w:val="nil"/>
            </w:tcBorders>
            <w:shd w:val="clear" w:color="auto" w:fill="auto"/>
            <w:noWrap/>
            <w:vAlign w:val="bottom"/>
            <w:hideMark/>
          </w:tcPr>
          <w:p w14:paraId="6AD141F4"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14:paraId="78DC0FC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-0.4%</w:t>
            </w:r>
          </w:p>
        </w:tc>
        <w:tc>
          <w:tcPr>
            <w:tcW w:w="1060" w:type="dxa"/>
            <w:tcBorders>
              <w:top w:val="nil"/>
              <w:left w:val="nil"/>
              <w:bottom w:val="nil"/>
              <w:right w:val="single" w:sz="8" w:space="0" w:color="auto"/>
            </w:tcBorders>
            <w:shd w:val="clear" w:color="auto" w:fill="auto"/>
            <w:noWrap/>
            <w:vAlign w:val="bottom"/>
            <w:hideMark/>
          </w:tcPr>
          <w:p w14:paraId="2D56DD27"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-0.3%</w:t>
            </w:r>
          </w:p>
        </w:tc>
      </w:tr>
      <w:tr w:rsidR="007F54DC" w:rsidRPr="007F54DC" w14:paraId="6BC01D94"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5158F329"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mixed content, 1080p</w:t>
            </w:r>
          </w:p>
        </w:tc>
        <w:tc>
          <w:tcPr>
            <w:tcW w:w="1060" w:type="dxa"/>
            <w:tcBorders>
              <w:top w:val="nil"/>
              <w:left w:val="nil"/>
              <w:bottom w:val="nil"/>
              <w:right w:val="nil"/>
            </w:tcBorders>
            <w:shd w:val="clear" w:color="auto" w:fill="auto"/>
            <w:noWrap/>
            <w:vAlign w:val="bottom"/>
            <w:hideMark/>
          </w:tcPr>
          <w:p w14:paraId="5C755385"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-1.0%</w:t>
            </w:r>
          </w:p>
        </w:tc>
        <w:tc>
          <w:tcPr>
            <w:tcW w:w="1060" w:type="dxa"/>
            <w:tcBorders>
              <w:top w:val="nil"/>
              <w:left w:val="nil"/>
              <w:bottom w:val="nil"/>
              <w:right w:val="nil"/>
            </w:tcBorders>
            <w:shd w:val="clear" w:color="auto" w:fill="auto"/>
            <w:noWrap/>
            <w:vAlign w:val="bottom"/>
            <w:hideMark/>
          </w:tcPr>
          <w:p w14:paraId="1C11F72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-1.1%</w:t>
            </w:r>
          </w:p>
        </w:tc>
        <w:tc>
          <w:tcPr>
            <w:tcW w:w="1060" w:type="dxa"/>
            <w:tcBorders>
              <w:top w:val="nil"/>
              <w:left w:val="nil"/>
              <w:bottom w:val="nil"/>
              <w:right w:val="single" w:sz="8" w:space="0" w:color="auto"/>
            </w:tcBorders>
            <w:shd w:val="clear" w:color="auto" w:fill="auto"/>
            <w:noWrap/>
            <w:vAlign w:val="bottom"/>
            <w:hideMark/>
          </w:tcPr>
          <w:p w14:paraId="7844355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-0.3%</w:t>
            </w:r>
          </w:p>
        </w:tc>
      </w:tr>
      <w:tr w:rsidR="007F54DC" w:rsidRPr="007F54DC" w14:paraId="0F0FBABD"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443BAD14"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Animation, 720p</w:t>
            </w:r>
          </w:p>
        </w:tc>
        <w:tc>
          <w:tcPr>
            <w:tcW w:w="1060" w:type="dxa"/>
            <w:tcBorders>
              <w:top w:val="nil"/>
              <w:left w:val="nil"/>
              <w:bottom w:val="nil"/>
              <w:right w:val="nil"/>
            </w:tcBorders>
            <w:shd w:val="clear" w:color="auto" w:fill="auto"/>
            <w:noWrap/>
            <w:vAlign w:val="bottom"/>
            <w:hideMark/>
          </w:tcPr>
          <w:p w14:paraId="406BAAE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14:paraId="7D8893E4"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14:paraId="7B9E9D9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r>
      <w:tr w:rsidR="007F54DC" w:rsidRPr="007F54DC" w14:paraId="2CA07D17"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697BB043"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camera captured, 1080p</w:t>
            </w:r>
          </w:p>
        </w:tc>
        <w:tc>
          <w:tcPr>
            <w:tcW w:w="1060" w:type="dxa"/>
            <w:tcBorders>
              <w:top w:val="nil"/>
              <w:left w:val="nil"/>
              <w:bottom w:val="nil"/>
              <w:right w:val="nil"/>
            </w:tcBorders>
            <w:shd w:val="clear" w:color="auto" w:fill="auto"/>
            <w:noWrap/>
            <w:vAlign w:val="bottom"/>
            <w:hideMark/>
          </w:tcPr>
          <w:p w14:paraId="4925DEB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14:paraId="4CDF0826"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14:paraId="23486D94"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r>
      <w:tr w:rsidR="007F54DC" w:rsidRPr="007F54DC" w14:paraId="1B0496DA"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23EBA948"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text &amp; graphics with motion, 1080p</w:t>
            </w:r>
          </w:p>
        </w:tc>
        <w:tc>
          <w:tcPr>
            <w:tcW w:w="1060" w:type="dxa"/>
            <w:tcBorders>
              <w:top w:val="nil"/>
              <w:left w:val="nil"/>
              <w:bottom w:val="nil"/>
              <w:right w:val="nil"/>
            </w:tcBorders>
            <w:shd w:val="clear" w:color="auto" w:fill="auto"/>
            <w:noWrap/>
            <w:vAlign w:val="bottom"/>
            <w:hideMark/>
          </w:tcPr>
          <w:p w14:paraId="22CA0567"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14:paraId="3B3DF684"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-0.8%</w:t>
            </w:r>
          </w:p>
        </w:tc>
        <w:tc>
          <w:tcPr>
            <w:tcW w:w="1060" w:type="dxa"/>
            <w:tcBorders>
              <w:top w:val="nil"/>
              <w:left w:val="nil"/>
              <w:bottom w:val="nil"/>
              <w:right w:val="single" w:sz="8" w:space="0" w:color="auto"/>
            </w:tcBorders>
            <w:shd w:val="clear" w:color="auto" w:fill="auto"/>
            <w:noWrap/>
            <w:vAlign w:val="bottom"/>
            <w:hideMark/>
          </w:tcPr>
          <w:p w14:paraId="53270556"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r>
      <w:tr w:rsidR="007F54DC" w:rsidRPr="007F54DC" w14:paraId="36ED7E80"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1A1BDE2C"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text &amp; graphics with motion,720p</w:t>
            </w:r>
          </w:p>
        </w:tc>
        <w:tc>
          <w:tcPr>
            <w:tcW w:w="1060" w:type="dxa"/>
            <w:tcBorders>
              <w:top w:val="nil"/>
              <w:left w:val="nil"/>
              <w:bottom w:val="nil"/>
              <w:right w:val="nil"/>
            </w:tcBorders>
            <w:shd w:val="clear" w:color="auto" w:fill="auto"/>
            <w:noWrap/>
            <w:vAlign w:val="bottom"/>
            <w:hideMark/>
          </w:tcPr>
          <w:p w14:paraId="3A270192"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14:paraId="057411B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c>
          <w:tcPr>
            <w:tcW w:w="1060" w:type="dxa"/>
            <w:tcBorders>
              <w:top w:val="nil"/>
              <w:left w:val="nil"/>
              <w:bottom w:val="nil"/>
              <w:right w:val="single" w:sz="8" w:space="0" w:color="auto"/>
            </w:tcBorders>
            <w:shd w:val="clear" w:color="auto" w:fill="auto"/>
            <w:noWrap/>
            <w:vAlign w:val="bottom"/>
            <w:hideMark/>
          </w:tcPr>
          <w:p w14:paraId="50D92F04"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-0.8%</w:t>
            </w:r>
          </w:p>
        </w:tc>
      </w:tr>
      <w:tr w:rsidR="007F54DC" w:rsidRPr="007F54DC" w14:paraId="0E4F2E2C"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501ACA5E"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mixed content, 1440p</w:t>
            </w:r>
          </w:p>
        </w:tc>
        <w:tc>
          <w:tcPr>
            <w:tcW w:w="1060" w:type="dxa"/>
            <w:tcBorders>
              <w:top w:val="nil"/>
              <w:left w:val="nil"/>
              <w:bottom w:val="nil"/>
              <w:right w:val="nil"/>
            </w:tcBorders>
            <w:shd w:val="clear" w:color="auto" w:fill="auto"/>
            <w:noWrap/>
            <w:vAlign w:val="bottom"/>
            <w:hideMark/>
          </w:tcPr>
          <w:p w14:paraId="2ED25822"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-0.4%</w:t>
            </w:r>
          </w:p>
        </w:tc>
        <w:tc>
          <w:tcPr>
            <w:tcW w:w="1060" w:type="dxa"/>
            <w:tcBorders>
              <w:top w:val="nil"/>
              <w:left w:val="nil"/>
              <w:bottom w:val="nil"/>
              <w:right w:val="nil"/>
            </w:tcBorders>
            <w:shd w:val="clear" w:color="auto" w:fill="auto"/>
            <w:noWrap/>
            <w:vAlign w:val="bottom"/>
            <w:hideMark/>
          </w:tcPr>
          <w:p w14:paraId="568BDDFA"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-1.0%</w:t>
            </w:r>
          </w:p>
        </w:tc>
        <w:tc>
          <w:tcPr>
            <w:tcW w:w="1060" w:type="dxa"/>
            <w:tcBorders>
              <w:top w:val="nil"/>
              <w:left w:val="nil"/>
              <w:bottom w:val="nil"/>
              <w:right w:val="single" w:sz="8" w:space="0" w:color="auto"/>
            </w:tcBorders>
            <w:shd w:val="clear" w:color="auto" w:fill="auto"/>
            <w:noWrap/>
            <w:vAlign w:val="bottom"/>
            <w:hideMark/>
          </w:tcPr>
          <w:p w14:paraId="4ECFA08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-0.8%</w:t>
            </w:r>
          </w:p>
        </w:tc>
      </w:tr>
      <w:tr w:rsidR="007F54DC" w:rsidRPr="007F54DC" w14:paraId="473467F6"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0EAB0582"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mixed content, 1080p</w:t>
            </w:r>
          </w:p>
        </w:tc>
        <w:tc>
          <w:tcPr>
            <w:tcW w:w="1060" w:type="dxa"/>
            <w:tcBorders>
              <w:top w:val="nil"/>
              <w:left w:val="nil"/>
              <w:bottom w:val="nil"/>
              <w:right w:val="nil"/>
            </w:tcBorders>
            <w:shd w:val="clear" w:color="auto" w:fill="auto"/>
            <w:noWrap/>
            <w:vAlign w:val="bottom"/>
            <w:hideMark/>
          </w:tcPr>
          <w:p w14:paraId="51FF168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-1.2%</w:t>
            </w:r>
          </w:p>
        </w:tc>
        <w:tc>
          <w:tcPr>
            <w:tcW w:w="1060" w:type="dxa"/>
            <w:tcBorders>
              <w:top w:val="nil"/>
              <w:left w:val="nil"/>
              <w:bottom w:val="nil"/>
              <w:right w:val="nil"/>
            </w:tcBorders>
            <w:shd w:val="clear" w:color="000000" w:fill="CCFFCC"/>
            <w:noWrap/>
            <w:vAlign w:val="bottom"/>
            <w:hideMark/>
          </w:tcPr>
          <w:p w14:paraId="4211269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7F54DC">
              <w:rPr>
                <w:rFonts w:ascii="Arial" w:hAnsi="Arial" w:cs="Arial"/>
                <w:sz w:val="18"/>
                <w:szCs w:val="18"/>
                <w:lang w:eastAsia="zh-CN"/>
              </w:rPr>
              <w:t>-3.3%</w:t>
            </w:r>
          </w:p>
        </w:tc>
        <w:tc>
          <w:tcPr>
            <w:tcW w:w="1060" w:type="dxa"/>
            <w:tcBorders>
              <w:top w:val="nil"/>
              <w:left w:val="nil"/>
              <w:bottom w:val="nil"/>
              <w:right w:val="single" w:sz="8" w:space="0" w:color="auto"/>
            </w:tcBorders>
            <w:shd w:val="clear" w:color="auto" w:fill="auto"/>
            <w:noWrap/>
            <w:vAlign w:val="bottom"/>
            <w:hideMark/>
          </w:tcPr>
          <w:p w14:paraId="27035DD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-2.7%</w:t>
            </w:r>
          </w:p>
        </w:tc>
      </w:tr>
      <w:tr w:rsidR="007F54DC" w:rsidRPr="007F54DC" w14:paraId="5F6B3CF7"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40851432"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Animation, 720p</w:t>
            </w:r>
          </w:p>
        </w:tc>
        <w:tc>
          <w:tcPr>
            <w:tcW w:w="1060" w:type="dxa"/>
            <w:tcBorders>
              <w:top w:val="nil"/>
              <w:left w:val="nil"/>
              <w:bottom w:val="nil"/>
              <w:right w:val="nil"/>
            </w:tcBorders>
            <w:shd w:val="clear" w:color="auto" w:fill="auto"/>
            <w:noWrap/>
            <w:vAlign w:val="bottom"/>
            <w:hideMark/>
          </w:tcPr>
          <w:p w14:paraId="4C64951C"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14:paraId="49B92FEF"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14:paraId="6070B8B7"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0.3%</w:t>
            </w:r>
          </w:p>
        </w:tc>
      </w:tr>
      <w:tr w:rsidR="007F54DC" w:rsidRPr="007F54DC" w14:paraId="76E823A6"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300EAC91"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camera captured, 1080p</w:t>
            </w:r>
          </w:p>
        </w:tc>
        <w:tc>
          <w:tcPr>
            <w:tcW w:w="1060" w:type="dxa"/>
            <w:tcBorders>
              <w:top w:val="nil"/>
              <w:left w:val="nil"/>
              <w:bottom w:val="single" w:sz="8" w:space="0" w:color="auto"/>
              <w:right w:val="nil"/>
            </w:tcBorders>
            <w:shd w:val="clear" w:color="auto" w:fill="auto"/>
            <w:noWrap/>
            <w:vAlign w:val="bottom"/>
            <w:hideMark/>
          </w:tcPr>
          <w:p w14:paraId="3DFF128A"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single" w:sz="8" w:space="0" w:color="auto"/>
              <w:right w:val="nil"/>
            </w:tcBorders>
            <w:shd w:val="clear" w:color="auto" w:fill="auto"/>
            <w:noWrap/>
            <w:vAlign w:val="bottom"/>
            <w:hideMark/>
          </w:tcPr>
          <w:p w14:paraId="7D77062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c>
          <w:tcPr>
            <w:tcW w:w="1060" w:type="dxa"/>
            <w:tcBorders>
              <w:top w:val="nil"/>
              <w:left w:val="nil"/>
              <w:bottom w:val="single" w:sz="8" w:space="0" w:color="auto"/>
              <w:right w:val="single" w:sz="8" w:space="0" w:color="auto"/>
            </w:tcBorders>
            <w:shd w:val="clear" w:color="auto" w:fill="auto"/>
            <w:noWrap/>
            <w:vAlign w:val="bottom"/>
            <w:hideMark/>
          </w:tcPr>
          <w:p w14:paraId="5A332390"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r>
      <w:tr w:rsidR="007F54DC" w:rsidRPr="007F54DC" w14:paraId="36F0E90C" w14:textId="77777777" w:rsidTr="007F54DC">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14:paraId="42AC9D6D"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roofErr w:type="spellStart"/>
            <w:r w:rsidRPr="007F54DC">
              <w:rPr>
                <w:rFonts w:ascii="Arial" w:hAnsi="Arial" w:cs="Arial"/>
                <w:color w:val="000000"/>
                <w:sz w:val="18"/>
                <w:szCs w:val="18"/>
                <w:lang w:eastAsia="zh-CN"/>
              </w:rPr>
              <w:t>Enc</w:t>
            </w:r>
            <w:proofErr w:type="spellEnd"/>
            <w:r w:rsidRPr="007F54DC">
              <w:rPr>
                <w:rFonts w:ascii="Arial" w:hAnsi="Arial" w:cs="Arial"/>
                <w:color w:val="000000"/>
                <w:sz w:val="18"/>
                <w:szCs w:val="18"/>
                <w:lang w:eastAsia="zh-CN"/>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14:paraId="73203DD4"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101%</w:t>
            </w:r>
          </w:p>
        </w:tc>
      </w:tr>
      <w:tr w:rsidR="007F54DC" w:rsidRPr="007F54DC" w14:paraId="1420D87D" w14:textId="77777777" w:rsidTr="007F54DC">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14:paraId="53295517"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73B22420"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98%</w:t>
            </w:r>
          </w:p>
        </w:tc>
      </w:tr>
    </w:tbl>
    <w:p w14:paraId="5EF1F487" w14:textId="77777777" w:rsidR="007F54DC" w:rsidRDefault="007F54DC" w:rsidP="007F54DC">
      <w:pPr>
        <w:jc w:val="center"/>
        <w:rPr>
          <w:lang w:val="en-CA"/>
        </w:rPr>
      </w:pPr>
    </w:p>
    <w:p w14:paraId="2466D783" w14:textId="2EAF500C" w:rsidR="002E34AB" w:rsidRDefault="007F54DC" w:rsidP="007F54DC">
      <w:pPr>
        <w:jc w:val="center"/>
        <w:rPr>
          <w:lang w:val="en-CA"/>
        </w:rPr>
      </w:pPr>
      <w:r>
        <w:rPr>
          <w:lang w:val="en-CA"/>
        </w:rPr>
        <w:t>Table 2: Configuration 2: copy previous row + padding for -1/-2 rows</w:t>
      </w:r>
    </w:p>
    <w:tbl>
      <w:tblPr>
        <w:tblW w:w="6620" w:type="dxa"/>
        <w:jc w:val="center"/>
        <w:tblLook w:val="04A0" w:firstRow="1" w:lastRow="0" w:firstColumn="1" w:lastColumn="0" w:noHBand="0" w:noVBand="1"/>
      </w:tblPr>
      <w:tblGrid>
        <w:gridCol w:w="3440"/>
        <w:gridCol w:w="1060"/>
        <w:gridCol w:w="1060"/>
        <w:gridCol w:w="1060"/>
      </w:tblGrid>
      <w:tr w:rsidR="007F54DC" w:rsidRPr="007F54DC" w14:paraId="248C43A7" w14:textId="77777777" w:rsidTr="007F54DC">
        <w:trPr>
          <w:trHeight w:val="240"/>
          <w:jc w:val="center"/>
        </w:trPr>
        <w:tc>
          <w:tcPr>
            <w:tcW w:w="3440" w:type="dxa"/>
            <w:tcBorders>
              <w:top w:val="nil"/>
              <w:left w:val="nil"/>
              <w:bottom w:val="nil"/>
              <w:right w:val="nil"/>
            </w:tcBorders>
            <w:shd w:val="clear" w:color="auto" w:fill="auto"/>
            <w:noWrap/>
            <w:vAlign w:val="bottom"/>
            <w:hideMark/>
          </w:tcPr>
          <w:p w14:paraId="5D27E125"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sz w:val="20"/>
                <w:szCs w:val="24"/>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5DF53F5A"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7F54DC">
              <w:rPr>
                <w:rFonts w:ascii="Arial" w:hAnsi="Arial" w:cs="Arial"/>
                <w:b/>
                <w:bCs/>
                <w:color w:val="000000"/>
                <w:sz w:val="18"/>
                <w:szCs w:val="18"/>
                <w:lang w:eastAsia="zh-CN"/>
              </w:rPr>
              <w:t xml:space="preserve">All Intra </w:t>
            </w:r>
          </w:p>
        </w:tc>
      </w:tr>
      <w:tr w:rsidR="007F54DC" w:rsidRPr="007F54DC" w14:paraId="3F791D35" w14:textId="77777777" w:rsidTr="007F54DC">
        <w:trPr>
          <w:trHeight w:val="240"/>
          <w:jc w:val="center"/>
        </w:trPr>
        <w:tc>
          <w:tcPr>
            <w:tcW w:w="3440" w:type="dxa"/>
            <w:tcBorders>
              <w:top w:val="nil"/>
              <w:left w:val="nil"/>
              <w:bottom w:val="nil"/>
              <w:right w:val="nil"/>
            </w:tcBorders>
            <w:shd w:val="clear" w:color="auto" w:fill="auto"/>
            <w:noWrap/>
            <w:vAlign w:val="bottom"/>
            <w:hideMark/>
          </w:tcPr>
          <w:p w14:paraId="340C1CFC"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14:paraId="4FC0B5A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G/Y</w:t>
            </w:r>
          </w:p>
        </w:tc>
        <w:tc>
          <w:tcPr>
            <w:tcW w:w="1060" w:type="dxa"/>
            <w:tcBorders>
              <w:top w:val="nil"/>
              <w:left w:val="nil"/>
              <w:bottom w:val="nil"/>
              <w:right w:val="nil"/>
            </w:tcBorders>
            <w:shd w:val="clear" w:color="auto" w:fill="auto"/>
            <w:noWrap/>
            <w:vAlign w:val="bottom"/>
            <w:hideMark/>
          </w:tcPr>
          <w:p w14:paraId="2F06AEA7"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B/U</w:t>
            </w:r>
          </w:p>
        </w:tc>
        <w:tc>
          <w:tcPr>
            <w:tcW w:w="1060" w:type="dxa"/>
            <w:tcBorders>
              <w:top w:val="nil"/>
              <w:left w:val="nil"/>
              <w:bottom w:val="nil"/>
              <w:right w:val="single" w:sz="8" w:space="0" w:color="auto"/>
            </w:tcBorders>
            <w:shd w:val="clear" w:color="auto" w:fill="auto"/>
            <w:noWrap/>
            <w:vAlign w:val="bottom"/>
            <w:hideMark/>
          </w:tcPr>
          <w:p w14:paraId="2E66F95C"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R/V</w:t>
            </w:r>
          </w:p>
        </w:tc>
      </w:tr>
      <w:tr w:rsidR="007F54DC" w:rsidRPr="007F54DC" w14:paraId="392FDEDC" w14:textId="77777777" w:rsidTr="007F54DC">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14:paraId="24624B7A"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14:paraId="69F65D43"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-1.5%</w:t>
            </w:r>
          </w:p>
        </w:tc>
        <w:tc>
          <w:tcPr>
            <w:tcW w:w="1060" w:type="dxa"/>
            <w:tcBorders>
              <w:top w:val="single" w:sz="8" w:space="0" w:color="auto"/>
              <w:left w:val="nil"/>
              <w:bottom w:val="nil"/>
              <w:right w:val="nil"/>
            </w:tcBorders>
            <w:shd w:val="clear" w:color="auto" w:fill="auto"/>
            <w:noWrap/>
            <w:vAlign w:val="bottom"/>
            <w:hideMark/>
          </w:tcPr>
          <w:p w14:paraId="2B64BA4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-1.6%</w:t>
            </w:r>
          </w:p>
        </w:tc>
        <w:tc>
          <w:tcPr>
            <w:tcW w:w="1060" w:type="dxa"/>
            <w:tcBorders>
              <w:top w:val="single" w:sz="8" w:space="0" w:color="auto"/>
              <w:left w:val="nil"/>
              <w:bottom w:val="nil"/>
              <w:right w:val="single" w:sz="8" w:space="0" w:color="auto"/>
            </w:tcBorders>
            <w:shd w:val="clear" w:color="auto" w:fill="auto"/>
            <w:noWrap/>
            <w:vAlign w:val="bottom"/>
            <w:hideMark/>
          </w:tcPr>
          <w:p w14:paraId="524B98C0"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-1.6%</w:t>
            </w:r>
          </w:p>
        </w:tc>
      </w:tr>
      <w:tr w:rsidR="007F54DC" w:rsidRPr="007F54DC" w14:paraId="1BE79D82"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7C8560FB"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text &amp; graphics with motion,720p</w:t>
            </w:r>
          </w:p>
        </w:tc>
        <w:tc>
          <w:tcPr>
            <w:tcW w:w="1060" w:type="dxa"/>
            <w:tcBorders>
              <w:top w:val="nil"/>
              <w:left w:val="nil"/>
              <w:bottom w:val="nil"/>
              <w:right w:val="nil"/>
            </w:tcBorders>
            <w:shd w:val="clear" w:color="auto" w:fill="auto"/>
            <w:noWrap/>
            <w:vAlign w:val="bottom"/>
            <w:hideMark/>
          </w:tcPr>
          <w:p w14:paraId="23E66CD4"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14:paraId="59E9CD5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-0.9%</w:t>
            </w:r>
          </w:p>
        </w:tc>
        <w:tc>
          <w:tcPr>
            <w:tcW w:w="1060" w:type="dxa"/>
            <w:tcBorders>
              <w:top w:val="nil"/>
              <w:left w:val="nil"/>
              <w:bottom w:val="nil"/>
              <w:right w:val="single" w:sz="8" w:space="0" w:color="auto"/>
            </w:tcBorders>
            <w:shd w:val="clear" w:color="auto" w:fill="auto"/>
            <w:noWrap/>
            <w:vAlign w:val="bottom"/>
            <w:hideMark/>
          </w:tcPr>
          <w:p w14:paraId="79786C82"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-0.8%</w:t>
            </w:r>
          </w:p>
        </w:tc>
      </w:tr>
      <w:tr w:rsidR="007F54DC" w:rsidRPr="007F54DC" w14:paraId="24C3F795"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1F923575"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mixed content, 1440p</w:t>
            </w:r>
          </w:p>
        </w:tc>
        <w:tc>
          <w:tcPr>
            <w:tcW w:w="1060" w:type="dxa"/>
            <w:tcBorders>
              <w:top w:val="nil"/>
              <w:left w:val="nil"/>
              <w:bottom w:val="nil"/>
              <w:right w:val="nil"/>
            </w:tcBorders>
            <w:shd w:val="clear" w:color="auto" w:fill="auto"/>
            <w:noWrap/>
            <w:vAlign w:val="bottom"/>
            <w:hideMark/>
          </w:tcPr>
          <w:p w14:paraId="471989F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14:paraId="39CDC47C"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14:paraId="25F78C0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-0.2%</w:t>
            </w:r>
          </w:p>
        </w:tc>
      </w:tr>
      <w:tr w:rsidR="007F54DC" w:rsidRPr="007F54DC" w14:paraId="7590884E"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0CFDDF75"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mixed content, 1080p</w:t>
            </w:r>
          </w:p>
        </w:tc>
        <w:tc>
          <w:tcPr>
            <w:tcW w:w="1060" w:type="dxa"/>
            <w:tcBorders>
              <w:top w:val="nil"/>
              <w:left w:val="nil"/>
              <w:bottom w:val="nil"/>
              <w:right w:val="nil"/>
            </w:tcBorders>
            <w:shd w:val="clear" w:color="auto" w:fill="auto"/>
            <w:noWrap/>
            <w:vAlign w:val="bottom"/>
            <w:hideMark/>
          </w:tcPr>
          <w:p w14:paraId="02723432"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-1.2%</w:t>
            </w:r>
          </w:p>
        </w:tc>
        <w:tc>
          <w:tcPr>
            <w:tcW w:w="1060" w:type="dxa"/>
            <w:tcBorders>
              <w:top w:val="nil"/>
              <w:left w:val="nil"/>
              <w:bottom w:val="nil"/>
              <w:right w:val="nil"/>
            </w:tcBorders>
            <w:shd w:val="clear" w:color="auto" w:fill="auto"/>
            <w:noWrap/>
            <w:vAlign w:val="bottom"/>
            <w:hideMark/>
          </w:tcPr>
          <w:p w14:paraId="7249077A"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-1.6%</w:t>
            </w:r>
          </w:p>
        </w:tc>
        <w:tc>
          <w:tcPr>
            <w:tcW w:w="1060" w:type="dxa"/>
            <w:tcBorders>
              <w:top w:val="nil"/>
              <w:left w:val="nil"/>
              <w:bottom w:val="nil"/>
              <w:right w:val="single" w:sz="8" w:space="0" w:color="auto"/>
            </w:tcBorders>
            <w:shd w:val="clear" w:color="auto" w:fill="auto"/>
            <w:noWrap/>
            <w:vAlign w:val="bottom"/>
            <w:hideMark/>
          </w:tcPr>
          <w:p w14:paraId="76B0BEB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-1.3%</w:t>
            </w:r>
          </w:p>
        </w:tc>
      </w:tr>
      <w:tr w:rsidR="007F54DC" w:rsidRPr="007F54DC" w14:paraId="4F99493E"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44CA09DA"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Animation, 720p</w:t>
            </w:r>
          </w:p>
        </w:tc>
        <w:tc>
          <w:tcPr>
            <w:tcW w:w="1060" w:type="dxa"/>
            <w:tcBorders>
              <w:top w:val="nil"/>
              <w:left w:val="nil"/>
              <w:bottom w:val="nil"/>
              <w:right w:val="nil"/>
            </w:tcBorders>
            <w:shd w:val="clear" w:color="auto" w:fill="auto"/>
            <w:noWrap/>
            <w:vAlign w:val="bottom"/>
            <w:hideMark/>
          </w:tcPr>
          <w:p w14:paraId="15E8D13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14:paraId="1FAF8087"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14:paraId="2AE28872"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r>
      <w:tr w:rsidR="007F54DC" w:rsidRPr="007F54DC" w14:paraId="16E098AE"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469BA278"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camera captured, 1080p</w:t>
            </w:r>
          </w:p>
        </w:tc>
        <w:tc>
          <w:tcPr>
            <w:tcW w:w="1060" w:type="dxa"/>
            <w:tcBorders>
              <w:top w:val="nil"/>
              <w:left w:val="nil"/>
              <w:bottom w:val="nil"/>
              <w:right w:val="nil"/>
            </w:tcBorders>
            <w:shd w:val="clear" w:color="auto" w:fill="auto"/>
            <w:noWrap/>
            <w:vAlign w:val="bottom"/>
            <w:hideMark/>
          </w:tcPr>
          <w:p w14:paraId="5BB4B25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14:paraId="3E2B21F4"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14:paraId="17C25FC4"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r>
      <w:tr w:rsidR="007F54DC" w:rsidRPr="007F54DC" w14:paraId="3370C359"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414E00B6"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text &amp; graphics with motion, 1080p</w:t>
            </w:r>
          </w:p>
        </w:tc>
        <w:tc>
          <w:tcPr>
            <w:tcW w:w="1060" w:type="dxa"/>
            <w:tcBorders>
              <w:top w:val="nil"/>
              <w:left w:val="nil"/>
              <w:bottom w:val="nil"/>
              <w:right w:val="nil"/>
            </w:tcBorders>
            <w:shd w:val="clear" w:color="auto" w:fill="auto"/>
            <w:noWrap/>
            <w:vAlign w:val="bottom"/>
            <w:hideMark/>
          </w:tcPr>
          <w:p w14:paraId="687E141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-1.7%</w:t>
            </w:r>
          </w:p>
        </w:tc>
        <w:tc>
          <w:tcPr>
            <w:tcW w:w="1060" w:type="dxa"/>
            <w:tcBorders>
              <w:top w:val="nil"/>
              <w:left w:val="nil"/>
              <w:bottom w:val="nil"/>
              <w:right w:val="nil"/>
            </w:tcBorders>
            <w:shd w:val="clear" w:color="auto" w:fill="auto"/>
            <w:noWrap/>
            <w:vAlign w:val="bottom"/>
            <w:hideMark/>
          </w:tcPr>
          <w:p w14:paraId="47D6A01C"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-1.8%</w:t>
            </w:r>
          </w:p>
        </w:tc>
        <w:tc>
          <w:tcPr>
            <w:tcW w:w="1060" w:type="dxa"/>
            <w:tcBorders>
              <w:top w:val="nil"/>
              <w:left w:val="nil"/>
              <w:bottom w:val="nil"/>
              <w:right w:val="single" w:sz="8" w:space="0" w:color="auto"/>
            </w:tcBorders>
            <w:shd w:val="clear" w:color="auto" w:fill="auto"/>
            <w:noWrap/>
            <w:vAlign w:val="bottom"/>
            <w:hideMark/>
          </w:tcPr>
          <w:p w14:paraId="0FC92A84"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-1.8%</w:t>
            </w:r>
          </w:p>
        </w:tc>
      </w:tr>
      <w:tr w:rsidR="007F54DC" w:rsidRPr="007F54DC" w14:paraId="4E2DA152"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08030C6B"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text &amp; graphics with motion,720p</w:t>
            </w:r>
          </w:p>
        </w:tc>
        <w:tc>
          <w:tcPr>
            <w:tcW w:w="1060" w:type="dxa"/>
            <w:tcBorders>
              <w:top w:val="nil"/>
              <w:left w:val="nil"/>
              <w:bottom w:val="nil"/>
              <w:right w:val="nil"/>
            </w:tcBorders>
            <w:shd w:val="clear" w:color="auto" w:fill="auto"/>
            <w:noWrap/>
            <w:vAlign w:val="bottom"/>
            <w:hideMark/>
          </w:tcPr>
          <w:p w14:paraId="78002B9A"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c>
          <w:tcPr>
            <w:tcW w:w="1060" w:type="dxa"/>
            <w:tcBorders>
              <w:top w:val="nil"/>
              <w:left w:val="nil"/>
              <w:bottom w:val="nil"/>
              <w:right w:val="nil"/>
            </w:tcBorders>
            <w:shd w:val="clear" w:color="auto" w:fill="auto"/>
            <w:noWrap/>
            <w:vAlign w:val="bottom"/>
            <w:hideMark/>
          </w:tcPr>
          <w:p w14:paraId="39959EC5"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-0.9%</w:t>
            </w:r>
          </w:p>
        </w:tc>
        <w:tc>
          <w:tcPr>
            <w:tcW w:w="1060" w:type="dxa"/>
            <w:tcBorders>
              <w:top w:val="nil"/>
              <w:left w:val="nil"/>
              <w:bottom w:val="nil"/>
              <w:right w:val="single" w:sz="8" w:space="0" w:color="auto"/>
            </w:tcBorders>
            <w:shd w:val="clear" w:color="auto" w:fill="auto"/>
            <w:noWrap/>
            <w:vAlign w:val="bottom"/>
            <w:hideMark/>
          </w:tcPr>
          <w:p w14:paraId="3BF8ADB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-1.0%</w:t>
            </w:r>
          </w:p>
        </w:tc>
      </w:tr>
      <w:tr w:rsidR="007F54DC" w:rsidRPr="007F54DC" w14:paraId="28ED9E98"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47929E15"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mixed content, 1440p</w:t>
            </w:r>
          </w:p>
        </w:tc>
        <w:tc>
          <w:tcPr>
            <w:tcW w:w="1060" w:type="dxa"/>
            <w:tcBorders>
              <w:top w:val="nil"/>
              <w:left w:val="nil"/>
              <w:bottom w:val="nil"/>
              <w:right w:val="nil"/>
            </w:tcBorders>
            <w:shd w:val="clear" w:color="auto" w:fill="auto"/>
            <w:noWrap/>
            <w:vAlign w:val="bottom"/>
            <w:hideMark/>
          </w:tcPr>
          <w:p w14:paraId="5EC7568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14:paraId="2050780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-0.8%</w:t>
            </w:r>
          </w:p>
        </w:tc>
        <w:tc>
          <w:tcPr>
            <w:tcW w:w="1060" w:type="dxa"/>
            <w:tcBorders>
              <w:top w:val="nil"/>
              <w:left w:val="nil"/>
              <w:bottom w:val="nil"/>
              <w:right w:val="single" w:sz="8" w:space="0" w:color="auto"/>
            </w:tcBorders>
            <w:shd w:val="clear" w:color="auto" w:fill="auto"/>
            <w:noWrap/>
            <w:vAlign w:val="bottom"/>
            <w:hideMark/>
          </w:tcPr>
          <w:p w14:paraId="4A187FDA"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r>
      <w:tr w:rsidR="007F54DC" w:rsidRPr="007F54DC" w14:paraId="25903321"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3EEA033D"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mixed content, 1080p</w:t>
            </w:r>
          </w:p>
        </w:tc>
        <w:tc>
          <w:tcPr>
            <w:tcW w:w="1060" w:type="dxa"/>
            <w:tcBorders>
              <w:top w:val="nil"/>
              <w:left w:val="nil"/>
              <w:bottom w:val="nil"/>
              <w:right w:val="nil"/>
            </w:tcBorders>
            <w:shd w:val="clear" w:color="auto" w:fill="auto"/>
            <w:noWrap/>
            <w:vAlign w:val="bottom"/>
            <w:hideMark/>
          </w:tcPr>
          <w:p w14:paraId="328B02B8"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-1.2%</w:t>
            </w:r>
          </w:p>
        </w:tc>
        <w:tc>
          <w:tcPr>
            <w:tcW w:w="1060" w:type="dxa"/>
            <w:tcBorders>
              <w:top w:val="nil"/>
              <w:left w:val="nil"/>
              <w:bottom w:val="nil"/>
              <w:right w:val="nil"/>
            </w:tcBorders>
            <w:shd w:val="clear" w:color="000000" w:fill="CCFFCC"/>
            <w:noWrap/>
            <w:vAlign w:val="bottom"/>
            <w:hideMark/>
          </w:tcPr>
          <w:p w14:paraId="19F4123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7F54DC">
              <w:rPr>
                <w:rFonts w:ascii="Arial" w:hAnsi="Arial" w:cs="Arial"/>
                <w:sz w:val="18"/>
                <w:szCs w:val="18"/>
                <w:lang w:eastAsia="zh-CN"/>
              </w:rPr>
              <w:t>-3.3%</w:t>
            </w:r>
          </w:p>
        </w:tc>
        <w:tc>
          <w:tcPr>
            <w:tcW w:w="1060" w:type="dxa"/>
            <w:tcBorders>
              <w:top w:val="nil"/>
              <w:left w:val="nil"/>
              <w:bottom w:val="nil"/>
              <w:right w:val="single" w:sz="8" w:space="0" w:color="auto"/>
            </w:tcBorders>
            <w:shd w:val="clear" w:color="auto" w:fill="auto"/>
            <w:noWrap/>
            <w:vAlign w:val="bottom"/>
            <w:hideMark/>
          </w:tcPr>
          <w:p w14:paraId="436C1C8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-2.7%</w:t>
            </w:r>
          </w:p>
        </w:tc>
      </w:tr>
      <w:tr w:rsidR="007F54DC" w:rsidRPr="007F54DC" w14:paraId="25AFF2C2"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28062DAA"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Animation, 720p</w:t>
            </w:r>
          </w:p>
        </w:tc>
        <w:tc>
          <w:tcPr>
            <w:tcW w:w="1060" w:type="dxa"/>
            <w:tcBorders>
              <w:top w:val="nil"/>
              <w:left w:val="nil"/>
              <w:bottom w:val="nil"/>
              <w:right w:val="nil"/>
            </w:tcBorders>
            <w:shd w:val="clear" w:color="auto" w:fill="auto"/>
            <w:noWrap/>
            <w:vAlign w:val="bottom"/>
            <w:hideMark/>
          </w:tcPr>
          <w:p w14:paraId="1012A0D6"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14:paraId="35B0EF8F"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14:paraId="5FE3152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r>
      <w:tr w:rsidR="007F54DC" w:rsidRPr="007F54DC" w14:paraId="62A27A63" w14:textId="77777777" w:rsidTr="007F54DC">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14:paraId="6A00B1AC"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lastRenderedPageBreak/>
              <w:t>YUV, camera captured, 1080p</w:t>
            </w:r>
          </w:p>
        </w:tc>
        <w:tc>
          <w:tcPr>
            <w:tcW w:w="1060" w:type="dxa"/>
            <w:tcBorders>
              <w:top w:val="nil"/>
              <w:left w:val="nil"/>
              <w:bottom w:val="single" w:sz="8" w:space="0" w:color="auto"/>
              <w:right w:val="nil"/>
            </w:tcBorders>
            <w:shd w:val="clear" w:color="auto" w:fill="auto"/>
            <w:noWrap/>
            <w:vAlign w:val="bottom"/>
            <w:hideMark/>
          </w:tcPr>
          <w:p w14:paraId="37AD1257"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single" w:sz="8" w:space="0" w:color="auto"/>
              <w:right w:val="nil"/>
            </w:tcBorders>
            <w:shd w:val="clear" w:color="auto" w:fill="auto"/>
            <w:noWrap/>
            <w:vAlign w:val="bottom"/>
            <w:hideMark/>
          </w:tcPr>
          <w:p w14:paraId="05A55AF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single" w:sz="8" w:space="0" w:color="auto"/>
              <w:right w:val="single" w:sz="8" w:space="0" w:color="auto"/>
            </w:tcBorders>
            <w:shd w:val="clear" w:color="auto" w:fill="auto"/>
            <w:noWrap/>
            <w:vAlign w:val="bottom"/>
            <w:hideMark/>
          </w:tcPr>
          <w:p w14:paraId="339E8008"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r>
      <w:tr w:rsidR="007F54DC" w:rsidRPr="007F54DC" w14:paraId="0EB371A8"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0E3E0CBF"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roofErr w:type="spellStart"/>
            <w:r w:rsidRPr="007F54DC">
              <w:rPr>
                <w:rFonts w:ascii="Arial" w:hAnsi="Arial" w:cs="Arial"/>
                <w:color w:val="000000"/>
                <w:sz w:val="18"/>
                <w:szCs w:val="18"/>
                <w:lang w:eastAsia="zh-CN"/>
              </w:rPr>
              <w:t>Enc</w:t>
            </w:r>
            <w:proofErr w:type="spellEnd"/>
            <w:r w:rsidRPr="007F54DC">
              <w:rPr>
                <w:rFonts w:ascii="Arial" w:hAnsi="Arial" w:cs="Arial"/>
                <w:color w:val="000000"/>
                <w:sz w:val="18"/>
                <w:szCs w:val="18"/>
                <w:lang w:eastAsia="zh-CN"/>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14:paraId="7D7BBA9F"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103%</w:t>
            </w:r>
          </w:p>
        </w:tc>
      </w:tr>
      <w:tr w:rsidR="007F54DC" w:rsidRPr="007F54DC" w14:paraId="56B37AF2" w14:textId="77777777" w:rsidTr="007F54DC">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14:paraId="151BF24E"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6C2B5D9F"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99%</w:t>
            </w:r>
          </w:p>
        </w:tc>
      </w:tr>
      <w:tr w:rsidR="007F54DC" w:rsidRPr="007F54DC" w14:paraId="1111D985" w14:textId="77777777" w:rsidTr="007F54DC">
        <w:trPr>
          <w:trHeight w:val="240"/>
          <w:jc w:val="center"/>
        </w:trPr>
        <w:tc>
          <w:tcPr>
            <w:tcW w:w="3440" w:type="dxa"/>
            <w:tcBorders>
              <w:top w:val="nil"/>
              <w:left w:val="nil"/>
              <w:bottom w:val="nil"/>
              <w:right w:val="nil"/>
            </w:tcBorders>
            <w:shd w:val="clear" w:color="auto" w:fill="auto"/>
            <w:noWrap/>
            <w:vAlign w:val="bottom"/>
            <w:hideMark/>
          </w:tcPr>
          <w:p w14:paraId="3E807C3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14:paraId="62293B51"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1060" w:type="dxa"/>
            <w:tcBorders>
              <w:top w:val="nil"/>
              <w:left w:val="nil"/>
              <w:bottom w:val="nil"/>
              <w:right w:val="nil"/>
            </w:tcBorders>
            <w:shd w:val="clear" w:color="auto" w:fill="auto"/>
            <w:noWrap/>
            <w:vAlign w:val="bottom"/>
            <w:hideMark/>
          </w:tcPr>
          <w:p w14:paraId="62D57242"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1060" w:type="dxa"/>
            <w:tcBorders>
              <w:top w:val="nil"/>
              <w:left w:val="nil"/>
              <w:bottom w:val="nil"/>
              <w:right w:val="nil"/>
            </w:tcBorders>
            <w:shd w:val="clear" w:color="auto" w:fill="auto"/>
            <w:noWrap/>
            <w:vAlign w:val="bottom"/>
            <w:hideMark/>
          </w:tcPr>
          <w:p w14:paraId="318D3408"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sz w:val="20"/>
                <w:lang w:eastAsia="zh-CN"/>
              </w:rPr>
            </w:pPr>
          </w:p>
        </w:tc>
      </w:tr>
      <w:tr w:rsidR="007F54DC" w:rsidRPr="007F54DC" w14:paraId="12A0088D" w14:textId="77777777" w:rsidTr="007F54DC">
        <w:trPr>
          <w:trHeight w:val="240"/>
          <w:jc w:val="center"/>
        </w:trPr>
        <w:tc>
          <w:tcPr>
            <w:tcW w:w="3440" w:type="dxa"/>
            <w:tcBorders>
              <w:top w:val="nil"/>
              <w:left w:val="nil"/>
              <w:bottom w:val="nil"/>
              <w:right w:val="nil"/>
            </w:tcBorders>
            <w:shd w:val="clear" w:color="auto" w:fill="auto"/>
            <w:noWrap/>
            <w:vAlign w:val="bottom"/>
            <w:hideMark/>
          </w:tcPr>
          <w:p w14:paraId="74D28926"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4BE45BBC"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7F54DC">
              <w:rPr>
                <w:rFonts w:ascii="Arial" w:hAnsi="Arial" w:cs="Arial"/>
                <w:b/>
                <w:bCs/>
                <w:color w:val="000000"/>
                <w:sz w:val="18"/>
                <w:szCs w:val="18"/>
                <w:lang w:eastAsia="zh-CN"/>
              </w:rPr>
              <w:t xml:space="preserve">Random Access </w:t>
            </w:r>
          </w:p>
        </w:tc>
      </w:tr>
      <w:tr w:rsidR="007F54DC" w:rsidRPr="007F54DC" w14:paraId="68C3521F" w14:textId="77777777" w:rsidTr="007F54DC">
        <w:trPr>
          <w:trHeight w:val="240"/>
          <w:jc w:val="center"/>
        </w:trPr>
        <w:tc>
          <w:tcPr>
            <w:tcW w:w="3440" w:type="dxa"/>
            <w:tcBorders>
              <w:top w:val="nil"/>
              <w:left w:val="nil"/>
              <w:bottom w:val="nil"/>
              <w:right w:val="nil"/>
            </w:tcBorders>
            <w:shd w:val="clear" w:color="auto" w:fill="auto"/>
            <w:noWrap/>
            <w:vAlign w:val="bottom"/>
            <w:hideMark/>
          </w:tcPr>
          <w:p w14:paraId="2074C71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14:paraId="3B077EB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G/Y</w:t>
            </w:r>
          </w:p>
        </w:tc>
        <w:tc>
          <w:tcPr>
            <w:tcW w:w="1060" w:type="dxa"/>
            <w:tcBorders>
              <w:top w:val="nil"/>
              <w:left w:val="nil"/>
              <w:bottom w:val="nil"/>
              <w:right w:val="nil"/>
            </w:tcBorders>
            <w:shd w:val="clear" w:color="auto" w:fill="auto"/>
            <w:noWrap/>
            <w:vAlign w:val="bottom"/>
            <w:hideMark/>
          </w:tcPr>
          <w:p w14:paraId="29955B38"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B/U</w:t>
            </w:r>
          </w:p>
        </w:tc>
        <w:tc>
          <w:tcPr>
            <w:tcW w:w="1060" w:type="dxa"/>
            <w:tcBorders>
              <w:top w:val="nil"/>
              <w:left w:val="nil"/>
              <w:bottom w:val="nil"/>
              <w:right w:val="single" w:sz="8" w:space="0" w:color="auto"/>
            </w:tcBorders>
            <w:shd w:val="clear" w:color="auto" w:fill="auto"/>
            <w:noWrap/>
            <w:vAlign w:val="bottom"/>
            <w:hideMark/>
          </w:tcPr>
          <w:p w14:paraId="61D94F47"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R/V</w:t>
            </w:r>
          </w:p>
        </w:tc>
      </w:tr>
      <w:tr w:rsidR="007F54DC" w:rsidRPr="007F54DC" w14:paraId="4C71C629" w14:textId="77777777" w:rsidTr="007F54DC">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14:paraId="28326EB7"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14:paraId="31CE3B32"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-0.8%</w:t>
            </w:r>
          </w:p>
        </w:tc>
        <w:tc>
          <w:tcPr>
            <w:tcW w:w="1060" w:type="dxa"/>
            <w:tcBorders>
              <w:top w:val="single" w:sz="8" w:space="0" w:color="auto"/>
              <w:left w:val="nil"/>
              <w:bottom w:val="nil"/>
              <w:right w:val="nil"/>
            </w:tcBorders>
            <w:shd w:val="clear" w:color="auto" w:fill="auto"/>
            <w:noWrap/>
            <w:vAlign w:val="bottom"/>
            <w:hideMark/>
          </w:tcPr>
          <w:p w14:paraId="4FC1C966"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-0.8%</w:t>
            </w:r>
          </w:p>
        </w:tc>
        <w:tc>
          <w:tcPr>
            <w:tcW w:w="1060" w:type="dxa"/>
            <w:tcBorders>
              <w:top w:val="single" w:sz="8" w:space="0" w:color="auto"/>
              <w:left w:val="nil"/>
              <w:bottom w:val="nil"/>
              <w:right w:val="single" w:sz="8" w:space="0" w:color="auto"/>
            </w:tcBorders>
            <w:shd w:val="clear" w:color="auto" w:fill="auto"/>
            <w:noWrap/>
            <w:vAlign w:val="bottom"/>
            <w:hideMark/>
          </w:tcPr>
          <w:p w14:paraId="58583EE5"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-0.8%</w:t>
            </w:r>
          </w:p>
        </w:tc>
      </w:tr>
      <w:tr w:rsidR="007F54DC" w:rsidRPr="007F54DC" w14:paraId="3CB47887"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43CBED1C"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text &amp; graphics with motion,720p</w:t>
            </w:r>
          </w:p>
        </w:tc>
        <w:tc>
          <w:tcPr>
            <w:tcW w:w="1060" w:type="dxa"/>
            <w:tcBorders>
              <w:top w:val="nil"/>
              <w:left w:val="nil"/>
              <w:bottom w:val="nil"/>
              <w:right w:val="nil"/>
            </w:tcBorders>
            <w:shd w:val="clear" w:color="auto" w:fill="auto"/>
            <w:noWrap/>
            <w:vAlign w:val="bottom"/>
            <w:hideMark/>
          </w:tcPr>
          <w:p w14:paraId="01541954"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14:paraId="125C49F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c>
          <w:tcPr>
            <w:tcW w:w="1060" w:type="dxa"/>
            <w:tcBorders>
              <w:top w:val="nil"/>
              <w:left w:val="nil"/>
              <w:bottom w:val="nil"/>
              <w:right w:val="single" w:sz="8" w:space="0" w:color="auto"/>
            </w:tcBorders>
            <w:shd w:val="clear" w:color="auto" w:fill="auto"/>
            <w:noWrap/>
            <w:vAlign w:val="bottom"/>
            <w:hideMark/>
          </w:tcPr>
          <w:p w14:paraId="798D4C4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r>
      <w:tr w:rsidR="007F54DC" w:rsidRPr="007F54DC" w14:paraId="6ECDE874"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7280B9C4"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mixed content, 1440p</w:t>
            </w:r>
          </w:p>
        </w:tc>
        <w:tc>
          <w:tcPr>
            <w:tcW w:w="1060" w:type="dxa"/>
            <w:tcBorders>
              <w:top w:val="nil"/>
              <w:left w:val="nil"/>
              <w:bottom w:val="nil"/>
              <w:right w:val="nil"/>
            </w:tcBorders>
            <w:shd w:val="clear" w:color="auto" w:fill="auto"/>
            <w:noWrap/>
            <w:vAlign w:val="bottom"/>
            <w:hideMark/>
          </w:tcPr>
          <w:p w14:paraId="4F639587"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14:paraId="3A6C49AA"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14:paraId="6752CEA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-0.3%</w:t>
            </w:r>
          </w:p>
        </w:tc>
      </w:tr>
      <w:tr w:rsidR="007F54DC" w:rsidRPr="007F54DC" w14:paraId="02E2148A"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6C5B8E8B"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mixed content, 1080p</w:t>
            </w:r>
          </w:p>
        </w:tc>
        <w:tc>
          <w:tcPr>
            <w:tcW w:w="1060" w:type="dxa"/>
            <w:tcBorders>
              <w:top w:val="nil"/>
              <w:left w:val="nil"/>
              <w:bottom w:val="nil"/>
              <w:right w:val="nil"/>
            </w:tcBorders>
            <w:shd w:val="clear" w:color="auto" w:fill="auto"/>
            <w:noWrap/>
            <w:vAlign w:val="bottom"/>
            <w:hideMark/>
          </w:tcPr>
          <w:p w14:paraId="0F7853A0"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14:paraId="162CCE9C"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-1.2%</w:t>
            </w:r>
          </w:p>
        </w:tc>
        <w:tc>
          <w:tcPr>
            <w:tcW w:w="1060" w:type="dxa"/>
            <w:tcBorders>
              <w:top w:val="nil"/>
              <w:left w:val="nil"/>
              <w:bottom w:val="nil"/>
              <w:right w:val="single" w:sz="8" w:space="0" w:color="auto"/>
            </w:tcBorders>
            <w:shd w:val="clear" w:color="auto" w:fill="auto"/>
            <w:noWrap/>
            <w:vAlign w:val="bottom"/>
            <w:hideMark/>
          </w:tcPr>
          <w:p w14:paraId="4FFEF3F6"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-1.1%</w:t>
            </w:r>
          </w:p>
        </w:tc>
      </w:tr>
      <w:tr w:rsidR="007F54DC" w:rsidRPr="007F54DC" w14:paraId="41C42DA1"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363AA263"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Animation, 720p</w:t>
            </w:r>
          </w:p>
        </w:tc>
        <w:tc>
          <w:tcPr>
            <w:tcW w:w="1060" w:type="dxa"/>
            <w:tcBorders>
              <w:top w:val="nil"/>
              <w:left w:val="nil"/>
              <w:bottom w:val="nil"/>
              <w:right w:val="nil"/>
            </w:tcBorders>
            <w:shd w:val="clear" w:color="auto" w:fill="auto"/>
            <w:noWrap/>
            <w:vAlign w:val="bottom"/>
            <w:hideMark/>
          </w:tcPr>
          <w:p w14:paraId="027488E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14:paraId="4BB50E10"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14:paraId="7BE9573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r>
      <w:tr w:rsidR="007F54DC" w:rsidRPr="007F54DC" w14:paraId="6791A3AE"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1E174026"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camera captured, 1080p</w:t>
            </w:r>
          </w:p>
        </w:tc>
        <w:tc>
          <w:tcPr>
            <w:tcW w:w="1060" w:type="dxa"/>
            <w:tcBorders>
              <w:top w:val="nil"/>
              <w:left w:val="nil"/>
              <w:bottom w:val="nil"/>
              <w:right w:val="nil"/>
            </w:tcBorders>
            <w:shd w:val="clear" w:color="auto" w:fill="auto"/>
            <w:noWrap/>
            <w:vAlign w:val="bottom"/>
            <w:hideMark/>
          </w:tcPr>
          <w:p w14:paraId="7D04B04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14:paraId="37EC19D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14:paraId="77A74868"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r>
      <w:tr w:rsidR="007F54DC" w:rsidRPr="007F54DC" w14:paraId="1FE02B25"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59414B9C"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text &amp; graphics with motion, 1080p</w:t>
            </w:r>
          </w:p>
        </w:tc>
        <w:tc>
          <w:tcPr>
            <w:tcW w:w="1060" w:type="dxa"/>
            <w:tcBorders>
              <w:top w:val="nil"/>
              <w:left w:val="nil"/>
              <w:bottom w:val="nil"/>
              <w:right w:val="nil"/>
            </w:tcBorders>
            <w:shd w:val="clear" w:color="auto" w:fill="auto"/>
            <w:noWrap/>
            <w:vAlign w:val="bottom"/>
            <w:hideMark/>
          </w:tcPr>
          <w:p w14:paraId="38FE941C"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-0.8%</w:t>
            </w:r>
          </w:p>
        </w:tc>
        <w:tc>
          <w:tcPr>
            <w:tcW w:w="1060" w:type="dxa"/>
            <w:tcBorders>
              <w:top w:val="nil"/>
              <w:left w:val="nil"/>
              <w:bottom w:val="nil"/>
              <w:right w:val="nil"/>
            </w:tcBorders>
            <w:shd w:val="clear" w:color="auto" w:fill="auto"/>
            <w:noWrap/>
            <w:vAlign w:val="bottom"/>
            <w:hideMark/>
          </w:tcPr>
          <w:p w14:paraId="1984DA5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-1.1%</w:t>
            </w:r>
          </w:p>
        </w:tc>
        <w:tc>
          <w:tcPr>
            <w:tcW w:w="1060" w:type="dxa"/>
            <w:tcBorders>
              <w:top w:val="nil"/>
              <w:left w:val="nil"/>
              <w:bottom w:val="nil"/>
              <w:right w:val="single" w:sz="8" w:space="0" w:color="auto"/>
            </w:tcBorders>
            <w:shd w:val="clear" w:color="auto" w:fill="auto"/>
            <w:noWrap/>
            <w:vAlign w:val="bottom"/>
            <w:hideMark/>
          </w:tcPr>
          <w:p w14:paraId="18B982E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-1.1%</w:t>
            </w:r>
          </w:p>
        </w:tc>
      </w:tr>
      <w:tr w:rsidR="007F54DC" w:rsidRPr="007F54DC" w14:paraId="4F3FCBEE"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75E3DFA3"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text &amp; graphics with motion,720p</w:t>
            </w:r>
          </w:p>
        </w:tc>
        <w:tc>
          <w:tcPr>
            <w:tcW w:w="1060" w:type="dxa"/>
            <w:tcBorders>
              <w:top w:val="nil"/>
              <w:left w:val="nil"/>
              <w:bottom w:val="nil"/>
              <w:right w:val="nil"/>
            </w:tcBorders>
            <w:shd w:val="clear" w:color="auto" w:fill="auto"/>
            <w:noWrap/>
            <w:vAlign w:val="bottom"/>
            <w:hideMark/>
          </w:tcPr>
          <w:p w14:paraId="42076F12"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14:paraId="323CCCF2"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-0.8%</w:t>
            </w:r>
          </w:p>
        </w:tc>
        <w:tc>
          <w:tcPr>
            <w:tcW w:w="1060" w:type="dxa"/>
            <w:tcBorders>
              <w:top w:val="nil"/>
              <w:left w:val="nil"/>
              <w:bottom w:val="nil"/>
              <w:right w:val="single" w:sz="8" w:space="0" w:color="auto"/>
            </w:tcBorders>
            <w:shd w:val="clear" w:color="auto" w:fill="auto"/>
            <w:noWrap/>
            <w:vAlign w:val="bottom"/>
            <w:hideMark/>
          </w:tcPr>
          <w:p w14:paraId="618F3DB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-1.2%</w:t>
            </w:r>
          </w:p>
        </w:tc>
      </w:tr>
      <w:tr w:rsidR="007F54DC" w:rsidRPr="007F54DC" w14:paraId="5A4D445A"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5D7F4E9D"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mixed content, 1440p</w:t>
            </w:r>
          </w:p>
        </w:tc>
        <w:tc>
          <w:tcPr>
            <w:tcW w:w="1060" w:type="dxa"/>
            <w:tcBorders>
              <w:top w:val="nil"/>
              <w:left w:val="nil"/>
              <w:bottom w:val="nil"/>
              <w:right w:val="nil"/>
            </w:tcBorders>
            <w:shd w:val="clear" w:color="auto" w:fill="auto"/>
            <w:noWrap/>
            <w:vAlign w:val="bottom"/>
            <w:hideMark/>
          </w:tcPr>
          <w:p w14:paraId="77F7BF1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14:paraId="766BB2D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-0.8%</w:t>
            </w:r>
          </w:p>
        </w:tc>
        <w:tc>
          <w:tcPr>
            <w:tcW w:w="1060" w:type="dxa"/>
            <w:tcBorders>
              <w:top w:val="nil"/>
              <w:left w:val="nil"/>
              <w:bottom w:val="nil"/>
              <w:right w:val="single" w:sz="8" w:space="0" w:color="auto"/>
            </w:tcBorders>
            <w:shd w:val="clear" w:color="auto" w:fill="auto"/>
            <w:noWrap/>
            <w:vAlign w:val="bottom"/>
            <w:hideMark/>
          </w:tcPr>
          <w:p w14:paraId="1CB802B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-0.5%</w:t>
            </w:r>
          </w:p>
        </w:tc>
      </w:tr>
      <w:tr w:rsidR="007F54DC" w:rsidRPr="007F54DC" w14:paraId="5752C7F7"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61442608"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mixed content, 1080p</w:t>
            </w:r>
          </w:p>
        </w:tc>
        <w:tc>
          <w:tcPr>
            <w:tcW w:w="1060" w:type="dxa"/>
            <w:tcBorders>
              <w:top w:val="nil"/>
              <w:left w:val="nil"/>
              <w:bottom w:val="nil"/>
              <w:right w:val="nil"/>
            </w:tcBorders>
            <w:shd w:val="clear" w:color="auto" w:fill="auto"/>
            <w:noWrap/>
            <w:vAlign w:val="bottom"/>
            <w:hideMark/>
          </w:tcPr>
          <w:p w14:paraId="0E73EBF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-1.0%</w:t>
            </w:r>
          </w:p>
        </w:tc>
        <w:tc>
          <w:tcPr>
            <w:tcW w:w="1060" w:type="dxa"/>
            <w:tcBorders>
              <w:top w:val="nil"/>
              <w:left w:val="nil"/>
              <w:bottom w:val="nil"/>
              <w:right w:val="nil"/>
            </w:tcBorders>
            <w:shd w:val="clear" w:color="000000" w:fill="CCFFCC"/>
            <w:noWrap/>
            <w:vAlign w:val="bottom"/>
            <w:hideMark/>
          </w:tcPr>
          <w:p w14:paraId="1030C55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7F54DC">
              <w:rPr>
                <w:rFonts w:ascii="Arial" w:hAnsi="Arial" w:cs="Arial"/>
                <w:sz w:val="18"/>
                <w:szCs w:val="18"/>
                <w:lang w:eastAsia="zh-CN"/>
              </w:rPr>
              <w:t>-3.1%</w:t>
            </w:r>
          </w:p>
        </w:tc>
        <w:tc>
          <w:tcPr>
            <w:tcW w:w="1060" w:type="dxa"/>
            <w:tcBorders>
              <w:top w:val="nil"/>
              <w:left w:val="nil"/>
              <w:bottom w:val="nil"/>
              <w:right w:val="single" w:sz="8" w:space="0" w:color="auto"/>
            </w:tcBorders>
            <w:shd w:val="clear" w:color="auto" w:fill="auto"/>
            <w:noWrap/>
            <w:vAlign w:val="bottom"/>
            <w:hideMark/>
          </w:tcPr>
          <w:p w14:paraId="3A0E72B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-2.6%</w:t>
            </w:r>
          </w:p>
        </w:tc>
      </w:tr>
      <w:tr w:rsidR="007F54DC" w:rsidRPr="007F54DC" w14:paraId="5655F40C"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1DCE3C81"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Animation, 720p</w:t>
            </w:r>
          </w:p>
        </w:tc>
        <w:tc>
          <w:tcPr>
            <w:tcW w:w="1060" w:type="dxa"/>
            <w:tcBorders>
              <w:top w:val="nil"/>
              <w:left w:val="nil"/>
              <w:bottom w:val="nil"/>
              <w:right w:val="nil"/>
            </w:tcBorders>
            <w:shd w:val="clear" w:color="auto" w:fill="auto"/>
            <w:noWrap/>
            <w:vAlign w:val="bottom"/>
            <w:hideMark/>
          </w:tcPr>
          <w:p w14:paraId="0BF3D850"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14:paraId="24BE386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14:paraId="30876C64"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r>
      <w:tr w:rsidR="007F54DC" w:rsidRPr="007F54DC" w14:paraId="14074A6D"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3A804148"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camera captured, 1080p</w:t>
            </w:r>
          </w:p>
        </w:tc>
        <w:tc>
          <w:tcPr>
            <w:tcW w:w="1060" w:type="dxa"/>
            <w:tcBorders>
              <w:top w:val="nil"/>
              <w:left w:val="nil"/>
              <w:bottom w:val="single" w:sz="8" w:space="0" w:color="auto"/>
              <w:right w:val="nil"/>
            </w:tcBorders>
            <w:shd w:val="clear" w:color="auto" w:fill="auto"/>
            <w:noWrap/>
            <w:vAlign w:val="bottom"/>
            <w:hideMark/>
          </w:tcPr>
          <w:p w14:paraId="65554796"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single" w:sz="8" w:space="0" w:color="auto"/>
              <w:right w:val="nil"/>
            </w:tcBorders>
            <w:shd w:val="clear" w:color="auto" w:fill="auto"/>
            <w:noWrap/>
            <w:vAlign w:val="bottom"/>
            <w:hideMark/>
          </w:tcPr>
          <w:p w14:paraId="13A83CE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c>
          <w:tcPr>
            <w:tcW w:w="1060" w:type="dxa"/>
            <w:tcBorders>
              <w:top w:val="nil"/>
              <w:left w:val="nil"/>
              <w:bottom w:val="single" w:sz="8" w:space="0" w:color="auto"/>
              <w:right w:val="single" w:sz="8" w:space="0" w:color="auto"/>
            </w:tcBorders>
            <w:shd w:val="clear" w:color="auto" w:fill="auto"/>
            <w:noWrap/>
            <w:vAlign w:val="bottom"/>
            <w:hideMark/>
          </w:tcPr>
          <w:p w14:paraId="38363E78"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r>
      <w:tr w:rsidR="007F54DC" w:rsidRPr="007F54DC" w14:paraId="1D929EE4" w14:textId="77777777" w:rsidTr="007F54DC">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14:paraId="76BF005A"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roofErr w:type="spellStart"/>
            <w:r w:rsidRPr="007F54DC">
              <w:rPr>
                <w:rFonts w:ascii="Arial" w:hAnsi="Arial" w:cs="Arial"/>
                <w:color w:val="000000"/>
                <w:sz w:val="18"/>
                <w:szCs w:val="18"/>
                <w:lang w:eastAsia="zh-CN"/>
              </w:rPr>
              <w:t>Enc</w:t>
            </w:r>
            <w:proofErr w:type="spellEnd"/>
            <w:r w:rsidRPr="007F54DC">
              <w:rPr>
                <w:rFonts w:ascii="Arial" w:hAnsi="Arial" w:cs="Arial"/>
                <w:color w:val="000000"/>
                <w:sz w:val="18"/>
                <w:szCs w:val="18"/>
                <w:lang w:eastAsia="zh-CN"/>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14:paraId="187D64D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101%</w:t>
            </w:r>
          </w:p>
        </w:tc>
      </w:tr>
      <w:tr w:rsidR="007F54DC" w:rsidRPr="007F54DC" w14:paraId="72B2636D" w14:textId="77777777" w:rsidTr="007F54DC">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14:paraId="1CE6644D"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4DA29EC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99%</w:t>
            </w:r>
          </w:p>
        </w:tc>
      </w:tr>
      <w:tr w:rsidR="007F54DC" w:rsidRPr="007F54DC" w14:paraId="235F57EA" w14:textId="77777777" w:rsidTr="007F54DC">
        <w:trPr>
          <w:trHeight w:val="240"/>
          <w:jc w:val="center"/>
        </w:trPr>
        <w:tc>
          <w:tcPr>
            <w:tcW w:w="3440" w:type="dxa"/>
            <w:tcBorders>
              <w:top w:val="nil"/>
              <w:left w:val="nil"/>
              <w:bottom w:val="nil"/>
              <w:right w:val="nil"/>
            </w:tcBorders>
            <w:shd w:val="clear" w:color="auto" w:fill="auto"/>
            <w:noWrap/>
            <w:vAlign w:val="bottom"/>
            <w:hideMark/>
          </w:tcPr>
          <w:p w14:paraId="409D47B5"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60" w:type="dxa"/>
            <w:tcBorders>
              <w:top w:val="nil"/>
              <w:left w:val="nil"/>
              <w:bottom w:val="nil"/>
              <w:right w:val="nil"/>
            </w:tcBorders>
            <w:shd w:val="clear" w:color="auto" w:fill="auto"/>
            <w:noWrap/>
            <w:vAlign w:val="bottom"/>
            <w:hideMark/>
          </w:tcPr>
          <w:p w14:paraId="6CD4AF03"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1060" w:type="dxa"/>
            <w:tcBorders>
              <w:top w:val="nil"/>
              <w:left w:val="nil"/>
              <w:bottom w:val="nil"/>
              <w:right w:val="nil"/>
            </w:tcBorders>
            <w:shd w:val="clear" w:color="auto" w:fill="auto"/>
            <w:noWrap/>
            <w:vAlign w:val="bottom"/>
            <w:hideMark/>
          </w:tcPr>
          <w:p w14:paraId="364AF223"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1060" w:type="dxa"/>
            <w:tcBorders>
              <w:top w:val="nil"/>
              <w:left w:val="nil"/>
              <w:bottom w:val="nil"/>
              <w:right w:val="nil"/>
            </w:tcBorders>
            <w:shd w:val="clear" w:color="auto" w:fill="auto"/>
            <w:noWrap/>
            <w:vAlign w:val="bottom"/>
            <w:hideMark/>
          </w:tcPr>
          <w:p w14:paraId="7437FFDB"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sz w:val="20"/>
                <w:lang w:eastAsia="zh-CN"/>
              </w:rPr>
            </w:pPr>
          </w:p>
        </w:tc>
      </w:tr>
      <w:tr w:rsidR="007F54DC" w:rsidRPr="007F54DC" w14:paraId="61C41120" w14:textId="77777777" w:rsidTr="007F54DC">
        <w:trPr>
          <w:trHeight w:val="240"/>
          <w:jc w:val="center"/>
        </w:trPr>
        <w:tc>
          <w:tcPr>
            <w:tcW w:w="3440" w:type="dxa"/>
            <w:tcBorders>
              <w:top w:val="nil"/>
              <w:left w:val="nil"/>
              <w:bottom w:val="nil"/>
              <w:right w:val="nil"/>
            </w:tcBorders>
            <w:shd w:val="clear" w:color="auto" w:fill="auto"/>
            <w:noWrap/>
            <w:vAlign w:val="bottom"/>
            <w:hideMark/>
          </w:tcPr>
          <w:p w14:paraId="1BBC8074"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2998B0D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7F54DC">
              <w:rPr>
                <w:rFonts w:ascii="Arial" w:hAnsi="Arial" w:cs="Arial"/>
                <w:b/>
                <w:bCs/>
                <w:color w:val="000000"/>
                <w:sz w:val="18"/>
                <w:szCs w:val="18"/>
                <w:lang w:eastAsia="zh-CN"/>
              </w:rPr>
              <w:t xml:space="preserve">Low delay B </w:t>
            </w:r>
          </w:p>
        </w:tc>
      </w:tr>
      <w:tr w:rsidR="007F54DC" w:rsidRPr="007F54DC" w14:paraId="5ECC7CBE" w14:textId="77777777" w:rsidTr="007F54DC">
        <w:trPr>
          <w:trHeight w:val="240"/>
          <w:jc w:val="center"/>
        </w:trPr>
        <w:tc>
          <w:tcPr>
            <w:tcW w:w="3440" w:type="dxa"/>
            <w:tcBorders>
              <w:top w:val="nil"/>
              <w:left w:val="nil"/>
              <w:bottom w:val="nil"/>
              <w:right w:val="nil"/>
            </w:tcBorders>
            <w:shd w:val="clear" w:color="auto" w:fill="auto"/>
            <w:noWrap/>
            <w:vAlign w:val="bottom"/>
            <w:hideMark/>
          </w:tcPr>
          <w:p w14:paraId="39D1D23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14:paraId="417B514A"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G/Y</w:t>
            </w:r>
          </w:p>
        </w:tc>
        <w:tc>
          <w:tcPr>
            <w:tcW w:w="1060" w:type="dxa"/>
            <w:tcBorders>
              <w:top w:val="nil"/>
              <w:left w:val="nil"/>
              <w:bottom w:val="nil"/>
              <w:right w:val="nil"/>
            </w:tcBorders>
            <w:shd w:val="clear" w:color="auto" w:fill="auto"/>
            <w:noWrap/>
            <w:vAlign w:val="bottom"/>
            <w:hideMark/>
          </w:tcPr>
          <w:p w14:paraId="32EA69A3"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B/U</w:t>
            </w:r>
          </w:p>
        </w:tc>
        <w:tc>
          <w:tcPr>
            <w:tcW w:w="1060" w:type="dxa"/>
            <w:tcBorders>
              <w:top w:val="nil"/>
              <w:left w:val="nil"/>
              <w:bottom w:val="nil"/>
              <w:right w:val="single" w:sz="8" w:space="0" w:color="auto"/>
            </w:tcBorders>
            <w:shd w:val="clear" w:color="auto" w:fill="auto"/>
            <w:noWrap/>
            <w:vAlign w:val="bottom"/>
            <w:hideMark/>
          </w:tcPr>
          <w:p w14:paraId="65E35F50"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R/V</w:t>
            </w:r>
          </w:p>
        </w:tc>
      </w:tr>
      <w:tr w:rsidR="007F54DC" w:rsidRPr="007F54DC" w14:paraId="76525B5A" w14:textId="77777777" w:rsidTr="007F54DC">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14:paraId="65DA6874"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14:paraId="06E60568"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-0.6%</w:t>
            </w:r>
          </w:p>
        </w:tc>
        <w:tc>
          <w:tcPr>
            <w:tcW w:w="1060" w:type="dxa"/>
            <w:tcBorders>
              <w:top w:val="single" w:sz="8" w:space="0" w:color="auto"/>
              <w:left w:val="nil"/>
              <w:bottom w:val="nil"/>
              <w:right w:val="nil"/>
            </w:tcBorders>
            <w:shd w:val="clear" w:color="auto" w:fill="auto"/>
            <w:noWrap/>
            <w:vAlign w:val="bottom"/>
            <w:hideMark/>
          </w:tcPr>
          <w:p w14:paraId="416A2366"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c>
          <w:tcPr>
            <w:tcW w:w="1060" w:type="dxa"/>
            <w:tcBorders>
              <w:top w:val="single" w:sz="8" w:space="0" w:color="auto"/>
              <w:left w:val="nil"/>
              <w:bottom w:val="nil"/>
              <w:right w:val="single" w:sz="8" w:space="0" w:color="auto"/>
            </w:tcBorders>
            <w:shd w:val="clear" w:color="auto" w:fill="auto"/>
            <w:noWrap/>
            <w:vAlign w:val="bottom"/>
            <w:hideMark/>
          </w:tcPr>
          <w:p w14:paraId="1FDCD7DF"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r>
      <w:tr w:rsidR="007F54DC" w:rsidRPr="007F54DC" w14:paraId="74D57BA8"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508787A0"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text &amp; graphics with motion,720p</w:t>
            </w:r>
          </w:p>
        </w:tc>
        <w:tc>
          <w:tcPr>
            <w:tcW w:w="1060" w:type="dxa"/>
            <w:tcBorders>
              <w:top w:val="nil"/>
              <w:left w:val="nil"/>
              <w:bottom w:val="nil"/>
              <w:right w:val="nil"/>
            </w:tcBorders>
            <w:shd w:val="clear" w:color="auto" w:fill="auto"/>
            <w:noWrap/>
            <w:vAlign w:val="bottom"/>
            <w:hideMark/>
          </w:tcPr>
          <w:p w14:paraId="7A6AEFBF"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-0.5%</w:t>
            </w:r>
          </w:p>
        </w:tc>
        <w:tc>
          <w:tcPr>
            <w:tcW w:w="1060" w:type="dxa"/>
            <w:tcBorders>
              <w:top w:val="nil"/>
              <w:left w:val="nil"/>
              <w:bottom w:val="nil"/>
              <w:right w:val="nil"/>
            </w:tcBorders>
            <w:shd w:val="clear" w:color="auto" w:fill="auto"/>
            <w:noWrap/>
            <w:vAlign w:val="bottom"/>
            <w:hideMark/>
          </w:tcPr>
          <w:p w14:paraId="737C5E6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14:paraId="053F9F78"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r>
      <w:tr w:rsidR="007F54DC" w:rsidRPr="007F54DC" w14:paraId="1AB1DC1A"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3CF5DDA8"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mixed content, 1440p</w:t>
            </w:r>
          </w:p>
        </w:tc>
        <w:tc>
          <w:tcPr>
            <w:tcW w:w="1060" w:type="dxa"/>
            <w:tcBorders>
              <w:top w:val="nil"/>
              <w:left w:val="nil"/>
              <w:bottom w:val="nil"/>
              <w:right w:val="nil"/>
            </w:tcBorders>
            <w:shd w:val="clear" w:color="auto" w:fill="auto"/>
            <w:noWrap/>
            <w:vAlign w:val="bottom"/>
            <w:hideMark/>
          </w:tcPr>
          <w:p w14:paraId="3F45592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-0.2%</w:t>
            </w:r>
          </w:p>
        </w:tc>
        <w:tc>
          <w:tcPr>
            <w:tcW w:w="1060" w:type="dxa"/>
            <w:tcBorders>
              <w:top w:val="nil"/>
              <w:left w:val="nil"/>
              <w:bottom w:val="nil"/>
              <w:right w:val="nil"/>
            </w:tcBorders>
            <w:shd w:val="clear" w:color="auto" w:fill="auto"/>
            <w:noWrap/>
            <w:vAlign w:val="bottom"/>
            <w:hideMark/>
          </w:tcPr>
          <w:p w14:paraId="627A5FA5"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-0.4%</w:t>
            </w:r>
          </w:p>
        </w:tc>
        <w:tc>
          <w:tcPr>
            <w:tcW w:w="1060" w:type="dxa"/>
            <w:tcBorders>
              <w:top w:val="nil"/>
              <w:left w:val="nil"/>
              <w:bottom w:val="nil"/>
              <w:right w:val="single" w:sz="8" w:space="0" w:color="auto"/>
            </w:tcBorders>
            <w:shd w:val="clear" w:color="auto" w:fill="auto"/>
            <w:noWrap/>
            <w:vAlign w:val="bottom"/>
            <w:hideMark/>
          </w:tcPr>
          <w:p w14:paraId="0BB4306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-0.3%</w:t>
            </w:r>
          </w:p>
        </w:tc>
      </w:tr>
      <w:tr w:rsidR="007F54DC" w:rsidRPr="007F54DC" w14:paraId="468C769A"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34558E83"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mixed content, 1080p</w:t>
            </w:r>
          </w:p>
        </w:tc>
        <w:tc>
          <w:tcPr>
            <w:tcW w:w="1060" w:type="dxa"/>
            <w:tcBorders>
              <w:top w:val="nil"/>
              <w:left w:val="nil"/>
              <w:bottom w:val="nil"/>
              <w:right w:val="nil"/>
            </w:tcBorders>
            <w:shd w:val="clear" w:color="auto" w:fill="auto"/>
            <w:noWrap/>
            <w:vAlign w:val="bottom"/>
            <w:hideMark/>
          </w:tcPr>
          <w:p w14:paraId="514912DA"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c>
          <w:tcPr>
            <w:tcW w:w="1060" w:type="dxa"/>
            <w:tcBorders>
              <w:top w:val="nil"/>
              <w:left w:val="nil"/>
              <w:bottom w:val="nil"/>
              <w:right w:val="nil"/>
            </w:tcBorders>
            <w:shd w:val="clear" w:color="auto" w:fill="auto"/>
            <w:noWrap/>
            <w:vAlign w:val="bottom"/>
            <w:hideMark/>
          </w:tcPr>
          <w:p w14:paraId="7B65182C"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-1.0%</w:t>
            </w:r>
          </w:p>
        </w:tc>
        <w:tc>
          <w:tcPr>
            <w:tcW w:w="1060" w:type="dxa"/>
            <w:tcBorders>
              <w:top w:val="nil"/>
              <w:left w:val="nil"/>
              <w:bottom w:val="nil"/>
              <w:right w:val="single" w:sz="8" w:space="0" w:color="auto"/>
            </w:tcBorders>
            <w:shd w:val="clear" w:color="auto" w:fill="auto"/>
            <w:noWrap/>
            <w:vAlign w:val="bottom"/>
            <w:hideMark/>
          </w:tcPr>
          <w:p w14:paraId="705D4E29"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-0.8%</w:t>
            </w:r>
          </w:p>
        </w:tc>
      </w:tr>
      <w:tr w:rsidR="007F54DC" w:rsidRPr="007F54DC" w14:paraId="6A7A5000"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15AEC797"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Animation, 720p</w:t>
            </w:r>
          </w:p>
        </w:tc>
        <w:tc>
          <w:tcPr>
            <w:tcW w:w="1060" w:type="dxa"/>
            <w:tcBorders>
              <w:top w:val="nil"/>
              <w:left w:val="nil"/>
              <w:bottom w:val="nil"/>
              <w:right w:val="nil"/>
            </w:tcBorders>
            <w:shd w:val="clear" w:color="auto" w:fill="auto"/>
            <w:noWrap/>
            <w:vAlign w:val="bottom"/>
            <w:hideMark/>
          </w:tcPr>
          <w:p w14:paraId="6D2BB6E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14:paraId="4115C8D0"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14:paraId="7BC5B33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r>
      <w:tr w:rsidR="007F54DC" w:rsidRPr="007F54DC" w14:paraId="6669E700"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715C0137"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RGB, camera captured, 1080p</w:t>
            </w:r>
          </w:p>
        </w:tc>
        <w:tc>
          <w:tcPr>
            <w:tcW w:w="1060" w:type="dxa"/>
            <w:tcBorders>
              <w:top w:val="nil"/>
              <w:left w:val="nil"/>
              <w:bottom w:val="nil"/>
              <w:right w:val="nil"/>
            </w:tcBorders>
            <w:shd w:val="clear" w:color="auto" w:fill="auto"/>
            <w:noWrap/>
            <w:vAlign w:val="bottom"/>
            <w:hideMark/>
          </w:tcPr>
          <w:p w14:paraId="71A7866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nil"/>
            </w:tcBorders>
            <w:shd w:val="clear" w:color="auto" w:fill="auto"/>
            <w:noWrap/>
            <w:vAlign w:val="bottom"/>
            <w:hideMark/>
          </w:tcPr>
          <w:p w14:paraId="42DCEFB8"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14:paraId="30E543E1"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r>
      <w:tr w:rsidR="007F54DC" w:rsidRPr="007F54DC" w14:paraId="2C697923"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07CFEA28"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text &amp; graphics with motion, 1080p</w:t>
            </w:r>
          </w:p>
        </w:tc>
        <w:tc>
          <w:tcPr>
            <w:tcW w:w="1060" w:type="dxa"/>
            <w:tcBorders>
              <w:top w:val="nil"/>
              <w:left w:val="nil"/>
              <w:bottom w:val="nil"/>
              <w:right w:val="nil"/>
            </w:tcBorders>
            <w:shd w:val="clear" w:color="auto" w:fill="auto"/>
            <w:noWrap/>
            <w:vAlign w:val="bottom"/>
            <w:hideMark/>
          </w:tcPr>
          <w:p w14:paraId="4E56BD5F"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14:paraId="70ABD23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-1.0%</w:t>
            </w:r>
          </w:p>
        </w:tc>
        <w:tc>
          <w:tcPr>
            <w:tcW w:w="1060" w:type="dxa"/>
            <w:tcBorders>
              <w:top w:val="nil"/>
              <w:left w:val="nil"/>
              <w:bottom w:val="nil"/>
              <w:right w:val="single" w:sz="8" w:space="0" w:color="auto"/>
            </w:tcBorders>
            <w:shd w:val="clear" w:color="auto" w:fill="auto"/>
            <w:noWrap/>
            <w:vAlign w:val="bottom"/>
            <w:hideMark/>
          </w:tcPr>
          <w:p w14:paraId="0AAD10C8"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-0.9%</w:t>
            </w:r>
          </w:p>
        </w:tc>
      </w:tr>
      <w:tr w:rsidR="007F54DC" w:rsidRPr="007F54DC" w14:paraId="234E643A"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6558FB32"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text &amp; graphics with motion,720p</w:t>
            </w:r>
          </w:p>
        </w:tc>
        <w:tc>
          <w:tcPr>
            <w:tcW w:w="1060" w:type="dxa"/>
            <w:tcBorders>
              <w:top w:val="nil"/>
              <w:left w:val="nil"/>
              <w:bottom w:val="nil"/>
              <w:right w:val="nil"/>
            </w:tcBorders>
            <w:shd w:val="clear" w:color="auto" w:fill="auto"/>
            <w:noWrap/>
            <w:vAlign w:val="bottom"/>
            <w:hideMark/>
          </w:tcPr>
          <w:p w14:paraId="21A991F2"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-0.6%</w:t>
            </w:r>
          </w:p>
        </w:tc>
        <w:tc>
          <w:tcPr>
            <w:tcW w:w="1060" w:type="dxa"/>
            <w:tcBorders>
              <w:top w:val="nil"/>
              <w:left w:val="nil"/>
              <w:bottom w:val="nil"/>
              <w:right w:val="nil"/>
            </w:tcBorders>
            <w:shd w:val="clear" w:color="auto" w:fill="auto"/>
            <w:noWrap/>
            <w:vAlign w:val="bottom"/>
            <w:hideMark/>
          </w:tcPr>
          <w:p w14:paraId="0150B028"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-0.7%</w:t>
            </w:r>
          </w:p>
        </w:tc>
        <w:tc>
          <w:tcPr>
            <w:tcW w:w="1060" w:type="dxa"/>
            <w:tcBorders>
              <w:top w:val="nil"/>
              <w:left w:val="nil"/>
              <w:bottom w:val="nil"/>
              <w:right w:val="single" w:sz="8" w:space="0" w:color="auto"/>
            </w:tcBorders>
            <w:shd w:val="clear" w:color="auto" w:fill="auto"/>
            <w:noWrap/>
            <w:vAlign w:val="bottom"/>
            <w:hideMark/>
          </w:tcPr>
          <w:p w14:paraId="0F82ADB3"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-1.2%</w:t>
            </w:r>
          </w:p>
        </w:tc>
      </w:tr>
      <w:tr w:rsidR="007F54DC" w:rsidRPr="007F54DC" w14:paraId="105825C4"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1167CCE4"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mixed content, 1440p</w:t>
            </w:r>
          </w:p>
        </w:tc>
        <w:tc>
          <w:tcPr>
            <w:tcW w:w="1060" w:type="dxa"/>
            <w:tcBorders>
              <w:top w:val="nil"/>
              <w:left w:val="nil"/>
              <w:bottom w:val="nil"/>
              <w:right w:val="nil"/>
            </w:tcBorders>
            <w:shd w:val="clear" w:color="auto" w:fill="auto"/>
            <w:noWrap/>
            <w:vAlign w:val="bottom"/>
            <w:hideMark/>
          </w:tcPr>
          <w:p w14:paraId="562C116B"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-0.3%</w:t>
            </w:r>
          </w:p>
        </w:tc>
        <w:tc>
          <w:tcPr>
            <w:tcW w:w="1060" w:type="dxa"/>
            <w:tcBorders>
              <w:top w:val="nil"/>
              <w:left w:val="nil"/>
              <w:bottom w:val="nil"/>
              <w:right w:val="nil"/>
            </w:tcBorders>
            <w:shd w:val="clear" w:color="auto" w:fill="auto"/>
            <w:noWrap/>
            <w:vAlign w:val="bottom"/>
            <w:hideMark/>
          </w:tcPr>
          <w:p w14:paraId="73A51C1C"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-1.4%</w:t>
            </w:r>
          </w:p>
        </w:tc>
        <w:tc>
          <w:tcPr>
            <w:tcW w:w="1060" w:type="dxa"/>
            <w:tcBorders>
              <w:top w:val="nil"/>
              <w:left w:val="nil"/>
              <w:bottom w:val="nil"/>
              <w:right w:val="single" w:sz="8" w:space="0" w:color="auto"/>
            </w:tcBorders>
            <w:shd w:val="clear" w:color="auto" w:fill="auto"/>
            <w:noWrap/>
            <w:vAlign w:val="bottom"/>
            <w:hideMark/>
          </w:tcPr>
          <w:p w14:paraId="2034456D"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-1.0%</w:t>
            </w:r>
          </w:p>
        </w:tc>
      </w:tr>
      <w:tr w:rsidR="007F54DC" w:rsidRPr="007F54DC" w14:paraId="5C4CD1FF"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20AD8867"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mixed content, 1080p</w:t>
            </w:r>
          </w:p>
        </w:tc>
        <w:tc>
          <w:tcPr>
            <w:tcW w:w="1060" w:type="dxa"/>
            <w:tcBorders>
              <w:top w:val="nil"/>
              <w:left w:val="nil"/>
              <w:bottom w:val="nil"/>
              <w:right w:val="nil"/>
            </w:tcBorders>
            <w:shd w:val="clear" w:color="auto" w:fill="auto"/>
            <w:noWrap/>
            <w:vAlign w:val="bottom"/>
            <w:hideMark/>
          </w:tcPr>
          <w:p w14:paraId="3C5693BC"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-1.4%</w:t>
            </w:r>
          </w:p>
        </w:tc>
        <w:tc>
          <w:tcPr>
            <w:tcW w:w="1060" w:type="dxa"/>
            <w:tcBorders>
              <w:top w:val="nil"/>
              <w:left w:val="nil"/>
              <w:bottom w:val="nil"/>
              <w:right w:val="nil"/>
            </w:tcBorders>
            <w:shd w:val="clear" w:color="000000" w:fill="CCFFCC"/>
            <w:noWrap/>
            <w:vAlign w:val="bottom"/>
            <w:hideMark/>
          </w:tcPr>
          <w:p w14:paraId="606E759A"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7F54DC">
              <w:rPr>
                <w:rFonts w:ascii="Arial" w:hAnsi="Arial" w:cs="Arial"/>
                <w:sz w:val="18"/>
                <w:szCs w:val="18"/>
                <w:lang w:eastAsia="zh-CN"/>
              </w:rPr>
              <w:t>-3.9%</w:t>
            </w:r>
          </w:p>
        </w:tc>
        <w:tc>
          <w:tcPr>
            <w:tcW w:w="1060" w:type="dxa"/>
            <w:tcBorders>
              <w:top w:val="nil"/>
              <w:left w:val="nil"/>
              <w:bottom w:val="nil"/>
              <w:right w:val="single" w:sz="8" w:space="0" w:color="auto"/>
            </w:tcBorders>
            <w:shd w:val="clear" w:color="auto" w:fill="auto"/>
            <w:noWrap/>
            <w:vAlign w:val="bottom"/>
            <w:hideMark/>
          </w:tcPr>
          <w:p w14:paraId="08A27AC7"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-2.8%</w:t>
            </w:r>
          </w:p>
        </w:tc>
      </w:tr>
      <w:tr w:rsidR="007F54DC" w:rsidRPr="007F54DC" w14:paraId="25184297"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0A211C33"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Animation, 720p</w:t>
            </w:r>
          </w:p>
        </w:tc>
        <w:tc>
          <w:tcPr>
            <w:tcW w:w="1060" w:type="dxa"/>
            <w:tcBorders>
              <w:top w:val="nil"/>
              <w:left w:val="nil"/>
              <w:bottom w:val="nil"/>
              <w:right w:val="nil"/>
            </w:tcBorders>
            <w:shd w:val="clear" w:color="auto" w:fill="auto"/>
            <w:noWrap/>
            <w:vAlign w:val="bottom"/>
            <w:hideMark/>
          </w:tcPr>
          <w:p w14:paraId="33438DF8"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c>
          <w:tcPr>
            <w:tcW w:w="1060" w:type="dxa"/>
            <w:tcBorders>
              <w:top w:val="nil"/>
              <w:left w:val="nil"/>
              <w:bottom w:val="nil"/>
              <w:right w:val="nil"/>
            </w:tcBorders>
            <w:shd w:val="clear" w:color="auto" w:fill="auto"/>
            <w:noWrap/>
            <w:vAlign w:val="bottom"/>
            <w:hideMark/>
          </w:tcPr>
          <w:p w14:paraId="41AA3AD6"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14:paraId="3A9FF21E"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0.2%</w:t>
            </w:r>
          </w:p>
        </w:tc>
      </w:tr>
      <w:tr w:rsidR="007F54DC" w:rsidRPr="007F54DC" w14:paraId="4E83C3E8" w14:textId="77777777" w:rsidTr="007F54DC">
        <w:trPr>
          <w:trHeight w:val="240"/>
          <w:jc w:val="center"/>
        </w:trPr>
        <w:tc>
          <w:tcPr>
            <w:tcW w:w="3440" w:type="dxa"/>
            <w:tcBorders>
              <w:top w:val="nil"/>
              <w:left w:val="single" w:sz="8" w:space="0" w:color="auto"/>
              <w:bottom w:val="nil"/>
              <w:right w:val="single" w:sz="8" w:space="0" w:color="auto"/>
            </w:tcBorders>
            <w:shd w:val="clear" w:color="auto" w:fill="auto"/>
            <w:noWrap/>
            <w:vAlign w:val="bottom"/>
            <w:hideMark/>
          </w:tcPr>
          <w:p w14:paraId="2EBF5E98"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YUV, camera captured, 1080p</w:t>
            </w:r>
          </w:p>
        </w:tc>
        <w:tc>
          <w:tcPr>
            <w:tcW w:w="1060" w:type="dxa"/>
            <w:tcBorders>
              <w:top w:val="nil"/>
              <w:left w:val="nil"/>
              <w:bottom w:val="single" w:sz="8" w:space="0" w:color="auto"/>
              <w:right w:val="nil"/>
            </w:tcBorders>
            <w:shd w:val="clear" w:color="auto" w:fill="auto"/>
            <w:noWrap/>
            <w:vAlign w:val="bottom"/>
            <w:hideMark/>
          </w:tcPr>
          <w:p w14:paraId="7E9CA87C"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c>
          <w:tcPr>
            <w:tcW w:w="1060" w:type="dxa"/>
            <w:tcBorders>
              <w:top w:val="nil"/>
              <w:left w:val="nil"/>
              <w:bottom w:val="single" w:sz="8" w:space="0" w:color="auto"/>
              <w:right w:val="nil"/>
            </w:tcBorders>
            <w:shd w:val="clear" w:color="auto" w:fill="auto"/>
            <w:noWrap/>
            <w:vAlign w:val="bottom"/>
            <w:hideMark/>
          </w:tcPr>
          <w:p w14:paraId="5AF890E2"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-0.1%</w:t>
            </w:r>
          </w:p>
        </w:tc>
        <w:tc>
          <w:tcPr>
            <w:tcW w:w="1060" w:type="dxa"/>
            <w:tcBorders>
              <w:top w:val="nil"/>
              <w:left w:val="nil"/>
              <w:bottom w:val="single" w:sz="8" w:space="0" w:color="auto"/>
              <w:right w:val="single" w:sz="8" w:space="0" w:color="auto"/>
            </w:tcBorders>
            <w:shd w:val="clear" w:color="auto" w:fill="auto"/>
            <w:noWrap/>
            <w:vAlign w:val="bottom"/>
            <w:hideMark/>
          </w:tcPr>
          <w:p w14:paraId="0CDB276A"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0.0%</w:t>
            </w:r>
          </w:p>
        </w:tc>
      </w:tr>
      <w:tr w:rsidR="007F54DC" w:rsidRPr="007F54DC" w14:paraId="2DD9186E" w14:textId="77777777" w:rsidTr="007F54DC">
        <w:trPr>
          <w:trHeight w:val="240"/>
          <w:jc w:val="center"/>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14:paraId="2FFF702D"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roofErr w:type="spellStart"/>
            <w:r w:rsidRPr="007F54DC">
              <w:rPr>
                <w:rFonts w:ascii="Arial" w:hAnsi="Arial" w:cs="Arial"/>
                <w:color w:val="000000"/>
                <w:sz w:val="18"/>
                <w:szCs w:val="18"/>
                <w:lang w:eastAsia="zh-CN"/>
              </w:rPr>
              <w:t>Enc</w:t>
            </w:r>
            <w:proofErr w:type="spellEnd"/>
            <w:r w:rsidRPr="007F54DC">
              <w:rPr>
                <w:rFonts w:ascii="Arial" w:hAnsi="Arial" w:cs="Arial"/>
                <w:color w:val="000000"/>
                <w:sz w:val="18"/>
                <w:szCs w:val="18"/>
                <w:lang w:eastAsia="zh-CN"/>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14:paraId="757F4077"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101%</w:t>
            </w:r>
          </w:p>
        </w:tc>
      </w:tr>
      <w:tr w:rsidR="007F54DC" w:rsidRPr="007F54DC" w14:paraId="24D950EC" w14:textId="77777777" w:rsidTr="007F54DC">
        <w:trPr>
          <w:trHeight w:val="240"/>
          <w:jc w:val="center"/>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14:paraId="7C8B0FE5" w14:textId="77777777" w:rsidR="007F54DC" w:rsidRPr="007F54DC" w:rsidRDefault="007F54DC" w:rsidP="007F54DC">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F54DC">
              <w:rPr>
                <w:rFonts w:ascii="Arial" w:hAnsi="Arial" w:cs="Arial"/>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7DEDBF85" w14:textId="77777777" w:rsidR="007F54DC" w:rsidRPr="007F54DC" w:rsidRDefault="007F54DC" w:rsidP="007F54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F54DC">
              <w:rPr>
                <w:rFonts w:ascii="Arial" w:hAnsi="Arial" w:cs="Arial"/>
                <w:color w:val="000000"/>
                <w:sz w:val="18"/>
                <w:szCs w:val="18"/>
                <w:lang w:eastAsia="zh-CN"/>
              </w:rPr>
              <w:t>98%</w:t>
            </w:r>
          </w:p>
        </w:tc>
      </w:tr>
    </w:tbl>
    <w:p w14:paraId="18668652" w14:textId="77777777" w:rsidR="002E34AB" w:rsidRPr="00077C42" w:rsidRDefault="002E34AB" w:rsidP="00077C42">
      <w:pPr>
        <w:rPr>
          <w:lang w:val="en-CA"/>
        </w:rPr>
      </w:pPr>
    </w:p>
    <w:p w14:paraId="46771AD1" w14:textId="624C8F87" w:rsidR="005C2512" w:rsidRDefault="005C2512" w:rsidP="009E7491">
      <w:pPr>
        <w:pStyle w:val="Heading1"/>
        <w:rPr>
          <w:lang w:val="en-CA"/>
        </w:rPr>
      </w:pPr>
      <w:r>
        <w:rPr>
          <w:lang w:val="en-CA"/>
        </w:rPr>
        <w:t>Conclusions</w:t>
      </w:r>
    </w:p>
    <w:p w14:paraId="24FFECAD" w14:textId="61D6E282" w:rsidR="003F33A9" w:rsidRPr="003F33A9" w:rsidRDefault="003F33A9" w:rsidP="00FC20CB">
      <w:pPr>
        <w:rPr>
          <w:lang w:val="en-CA"/>
        </w:rPr>
      </w:pPr>
      <w:r>
        <w:rPr>
          <w:lang w:val="en-CA"/>
        </w:rPr>
        <w:t>This proposal presents a “copy previous row” mode for the palette coding. The proposed method enables to copy pixels from previously coded rows beyond the row above. The proposed method result</w:t>
      </w:r>
      <w:r w:rsidR="00C02AD8">
        <w:rPr>
          <w:lang w:val="en-CA"/>
        </w:rPr>
        <w:t>s</w:t>
      </w:r>
      <w:r>
        <w:rPr>
          <w:lang w:val="en-CA"/>
        </w:rPr>
        <w:t xml:space="preserve"> in </w:t>
      </w:r>
      <w:r w:rsidRPr="003F33A9">
        <w:rPr>
          <w:lang w:val="en-CA"/>
        </w:rPr>
        <w:t xml:space="preserve">1.2% and 1.4% </w:t>
      </w:r>
      <w:r w:rsidR="0045089D" w:rsidRPr="003F33A9">
        <w:rPr>
          <w:lang w:val="en-CA"/>
        </w:rPr>
        <w:t>B</w:t>
      </w:r>
      <w:r w:rsidR="0045089D">
        <w:rPr>
          <w:lang w:val="en-CA"/>
        </w:rPr>
        <w:t>D</w:t>
      </w:r>
      <w:r w:rsidRPr="003F33A9">
        <w:rPr>
          <w:lang w:val="en-CA"/>
        </w:rPr>
        <w:t xml:space="preserve">-rate savings for 1080p text and graphics RGB and YUV respectively against the SCM2.0 anchor in the </w:t>
      </w:r>
      <w:r w:rsidR="0045089D">
        <w:rPr>
          <w:lang w:val="en-CA"/>
        </w:rPr>
        <w:t>SCC common</w:t>
      </w:r>
      <w:r w:rsidRPr="003F33A9">
        <w:rPr>
          <w:lang w:val="en-CA"/>
        </w:rPr>
        <w:t xml:space="preserve"> </w:t>
      </w:r>
      <w:r w:rsidR="0045089D">
        <w:rPr>
          <w:lang w:val="en-CA"/>
        </w:rPr>
        <w:t xml:space="preserve">test </w:t>
      </w:r>
      <w:r w:rsidRPr="003F33A9">
        <w:rPr>
          <w:lang w:val="en-CA"/>
        </w:rPr>
        <w:t xml:space="preserve">condition. When the copy above and copy previous row are enabled for the first row, the proposed method achieves 1.5% and 1.7% </w:t>
      </w:r>
      <w:r w:rsidR="002118D5" w:rsidRPr="003F33A9">
        <w:rPr>
          <w:lang w:val="en-CA"/>
        </w:rPr>
        <w:t>B</w:t>
      </w:r>
      <w:r w:rsidR="002118D5">
        <w:rPr>
          <w:lang w:val="en-CA"/>
        </w:rPr>
        <w:t>D</w:t>
      </w:r>
      <w:r w:rsidRPr="003F33A9">
        <w:rPr>
          <w:lang w:val="en-CA"/>
        </w:rPr>
        <w:t xml:space="preserve">-rate </w:t>
      </w:r>
      <w:r w:rsidR="00066E35">
        <w:rPr>
          <w:lang w:val="en-CA"/>
        </w:rPr>
        <w:t xml:space="preserve">reduction </w:t>
      </w:r>
      <w:r w:rsidRPr="003F33A9">
        <w:rPr>
          <w:lang w:val="en-CA"/>
        </w:rPr>
        <w:t>in the same test condition.</w:t>
      </w:r>
      <w:r>
        <w:rPr>
          <w:lang w:val="en-CA"/>
        </w:rPr>
        <w:t xml:space="preserve"> </w:t>
      </w:r>
      <w:r w:rsidR="004537B9">
        <w:rPr>
          <w:lang w:val="en-CA"/>
        </w:rPr>
        <w:t>It is recommended to be included in the spec and reference software of SCC.</w:t>
      </w:r>
    </w:p>
    <w:p w14:paraId="303BC770" w14:textId="77777777" w:rsidR="009E7491" w:rsidRPr="005B217D" w:rsidRDefault="009E7491" w:rsidP="009E7491">
      <w:pPr>
        <w:pStyle w:val="Heading1"/>
        <w:rPr>
          <w:lang w:val="en-CA"/>
        </w:rPr>
      </w:pPr>
      <w:r w:rsidRPr="005B217D">
        <w:rPr>
          <w:lang w:val="en-CA"/>
        </w:rPr>
        <w:t>Patent rights declaration(s)</w:t>
      </w:r>
    </w:p>
    <w:p w14:paraId="005EF0C1" w14:textId="77777777" w:rsidR="009E7491" w:rsidRPr="005B217D" w:rsidRDefault="009E7491" w:rsidP="009E7491">
      <w:pPr>
        <w:jc w:val="both"/>
        <w:rPr>
          <w:szCs w:val="22"/>
          <w:lang w:val="en-CA"/>
        </w:rPr>
      </w:pPr>
      <w:r>
        <w:rPr>
          <w:b/>
          <w:szCs w:val="22"/>
          <w:lang w:val="en-CA"/>
        </w:rPr>
        <w:t>Qualcomm Incorporated</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5546C027" w14:textId="77777777" w:rsidR="009E7491" w:rsidRDefault="009E7491" w:rsidP="00F83FC0">
      <w:pPr>
        <w:pStyle w:val="Heading1"/>
        <w:rPr>
          <w:lang w:val="en-CA"/>
        </w:rPr>
      </w:pPr>
      <w:r>
        <w:rPr>
          <w:lang w:val="en-CA"/>
        </w:rPr>
        <w:lastRenderedPageBreak/>
        <w:t>References</w:t>
      </w:r>
    </w:p>
    <w:p w14:paraId="3C363CEE" w14:textId="0CB02A26" w:rsidR="0016543C" w:rsidRPr="0016543C" w:rsidRDefault="0011789C" w:rsidP="00DC4FE4">
      <w:pPr>
        <w:pStyle w:val="ListParagraph"/>
        <w:numPr>
          <w:ilvl w:val="0"/>
          <w:numId w:val="14"/>
        </w:numPr>
        <w:jc w:val="both"/>
        <w:rPr>
          <w:lang w:val="en-CA"/>
        </w:rPr>
      </w:pPr>
      <w:r w:rsidRPr="0016543C">
        <w:rPr>
          <w:lang w:val="en-CA"/>
        </w:rPr>
        <w:t xml:space="preserve">Y. Huang, P. </w:t>
      </w:r>
      <w:proofErr w:type="spellStart"/>
      <w:r w:rsidRPr="0016543C">
        <w:rPr>
          <w:lang w:val="en-CA"/>
        </w:rPr>
        <w:t>Onno</w:t>
      </w:r>
      <w:proofErr w:type="spellEnd"/>
      <w:r w:rsidRPr="0016543C">
        <w:rPr>
          <w:lang w:val="en-CA"/>
        </w:rPr>
        <w:t xml:space="preserve">, R. Cohen, V. Seregin, X. </w:t>
      </w:r>
      <w:proofErr w:type="spellStart"/>
      <w:r w:rsidRPr="0016543C">
        <w:rPr>
          <w:lang w:val="en-CA"/>
        </w:rPr>
        <w:t>Xiu</w:t>
      </w:r>
      <w:proofErr w:type="spellEnd"/>
      <w:r w:rsidR="00A3215A" w:rsidRPr="0016543C">
        <w:rPr>
          <w:lang w:val="en-CA"/>
        </w:rPr>
        <w:t>,</w:t>
      </w:r>
      <w:r w:rsidRPr="0016543C">
        <w:rPr>
          <w:lang w:val="en-CA"/>
        </w:rPr>
        <w:t xml:space="preserve"> and Z. Ma, “Description of Core Experiment 6 (CE6): Improvements of palette mode</w:t>
      </w:r>
      <w:r w:rsidR="00F4246D" w:rsidRPr="0016543C">
        <w:rPr>
          <w:lang w:val="en-CA"/>
        </w:rPr>
        <w:t>,</w:t>
      </w:r>
      <w:r w:rsidRPr="0016543C">
        <w:rPr>
          <w:lang w:val="en-CA"/>
        </w:rPr>
        <w:t xml:space="preserve">” JCTVC-R1106. </w:t>
      </w:r>
    </w:p>
    <w:p w14:paraId="15F30FA4" w14:textId="4DD6F3D7" w:rsidR="008F162A" w:rsidRPr="0016543C" w:rsidRDefault="00B03BBE" w:rsidP="00FC20CB">
      <w:pPr>
        <w:pStyle w:val="ListParagraph"/>
        <w:numPr>
          <w:ilvl w:val="0"/>
          <w:numId w:val="14"/>
        </w:numPr>
        <w:jc w:val="both"/>
        <w:rPr>
          <w:lang w:val="en-CA"/>
        </w:rPr>
      </w:pPr>
      <w:r w:rsidRPr="0016543C">
        <w:rPr>
          <w:lang w:val="en-CA"/>
        </w:rPr>
        <w:t xml:space="preserve">F. Zou, M. Karczewicz, R. Joshi, </w:t>
      </w:r>
      <w:r w:rsidR="001B4DE3" w:rsidRPr="0016543C">
        <w:rPr>
          <w:lang w:val="en-CA"/>
        </w:rPr>
        <w:t xml:space="preserve">and </w:t>
      </w:r>
      <w:r w:rsidRPr="0016543C">
        <w:rPr>
          <w:lang w:val="en-CA"/>
        </w:rPr>
        <w:t>J. Sole</w:t>
      </w:r>
      <w:r w:rsidR="002E0F2A" w:rsidRPr="0016543C">
        <w:rPr>
          <w:lang w:val="en-CA"/>
        </w:rPr>
        <w:t>, “</w:t>
      </w:r>
      <w:r w:rsidRPr="0016543C">
        <w:rPr>
          <w:lang w:val="en-CA"/>
        </w:rPr>
        <w:t>Non-SCCE3: Copy from previous row mode for palette coding</w:t>
      </w:r>
      <w:r w:rsidR="0039074E" w:rsidRPr="0016543C">
        <w:rPr>
          <w:lang w:val="en-CA"/>
        </w:rPr>
        <w:t>,</w:t>
      </w:r>
      <w:r w:rsidR="002E0F2A" w:rsidRPr="0016543C">
        <w:rPr>
          <w:lang w:val="en-CA"/>
        </w:rPr>
        <w:t>” JCT-VC Document, JCTVC-R0</w:t>
      </w:r>
      <w:r w:rsidRPr="0016543C">
        <w:rPr>
          <w:lang w:val="en-CA"/>
        </w:rPr>
        <w:t>202</w:t>
      </w:r>
      <w:r w:rsidR="007374B3" w:rsidRPr="0016543C">
        <w:rPr>
          <w:lang w:val="en-CA"/>
        </w:rPr>
        <w:t xml:space="preserve">, Sapporo, Japan, </w:t>
      </w:r>
      <w:r w:rsidR="002E0F2A" w:rsidRPr="0016543C">
        <w:rPr>
          <w:lang w:val="en-CA"/>
        </w:rPr>
        <w:t>June 2014.</w:t>
      </w:r>
    </w:p>
    <w:p w14:paraId="23C9E506" w14:textId="1EEFD64F" w:rsidR="007374B3" w:rsidRPr="008F162A" w:rsidRDefault="007374B3" w:rsidP="00DC4FE4">
      <w:pPr>
        <w:pStyle w:val="ListParagraph"/>
        <w:numPr>
          <w:ilvl w:val="0"/>
          <w:numId w:val="14"/>
        </w:numPr>
        <w:jc w:val="both"/>
        <w:rPr>
          <w:lang w:val="en-CA"/>
        </w:rPr>
      </w:pPr>
      <w:r w:rsidRPr="00BC603A">
        <w:t xml:space="preserve">H. Yu, R. Cohen, K. Rapaka, </w:t>
      </w:r>
      <w:r w:rsidR="00E165BF">
        <w:t xml:space="preserve">and </w:t>
      </w:r>
      <w:r w:rsidRPr="00BC603A">
        <w:t>J. Xu</w:t>
      </w:r>
      <w:r>
        <w:t>, “</w:t>
      </w:r>
      <w:r w:rsidRPr="00BC603A">
        <w:t>Common conditions for screen content coding tests</w:t>
      </w:r>
      <w:r w:rsidR="00A5666B">
        <w:t>,</w:t>
      </w:r>
      <w:r>
        <w:t>”</w:t>
      </w:r>
      <w:r w:rsidR="00677911">
        <w:t xml:space="preserve"> </w:t>
      </w:r>
      <w:r>
        <w:t xml:space="preserve">JCTVC-R1015, </w:t>
      </w:r>
      <w:r w:rsidRPr="008F162A">
        <w:rPr>
          <w:lang w:val="en-CA"/>
        </w:rPr>
        <w:t>Sapporo, Japan, June 2014.</w:t>
      </w:r>
    </w:p>
    <w:p w14:paraId="1363ECAD" w14:textId="77777777" w:rsidR="009E7491" w:rsidRPr="009E7491" w:rsidRDefault="009E7491" w:rsidP="009E7491">
      <w:pPr>
        <w:rPr>
          <w:lang w:val="en-CA"/>
        </w:rPr>
      </w:pPr>
    </w:p>
    <w:p w14:paraId="7B7B65FC" w14:textId="77777777" w:rsidR="007F1F8B" w:rsidRPr="005B217D" w:rsidRDefault="007F1F8B" w:rsidP="009234A5">
      <w:pPr>
        <w:jc w:val="both"/>
        <w:rPr>
          <w:szCs w:val="22"/>
          <w:lang w:val="en-CA"/>
        </w:rPr>
      </w:pPr>
    </w:p>
    <w:sectPr w:rsidR="007F1F8B"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237DB9" w14:textId="77777777" w:rsidR="006457EE" w:rsidRDefault="006457EE">
      <w:r>
        <w:separator/>
      </w:r>
    </w:p>
  </w:endnote>
  <w:endnote w:type="continuationSeparator" w:id="0">
    <w:p w14:paraId="06FBA121" w14:textId="77777777" w:rsidR="006457EE" w:rsidRDefault="0064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C593A" w14:textId="77777777" w:rsidR="00DC4FE4" w:rsidRDefault="00DC4FE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42349">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C42349">
      <w:rPr>
        <w:rStyle w:val="PageNumber"/>
        <w:noProof/>
      </w:rPr>
      <w:t>2014-10-07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A0D66F" w14:textId="77777777" w:rsidR="006457EE" w:rsidRDefault="006457EE">
      <w:r>
        <w:separator/>
      </w:r>
    </w:p>
  </w:footnote>
  <w:footnote w:type="continuationSeparator" w:id="0">
    <w:p w14:paraId="23FF2267" w14:textId="77777777" w:rsidR="006457EE" w:rsidRDefault="006457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804E91"/>
    <w:multiLevelType w:val="hybridMultilevel"/>
    <w:tmpl w:val="C742D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3B6714"/>
    <w:multiLevelType w:val="hybridMultilevel"/>
    <w:tmpl w:val="8A76527A"/>
    <w:lvl w:ilvl="0" w:tplc="9C76D328">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6D2D2952"/>
    <w:multiLevelType w:val="hybridMultilevel"/>
    <w:tmpl w:val="F058022C"/>
    <w:lvl w:ilvl="0" w:tplc="85BCF7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2"/>
  </w:num>
  <w:num w:numId="12">
    <w:abstractNumId w:val="3"/>
  </w:num>
  <w:num w:numId="13">
    <w:abstractNumId w:val="9"/>
  </w:num>
  <w:num w:numId="14">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ou, Feng">
    <w15:presenceInfo w15:providerId="AD" w15:userId="S-1-5-21-945540591-4024260831-3861152641-7491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308A3"/>
    <w:rsid w:val="000458BC"/>
    <w:rsid w:val="00045C41"/>
    <w:rsid w:val="00046C03"/>
    <w:rsid w:val="00056723"/>
    <w:rsid w:val="00065039"/>
    <w:rsid w:val="00066E35"/>
    <w:rsid w:val="0007614F"/>
    <w:rsid w:val="00077C42"/>
    <w:rsid w:val="000808D1"/>
    <w:rsid w:val="000A3176"/>
    <w:rsid w:val="000A7EF5"/>
    <w:rsid w:val="000B1C6B"/>
    <w:rsid w:val="000B3675"/>
    <w:rsid w:val="000B4FF9"/>
    <w:rsid w:val="000C09AC"/>
    <w:rsid w:val="000E00F3"/>
    <w:rsid w:val="000F158C"/>
    <w:rsid w:val="00102F3D"/>
    <w:rsid w:val="00103AEE"/>
    <w:rsid w:val="00110F69"/>
    <w:rsid w:val="0011789C"/>
    <w:rsid w:val="00124E38"/>
    <w:rsid w:val="0012580B"/>
    <w:rsid w:val="00131F90"/>
    <w:rsid w:val="0013526E"/>
    <w:rsid w:val="00146152"/>
    <w:rsid w:val="0016543C"/>
    <w:rsid w:val="00170A6D"/>
    <w:rsid w:val="00171371"/>
    <w:rsid w:val="00175A24"/>
    <w:rsid w:val="00177E1A"/>
    <w:rsid w:val="00187E58"/>
    <w:rsid w:val="001A1CF6"/>
    <w:rsid w:val="001A297E"/>
    <w:rsid w:val="001A368E"/>
    <w:rsid w:val="001A4169"/>
    <w:rsid w:val="001A7329"/>
    <w:rsid w:val="001A792F"/>
    <w:rsid w:val="001B4DE3"/>
    <w:rsid w:val="001B4E28"/>
    <w:rsid w:val="001C1178"/>
    <w:rsid w:val="001C3525"/>
    <w:rsid w:val="001D1BD2"/>
    <w:rsid w:val="001E02BE"/>
    <w:rsid w:val="001E3B37"/>
    <w:rsid w:val="001F2594"/>
    <w:rsid w:val="002008D9"/>
    <w:rsid w:val="002046CE"/>
    <w:rsid w:val="002055A6"/>
    <w:rsid w:val="00206460"/>
    <w:rsid w:val="002069B4"/>
    <w:rsid w:val="002118D5"/>
    <w:rsid w:val="00215DFC"/>
    <w:rsid w:val="00220F8A"/>
    <w:rsid w:val="002212DF"/>
    <w:rsid w:val="00222CD4"/>
    <w:rsid w:val="00225016"/>
    <w:rsid w:val="002264A6"/>
    <w:rsid w:val="00227BA7"/>
    <w:rsid w:val="0023011C"/>
    <w:rsid w:val="002375C1"/>
    <w:rsid w:val="00263398"/>
    <w:rsid w:val="00275BCF"/>
    <w:rsid w:val="00291E36"/>
    <w:rsid w:val="00292257"/>
    <w:rsid w:val="00294A51"/>
    <w:rsid w:val="002967DF"/>
    <w:rsid w:val="002A54E0"/>
    <w:rsid w:val="002B1595"/>
    <w:rsid w:val="002B191D"/>
    <w:rsid w:val="002B5BBE"/>
    <w:rsid w:val="002B73A7"/>
    <w:rsid w:val="002D0AF6"/>
    <w:rsid w:val="002E0F2A"/>
    <w:rsid w:val="002E34AB"/>
    <w:rsid w:val="002F164D"/>
    <w:rsid w:val="00306206"/>
    <w:rsid w:val="00317D85"/>
    <w:rsid w:val="00324087"/>
    <w:rsid w:val="00327C56"/>
    <w:rsid w:val="0033151C"/>
    <w:rsid w:val="003315A1"/>
    <w:rsid w:val="00334184"/>
    <w:rsid w:val="003373EC"/>
    <w:rsid w:val="00342FF4"/>
    <w:rsid w:val="00345D81"/>
    <w:rsid w:val="00346148"/>
    <w:rsid w:val="003669EA"/>
    <w:rsid w:val="003706CC"/>
    <w:rsid w:val="00377710"/>
    <w:rsid w:val="00387824"/>
    <w:rsid w:val="0039074E"/>
    <w:rsid w:val="003A2D8E"/>
    <w:rsid w:val="003A7CE6"/>
    <w:rsid w:val="003C20E4"/>
    <w:rsid w:val="003E6F90"/>
    <w:rsid w:val="003F33A9"/>
    <w:rsid w:val="003F5D0F"/>
    <w:rsid w:val="0040616D"/>
    <w:rsid w:val="00414101"/>
    <w:rsid w:val="004234F0"/>
    <w:rsid w:val="00433DDB"/>
    <w:rsid w:val="00434454"/>
    <w:rsid w:val="00437619"/>
    <w:rsid w:val="004500DF"/>
    <w:rsid w:val="00450256"/>
    <w:rsid w:val="0045089D"/>
    <w:rsid w:val="004537B9"/>
    <w:rsid w:val="00465A1E"/>
    <w:rsid w:val="004808CB"/>
    <w:rsid w:val="0048580D"/>
    <w:rsid w:val="00494561"/>
    <w:rsid w:val="004A2A63"/>
    <w:rsid w:val="004B210C"/>
    <w:rsid w:val="004D405F"/>
    <w:rsid w:val="004E1256"/>
    <w:rsid w:val="004E4F4F"/>
    <w:rsid w:val="004E6789"/>
    <w:rsid w:val="004F61E3"/>
    <w:rsid w:val="00502E10"/>
    <w:rsid w:val="0051015C"/>
    <w:rsid w:val="005130F8"/>
    <w:rsid w:val="00516CF1"/>
    <w:rsid w:val="00523003"/>
    <w:rsid w:val="00526362"/>
    <w:rsid w:val="005309FF"/>
    <w:rsid w:val="00531AE9"/>
    <w:rsid w:val="00545DAC"/>
    <w:rsid w:val="00550A66"/>
    <w:rsid w:val="00567EC7"/>
    <w:rsid w:val="00570013"/>
    <w:rsid w:val="005801A2"/>
    <w:rsid w:val="005952A5"/>
    <w:rsid w:val="00595F91"/>
    <w:rsid w:val="00596C23"/>
    <w:rsid w:val="005A33A1"/>
    <w:rsid w:val="005B217D"/>
    <w:rsid w:val="005C2512"/>
    <w:rsid w:val="005C385F"/>
    <w:rsid w:val="005E1AC6"/>
    <w:rsid w:val="005F22AA"/>
    <w:rsid w:val="005F59E9"/>
    <w:rsid w:val="005F6F1B"/>
    <w:rsid w:val="00624B33"/>
    <w:rsid w:val="0063041A"/>
    <w:rsid w:val="00630AA2"/>
    <w:rsid w:val="006457EE"/>
    <w:rsid w:val="00646707"/>
    <w:rsid w:val="00662E58"/>
    <w:rsid w:val="00664DCF"/>
    <w:rsid w:val="00677911"/>
    <w:rsid w:val="00686818"/>
    <w:rsid w:val="006B6380"/>
    <w:rsid w:val="006C5D39"/>
    <w:rsid w:val="006D0A43"/>
    <w:rsid w:val="006D6D9B"/>
    <w:rsid w:val="006E2810"/>
    <w:rsid w:val="006E5417"/>
    <w:rsid w:val="007023DE"/>
    <w:rsid w:val="007071ED"/>
    <w:rsid w:val="00712F60"/>
    <w:rsid w:val="00715B32"/>
    <w:rsid w:val="00720E3B"/>
    <w:rsid w:val="0072477F"/>
    <w:rsid w:val="007374B3"/>
    <w:rsid w:val="007409C9"/>
    <w:rsid w:val="0074393F"/>
    <w:rsid w:val="00745F6B"/>
    <w:rsid w:val="00746548"/>
    <w:rsid w:val="00750C36"/>
    <w:rsid w:val="0075585E"/>
    <w:rsid w:val="00770571"/>
    <w:rsid w:val="007768FF"/>
    <w:rsid w:val="007824D3"/>
    <w:rsid w:val="00796EE3"/>
    <w:rsid w:val="007A7D29"/>
    <w:rsid w:val="007B4AB8"/>
    <w:rsid w:val="007C00FC"/>
    <w:rsid w:val="007C42B3"/>
    <w:rsid w:val="007D374B"/>
    <w:rsid w:val="007E01A3"/>
    <w:rsid w:val="007F1F8B"/>
    <w:rsid w:val="007F54DC"/>
    <w:rsid w:val="007F67A1"/>
    <w:rsid w:val="00806261"/>
    <w:rsid w:val="00811C05"/>
    <w:rsid w:val="008206C8"/>
    <w:rsid w:val="008334E1"/>
    <w:rsid w:val="00833F9B"/>
    <w:rsid w:val="0086387C"/>
    <w:rsid w:val="00874A6C"/>
    <w:rsid w:val="00876C65"/>
    <w:rsid w:val="00884907"/>
    <w:rsid w:val="008A4B4C"/>
    <w:rsid w:val="008C239F"/>
    <w:rsid w:val="008E480C"/>
    <w:rsid w:val="008F162A"/>
    <w:rsid w:val="008F1F48"/>
    <w:rsid w:val="00907757"/>
    <w:rsid w:val="00917571"/>
    <w:rsid w:val="009212B0"/>
    <w:rsid w:val="00921FA1"/>
    <w:rsid w:val="009234A5"/>
    <w:rsid w:val="00933453"/>
    <w:rsid w:val="009336F7"/>
    <w:rsid w:val="0093636C"/>
    <w:rsid w:val="009374A7"/>
    <w:rsid w:val="00955F6D"/>
    <w:rsid w:val="009600BA"/>
    <w:rsid w:val="0098551D"/>
    <w:rsid w:val="0099518F"/>
    <w:rsid w:val="009A523D"/>
    <w:rsid w:val="009B02A1"/>
    <w:rsid w:val="009C1E82"/>
    <w:rsid w:val="009E7491"/>
    <w:rsid w:val="009F496B"/>
    <w:rsid w:val="00A01439"/>
    <w:rsid w:val="00A02E61"/>
    <w:rsid w:val="00A05CFF"/>
    <w:rsid w:val="00A13048"/>
    <w:rsid w:val="00A3215A"/>
    <w:rsid w:val="00A509EC"/>
    <w:rsid w:val="00A5666B"/>
    <w:rsid w:val="00A56B97"/>
    <w:rsid w:val="00A6093D"/>
    <w:rsid w:val="00A767DC"/>
    <w:rsid w:val="00A76A6D"/>
    <w:rsid w:val="00A83253"/>
    <w:rsid w:val="00A833CE"/>
    <w:rsid w:val="00A930A6"/>
    <w:rsid w:val="00AA6E84"/>
    <w:rsid w:val="00AD2471"/>
    <w:rsid w:val="00AD7680"/>
    <w:rsid w:val="00AD79C2"/>
    <w:rsid w:val="00AE341B"/>
    <w:rsid w:val="00AF5D1D"/>
    <w:rsid w:val="00B03BBE"/>
    <w:rsid w:val="00B07CA7"/>
    <w:rsid w:val="00B1279A"/>
    <w:rsid w:val="00B40E74"/>
    <w:rsid w:val="00B4194A"/>
    <w:rsid w:val="00B5222E"/>
    <w:rsid w:val="00B53179"/>
    <w:rsid w:val="00B57FF5"/>
    <w:rsid w:val="00B61C96"/>
    <w:rsid w:val="00B66739"/>
    <w:rsid w:val="00B73A2A"/>
    <w:rsid w:val="00B94B06"/>
    <w:rsid w:val="00B94C28"/>
    <w:rsid w:val="00BA0445"/>
    <w:rsid w:val="00BA4535"/>
    <w:rsid w:val="00BB2C66"/>
    <w:rsid w:val="00BC10BA"/>
    <w:rsid w:val="00BC3570"/>
    <w:rsid w:val="00BC5AFD"/>
    <w:rsid w:val="00C02AD8"/>
    <w:rsid w:val="00C04533"/>
    <w:rsid w:val="00C04F43"/>
    <w:rsid w:val="00C0609D"/>
    <w:rsid w:val="00C1144E"/>
    <w:rsid w:val="00C115AB"/>
    <w:rsid w:val="00C26CCB"/>
    <w:rsid w:val="00C30249"/>
    <w:rsid w:val="00C3723B"/>
    <w:rsid w:val="00C42349"/>
    <w:rsid w:val="00C42466"/>
    <w:rsid w:val="00C54BEE"/>
    <w:rsid w:val="00C606C9"/>
    <w:rsid w:val="00C80288"/>
    <w:rsid w:val="00C84003"/>
    <w:rsid w:val="00C90650"/>
    <w:rsid w:val="00C97047"/>
    <w:rsid w:val="00C97D78"/>
    <w:rsid w:val="00CB3282"/>
    <w:rsid w:val="00CC2AAE"/>
    <w:rsid w:val="00CC5A42"/>
    <w:rsid w:val="00CD0EAB"/>
    <w:rsid w:val="00CE5E02"/>
    <w:rsid w:val="00CF03BA"/>
    <w:rsid w:val="00CF34DB"/>
    <w:rsid w:val="00CF558F"/>
    <w:rsid w:val="00D073E2"/>
    <w:rsid w:val="00D10CDE"/>
    <w:rsid w:val="00D158C6"/>
    <w:rsid w:val="00D36F19"/>
    <w:rsid w:val="00D446EC"/>
    <w:rsid w:val="00D51BF0"/>
    <w:rsid w:val="00D522B1"/>
    <w:rsid w:val="00D55942"/>
    <w:rsid w:val="00D807BF"/>
    <w:rsid w:val="00D82FCC"/>
    <w:rsid w:val="00DA17FC"/>
    <w:rsid w:val="00DA7887"/>
    <w:rsid w:val="00DB2C26"/>
    <w:rsid w:val="00DC4FE4"/>
    <w:rsid w:val="00DD5E5A"/>
    <w:rsid w:val="00DE6B43"/>
    <w:rsid w:val="00E0418F"/>
    <w:rsid w:val="00E11923"/>
    <w:rsid w:val="00E165BF"/>
    <w:rsid w:val="00E262D4"/>
    <w:rsid w:val="00E31303"/>
    <w:rsid w:val="00E36250"/>
    <w:rsid w:val="00E54511"/>
    <w:rsid w:val="00E61DAC"/>
    <w:rsid w:val="00E72B80"/>
    <w:rsid w:val="00E75FE3"/>
    <w:rsid w:val="00E80D12"/>
    <w:rsid w:val="00E86C4C"/>
    <w:rsid w:val="00EA5AE0"/>
    <w:rsid w:val="00EB7AB1"/>
    <w:rsid w:val="00EE7CD8"/>
    <w:rsid w:val="00EF48CC"/>
    <w:rsid w:val="00F01B87"/>
    <w:rsid w:val="00F216E0"/>
    <w:rsid w:val="00F4246D"/>
    <w:rsid w:val="00F573F4"/>
    <w:rsid w:val="00F61F14"/>
    <w:rsid w:val="00F676C9"/>
    <w:rsid w:val="00F73032"/>
    <w:rsid w:val="00F81266"/>
    <w:rsid w:val="00F83FC0"/>
    <w:rsid w:val="00F848FC"/>
    <w:rsid w:val="00F9282A"/>
    <w:rsid w:val="00F96BAD"/>
    <w:rsid w:val="00FA139D"/>
    <w:rsid w:val="00FA7FF1"/>
    <w:rsid w:val="00FB0E84"/>
    <w:rsid w:val="00FB7A43"/>
    <w:rsid w:val="00FC20CB"/>
    <w:rsid w:val="00FD01C2"/>
    <w:rsid w:val="00FF0CE3"/>
    <w:rsid w:val="00FF1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735A31"/>
  <w15:chartTrackingRefBased/>
  <w15:docId w15:val="{C7D8A4B4-BE36-4503-968C-A4E19F27E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basedOn w:val="DefaultParagraphFont"/>
    <w:rsid w:val="005309FF"/>
    <w:rPr>
      <w:sz w:val="16"/>
      <w:szCs w:val="16"/>
    </w:rPr>
  </w:style>
  <w:style w:type="paragraph" w:styleId="CommentText">
    <w:name w:val="annotation text"/>
    <w:basedOn w:val="Normal"/>
    <w:link w:val="CommentTextChar"/>
    <w:rsid w:val="005309FF"/>
    <w:rPr>
      <w:sz w:val="20"/>
    </w:rPr>
  </w:style>
  <w:style w:type="character" w:customStyle="1" w:styleId="CommentTextChar">
    <w:name w:val="Comment Text Char"/>
    <w:basedOn w:val="DefaultParagraphFont"/>
    <w:link w:val="CommentText"/>
    <w:rsid w:val="005309FF"/>
    <w:rPr>
      <w:lang w:eastAsia="en-US"/>
    </w:rPr>
  </w:style>
  <w:style w:type="paragraph" w:styleId="CommentSubject">
    <w:name w:val="annotation subject"/>
    <w:basedOn w:val="CommentText"/>
    <w:next w:val="CommentText"/>
    <w:link w:val="CommentSubjectChar"/>
    <w:rsid w:val="005309FF"/>
    <w:rPr>
      <w:b/>
      <w:bCs/>
    </w:rPr>
  </w:style>
  <w:style w:type="character" w:customStyle="1" w:styleId="CommentSubjectChar">
    <w:name w:val="Comment Subject Char"/>
    <w:basedOn w:val="CommentTextChar"/>
    <w:link w:val="CommentSubject"/>
    <w:rsid w:val="005309FF"/>
    <w:rPr>
      <w:b/>
      <w:bCs/>
      <w:lang w:eastAsia="en-US"/>
    </w:rPr>
  </w:style>
  <w:style w:type="paragraph" w:styleId="ListParagraph">
    <w:name w:val="List Paragraph"/>
    <w:basedOn w:val="Normal"/>
    <w:uiPriority w:val="34"/>
    <w:qFormat/>
    <w:rsid w:val="001654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485577">
      <w:bodyDiv w:val="1"/>
      <w:marLeft w:val="0"/>
      <w:marRight w:val="0"/>
      <w:marTop w:val="0"/>
      <w:marBottom w:val="0"/>
      <w:divBdr>
        <w:top w:val="none" w:sz="0" w:space="0" w:color="auto"/>
        <w:left w:val="none" w:sz="0" w:space="0" w:color="auto"/>
        <w:bottom w:val="none" w:sz="0" w:space="0" w:color="auto"/>
        <w:right w:val="none" w:sz="0" w:space="0" w:color="auto"/>
      </w:divBdr>
    </w:div>
    <w:div w:id="890457189">
      <w:bodyDiv w:val="1"/>
      <w:marLeft w:val="0"/>
      <w:marRight w:val="0"/>
      <w:marTop w:val="0"/>
      <w:marBottom w:val="0"/>
      <w:divBdr>
        <w:top w:val="none" w:sz="0" w:space="0" w:color="auto"/>
        <w:left w:val="none" w:sz="0" w:space="0" w:color="auto"/>
        <w:bottom w:val="none" w:sz="0" w:space="0" w:color="auto"/>
        <w:right w:val="none" w:sz="0" w:space="0" w:color="auto"/>
      </w:divBdr>
    </w:div>
    <w:div w:id="1551839967">
      <w:bodyDiv w:val="1"/>
      <w:marLeft w:val="0"/>
      <w:marRight w:val="0"/>
      <w:marTop w:val="0"/>
      <w:marBottom w:val="0"/>
      <w:divBdr>
        <w:top w:val="none" w:sz="0" w:space="0" w:color="auto"/>
        <w:left w:val="none" w:sz="0" w:space="0" w:color="auto"/>
        <w:bottom w:val="none" w:sz="0" w:space="0" w:color="auto"/>
        <w:right w:val="none" w:sz="0" w:space="0" w:color="auto"/>
      </w:divBdr>
    </w:div>
    <w:div w:id="157261366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4416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wpu@qti.qualcomm.com" TargetMode="External"/><Relationship Id="rId4" Type="http://schemas.openxmlformats.org/officeDocument/2006/relationships/webSettings" Target="webSettings.xml"/><Relationship Id="rId9" Type="http://schemas.openxmlformats.org/officeDocument/2006/relationships/hyperlink" Target="mailto:fzou@qti.qualcomm.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1432</Words>
  <Characters>8165</Characters>
  <Application>Microsoft Office Word</Application>
  <DocSecurity>0</DocSecurity>
  <Lines>68</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9578</CharactersWithSpaces>
  <SharedDoc>false</SharedDoc>
  <HLinks>
    <vt:vector size="12" baseType="variant">
      <vt:variant>
        <vt:i4>5898286</vt:i4>
      </vt:variant>
      <vt:variant>
        <vt:i4>3</vt:i4>
      </vt:variant>
      <vt:variant>
        <vt:i4>0</vt:i4>
      </vt:variant>
      <vt:variant>
        <vt:i4>5</vt:i4>
      </vt:variant>
      <vt:variant>
        <vt:lpwstr>mailto:cheny@qti.qualcomm.com</vt:lpwstr>
      </vt:variant>
      <vt:variant>
        <vt:lpwstr/>
      </vt:variant>
      <vt:variant>
        <vt:i4>6553602</vt:i4>
      </vt:variant>
      <vt:variant>
        <vt:i4>0</vt:i4>
      </vt:variant>
      <vt:variant>
        <vt:i4>0</vt:i4>
      </vt:variant>
      <vt:variant>
        <vt:i4>5</vt:i4>
      </vt:variant>
      <vt:variant>
        <vt:lpwstr>mailto:fzou@qti.qualcomm.com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Feng Zou</dc:creator>
  <cp:keywords>JCT-VC, MPEG, VCEG</cp:keywords>
  <cp:lastModifiedBy>Zou, Feng</cp:lastModifiedBy>
  <cp:revision>4</cp:revision>
  <cp:lastPrinted>2014-10-07T07:37:00Z</cp:lastPrinted>
  <dcterms:created xsi:type="dcterms:W3CDTF">2014-10-08T03:07:00Z</dcterms:created>
  <dcterms:modified xsi:type="dcterms:W3CDTF">2014-10-17T04:18:00Z</dcterms:modified>
</cp:coreProperties>
</file>