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93528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 wp14:anchorId="36F18C4D" wp14:editId="6BA0337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 wp14:anchorId="7BE29592" wp14:editId="3E90F74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1E0D1A" w:rsidP="00A42E1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D679E">
              <w:rPr>
                <w:szCs w:val="22"/>
                <w:lang w:val="en-CA"/>
              </w:rPr>
              <w:t>19th Meeting: Strasbourg, FR, 17–24 Oct 2014</w:t>
            </w:r>
          </w:p>
        </w:tc>
        <w:tc>
          <w:tcPr>
            <w:tcW w:w="3168" w:type="dxa"/>
          </w:tcPr>
          <w:p w:rsidR="008A4B4C" w:rsidRPr="00367021" w:rsidRDefault="00E61DAC" w:rsidP="00052860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1E0D1A">
              <w:rPr>
                <w:lang w:val="en-CA"/>
              </w:rPr>
              <w:t>S0</w:t>
            </w:r>
            <w:r w:rsidR="00052860">
              <w:rPr>
                <w:lang w:val="en-CA"/>
              </w:rPr>
              <w:t>173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67021" w:rsidRDefault="0033654D" w:rsidP="0033654D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Non-</w:t>
            </w:r>
            <w:r w:rsidR="00253D8C">
              <w:rPr>
                <w:b/>
                <w:szCs w:val="22"/>
              </w:rPr>
              <w:t>CE</w:t>
            </w:r>
            <w:r w:rsidR="001E0D1A">
              <w:rPr>
                <w:b/>
                <w:szCs w:val="22"/>
              </w:rPr>
              <w:t>6</w:t>
            </w:r>
            <w:r w:rsidR="00D17D3E">
              <w:rPr>
                <w:b/>
                <w:szCs w:val="22"/>
              </w:rPr>
              <w:t xml:space="preserve">: </w:t>
            </w:r>
            <w:r>
              <w:rPr>
                <w:b/>
                <w:szCs w:val="22"/>
              </w:rPr>
              <w:t>Redundancy removal and simplification for Palette coding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E61DAC" w:rsidP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t>Proposal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775C51" w:rsidP="00C10490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 xml:space="preserve">Yuwen He, </w:t>
            </w:r>
            <w:r w:rsidR="00897AE0">
              <w:rPr>
                <w:szCs w:val="22"/>
              </w:rPr>
              <w:t>Xiaoyu</w:t>
            </w:r>
            <w:r w:rsidR="00C10490">
              <w:rPr>
                <w:szCs w:val="22"/>
              </w:rPr>
              <w:t xml:space="preserve"> </w:t>
            </w:r>
            <w:r w:rsidR="00897AE0">
              <w:rPr>
                <w:szCs w:val="22"/>
              </w:rPr>
              <w:t>Xiu</w:t>
            </w:r>
            <w:r w:rsidR="00A74D0B">
              <w:rPr>
                <w:szCs w:val="22"/>
              </w:rPr>
              <w:t>,</w:t>
            </w:r>
            <w:r w:rsidR="00185BEF" w:rsidRPr="00367021">
              <w:rPr>
                <w:szCs w:val="22"/>
                <w:lang w:val="en-CA"/>
              </w:rPr>
              <w:t xml:space="preserve"> </w:t>
            </w:r>
            <w:r w:rsidR="00A74D0B" w:rsidRPr="00367021">
              <w:rPr>
                <w:szCs w:val="22"/>
              </w:rPr>
              <w:t>Yan Ye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9710 Scranton R</w:t>
            </w:r>
            <w:r w:rsidR="002D56BA">
              <w:rPr>
                <w:szCs w:val="22"/>
              </w:rPr>
              <w:t>d</w:t>
            </w:r>
            <w:r w:rsidRPr="00367021">
              <w:rPr>
                <w:szCs w:val="22"/>
              </w:rPr>
              <w:t>, #250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San Diego, CA 92121</w:t>
            </w:r>
            <w:r w:rsidR="00C1033E">
              <w:rPr>
                <w:szCs w:val="22"/>
              </w:rPr>
              <w:t xml:space="preserve">, </w:t>
            </w:r>
            <w:r w:rsidRPr="00367021">
              <w:rPr>
                <w:szCs w:val="22"/>
                <w:lang w:val="en-CA"/>
              </w:rPr>
              <w:t>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B2C58" w:rsidRPr="009B2C58" w:rsidRDefault="00E61DAC" w:rsidP="001E0D1A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+1-858-210-4819</w:t>
            </w:r>
            <w:r w:rsidRPr="00367021">
              <w:rPr>
                <w:szCs w:val="22"/>
                <w:lang w:val="en-CA"/>
              </w:rPr>
              <w:br/>
            </w:r>
            <w:hyperlink r:id="rId11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  <w:r w:rsidR="00F27B57" w:rsidRPr="00367021">
              <w:rPr>
                <w:szCs w:val="22"/>
                <w:lang w:val="en-CA"/>
              </w:rPr>
              <w:t xml:space="preserve"> </w:t>
            </w:r>
            <w:hyperlink r:id="rId12" w:history="1">
              <w:r w:rsidR="004F5D07" w:rsidRPr="00030146">
                <w:rPr>
                  <w:rStyle w:val="Hyperlink"/>
                  <w:szCs w:val="22"/>
                  <w:lang w:val="en-CA"/>
                </w:rPr>
                <w:t>xiaoyu.xiu@interdigital.com</w:t>
              </w:r>
            </w:hyperlink>
            <w:r w:rsidR="004F5D07">
              <w:rPr>
                <w:rStyle w:val="Hyperlink"/>
                <w:szCs w:val="22"/>
                <w:lang w:val="en-CA"/>
              </w:rPr>
              <w:t xml:space="preserve"> </w:t>
            </w:r>
            <w:hyperlink r:id="rId13" w:history="1">
              <w:r w:rsidR="00F27B57" w:rsidRPr="00367021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36C99">
              <w:t xml:space="preserve"> 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775C51" w:rsidP="00FF69BE">
            <w:pPr>
              <w:spacing w:before="60" w:after="60"/>
              <w:rPr>
                <w:szCs w:val="22"/>
              </w:rPr>
            </w:pPr>
            <w:proofErr w:type="spellStart"/>
            <w:r w:rsidRPr="00367021">
              <w:rPr>
                <w:szCs w:val="22"/>
              </w:rPr>
              <w:t>InterDigital</w:t>
            </w:r>
            <w:proofErr w:type="spellEnd"/>
            <w:r w:rsidRPr="00367021">
              <w:rPr>
                <w:szCs w:val="22"/>
              </w:rPr>
              <w:t xml:space="preserve"> Communications, </w:t>
            </w:r>
            <w:r w:rsidR="00FF69BE">
              <w:rPr>
                <w:szCs w:val="22"/>
              </w:rPr>
              <w:t>Inc.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25E47" w:rsidRDefault="00725E47" w:rsidP="00725E47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rFonts w:eastAsia="Malgun Gothic"/>
          <w:kern w:val="2"/>
        </w:rPr>
        <w:t xml:space="preserve">This proposal </w:t>
      </w:r>
      <w:r w:rsidR="002E657B">
        <w:rPr>
          <w:rFonts w:eastAsia="Malgun Gothic"/>
          <w:kern w:val="2"/>
        </w:rPr>
        <w:t xml:space="preserve">proposes to remove some syntax </w:t>
      </w:r>
      <w:proofErr w:type="spellStart"/>
      <w:r w:rsidR="002E657B">
        <w:rPr>
          <w:rFonts w:eastAsia="Malgun Gothic"/>
          <w:kern w:val="2"/>
        </w:rPr>
        <w:t>signalling</w:t>
      </w:r>
      <w:proofErr w:type="spellEnd"/>
      <w:r w:rsidR="002E657B">
        <w:rPr>
          <w:rFonts w:eastAsia="Malgun Gothic"/>
          <w:kern w:val="2"/>
        </w:rPr>
        <w:t xml:space="preserve"> redundancy and simplify the </w:t>
      </w:r>
      <w:proofErr w:type="spellStart"/>
      <w:r w:rsidR="002E657B">
        <w:rPr>
          <w:rFonts w:eastAsia="Malgun Gothic"/>
          <w:kern w:val="2"/>
        </w:rPr>
        <w:t>binarization</w:t>
      </w:r>
      <w:proofErr w:type="spellEnd"/>
      <w:r w:rsidR="002E657B">
        <w:rPr>
          <w:rFonts w:eastAsia="Malgun Gothic"/>
          <w:kern w:val="2"/>
        </w:rPr>
        <w:t xml:space="preserve"> method of </w:t>
      </w:r>
      <w:proofErr w:type="spellStart"/>
      <w:r w:rsidR="00136CB3">
        <w:rPr>
          <w:rFonts w:eastAsia="Malgun Gothic"/>
          <w:kern w:val="2"/>
        </w:rPr>
        <w:t>palette_</w:t>
      </w:r>
      <w:r w:rsidR="002E657B">
        <w:rPr>
          <w:rFonts w:eastAsia="Malgun Gothic"/>
          <w:kern w:val="2"/>
        </w:rPr>
        <w:t>run</w:t>
      </w:r>
      <w:proofErr w:type="spellEnd"/>
      <w:r w:rsidR="002E657B">
        <w:rPr>
          <w:rFonts w:eastAsia="Malgun Gothic"/>
          <w:kern w:val="2"/>
        </w:rPr>
        <w:t xml:space="preserve"> value for</w:t>
      </w:r>
      <w:r w:rsidR="00E575ED">
        <w:rPr>
          <w:rFonts w:eastAsia="Malgun Gothic"/>
          <w:kern w:val="2"/>
        </w:rPr>
        <w:t xml:space="preserve"> palette coding</w:t>
      </w:r>
      <w:r w:rsidR="002E657B">
        <w:rPr>
          <w:rFonts w:eastAsia="Malgun Gothic"/>
          <w:kern w:val="2"/>
        </w:rPr>
        <w:t xml:space="preserve">. </w:t>
      </w:r>
      <w:r>
        <w:rPr>
          <w:rFonts w:eastAsia="Malgun Gothic"/>
          <w:kern w:val="2"/>
        </w:rPr>
        <w:t>Compared to CE</w:t>
      </w:r>
      <w:r w:rsidR="008414B1">
        <w:rPr>
          <w:rFonts w:eastAsia="Malgun Gothic"/>
          <w:kern w:val="2"/>
        </w:rPr>
        <w:t>6</w:t>
      </w:r>
      <w:r>
        <w:rPr>
          <w:rFonts w:eastAsia="Malgun Gothic"/>
          <w:kern w:val="2"/>
        </w:rPr>
        <w:t xml:space="preserve"> anchors, the </w:t>
      </w:r>
      <w:proofErr w:type="spellStart"/>
      <w:r w:rsidR="00B13551">
        <w:rPr>
          <w:kern w:val="2"/>
          <w:lang w:eastAsia="zh-CN"/>
        </w:rPr>
        <w:t>lossy</w:t>
      </w:r>
      <w:proofErr w:type="spellEnd"/>
      <w:r w:rsidR="00B13551">
        <w:rPr>
          <w:rFonts w:eastAsia="Malgun Gothic"/>
          <w:kern w:val="2"/>
        </w:rPr>
        <w:t xml:space="preserve"> coding with </w:t>
      </w:r>
      <w:r>
        <w:rPr>
          <w:rFonts w:eastAsia="Malgun Gothic"/>
          <w:kern w:val="2"/>
        </w:rPr>
        <w:t>proposed technologies achieve</w:t>
      </w:r>
      <w:r w:rsidR="00B13551">
        <w:rPr>
          <w:rFonts w:eastAsia="Malgun Gothic"/>
          <w:kern w:val="2"/>
        </w:rPr>
        <w:t>s</w:t>
      </w:r>
      <w:r>
        <w:rPr>
          <w:rFonts w:eastAsia="Malgun Gothic"/>
          <w:kern w:val="2"/>
        </w:rPr>
        <w:t xml:space="preserve"> </w:t>
      </w:r>
      <w:r w:rsidR="00986AA8">
        <w:rPr>
          <w:rFonts w:eastAsia="Malgun Gothic"/>
          <w:kern w:val="2"/>
        </w:rPr>
        <w:t>{Y, U, V} BD rate gain of {-0.2</w:t>
      </w:r>
      <w:r w:rsidR="00986AA8" w:rsidRPr="00FA1324">
        <w:t xml:space="preserve">%, </w:t>
      </w:r>
      <w:r w:rsidR="00986AA8">
        <w:t>-0.2</w:t>
      </w:r>
      <w:r w:rsidR="00986AA8" w:rsidRPr="00FA1324">
        <w:t>%</w:t>
      </w:r>
      <w:r w:rsidR="00986AA8">
        <w:t xml:space="preserve">, -0.2%}, </w:t>
      </w:r>
      <w:r w:rsidR="00986AA8">
        <w:rPr>
          <w:rFonts w:eastAsia="Malgun Gothic"/>
          <w:kern w:val="2"/>
        </w:rPr>
        <w:t>{-0.2</w:t>
      </w:r>
      <w:r w:rsidR="00986AA8" w:rsidRPr="00FA1324">
        <w:t xml:space="preserve">%, </w:t>
      </w:r>
      <w:r w:rsidR="00986AA8">
        <w:t>-0.2</w:t>
      </w:r>
      <w:r w:rsidR="00986AA8" w:rsidRPr="00FA1324">
        <w:t>%</w:t>
      </w:r>
      <w:r w:rsidR="00986AA8">
        <w:t xml:space="preserve">, -0.2%} and </w:t>
      </w:r>
      <w:r w:rsidR="00986AA8">
        <w:rPr>
          <w:rFonts w:eastAsia="Malgun Gothic"/>
          <w:kern w:val="2"/>
        </w:rPr>
        <w:t>{-0.2</w:t>
      </w:r>
      <w:r w:rsidR="00986AA8" w:rsidRPr="00FA1324">
        <w:t xml:space="preserve">%, </w:t>
      </w:r>
      <w:r w:rsidR="00986AA8">
        <w:t>-0.2</w:t>
      </w:r>
      <w:r w:rsidR="00986AA8" w:rsidRPr="00FA1324">
        <w:t>%</w:t>
      </w:r>
      <w:r w:rsidR="00986AA8">
        <w:t>, -0.3%}</w:t>
      </w:r>
      <w:r w:rsidR="00986AA8" w:rsidRPr="00FA1324">
        <w:t xml:space="preserve"> </w:t>
      </w:r>
      <w:r w:rsidR="00986AA8">
        <w:rPr>
          <w:rFonts w:eastAsia="Malgun Gothic"/>
          <w:kern w:val="2"/>
        </w:rPr>
        <w:t>for the category (RGB/YUV</w:t>
      </w:r>
      <w:r w:rsidR="00986AA8" w:rsidRPr="00EB1BA1">
        <w:rPr>
          <w:rFonts w:eastAsia="Malgun Gothic"/>
          <w:kern w:val="2"/>
        </w:rPr>
        <w:t>, text &amp; graphics with motion, 1080p</w:t>
      </w:r>
      <w:r w:rsidR="00986AA8">
        <w:rPr>
          <w:rFonts w:eastAsia="Malgun Gothic"/>
          <w:kern w:val="2"/>
        </w:rPr>
        <w:t xml:space="preserve"> and 720p</w:t>
      </w:r>
      <w:r w:rsidR="00986AA8" w:rsidRPr="00EB1BA1">
        <w:rPr>
          <w:rFonts w:eastAsia="Malgun Gothic"/>
          <w:kern w:val="2"/>
        </w:rPr>
        <w:t>)</w:t>
      </w:r>
      <w:r w:rsidR="00986AA8">
        <w:rPr>
          <w:rFonts w:eastAsia="Malgun Gothic"/>
          <w:kern w:val="2"/>
        </w:rPr>
        <w:t xml:space="preserve"> for AI, RA and LDB, respectively.</w:t>
      </w:r>
      <w:r w:rsidR="00B13551">
        <w:rPr>
          <w:rFonts w:eastAsia="Malgun Gothic"/>
          <w:kern w:val="2"/>
        </w:rPr>
        <w:t xml:space="preserve"> For lossless </w:t>
      </w:r>
      <w:proofErr w:type="spellStart"/>
      <w:r w:rsidR="00B13551">
        <w:rPr>
          <w:rFonts w:eastAsia="Malgun Gothic"/>
          <w:kern w:val="2"/>
        </w:rPr>
        <w:t>coding</w:t>
      </w:r>
      <w:proofErr w:type="gramStart"/>
      <w:r w:rsidR="00B13551">
        <w:rPr>
          <w:rFonts w:eastAsia="Malgun Gothic"/>
          <w:kern w:val="2"/>
        </w:rPr>
        <w:t>,</w:t>
      </w:r>
      <w:r w:rsidR="00A42E18">
        <w:rPr>
          <w:rFonts w:eastAsia="Malgun Gothic"/>
          <w:kern w:val="2"/>
        </w:rPr>
        <w:t>it</w:t>
      </w:r>
      <w:proofErr w:type="spellEnd"/>
      <w:proofErr w:type="gramEnd"/>
      <w:r w:rsidR="00A42E18">
        <w:rPr>
          <w:rFonts w:eastAsia="Malgun Gothic"/>
          <w:kern w:val="2"/>
        </w:rPr>
        <w:t xml:space="preserve"> achieves </w:t>
      </w:r>
      <w:proofErr w:type="spellStart"/>
      <w:r w:rsidR="00A42E18">
        <w:rPr>
          <w:rFonts w:eastAsia="Malgun Gothic"/>
          <w:kern w:val="2"/>
        </w:rPr>
        <w:t>bitratre</w:t>
      </w:r>
      <w:proofErr w:type="spellEnd"/>
      <w:r w:rsidR="00A42E18">
        <w:rPr>
          <w:rFonts w:eastAsia="Malgun Gothic"/>
          <w:kern w:val="2"/>
        </w:rPr>
        <w:t xml:space="preserve"> saving of 0.1%, 0.1% and 0.1%</w:t>
      </w:r>
      <w:r w:rsidR="00A42E18" w:rsidRPr="00FA1324">
        <w:t xml:space="preserve"> </w:t>
      </w:r>
      <w:r w:rsidR="00A42E18">
        <w:rPr>
          <w:rFonts w:eastAsia="Malgun Gothic"/>
          <w:kern w:val="2"/>
        </w:rPr>
        <w:t>for the category (RGB</w:t>
      </w:r>
      <w:r w:rsidR="00A42E18" w:rsidRPr="00EB1BA1">
        <w:rPr>
          <w:rFonts w:eastAsia="Malgun Gothic"/>
          <w:kern w:val="2"/>
        </w:rPr>
        <w:t>, text &amp; graphics with motion, 1080p)</w:t>
      </w:r>
      <w:r w:rsidR="00A42E18">
        <w:rPr>
          <w:rFonts w:eastAsia="Malgun Gothic"/>
          <w:kern w:val="2"/>
        </w:rPr>
        <w:t xml:space="preserve"> for AI, RA and LDB, respectively</w:t>
      </w:r>
      <w:r w:rsidR="00B13551">
        <w:rPr>
          <w:rFonts w:eastAsia="Malgun Gothic"/>
          <w:kern w:val="2"/>
        </w:rPr>
        <w:t>.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0915F1" w:rsidRDefault="00B13551" w:rsidP="00725E47">
      <w:pPr>
        <w:jc w:val="both"/>
        <w:rPr>
          <w:lang w:eastAsia="zh-TW"/>
        </w:rPr>
      </w:pPr>
      <w:r>
        <w:rPr>
          <w:lang w:eastAsia="zh-TW"/>
        </w:rPr>
        <w:t xml:space="preserve">The proposal proposes two modifications for palette coding. </w:t>
      </w:r>
    </w:p>
    <w:p w:rsidR="000915F1" w:rsidRDefault="00B13551" w:rsidP="00725E47">
      <w:pPr>
        <w:jc w:val="both"/>
        <w:rPr>
          <w:lang w:eastAsia="zh-TW"/>
        </w:rPr>
      </w:pPr>
      <w:r>
        <w:rPr>
          <w:lang w:eastAsia="zh-TW"/>
        </w:rPr>
        <w:t xml:space="preserve">The first </w:t>
      </w:r>
      <w:r w:rsidR="000824BE">
        <w:rPr>
          <w:lang w:eastAsia="zh-TW"/>
        </w:rPr>
        <w:t xml:space="preserve">modification </w:t>
      </w:r>
      <w:r>
        <w:rPr>
          <w:lang w:eastAsia="zh-TW"/>
        </w:rPr>
        <w:t>is to add condition checking for syntax</w:t>
      </w:r>
      <w:r w:rsidR="000915F1">
        <w:rPr>
          <w:lang w:eastAsia="zh-TW"/>
        </w:rPr>
        <w:t xml:space="preserve"> elements</w:t>
      </w:r>
      <w:r>
        <w:rPr>
          <w:lang w:eastAsia="zh-TW"/>
        </w:rPr>
        <w:t xml:space="preserve"> </w:t>
      </w:r>
      <w:r w:rsidRPr="00B13551">
        <w:rPr>
          <w:noProof/>
          <w:color w:val="000000"/>
        </w:rPr>
        <w:t>palette_escape_val_present_flag, palette_mode and palette_run</w:t>
      </w:r>
      <w:r>
        <w:rPr>
          <w:noProof/>
          <w:color w:val="000000"/>
        </w:rPr>
        <w:t xml:space="preserve"> to remove </w:t>
      </w:r>
      <w:r w:rsidR="000915F1">
        <w:rPr>
          <w:noProof/>
          <w:color w:val="000000"/>
        </w:rPr>
        <w:t xml:space="preserve">signaling </w:t>
      </w:r>
      <w:r>
        <w:rPr>
          <w:noProof/>
          <w:color w:val="000000"/>
        </w:rPr>
        <w:t xml:space="preserve">redundancy. </w:t>
      </w:r>
      <w:r w:rsidRPr="00B13551">
        <w:rPr>
          <w:noProof/>
          <w:color w:val="000000"/>
        </w:rPr>
        <w:t>palette_escape_val_present_flag</w:t>
      </w:r>
      <w:r>
        <w:rPr>
          <w:noProof/>
          <w:color w:val="000000"/>
        </w:rPr>
        <w:t xml:space="preserve"> will not </w:t>
      </w:r>
      <w:r w:rsidR="000824BE">
        <w:rPr>
          <w:noProof/>
          <w:color w:val="000000"/>
        </w:rPr>
        <w:t xml:space="preserve">be </w:t>
      </w:r>
      <w:r>
        <w:rPr>
          <w:noProof/>
          <w:color w:val="000000"/>
        </w:rPr>
        <w:t xml:space="preserve">signaled when palette table is empty. </w:t>
      </w:r>
      <w:r w:rsidRPr="00B13551">
        <w:rPr>
          <w:noProof/>
          <w:color w:val="000000"/>
        </w:rPr>
        <w:t>palette_mode and palette_run</w:t>
      </w:r>
      <w:r>
        <w:rPr>
          <w:noProof/>
          <w:color w:val="000000"/>
        </w:rPr>
        <w:t xml:space="preserve"> will not be signalled when there is only one color </w:t>
      </w:r>
      <w:r w:rsidR="000915F1">
        <w:rPr>
          <w:noProof/>
          <w:color w:val="000000"/>
        </w:rPr>
        <w:t xml:space="preserve">in the CU due to one of two possibilities: 1) there is only one color in the palette table </w:t>
      </w:r>
      <w:r>
        <w:rPr>
          <w:noProof/>
          <w:color w:val="000000"/>
        </w:rPr>
        <w:t xml:space="preserve">and </w:t>
      </w:r>
      <w:r w:rsidR="000915F1">
        <w:rPr>
          <w:noProof/>
          <w:color w:val="000000"/>
        </w:rPr>
        <w:t xml:space="preserve">there is </w:t>
      </w:r>
      <w:r>
        <w:rPr>
          <w:noProof/>
          <w:color w:val="000000"/>
        </w:rPr>
        <w:t>no escape color</w:t>
      </w:r>
      <w:r w:rsidR="000915F1">
        <w:rPr>
          <w:noProof/>
          <w:color w:val="000000"/>
        </w:rPr>
        <w:t>, or 2)</w:t>
      </w:r>
      <w:r>
        <w:rPr>
          <w:noProof/>
          <w:color w:val="000000"/>
        </w:rPr>
        <w:t xml:space="preserve"> </w:t>
      </w:r>
      <w:r w:rsidR="000915F1">
        <w:rPr>
          <w:noProof/>
          <w:color w:val="000000"/>
        </w:rPr>
        <w:t>the</w:t>
      </w:r>
      <w:r>
        <w:rPr>
          <w:noProof/>
          <w:color w:val="000000"/>
        </w:rPr>
        <w:t xml:space="preserve"> palette table is empty.</w:t>
      </w:r>
      <w:r>
        <w:rPr>
          <w:lang w:eastAsia="zh-TW"/>
        </w:rPr>
        <w:t xml:space="preserve"> </w:t>
      </w:r>
    </w:p>
    <w:p w:rsidR="000915F1" w:rsidRDefault="0076753C" w:rsidP="00725E47">
      <w:pPr>
        <w:jc w:val="both"/>
        <w:rPr>
          <w:lang w:eastAsia="zh-TW"/>
        </w:rPr>
      </w:pPr>
      <w:r>
        <w:rPr>
          <w:lang w:eastAsia="zh-TW"/>
        </w:rPr>
        <w:t xml:space="preserve">The syntax </w:t>
      </w:r>
      <w:proofErr w:type="gramStart"/>
      <w:r>
        <w:rPr>
          <w:lang w:eastAsia="zh-TW"/>
        </w:rPr>
        <w:t>changes for palette coding is</w:t>
      </w:r>
      <w:proofErr w:type="gramEnd"/>
      <w:r>
        <w:rPr>
          <w:lang w:eastAsia="zh-TW"/>
        </w:rPr>
        <w:t xml:space="preserve"> </w:t>
      </w:r>
      <w:r w:rsidRPr="00DD679E">
        <w:rPr>
          <w:highlight w:val="yellow"/>
          <w:lang w:eastAsia="zh-TW"/>
        </w:rPr>
        <w:t>highlighted</w:t>
      </w:r>
      <w:r>
        <w:rPr>
          <w:lang w:eastAsia="zh-TW"/>
        </w:rPr>
        <w:t>.</w:t>
      </w:r>
    </w:p>
    <w:tbl>
      <w:tblPr>
        <w:tblpPr w:leftFromText="180" w:rightFromText="180" w:vertAnchor="text" w:horzAnchor="margin" w:tblpY="1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17"/>
        <w:gridCol w:w="1152"/>
      </w:tblGrid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t>Palette_coding(</w:t>
            </w:r>
            <w:r w:rsidRPr="00952DD7">
              <w:rPr>
                <w:color w:val="000000"/>
                <w:lang w:val="fr-FR" w:eastAsia="ko-KR"/>
              </w:rPr>
              <w:t> </w:t>
            </w:r>
            <w:r w:rsidRPr="00952DD7">
              <w:rPr>
                <w:noProof/>
                <w:color w:val="000000"/>
              </w:rPr>
              <w:t>x0,</w:t>
            </w:r>
            <w:r w:rsidRPr="00952DD7">
              <w:rPr>
                <w:color w:val="000000"/>
                <w:lang w:val="fr-FR" w:eastAsia="ko-KR"/>
              </w:rPr>
              <w:t> </w:t>
            </w:r>
            <w:r w:rsidRPr="00952DD7">
              <w:rPr>
                <w:noProof/>
                <w:color w:val="000000"/>
              </w:rPr>
              <w:t>y0,</w:t>
            </w:r>
            <w:r w:rsidRPr="00952DD7">
              <w:rPr>
                <w:color w:val="000000"/>
                <w:lang w:val="fr-FR" w:eastAsia="ko-KR"/>
              </w:rPr>
              <w:t> </w:t>
            </w:r>
            <w:r w:rsidRPr="00952DD7">
              <w:rPr>
                <w:noProof/>
                <w:color w:val="000000"/>
              </w:rPr>
              <w:t>nCbS</w:t>
            </w:r>
            <w:r w:rsidRPr="00952DD7">
              <w:rPr>
                <w:color w:val="000000"/>
                <w:lang w:val="fr-FR" w:eastAsia="ko-KR"/>
              </w:rPr>
              <w:t> </w:t>
            </w:r>
            <w:r w:rsidRPr="00952DD7">
              <w:rPr>
                <w:noProof/>
                <w:color w:val="000000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t>Descriptor</w:t>
            </w: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  <w:lang w:val="fr-FR"/>
              </w:rPr>
              <w:t>palette_transpose_flag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  <w:r w:rsidRPr="00952DD7">
              <w:rPr>
                <w:b w:val="0"/>
                <w:noProof/>
                <w:color w:val="000000"/>
              </w:rPr>
              <w:t>ae(v)</w:t>
            </w: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rFonts w:eastAsia="PMingLiU"/>
                <w:noProof/>
                <w:color w:val="000000"/>
                <w:lang w:val="en-US" w:eastAsia="zh-TW"/>
              </w:rPr>
            </w:pPr>
            <w:r w:rsidRPr="00952DD7">
              <w:rPr>
                <w:color w:val="000000"/>
                <w:lang w:eastAsia="ko-KR"/>
              </w:rPr>
              <w:tab/>
            </w:r>
            <w:r w:rsidRPr="00952DD7">
              <w:rPr>
                <w:rFonts w:eastAsia="PMingLiU"/>
                <w:b/>
                <w:noProof/>
                <w:color w:val="000000"/>
                <w:lang w:val="en-US" w:eastAsia="zh-TW"/>
              </w:rPr>
              <w:t>palette_share_flag</w:t>
            </w:r>
            <w:r w:rsidRPr="00952DD7">
              <w:rPr>
                <w:color w:val="000000"/>
                <w:lang w:eastAsia="ko-KR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cell"/>
              <w:spacing w:line="276" w:lineRule="auto"/>
              <w:rPr>
                <w:noProof/>
                <w:color w:val="000000"/>
                <w:lang w:eastAsia="ko-KR"/>
              </w:rPr>
            </w:pPr>
            <w:r w:rsidRPr="00952DD7">
              <w:rPr>
                <w:noProof/>
                <w:color w:val="000000"/>
                <w:lang w:eastAsia="ko-KR"/>
              </w:rPr>
              <w:t>ae(v)</w:t>
            </w: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color w:val="000000"/>
                <w:lang w:eastAsia="ko-KR"/>
              </w:rPr>
            </w:pPr>
            <w:r>
              <w:rPr>
                <w:color w:val="000000"/>
                <w:lang w:eastAsia="ko-KR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cell"/>
              <w:spacing w:line="276" w:lineRule="auto"/>
              <w:rPr>
                <w:noProof/>
                <w:color w:val="000000"/>
                <w:lang w:eastAsia="ko-KR"/>
              </w:rPr>
            </w:pPr>
          </w:p>
        </w:tc>
      </w:tr>
      <w:tr w:rsidR="0076753C" w:rsidRPr="00952DD7" w:rsidTr="00935282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  <w:highlight w:val="yellow"/>
              </w:rPr>
              <w:t>if(</w:t>
            </w:r>
            <w:proofErr w:type="spellStart"/>
            <w:r w:rsidRPr="00952DD7">
              <w:rPr>
                <w:color w:val="000000"/>
                <w:highlight w:val="yellow"/>
                <w:lang w:val="fr-FR"/>
              </w:rPr>
              <w:t>palette_size</w:t>
            </w:r>
            <w:proofErr w:type="spellEnd"/>
            <w:r w:rsidRPr="00952DD7">
              <w:rPr>
                <w:color w:val="000000"/>
                <w:highlight w:val="yellow"/>
                <w:lang w:val="fr-FR"/>
              </w:rPr>
              <w:t xml:space="preserve"> &gt;0)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76753C" w:rsidRPr="00952DD7" w:rsidTr="00935282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  <w:lang w:val="fr-FR"/>
              </w:rPr>
            </w:pPr>
            <w:r w:rsidRPr="00952DD7">
              <w:rPr>
                <w:b/>
                <w:noProof/>
                <w:color w:val="000000"/>
                <w:lang w:val="fr-FR"/>
              </w:rPr>
              <w:tab/>
            </w:r>
            <w:r w:rsidRPr="00952DD7">
              <w:rPr>
                <w:b/>
                <w:noProof/>
                <w:color w:val="000000"/>
                <w:lang w:val="fr-FR"/>
              </w:rPr>
              <w:tab/>
            </w:r>
            <w:r w:rsidRPr="00952DD7">
              <w:rPr>
                <w:b/>
                <w:noProof/>
                <w:color w:val="000000"/>
              </w:rPr>
              <w:t>palette_escape_val_present_flag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  <w:r w:rsidRPr="00952DD7">
              <w:rPr>
                <w:b w:val="0"/>
                <w:noProof/>
                <w:color w:val="000000"/>
              </w:rPr>
              <w:t>ae(v)</w:t>
            </w:r>
          </w:p>
        </w:tc>
      </w:tr>
      <w:tr w:rsidR="0076753C" w:rsidRPr="00952DD7" w:rsidTr="00935282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b/>
                <w:noProof/>
                <w:color w:val="000000"/>
                <w:lang w:val="en-US"/>
              </w:rPr>
            </w:pPr>
            <w:r w:rsidRPr="00952DD7">
              <w:rPr>
                <w:noProof/>
                <w:color w:val="000000"/>
                <w:lang w:val="fr-FR"/>
              </w:rPr>
              <w:tab/>
              <w:t>if( palette_</w:t>
            </w:r>
            <w:r w:rsidRPr="00952DD7">
              <w:rPr>
                <w:noProof/>
                <w:color w:val="000000"/>
                <w:lang w:val="en-US"/>
              </w:rPr>
              <w:t>escape_val_present_flag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b/>
                <w:noProof/>
                <w:color w:val="000000"/>
                <w:lang w:val="en-US"/>
              </w:rPr>
            </w:pPr>
            <w:r w:rsidRPr="00952DD7">
              <w:rPr>
                <w:noProof/>
                <w:color w:val="000000"/>
                <w:lang w:val="fr-FR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ab/>
              <w:t>indexMax = palette_size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b/>
                <w:noProof/>
                <w:color w:val="000000"/>
                <w:lang w:val="en-US"/>
              </w:rPr>
            </w:pPr>
            <w:r w:rsidRPr="00952DD7">
              <w:rPr>
                <w:noProof/>
                <w:color w:val="000000"/>
                <w:lang w:val="fr-FR"/>
              </w:rPr>
              <w:tab/>
              <w:t>else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b/>
                <w:noProof/>
                <w:color w:val="000000"/>
                <w:lang w:val="en-US"/>
              </w:rPr>
            </w:pPr>
            <w:r w:rsidRPr="00952DD7">
              <w:rPr>
                <w:noProof/>
                <w:color w:val="000000"/>
                <w:lang w:val="fr-FR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ab/>
              <w:t xml:space="preserve">indexMax = palette_size </w:t>
            </w:r>
            <w:r w:rsidRPr="00952DD7">
              <w:rPr>
                <w:noProof/>
                <w:color w:val="000000"/>
              </w:rPr>
              <w:t>−</w:t>
            </w:r>
            <w:r w:rsidRPr="00952DD7">
              <w:rPr>
                <w:noProof/>
                <w:color w:val="000000"/>
                <w:lang w:val="fr-FR"/>
              </w:rPr>
              <w:t xml:space="preserve"> 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  <w:lang w:val="fr-FR"/>
              </w:rPr>
              <w:tab/>
            </w:r>
            <w:r w:rsidRPr="00952DD7">
              <w:rPr>
                <w:noProof/>
                <w:color w:val="000000"/>
              </w:rPr>
              <w:t>scanPos = 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tab/>
              <w:t xml:space="preserve">while( scanPos &lt; </w:t>
            </w:r>
            <w:r w:rsidRPr="00952DD7">
              <w:rPr>
                <w:noProof/>
                <w:color w:val="000000"/>
                <w:lang w:eastAsia="ko-KR"/>
              </w:rPr>
              <w:t>nCbS</w:t>
            </w:r>
            <w:r w:rsidRPr="00952DD7">
              <w:rPr>
                <w:noProof/>
                <w:color w:val="000000"/>
              </w:rPr>
              <w:t xml:space="preserve"> * </w:t>
            </w:r>
            <w:r w:rsidRPr="00952DD7">
              <w:rPr>
                <w:noProof/>
                <w:color w:val="000000"/>
                <w:lang w:eastAsia="ko-KR"/>
              </w:rPr>
              <w:t xml:space="preserve">nCbS </w:t>
            </w:r>
            <w:r w:rsidRPr="00952DD7">
              <w:rPr>
                <w:noProof/>
                <w:color w:val="000000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lastRenderedPageBreak/>
              <w:tab/>
            </w:r>
            <w:r w:rsidRPr="00952DD7">
              <w:rPr>
                <w:noProof/>
                <w:color w:val="000000"/>
              </w:rPr>
              <w:tab/>
              <w:t xml:space="preserve">xC = x0 + </w:t>
            </w:r>
            <w:proofErr w:type="spellStart"/>
            <w:r w:rsidRPr="00952DD7">
              <w:rPr>
                <w:color w:val="000000"/>
              </w:rPr>
              <w:t>travScan</w:t>
            </w:r>
            <w:proofErr w:type="spellEnd"/>
            <w:r w:rsidRPr="00952DD7">
              <w:rPr>
                <w:noProof/>
                <w:color w:val="000000"/>
              </w:rPr>
              <w:t>[</w:t>
            </w:r>
            <w:r w:rsidRPr="00952DD7">
              <w:rPr>
                <w:noProof/>
                <w:color w:val="000000"/>
                <w:lang w:val="fr-FR"/>
              </w:rPr>
              <w:t> </w:t>
            </w:r>
            <w:r w:rsidRPr="00952DD7">
              <w:rPr>
                <w:noProof/>
                <w:color w:val="000000"/>
              </w:rPr>
              <w:t>scanPos</w:t>
            </w:r>
            <w:r w:rsidRPr="00952DD7">
              <w:rPr>
                <w:noProof/>
                <w:color w:val="000000"/>
                <w:lang w:val="fr-FR"/>
              </w:rPr>
              <w:t> </w:t>
            </w:r>
            <w:r w:rsidRPr="00952DD7">
              <w:rPr>
                <w:noProof/>
                <w:color w:val="000000"/>
              </w:rPr>
              <w:t>][</w:t>
            </w:r>
            <w:r w:rsidRPr="00952DD7">
              <w:rPr>
                <w:noProof/>
                <w:color w:val="000000"/>
                <w:lang w:val="fr-FR"/>
              </w:rPr>
              <w:t> 0 </w:t>
            </w:r>
            <w:r w:rsidRPr="00952DD7">
              <w:rPr>
                <w:noProof/>
                <w:color w:val="000000"/>
              </w:rPr>
              <w:t>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  <w:t xml:space="preserve">yC = y0 + </w:t>
            </w:r>
            <w:proofErr w:type="spellStart"/>
            <w:r w:rsidRPr="00952DD7">
              <w:rPr>
                <w:color w:val="000000"/>
              </w:rPr>
              <w:t>travScan</w:t>
            </w:r>
            <w:proofErr w:type="spellEnd"/>
            <w:r w:rsidRPr="00952DD7">
              <w:rPr>
                <w:noProof/>
                <w:color w:val="000000"/>
              </w:rPr>
              <w:t>[</w:t>
            </w:r>
            <w:r w:rsidRPr="00952DD7">
              <w:rPr>
                <w:noProof/>
                <w:color w:val="000000"/>
                <w:lang w:val="fr-FR"/>
              </w:rPr>
              <w:t> </w:t>
            </w:r>
            <w:r w:rsidRPr="00952DD7">
              <w:rPr>
                <w:noProof/>
                <w:color w:val="000000"/>
              </w:rPr>
              <w:t>scanPos</w:t>
            </w:r>
            <w:r w:rsidRPr="00952DD7">
              <w:rPr>
                <w:noProof/>
                <w:color w:val="000000"/>
                <w:lang w:val="fr-FR"/>
              </w:rPr>
              <w:t> </w:t>
            </w:r>
            <w:r w:rsidRPr="00952DD7">
              <w:rPr>
                <w:noProof/>
                <w:color w:val="000000"/>
              </w:rPr>
              <w:t>][</w:t>
            </w:r>
            <w:r w:rsidRPr="00952DD7">
              <w:rPr>
                <w:noProof/>
                <w:color w:val="000000"/>
                <w:lang w:val="fr-FR"/>
              </w:rPr>
              <w:t> </w:t>
            </w:r>
            <w:r w:rsidRPr="00952DD7">
              <w:rPr>
                <w:noProof/>
                <w:color w:val="000000"/>
              </w:rPr>
              <w:t>1</w:t>
            </w:r>
            <w:r w:rsidRPr="00952DD7">
              <w:rPr>
                <w:noProof/>
                <w:color w:val="000000"/>
                <w:lang w:val="fr-FR"/>
              </w:rPr>
              <w:t> </w:t>
            </w:r>
            <w:r w:rsidRPr="00952DD7">
              <w:rPr>
                <w:noProof/>
                <w:color w:val="000000"/>
              </w:rPr>
              <w:t>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  <w:t>if( scanPos &gt; 0)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  <w:t xml:space="preserve">xC_prev = x0 + </w:t>
            </w:r>
            <w:proofErr w:type="spellStart"/>
            <w:r w:rsidRPr="00952DD7">
              <w:rPr>
                <w:color w:val="000000"/>
              </w:rPr>
              <w:t>travScan</w:t>
            </w:r>
            <w:proofErr w:type="spellEnd"/>
            <w:r w:rsidRPr="00952DD7">
              <w:rPr>
                <w:noProof/>
                <w:color w:val="000000"/>
              </w:rPr>
              <w:t>[</w:t>
            </w:r>
            <w:r w:rsidRPr="00952DD7">
              <w:rPr>
                <w:noProof/>
                <w:color w:val="000000"/>
                <w:lang w:val="fr-FR"/>
              </w:rPr>
              <w:t> </w:t>
            </w:r>
            <w:r w:rsidRPr="00952DD7">
              <w:rPr>
                <w:noProof/>
                <w:color w:val="000000"/>
              </w:rPr>
              <w:t>scanPos − 1</w:t>
            </w:r>
            <w:r w:rsidRPr="00952DD7">
              <w:rPr>
                <w:noProof/>
                <w:color w:val="000000"/>
                <w:lang w:val="fr-FR"/>
              </w:rPr>
              <w:t> </w:t>
            </w:r>
            <w:r w:rsidRPr="00952DD7">
              <w:rPr>
                <w:noProof/>
                <w:color w:val="000000"/>
              </w:rPr>
              <w:t>][</w:t>
            </w:r>
            <w:r w:rsidRPr="00952DD7">
              <w:rPr>
                <w:noProof/>
                <w:color w:val="000000"/>
                <w:lang w:val="fr-FR"/>
              </w:rPr>
              <w:t> </w:t>
            </w:r>
            <w:r w:rsidRPr="00952DD7">
              <w:rPr>
                <w:noProof/>
                <w:color w:val="000000"/>
              </w:rPr>
              <w:t>0</w:t>
            </w:r>
            <w:r w:rsidRPr="00952DD7">
              <w:rPr>
                <w:noProof/>
                <w:color w:val="000000"/>
                <w:lang w:val="fr-FR"/>
              </w:rPr>
              <w:t> </w:t>
            </w:r>
            <w:r w:rsidRPr="00952DD7">
              <w:rPr>
                <w:noProof/>
                <w:color w:val="000000"/>
              </w:rPr>
              <w:t>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  <w:t xml:space="preserve">yC_prev = y0 + </w:t>
            </w:r>
            <w:proofErr w:type="spellStart"/>
            <w:r w:rsidRPr="00952DD7">
              <w:rPr>
                <w:color w:val="000000"/>
              </w:rPr>
              <w:t>travScan</w:t>
            </w:r>
            <w:proofErr w:type="spellEnd"/>
            <w:r w:rsidRPr="00952DD7">
              <w:rPr>
                <w:noProof/>
                <w:color w:val="000000"/>
              </w:rPr>
              <w:t>[</w:t>
            </w:r>
            <w:r w:rsidRPr="00952DD7">
              <w:rPr>
                <w:noProof/>
                <w:color w:val="000000"/>
                <w:lang w:val="fr-FR"/>
              </w:rPr>
              <w:t> </w:t>
            </w:r>
            <w:r w:rsidRPr="00952DD7">
              <w:rPr>
                <w:noProof/>
                <w:color w:val="000000"/>
              </w:rPr>
              <w:t>scanPos − 1</w:t>
            </w:r>
            <w:r w:rsidRPr="00952DD7">
              <w:rPr>
                <w:noProof/>
                <w:color w:val="000000"/>
                <w:lang w:val="fr-FR"/>
              </w:rPr>
              <w:t> </w:t>
            </w:r>
            <w:r w:rsidRPr="00952DD7">
              <w:rPr>
                <w:noProof/>
                <w:color w:val="000000"/>
              </w:rPr>
              <w:t>][</w:t>
            </w:r>
            <w:r w:rsidRPr="00952DD7">
              <w:rPr>
                <w:noProof/>
                <w:color w:val="000000"/>
                <w:lang w:val="fr-FR"/>
              </w:rPr>
              <w:t> </w:t>
            </w:r>
            <w:r w:rsidRPr="00952DD7">
              <w:rPr>
                <w:noProof/>
                <w:color w:val="000000"/>
              </w:rPr>
              <w:t>1</w:t>
            </w:r>
            <w:r w:rsidRPr="00952DD7">
              <w:rPr>
                <w:noProof/>
                <w:color w:val="000000"/>
                <w:lang w:val="fr-FR"/>
              </w:rPr>
              <w:t> </w:t>
            </w:r>
            <w:r w:rsidRPr="00952DD7">
              <w:rPr>
                <w:noProof/>
                <w:color w:val="000000"/>
              </w:rPr>
              <w:t>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  <w:trHeight w:val="206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  <w:t>if(</w:t>
            </w:r>
            <w:r w:rsidRPr="00952DD7">
              <w:rPr>
                <w:noProof/>
                <w:color w:val="000000"/>
                <w:highlight w:val="yellow"/>
                <w:lang w:val="fr-FR"/>
              </w:rPr>
              <w:t>indexMax&gt;0  &amp;&amp;</w:t>
            </w:r>
            <w:r w:rsidRPr="00952DD7">
              <w:rPr>
                <w:noProof/>
                <w:color w:val="000000"/>
              </w:rPr>
              <w:t xml:space="preserve">  scanPos  &gt;</w:t>
            </w:r>
            <w:r w:rsidRPr="00952DD7">
              <w:rPr>
                <w:noProof/>
                <w:color w:val="000000"/>
                <w:lang w:val="fr-FR"/>
              </w:rPr>
              <w:t> </w:t>
            </w:r>
            <w:r w:rsidRPr="00952DD7">
              <w:rPr>
                <w:noProof/>
                <w:color w:val="000000"/>
              </w:rPr>
              <w:t xml:space="preserve">=  nCbS  </w:t>
            </w:r>
            <w:r w:rsidRPr="00952DD7">
              <w:rPr>
                <w:color w:val="000000"/>
              </w:rPr>
              <w:t xml:space="preserve">&amp;&amp;  </w:t>
            </w:r>
            <w:proofErr w:type="spellStart"/>
            <w:r w:rsidRPr="00952DD7">
              <w:rPr>
                <w:color w:val="000000"/>
              </w:rPr>
              <w:t>palette_mode</w:t>
            </w:r>
            <w:proofErr w:type="spellEnd"/>
            <w:r w:rsidRPr="00952DD7">
              <w:rPr>
                <w:color w:val="000000"/>
              </w:rPr>
              <w:t>[</w:t>
            </w:r>
            <w:proofErr w:type="spellStart"/>
            <w:r w:rsidRPr="00952DD7">
              <w:rPr>
                <w:color w:val="000000"/>
              </w:rPr>
              <w:t>xC_prev</w:t>
            </w:r>
            <w:proofErr w:type="spellEnd"/>
            <w:r w:rsidRPr="00952DD7">
              <w:rPr>
                <w:color w:val="000000"/>
              </w:rPr>
              <w:t>][</w:t>
            </w:r>
            <w:proofErr w:type="spellStart"/>
            <w:r w:rsidRPr="00952DD7">
              <w:rPr>
                <w:color w:val="000000"/>
              </w:rPr>
              <w:t>yC_prev</w:t>
            </w:r>
            <w:proofErr w:type="spellEnd"/>
            <w:r w:rsidRPr="00952DD7">
              <w:rPr>
                <w:color w:val="000000"/>
              </w:rPr>
              <w:t>]  !</w:t>
            </w:r>
            <w:r w:rsidRPr="00952DD7">
              <w:rPr>
                <w:noProof/>
                <w:color w:val="000000"/>
                <w:lang w:val="fr-FR"/>
              </w:rPr>
              <w:t> </w:t>
            </w:r>
            <w:r w:rsidRPr="00952DD7">
              <w:rPr>
                <w:color w:val="000000"/>
              </w:rPr>
              <w:t xml:space="preserve">=  </w:t>
            </w:r>
            <w:r w:rsidRPr="00952DD7">
              <w:rPr>
                <w:noProof/>
                <w:color w:val="000000"/>
              </w:rPr>
              <w:t>COPY_ABOVE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b/>
                <w:noProof/>
                <w:color w:val="000000"/>
                <w:lang w:val="fr-FR"/>
              </w:rPr>
            </w:pPr>
            <w:r w:rsidRPr="00952DD7">
              <w:rPr>
                <w:b/>
                <w:noProof/>
                <w:color w:val="000000"/>
                <w:lang w:val="fr-FR"/>
              </w:rPr>
              <w:tab/>
            </w:r>
            <w:r w:rsidRPr="00952DD7">
              <w:rPr>
                <w:b/>
                <w:noProof/>
                <w:color w:val="000000"/>
                <w:lang w:val="fr-FR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>palette_mode</w:t>
            </w:r>
            <w:r w:rsidRPr="00952DD7">
              <w:rPr>
                <w:noProof/>
                <w:color w:val="000000"/>
                <w:lang w:val="fr-FR"/>
              </w:rPr>
              <w:t>[ xC ][ yC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  <w:r w:rsidRPr="00952DD7">
              <w:rPr>
                <w:b w:val="0"/>
                <w:noProof/>
                <w:color w:val="000000"/>
              </w:rPr>
              <w:t>ae(v)</w:t>
            </w: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b/>
                <w:noProof/>
                <w:color w:val="000000"/>
                <w:lang w:val="fr-FR"/>
              </w:rPr>
            </w:pPr>
            <w:r w:rsidRPr="00952DD7">
              <w:rPr>
                <w:noProof/>
                <w:color w:val="000000"/>
                <w:lang w:val="fr-FR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ab/>
              <w:t xml:space="preserve">if( palette_mode[ xC ][ yC ]  ! =  </w:t>
            </w:r>
            <w:r w:rsidRPr="00952DD7">
              <w:rPr>
                <w:noProof/>
                <w:color w:val="000000"/>
              </w:rPr>
              <w:t>COPY_ABOVE</w:t>
            </w:r>
            <w:r w:rsidRPr="00952DD7">
              <w:rPr>
                <w:noProof/>
                <w:color w:val="000000"/>
                <w:lang w:val="fr-FR"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  <w:lang w:val="fr-FR"/>
              </w:rPr>
            </w:pP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>adjustedIndexMax = indexMax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  <w:lang w:val="fr-FR"/>
              </w:rPr>
            </w:pP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>adjustedRefIndex = indexMax + 1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  <w:lang w:val="fr-FR"/>
              </w:rPr>
            </w:pP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b/>
                <w:noProof/>
                <w:color w:val="000000"/>
                <w:lang w:val="fr-FR"/>
              </w:rPr>
            </w:pP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  <w:t xml:space="preserve">if( scanPos &gt; 0  &amp;&amp; </w:t>
            </w:r>
            <w:proofErr w:type="spellStart"/>
            <w:r w:rsidRPr="00952DD7">
              <w:rPr>
                <w:color w:val="000000"/>
              </w:rPr>
              <w:t>palette_</w:t>
            </w:r>
            <w:proofErr w:type="gramStart"/>
            <w:r w:rsidRPr="00952DD7">
              <w:rPr>
                <w:color w:val="000000"/>
              </w:rPr>
              <w:t>mode</w:t>
            </w:r>
            <w:proofErr w:type="spellEnd"/>
            <w:r w:rsidRPr="00952DD7">
              <w:rPr>
                <w:color w:val="000000"/>
              </w:rPr>
              <w:t>[</w:t>
            </w:r>
            <w:proofErr w:type="spellStart"/>
            <w:proofErr w:type="gramEnd"/>
            <w:r w:rsidRPr="00952DD7">
              <w:rPr>
                <w:color w:val="000000"/>
              </w:rPr>
              <w:t>xC_prev</w:t>
            </w:r>
            <w:proofErr w:type="spellEnd"/>
            <w:r w:rsidRPr="00952DD7">
              <w:rPr>
                <w:color w:val="000000"/>
              </w:rPr>
              <w:t>][</w:t>
            </w:r>
            <w:proofErr w:type="spellStart"/>
            <w:r w:rsidRPr="00952DD7">
              <w:rPr>
                <w:color w:val="000000"/>
              </w:rPr>
              <w:t>yC_prev</w:t>
            </w:r>
            <w:proofErr w:type="spellEnd"/>
            <w:r w:rsidRPr="00952DD7">
              <w:rPr>
                <w:color w:val="000000"/>
              </w:rPr>
              <w:t>]  !</w:t>
            </w:r>
            <w:r w:rsidRPr="00952DD7">
              <w:rPr>
                <w:noProof/>
                <w:color w:val="000000"/>
                <w:lang w:val="fr-FR"/>
              </w:rPr>
              <w:t> </w:t>
            </w:r>
            <w:r w:rsidRPr="00952DD7">
              <w:rPr>
                <w:color w:val="000000"/>
              </w:rPr>
              <w:t>=  ESCAPE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  <w:lang w:val="fr-FR"/>
              </w:rPr>
            </w:pP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>if</w:t>
            </w:r>
            <w:proofErr w:type="gramStart"/>
            <w:r w:rsidRPr="00952DD7">
              <w:rPr>
                <w:noProof/>
                <w:color w:val="000000"/>
                <w:lang w:val="fr-FR"/>
              </w:rPr>
              <w:t xml:space="preserve">( </w:t>
            </w:r>
            <w:proofErr w:type="spellStart"/>
            <w:r w:rsidRPr="00952DD7">
              <w:rPr>
                <w:color w:val="000000"/>
              </w:rPr>
              <w:t>palette</w:t>
            </w:r>
            <w:proofErr w:type="gramEnd"/>
            <w:r w:rsidRPr="00952DD7">
              <w:rPr>
                <w:color w:val="000000"/>
              </w:rPr>
              <w:t>_mode</w:t>
            </w:r>
            <w:proofErr w:type="spellEnd"/>
            <w:r w:rsidRPr="00952DD7">
              <w:rPr>
                <w:color w:val="000000"/>
              </w:rPr>
              <w:t>[</w:t>
            </w:r>
            <w:proofErr w:type="spellStart"/>
            <w:r w:rsidRPr="00952DD7">
              <w:rPr>
                <w:color w:val="000000"/>
              </w:rPr>
              <w:t>xC_prev</w:t>
            </w:r>
            <w:proofErr w:type="spellEnd"/>
            <w:r w:rsidRPr="00952DD7">
              <w:rPr>
                <w:color w:val="000000"/>
              </w:rPr>
              <w:t>][</w:t>
            </w:r>
            <w:proofErr w:type="spellStart"/>
            <w:r w:rsidRPr="00952DD7">
              <w:rPr>
                <w:color w:val="000000"/>
              </w:rPr>
              <w:t>yC_prev</w:t>
            </w:r>
            <w:proofErr w:type="spellEnd"/>
            <w:r w:rsidRPr="00952DD7">
              <w:rPr>
                <w:color w:val="000000"/>
              </w:rPr>
              <w:t>]</w:t>
            </w:r>
            <w:r w:rsidRPr="00952DD7">
              <w:rPr>
                <w:noProof/>
                <w:color w:val="000000"/>
                <w:lang w:val="fr-FR"/>
              </w:rPr>
              <w:t xml:space="preserve">  = =  </w:t>
            </w:r>
            <w:r w:rsidRPr="00952DD7">
              <w:rPr>
                <w:noProof/>
                <w:color w:val="000000"/>
              </w:rPr>
              <w:t>INDEX</w:t>
            </w:r>
            <w:r w:rsidRPr="00952DD7">
              <w:rPr>
                <w:noProof/>
                <w:color w:val="000000"/>
                <w:lang w:val="fr-FR"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  <w:lang w:val="fr-FR"/>
              </w:rPr>
            </w:pP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>adjustedIndexMax  − =  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  <w:lang w:val="fr-FR"/>
              </w:rPr>
            </w:pP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>adjustedRefIndex = paletteMap[ xC_prev ][ yC_prev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  <w:lang w:val="fr-FR"/>
              </w:rPr>
            </w:pPr>
            <w:r w:rsidRPr="00952DD7">
              <w:rPr>
                <w:noProof/>
                <w:color w:val="000000"/>
                <w:lang w:val="fr-FR"/>
              </w:rPr>
              <w:t xml:space="preserve"> </w:t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  <w:lang w:val="fr-FR"/>
              </w:rPr>
            </w:pP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>if(</w:t>
            </w:r>
            <w:r w:rsidRPr="00952DD7">
              <w:rPr>
                <w:noProof/>
                <w:color w:val="000000"/>
              </w:rPr>
              <w:t xml:space="preserve"> scanPos  &gt;</w:t>
            </w:r>
            <w:r w:rsidRPr="00952DD7">
              <w:rPr>
                <w:noProof/>
                <w:color w:val="000000"/>
                <w:lang w:val="fr-FR"/>
              </w:rPr>
              <w:t> </w:t>
            </w:r>
            <w:r w:rsidRPr="00952DD7">
              <w:rPr>
                <w:noProof/>
                <w:color w:val="000000"/>
              </w:rPr>
              <w:t xml:space="preserve">=  nCbS  &amp;&amp; </w:t>
            </w:r>
            <w:r w:rsidRPr="00952DD7">
              <w:rPr>
                <w:noProof/>
                <w:color w:val="000000"/>
                <w:lang w:val="fr-FR"/>
              </w:rPr>
              <w:t xml:space="preserve">palette_mode[ xC_prev ][ yC_prev ]  = = </w:t>
            </w:r>
            <w:r w:rsidRPr="00952DD7">
              <w:rPr>
                <w:noProof/>
                <w:color w:val="000000"/>
              </w:rPr>
              <w:t>COPY_ABOVE</w:t>
            </w:r>
            <w:r w:rsidRPr="00952DD7">
              <w:rPr>
                <w:noProof/>
                <w:color w:val="000000"/>
                <w:lang w:val="fr-FR"/>
              </w:rPr>
              <w:t xml:space="preserve">  </w:t>
            </w:r>
            <w:r w:rsidRPr="00952DD7">
              <w:rPr>
                <w:noProof/>
                <w:color w:val="000000"/>
                <w:lang w:val="fr-FR"/>
              </w:rPr>
              <w:br/>
            </w:r>
            <w:r w:rsidRPr="00952DD7">
              <w:rPr>
                <w:noProof/>
                <w:color w:val="000000"/>
                <w:lang w:val="fr-FR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ab/>
              <w:t>&amp;&amp;  palette_mode[ xC ][ yC − 1 ]  ! =  ESCAPE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  <w:lang w:val="fr-FR"/>
              </w:rPr>
            </w:pPr>
            <w:r w:rsidRPr="00952DD7">
              <w:rPr>
                <w:noProof/>
                <w:color w:val="000000"/>
                <w:lang w:val="fr-FR"/>
              </w:rPr>
              <w:t xml:space="preserve"> </w:t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>adjustedIndexMax  − =  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  <w:lang w:val="fr-FR"/>
              </w:rPr>
            </w:pP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>adjustedRefIndex = paletteMap[ xC ][ yC − 1 ]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  <w:lang w:val="fr-FR"/>
              </w:rPr>
            </w:pP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b/>
                <w:noProof/>
                <w:color w:val="000000"/>
              </w:rPr>
            </w:pP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>if(</w:t>
            </w:r>
            <w:r w:rsidRPr="00952DD7">
              <w:rPr>
                <w:b/>
                <w:noProof/>
                <w:color w:val="000000"/>
              </w:rPr>
              <w:t xml:space="preserve"> </w:t>
            </w:r>
            <w:r w:rsidRPr="00952DD7">
              <w:rPr>
                <w:noProof/>
                <w:color w:val="000000"/>
                <w:lang w:val="fr-FR"/>
              </w:rPr>
              <w:t>palette_mode[ xC ][ yC ]  ! =  COPY_ABOVE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  <w:lang w:val="fr-FR"/>
              </w:rPr>
            </w:pP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 xml:space="preserve">if( adjustedIndexMax &gt; 0 )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  <w:t>palette_index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  <w:r w:rsidRPr="00952DD7">
              <w:rPr>
                <w:b w:val="0"/>
                <w:noProof/>
                <w:color w:val="000000"/>
              </w:rPr>
              <w:t>ae(v)</w:t>
            </w: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 xml:space="preserve">if( palette_index  </w:t>
            </w:r>
            <w:r w:rsidRPr="00952DD7">
              <w:rPr>
                <w:noProof/>
                <w:color w:val="000000"/>
                <w:lang w:val="fr-FR"/>
              </w:rPr>
              <w:t>&gt; =  adjustedRefIndex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  <w:t>palette_index++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  <w:lang w:val="fr-FR"/>
              </w:rPr>
            </w:pPr>
            <w:r w:rsidRPr="00952DD7">
              <w:rPr>
                <w:noProof/>
                <w:color w:val="000000"/>
                <w:lang w:val="fr-FR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 xml:space="preserve">if( </w:t>
            </w:r>
            <w:r w:rsidRPr="00952DD7">
              <w:rPr>
                <w:noProof/>
                <w:color w:val="000000"/>
              </w:rPr>
              <w:t>palette_index</w:t>
            </w:r>
            <w:r w:rsidRPr="00952DD7">
              <w:rPr>
                <w:noProof/>
                <w:color w:val="000000"/>
                <w:lang w:val="fr-FR"/>
              </w:rPr>
              <w:t xml:space="preserve">  = =  </w:t>
            </w:r>
            <w:proofErr w:type="spellStart"/>
            <w:r w:rsidRPr="00952DD7">
              <w:rPr>
                <w:color w:val="000000"/>
                <w:lang w:val="fr-FR"/>
              </w:rPr>
              <w:t>palette_</w:t>
            </w:r>
            <w:proofErr w:type="gramStart"/>
            <w:r w:rsidRPr="00952DD7">
              <w:rPr>
                <w:color w:val="000000"/>
                <w:lang w:val="fr-FR"/>
              </w:rPr>
              <w:t>size</w:t>
            </w:r>
            <w:proofErr w:type="spellEnd"/>
            <w:r w:rsidRPr="00952DD7">
              <w:rPr>
                <w:noProof/>
                <w:color w:val="000000"/>
                <w:lang w:val="fr-FR"/>
              </w:rPr>
              <w:t xml:space="preserve"> )</w:t>
            </w:r>
            <w:proofErr w:type="gramEnd"/>
            <w:r w:rsidRPr="00952DD7">
              <w:rPr>
                <w:noProof/>
                <w:color w:val="000000"/>
                <w:lang w:val="en-US"/>
              </w:rPr>
              <w:t xml:space="preserve"> </w:t>
            </w:r>
            <w:r w:rsidRPr="00952DD7">
              <w:rPr>
                <w:noProof/>
                <w:color w:val="000000"/>
                <w:lang w:val="fr-FR"/>
              </w:rPr>
              <w:t>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  <w:lang w:val="en-US"/>
              </w:rPr>
            </w:pP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>for( cIdx = 0; cIdx &lt; 3; cIdx++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  <w:t>palette_escape_val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  <w:r w:rsidRPr="00952DD7">
              <w:rPr>
                <w:b w:val="0"/>
                <w:noProof/>
                <w:color w:val="000000"/>
              </w:rPr>
              <w:t>ae(v)</w:t>
            </w: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>paletteEscapeVal</w:t>
            </w:r>
            <w:r w:rsidRPr="00952DD7">
              <w:rPr>
                <w:color w:val="000000"/>
                <w:lang w:val="en-CA"/>
              </w:rPr>
              <w:t>[</w:t>
            </w:r>
            <w:r w:rsidRPr="00952DD7">
              <w:rPr>
                <w:noProof/>
                <w:color w:val="000000"/>
              </w:rPr>
              <w:t> cIdx </w:t>
            </w:r>
            <w:r w:rsidRPr="00952DD7">
              <w:rPr>
                <w:color w:val="000000"/>
                <w:lang w:val="en-CA"/>
              </w:rPr>
              <w:t>]</w:t>
            </w:r>
            <w:r w:rsidRPr="00952DD7">
              <w:rPr>
                <w:noProof/>
                <w:color w:val="000000"/>
              </w:rPr>
              <w:t>[ xC ][ yC ] = palette_escape_val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>palette_mode</w:t>
            </w:r>
            <w:r w:rsidRPr="00952DD7">
              <w:rPr>
                <w:noProof/>
                <w:color w:val="000000"/>
                <w:lang w:val="fr-FR"/>
              </w:rPr>
              <w:t>[ xC ][ yC ]</w:t>
            </w:r>
            <w:r w:rsidRPr="00952DD7">
              <w:rPr>
                <w:noProof/>
                <w:color w:val="000000"/>
              </w:rPr>
              <w:t xml:space="preserve"> = </w:t>
            </w:r>
            <w:r w:rsidRPr="00952DD7">
              <w:rPr>
                <w:noProof/>
                <w:color w:val="000000"/>
                <w:lang w:val="fr-FR"/>
              </w:rPr>
              <w:t>ESCAPE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>scanPos++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  <w:t xml:space="preserve">if( </w:t>
            </w:r>
            <w:r w:rsidRPr="00952DD7">
              <w:rPr>
                <w:noProof/>
                <w:color w:val="000000"/>
                <w:highlight w:val="yellow"/>
                <w:lang w:val="fr-FR"/>
              </w:rPr>
              <w:t>indexMax&gt;0  &amp;&amp;</w:t>
            </w:r>
            <w:r w:rsidRPr="00952DD7">
              <w:rPr>
                <w:noProof/>
                <w:color w:val="000000"/>
                <w:lang w:val="fr-FR"/>
              </w:rPr>
              <w:t xml:space="preserve">  </w:t>
            </w:r>
            <w:r w:rsidRPr="00952DD7">
              <w:rPr>
                <w:noProof/>
                <w:color w:val="000000"/>
              </w:rPr>
              <w:t>palette_mode[xC][yC]  !</w:t>
            </w:r>
            <w:r w:rsidRPr="00952DD7">
              <w:rPr>
                <w:noProof/>
                <w:color w:val="000000"/>
                <w:lang w:val="fr-FR"/>
              </w:rPr>
              <w:t> </w:t>
            </w:r>
            <w:r w:rsidRPr="00952DD7">
              <w:rPr>
                <w:noProof/>
                <w:color w:val="000000"/>
              </w:rPr>
              <w:t>=  ESCAPE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</w:r>
            <w:r w:rsidRPr="00952DD7">
              <w:rPr>
                <w:b/>
                <w:noProof/>
                <w:color w:val="000000"/>
              </w:rPr>
              <w:tab/>
              <w:t>palette_run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  <w:r w:rsidRPr="00952DD7">
              <w:rPr>
                <w:b w:val="0"/>
                <w:noProof/>
                <w:color w:val="000000"/>
              </w:rPr>
              <w:t>ae(v)</w:t>
            </w: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b/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  <w:t>runPos = 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  <w:t>runMode = palette_mode</w:t>
            </w:r>
            <w:r w:rsidRPr="00952DD7">
              <w:rPr>
                <w:noProof/>
                <w:color w:val="000000"/>
                <w:lang w:val="fr-FR"/>
              </w:rPr>
              <w:t>[ xC ][ yC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lastRenderedPageBreak/>
              <w:t xml:space="preserve"> </w:t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  <w:t>while ( runPos  &lt;</w:t>
            </w:r>
            <w:r w:rsidRPr="00952DD7">
              <w:rPr>
                <w:noProof/>
                <w:color w:val="000000"/>
                <w:lang w:val="fr-FR"/>
              </w:rPr>
              <w:t> </w:t>
            </w:r>
            <w:r w:rsidRPr="00952DD7">
              <w:rPr>
                <w:noProof/>
                <w:color w:val="000000"/>
              </w:rPr>
              <w:t>=  palette_run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t xml:space="preserve"> </w:t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  <w:t xml:space="preserve">xC = x0 + </w:t>
            </w:r>
            <w:proofErr w:type="spellStart"/>
            <w:r w:rsidRPr="00952DD7">
              <w:rPr>
                <w:color w:val="000000"/>
              </w:rPr>
              <w:t>travScan</w:t>
            </w:r>
            <w:proofErr w:type="spellEnd"/>
            <w:r w:rsidRPr="00952DD7">
              <w:rPr>
                <w:noProof/>
                <w:color w:val="000000"/>
              </w:rPr>
              <w:t>[</w:t>
            </w:r>
            <w:r w:rsidRPr="00952DD7">
              <w:rPr>
                <w:noProof/>
                <w:color w:val="000000"/>
                <w:lang w:val="fr-FR"/>
              </w:rPr>
              <w:t> </w:t>
            </w:r>
            <w:r w:rsidRPr="00952DD7">
              <w:rPr>
                <w:noProof/>
                <w:color w:val="000000"/>
              </w:rPr>
              <w:t>scanPos</w:t>
            </w:r>
            <w:r w:rsidRPr="00952DD7">
              <w:rPr>
                <w:noProof/>
                <w:color w:val="000000"/>
                <w:lang w:val="fr-FR"/>
              </w:rPr>
              <w:t> </w:t>
            </w:r>
            <w:r w:rsidRPr="00952DD7">
              <w:rPr>
                <w:noProof/>
                <w:color w:val="000000"/>
              </w:rPr>
              <w:t>][</w:t>
            </w:r>
            <w:r w:rsidRPr="00952DD7">
              <w:rPr>
                <w:noProof/>
                <w:color w:val="000000"/>
                <w:lang w:val="fr-FR"/>
              </w:rPr>
              <w:t> </w:t>
            </w:r>
            <w:r w:rsidRPr="00952DD7">
              <w:rPr>
                <w:noProof/>
                <w:color w:val="000000"/>
              </w:rPr>
              <w:t>0</w:t>
            </w:r>
            <w:r w:rsidRPr="00952DD7">
              <w:rPr>
                <w:noProof/>
                <w:color w:val="000000"/>
                <w:lang w:val="fr-FR"/>
              </w:rPr>
              <w:t> </w:t>
            </w:r>
            <w:r w:rsidRPr="00952DD7">
              <w:rPr>
                <w:noProof/>
                <w:color w:val="000000"/>
              </w:rPr>
              <w:t>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t xml:space="preserve"> </w:t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ab/>
            </w:r>
            <w:r w:rsidRPr="00952DD7">
              <w:rPr>
                <w:noProof/>
                <w:color w:val="000000"/>
              </w:rPr>
              <w:t xml:space="preserve">yC = y0 + </w:t>
            </w:r>
            <w:proofErr w:type="spellStart"/>
            <w:r w:rsidRPr="00952DD7">
              <w:rPr>
                <w:color w:val="000000"/>
              </w:rPr>
              <w:t>travScan</w:t>
            </w:r>
            <w:proofErr w:type="spellEnd"/>
            <w:r w:rsidRPr="00952DD7">
              <w:rPr>
                <w:noProof/>
                <w:color w:val="000000"/>
              </w:rPr>
              <w:t>[</w:t>
            </w:r>
            <w:r w:rsidRPr="00952DD7">
              <w:rPr>
                <w:noProof/>
                <w:color w:val="000000"/>
                <w:lang w:val="fr-FR"/>
              </w:rPr>
              <w:t> </w:t>
            </w:r>
            <w:r w:rsidRPr="00952DD7">
              <w:rPr>
                <w:noProof/>
                <w:color w:val="000000"/>
              </w:rPr>
              <w:t>scanPos</w:t>
            </w:r>
            <w:r w:rsidRPr="00952DD7">
              <w:rPr>
                <w:noProof/>
                <w:color w:val="000000"/>
                <w:lang w:val="fr-FR"/>
              </w:rPr>
              <w:t> </w:t>
            </w:r>
            <w:r w:rsidRPr="00952DD7">
              <w:rPr>
                <w:noProof/>
                <w:color w:val="000000"/>
              </w:rPr>
              <w:t>][</w:t>
            </w:r>
            <w:r w:rsidRPr="00952DD7">
              <w:rPr>
                <w:noProof/>
                <w:color w:val="000000"/>
                <w:lang w:val="fr-FR"/>
              </w:rPr>
              <w:t> </w:t>
            </w:r>
            <w:r w:rsidRPr="00952DD7">
              <w:rPr>
                <w:noProof/>
                <w:color w:val="000000"/>
              </w:rPr>
              <w:t>1</w:t>
            </w:r>
            <w:r w:rsidRPr="00952DD7">
              <w:rPr>
                <w:noProof/>
                <w:color w:val="000000"/>
                <w:lang w:val="fr-FR"/>
              </w:rPr>
              <w:t> </w:t>
            </w:r>
            <w:r w:rsidRPr="00952DD7">
              <w:rPr>
                <w:noProof/>
                <w:color w:val="000000"/>
              </w:rPr>
              <w:t>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  <w:lang w:val="fr-FR"/>
              </w:rPr>
            </w:pP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ab/>
              <w:t xml:space="preserve">if( palette_mode[ xC ][ yC ]  = =  </w:t>
            </w:r>
            <w:r w:rsidRPr="00952DD7">
              <w:rPr>
                <w:noProof/>
                <w:color w:val="000000"/>
              </w:rPr>
              <w:t>INDEX</w:t>
            </w:r>
            <w:r w:rsidRPr="00952DD7">
              <w:rPr>
                <w:noProof/>
                <w:color w:val="000000"/>
                <w:lang w:val="fr-FR"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  <w:t>palette_mode</w:t>
            </w:r>
            <w:r w:rsidRPr="00952DD7">
              <w:rPr>
                <w:noProof/>
                <w:color w:val="000000"/>
                <w:lang w:val="fr-FR"/>
              </w:rPr>
              <w:t>[ xC ][ yC ]</w:t>
            </w:r>
            <w:r w:rsidRPr="00952DD7">
              <w:rPr>
                <w:noProof/>
                <w:color w:val="000000"/>
              </w:rPr>
              <w:t xml:space="preserve"> = INDEX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  <w:lang w:val="fr-FR"/>
              </w:rPr>
            </w:pPr>
            <w:r w:rsidRPr="00952DD7">
              <w:rPr>
                <w:noProof/>
                <w:color w:val="000000"/>
                <w:lang w:val="fr-FR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ab/>
              <w:t>paletteMap[ xC ][ yC ] = palette_index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  <w:lang w:val="fr-FR"/>
              </w:rPr>
            </w:pPr>
            <w:r w:rsidRPr="00952DD7">
              <w:rPr>
                <w:noProof/>
                <w:color w:val="000000"/>
                <w:lang w:val="fr-FR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ab/>
              <w:t xml:space="preserve">} </w:t>
            </w:r>
            <w:r w:rsidRPr="00952DD7">
              <w:rPr>
                <w:noProof/>
                <w:color w:val="000000"/>
              </w:rPr>
              <w:t>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  <w:lang w:val="fr-FR"/>
              </w:rPr>
            </w:pP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  <w:t>palette_mode</w:t>
            </w:r>
            <w:r w:rsidRPr="00952DD7">
              <w:rPr>
                <w:noProof/>
                <w:color w:val="000000"/>
                <w:lang w:val="fr-FR"/>
              </w:rPr>
              <w:t>[ xC ][ yC ]</w:t>
            </w:r>
            <w:r w:rsidRPr="00952DD7">
              <w:rPr>
                <w:noProof/>
                <w:color w:val="000000"/>
              </w:rPr>
              <w:t xml:space="preserve"> = COPY_ABOVE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  <w:lang w:val="fr-FR"/>
              </w:rPr>
            </w:pP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ab/>
              <w:t>paletteMap[ xC ][ yC ] = paletteMap[ xC ][ y − 1 ]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  <w:lang w:val="fr-FR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ab/>
            </w:r>
            <w:r w:rsidRPr="00952DD7">
              <w:rPr>
                <w:noProof/>
                <w:color w:val="000000"/>
              </w:rPr>
              <w:t>runPos++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ab/>
            </w:r>
            <w:r w:rsidRPr="00952DD7">
              <w:rPr>
                <w:noProof/>
                <w:color w:val="000000"/>
              </w:rPr>
              <w:t>scanPos++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  <w:lang w:val="fr-FR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ab/>
            </w:r>
            <w:r w:rsidRPr="00952DD7">
              <w:rPr>
                <w:noProof/>
                <w:color w:val="000000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tab/>
            </w:r>
            <w:r w:rsidRPr="00952DD7">
              <w:rPr>
                <w:noProof/>
                <w:color w:val="000000"/>
                <w:lang w:val="fr-FR"/>
              </w:rPr>
              <w:tab/>
            </w:r>
            <w:r w:rsidRPr="00952DD7">
              <w:rPr>
                <w:noProof/>
                <w:color w:val="000000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cell"/>
              <w:spacing w:line="276" w:lineRule="auto"/>
              <w:rPr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  <w:lang w:val="fr-FR"/>
              </w:rPr>
              <w:tab/>
            </w:r>
            <w:r w:rsidRPr="00952DD7">
              <w:rPr>
                <w:noProof/>
                <w:color w:val="000000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cell"/>
              <w:spacing w:line="276" w:lineRule="auto"/>
              <w:rPr>
                <w:noProof/>
                <w:color w:val="000000"/>
              </w:rPr>
            </w:pPr>
          </w:p>
        </w:tc>
      </w:tr>
      <w:tr w:rsidR="0076753C" w:rsidRPr="00952DD7" w:rsidTr="00935282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76753C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  <w:lang w:val="en-US"/>
              </w:rPr>
              <w:tab/>
            </w:r>
            <w:r>
              <w:rPr>
                <w:noProof/>
                <w:color w:val="000000"/>
                <w:lang w:val="fr-FR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76753C" w:rsidRPr="00952DD7" w:rsidTr="00935282">
        <w:trPr>
          <w:cantSplit/>
          <w:trHeight w:val="287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3C" w:rsidRPr="00952DD7" w:rsidRDefault="0076753C" w:rsidP="00935282">
            <w:pPr>
              <w:pStyle w:val="tablesyntax"/>
              <w:spacing w:line="276" w:lineRule="auto"/>
              <w:rPr>
                <w:noProof/>
                <w:color w:val="000000"/>
              </w:rPr>
            </w:pPr>
            <w:r w:rsidRPr="00952DD7">
              <w:rPr>
                <w:noProof/>
                <w:color w:val="000000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3C" w:rsidRPr="00952DD7" w:rsidRDefault="0076753C" w:rsidP="00935282">
            <w:pPr>
              <w:pStyle w:val="tableheading"/>
              <w:spacing w:line="276" w:lineRule="auto"/>
              <w:rPr>
                <w:b w:val="0"/>
                <w:noProof/>
                <w:color w:val="000000"/>
              </w:rPr>
            </w:pPr>
          </w:p>
        </w:tc>
      </w:tr>
    </w:tbl>
    <w:p w:rsidR="00A42E18" w:rsidRDefault="00A42E18" w:rsidP="00725E47">
      <w:pPr>
        <w:jc w:val="both"/>
        <w:rPr>
          <w:lang w:eastAsia="zh-TW"/>
        </w:rPr>
      </w:pPr>
    </w:p>
    <w:p w:rsidR="00725E47" w:rsidRDefault="000824BE" w:rsidP="00725E47">
      <w:pPr>
        <w:jc w:val="both"/>
        <w:rPr>
          <w:lang w:eastAsia="zh-TW"/>
        </w:rPr>
      </w:pPr>
      <w:r>
        <w:rPr>
          <w:lang w:eastAsia="zh-TW"/>
        </w:rPr>
        <w:t xml:space="preserve">The second modification is to </w:t>
      </w:r>
      <w:r w:rsidR="000915F1">
        <w:rPr>
          <w:lang w:eastAsia="zh-TW"/>
        </w:rPr>
        <w:t xml:space="preserve">simplify </w:t>
      </w:r>
      <w:r>
        <w:rPr>
          <w:lang w:eastAsia="zh-TW"/>
        </w:rPr>
        <w:t xml:space="preserve">the </w:t>
      </w:r>
      <w:proofErr w:type="spellStart"/>
      <w:r>
        <w:rPr>
          <w:lang w:eastAsia="zh-TW"/>
        </w:rPr>
        <w:t>binarization</w:t>
      </w:r>
      <w:proofErr w:type="spellEnd"/>
      <w:r>
        <w:rPr>
          <w:lang w:eastAsia="zh-TW"/>
        </w:rPr>
        <w:t xml:space="preserve"> method for syntax element </w:t>
      </w:r>
      <w:proofErr w:type="spellStart"/>
      <w:r>
        <w:rPr>
          <w:lang w:eastAsia="zh-TW"/>
        </w:rPr>
        <w:t>palette_run</w:t>
      </w:r>
      <w:proofErr w:type="spellEnd"/>
      <w:r>
        <w:rPr>
          <w:lang w:eastAsia="zh-TW"/>
        </w:rPr>
        <w:t xml:space="preserve">. In SCM-2.0 design, the whole value range of </w:t>
      </w:r>
      <w:proofErr w:type="spellStart"/>
      <w:r>
        <w:rPr>
          <w:lang w:eastAsia="zh-TW"/>
        </w:rPr>
        <w:t>palette_run</w:t>
      </w:r>
      <w:proofErr w:type="spellEnd"/>
      <w:r>
        <w:rPr>
          <w:lang w:eastAsia="zh-TW"/>
        </w:rPr>
        <w:t xml:space="preserve"> is partitioned into three segments</w:t>
      </w:r>
      <w:r w:rsidR="000915F1">
        <w:rPr>
          <w:lang w:eastAsia="zh-TW"/>
        </w:rPr>
        <w:t xml:space="preserve"> and each segment will use</w:t>
      </w:r>
      <w:r>
        <w:rPr>
          <w:lang w:eastAsia="zh-TW"/>
        </w:rPr>
        <w:t xml:space="preserve"> </w:t>
      </w:r>
      <w:r w:rsidR="00C96BA7">
        <w:rPr>
          <w:lang w:eastAsia="zh-TW"/>
        </w:rPr>
        <w:t xml:space="preserve">a </w:t>
      </w:r>
      <w:r>
        <w:rPr>
          <w:lang w:eastAsia="zh-TW"/>
        </w:rPr>
        <w:t xml:space="preserve">different </w:t>
      </w:r>
      <w:proofErr w:type="spellStart"/>
      <w:r>
        <w:rPr>
          <w:lang w:eastAsia="zh-TW"/>
        </w:rPr>
        <w:t>binarization</w:t>
      </w:r>
      <w:proofErr w:type="spellEnd"/>
      <w:r>
        <w:rPr>
          <w:lang w:eastAsia="zh-TW"/>
        </w:rPr>
        <w:t xml:space="preserve"> method</w:t>
      </w:r>
      <w:r w:rsidR="00C96BA7">
        <w:rPr>
          <w:lang w:eastAsia="zh-TW"/>
        </w:rPr>
        <w:t>. A</w:t>
      </w:r>
      <w:r w:rsidR="000915F1">
        <w:rPr>
          <w:lang w:eastAsia="zh-TW"/>
        </w:rPr>
        <w:t xml:space="preserve">s </w:t>
      </w:r>
      <w:r w:rsidR="00C96BA7">
        <w:rPr>
          <w:lang w:eastAsia="zh-TW"/>
        </w:rPr>
        <w:t xml:space="preserve">shown in </w:t>
      </w:r>
      <w:r w:rsidR="00C96BA7">
        <w:rPr>
          <w:lang w:eastAsia="zh-TW"/>
        </w:rPr>
        <w:fldChar w:fldCharType="begin"/>
      </w:r>
      <w:r w:rsidR="00C96BA7">
        <w:rPr>
          <w:lang w:eastAsia="zh-TW"/>
        </w:rPr>
        <w:instrText xml:space="preserve"> REF _Ref400280590 \h </w:instrText>
      </w:r>
      <w:r w:rsidR="00C96BA7">
        <w:rPr>
          <w:lang w:eastAsia="zh-TW"/>
        </w:rPr>
      </w:r>
      <w:r w:rsidR="00C96BA7">
        <w:rPr>
          <w:lang w:eastAsia="zh-TW"/>
        </w:rPr>
        <w:fldChar w:fldCharType="separate"/>
      </w:r>
      <w:r w:rsidR="00C96BA7">
        <w:t xml:space="preserve">Table </w:t>
      </w:r>
      <w:r w:rsidR="00C96BA7">
        <w:rPr>
          <w:noProof/>
        </w:rPr>
        <w:t>1</w:t>
      </w:r>
      <w:r w:rsidR="00C96BA7">
        <w:rPr>
          <w:lang w:eastAsia="zh-TW"/>
        </w:rPr>
        <w:fldChar w:fldCharType="end"/>
      </w:r>
      <w:r w:rsidR="00C96BA7">
        <w:rPr>
          <w:lang w:eastAsia="zh-TW"/>
        </w:rPr>
        <w:t>,</w:t>
      </w:r>
      <w:r>
        <w:rPr>
          <w:lang w:eastAsia="zh-TW"/>
        </w:rPr>
        <w:t xml:space="preserve"> </w:t>
      </w:r>
      <w:r w:rsidR="00C96BA7">
        <w:rPr>
          <w:lang w:eastAsia="zh-TW"/>
        </w:rPr>
        <w:t xml:space="preserve">in the second segment, </w:t>
      </w:r>
      <w:proofErr w:type="spellStart"/>
      <w:r>
        <w:rPr>
          <w:lang w:eastAsia="zh-TW"/>
        </w:rPr>
        <w:t>Golomb</w:t>
      </w:r>
      <w:proofErr w:type="spellEnd"/>
      <w:r>
        <w:rPr>
          <w:lang w:eastAsia="zh-TW"/>
        </w:rPr>
        <w:t xml:space="preserve">-Rice </w:t>
      </w:r>
      <w:r w:rsidR="00C96BA7">
        <w:rPr>
          <w:lang w:eastAsia="zh-TW"/>
        </w:rPr>
        <w:t xml:space="preserve">code is used to code the suffix, and in the third segment, </w:t>
      </w:r>
      <w:proofErr w:type="spellStart"/>
      <w:r>
        <w:rPr>
          <w:lang w:eastAsia="zh-TW"/>
        </w:rPr>
        <w:t>Exp-Golomb</w:t>
      </w:r>
      <w:proofErr w:type="spellEnd"/>
      <w:r>
        <w:rPr>
          <w:lang w:eastAsia="zh-TW"/>
        </w:rPr>
        <w:t xml:space="preserve"> code</w:t>
      </w:r>
      <w:r w:rsidR="00C96BA7">
        <w:rPr>
          <w:lang w:eastAsia="zh-TW"/>
        </w:rPr>
        <w:t xml:space="preserve"> is used to code </w:t>
      </w:r>
      <w:r>
        <w:rPr>
          <w:lang w:eastAsia="zh-TW"/>
        </w:rPr>
        <w:t xml:space="preserve">the suffix. We propose to </w:t>
      </w:r>
      <w:r w:rsidR="00C96BA7">
        <w:rPr>
          <w:lang w:eastAsia="zh-TW"/>
        </w:rPr>
        <w:t xml:space="preserve">combine the second and the third segments and only </w:t>
      </w:r>
      <w:r>
        <w:rPr>
          <w:lang w:eastAsia="zh-TW"/>
        </w:rPr>
        <w:t xml:space="preserve">use </w:t>
      </w:r>
      <w:proofErr w:type="spellStart"/>
      <w:r>
        <w:rPr>
          <w:lang w:eastAsia="zh-TW"/>
        </w:rPr>
        <w:t>Exp-Colomb</w:t>
      </w:r>
      <w:proofErr w:type="spellEnd"/>
      <w:r>
        <w:rPr>
          <w:lang w:eastAsia="zh-TW"/>
        </w:rPr>
        <w:t xml:space="preserve"> cod</w:t>
      </w:r>
      <w:r w:rsidR="00C96BA7">
        <w:rPr>
          <w:lang w:eastAsia="zh-TW"/>
        </w:rPr>
        <w:t xml:space="preserve">e to </w:t>
      </w:r>
      <w:r w:rsidR="0076753C">
        <w:rPr>
          <w:lang w:eastAsia="zh-TW"/>
        </w:rPr>
        <w:t>en</w:t>
      </w:r>
      <w:r w:rsidR="00C96BA7">
        <w:rPr>
          <w:lang w:eastAsia="zh-TW"/>
        </w:rPr>
        <w:t xml:space="preserve">code the </w:t>
      </w:r>
      <w:r>
        <w:rPr>
          <w:lang w:eastAsia="zh-TW"/>
        </w:rPr>
        <w:t>suffix.</w:t>
      </w:r>
    </w:p>
    <w:p w:rsidR="00BF757D" w:rsidRDefault="00BF757D" w:rsidP="00725E47">
      <w:pPr>
        <w:jc w:val="both"/>
        <w:rPr>
          <w:lang w:eastAsia="zh-TW"/>
        </w:rPr>
      </w:pPr>
    </w:p>
    <w:p w:rsidR="00BF757D" w:rsidRDefault="00BF757D" w:rsidP="00BF757D">
      <w:pPr>
        <w:pStyle w:val="Caption"/>
        <w:jc w:val="center"/>
        <w:rPr>
          <w:lang w:eastAsia="zh-TW"/>
        </w:rPr>
      </w:pPr>
      <w:bookmarkStart w:id="0" w:name="_Ref400280590"/>
      <w:proofErr w:type="gramStart"/>
      <w:r>
        <w:t xml:space="preserve">Table </w:t>
      </w:r>
      <w:fldSimple w:instr=" SEQ Table \* ARABIC ">
        <w:r>
          <w:rPr>
            <w:noProof/>
          </w:rPr>
          <w:t>1</w:t>
        </w:r>
      </w:fldSimple>
      <w:bookmarkEnd w:id="0"/>
      <w:r>
        <w:t>.</w:t>
      </w:r>
      <w:proofErr w:type="gramEnd"/>
      <w:r>
        <w:t xml:space="preserve"> </w:t>
      </w:r>
      <w:proofErr w:type="spellStart"/>
      <w:r>
        <w:t>Binarization</w:t>
      </w:r>
      <w:proofErr w:type="spellEnd"/>
      <w:r>
        <w:t xml:space="preserve"> of </w:t>
      </w:r>
      <w:proofErr w:type="spellStart"/>
      <w:r w:rsidR="00B13551" w:rsidRPr="00B13551">
        <w:t>palette_run</w:t>
      </w:r>
      <w:proofErr w:type="spellEnd"/>
      <w:r>
        <w:t xml:space="preserve"> value in SCC </w:t>
      </w:r>
      <w:r>
        <w:fldChar w:fldCharType="begin"/>
      </w:r>
      <w:r>
        <w:instrText xml:space="preserve"> REF _Ref391027170 \r \h </w:instrText>
      </w:r>
      <w:r>
        <w:fldChar w:fldCharType="separate"/>
      </w:r>
      <w:r>
        <w:t>[2]</w:t>
      </w:r>
      <w:r>
        <w:fldChar w:fldCharType="end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1"/>
        <w:gridCol w:w="3573"/>
        <w:gridCol w:w="4162"/>
      </w:tblGrid>
      <w:tr w:rsidR="000824BE" w:rsidTr="00BF757D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Run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Bin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</w:p>
        </w:tc>
      </w:tr>
      <w:tr w:rsidR="000824BE" w:rsidTr="00BF757D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color w:val="C00000"/>
                <w:lang w:eastAsia="zh-TW"/>
              </w:rPr>
              <w:t>0</w:t>
            </w:r>
          </w:p>
        </w:tc>
        <w:tc>
          <w:tcPr>
            <w:tcW w:w="4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 w:rsidP="000824BE">
            <w:pPr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Segment1</w:t>
            </w:r>
            <w:r w:rsidR="000824BE">
              <w:rPr>
                <w:rFonts w:eastAsia="PMingLiU"/>
                <w:lang w:eastAsia="zh-TW"/>
              </w:rPr>
              <w:t>: greater_than_0_flag, greater_than_1_flag, greater_than_2_flag</w:t>
            </w:r>
          </w:p>
        </w:tc>
      </w:tr>
      <w:tr w:rsidR="000824BE" w:rsidTr="00BF757D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color w:val="C00000"/>
                <w:lang w:eastAsia="zh-TW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7D" w:rsidRDefault="00BF757D">
            <w:pPr>
              <w:rPr>
                <w:rFonts w:eastAsia="PMingLiU"/>
                <w:lang w:eastAsia="zh-TW"/>
              </w:rPr>
            </w:pPr>
          </w:p>
        </w:tc>
      </w:tr>
      <w:tr w:rsidR="000824BE" w:rsidTr="00BF757D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color w:val="C00000"/>
                <w:lang w:eastAsia="zh-TW"/>
              </w:rPr>
              <w:t>110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7D" w:rsidRDefault="00BF757D">
            <w:pPr>
              <w:rPr>
                <w:rFonts w:eastAsia="PMingLiU"/>
                <w:lang w:eastAsia="zh-TW"/>
              </w:rPr>
            </w:pPr>
          </w:p>
        </w:tc>
      </w:tr>
      <w:tr w:rsidR="000824BE" w:rsidTr="00BF757D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color w:val="C00000"/>
                <w:lang w:eastAsia="zh-TW"/>
              </w:rPr>
              <w:t>111</w:t>
            </w:r>
            <w:r>
              <w:rPr>
                <w:rFonts w:eastAsia="PMingLiU"/>
                <w:lang w:eastAsia="zh-TW"/>
              </w:rPr>
              <w:t xml:space="preserve"> 0000</w:t>
            </w:r>
          </w:p>
        </w:tc>
        <w:tc>
          <w:tcPr>
            <w:tcW w:w="4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 xml:space="preserve">Segment2: prefix “111” + suffix </w:t>
            </w:r>
            <w:proofErr w:type="spellStart"/>
            <w:r>
              <w:rPr>
                <w:rFonts w:eastAsia="PMingLiU"/>
                <w:lang w:eastAsia="zh-TW"/>
              </w:rPr>
              <w:t>Golomb</w:t>
            </w:r>
            <w:proofErr w:type="spellEnd"/>
            <w:r>
              <w:rPr>
                <w:rFonts w:eastAsia="PMingLiU"/>
                <w:lang w:eastAsia="zh-TW"/>
              </w:rPr>
              <w:t xml:space="preserve">-Rice code with rice parameter equal to 3 </w:t>
            </w:r>
          </w:p>
        </w:tc>
      </w:tr>
      <w:tr w:rsidR="000824BE" w:rsidTr="00BF757D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…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color w:val="C00000"/>
                <w:lang w:eastAsia="zh-TW"/>
              </w:rPr>
              <w:t>111</w:t>
            </w:r>
            <w:r>
              <w:rPr>
                <w:rFonts w:eastAsia="PMingLiU"/>
                <w:lang w:eastAsia="zh-TW"/>
              </w:rPr>
              <w:t xml:space="preserve"> 0xxx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7D" w:rsidRDefault="00BF757D">
            <w:pPr>
              <w:rPr>
                <w:rFonts w:eastAsia="PMingLiU"/>
                <w:lang w:eastAsia="zh-TW"/>
              </w:rPr>
            </w:pPr>
          </w:p>
        </w:tc>
      </w:tr>
      <w:tr w:rsidR="000824BE" w:rsidTr="00BF757D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11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color w:val="C00000"/>
                <w:lang w:eastAsia="zh-TW"/>
              </w:rPr>
              <w:t>111</w:t>
            </w:r>
            <w:r>
              <w:rPr>
                <w:rFonts w:eastAsia="PMingLiU"/>
                <w:lang w:eastAsia="zh-TW"/>
              </w:rPr>
              <w:t xml:space="preserve"> 10000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7D" w:rsidRDefault="00BF757D">
            <w:pPr>
              <w:rPr>
                <w:rFonts w:eastAsia="PMingLiU"/>
                <w:lang w:eastAsia="zh-TW"/>
              </w:rPr>
            </w:pPr>
          </w:p>
        </w:tc>
      </w:tr>
      <w:tr w:rsidR="000824BE" w:rsidTr="00BF757D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…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color w:val="C00000"/>
                <w:lang w:eastAsia="zh-TW"/>
              </w:rPr>
              <w:t>111</w:t>
            </w:r>
            <w:r>
              <w:rPr>
                <w:rFonts w:eastAsia="PMingLiU"/>
                <w:lang w:eastAsia="zh-TW"/>
              </w:rPr>
              <w:t xml:space="preserve"> 10xxx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7D" w:rsidRDefault="00BF757D">
            <w:pPr>
              <w:rPr>
                <w:rFonts w:eastAsia="PMingLiU"/>
                <w:lang w:eastAsia="zh-TW"/>
              </w:rPr>
            </w:pPr>
          </w:p>
        </w:tc>
      </w:tr>
      <w:tr w:rsidR="000824BE" w:rsidTr="00BF757D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19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color w:val="C00000"/>
                <w:lang w:eastAsia="zh-TW"/>
              </w:rPr>
              <w:t>111</w:t>
            </w:r>
            <w:r>
              <w:rPr>
                <w:rFonts w:eastAsia="PMingLiU"/>
                <w:lang w:eastAsia="zh-TW"/>
              </w:rPr>
              <w:t xml:space="preserve"> 110000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7D" w:rsidRDefault="00BF757D">
            <w:pPr>
              <w:rPr>
                <w:rFonts w:eastAsia="PMingLiU"/>
                <w:lang w:eastAsia="zh-TW"/>
              </w:rPr>
            </w:pPr>
          </w:p>
        </w:tc>
      </w:tr>
      <w:tr w:rsidR="000824BE" w:rsidTr="00BF757D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…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color w:val="C00000"/>
                <w:lang w:eastAsia="zh-TW"/>
              </w:rPr>
              <w:t>111</w:t>
            </w:r>
            <w:r>
              <w:rPr>
                <w:rFonts w:eastAsia="PMingLiU"/>
                <w:lang w:eastAsia="zh-TW"/>
              </w:rPr>
              <w:t xml:space="preserve"> 110xxx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7D" w:rsidRDefault="00BF757D">
            <w:pPr>
              <w:rPr>
                <w:rFonts w:eastAsia="PMingLiU"/>
                <w:lang w:eastAsia="zh-TW"/>
              </w:rPr>
            </w:pPr>
          </w:p>
        </w:tc>
      </w:tr>
      <w:tr w:rsidR="000824BE" w:rsidTr="00BF757D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27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color w:val="C00000"/>
                <w:lang w:eastAsia="zh-TW"/>
              </w:rPr>
              <w:t>111</w:t>
            </w:r>
            <w:r>
              <w:rPr>
                <w:rFonts w:eastAsia="PMingLiU"/>
                <w:lang w:eastAsia="zh-TW"/>
              </w:rPr>
              <w:t xml:space="preserve"> 1110000</w:t>
            </w:r>
          </w:p>
        </w:tc>
        <w:tc>
          <w:tcPr>
            <w:tcW w:w="4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 w:rsidP="00DD679E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 xml:space="preserve">Segment3: prefix “111” + suffix </w:t>
            </w:r>
            <w:r>
              <w:rPr>
                <w:noProof/>
                <w:sz w:val="20"/>
                <w:lang w:val="en-CA"/>
              </w:rPr>
              <w:t>Exp-Golomb code</w:t>
            </w:r>
            <w:r w:rsidR="0076753C">
              <w:rPr>
                <w:noProof/>
                <w:sz w:val="20"/>
                <w:lang w:val="en-CA"/>
              </w:rPr>
              <w:t xml:space="preserve"> starting from</w:t>
            </w:r>
            <w:r w:rsidR="007F706B">
              <w:rPr>
                <w:noProof/>
                <w:sz w:val="20"/>
                <w:lang w:val="en-CA"/>
              </w:rPr>
              <w:t xml:space="preserve"> codeNum 7 in Table 9-1 </w:t>
            </w:r>
            <w:r w:rsidR="007F706B">
              <w:rPr>
                <w:noProof/>
                <w:sz w:val="20"/>
                <w:lang w:val="en-CA"/>
              </w:rPr>
              <w:fldChar w:fldCharType="begin"/>
            </w:r>
            <w:r w:rsidR="007F706B">
              <w:rPr>
                <w:noProof/>
                <w:sz w:val="20"/>
                <w:lang w:val="en-CA"/>
              </w:rPr>
              <w:instrText xml:space="preserve"> REF _Ref391027170 \n \h </w:instrText>
            </w:r>
            <w:r w:rsidR="007F706B">
              <w:rPr>
                <w:noProof/>
                <w:sz w:val="20"/>
                <w:lang w:val="en-CA"/>
              </w:rPr>
            </w:r>
            <w:r w:rsidR="007F706B">
              <w:rPr>
                <w:noProof/>
                <w:sz w:val="20"/>
                <w:lang w:val="en-CA"/>
              </w:rPr>
              <w:fldChar w:fldCharType="separate"/>
            </w:r>
            <w:r w:rsidR="007F706B">
              <w:rPr>
                <w:noProof/>
                <w:sz w:val="20"/>
                <w:lang w:val="en-CA"/>
              </w:rPr>
              <w:t>[2]</w:t>
            </w:r>
            <w:r w:rsidR="007F706B">
              <w:rPr>
                <w:noProof/>
                <w:sz w:val="20"/>
                <w:lang w:val="en-CA"/>
              </w:rPr>
              <w:fldChar w:fldCharType="end"/>
            </w:r>
          </w:p>
        </w:tc>
      </w:tr>
      <w:tr w:rsidR="000824BE" w:rsidTr="00BF757D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…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color w:val="C00000"/>
                <w:lang w:eastAsia="zh-TW"/>
              </w:rPr>
              <w:t>111</w:t>
            </w:r>
            <w:r>
              <w:rPr>
                <w:rFonts w:eastAsia="PMingLiU"/>
                <w:lang w:eastAsia="zh-TW"/>
              </w:rPr>
              <w:t xml:space="preserve"> 1110xxx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7D" w:rsidRDefault="00BF757D">
            <w:pPr>
              <w:rPr>
                <w:rFonts w:eastAsia="PMingLiU"/>
                <w:lang w:eastAsia="zh-TW"/>
              </w:rPr>
            </w:pPr>
          </w:p>
        </w:tc>
      </w:tr>
      <w:tr w:rsidR="000824BE" w:rsidTr="00BF757D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35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color w:val="C00000"/>
                <w:lang w:eastAsia="zh-TW"/>
              </w:rPr>
              <w:t>111</w:t>
            </w:r>
            <w:r>
              <w:rPr>
                <w:rFonts w:eastAsia="PMingLiU"/>
                <w:lang w:eastAsia="zh-TW"/>
              </w:rPr>
              <w:t xml:space="preserve"> 111100000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7D" w:rsidRDefault="00BF757D">
            <w:pPr>
              <w:rPr>
                <w:rFonts w:eastAsia="PMingLiU"/>
                <w:lang w:eastAsia="zh-TW"/>
              </w:rPr>
            </w:pPr>
          </w:p>
        </w:tc>
      </w:tr>
      <w:tr w:rsidR="000824BE" w:rsidTr="00BF757D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…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color w:val="C00000"/>
                <w:lang w:eastAsia="zh-TW"/>
              </w:rPr>
              <w:t>111</w:t>
            </w:r>
            <w:r>
              <w:rPr>
                <w:rFonts w:eastAsia="PMingLiU"/>
                <w:lang w:eastAsia="zh-TW"/>
              </w:rPr>
              <w:t xml:space="preserve"> 11110xxxx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7D" w:rsidRDefault="00BF757D">
            <w:pPr>
              <w:rPr>
                <w:rFonts w:eastAsia="PMingLiU"/>
                <w:lang w:eastAsia="zh-TW"/>
              </w:rPr>
            </w:pPr>
          </w:p>
        </w:tc>
      </w:tr>
    </w:tbl>
    <w:p w:rsidR="00BF757D" w:rsidRDefault="00BF757D" w:rsidP="00BF757D">
      <w:pPr>
        <w:pStyle w:val="Caption"/>
        <w:jc w:val="center"/>
      </w:pPr>
    </w:p>
    <w:p w:rsidR="00436218" w:rsidRDefault="00BF757D" w:rsidP="00BF757D">
      <w:pPr>
        <w:pStyle w:val="Caption"/>
        <w:jc w:val="center"/>
      </w:pPr>
      <w:proofErr w:type="gramStart"/>
      <w:r>
        <w:t xml:space="preserve">Table </w:t>
      </w:r>
      <w:fldSimple w:instr=" SEQ Table \* ARABIC ">
        <w:r>
          <w:rPr>
            <w:noProof/>
          </w:rPr>
          <w:t>2</w:t>
        </w:r>
      </w:fldSimple>
      <w:r>
        <w:t>.</w:t>
      </w:r>
      <w:proofErr w:type="gramEnd"/>
      <w:r>
        <w:t xml:space="preserve"> Proposed </w:t>
      </w:r>
      <w:proofErr w:type="spellStart"/>
      <w:r>
        <w:t>binarization</w:t>
      </w:r>
      <w:proofErr w:type="spellEnd"/>
      <w:r>
        <w:t xml:space="preserve"> of </w:t>
      </w:r>
      <w:proofErr w:type="spellStart"/>
      <w:r w:rsidR="00B13551" w:rsidRPr="00B13551">
        <w:t>palette_run</w:t>
      </w:r>
      <w:proofErr w:type="spellEnd"/>
      <w:r>
        <w:t xml:space="preserve"> value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5"/>
        <w:gridCol w:w="3588"/>
        <w:gridCol w:w="4153"/>
      </w:tblGrid>
      <w:tr w:rsidR="00BF757D" w:rsidTr="00BF757D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Run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Bin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</w:p>
        </w:tc>
      </w:tr>
      <w:tr w:rsidR="00BF757D" w:rsidTr="00BF757D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color w:val="C00000"/>
                <w:lang w:eastAsia="zh-TW"/>
              </w:rPr>
              <w:t>0</w:t>
            </w:r>
          </w:p>
        </w:tc>
        <w:tc>
          <w:tcPr>
            <w:tcW w:w="4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 w:rsidP="000824BE">
            <w:pPr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Segment1</w:t>
            </w:r>
            <w:r w:rsidR="000824BE">
              <w:rPr>
                <w:rFonts w:eastAsia="PMingLiU"/>
                <w:lang w:eastAsia="zh-TW"/>
              </w:rPr>
              <w:t>: greater_than_0_flag, greater_than_1_flag, greater_than_2_flag</w:t>
            </w:r>
          </w:p>
        </w:tc>
      </w:tr>
      <w:tr w:rsidR="00BF757D" w:rsidTr="00BF757D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color w:val="C00000"/>
                <w:lang w:eastAsia="zh-TW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7D" w:rsidRDefault="00BF757D">
            <w:pPr>
              <w:rPr>
                <w:rFonts w:eastAsia="PMingLiU"/>
                <w:lang w:eastAsia="zh-TW"/>
              </w:rPr>
            </w:pPr>
          </w:p>
        </w:tc>
      </w:tr>
      <w:tr w:rsidR="00BF757D" w:rsidTr="00BF757D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color w:val="C00000"/>
                <w:lang w:eastAsia="zh-TW"/>
              </w:rPr>
              <w:t>110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7D" w:rsidRDefault="00BF757D">
            <w:pPr>
              <w:rPr>
                <w:rFonts w:eastAsia="PMingLiU"/>
                <w:lang w:eastAsia="zh-TW"/>
              </w:rPr>
            </w:pPr>
          </w:p>
        </w:tc>
      </w:tr>
      <w:tr w:rsidR="00BF757D" w:rsidTr="00BF757D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color w:val="C00000"/>
                <w:lang w:eastAsia="zh-TW"/>
              </w:rPr>
              <w:t>111</w:t>
            </w:r>
            <w:r>
              <w:rPr>
                <w:rFonts w:eastAsia="PMingLiU"/>
                <w:lang w:eastAsia="zh-TW"/>
              </w:rPr>
              <w:t xml:space="preserve"> 000</w:t>
            </w:r>
          </w:p>
        </w:tc>
        <w:tc>
          <w:tcPr>
            <w:tcW w:w="4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Segment2: prefix “111” + 2</w:t>
            </w:r>
            <w:r>
              <w:rPr>
                <w:rFonts w:eastAsia="PMingLiU"/>
                <w:vertAlign w:val="superscript"/>
                <w:lang w:eastAsia="zh-TW"/>
              </w:rPr>
              <w:t>nd</w:t>
            </w:r>
            <w:r>
              <w:rPr>
                <w:rFonts w:eastAsia="PMingLiU"/>
                <w:lang w:eastAsia="zh-TW"/>
              </w:rPr>
              <w:t xml:space="preserve"> order </w:t>
            </w:r>
            <w:r>
              <w:rPr>
                <w:noProof/>
                <w:sz w:val="20"/>
                <w:lang w:val="en-CA"/>
              </w:rPr>
              <w:t>Exp-Golomb code</w:t>
            </w:r>
            <w:r>
              <w:rPr>
                <w:rFonts w:eastAsia="PMingLiU"/>
                <w:lang w:val="en-CA" w:eastAsia="zh-TW"/>
              </w:rPr>
              <w:t xml:space="preserve"> </w:t>
            </w:r>
          </w:p>
        </w:tc>
      </w:tr>
      <w:tr w:rsidR="00BF757D" w:rsidTr="00BF757D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…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color w:val="C00000"/>
                <w:lang w:eastAsia="zh-TW"/>
              </w:rPr>
              <w:t>111</w:t>
            </w:r>
            <w:r>
              <w:rPr>
                <w:rFonts w:eastAsia="PMingLiU"/>
                <w:lang w:eastAsia="zh-TW"/>
              </w:rPr>
              <w:t xml:space="preserve"> 0xx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7D" w:rsidRDefault="00BF757D">
            <w:pPr>
              <w:rPr>
                <w:rFonts w:eastAsia="PMingLiU"/>
                <w:lang w:eastAsia="zh-TW"/>
              </w:rPr>
            </w:pPr>
          </w:p>
        </w:tc>
      </w:tr>
      <w:tr w:rsidR="00BF757D" w:rsidTr="00BF757D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color w:val="C00000"/>
                <w:lang w:eastAsia="zh-TW"/>
              </w:rPr>
              <w:t>111</w:t>
            </w:r>
            <w:r>
              <w:rPr>
                <w:rFonts w:eastAsia="PMingLiU"/>
                <w:lang w:eastAsia="zh-TW"/>
              </w:rPr>
              <w:t xml:space="preserve"> 10000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7D" w:rsidRDefault="00BF757D">
            <w:pPr>
              <w:rPr>
                <w:rFonts w:eastAsia="PMingLiU"/>
                <w:lang w:eastAsia="zh-TW"/>
              </w:rPr>
            </w:pPr>
          </w:p>
        </w:tc>
      </w:tr>
      <w:tr w:rsidR="00BF757D" w:rsidTr="00BF757D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…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color w:val="C00000"/>
                <w:lang w:eastAsia="zh-TW"/>
              </w:rPr>
              <w:t>111</w:t>
            </w:r>
            <w:r>
              <w:rPr>
                <w:rFonts w:eastAsia="PMingLiU"/>
                <w:lang w:eastAsia="zh-TW"/>
              </w:rPr>
              <w:t xml:space="preserve"> 10xxx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7D" w:rsidRDefault="00BF757D">
            <w:pPr>
              <w:rPr>
                <w:rFonts w:eastAsia="PMingLiU"/>
                <w:lang w:eastAsia="zh-TW"/>
              </w:rPr>
            </w:pPr>
          </w:p>
        </w:tc>
      </w:tr>
      <w:tr w:rsidR="00BF757D" w:rsidTr="00BF757D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15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color w:val="C00000"/>
                <w:lang w:eastAsia="zh-TW"/>
              </w:rPr>
              <w:t>111</w:t>
            </w:r>
            <w:r>
              <w:rPr>
                <w:rFonts w:eastAsia="PMingLiU"/>
                <w:lang w:eastAsia="zh-TW"/>
              </w:rPr>
              <w:t xml:space="preserve"> 1100000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7D" w:rsidRDefault="00BF757D">
            <w:pPr>
              <w:rPr>
                <w:rFonts w:eastAsia="PMingLiU"/>
                <w:lang w:eastAsia="zh-TW"/>
              </w:rPr>
            </w:pPr>
          </w:p>
        </w:tc>
      </w:tr>
      <w:tr w:rsidR="00BF757D" w:rsidTr="00BF757D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…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color w:val="C00000"/>
                <w:lang w:eastAsia="zh-TW"/>
              </w:rPr>
              <w:t>111</w:t>
            </w:r>
            <w:r>
              <w:rPr>
                <w:rFonts w:eastAsia="PMingLiU"/>
                <w:lang w:eastAsia="zh-TW"/>
              </w:rPr>
              <w:t xml:space="preserve"> 110xxxx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7D" w:rsidRDefault="00BF757D">
            <w:pPr>
              <w:rPr>
                <w:rFonts w:eastAsia="PMingLiU"/>
                <w:lang w:eastAsia="zh-TW"/>
              </w:rPr>
            </w:pPr>
          </w:p>
        </w:tc>
      </w:tr>
      <w:tr w:rsidR="00BF757D" w:rsidTr="00BF757D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31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color w:val="C00000"/>
                <w:lang w:eastAsia="zh-TW"/>
              </w:rPr>
              <w:t>111</w:t>
            </w:r>
            <w:r>
              <w:rPr>
                <w:rFonts w:eastAsia="PMingLiU"/>
                <w:lang w:eastAsia="zh-TW"/>
              </w:rPr>
              <w:t xml:space="preserve"> 111000000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7D" w:rsidRDefault="00BF757D">
            <w:pPr>
              <w:rPr>
                <w:rFonts w:eastAsia="PMingLiU"/>
                <w:lang w:eastAsia="zh-TW"/>
              </w:rPr>
            </w:pPr>
          </w:p>
        </w:tc>
      </w:tr>
      <w:tr w:rsidR="00BF757D" w:rsidTr="00BF757D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…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color w:val="C00000"/>
                <w:lang w:eastAsia="zh-TW"/>
              </w:rPr>
              <w:t>111</w:t>
            </w:r>
            <w:r>
              <w:rPr>
                <w:rFonts w:eastAsia="PMingLiU"/>
                <w:lang w:eastAsia="zh-TW"/>
              </w:rPr>
              <w:t xml:space="preserve"> 1110xxxxx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7D" w:rsidRDefault="00BF757D">
            <w:pPr>
              <w:rPr>
                <w:rFonts w:eastAsia="PMingLiU"/>
                <w:lang w:eastAsia="zh-TW"/>
              </w:rPr>
            </w:pPr>
          </w:p>
        </w:tc>
      </w:tr>
      <w:tr w:rsidR="00BF757D" w:rsidTr="00BF757D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63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color w:val="C00000"/>
                <w:lang w:eastAsia="zh-TW"/>
              </w:rPr>
              <w:t>111</w:t>
            </w:r>
            <w:r>
              <w:rPr>
                <w:rFonts w:eastAsia="PMingLiU"/>
                <w:lang w:eastAsia="zh-TW"/>
              </w:rPr>
              <w:t xml:space="preserve"> 11110000000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7D" w:rsidRDefault="00BF757D">
            <w:pPr>
              <w:rPr>
                <w:rFonts w:eastAsia="PMingLiU"/>
                <w:lang w:eastAsia="zh-TW"/>
              </w:rPr>
            </w:pPr>
          </w:p>
        </w:tc>
      </w:tr>
      <w:tr w:rsidR="00BF757D" w:rsidTr="00BF757D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…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7D" w:rsidRDefault="00BF757D">
            <w:pPr>
              <w:jc w:val="both"/>
              <w:rPr>
                <w:rFonts w:eastAsia="PMingLiU"/>
                <w:lang w:eastAsia="zh-TW"/>
              </w:rPr>
            </w:pPr>
            <w:r>
              <w:rPr>
                <w:rFonts w:eastAsia="PMingLiU"/>
                <w:color w:val="C00000"/>
                <w:lang w:eastAsia="zh-TW"/>
              </w:rPr>
              <w:t>111</w:t>
            </w:r>
            <w:r>
              <w:rPr>
                <w:rFonts w:eastAsia="PMingLiU"/>
                <w:lang w:eastAsia="zh-TW"/>
              </w:rPr>
              <w:t xml:space="preserve"> 11110xxxxxx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7D" w:rsidRDefault="00BF757D">
            <w:pPr>
              <w:rPr>
                <w:rFonts w:eastAsia="PMingLiU"/>
                <w:lang w:eastAsia="zh-TW"/>
              </w:rPr>
            </w:pPr>
          </w:p>
        </w:tc>
      </w:tr>
    </w:tbl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1" w:name="_Toc341951811"/>
      <w:r>
        <w:t>Simulation results</w:t>
      </w:r>
      <w:r w:rsidR="00F35982" w:rsidRPr="006D1415">
        <w:t xml:space="preserve"> </w:t>
      </w:r>
      <w:bookmarkEnd w:id="1"/>
    </w:p>
    <w:p w:rsidR="00935282" w:rsidRDefault="00725E47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ins w:id="2" w:author="He, Yuwen" w:date="2014-10-17T05:47:00Z"/>
        </w:rPr>
      </w:pPr>
      <w:r>
        <w:t>The compression performance is measured using BD rate compared with CE</w:t>
      </w:r>
      <w:r w:rsidR="00C41349">
        <w:t>6</w:t>
      </w:r>
      <w:r>
        <w:t xml:space="preserve"> anchors, using the CE</w:t>
      </w:r>
      <w:r w:rsidR="00C41349">
        <w:t>6</w:t>
      </w:r>
      <w:r>
        <w:t xml:space="preserve"> test conditions </w:t>
      </w:r>
      <w:r>
        <w:fldChar w:fldCharType="begin"/>
      </w:r>
      <w:r>
        <w:instrText xml:space="preserve"> REF _Ref376853597 \n \h </w:instrText>
      </w:r>
      <w:r>
        <w:fldChar w:fldCharType="separate"/>
      </w:r>
      <w:r w:rsidR="00BF757D">
        <w:t>[1]</w:t>
      </w:r>
      <w:r>
        <w:fldChar w:fldCharType="end"/>
      </w:r>
      <w:r>
        <w:t xml:space="preserve">. </w:t>
      </w:r>
      <w:r>
        <w:fldChar w:fldCharType="begin"/>
      </w:r>
      <w:r>
        <w:instrText xml:space="preserve"> REF _Ref368998184 \h </w:instrText>
      </w:r>
      <w:r>
        <w:fldChar w:fldCharType="separate"/>
      </w:r>
      <w:r w:rsidR="00BF757D" w:rsidRPr="00FA1324">
        <w:t xml:space="preserve">Table </w:t>
      </w:r>
      <w:r w:rsidR="00BF757D">
        <w:rPr>
          <w:noProof/>
        </w:rPr>
        <w:t>3</w:t>
      </w:r>
      <w:r>
        <w:fldChar w:fldCharType="end"/>
      </w:r>
      <w:r>
        <w:t xml:space="preserve"> and </w:t>
      </w:r>
      <w:r>
        <w:fldChar w:fldCharType="begin"/>
      </w:r>
      <w:r>
        <w:instrText xml:space="preserve"> REF _Ref369001934 \h </w:instrText>
      </w:r>
      <w:r>
        <w:fldChar w:fldCharType="separate"/>
      </w:r>
      <w:r w:rsidR="00BF757D" w:rsidRPr="00FA1324">
        <w:t xml:space="preserve">Table </w:t>
      </w:r>
      <w:r w:rsidR="00BF757D">
        <w:rPr>
          <w:noProof/>
        </w:rPr>
        <w:t>4</w:t>
      </w:r>
      <w:r>
        <w:fldChar w:fldCharType="end"/>
      </w:r>
      <w:r>
        <w:t xml:space="preserve"> give the detailed average BD rate reduction for </w:t>
      </w:r>
      <w:proofErr w:type="spellStart"/>
      <w:r>
        <w:t>loss</w:t>
      </w:r>
      <w:r w:rsidR="00BF757D">
        <w:t>y</w:t>
      </w:r>
      <w:proofErr w:type="spellEnd"/>
      <w:r>
        <w:t xml:space="preserve"> </w:t>
      </w:r>
      <w:r w:rsidR="00C41349">
        <w:t>and loss</w:t>
      </w:r>
      <w:r w:rsidR="00BF757D">
        <w:t>less</w:t>
      </w:r>
      <w:r w:rsidR="00C41349">
        <w:t xml:space="preserve"> </w:t>
      </w:r>
      <w:r>
        <w:t xml:space="preserve">coding with </w:t>
      </w:r>
      <w:r w:rsidR="00BF757D">
        <w:t>proposed redundancy removal and simplification</w:t>
      </w:r>
      <w:r w:rsidR="004D56BD">
        <w:t xml:space="preserve"> </w:t>
      </w:r>
      <w:r>
        <w:t>compared with CE</w:t>
      </w:r>
      <w:r w:rsidR="00C41349">
        <w:t>6</w:t>
      </w:r>
      <w:r>
        <w:t xml:space="preserve"> anchors, respectively. The full test results are provided with the accompanying spreadsheets.</w:t>
      </w:r>
      <w:ins w:id="3" w:author="He, Yuwen" w:date="2014-10-17T05:47:00Z">
        <w:r w:rsidR="00935282">
          <w:t xml:space="preserve"> The separate test results are also included.</w:t>
        </w:r>
      </w:ins>
    </w:p>
    <w:p w:rsidR="00935282" w:rsidRDefault="00935282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ins w:id="4" w:author="He, Yuwen" w:date="2014-10-17T05:49:00Z"/>
          <w:sz w:val="20"/>
        </w:rPr>
      </w:pPr>
      <w:ins w:id="5" w:author="He, Yuwen" w:date="2014-10-17T05:48:00Z">
        <w:r w:rsidRPr="00935282">
          <w:rPr>
            <w:sz w:val="20"/>
          </w:rPr>
          <w:t xml:space="preserve">SCM2.0-vs-PLTS_SingleColor_lossless_g8.xlsm: lossless coding </w:t>
        </w:r>
      </w:ins>
      <w:ins w:id="6" w:author="He, Yuwen" w:date="2014-10-17T05:50:00Z">
        <w:r>
          <w:rPr>
            <w:sz w:val="20"/>
          </w:rPr>
          <w:t>results</w:t>
        </w:r>
      </w:ins>
      <w:ins w:id="7" w:author="He, Yuwen" w:date="2014-10-17T05:48:00Z">
        <w:r w:rsidRPr="00935282">
          <w:rPr>
            <w:sz w:val="20"/>
          </w:rPr>
          <w:t xml:space="preserve"> for first modification on</w:t>
        </w:r>
      </w:ins>
      <w:ins w:id="8" w:author="He, Yuwen" w:date="2014-10-17T05:56:00Z">
        <w:r w:rsidR="00A91036">
          <w:rPr>
            <w:sz w:val="20"/>
          </w:rPr>
          <w:t>l</w:t>
        </w:r>
      </w:ins>
      <w:ins w:id="9" w:author="He, Yuwen" w:date="2014-10-17T05:48:00Z">
        <w:r w:rsidRPr="00935282">
          <w:rPr>
            <w:sz w:val="20"/>
          </w:rPr>
          <w:t>y.</w:t>
        </w:r>
      </w:ins>
    </w:p>
    <w:p w:rsidR="00935282" w:rsidRDefault="00935282" w:rsidP="00935282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ins w:id="10" w:author="He, Yuwen" w:date="2014-10-17T05:56:00Z"/>
          <w:sz w:val="20"/>
        </w:rPr>
      </w:pPr>
      <w:ins w:id="11" w:author="He, Yuwen" w:date="2014-10-17T05:50:00Z">
        <w:r w:rsidRPr="00935282">
          <w:rPr>
            <w:sz w:val="20"/>
          </w:rPr>
          <w:t xml:space="preserve">SCM2.0-vs-PLTS_SingleColor_lossy_g8.xlsm: </w:t>
        </w:r>
        <w:proofErr w:type="spellStart"/>
        <w:r>
          <w:rPr>
            <w:sz w:val="20"/>
          </w:rPr>
          <w:t>lossy</w:t>
        </w:r>
        <w:proofErr w:type="spellEnd"/>
        <w:r w:rsidRPr="00935282">
          <w:rPr>
            <w:sz w:val="20"/>
          </w:rPr>
          <w:t xml:space="preserve"> coding </w:t>
        </w:r>
        <w:r>
          <w:rPr>
            <w:sz w:val="20"/>
          </w:rPr>
          <w:t>results</w:t>
        </w:r>
        <w:r w:rsidRPr="00935282">
          <w:rPr>
            <w:sz w:val="20"/>
          </w:rPr>
          <w:t xml:space="preserve"> for first modification on</w:t>
        </w:r>
      </w:ins>
      <w:ins w:id="12" w:author="He, Yuwen" w:date="2014-10-17T05:56:00Z">
        <w:r w:rsidR="00A91036">
          <w:rPr>
            <w:sz w:val="20"/>
          </w:rPr>
          <w:t>l</w:t>
        </w:r>
      </w:ins>
      <w:ins w:id="13" w:author="He, Yuwen" w:date="2014-10-17T05:50:00Z">
        <w:r w:rsidRPr="00935282">
          <w:rPr>
            <w:sz w:val="20"/>
          </w:rPr>
          <w:t>y.</w:t>
        </w:r>
      </w:ins>
    </w:p>
    <w:p w:rsidR="00935282" w:rsidRDefault="00935282" w:rsidP="00935282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ins w:id="14" w:author="He, Yuwen" w:date="2014-10-17T05:57:00Z"/>
          <w:sz w:val="20"/>
        </w:rPr>
      </w:pPr>
      <w:ins w:id="15" w:author="He, Yuwen" w:date="2014-10-17T05:56:00Z">
        <w:r w:rsidRPr="00935282">
          <w:rPr>
            <w:sz w:val="20"/>
          </w:rPr>
          <w:t>SCM2.0-vs-PLTS_RunCoding_lossless_g8.xlsm</w:t>
        </w:r>
        <w:r>
          <w:rPr>
            <w:sz w:val="20"/>
          </w:rPr>
          <w:t>: lossless coding results for second modification only.</w:t>
        </w:r>
      </w:ins>
    </w:p>
    <w:p w:rsidR="00A91036" w:rsidRDefault="00A91036" w:rsidP="00935282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ins w:id="16" w:author="He, Yuwen" w:date="2014-10-17T05:57:00Z"/>
          <w:sz w:val="20"/>
        </w:rPr>
      </w:pPr>
      <w:ins w:id="17" w:author="He, Yuwen" w:date="2014-10-17T05:57:00Z">
        <w:r w:rsidRPr="00A91036">
          <w:rPr>
            <w:sz w:val="20"/>
          </w:rPr>
          <w:t>SCM2.0-vs-PLTS_RunCoding_lossy_g8.xlsm</w:t>
        </w:r>
        <w:r>
          <w:rPr>
            <w:sz w:val="20"/>
          </w:rPr>
          <w:t xml:space="preserve">: </w:t>
        </w:r>
        <w:proofErr w:type="spellStart"/>
        <w:r>
          <w:rPr>
            <w:sz w:val="20"/>
          </w:rPr>
          <w:t>lossy</w:t>
        </w:r>
        <w:proofErr w:type="spellEnd"/>
        <w:r>
          <w:rPr>
            <w:sz w:val="20"/>
          </w:rPr>
          <w:t xml:space="preserve"> coding</w:t>
        </w:r>
        <w:r>
          <w:rPr>
            <w:sz w:val="20"/>
          </w:rPr>
          <w:t xml:space="preserve"> results for second modification only.</w:t>
        </w:r>
      </w:ins>
    </w:p>
    <w:p w:rsidR="00A91036" w:rsidRDefault="00A91036" w:rsidP="00935282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ins w:id="18" w:author="He, Yuwen" w:date="2014-10-17T05:58:00Z"/>
          <w:sz w:val="20"/>
        </w:rPr>
      </w:pPr>
      <w:ins w:id="19" w:author="He, Yuwen" w:date="2014-10-17T05:57:00Z">
        <w:r w:rsidRPr="00A91036">
          <w:rPr>
            <w:sz w:val="20"/>
          </w:rPr>
          <w:t>SCM2.0-vs-PLTSimplify_lossless_g8.xlsm</w:t>
        </w:r>
        <w:r>
          <w:rPr>
            <w:sz w:val="20"/>
          </w:rPr>
          <w:t xml:space="preserve">: </w:t>
        </w:r>
        <w:r w:rsidRPr="00935282">
          <w:rPr>
            <w:sz w:val="20"/>
          </w:rPr>
          <w:t xml:space="preserve">lossless coding </w:t>
        </w:r>
        <w:r>
          <w:rPr>
            <w:sz w:val="20"/>
          </w:rPr>
          <w:t>results</w:t>
        </w:r>
        <w:r w:rsidRPr="00935282">
          <w:rPr>
            <w:sz w:val="20"/>
          </w:rPr>
          <w:t xml:space="preserve"> for </w:t>
        </w:r>
        <w:r>
          <w:rPr>
            <w:sz w:val="20"/>
          </w:rPr>
          <w:t>two</w:t>
        </w:r>
        <w:r w:rsidRPr="00935282">
          <w:rPr>
            <w:sz w:val="20"/>
          </w:rPr>
          <w:t xml:space="preserve"> modification</w:t>
        </w:r>
        <w:r>
          <w:rPr>
            <w:sz w:val="20"/>
          </w:rPr>
          <w:t>s</w:t>
        </w:r>
        <w:r w:rsidRPr="00935282">
          <w:rPr>
            <w:sz w:val="20"/>
          </w:rPr>
          <w:t>.</w:t>
        </w:r>
      </w:ins>
    </w:p>
    <w:p w:rsidR="00A91036" w:rsidRDefault="00A91036" w:rsidP="00935282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ins w:id="20" w:author="He, Yuwen" w:date="2014-10-17T05:50:00Z"/>
          <w:sz w:val="20"/>
        </w:rPr>
      </w:pPr>
      <w:ins w:id="21" w:author="He, Yuwen" w:date="2014-10-17T05:58:00Z">
        <w:r w:rsidRPr="00A91036">
          <w:rPr>
            <w:sz w:val="20"/>
          </w:rPr>
          <w:t>SCM2.0-vs-PLTSimplify_lossy_g8.xlsm</w:t>
        </w:r>
        <w:r>
          <w:rPr>
            <w:sz w:val="20"/>
          </w:rPr>
          <w:t xml:space="preserve">: </w:t>
        </w:r>
        <w:proofErr w:type="spellStart"/>
        <w:r>
          <w:rPr>
            <w:sz w:val="20"/>
          </w:rPr>
          <w:t>lossy</w:t>
        </w:r>
        <w:proofErr w:type="spellEnd"/>
        <w:r w:rsidRPr="00935282">
          <w:rPr>
            <w:sz w:val="20"/>
          </w:rPr>
          <w:t xml:space="preserve"> coding </w:t>
        </w:r>
        <w:r>
          <w:rPr>
            <w:sz w:val="20"/>
          </w:rPr>
          <w:t>results</w:t>
        </w:r>
        <w:r w:rsidRPr="00935282">
          <w:rPr>
            <w:sz w:val="20"/>
          </w:rPr>
          <w:t xml:space="preserve"> for </w:t>
        </w:r>
        <w:r>
          <w:rPr>
            <w:sz w:val="20"/>
          </w:rPr>
          <w:t>two</w:t>
        </w:r>
        <w:r w:rsidRPr="00935282">
          <w:rPr>
            <w:sz w:val="20"/>
          </w:rPr>
          <w:t xml:space="preserve"> modificati</w:t>
        </w:r>
        <w:bookmarkStart w:id="22" w:name="_GoBack"/>
        <w:bookmarkEnd w:id="22"/>
        <w:r w:rsidRPr="00935282">
          <w:rPr>
            <w:sz w:val="20"/>
          </w:rPr>
          <w:t>on</w:t>
        </w:r>
        <w:r>
          <w:rPr>
            <w:sz w:val="20"/>
          </w:rPr>
          <w:t>s</w:t>
        </w:r>
        <w:r w:rsidRPr="00935282">
          <w:rPr>
            <w:sz w:val="20"/>
          </w:rPr>
          <w:t>.</w:t>
        </w:r>
      </w:ins>
    </w:p>
    <w:p w:rsidR="00935282" w:rsidRPr="00935282" w:rsidRDefault="00935282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sz w:val="20"/>
        </w:rPr>
      </w:pPr>
    </w:p>
    <w:p w:rsidR="00725E47" w:rsidRDefault="00725E47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rFonts w:eastAsia="Malgun Gothic"/>
          <w:kern w:val="2"/>
        </w:rPr>
      </w:pPr>
      <w:r>
        <w:rPr>
          <w:kern w:val="2"/>
          <w:lang w:eastAsia="zh-CN"/>
        </w:rPr>
        <w:t xml:space="preserve">As shown in </w:t>
      </w:r>
      <w:r>
        <w:rPr>
          <w:kern w:val="2"/>
          <w:lang w:eastAsia="zh-CN"/>
        </w:rPr>
        <w:fldChar w:fldCharType="begin"/>
      </w:r>
      <w:r>
        <w:rPr>
          <w:kern w:val="2"/>
          <w:lang w:eastAsia="zh-CN"/>
        </w:rPr>
        <w:instrText xml:space="preserve"> REF _Ref368998184 \h </w:instrText>
      </w:r>
      <w:r>
        <w:rPr>
          <w:kern w:val="2"/>
          <w:lang w:eastAsia="zh-CN"/>
        </w:rPr>
      </w:r>
      <w:r>
        <w:rPr>
          <w:kern w:val="2"/>
          <w:lang w:eastAsia="zh-CN"/>
        </w:rPr>
        <w:fldChar w:fldCharType="separate"/>
      </w:r>
      <w:r w:rsidR="00BF757D" w:rsidRPr="00FA1324">
        <w:t xml:space="preserve">Table </w:t>
      </w:r>
      <w:r w:rsidR="00BF757D">
        <w:rPr>
          <w:noProof/>
        </w:rPr>
        <w:t>3</w:t>
      </w:r>
      <w:r>
        <w:rPr>
          <w:kern w:val="2"/>
          <w:lang w:eastAsia="zh-CN"/>
        </w:rPr>
        <w:fldChar w:fldCharType="end"/>
      </w:r>
      <w:r>
        <w:rPr>
          <w:kern w:val="2"/>
          <w:lang w:eastAsia="zh-CN"/>
        </w:rPr>
        <w:t>, compared with CE</w:t>
      </w:r>
      <w:r w:rsidR="00C41349">
        <w:rPr>
          <w:kern w:val="2"/>
          <w:lang w:eastAsia="zh-CN"/>
        </w:rPr>
        <w:t>6</w:t>
      </w:r>
      <w:r>
        <w:rPr>
          <w:kern w:val="2"/>
          <w:lang w:eastAsia="zh-CN"/>
        </w:rPr>
        <w:t xml:space="preserve"> anchors, the </w:t>
      </w:r>
      <w:proofErr w:type="spellStart"/>
      <w:r>
        <w:rPr>
          <w:kern w:val="2"/>
          <w:lang w:eastAsia="zh-CN"/>
        </w:rPr>
        <w:t>loss</w:t>
      </w:r>
      <w:r w:rsidR="00BF757D">
        <w:rPr>
          <w:kern w:val="2"/>
          <w:lang w:eastAsia="zh-CN"/>
        </w:rPr>
        <w:t>y</w:t>
      </w:r>
      <w:proofErr w:type="spellEnd"/>
      <w:r>
        <w:rPr>
          <w:kern w:val="2"/>
          <w:lang w:eastAsia="zh-CN"/>
        </w:rPr>
        <w:t xml:space="preserve"> coding achieves </w:t>
      </w:r>
      <w:r w:rsidR="00986AA8">
        <w:rPr>
          <w:kern w:val="2"/>
          <w:lang w:eastAsia="zh-CN"/>
        </w:rPr>
        <w:t xml:space="preserve">average </w:t>
      </w:r>
      <w:r w:rsidR="00D61A01">
        <w:rPr>
          <w:rFonts w:eastAsia="Malgun Gothic"/>
          <w:kern w:val="2"/>
        </w:rPr>
        <w:t>{Y, U, V} BD rate</w:t>
      </w:r>
      <w:r>
        <w:rPr>
          <w:rFonts w:eastAsia="Malgun Gothic"/>
          <w:kern w:val="2"/>
        </w:rPr>
        <w:t xml:space="preserve"> </w:t>
      </w:r>
      <w:r w:rsidR="00D61A01">
        <w:rPr>
          <w:rFonts w:eastAsia="Malgun Gothic"/>
          <w:kern w:val="2"/>
        </w:rPr>
        <w:t xml:space="preserve">gain </w:t>
      </w:r>
      <w:r>
        <w:rPr>
          <w:rFonts w:eastAsia="Malgun Gothic"/>
          <w:kern w:val="2"/>
        </w:rPr>
        <w:t xml:space="preserve">of </w:t>
      </w:r>
      <w:r w:rsidR="00D61A01">
        <w:rPr>
          <w:rFonts w:eastAsia="Malgun Gothic"/>
          <w:kern w:val="2"/>
        </w:rPr>
        <w:t>{</w:t>
      </w:r>
      <w:r w:rsidR="00BF757D">
        <w:rPr>
          <w:rFonts w:eastAsia="Malgun Gothic"/>
          <w:kern w:val="2"/>
        </w:rPr>
        <w:t>-0.2</w:t>
      </w:r>
      <w:r w:rsidRPr="00FA1324">
        <w:t xml:space="preserve">%, </w:t>
      </w:r>
      <w:r w:rsidR="00BF757D">
        <w:t>-0.2</w:t>
      </w:r>
      <w:r w:rsidRPr="00FA1324">
        <w:t>%</w:t>
      </w:r>
      <w:r w:rsidR="00D61A01">
        <w:t xml:space="preserve">, -0.2%}, </w:t>
      </w:r>
      <w:r w:rsidR="00D61A01">
        <w:rPr>
          <w:rFonts w:eastAsia="Malgun Gothic"/>
          <w:kern w:val="2"/>
        </w:rPr>
        <w:t>{-0.2</w:t>
      </w:r>
      <w:r w:rsidR="00D61A01" w:rsidRPr="00FA1324">
        <w:t xml:space="preserve">%, </w:t>
      </w:r>
      <w:r w:rsidR="00D61A01">
        <w:t>-0.2</w:t>
      </w:r>
      <w:r w:rsidR="00D61A01" w:rsidRPr="00FA1324">
        <w:t>%</w:t>
      </w:r>
      <w:r w:rsidR="00D61A01">
        <w:t xml:space="preserve">, -0.2%} and </w:t>
      </w:r>
      <w:r w:rsidR="00D61A01">
        <w:rPr>
          <w:rFonts w:eastAsia="Malgun Gothic"/>
          <w:kern w:val="2"/>
        </w:rPr>
        <w:t>{-0.2</w:t>
      </w:r>
      <w:r w:rsidR="00D61A01" w:rsidRPr="00FA1324">
        <w:t xml:space="preserve">%, </w:t>
      </w:r>
      <w:r w:rsidR="00D61A01">
        <w:t>-0.2</w:t>
      </w:r>
      <w:r w:rsidR="00D61A01" w:rsidRPr="00FA1324">
        <w:t>%</w:t>
      </w:r>
      <w:r w:rsidR="00D61A01">
        <w:t>, -0.3%}</w:t>
      </w:r>
      <w:r w:rsidRPr="00FA1324">
        <w:t xml:space="preserve"> </w:t>
      </w:r>
      <w:r>
        <w:rPr>
          <w:rFonts w:eastAsia="Malgun Gothic"/>
          <w:kern w:val="2"/>
        </w:rPr>
        <w:t>for the category (</w:t>
      </w:r>
      <w:r w:rsidR="00D61A01">
        <w:rPr>
          <w:rFonts w:eastAsia="Malgun Gothic"/>
          <w:kern w:val="2"/>
        </w:rPr>
        <w:t>RGB/</w:t>
      </w:r>
      <w:r w:rsidR="00F93B22">
        <w:rPr>
          <w:rFonts w:eastAsia="Malgun Gothic"/>
          <w:kern w:val="2"/>
        </w:rPr>
        <w:t>YUV</w:t>
      </w:r>
      <w:r w:rsidRPr="00EB1BA1">
        <w:rPr>
          <w:rFonts w:eastAsia="Malgun Gothic"/>
          <w:kern w:val="2"/>
        </w:rPr>
        <w:t>, text &amp; graphics with motion, 1080p</w:t>
      </w:r>
      <w:r w:rsidR="00D61A01">
        <w:rPr>
          <w:rFonts w:eastAsia="Malgun Gothic"/>
          <w:kern w:val="2"/>
        </w:rPr>
        <w:t xml:space="preserve"> and 720p</w:t>
      </w:r>
      <w:r w:rsidRPr="00EB1BA1">
        <w:rPr>
          <w:rFonts w:eastAsia="Malgun Gothic"/>
          <w:kern w:val="2"/>
        </w:rPr>
        <w:t>)</w:t>
      </w:r>
      <w:r>
        <w:rPr>
          <w:rFonts w:eastAsia="Malgun Gothic"/>
          <w:kern w:val="2"/>
        </w:rPr>
        <w:t xml:space="preserve"> for AI, RA and LDB, respectively. 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032A2C" w:rsidRDefault="00032A2C" w:rsidP="00032A2C">
      <w:pPr>
        <w:pStyle w:val="Caption"/>
        <w:jc w:val="center"/>
      </w:pPr>
      <w:bookmarkStart w:id="23" w:name="_Ref368998184"/>
      <w:bookmarkStart w:id="24" w:name="_Ref361310567"/>
      <w:proofErr w:type="gramStart"/>
      <w:r w:rsidRPr="00FA1324">
        <w:t xml:space="preserve">Table </w:t>
      </w:r>
      <w:r w:rsidR="00A56CA4" w:rsidRPr="00FA1324">
        <w:fldChar w:fldCharType="begin"/>
      </w:r>
      <w:r w:rsidRPr="00FA1324">
        <w:instrText xml:space="preserve"> SEQ Table \* ARABIC </w:instrText>
      </w:r>
      <w:r w:rsidR="00A56CA4" w:rsidRPr="00FA1324">
        <w:fldChar w:fldCharType="separate"/>
      </w:r>
      <w:r w:rsidR="00BF757D">
        <w:rPr>
          <w:noProof/>
        </w:rPr>
        <w:t>3</w:t>
      </w:r>
      <w:r w:rsidR="00A56CA4" w:rsidRPr="00FA1324">
        <w:fldChar w:fldCharType="end"/>
      </w:r>
      <w:bookmarkEnd w:id="23"/>
      <w:r w:rsidRPr="00FA1324">
        <w:t>.</w:t>
      </w:r>
      <w:proofErr w:type="gramEnd"/>
      <w:r w:rsidRPr="00FA1324">
        <w:t xml:space="preserve"> Average BD rate reduction for </w:t>
      </w:r>
      <w:proofErr w:type="spellStart"/>
      <w:r w:rsidR="00513744">
        <w:t>lossl</w:t>
      </w:r>
      <w:r w:rsidR="002E657B">
        <w:t>y</w:t>
      </w:r>
      <w:proofErr w:type="spellEnd"/>
      <w:r w:rsidR="00513744">
        <w:t xml:space="preserve"> coding </w:t>
      </w:r>
      <w:r w:rsidRPr="00FA1324">
        <w:t xml:space="preserve">compared with </w:t>
      </w:r>
      <w:r w:rsidR="00513744">
        <w:t>C</w:t>
      </w:r>
      <w:r w:rsidRPr="00FA1324">
        <w:t>E</w:t>
      </w:r>
      <w:r w:rsidR="00AE4B69">
        <w:t>6</w:t>
      </w:r>
      <w:r w:rsidRPr="00FA1324">
        <w:t xml:space="preserve"> anchors</w:t>
      </w:r>
    </w:p>
    <w:tbl>
      <w:tblPr>
        <w:tblW w:w="6738" w:type="dxa"/>
        <w:tblInd w:w="93" w:type="dxa"/>
        <w:tblLook w:val="04A0" w:firstRow="1" w:lastRow="0" w:firstColumn="1" w:lastColumn="0" w:noHBand="0" w:noVBand="1"/>
      </w:tblPr>
      <w:tblGrid>
        <w:gridCol w:w="3558"/>
        <w:gridCol w:w="1060"/>
        <w:gridCol w:w="1060"/>
        <w:gridCol w:w="1060"/>
      </w:tblGrid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All Intra 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lastRenderedPageBreak/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102%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Random Access 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102%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Low delay B 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-0.5%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102%</w:t>
            </w:r>
          </w:p>
        </w:tc>
      </w:tr>
      <w:tr w:rsidR="002E657B" w:rsidRPr="00A42E18" w:rsidTr="002E657B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657B" w:rsidRPr="00A42E18" w:rsidRDefault="002E657B" w:rsidP="002E65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</w:tbl>
    <w:p w:rsidR="00032A2C" w:rsidRDefault="00032A2C" w:rsidP="00560DCB">
      <w:pPr>
        <w:pStyle w:val="Caption"/>
        <w:jc w:val="center"/>
      </w:pPr>
    </w:p>
    <w:p w:rsidR="00CD623F" w:rsidRDefault="004E0C98" w:rsidP="00560DCB">
      <w:pPr>
        <w:pStyle w:val="Caption"/>
        <w:jc w:val="center"/>
      </w:pPr>
      <w:bookmarkStart w:id="25" w:name="_Ref369001934"/>
      <w:bookmarkStart w:id="26" w:name="_Ref375145019"/>
      <w:proofErr w:type="gramStart"/>
      <w:r w:rsidRPr="00FA1324">
        <w:t xml:space="preserve">Table </w:t>
      </w:r>
      <w:r w:rsidR="00A56CA4" w:rsidRPr="00FA1324">
        <w:fldChar w:fldCharType="begin"/>
      </w:r>
      <w:r w:rsidR="00EA2D55" w:rsidRPr="00FA1324">
        <w:instrText xml:space="preserve"> SEQ Table \* ARABIC </w:instrText>
      </w:r>
      <w:r w:rsidR="00A56CA4" w:rsidRPr="00FA1324">
        <w:fldChar w:fldCharType="separate"/>
      </w:r>
      <w:r w:rsidR="00BF757D">
        <w:rPr>
          <w:noProof/>
        </w:rPr>
        <w:t>4</w:t>
      </w:r>
      <w:r w:rsidR="00A56CA4" w:rsidRPr="00FA1324">
        <w:fldChar w:fldCharType="end"/>
      </w:r>
      <w:bookmarkEnd w:id="24"/>
      <w:bookmarkEnd w:id="25"/>
      <w:r w:rsidR="00560DCB" w:rsidRPr="00FA1324">
        <w:t>.</w:t>
      </w:r>
      <w:proofErr w:type="gramEnd"/>
      <w:r w:rsidR="00560DCB" w:rsidRPr="00FA1324">
        <w:t xml:space="preserve"> </w:t>
      </w:r>
      <w:r w:rsidR="00000874" w:rsidRPr="00FA1324">
        <w:t xml:space="preserve">Average BD rate reduction for </w:t>
      </w:r>
      <w:r w:rsidR="00513744">
        <w:t>loss</w:t>
      </w:r>
      <w:r w:rsidR="007B0105">
        <w:t>l</w:t>
      </w:r>
      <w:r w:rsidR="002E657B">
        <w:t>ess</w:t>
      </w:r>
      <w:r w:rsidR="00513744">
        <w:t xml:space="preserve"> coding </w:t>
      </w:r>
      <w:r w:rsidR="008E65DC" w:rsidRPr="00FA1324">
        <w:t xml:space="preserve">compared with </w:t>
      </w:r>
      <w:r w:rsidR="00AC774F" w:rsidRPr="00FA1324">
        <w:t>CE</w:t>
      </w:r>
      <w:r w:rsidR="00C41349">
        <w:t>6</w:t>
      </w:r>
      <w:r w:rsidR="00513744">
        <w:t xml:space="preserve"> </w:t>
      </w:r>
      <w:r w:rsidR="00AC774F" w:rsidRPr="00FA1324">
        <w:t>anchors</w:t>
      </w:r>
      <w:bookmarkEnd w:id="26"/>
    </w:p>
    <w:tbl>
      <w:tblPr>
        <w:tblW w:w="7580" w:type="dxa"/>
        <w:tblInd w:w="93" w:type="dxa"/>
        <w:tblLook w:val="04A0" w:firstRow="1" w:lastRow="0" w:firstColumn="1" w:lastColumn="0" w:noHBand="0" w:noVBand="1"/>
      </w:tblPr>
      <w:tblGrid>
        <w:gridCol w:w="3440"/>
        <w:gridCol w:w="1040"/>
        <w:gridCol w:w="1040"/>
        <w:gridCol w:w="1040"/>
        <w:gridCol w:w="1020"/>
      </w:tblGrid>
      <w:tr w:rsidR="00986AA8" w:rsidRPr="00A42E18" w:rsidTr="00986AA8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b/>
                <w:bCs/>
                <w:color w:val="FFFFFF"/>
                <w:sz w:val="18"/>
                <w:szCs w:val="18"/>
                <w:lang w:eastAsia="zh-CN"/>
              </w:rPr>
              <w:t>All Intra</w:t>
            </w:r>
          </w:p>
        </w:tc>
      </w:tr>
      <w:tr w:rsidR="00986AA8" w:rsidRPr="00A42E18" w:rsidTr="00986AA8">
        <w:trPr>
          <w:trHeight w:val="600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</w:t>
            </w: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986AA8" w:rsidRPr="00A42E18" w:rsidTr="00986AA8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lastRenderedPageBreak/>
              <w:t>Enc</w:t>
            </w:r>
            <w:proofErr w:type="spellEnd"/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102%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102%</w:t>
            </w:r>
          </w:p>
        </w:tc>
      </w:tr>
      <w:tr w:rsidR="00986AA8" w:rsidRPr="00A42E18" w:rsidTr="00986AA8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986AA8" w:rsidRPr="00A42E18" w:rsidTr="00986AA8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b/>
                <w:bCs/>
                <w:color w:val="FFFFFF"/>
                <w:sz w:val="18"/>
                <w:szCs w:val="18"/>
                <w:lang w:eastAsia="zh-CN"/>
              </w:rPr>
              <w:t>Random Access</w:t>
            </w:r>
          </w:p>
        </w:tc>
      </w:tr>
      <w:tr w:rsidR="00986AA8" w:rsidRPr="00A42E18" w:rsidTr="00986AA8">
        <w:trPr>
          <w:trHeight w:val="600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</w:t>
            </w: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986AA8" w:rsidRPr="00A42E18" w:rsidTr="00986AA8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102%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102%</w:t>
            </w:r>
          </w:p>
        </w:tc>
      </w:tr>
      <w:tr w:rsidR="00986AA8" w:rsidRPr="00A42E18" w:rsidTr="00986AA8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986AA8" w:rsidRPr="00A42E18" w:rsidTr="00986AA8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b/>
                <w:bCs/>
                <w:color w:val="FFFFFF"/>
                <w:sz w:val="18"/>
                <w:szCs w:val="18"/>
                <w:lang w:eastAsia="zh-CN"/>
              </w:rPr>
              <w:t>Low Delay B</w:t>
            </w:r>
          </w:p>
        </w:tc>
      </w:tr>
      <w:tr w:rsidR="00986AA8" w:rsidRPr="00A42E18" w:rsidTr="00986AA8">
        <w:trPr>
          <w:trHeight w:val="600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</w:t>
            </w: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986AA8" w:rsidRPr="00A42E18" w:rsidTr="00986AA8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103%</w:t>
            </w:r>
          </w:p>
        </w:tc>
      </w:tr>
      <w:tr w:rsidR="00986AA8" w:rsidRPr="00A42E18" w:rsidTr="00986AA8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6AA8" w:rsidRPr="00A42E18" w:rsidRDefault="00986AA8" w:rsidP="00986A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A42E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103%</w:t>
            </w:r>
          </w:p>
        </w:tc>
      </w:tr>
    </w:tbl>
    <w:p w:rsidR="0085652C" w:rsidRDefault="0085652C" w:rsidP="0085652C">
      <w:pPr>
        <w:rPr>
          <w:sz w:val="18"/>
          <w:szCs w:val="18"/>
        </w:rPr>
      </w:pP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12F60" w:rsidRDefault="00F35982" w:rsidP="00712F60">
      <w:pPr>
        <w:jc w:val="both"/>
        <w:rPr>
          <w:b/>
          <w:szCs w:val="22"/>
        </w:rPr>
      </w:pPr>
      <w:proofErr w:type="spellStart"/>
      <w:r>
        <w:rPr>
          <w:b/>
          <w:szCs w:val="22"/>
        </w:rPr>
        <w:t>InterDigital</w:t>
      </w:r>
      <w:proofErr w:type="spellEnd"/>
      <w:r>
        <w:rPr>
          <w:b/>
          <w:szCs w:val="22"/>
        </w:rPr>
        <w:t xml:space="preserve"> Communications, </w:t>
      </w:r>
      <w:r w:rsidR="000519EF">
        <w:rPr>
          <w:b/>
          <w:szCs w:val="22"/>
        </w:rPr>
        <w:t xml:space="preserve">Inc. </w:t>
      </w:r>
      <w:r w:rsidRPr="00A01439">
        <w:rPr>
          <w:b/>
          <w:szCs w:val="22"/>
        </w:rPr>
        <w:t xml:space="preserve">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F35982" w:rsidRPr="005B217D" w:rsidRDefault="00F35982" w:rsidP="00712F60">
      <w:pPr>
        <w:jc w:val="both"/>
        <w:rPr>
          <w:szCs w:val="22"/>
          <w:lang w:val="en-CA"/>
        </w:rPr>
      </w:pP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27" w:name="_Toc258950902"/>
      <w:bookmarkStart w:id="28" w:name="_Toc341951835"/>
      <w:r w:rsidRPr="00855F5E">
        <w:rPr>
          <w:rFonts w:hint="eastAsia"/>
        </w:rPr>
        <w:lastRenderedPageBreak/>
        <w:t>References</w:t>
      </w:r>
      <w:bookmarkEnd w:id="27"/>
      <w:bookmarkEnd w:id="28"/>
    </w:p>
    <w:p w:rsidR="00882FEA" w:rsidRDefault="00882FEA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29" w:name="_Ref211137291"/>
      <w:bookmarkStart w:id="30" w:name="_Ref352522379"/>
      <w:bookmarkStart w:id="31" w:name="_Ref305686033"/>
      <w:bookmarkStart w:id="32" w:name="_Ref295304050"/>
      <w:bookmarkStart w:id="33" w:name="_Ref352504500"/>
      <w:bookmarkStart w:id="34" w:name="_Ref341953128"/>
      <w:bookmarkStart w:id="35" w:name="_Ref361224128"/>
      <w:bookmarkStart w:id="36" w:name="_Ref376853597"/>
      <w:r>
        <w:rPr>
          <w:sz w:val="22"/>
        </w:rPr>
        <w:t xml:space="preserve">Y.-W. Huang, P. </w:t>
      </w:r>
      <w:proofErr w:type="spellStart"/>
      <w:r>
        <w:rPr>
          <w:sz w:val="22"/>
        </w:rPr>
        <w:t>Onno</w:t>
      </w:r>
      <w:proofErr w:type="spellEnd"/>
      <w:r>
        <w:rPr>
          <w:sz w:val="22"/>
        </w:rPr>
        <w:t xml:space="preserve">, R. Cohen, </w:t>
      </w:r>
      <w:r w:rsidR="001E0D1A">
        <w:rPr>
          <w:sz w:val="22"/>
        </w:rPr>
        <w:t xml:space="preserve">V. Seregin, </w:t>
      </w:r>
      <w:r>
        <w:rPr>
          <w:sz w:val="22"/>
        </w:rPr>
        <w:t>X. Xiu, Z. Ma, “</w:t>
      </w:r>
      <w:r w:rsidR="001E0D1A">
        <w:rPr>
          <w:sz w:val="22"/>
        </w:rPr>
        <w:t xml:space="preserve">Description of Core Experiment 6 (CE6): Improvements of palette mode”, </w:t>
      </w:r>
      <w:r>
        <w:rPr>
          <w:sz w:val="22"/>
        </w:rPr>
        <w:t>JCTVC-</w:t>
      </w:r>
      <w:r w:rsidR="001E0D1A">
        <w:rPr>
          <w:sz w:val="22"/>
        </w:rPr>
        <w:t>R</w:t>
      </w:r>
      <w:r>
        <w:rPr>
          <w:sz w:val="22"/>
        </w:rPr>
        <w:t>11</w:t>
      </w:r>
      <w:r w:rsidR="001E0D1A">
        <w:rPr>
          <w:sz w:val="22"/>
        </w:rPr>
        <w:t>06</w:t>
      </w:r>
      <w:r>
        <w:rPr>
          <w:sz w:val="22"/>
        </w:rPr>
        <w:t xml:space="preserve">, </w:t>
      </w:r>
      <w:r w:rsidR="001E0D1A">
        <w:rPr>
          <w:sz w:val="22"/>
        </w:rPr>
        <w:t>Jul</w:t>
      </w:r>
      <w:r>
        <w:rPr>
          <w:sz w:val="22"/>
        </w:rPr>
        <w:t>. 2014</w:t>
      </w:r>
      <w:r w:rsidR="001E0D1A">
        <w:rPr>
          <w:sz w:val="22"/>
        </w:rPr>
        <w:t xml:space="preserve">, </w:t>
      </w:r>
      <w:r w:rsidR="001E0D1A" w:rsidRPr="001E0D1A">
        <w:rPr>
          <w:sz w:val="22"/>
        </w:rPr>
        <w:t>Sapporo, JP</w:t>
      </w:r>
      <w:r w:rsidR="001E0D1A" w:rsidRPr="00882FEA">
        <w:rPr>
          <w:sz w:val="22"/>
        </w:rPr>
        <w:t>.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322929" w:rsidRDefault="001E0D1A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37" w:name="_Ref398045811"/>
      <w:bookmarkStart w:id="38" w:name="_Ref391027170"/>
      <w:r w:rsidRPr="001E0D1A">
        <w:rPr>
          <w:sz w:val="22"/>
        </w:rPr>
        <w:t>R. Joshi, J. Xu, “HEVC Screen Content Coding Draft Text 1”, JCTVC-R1005, Jul. 2014, Sapporo, JP</w:t>
      </w:r>
      <w:bookmarkEnd w:id="37"/>
      <w:r w:rsidR="00882FEA" w:rsidRPr="00882FEA">
        <w:rPr>
          <w:sz w:val="22"/>
        </w:rPr>
        <w:t>.</w:t>
      </w:r>
      <w:bookmarkEnd w:id="38"/>
    </w:p>
    <w:sectPr w:rsidR="00322929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63D" w:rsidRDefault="005C463D">
      <w:r>
        <w:separator/>
      </w:r>
    </w:p>
  </w:endnote>
  <w:endnote w:type="continuationSeparator" w:id="0">
    <w:p w:rsidR="005C463D" w:rsidRDefault="005C4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282" w:rsidRDefault="00935282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91036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2014-10-08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63D" w:rsidRDefault="005C463D">
      <w:r>
        <w:separator/>
      </w:r>
    </w:p>
  </w:footnote>
  <w:footnote w:type="continuationSeparator" w:id="0">
    <w:p w:rsidR="005C463D" w:rsidRDefault="005C4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4"/>
  </w:num>
  <w:num w:numId="14">
    <w:abstractNumId w:val="9"/>
  </w:num>
  <w:num w:numId="15">
    <w:abstractNumId w:val="16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25E"/>
    <w:rsid w:val="00000874"/>
    <w:rsid w:val="0000337D"/>
    <w:rsid w:val="000055D1"/>
    <w:rsid w:val="00011A3E"/>
    <w:rsid w:val="00016727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860"/>
    <w:rsid w:val="00052AB6"/>
    <w:rsid w:val="00053807"/>
    <w:rsid w:val="000679C4"/>
    <w:rsid w:val="0007053F"/>
    <w:rsid w:val="00071CF6"/>
    <w:rsid w:val="00072994"/>
    <w:rsid w:val="0007614F"/>
    <w:rsid w:val="00080FC0"/>
    <w:rsid w:val="000824BE"/>
    <w:rsid w:val="000912FC"/>
    <w:rsid w:val="000915F1"/>
    <w:rsid w:val="000A25E1"/>
    <w:rsid w:val="000A405B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12578"/>
    <w:rsid w:val="001179FF"/>
    <w:rsid w:val="001217A8"/>
    <w:rsid w:val="00123186"/>
    <w:rsid w:val="00123623"/>
    <w:rsid w:val="00124E38"/>
    <w:rsid w:val="0012580B"/>
    <w:rsid w:val="00131B15"/>
    <w:rsid w:val="00131F90"/>
    <w:rsid w:val="0013526E"/>
    <w:rsid w:val="00135AE3"/>
    <w:rsid w:val="00136CB3"/>
    <w:rsid w:val="00142491"/>
    <w:rsid w:val="00150DB3"/>
    <w:rsid w:val="0016463F"/>
    <w:rsid w:val="00171371"/>
    <w:rsid w:val="001716E7"/>
    <w:rsid w:val="00175A24"/>
    <w:rsid w:val="001801B6"/>
    <w:rsid w:val="00182045"/>
    <w:rsid w:val="00185BEF"/>
    <w:rsid w:val="00187E58"/>
    <w:rsid w:val="00195831"/>
    <w:rsid w:val="00196611"/>
    <w:rsid w:val="001A297E"/>
    <w:rsid w:val="001A368E"/>
    <w:rsid w:val="001A7329"/>
    <w:rsid w:val="001B4441"/>
    <w:rsid w:val="001B4E28"/>
    <w:rsid w:val="001C3525"/>
    <w:rsid w:val="001C4B1B"/>
    <w:rsid w:val="001C5396"/>
    <w:rsid w:val="001D1BD2"/>
    <w:rsid w:val="001D4A7D"/>
    <w:rsid w:val="001D72F6"/>
    <w:rsid w:val="001D7D1E"/>
    <w:rsid w:val="001E02BE"/>
    <w:rsid w:val="001E0D1A"/>
    <w:rsid w:val="001E2B98"/>
    <w:rsid w:val="001E3B37"/>
    <w:rsid w:val="001E3C91"/>
    <w:rsid w:val="001E45EE"/>
    <w:rsid w:val="001E46D6"/>
    <w:rsid w:val="001F23F8"/>
    <w:rsid w:val="001F2594"/>
    <w:rsid w:val="001F3719"/>
    <w:rsid w:val="001F4185"/>
    <w:rsid w:val="001F465B"/>
    <w:rsid w:val="001F53A9"/>
    <w:rsid w:val="001F75C6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7BA7"/>
    <w:rsid w:val="0023134A"/>
    <w:rsid w:val="00233C1D"/>
    <w:rsid w:val="00235D84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612F"/>
    <w:rsid w:val="002A54E0"/>
    <w:rsid w:val="002A630C"/>
    <w:rsid w:val="002A7294"/>
    <w:rsid w:val="002B1595"/>
    <w:rsid w:val="002B191D"/>
    <w:rsid w:val="002B1D1D"/>
    <w:rsid w:val="002C1763"/>
    <w:rsid w:val="002C1A4C"/>
    <w:rsid w:val="002C3A5F"/>
    <w:rsid w:val="002D0AF6"/>
    <w:rsid w:val="002D1D7D"/>
    <w:rsid w:val="002D205A"/>
    <w:rsid w:val="002D4BC8"/>
    <w:rsid w:val="002D56BA"/>
    <w:rsid w:val="002D730C"/>
    <w:rsid w:val="002E0CE6"/>
    <w:rsid w:val="002E5D24"/>
    <w:rsid w:val="002E657B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251C"/>
    <w:rsid w:val="0033654D"/>
    <w:rsid w:val="00336AC9"/>
    <w:rsid w:val="003373EC"/>
    <w:rsid w:val="00342BF4"/>
    <w:rsid w:val="00342FF4"/>
    <w:rsid w:val="00346B4C"/>
    <w:rsid w:val="003517A6"/>
    <w:rsid w:val="00361FB2"/>
    <w:rsid w:val="00367021"/>
    <w:rsid w:val="003670C0"/>
    <w:rsid w:val="003706CC"/>
    <w:rsid w:val="00372E55"/>
    <w:rsid w:val="00377710"/>
    <w:rsid w:val="003868CC"/>
    <w:rsid w:val="00387363"/>
    <w:rsid w:val="0039386A"/>
    <w:rsid w:val="003A2D8E"/>
    <w:rsid w:val="003A3AB8"/>
    <w:rsid w:val="003A3C3E"/>
    <w:rsid w:val="003A5E97"/>
    <w:rsid w:val="003A653F"/>
    <w:rsid w:val="003C20E4"/>
    <w:rsid w:val="003D0C9D"/>
    <w:rsid w:val="003D0D8B"/>
    <w:rsid w:val="003D3F43"/>
    <w:rsid w:val="003E25A0"/>
    <w:rsid w:val="003E6F90"/>
    <w:rsid w:val="003F1093"/>
    <w:rsid w:val="003F26F4"/>
    <w:rsid w:val="003F5608"/>
    <w:rsid w:val="003F5D0F"/>
    <w:rsid w:val="0040272C"/>
    <w:rsid w:val="00414101"/>
    <w:rsid w:val="00414B4C"/>
    <w:rsid w:val="0041600C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0F03"/>
    <w:rsid w:val="00452338"/>
    <w:rsid w:val="004525FB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35C2"/>
    <w:rsid w:val="004961A0"/>
    <w:rsid w:val="00497F78"/>
    <w:rsid w:val="004A2A63"/>
    <w:rsid w:val="004B210C"/>
    <w:rsid w:val="004B6443"/>
    <w:rsid w:val="004C443F"/>
    <w:rsid w:val="004C6686"/>
    <w:rsid w:val="004D08E4"/>
    <w:rsid w:val="004D405F"/>
    <w:rsid w:val="004D5147"/>
    <w:rsid w:val="004D56BD"/>
    <w:rsid w:val="004E0C98"/>
    <w:rsid w:val="004E0DF4"/>
    <w:rsid w:val="004E4F4F"/>
    <w:rsid w:val="004E6789"/>
    <w:rsid w:val="004F124F"/>
    <w:rsid w:val="004F3778"/>
    <w:rsid w:val="004F46C8"/>
    <w:rsid w:val="004F5D07"/>
    <w:rsid w:val="004F6111"/>
    <w:rsid w:val="004F61E3"/>
    <w:rsid w:val="004F72E7"/>
    <w:rsid w:val="00502E10"/>
    <w:rsid w:val="00503FBE"/>
    <w:rsid w:val="00507139"/>
    <w:rsid w:val="0051015C"/>
    <w:rsid w:val="00513744"/>
    <w:rsid w:val="005167B8"/>
    <w:rsid w:val="00516CF1"/>
    <w:rsid w:val="00520EB4"/>
    <w:rsid w:val="005210B2"/>
    <w:rsid w:val="00522FB8"/>
    <w:rsid w:val="00527374"/>
    <w:rsid w:val="00531AE9"/>
    <w:rsid w:val="00531F37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0BDC"/>
    <w:rsid w:val="005952A5"/>
    <w:rsid w:val="005A0863"/>
    <w:rsid w:val="005A33A1"/>
    <w:rsid w:val="005A6194"/>
    <w:rsid w:val="005B0B7B"/>
    <w:rsid w:val="005B1050"/>
    <w:rsid w:val="005B217D"/>
    <w:rsid w:val="005B4192"/>
    <w:rsid w:val="005B6351"/>
    <w:rsid w:val="005C0AC2"/>
    <w:rsid w:val="005C174A"/>
    <w:rsid w:val="005C327C"/>
    <w:rsid w:val="005C385F"/>
    <w:rsid w:val="005C463D"/>
    <w:rsid w:val="005C5E0C"/>
    <w:rsid w:val="005D23F3"/>
    <w:rsid w:val="005E02BF"/>
    <w:rsid w:val="005E1AC6"/>
    <w:rsid w:val="005F0664"/>
    <w:rsid w:val="005F326F"/>
    <w:rsid w:val="005F6F1B"/>
    <w:rsid w:val="005F7ADF"/>
    <w:rsid w:val="006008B9"/>
    <w:rsid w:val="00602211"/>
    <w:rsid w:val="006028DB"/>
    <w:rsid w:val="006079E0"/>
    <w:rsid w:val="00607BD9"/>
    <w:rsid w:val="006205C0"/>
    <w:rsid w:val="00624028"/>
    <w:rsid w:val="00624B33"/>
    <w:rsid w:val="00630AA2"/>
    <w:rsid w:val="00630E93"/>
    <w:rsid w:val="00633AC8"/>
    <w:rsid w:val="00641F3A"/>
    <w:rsid w:val="00646707"/>
    <w:rsid w:val="00661FD4"/>
    <w:rsid w:val="00662E58"/>
    <w:rsid w:val="00664DCF"/>
    <w:rsid w:val="00667582"/>
    <w:rsid w:val="00677CF9"/>
    <w:rsid w:val="00684FC3"/>
    <w:rsid w:val="006A6122"/>
    <w:rsid w:val="006A6571"/>
    <w:rsid w:val="006B1ED7"/>
    <w:rsid w:val="006B405B"/>
    <w:rsid w:val="006B45E6"/>
    <w:rsid w:val="006B6F1D"/>
    <w:rsid w:val="006C409D"/>
    <w:rsid w:val="006C4EF8"/>
    <w:rsid w:val="006C5D39"/>
    <w:rsid w:val="006D1415"/>
    <w:rsid w:val="006D7333"/>
    <w:rsid w:val="006E2810"/>
    <w:rsid w:val="006E5417"/>
    <w:rsid w:val="006E6ABA"/>
    <w:rsid w:val="00702E3E"/>
    <w:rsid w:val="0070459C"/>
    <w:rsid w:val="00710981"/>
    <w:rsid w:val="00711345"/>
    <w:rsid w:val="00712146"/>
    <w:rsid w:val="00712F60"/>
    <w:rsid w:val="00714FD8"/>
    <w:rsid w:val="00715F82"/>
    <w:rsid w:val="00720E3B"/>
    <w:rsid w:val="00725E47"/>
    <w:rsid w:val="00726C8E"/>
    <w:rsid w:val="00732350"/>
    <w:rsid w:val="00737E2A"/>
    <w:rsid w:val="007419D6"/>
    <w:rsid w:val="00745F6B"/>
    <w:rsid w:val="007506E6"/>
    <w:rsid w:val="00751D68"/>
    <w:rsid w:val="0075585E"/>
    <w:rsid w:val="0076753C"/>
    <w:rsid w:val="00770571"/>
    <w:rsid w:val="00775C51"/>
    <w:rsid w:val="007768FF"/>
    <w:rsid w:val="007820B3"/>
    <w:rsid w:val="007824D3"/>
    <w:rsid w:val="00783B19"/>
    <w:rsid w:val="0079274A"/>
    <w:rsid w:val="00796EE3"/>
    <w:rsid w:val="007A5AD9"/>
    <w:rsid w:val="007A63E0"/>
    <w:rsid w:val="007A7D29"/>
    <w:rsid w:val="007B0105"/>
    <w:rsid w:val="007B4AB8"/>
    <w:rsid w:val="007C3E57"/>
    <w:rsid w:val="007C6AE8"/>
    <w:rsid w:val="007D1914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7F706B"/>
    <w:rsid w:val="00801FDB"/>
    <w:rsid w:val="00805A9C"/>
    <w:rsid w:val="00806624"/>
    <w:rsid w:val="00807F96"/>
    <w:rsid w:val="00811C05"/>
    <w:rsid w:val="008206C8"/>
    <w:rsid w:val="00821B53"/>
    <w:rsid w:val="0082421D"/>
    <w:rsid w:val="0083497D"/>
    <w:rsid w:val="008367F7"/>
    <w:rsid w:val="00836C99"/>
    <w:rsid w:val="008414B1"/>
    <w:rsid w:val="00842038"/>
    <w:rsid w:val="00844A9E"/>
    <w:rsid w:val="00846A78"/>
    <w:rsid w:val="0085652C"/>
    <w:rsid w:val="00856959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9006E"/>
    <w:rsid w:val="00896CDD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E480C"/>
    <w:rsid w:val="008E65DC"/>
    <w:rsid w:val="008F309D"/>
    <w:rsid w:val="008F3B87"/>
    <w:rsid w:val="008F75BE"/>
    <w:rsid w:val="008F7796"/>
    <w:rsid w:val="00900089"/>
    <w:rsid w:val="00907757"/>
    <w:rsid w:val="00910BEA"/>
    <w:rsid w:val="0091223E"/>
    <w:rsid w:val="009212B0"/>
    <w:rsid w:val="00921534"/>
    <w:rsid w:val="00921BD0"/>
    <w:rsid w:val="009234A5"/>
    <w:rsid w:val="009253BA"/>
    <w:rsid w:val="00926163"/>
    <w:rsid w:val="00930CB3"/>
    <w:rsid w:val="00932483"/>
    <w:rsid w:val="009336F7"/>
    <w:rsid w:val="00935282"/>
    <w:rsid w:val="009374A7"/>
    <w:rsid w:val="009465CE"/>
    <w:rsid w:val="0095627D"/>
    <w:rsid w:val="009621C8"/>
    <w:rsid w:val="00967C7A"/>
    <w:rsid w:val="009718A6"/>
    <w:rsid w:val="0097269A"/>
    <w:rsid w:val="0097480D"/>
    <w:rsid w:val="0098551D"/>
    <w:rsid w:val="00986AA8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B2D84"/>
    <w:rsid w:val="009C24B5"/>
    <w:rsid w:val="009E1448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9EE"/>
    <w:rsid w:val="00A42E18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1036"/>
    <w:rsid w:val="00A92C8D"/>
    <w:rsid w:val="00A978A9"/>
    <w:rsid w:val="00AA6E84"/>
    <w:rsid w:val="00AC09A4"/>
    <w:rsid w:val="00AC4A60"/>
    <w:rsid w:val="00AC774F"/>
    <w:rsid w:val="00AD08D4"/>
    <w:rsid w:val="00AE341B"/>
    <w:rsid w:val="00AE3B38"/>
    <w:rsid w:val="00AE4B69"/>
    <w:rsid w:val="00AF1B7A"/>
    <w:rsid w:val="00AF22F6"/>
    <w:rsid w:val="00AF2592"/>
    <w:rsid w:val="00AF3C98"/>
    <w:rsid w:val="00B020B7"/>
    <w:rsid w:val="00B038B6"/>
    <w:rsid w:val="00B046FF"/>
    <w:rsid w:val="00B07CA7"/>
    <w:rsid w:val="00B1279A"/>
    <w:rsid w:val="00B12B25"/>
    <w:rsid w:val="00B12C12"/>
    <w:rsid w:val="00B13551"/>
    <w:rsid w:val="00B13C52"/>
    <w:rsid w:val="00B14379"/>
    <w:rsid w:val="00B2267C"/>
    <w:rsid w:val="00B3042F"/>
    <w:rsid w:val="00B44D52"/>
    <w:rsid w:val="00B5222E"/>
    <w:rsid w:val="00B55B24"/>
    <w:rsid w:val="00B61C96"/>
    <w:rsid w:val="00B675DC"/>
    <w:rsid w:val="00B67E05"/>
    <w:rsid w:val="00B70A0D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B225E"/>
    <w:rsid w:val="00BB38CF"/>
    <w:rsid w:val="00BB3FAB"/>
    <w:rsid w:val="00BB54C3"/>
    <w:rsid w:val="00BC10BA"/>
    <w:rsid w:val="00BC276B"/>
    <w:rsid w:val="00BC5AFD"/>
    <w:rsid w:val="00BD6051"/>
    <w:rsid w:val="00BE6479"/>
    <w:rsid w:val="00BF42C4"/>
    <w:rsid w:val="00BF5B1F"/>
    <w:rsid w:val="00BF757D"/>
    <w:rsid w:val="00C04F43"/>
    <w:rsid w:val="00C0609D"/>
    <w:rsid w:val="00C1033E"/>
    <w:rsid w:val="00C10490"/>
    <w:rsid w:val="00C115AB"/>
    <w:rsid w:val="00C1202B"/>
    <w:rsid w:val="00C152F6"/>
    <w:rsid w:val="00C22854"/>
    <w:rsid w:val="00C30249"/>
    <w:rsid w:val="00C344FD"/>
    <w:rsid w:val="00C3723B"/>
    <w:rsid w:val="00C40449"/>
    <w:rsid w:val="00C41349"/>
    <w:rsid w:val="00C5614C"/>
    <w:rsid w:val="00C567F9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6BA7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E3FD7"/>
    <w:rsid w:val="00CF193D"/>
    <w:rsid w:val="00CF34DB"/>
    <w:rsid w:val="00CF3B00"/>
    <w:rsid w:val="00CF4012"/>
    <w:rsid w:val="00CF558F"/>
    <w:rsid w:val="00CF6CC8"/>
    <w:rsid w:val="00D01330"/>
    <w:rsid w:val="00D073E2"/>
    <w:rsid w:val="00D115B0"/>
    <w:rsid w:val="00D1561B"/>
    <w:rsid w:val="00D175BD"/>
    <w:rsid w:val="00D17D3E"/>
    <w:rsid w:val="00D21A01"/>
    <w:rsid w:val="00D32002"/>
    <w:rsid w:val="00D36324"/>
    <w:rsid w:val="00D42D00"/>
    <w:rsid w:val="00D441CA"/>
    <w:rsid w:val="00D446EC"/>
    <w:rsid w:val="00D44EBD"/>
    <w:rsid w:val="00D47B23"/>
    <w:rsid w:val="00D51BF0"/>
    <w:rsid w:val="00D55942"/>
    <w:rsid w:val="00D56A44"/>
    <w:rsid w:val="00D60DAF"/>
    <w:rsid w:val="00D61A01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2C26"/>
    <w:rsid w:val="00DB314A"/>
    <w:rsid w:val="00DB3B9B"/>
    <w:rsid w:val="00DB673C"/>
    <w:rsid w:val="00DB7901"/>
    <w:rsid w:val="00DC63D8"/>
    <w:rsid w:val="00DC72C7"/>
    <w:rsid w:val="00DD2BA8"/>
    <w:rsid w:val="00DD559D"/>
    <w:rsid w:val="00DD5C59"/>
    <w:rsid w:val="00DD679E"/>
    <w:rsid w:val="00DE22FA"/>
    <w:rsid w:val="00DE6556"/>
    <w:rsid w:val="00DE6B43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D4E"/>
    <w:rsid w:val="00E36250"/>
    <w:rsid w:val="00E41828"/>
    <w:rsid w:val="00E47763"/>
    <w:rsid w:val="00E504B8"/>
    <w:rsid w:val="00E53C79"/>
    <w:rsid w:val="00E54511"/>
    <w:rsid w:val="00E5721A"/>
    <w:rsid w:val="00E575ED"/>
    <w:rsid w:val="00E61DAC"/>
    <w:rsid w:val="00E632B7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D3D"/>
    <w:rsid w:val="00EA2D55"/>
    <w:rsid w:val="00EB10C6"/>
    <w:rsid w:val="00EB1BA1"/>
    <w:rsid w:val="00EB6114"/>
    <w:rsid w:val="00EB7AB1"/>
    <w:rsid w:val="00EC15D4"/>
    <w:rsid w:val="00EC18AA"/>
    <w:rsid w:val="00ED0350"/>
    <w:rsid w:val="00ED2F61"/>
    <w:rsid w:val="00ED3E12"/>
    <w:rsid w:val="00EE4BCD"/>
    <w:rsid w:val="00EF48CC"/>
    <w:rsid w:val="00EF5F69"/>
    <w:rsid w:val="00F00E58"/>
    <w:rsid w:val="00F13E3C"/>
    <w:rsid w:val="00F16A67"/>
    <w:rsid w:val="00F16C37"/>
    <w:rsid w:val="00F24A05"/>
    <w:rsid w:val="00F27B57"/>
    <w:rsid w:val="00F31969"/>
    <w:rsid w:val="00F35982"/>
    <w:rsid w:val="00F35F2D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B0742"/>
    <w:rsid w:val="00FB0E84"/>
    <w:rsid w:val="00FC7B65"/>
    <w:rsid w:val="00FD01C2"/>
    <w:rsid w:val="00FD428E"/>
    <w:rsid w:val="00FE187E"/>
    <w:rsid w:val="00FE2F16"/>
    <w:rsid w:val="00FE77F1"/>
    <w:rsid w:val="00FF0CE3"/>
    <w:rsid w:val="00FF69BE"/>
    <w:rsid w:val="00FF7594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yan.ye@interdigita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xiaoyu.xiu@interdigital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uwen.he@interdigital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CC447-EEA9-4527-9BE7-6C621817E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2243</TotalTime>
  <Pages>7</Pages>
  <Words>1831</Words>
  <Characters>10437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12244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He, Yuwen</cp:lastModifiedBy>
  <cp:revision>50</cp:revision>
  <cp:lastPrinted>2013-04-08T19:19:00Z</cp:lastPrinted>
  <dcterms:created xsi:type="dcterms:W3CDTF">2014-01-07T19:25:00Z</dcterms:created>
  <dcterms:modified xsi:type="dcterms:W3CDTF">2014-10-17T03:58:00Z</dcterms:modified>
</cp:coreProperties>
</file>