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palette_escape_val_present_flag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if( palette_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escape_val_present_flag )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indexMax = palette_size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else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indexMax = palette_size </w:t>
            </w:r>
            <w:r>
              <w:rPr>
                <w:rFonts w:ascii="Times New Roman" w:hAnsi="Times New Roman"/>
                <w:noProof/>
                <w:color w:val="000000"/>
              </w:rPr>
              <w:t>−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1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= 0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while( scanPos &lt;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0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yC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scanPos &gt; 0)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xC_prev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yC_prev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trHeight w:val="206"/>
          <w:jc w:val="center"/>
          <w:ins w:id="0" w:author="jingye" w:date="2014-10-10T13:58:00Z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ins w:id="1" w:author="jingye" w:date="2014-10-10T13:58:00Z"/>
                <w:rFonts w:ascii="Times New Roman" w:hAnsi="Times New Roman"/>
                <w:noProof/>
                <w:color w:val="000000"/>
              </w:rPr>
            </w:pPr>
            <w:ins w:id="2" w:author="jingye" w:date="2014-10-10T13:58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>
                <w:rPr>
                  <w:rFonts w:ascii="Times New Roman" w:hAnsi="Times New Roman"/>
                  <w:noProof/>
                  <w:color w:val="000000"/>
                </w:rPr>
                <w:t>if(</w:t>
              </w:r>
            </w:ins>
            <w:ins w:id="3" w:author="jingye" w:date="2014-10-10T13:59:00Z">
              <w:r>
                <w:rPr>
                  <w:rFonts w:ascii="Times New Roman" w:hAnsi="Times New Roman"/>
                  <w:noProof/>
                  <w:color w:val="000000"/>
                </w:rPr>
                <w:t>nCbs==8 &amp;&amp; scanPos%</w:t>
              </w:r>
            </w:ins>
            <w:ins w:id="4" w:author="jingye" w:date="2014-10-10T14:00:00Z">
              <w:r>
                <w:rPr>
                  <w:rFonts w:ascii="Times New Roman" w:hAnsi="Times New Roman"/>
                  <w:noProof/>
                  <w:color w:val="000000"/>
                </w:rPr>
                <w:t>16==0)</w:t>
              </w:r>
            </w:ins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ins w:id="5" w:author="jingye" w:date="2014-10-10T13:58:00Z"/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trHeight w:val="206"/>
          <w:jc w:val="center"/>
          <w:ins w:id="6" w:author="jingye" w:date="2014-10-10T14:00:00Z"/>
        </w:trPr>
        <w:tc>
          <w:tcPr>
            <w:tcW w:w="7917" w:type="dxa"/>
          </w:tcPr>
          <w:p w:rsidR="0016510A" w:rsidRPr="00031B0C" w:rsidRDefault="0016510A" w:rsidP="00657AA0">
            <w:pPr>
              <w:pStyle w:val="tablesyntax"/>
              <w:rPr>
                <w:ins w:id="7" w:author="jingye" w:date="2014-10-10T14:00:00Z"/>
                <w:rFonts w:ascii="Times New Roman" w:hAnsi="Times New Roman"/>
                <w:noProof/>
                <w:color w:val="000000"/>
              </w:rPr>
            </w:pPr>
            <w:ins w:id="8" w:author="jingye" w:date="2014-10-10T14:00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</w:ins>
            <w:ins w:id="9" w:author="jingye" w:date="2014-10-10T14:19:00Z">
              <w:r w:rsidR="00657AA0">
                <w:rPr>
                  <w:rFonts w:ascii="Times New Roman" w:hAnsi="Times New Roman"/>
                  <w:b/>
                  <w:noProof/>
                  <w:color w:val="000000"/>
                </w:rPr>
                <w:t>single_run</w:t>
              </w:r>
            </w:ins>
            <w:ins w:id="10" w:author="jingye" w:date="2014-10-10T14:01:00Z">
              <w:r w:rsidRPr="00031B0C">
                <w:rPr>
                  <w:rFonts w:ascii="Times New Roman" w:hAnsi="Times New Roman"/>
                  <w:b/>
                  <w:noProof/>
                  <w:color w:val="000000"/>
                </w:rPr>
                <w:t>_mode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[ xC ][ yC ]</w:t>
              </w:r>
            </w:ins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ins w:id="11" w:author="jingye" w:date="2014-10-10T14:00:00Z"/>
                <w:b w:val="0"/>
                <w:noProof/>
                <w:color w:val="000000"/>
              </w:rPr>
            </w:pPr>
            <w:ins w:id="12" w:author="jingye" w:date="2014-10-10T14:01:00Z">
              <w:r>
                <w:rPr>
                  <w:b w:val="0"/>
                  <w:noProof/>
                  <w:color w:val="000000"/>
                </w:rPr>
                <w:t>ae(v)</w:t>
              </w:r>
            </w:ins>
          </w:p>
        </w:tc>
      </w:tr>
      <w:tr w:rsidR="00A02077" w:rsidRPr="00031B0C" w:rsidTr="004A252B">
        <w:trPr>
          <w:cantSplit/>
          <w:trHeight w:val="206"/>
          <w:jc w:val="center"/>
          <w:ins w:id="13" w:author="jingye" w:date="2014-10-10T14:11:00Z"/>
        </w:trPr>
        <w:tc>
          <w:tcPr>
            <w:tcW w:w="7917" w:type="dxa"/>
          </w:tcPr>
          <w:p w:rsidR="00A02077" w:rsidRPr="00031B0C" w:rsidRDefault="00A02077" w:rsidP="0016510A">
            <w:pPr>
              <w:pStyle w:val="tablesyntax"/>
              <w:rPr>
                <w:ins w:id="14" w:author="jingye" w:date="2014-10-10T14:11:00Z"/>
                <w:rFonts w:ascii="Times New Roman" w:hAnsi="Times New Roman"/>
                <w:noProof/>
                <w:color w:val="000000"/>
              </w:rPr>
            </w:pPr>
            <w:ins w:id="15" w:author="jingye" w:date="2014-10-10T14:11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>
                <w:rPr>
                  <w:rFonts w:ascii="Times New Roman" w:hAnsi="Times New Roman"/>
                  <w:noProof/>
                  <w:color w:val="000000"/>
                </w:rPr>
                <w:t>else</w:t>
              </w:r>
            </w:ins>
          </w:p>
        </w:tc>
        <w:tc>
          <w:tcPr>
            <w:tcW w:w="1152" w:type="dxa"/>
          </w:tcPr>
          <w:p w:rsidR="00A02077" w:rsidRDefault="00A02077" w:rsidP="004A252B">
            <w:pPr>
              <w:pStyle w:val="tableheading"/>
              <w:rPr>
                <w:ins w:id="16" w:author="jingye" w:date="2014-10-10T14:11:00Z"/>
                <w:b w:val="0"/>
                <w:noProof/>
                <w:color w:val="000000"/>
              </w:rPr>
            </w:pPr>
          </w:p>
        </w:tc>
      </w:tr>
      <w:tr w:rsidR="00A02077" w:rsidRPr="00A02077" w:rsidTr="004A252B">
        <w:trPr>
          <w:cantSplit/>
          <w:trHeight w:val="206"/>
          <w:jc w:val="center"/>
          <w:ins w:id="17" w:author="jingye" w:date="2014-10-10T14:11:00Z"/>
        </w:trPr>
        <w:tc>
          <w:tcPr>
            <w:tcW w:w="7917" w:type="dxa"/>
          </w:tcPr>
          <w:p w:rsidR="00A02077" w:rsidRPr="00A02077" w:rsidRDefault="00A02077" w:rsidP="00657AA0">
            <w:pPr>
              <w:pStyle w:val="tablesyntax"/>
              <w:rPr>
                <w:ins w:id="18" w:author="jingye" w:date="2014-10-10T14:11:00Z"/>
                <w:rFonts w:ascii="Times New Roman" w:hAnsi="Times New Roman"/>
                <w:noProof/>
                <w:color w:val="000000"/>
              </w:rPr>
            </w:pPr>
            <w:ins w:id="19" w:author="jingye" w:date="2014-10-10T14:11:00Z">
              <w:r w:rsidRPr="00A02077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A02077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A02077">
                <w:rPr>
                  <w:rFonts w:ascii="Times New Roman" w:hAnsi="Times New Roman"/>
                  <w:noProof/>
                  <w:color w:val="000000"/>
                </w:rPr>
                <w:tab/>
              </w:r>
            </w:ins>
            <w:ins w:id="20" w:author="jingye" w:date="2014-10-10T14:19:00Z">
              <w:r w:rsidR="00657AA0">
                <w:rPr>
                  <w:rFonts w:ascii="Times New Roman" w:hAnsi="Times New Roman"/>
                  <w:noProof/>
                  <w:color w:val="000000"/>
                </w:rPr>
                <w:t>single_run</w:t>
              </w:r>
            </w:ins>
            <w:ins w:id="21" w:author="jingye" w:date="2014-10-10T14:11:00Z">
              <w:r w:rsidRPr="00A02077">
                <w:rPr>
                  <w:rFonts w:ascii="Times New Roman" w:hAnsi="Times New Roman"/>
                  <w:noProof/>
                  <w:color w:val="000000"/>
                </w:rPr>
                <w:t>_mode</w:t>
              </w:r>
              <w:r w:rsidRPr="00A02077">
                <w:rPr>
                  <w:rFonts w:ascii="Times New Roman" w:hAnsi="Times New Roman"/>
                  <w:noProof/>
                  <w:color w:val="000000"/>
                  <w:lang w:val="fr-FR"/>
                </w:rPr>
                <w:t>[ xC ][ yC ]</w:t>
              </w:r>
              <w:r w:rsidRPr="00A02077">
                <w:rPr>
                  <w:rFonts w:ascii="Times New Roman" w:hAnsi="Times New Roman"/>
                  <w:noProof/>
                  <w:color w:val="000000"/>
                  <w:lang w:val="fr-FR"/>
                </w:rPr>
                <w:t xml:space="preserve"> = 0</w:t>
              </w:r>
              <w:r w:rsidRPr="00A02077">
                <w:rPr>
                  <w:rFonts w:ascii="Times New Roman" w:hAnsi="Times New Roman"/>
                  <w:noProof/>
                  <w:color w:val="000000"/>
                  <w:lang w:val="fr-FR"/>
                </w:rPr>
                <w:t> </w:t>
              </w:r>
              <w:r w:rsidRPr="00A02077">
                <w:rPr>
                  <w:rFonts w:ascii="Times New Roman" w:hAnsi="Times New Roman"/>
                  <w:noProof/>
                  <w:color w:val="000000"/>
                  <w:lang w:val="fr-FR"/>
                </w:rPr>
                <w:t>;</w:t>
              </w:r>
            </w:ins>
          </w:p>
        </w:tc>
        <w:tc>
          <w:tcPr>
            <w:tcW w:w="1152" w:type="dxa"/>
          </w:tcPr>
          <w:p w:rsidR="00A02077" w:rsidRPr="00A02077" w:rsidRDefault="00A02077" w:rsidP="004A252B">
            <w:pPr>
              <w:pStyle w:val="tableheading"/>
              <w:rPr>
                <w:ins w:id="22" w:author="jingye" w:date="2014-10-10T14:11:00Z"/>
                <w:b w:val="0"/>
                <w:noProof/>
                <w:color w:val="000000"/>
                <w:rPrChange w:id="23" w:author="jingye" w:date="2014-10-10T14:12:00Z">
                  <w:rPr>
                    <w:ins w:id="24" w:author="jingye" w:date="2014-10-10T14:11:00Z"/>
                    <w:b w:val="0"/>
                    <w:noProof/>
                    <w:color w:val="000000"/>
                  </w:rPr>
                </w:rPrChange>
              </w:rPr>
            </w:pPr>
          </w:p>
        </w:tc>
      </w:tr>
      <w:tr w:rsidR="001651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16510A" w:rsidRPr="00031B0C" w:rsidRDefault="0016510A" w:rsidP="00237958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scanPos  &gt;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=  nCbS  </w:t>
            </w:r>
            <w:r w:rsidRPr="00031B0C">
              <w:rPr>
                <w:rFonts w:ascii="Times New Roman" w:hAnsi="Times New Roman"/>
                <w:color w:val="000000"/>
              </w:rPr>
              <w:t xml:space="preserve">&amp;&amp;  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palette_mode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xC_prev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yC_prev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  !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 xml:space="preserve">=  </w:t>
            </w:r>
            <w:r w:rsidRPr="00031B0C">
              <w:rPr>
                <w:noProof/>
                <w:color w:val="000000"/>
              </w:rPr>
              <w:t>COPY_ABOVE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if( palette_mode[ xC ][ yC ]  ! =  </w:t>
            </w:r>
            <w:r w:rsidRPr="00031B0C">
              <w:rPr>
                <w:noProof/>
                <w:color w:val="000000"/>
              </w:rPr>
              <w:t>COPY_ABOVE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= indexMax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indexMax + 1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177996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C5167A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scanPos</w:t>
            </w:r>
            <w:ins w:id="25" w:author="jingye" w:date="2014-10-10T14:17:00Z">
              <w:r w:rsidR="0063726C">
                <w:rPr>
                  <w:rFonts w:ascii="Times New Roman" w:hAnsi="Times New Roman"/>
                  <w:noProof/>
                  <w:color w:val="000000"/>
                </w:rPr>
                <w:t>%16</w:t>
              </w:r>
            </w:ins>
            <w:r w:rsidRPr="00031B0C">
              <w:rPr>
                <w:rFonts w:ascii="Times New Roman" w:hAnsi="Times New Roman"/>
                <w:noProof/>
                <w:color w:val="000000"/>
              </w:rPr>
              <w:t xml:space="preserve"> &gt; 0  </w:t>
            </w:r>
            <w:del w:id="26" w:author="MaZhan" w:date="2014-10-06T11:37:00Z">
              <w:r w:rsidRPr="00031B0C" w:rsidDel="00C5167A">
                <w:rPr>
                  <w:rFonts w:ascii="Times New Roman" w:hAnsi="Times New Roman"/>
                  <w:noProof/>
                  <w:color w:val="000000"/>
                </w:rPr>
                <w:delText xml:space="preserve">&amp;&amp; </w:delText>
              </w:r>
              <w:r w:rsidRPr="00031B0C" w:rsidDel="00C5167A">
                <w:rPr>
                  <w:rFonts w:ascii="Times New Roman" w:hAnsi="Times New Roman"/>
                  <w:color w:val="000000"/>
                </w:rPr>
                <w:delText>palette_mode[xC_prev][yC_prev]  !</w:delText>
              </w:r>
              <w:r w:rsidRPr="00031B0C" w:rsidDel="00C5167A">
                <w:rPr>
                  <w:rFonts w:ascii="Times New Roman" w:hAnsi="Times New Roman"/>
                  <w:noProof/>
                  <w:color w:val="000000"/>
                  <w:lang w:val="fr-FR"/>
                </w:rPr>
                <w:delText> </w:delText>
              </w:r>
              <w:r w:rsidRPr="00031B0C" w:rsidDel="00C5167A">
                <w:rPr>
                  <w:rFonts w:ascii="Times New Roman" w:hAnsi="Times New Roman"/>
                  <w:color w:val="000000"/>
                </w:rPr>
                <w:delText xml:space="preserve">=  ESCAPE </w:delText>
              </w:r>
            </w:del>
            <w:r w:rsidRPr="00031B0C">
              <w:rPr>
                <w:rFonts w:ascii="Times New Roman" w:hAnsi="Times New Roman"/>
                <w:color w:val="000000"/>
              </w:rPr>
              <w:t>) {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237958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if</w:t>
            </w:r>
            <w:proofErr w:type="gram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(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palette</w:t>
            </w:r>
            <w:proofErr w:type="gramEnd"/>
            <w:r w:rsidRPr="00031B0C">
              <w:rPr>
                <w:rFonts w:ascii="Times New Roman" w:hAnsi="Times New Roman"/>
                <w:color w:val="000000"/>
              </w:rPr>
              <w:t>_mode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xC_prev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yC_prev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</w:t>
            </w:r>
            <w:r w:rsidRPr="00031B0C" w:rsidDel="002A3386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= =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INDEX</w:t>
            </w:r>
            <w:ins w:id="27" w:author="Meng Xu" w:date="2014-10-06T14:00:00Z">
              <w:r>
                <w:rPr>
                  <w:rFonts w:ascii="Times New Roman" w:hAnsi="Times New Roman"/>
                  <w:noProof/>
                  <w:color w:val="000000"/>
                </w:rPr>
                <w:t xml:space="preserve"> </w:t>
              </w:r>
            </w:ins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) {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ins w:id="28" w:author="Meng Xu" w:date="2014-10-06T14:05:00Z">
              <w:r w:rsidRPr="003F4441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</w:ins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paletteMap[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xC_prev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][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yC_prev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]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177996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BC52B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if(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scanPos</w:t>
            </w:r>
            <w:ins w:id="29" w:author="jingye" w:date="2014-10-10T14:17:00Z">
              <w:r w:rsidR="0063726C">
                <w:rPr>
                  <w:rFonts w:ascii="Times New Roman" w:hAnsi="Times New Roman"/>
                  <w:noProof/>
                  <w:color w:val="000000"/>
                </w:rPr>
                <w:t>%16</w:t>
              </w:r>
            </w:ins>
            <w:r>
              <w:rPr>
                <w:rFonts w:ascii="Times New Roman" w:hAnsi="Times New Roman"/>
                <w:noProof/>
                <w:color w:val="000000"/>
              </w:rPr>
              <w:t xml:space="preserve">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&gt;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=  nCbS 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&amp;&amp; </w:t>
            </w:r>
            <w:ins w:id="30" w:author="Meng Xu" w:date="2014-10-06T14:11:00Z">
              <w:r>
                <w:rPr>
                  <w:rFonts w:ascii="Times New Roman" w:hAnsi="Times New Roman"/>
                  <w:noProof/>
                  <w:color w:val="000000"/>
                </w:rPr>
                <w:t>(</w:t>
              </w:r>
            </w:ins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palette_mode[ xC_prev 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[ yC_prev ]  = = </w:t>
            </w:r>
            <w:r w:rsidRPr="00031B0C">
              <w:rPr>
                <w:noProof/>
                <w:color w:val="000000"/>
              </w:rPr>
              <w:t>COPY_ABOVE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br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del w:id="31" w:author="MaZhan" w:date="2014-10-09T15:20:00Z">
              <w:r w:rsidDel="00BC52B7">
                <w:rPr>
                  <w:rFonts w:ascii="Times New Roman" w:hAnsi="Times New Roman"/>
                  <w:noProof/>
                  <w:color w:val="000000"/>
                  <w:lang w:val="fr-FR"/>
                </w:rPr>
                <w:delText xml:space="preserve">&amp;&amp;  </w:delText>
              </w:r>
              <w:r w:rsidRPr="00031B0C" w:rsidDel="00BC52B7">
                <w:rPr>
                  <w:rFonts w:ascii="Times New Roman" w:hAnsi="Times New Roman"/>
                  <w:noProof/>
                  <w:color w:val="000000"/>
                  <w:lang w:val="fr-FR"/>
                </w:rPr>
                <w:delText>palette_mode[ xC ][ yC − 1 ]  ! =  ESCAPE</w:delText>
              </w:r>
            </w:del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) {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ins w:id="32" w:author="Meng Xu" w:date="2014-10-06T14:12:00Z">
              <w:r w:rsidRPr="003F4441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</w:ins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paletteMap[ xC ][ yC − 1 ]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177996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177996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if(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palette_mode[ xC ][ yC ]  ! =  COPY_ABOVE ) {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if( adjustedIndexMax &gt; 0 ) 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  <w:t>palette_index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if( palette_index 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&gt; =  adjustedRefIndex )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palette_index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if(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palette_index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= =  </w:t>
            </w:r>
            <w:proofErr w:type="spellStart"/>
            <w:r w:rsidRPr="00031B0C">
              <w:rPr>
                <w:color w:val="000000"/>
                <w:lang w:val="fr-FR"/>
              </w:rPr>
              <w:t>palette_</w:t>
            </w:r>
            <w:proofErr w:type="gramStart"/>
            <w:r w:rsidRPr="00031B0C">
              <w:rPr>
                <w:color w:val="000000"/>
                <w:lang w:val="fr-FR"/>
              </w:rPr>
              <w:t>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</w:t>
            </w:r>
            <w:proofErr w:type="gram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{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16510A" w:rsidRPr="00031B0C" w:rsidDel="008619DF" w:rsidTr="004A252B">
        <w:trPr>
          <w:cantSplit/>
          <w:jc w:val="center"/>
          <w:del w:id="33" w:author="Meng Xu" w:date="2014-10-06T14:23:00Z"/>
        </w:trPr>
        <w:tc>
          <w:tcPr>
            <w:tcW w:w="7917" w:type="dxa"/>
          </w:tcPr>
          <w:p w:rsidR="0016510A" w:rsidRPr="00031B0C" w:rsidDel="008619DF" w:rsidRDefault="0016510A" w:rsidP="004A252B">
            <w:pPr>
              <w:pStyle w:val="tablesyntax"/>
              <w:rPr>
                <w:del w:id="34" w:author="Meng Xu" w:date="2014-10-06T14:23:00Z"/>
                <w:rFonts w:ascii="Times New Roman" w:hAnsi="Times New Roman"/>
                <w:noProof/>
                <w:color w:val="000000"/>
                <w:lang w:val="en-US"/>
              </w:rPr>
            </w:pPr>
            <w:del w:id="35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for( cIdx = 0; cIdx &lt; 3; cIdx++ ) {</w:delText>
              </w:r>
            </w:del>
          </w:p>
        </w:tc>
        <w:tc>
          <w:tcPr>
            <w:tcW w:w="1152" w:type="dxa"/>
          </w:tcPr>
          <w:p w:rsidR="0016510A" w:rsidRPr="00031B0C" w:rsidDel="008619DF" w:rsidRDefault="0016510A" w:rsidP="004A252B">
            <w:pPr>
              <w:pStyle w:val="tableheading"/>
              <w:rPr>
                <w:del w:id="36" w:author="Meng Xu" w:date="2014-10-06T14:23:00Z"/>
                <w:b w:val="0"/>
                <w:noProof/>
                <w:color w:val="000000"/>
              </w:rPr>
            </w:pPr>
          </w:p>
        </w:tc>
      </w:tr>
      <w:tr w:rsidR="0016510A" w:rsidRPr="00031B0C" w:rsidDel="008619DF" w:rsidTr="004A252B">
        <w:trPr>
          <w:cantSplit/>
          <w:jc w:val="center"/>
          <w:del w:id="37" w:author="Meng Xu" w:date="2014-10-06T14:23:00Z"/>
        </w:trPr>
        <w:tc>
          <w:tcPr>
            <w:tcW w:w="7917" w:type="dxa"/>
          </w:tcPr>
          <w:p w:rsidR="0016510A" w:rsidRPr="00031B0C" w:rsidDel="008619DF" w:rsidRDefault="0016510A" w:rsidP="004A252B">
            <w:pPr>
              <w:pStyle w:val="tablesyntax"/>
              <w:rPr>
                <w:del w:id="38" w:author="Meng Xu" w:date="2014-10-06T14:23:00Z"/>
                <w:rFonts w:ascii="Times New Roman" w:hAnsi="Times New Roman"/>
                <w:noProof/>
                <w:color w:val="000000"/>
              </w:rPr>
            </w:pPr>
            <w:del w:id="39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  <w:delText>palette_escape_val</w:delText>
              </w:r>
            </w:del>
          </w:p>
        </w:tc>
        <w:tc>
          <w:tcPr>
            <w:tcW w:w="1152" w:type="dxa"/>
          </w:tcPr>
          <w:p w:rsidR="0016510A" w:rsidRPr="00031B0C" w:rsidDel="008619DF" w:rsidRDefault="0016510A" w:rsidP="004A252B">
            <w:pPr>
              <w:pStyle w:val="tableheading"/>
              <w:rPr>
                <w:del w:id="40" w:author="Meng Xu" w:date="2014-10-06T14:23:00Z"/>
                <w:b w:val="0"/>
                <w:noProof/>
                <w:color w:val="000000"/>
              </w:rPr>
            </w:pPr>
            <w:del w:id="41" w:author="Meng Xu" w:date="2014-10-06T14:23:00Z">
              <w:r w:rsidRPr="00031B0C" w:rsidDel="008619DF">
                <w:rPr>
                  <w:b w:val="0"/>
                  <w:noProof/>
                  <w:color w:val="000000"/>
                </w:rPr>
                <w:delText>ae(v)</w:delText>
              </w:r>
            </w:del>
          </w:p>
        </w:tc>
      </w:tr>
      <w:tr w:rsidR="0016510A" w:rsidRPr="00031B0C" w:rsidDel="008619DF" w:rsidTr="004A252B">
        <w:trPr>
          <w:cantSplit/>
          <w:jc w:val="center"/>
          <w:del w:id="42" w:author="Meng Xu" w:date="2014-10-06T14:23:00Z"/>
        </w:trPr>
        <w:tc>
          <w:tcPr>
            <w:tcW w:w="7917" w:type="dxa"/>
          </w:tcPr>
          <w:p w:rsidR="0016510A" w:rsidRPr="00031B0C" w:rsidDel="008619DF" w:rsidRDefault="0016510A" w:rsidP="004A252B">
            <w:pPr>
              <w:pStyle w:val="tablesyntax"/>
              <w:rPr>
                <w:del w:id="43" w:author="Meng Xu" w:date="2014-10-06T14:23:00Z"/>
                <w:rFonts w:ascii="Times New Roman" w:hAnsi="Times New Roman"/>
                <w:noProof/>
                <w:color w:val="000000"/>
              </w:rPr>
            </w:pPr>
            <w:del w:id="44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lastRenderedPageBreak/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paletteEscapeVal</w:delText>
              </w:r>
              <w:r w:rsidRPr="00031B0C" w:rsidDel="008619DF">
                <w:rPr>
                  <w:color w:val="000000"/>
                  <w:lang w:val="en-CA"/>
                </w:rPr>
                <w:delText>[</w:delText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 cIdx </w:delText>
              </w:r>
              <w:r w:rsidRPr="00031B0C" w:rsidDel="008619DF">
                <w:rPr>
                  <w:color w:val="000000"/>
                  <w:lang w:val="en-CA"/>
                </w:rPr>
                <w:delText>]</w:delText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[ xC ][ yC ] = palette_escape_val</w:delText>
              </w:r>
            </w:del>
          </w:p>
        </w:tc>
        <w:tc>
          <w:tcPr>
            <w:tcW w:w="1152" w:type="dxa"/>
          </w:tcPr>
          <w:p w:rsidR="0016510A" w:rsidRPr="00031B0C" w:rsidDel="008619DF" w:rsidRDefault="0016510A" w:rsidP="004A252B">
            <w:pPr>
              <w:pStyle w:val="tableheading"/>
              <w:rPr>
                <w:del w:id="45" w:author="Meng Xu" w:date="2014-10-06T14:23:00Z"/>
                <w:b w:val="0"/>
                <w:noProof/>
                <w:color w:val="000000"/>
              </w:rPr>
            </w:pPr>
          </w:p>
        </w:tc>
      </w:tr>
      <w:tr w:rsidR="0016510A" w:rsidRPr="00031B0C" w:rsidDel="008619DF" w:rsidTr="004A252B">
        <w:trPr>
          <w:cantSplit/>
          <w:jc w:val="center"/>
          <w:del w:id="46" w:author="Meng Xu" w:date="2014-10-06T14:23:00Z"/>
        </w:trPr>
        <w:tc>
          <w:tcPr>
            <w:tcW w:w="7917" w:type="dxa"/>
          </w:tcPr>
          <w:p w:rsidR="0016510A" w:rsidRPr="00031B0C" w:rsidDel="008619DF" w:rsidRDefault="0016510A" w:rsidP="004A252B">
            <w:pPr>
              <w:pStyle w:val="tablesyntax"/>
              <w:rPr>
                <w:del w:id="47" w:author="Meng Xu" w:date="2014-10-06T14:23:00Z"/>
                <w:rFonts w:ascii="Times New Roman" w:hAnsi="Times New Roman"/>
                <w:noProof/>
                <w:color w:val="000000"/>
              </w:rPr>
            </w:pPr>
            <w:del w:id="48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}</w:delText>
              </w:r>
            </w:del>
          </w:p>
        </w:tc>
        <w:tc>
          <w:tcPr>
            <w:tcW w:w="1152" w:type="dxa"/>
          </w:tcPr>
          <w:p w:rsidR="0016510A" w:rsidRPr="00031B0C" w:rsidDel="008619DF" w:rsidRDefault="0016510A" w:rsidP="004A252B">
            <w:pPr>
              <w:pStyle w:val="tableheading"/>
              <w:rPr>
                <w:del w:id="49" w:author="Meng Xu" w:date="2014-10-06T14:23:00Z"/>
                <w:b w:val="0"/>
                <w:noProof/>
                <w:color w:val="000000"/>
              </w:rPr>
            </w:pPr>
          </w:p>
        </w:tc>
      </w:tr>
      <w:tr w:rsidR="0016510A" w:rsidRPr="00031B0C" w:rsidDel="008619DF" w:rsidTr="004A252B">
        <w:trPr>
          <w:cantSplit/>
          <w:jc w:val="center"/>
          <w:del w:id="50" w:author="Meng Xu" w:date="2014-10-06T14:23:00Z"/>
        </w:trPr>
        <w:tc>
          <w:tcPr>
            <w:tcW w:w="7917" w:type="dxa"/>
          </w:tcPr>
          <w:p w:rsidR="0016510A" w:rsidRPr="00031B0C" w:rsidDel="008619DF" w:rsidRDefault="0016510A" w:rsidP="004A252B">
            <w:pPr>
              <w:pStyle w:val="tablesyntax"/>
              <w:rPr>
                <w:del w:id="51" w:author="Meng Xu" w:date="2014-10-06T14:23:00Z"/>
                <w:rFonts w:ascii="Times New Roman" w:hAnsi="Times New Roman"/>
                <w:noProof/>
                <w:color w:val="000000"/>
              </w:rPr>
            </w:pPr>
            <w:del w:id="52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palette_mode</w:delText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  <w:lang w:val="fr-FR"/>
                </w:rPr>
                <w:delText>[ xC ][ yC ]</w:delText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 xml:space="preserve"> </w:delText>
              </w:r>
            </w:del>
            <w:ins w:id="53" w:author="MaZhan" w:date="2014-10-06T11:43:00Z">
              <w:del w:id="54" w:author="Meng Xu" w:date="2014-10-06T14:23:00Z">
                <w:r w:rsidDel="008619DF">
                  <w:rPr>
                    <w:rFonts w:ascii="Times New Roman" w:hAnsi="Times New Roman"/>
                    <w:noProof/>
                    <w:color w:val="000000"/>
                  </w:rPr>
                  <w:delText>|</w:delText>
                </w:r>
              </w:del>
            </w:ins>
            <w:del w:id="55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 xml:space="preserve">= </w:delText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  <w:lang w:val="fr-FR"/>
                </w:rPr>
                <w:delText>ESCAPE</w:delText>
              </w:r>
            </w:del>
          </w:p>
        </w:tc>
        <w:tc>
          <w:tcPr>
            <w:tcW w:w="1152" w:type="dxa"/>
          </w:tcPr>
          <w:p w:rsidR="0016510A" w:rsidRPr="00031B0C" w:rsidDel="008619DF" w:rsidRDefault="0016510A" w:rsidP="004A252B">
            <w:pPr>
              <w:pStyle w:val="tableheading"/>
              <w:rPr>
                <w:del w:id="56" w:author="Meng Xu" w:date="2014-10-06T14:23:00Z"/>
                <w:b w:val="0"/>
                <w:noProof/>
                <w:color w:val="000000"/>
              </w:rPr>
            </w:pPr>
          </w:p>
        </w:tc>
      </w:tr>
      <w:tr w:rsidR="0016510A" w:rsidRPr="00031B0C" w:rsidDel="008619DF" w:rsidTr="004A252B">
        <w:trPr>
          <w:cantSplit/>
          <w:jc w:val="center"/>
          <w:del w:id="57" w:author="Meng Xu" w:date="2014-10-06T14:23:00Z"/>
        </w:trPr>
        <w:tc>
          <w:tcPr>
            <w:tcW w:w="7917" w:type="dxa"/>
          </w:tcPr>
          <w:p w:rsidR="0016510A" w:rsidRPr="00031B0C" w:rsidDel="008619DF" w:rsidRDefault="0016510A" w:rsidP="004A252B">
            <w:pPr>
              <w:pStyle w:val="tablesyntax"/>
              <w:rPr>
                <w:del w:id="58" w:author="Meng Xu" w:date="2014-10-06T14:23:00Z"/>
                <w:rFonts w:ascii="Times New Roman" w:hAnsi="Times New Roman"/>
                <w:noProof/>
                <w:color w:val="000000"/>
              </w:rPr>
            </w:pPr>
            <w:del w:id="59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scanPos</w:delText>
              </w:r>
              <w:r w:rsidDel="008619DF">
                <w:rPr>
                  <w:rFonts w:ascii="Times New Roman" w:hAnsi="Times New Roman"/>
                  <w:noProof/>
                  <w:color w:val="000000"/>
                </w:rPr>
                <w:delText>++</w:delText>
              </w:r>
            </w:del>
          </w:p>
        </w:tc>
        <w:tc>
          <w:tcPr>
            <w:tcW w:w="1152" w:type="dxa"/>
          </w:tcPr>
          <w:p w:rsidR="0016510A" w:rsidRPr="00031B0C" w:rsidDel="008619DF" w:rsidRDefault="0016510A" w:rsidP="004A252B">
            <w:pPr>
              <w:pStyle w:val="tableheading"/>
              <w:rPr>
                <w:del w:id="60" w:author="Meng Xu" w:date="2014-10-06T14:23:00Z"/>
                <w:b w:val="0"/>
                <w:noProof/>
                <w:color w:val="000000"/>
              </w:rPr>
            </w:pPr>
          </w:p>
        </w:tc>
      </w:tr>
      <w:tr w:rsidR="0016510A" w:rsidRPr="00031B0C" w:rsidDel="008619DF" w:rsidTr="004A252B">
        <w:trPr>
          <w:cantSplit/>
          <w:jc w:val="center"/>
          <w:del w:id="61" w:author="Meng Xu" w:date="2014-10-06T14:23:00Z"/>
        </w:trPr>
        <w:tc>
          <w:tcPr>
            <w:tcW w:w="7917" w:type="dxa"/>
          </w:tcPr>
          <w:p w:rsidR="0016510A" w:rsidRPr="00031B0C" w:rsidDel="008619DF" w:rsidRDefault="0016510A" w:rsidP="004A252B">
            <w:pPr>
              <w:pStyle w:val="tablesyntax"/>
              <w:rPr>
                <w:del w:id="62" w:author="Meng Xu" w:date="2014-10-06T14:23:00Z"/>
                <w:rFonts w:ascii="Times New Roman" w:hAnsi="Times New Roman"/>
                <w:noProof/>
                <w:color w:val="000000"/>
              </w:rPr>
            </w:pPr>
            <w:del w:id="63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}</w:delText>
              </w:r>
            </w:del>
          </w:p>
        </w:tc>
        <w:tc>
          <w:tcPr>
            <w:tcW w:w="1152" w:type="dxa"/>
          </w:tcPr>
          <w:p w:rsidR="0016510A" w:rsidRPr="00031B0C" w:rsidDel="008619DF" w:rsidRDefault="0016510A" w:rsidP="004A252B">
            <w:pPr>
              <w:pStyle w:val="tableheading"/>
              <w:rPr>
                <w:del w:id="64" w:author="Meng Xu" w:date="2014-10-06T14:23:00Z"/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27260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del w:id="65" w:author="MaZhan" w:date="2014-10-06T11:31:00Z">
              <w:r w:rsidRPr="00031B0C" w:rsidDel="0027260A">
                <w:rPr>
                  <w:rFonts w:ascii="Times New Roman" w:hAnsi="Times New Roman"/>
                  <w:noProof/>
                  <w:color w:val="000000"/>
                </w:rPr>
                <w:tab/>
                <w:delText>if( palette_mode[xC][yC]  !</w:delText>
              </w:r>
              <w:r w:rsidRPr="00031B0C" w:rsidDel="0027260A">
                <w:rPr>
                  <w:rFonts w:ascii="Times New Roman" w:hAnsi="Times New Roman"/>
                  <w:noProof/>
                  <w:color w:val="000000"/>
                  <w:lang w:val="fr-FR"/>
                </w:rPr>
                <w:delText> </w:delText>
              </w:r>
              <w:r w:rsidRPr="00031B0C" w:rsidDel="0027260A">
                <w:rPr>
                  <w:rFonts w:ascii="Times New Roman" w:hAnsi="Times New Roman"/>
                  <w:noProof/>
                  <w:color w:val="000000"/>
                </w:rPr>
                <w:delText>=  ESCAPE ) {</w:delText>
              </w:r>
            </w:del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A02077" w:rsidRPr="00031B0C" w:rsidTr="004A252B">
        <w:trPr>
          <w:cantSplit/>
          <w:jc w:val="center"/>
          <w:ins w:id="66" w:author="jingye" w:date="2014-10-10T14:12:00Z"/>
        </w:trPr>
        <w:tc>
          <w:tcPr>
            <w:tcW w:w="7917" w:type="dxa"/>
          </w:tcPr>
          <w:p w:rsidR="00A02077" w:rsidRPr="00031B0C" w:rsidRDefault="00A02077" w:rsidP="0027260A">
            <w:pPr>
              <w:pStyle w:val="tablesyntax"/>
              <w:rPr>
                <w:ins w:id="67" w:author="jingye" w:date="2014-10-10T14:12:00Z"/>
                <w:rFonts w:ascii="Times New Roman" w:hAnsi="Times New Roman"/>
                <w:noProof/>
                <w:color w:val="000000"/>
              </w:rPr>
            </w:pPr>
            <w:ins w:id="68" w:author="jingye" w:date="2014-10-10T14:12:00Z">
              <w:r w:rsidRPr="00031B0C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</w:ins>
            <w:ins w:id="69" w:author="jingye" w:date="2014-10-10T14:14:00Z">
              <w:r w:rsidRPr="00031B0C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</w:ins>
            <w:ins w:id="70" w:author="jingye" w:date="2014-10-10T14:12:00Z">
              <w:r>
                <w:rPr>
                  <w:rFonts w:ascii="Times New Roman" w:hAnsi="Times New Roman"/>
                  <w:noProof/>
                  <w:color w:val="000000"/>
                </w:rPr>
                <w:t>if(</w:t>
              </w:r>
            </w:ins>
            <w:ins w:id="71" w:author="jingye" w:date="2014-10-10T14:19:00Z">
              <w:r w:rsidR="00657AA0">
                <w:rPr>
                  <w:rFonts w:ascii="Times New Roman" w:hAnsi="Times New Roman"/>
                  <w:noProof/>
                  <w:color w:val="000000"/>
                </w:rPr>
                <w:t>single_run</w:t>
              </w:r>
              <w:r w:rsidR="00657AA0" w:rsidRPr="00A02077">
                <w:rPr>
                  <w:rFonts w:ascii="Times New Roman" w:hAnsi="Times New Roman"/>
                  <w:noProof/>
                  <w:color w:val="000000"/>
                </w:rPr>
                <w:t>_mode</w:t>
              </w:r>
              <w:r w:rsidR="00657AA0" w:rsidRPr="00A02077">
                <w:rPr>
                  <w:rFonts w:ascii="Times New Roman" w:hAnsi="Times New Roman"/>
                  <w:noProof/>
                  <w:color w:val="000000"/>
                  <w:lang w:val="fr-FR"/>
                </w:rPr>
                <w:t xml:space="preserve"> </w:t>
              </w:r>
            </w:ins>
            <w:ins w:id="72" w:author="jingye" w:date="2014-10-10T14:12:00Z">
              <w:r w:rsidRPr="00A02077">
                <w:rPr>
                  <w:rFonts w:ascii="Times New Roman" w:hAnsi="Times New Roman"/>
                  <w:noProof/>
                  <w:color w:val="000000"/>
                  <w:lang w:val="fr-FR"/>
                </w:rPr>
                <w:t xml:space="preserve">[ xC ][ yC ] = </w:t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1)</w:t>
              </w:r>
            </w:ins>
          </w:p>
        </w:tc>
        <w:tc>
          <w:tcPr>
            <w:tcW w:w="1152" w:type="dxa"/>
          </w:tcPr>
          <w:p w:rsidR="00A02077" w:rsidRPr="00A02077" w:rsidRDefault="00A02077" w:rsidP="004A252B">
            <w:pPr>
              <w:pStyle w:val="tableheading"/>
              <w:rPr>
                <w:ins w:id="73" w:author="jingye" w:date="2014-10-10T14:12:00Z"/>
                <w:b w:val="0"/>
                <w:noProof/>
                <w:color w:val="000000"/>
              </w:rPr>
            </w:pPr>
          </w:p>
        </w:tc>
      </w:tr>
      <w:tr w:rsidR="00A02077" w:rsidRPr="00A02077" w:rsidTr="004A252B">
        <w:trPr>
          <w:cantSplit/>
          <w:jc w:val="center"/>
          <w:ins w:id="74" w:author="jingye" w:date="2014-10-10T14:13:00Z"/>
        </w:trPr>
        <w:tc>
          <w:tcPr>
            <w:tcW w:w="7917" w:type="dxa"/>
          </w:tcPr>
          <w:p w:rsidR="00A02077" w:rsidRPr="00A02077" w:rsidRDefault="00A02077" w:rsidP="0027260A">
            <w:pPr>
              <w:pStyle w:val="tablesyntax"/>
              <w:rPr>
                <w:ins w:id="75" w:author="jingye" w:date="2014-10-10T14:13:00Z"/>
                <w:rFonts w:ascii="Times New Roman" w:hAnsi="Times New Roman"/>
                <w:noProof/>
                <w:color w:val="000000"/>
              </w:rPr>
            </w:pPr>
            <w:ins w:id="76" w:author="jingye" w:date="2014-10-10T14:13:00Z">
              <w:r w:rsidRPr="00A02077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A02077">
                <w:rPr>
                  <w:rFonts w:ascii="Times New Roman" w:hAnsi="Times New Roman"/>
                  <w:noProof/>
                  <w:color w:val="000000"/>
                </w:rPr>
                <w:tab/>
              </w:r>
            </w:ins>
            <w:ins w:id="77" w:author="jingye" w:date="2014-10-10T14:14:00Z">
              <w:r w:rsidRPr="00031B0C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</w:ins>
            <w:ins w:id="78" w:author="jingye" w:date="2014-10-10T14:13:00Z">
              <w:r w:rsidRPr="00A02077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A02077">
                <w:rPr>
                  <w:rFonts w:ascii="Times New Roman" w:hAnsi="Times New Roman"/>
                  <w:noProof/>
                  <w:color w:val="000000"/>
                </w:rPr>
                <w:t>palette_run = 16</w:t>
              </w:r>
            </w:ins>
          </w:p>
        </w:tc>
        <w:tc>
          <w:tcPr>
            <w:tcW w:w="1152" w:type="dxa"/>
          </w:tcPr>
          <w:p w:rsidR="00A02077" w:rsidRPr="00A02077" w:rsidRDefault="00A02077" w:rsidP="004A252B">
            <w:pPr>
              <w:pStyle w:val="tableheading"/>
              <w:rPr>
                <w:ins w:id="79" w:author="jingye" w:date="2014-10-10T14:13:00Z"/>
                <w:b w:val="0"/>
                <w:noProof/>
                <w:color w:val="000000"/>
              </w:rPr>
            </w:pPr>
          </w:p>
        </w:tc>
      </w:tr>
      <w:tr w:rsidR="00A02077" w:rsidRPr="00031B0C" w:rsidTr="004A252B">
        <w:trPr>
          <w:cantSplit/>
          <w:jc w:val="center"/>
          <w:ins w:id="80" w:author="jingye" w:date="2014-10-10T14:13:00Z"/>
        </w:trPr>
        <w:tc>
          <w:tcPr>
            <w:tcW w:w="7917" w:type="dxa"/>
          </w:tcPr>
          <w:p w:rsidR="00A02077" w:rsidRPr="00A02077" w:rsidRDefault="00A02077" w:rsidP="0027260A">
            <w:pPr>
              <w:pStyle w:val="tablesyntax"/>
              <w:rPr>
                <w:ins w:id="81" w:author="jingye" w:date="2014-10-10T14:13:00Z"/>
                <w:rFonts w:ascii="Times New Roman" w:hAnsi="Times New Roman"/>
                <w:noProof/>
                <w:color w:val="000000"/>
              </w:rPr>
            </w:pPr>
            <w:ins w:id="82" w:author="jingye" w:date="2014-10-10T14:13:00Z">
              <w:r w:rsidRPr="00A02077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A02077">
                <w:rPr>
                  <w:rFonts w:ascii="Times New Roman" w:hAnsi="Times New Roman"/>
                  <w:noProof/>
                  <w:color w:val="000000"/>
                </w:rPr>
                <w:tab/>
              </w:r>
            </w:ins>
            <w:ins w:id="83" w:author="jingye" w:date="2014-10-10T14:14:00Z">
              <w:r w:rsidRPr="00031B0C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</w:ins>
            <w:ins w:id="84" w:author="jingye" w:date="2014-10-10T14:13:00Z">
              <w:r w:rsidRPr="00A02077">
                <w:rPr>
                  <w:rFonts w:ascii="Times New Roman" w:hAnsi="Times New Roman"/>
                  <w:noProof/>
                  <w:color w:val="000000"/>
                </w:rPr>
                <w:t>else</w:t>
              </w:r>
            </w:ins>
          </w:p>
        </w:tc>
        <w:tc>
          <w:tcPr>
            <w:tcW w:w="1152" w:type="dxa"/>
          </w:tcPr>
          <w:p w:rsidR="00A02077" w:rsidRPr="00A02077" w:rsidRDefault="00A02077" w:rsidP="004A252B">
            <w:pPr>
              <w:pStyle w:val="tableheading"/>
              <w:rPr>
                <w:ins w:id="85" w:author="jingye" w:date="2014-10-10T14:13:00Z"/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A02077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ins w:id="86" w:author="jingye" w:date="2014-10-10T14:14:00Z">
              <w:r w:rsidRPr="00031B0C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</w:ins>
            <w:r w:rsidR="0016510A"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="0016510A"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="0016510A" w:rsidRPr="00031B0C">
              <w:rPr>
                <w:rFonts w:ascii="Times New Roman" w:hAnsi="Times New Roman"/>
                <w:b/>
                <w:noProof/>
                <w:color w:val="000000"/>
              </w:rPr>
              <w:tab/>
              <w:t>palette_run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runPos = 0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runMode = 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while ( runPos  &lt;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=  palette_run ) {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yC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BC52B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if( palette_mode[ xC ][ yC ]  = =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INDEX</w:t>
            </w:r>
            <w:ins w:id="87" w:author="Meng Xu" w:date="2014-10-06T14:25:00Z">
              <w:r>
                <w:rPr>
                  <w:rFonts w:ascii="Times New Roman" w:hAnsi="Times New Roman"/>
                  <w:noProof/>
                  <w:color w:val="000000"/>
                </w:rPr>
                <w:t xml:space="preserve"> </w:t>
              </w:r>
            </w:ins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) {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INDEX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paletteMap[ xC ][ yC ] = palette_index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}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else {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COPY_ABOVE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paletteMap[ xC ][ yC ] = paletteMap[ xC ][ y − 1 ]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runPos++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scanPos++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del w:id="88" w:author="MaZhan" w:date="2014-10-06T11:31:00Z">
              <w:r w:rsidRPr="00031B0C" w:rsidDel="0027260A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27260A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 w:rsidDel="0027260A">
                <w:rPr>
                  <w:rFonts w:ascii="Times New Roman" w:hAnsi="Times New Roman"/>
                  <w:noProof/>
                  <w:color w:val="000000"/>
                </w:rPr>
                <w:delText>}</w:delText>
              </w:r>
            </w:del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cell"/>
              <w:rPr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cell"/>
              <w:rPr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  <w:ins w:id="89" w:author="MaZhan" w:date="2014-10-06T11:32:00Z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ins w:id="90" w:author="MaZhan" w:date="2014-10-06T11:32:00Z"/>
                <w:rFonts w:ascii="Times New Roman" w:hAnsi="Times New Roman"/>
                <w:noProof/>
                <w:color w:val="000000"/>
                <w:lang w:val="fr-FR"/>
              </w:rPr>
            </w:pPr>
            <w:ins w:id="91" w:author="MaZhan" w:date="2014-10-06T11:33:00Z"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scanPos = 0</w:t>
              </w:r>
            </w:ins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cell"/>
              <w:rPr>
                <w:ins w:id="92" w:author="MaZhan" w:date="2014-10-06T11:32:00Z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  <w:ins w:id="93" w:author="MaZhan" w:date="2014-10-06T11:32:00Z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ins w:id="94" w:author="MaZhan" w:date="2014-10-06T11:32:00Z"/>
                <w:rFonts w:ascii="Times New Roman" w:hAnsi="Times New Roman"/>
                <w:noProof/>
                <w:color w:val="000000"/>
                <w:lang w:val="fr-FR"/>
              </w:rPr>
            </w:pPr>
            <w:ins w:id="95" w:author="MaZhan" w:date="2014-10-06T11:33:00Z"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 xml:space="preserve">while( scanPos &lt; </w:t>
              </w:r>
              <w:r w:rsidRPr="00031B0C">
                <w:rPr>
                  <w:rFonts w:ascii="Times New Roman" w:hAnsi="Times New Roman"/>
                  <w:noProof/>
                  <w:color w:val="000000"/>
                  <w:lang w:eastAsia="ko-KR"/>
                </w:rPr>
                <w:t>nCbS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 xml:space="preserve"> * </w:t>
              </w:r>
              <w:r w:rsidRPr="00031B0C">
                <w:rPr>
                  <w:rFonts w:ascii="Times New Roman" w:hAnsi="Times New Roman"/>
                  <w:noProof/>
                  <w:color w:val="000000"/>
                  <w:lang w:eastAsia="ko-KR"/>
                </w:rPr>
                <w:t xml:space="preserve">nCbS 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) {</w:t>
              </w:r>
            </w:ins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cell"/>
              <w:rPr>
                <w:ins w:id="96" w:author="MaZhan" w:date="2014-10-06T11:32:00Z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  <w:ins w:id="97" w:author="MaZhan" w:date="2014-10-06T11:33:00Z"/>
        </w:trPr>
        <w:tc>
          <w:tcPr>
            <w:tcW w:w="7917" w:type="dxa"/>
          </w:tcPr>
          <w:p w:rsidR="0016510A" w:rsidRPr="00031B0C" w:rsidRDefault="0016510A" w:rsidP="00BC52B7">
            <w:pPr>
              <w:pStyle w:val="tablesyntax"/>
              <w:rPr>
                <w:ins w:id="98" w:author="MaZhan" w:date="2014-10-06T11:33:00Z"/>
                <w:rFonts w:ascii="Times New Roman" w:hAnsi="Times New Roman"/>
                <w:noProof/>
                <w:color w:val="000000"/>
                <w:lang w:val="fr-FR"/>
              </w:rPr>
            </w:pPr>
            <w:ins w:id="99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  <w:t>if(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palette_index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 xml:space="preserve">  = =  </w:t>
              </w:r>
              <w:proofErr w:type="spellStart"/>
              <w:r w:rsidRPr="00031B0C">
                <w:rPr>
                  <w:color w:val="000000"/>
                  <w:lang w:val="fr-FR"/>
                </w:rPr>
                <w:t>palette_</w:t>
              </w:r>
              <w:proofErr w:type="gramStart"/>
              <w:r w:rsidRPr="00031B0C">
                <w:rPr>
                  <w:color w:val="000000"/>
                  <w:lang w:val="fr-FR"/>
                </w:rPr>
                <w:t>size</w:t>
              </w:r>
            </w:ins>
            <w:proofErr w:type="spellEnd"/>
            <w:ins w:id="100" w:author="Meng Xu" w:date="2014-10-06T14:24:00Z">
              <w:r>
                <w:rPr>
                  <w:color w:val="000000"/>
                  <w:lang w:val="fr-FR"/>
                </w:rPr>
                <w:t xml:space="preserve"> </w:t>
              </w:r>
            </w:ins>
            <w:ins w:id="101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)</w:t>
              </w:r>
              <w:proofErr w:type="gramEnd"/>
              <w:r w:rsidRPr="00031B0C">
                <w:rPr>
                  <w:rFonts w:ascii="Times New Roman" w:hAnsi="Times New Roman"/>
                  <w:noProof/>
                  <w:color w:val="000000"/>
                  <w:lang w:val="en-US"/>
                </w:rPr>
                <w:t xml:space="preserve"> 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{</w:t>
              </w:r>
            </w:ins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cell"/>
              <w:rPr>
                <w:ins w:id="102" w:author="MaZhan" w:date="2014-10-06T11:33:00Z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  <w:ins w:id="103" w:author="MaZhan" w:date="2014-10-06T11:33:00Z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ins w:id="104" w:author="MaZhan" w:date="2014-10-06T11:33:00Z"/>
                <w:rFonts w:ascii="Times New Roman" w:hAnsi="Times New Roman"/>
                <w:noProof/>
                <w:color w:val="000000"/>
                <w:lang w:val="fr-FR"/>
              </w:rPr>
            </w:pPr>
            <w:ins w:id="105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for( cIdx = 0; cIdx &lt; 3; cIdx++ ) {</w:t>
              </w:r>
            </w:ins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cell"/>
              <w:rPr>
                <w:ins w:id="106" w:author="MaZhan" w:date="2014-10-06T11:33:00Z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  <w:ins w:id="107" w:author="MaZhan" w:date="2014-10-06T11:34:00Z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ins w:id="108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109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</w:rPr>
                <w:t>palette_escape_val</w:t>
              </w:r>
            </w:ins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cell"/>
              <w:rPr>
                <w:ins w:id="110" w:author="MaZhan" w:date="2014-10-06T11:34:00Z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  <w:ins w:id="111" w:author="MaZhan" w:date="2014-10-06T11:34:00Z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ins w:id="112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113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paletteEscapeVal</w:t>
              </w:r>
              <w:r w:rsidRPr="00031B0C">
                <w:rPr>
                  <w:color w:val="000000"/>
                  <w:lang w:val="en-CA"/>
                </w:rPr>
                <w:t>[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 cIdx </w:t>
              </w:r>
              <w:r w:rsidRPr="00031B0C">
                <w:rPr>
                  <w:color w:val="000000"/>
                  <w:lang w:val="en-CA"/>
                </w:rPr>
                <w:t>]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[ xC ][ yC ] = palette_escape_val</w:t>
              </w:r>
            </w:ins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cell"/>
              <w:rPr>
                <w:ins w:id="114" w:author="MaZhan" w:date="2014-10-06T11:34:00Z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  <w:ins w:id="115" w:author="MaZhan" w:date="2014-10-06T11:34:00Z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ins w:id="116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117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}</w:t>
              </w:r>
            </w:ins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cell"/>
              <w:rPr>
                <w:ins w:id="118" w:author="MaZhan" w:date="2014-10-06T11:34:00Z"/>
                <w:noProof/>
                <w:color w:val="000000"/>
              </w:rPr>
            </w:pPr>
          </w:p>
        </w:tc>
      </w:tr>
      <w:tr w:rsidR="0016510A" w:rsidRPr="00031B0C" w:rsidDel="008619DF" w:rsidTr="004A252B">
        <w:trPr>
          <w:cantSplit/>
          <w:jc w:val="center"/>
          <w:ins w:id="119" w:author="MaZhan" w:date="2014-10-06T11:34:00Z"/>
          <w:del w:id="120" w:author="Meng Xu" w:date="2014-10-06T14:25:00Z"/>
        </w:trPr>
        <w:tc>
          <w:tcPr>
            <w:tcW w:w="7917" w:type="dxa"/>
          </w:tcPr>
          <w:p w:rsidR="0016510A" w:rsidRPr="00031B0C" w:rsidDel="008619DF" w:rsidRDefault="0016510A" w:rsidP="004A252B">
            <w:pPr>
              <w:pStyle w:val="tablesyntax"/>
              <w:rPr>
                <w:ins w:id="121" w:author="MaZhan" w:date="2014-10-06T11:34:00Z"/>
                <w:del w:id="122" w:author="Meng Xu" w:date="2014-10-06T14:25:00Z"/>
                <w:rFonts w:ascii="Times New Roman" w:hAnsi="Times New Roman"/>
                <w:noProof/>
                <w:color w:val="000000"/>
                <w:lang w:val="fr-FR"/>
              </w:rPr>
            </w:pPr>
            <w:ins w:id="123" w:author="MaZhan" w:date="2014-10-06T11:34:00Z">
              <w:del w:id="124" w:author="Meng Xu" w:date="2014-10-06T14:25:00Z">
                <w:r w:rsidRPr="00031B0C" w:rsidDel="008619DF">
                  <w:rPr>
                    <w:rFonts w:ascii="Times New Roman" w:hAnsi="Times New Roman"/>
                    <w:noProof/>
                    <w:color w:val="000000"/>
                  </w:rPr>
                  <w:tab/>
                </w:r>
                <w:r w:rsidRPr="00031B0C" w:rsidDel="008619DF">
                  <w:rPr>
                    <w:rFonts w:ascii="Times New Roman" w:hAnsi="Times New Roman"/>
                    <w:noProof/>
                    <w:color w:val="000000"/>
                  </w:rPr>
                  <w:tab/>
                </w:r>
                <w:r w:rsidRPr="00031B0C" w:rsidDel="008619DF">
                  <w:rPr>
                    <w:rFonts w:ascii="Times New Roman" w:hAnsi="Times New Roman"/>
                    <w:noProof/>
                    <w:color w:val="000000"/>
                  </w:rPr>
                  <w:tab/>
                  <w:delText>palette_mode</w:delText>
                </w:r>
                <w:r w:rsidRPr="00031B0C" w:rsidDel="008619DF">
                  <w:rPr>
                    <w:rFonts w:ascii="Times New Roman" w:hAnsi="Times New Roman"/>
                    <w:noProof/>
                    <w:color w:val="000000"/>
                    <w:lang w:val="fr-FR"/>
                  </w:rPr>
                  <w:delText>[ xC ][ yC ]</w:delText>
                </w:r>
                <w:r w:rsidRPr="00031B0C" w:rsidDel="008619DF">
                  <w:rPr>
                    <w:rFonts w:ascii="Times New Roman" w:hAnsi="Times New Roman"/>
                    <w:noProof/>
                    <w:color w:val="000000"/>
                  </w:rPr>
                  <w:delText xml:space="preserve"> = </w:delText>
                </w:r>
                <w:r w:rsidRPr="00031B0C" w:rsidDel="008619DF">
                  <w:rPr>
                    <w:rFonts w:ascii="Times New Roman" w:hAnsi="Times New Roman"/>
                    <w:noProof/>
                    <w:color w:val="000000"/>
                    <w:lang w:val="fr-FR"/>
                  </w:rPr>
                  <w:delText>ESCAPE</w:delText>
                </w:r>
              </w:del>
            </w:ins>
          </w:p>
        </w:tc>
        <w:tc>
          <w:tcPr>
            <w:tcW w:w="1152" w:type="dxa"/>
          </w:tcPr>
          <w:p w:rsidR="0016510A" w:rsidRPr="00031B0C" w:rsidDel="008619DF" w:rsidRDefault="0016510A" w:rsidP="004A252B">
            <w:pPr>
              <w:pStyle w:val="tablecell"/>
              <w:rPr>
                <w:ins w:id="125" w:author="MaZhan" w:date="2014-10-06T11:34:00Z"/>
                <w:del w:id="126" w:author="Meng Xu" w:date="2014-10-06T14:25:00Z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  <w:ins w:id="127" w:author="MaZhan" w:date="2014-10-06T11:34:00Z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ins w:id="128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129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scanPos</w:t>
              </w:r>
              <w:r>
                <w:rPr>
                  <w:rFonts w:ascii="Times New Roman" w:hAnsi="Times New Roman"/>
                  <w:noProof/>
                  <w:color w:val="000000"/>
                </w:rPr>
                <w:t>++</w:t>
              </w:r>
            </w:ins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cell"/>
              <w:rPr>
                <w:ins w:id="130" w:author="MaZhan" w:date="2014-10-06T11:34:00Z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  <w:ins w:id="131" w:author="MaZhan" w:date="2014-10-06T11:34:00Z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ins w:id="132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133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}</w:t>
              </w:r>
            </w:ins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cell"/>
              <w:rPr>
                <w:ins w:id="134" w:author="MaZhan" w:date="2014-10-06T11:34:00Z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  <w:ins w:id="135" w:author="MaZhan" w:date="2014-10-06T11:34:00Z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ins w:id="136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137" w:author="MaZhan" w:date="2014-10-06T11:35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}</w:t>
              </w:r>
            </w:ins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cell"/>
              <w:rPr>
                <w:ins w:id="138" w:author="MaZhan" w:date="2014-10-06T11:34:00Z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  <w:ins w:id="139" w:author="MaZhan" w:date="2014-10-06T11:34:00Z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ins w:id="140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cell"/>
              <w:rPr>
                <w:ins w:id="141" w:author="MaZhan" w:date="2014-10-06T11:34:00Z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previousP</w:t>
            </w:r>
            <w:proofErr w:type="spellStart"/>
            <w:r w:rsidRPr="00031B0C">
              <w:rPr>
                <w:color w:val="000000"/>
                <w:lang w:val="en-CA"/>
              </w:rPr>
              <w:t>aletteSize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</w:t>
            </w:r>
            <w:proofErr w:type="spellStart"/>
            <w:r w:rsidRPr="00031B0C">
              <w:rPr>
                <w:color w:val="000000"/>
                <w:lang w:val="fr-FR"/>
              </w:rPr>
              <w:t>palette_size</w:t>
            </w:r>
            <w:proofErr w:type="spellEnd"/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cell"/>
              <w:rPr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</w:t>
            </w:r>
            <w:proofErr w:type="spellStart"/>
            <w:r w:rsidRPr="00031B0C">
              <w:rPr>
                <w:color w:val="000000"/>
                <w:lang w:val="fr-FR"/>
              </w:rPr>
              <w:t>palette_size</w:t>
            </w:r>
            <w:proofErr w:type="spellEnd"/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eastAsia="SimSun" w:hAnsi="Times New Roman"/>
                <w:noProof/>
                <w:color w:val="000000"/>
                <w:lang w:eastAsia="zh-CN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&lt; p</w:t>
            </w:r>
            <w:proofErr w:type="spellStart"/>
            <w:r w:rsidRPr="00031B0C">
              <w:rPr>
                <w:color w:val="000000"/>
                <w:lang w:val="en-CA"/>
              </w:rPr>
              <w:t>alette_size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; i++ )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tempPaletteEntries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i ] = 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i ]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&lt; previousP</w:t>
            </w:r>
            <w:proofErr w:type="spellStart"/>
            <w:r w:rsidRPr="00031B0C">
              <w:rPr>
                <w:color w:val="000000"/>
                <w:lang w:val="en-CA"/>
              </w:rPr>
              <w:t>aletteStuffingSize</w:t>
            </w:r>
            <w:proofErr w:type="spellEnd"/>
            <w:r w:rsidRPr="00031B0C">
              <w:rPr>
                <w:color w:val="000000"/>
                <w:lang w:val="en-CA"/>
              </w:rPr>
              <w:t xml:space="preserve"> &amp;&amp;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en-CA"/>
              </w:rPr>
              <w:t xml:space="preserve"> &lt; </w:t>
            </w:r>
            <w:proofErr w:type="spellStart"/>
            <w:r w:rsidRPr="00031B0C">
              <w:rPr>
                <w:color w:val="000000"/>
                <w:lang w:val="en-CA"/>
              </w:rPr>
              <w:t>max_palette_predictor_size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 xml:space="preserve">; 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i++ )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if( 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  =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=  0 ) {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temp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 ] =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]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en-CA"/>
              </w:rPr>
              <w:t>++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previousP</w:t>
            </w:r>
            <w:proofErr w:type="spellStart"/>
            <w:r w:rsidRPr="00031B0C">
              <w:rPr>
                <w:color w:val="000000"/>
                <w:lang w:val="en-CA"/>
              </w:rPr>
              <w:t>aletteStuffingSize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</w:t>
            </w:r>
            <w:proofErr w:type="spellStart"/>
            <w:r w:rsidRPr="00031B0C">
              <w:rPr>
                <w:color w:val="000000"/>
                <w:lang w:val="fr-FR"/>
              </w:rPr>
              <w:t>current_size</w:t>
            </w:r>
            <w:proofErr w:type="spellEnd"/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16510A" w:rsidRPr="00031B0C" w:rsidTr="004A252B">
        <w:trPr>
          <w:cantSplit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previousPaletteEntries = temp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16510A" w:rsidRPr="00031B0C" w:rsidTr="004A252B">
        <w:trPr>
          <w:cantSplit/>
          <w:trHeight w:val="287"/>
          <w:jc w:val="center"/>
        </w:trPr>
        <w:tc>
          <w:tcPr>
            <w:tcW w:w="7917" w:type="dxa"/>
          </w:tcPr>
          <w:p w:rsidR="0016510A" w:rsidRPr="00031B0C" w:rsidRDefault="001651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16510A" w:rsidRPr="00031B0C" w:rsidRDefault="001651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</w:tbl>
    <w:p w:rsidR="00307EE8" w:rsidRDefault="00307EE8" w:rsidP="0027260A"/>
    <w:sectPr w:rsidR="00307EE8" w:rsidSect="00307E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trackRevisions/>
  <w:defaultTabStop w:val="720"/>
  <w:characterSpacingControl w:val="doNotCompress"/>
  <w:compat>
    <w:useFELayout/>
  </w:compat>
  <w:rsids>
    <w:rsidRoot w:val="0027260A"/>
    <w:rsid w:val="0016510A"/>
    <w:rsid w:val="00237958"/>
    <w:rsid w:val="0027260A"/>
    <w:rsid w:val="002B24BD"/>
    <w:rsid w:val="002D4418"/>
    <w:rsid w:val="00307EE8"/>
    <w:rsid w:val="003921C8"/>
    <w:rsid w:val="003F4441"/>
    <w:rsid w:val="00581CD7"/>
    <w:rsid w:val="005C3C11"/>
    <w:rsid w:val="0063726C"/>
    <w:rsid w:val="00657AA0"/>
    <w:rsid w:val="007056F3"/>
    <w:rsid w:val="008619DF"/>
    <w:rsid w:val="008C2758"/>
    <w:rsid w:val="008C5191"/>
    <w:rsid w:val="008C6B16"/>
    <w:rsid w:val="00A02077"/>
    <w:rsid w:val="00AD526A"/>
    <w:rsid w:val="00BC52B7"/>
    <w:rsid w:val="00C5167A"/>
    <w:rsid w:val="00FA0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60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27260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27260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27260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27260A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60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60A"/>
    <w:rPr>
      <w:rFonts w:ascii="Tahoma" w:eastAsia="Malgun Gothic" w:hAnsi="Tahoma" w:cs="Tahoma"/>
      <w:sz w:val="16"/>
      <w:szCs w:val="16"/>
      <w:lang w:val="en-GB" w:eastAsia="en-US"/>
    </w:rPr>
  </w:style>
  <w:style w:type="paragraph" w:styleId="Revision">
    <w:name w:val="Revision"/>
    <w:hidden/>
    <w:uiPriority w:val="99"/>
    <w:semiHidden/>
    <w:rsid w:val="003F4441"/>
    <w:pPr>
      <w:spacing w:after="0" w:line="240" w:lineRule="auto"/>
    </w:pPr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MaZhan</dc:creator>
  <cp:lastModifiedBy>jingye</cp:lastModifiedBy>
  <cp:revision>6</cp:revision>
  <dcterms:created xsi:type="dcterms:W3CDTF">2014-10-06T21:29:00Z</dcterms:created>
  <dcterms:modified xsi:type="dcterms:W3CDTF">2014-10-10T21:19:00Z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1412621132</vt:lpwstr>
  </property>
</Properties>
</file>