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17"/>
        <w:gridCol w:w="1152"/>
      </w:tblGrid>
      <w:tr w:rsidR="0027260A" w:rsidRPr="00031B0C" w:rsidTr="004A252B">
        <w:trPr>
          <w:cantSplit/>
          <w:trHeight w:val="206"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>palette_escape_val_present_flag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27260A" w:rsidRPr="00031B0C" w:rsidTr="004A252B">
        <w:trPr>
          <w:cantSplit/>
          <w:trHeight w:val="206"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b/>
                <w:noProof/>
                <w:color w:val="000000"/>
                <w:lang w:val="en-US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if( palette_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escape_val_present_flag )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trHeight w:val="206"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b/>
                <w:noProof/>
                <w:color w:val="000000"/>
                <w:lang w:val="en-US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indexMax = palette_size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trHeight w:val="206"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b/>
                <w:noProof/>
                <w:color w:val="000000"/>
                <w:lang w:val="en-US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else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trHeight w:val="206"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b/>
                <w:noProof/>
                <w:color w:val="000000"/>
                <w:lang w:val="en-US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 xml:space="preserve">indexMax = palette_size </w:t>
            </w:r>
            <w:r>
              <w:rPr>
                <w:rFonts w:ascii="Times New Roman" w:hAnsi="Times New Roman"/>
                <w:noProof/>
                <w:color w:val="000000"/>
              </w:rPr>
              <w:t>−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1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trHeight w:val="206"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 = 0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trHeight w:val="206"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while( scanPos &lt; </w:t>
            </w:r>
            <w:r w:rsidRPr="00031B0C">
              <w:rPr>
                <w:rFonts w:ascii="Times New Roman" w:hAnsi="Times New Roman"/>
                <w:noProof/>
                <w:color w:val="000000"/>
                <w:lang w:eastAsia="ko-KR"/>
              </w:rPr>
              <w:t>nCbS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* </w:t>
            </w:r>
            <w:r w:rsidRPr="00031B0C">
              <w:rPr>
                <w:rFonts w:ascii="Times New Roman" w:hAnsi="Times New Roman"/>
                <w:noProof/>
                <w:color w:val="000000"/>
                <w:lang w:eastAsia="ko-KR"/>
              </w:rPr>
              <w:t xml:space="preserve">nCbS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) {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trHeight w:val="206"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xC = x0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0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trHeight w:val="206"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yC = y0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1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trHeight w:val="206"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if( scanPos &gt; 0) {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trHeight w:val="206"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xC_prev = x0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 − 1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0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trHeight w:val="206"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yC_prev = y0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 − 1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1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trHeight w:val="206"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0475E5" w:rsidRPr="00031B0C" w:rsidTr="004A252B">
        <w:trPr>
          <w:cantSplit/>
          <w:trHeight w:val="206"/>
          <w:jc w:val="center"/>
          <w:ins w:id="0" w:author="jingye" w:date="2014-10-09T15:37:00Z"/>
        </w:trPr>
        <w:tc>
          <w:tcPr>
            <w:tcW w:w="7917" w:type="dxa"/>
          </w:tcPr>
          <w:p w:rsidR="000475E5" w:rsidRPr="00031B0C" w:rsidRDefault="000475E5" w:rsidP="000475E5">
            <w:pPr>
              <w:pStyle w:val="tablesyntax"/>
              <w:rPr>
                <w:ins w:id="1" w:author="jingye" w:date="2014-10-09T15:37:00Z"/>
                <w:rFonts w:ascii="Times New Roman" w:hAnsi="Times New Roman"/>
                <w:noProof/>
                <w:color w:val="000000"/>
              </w:rPr>
            </w:pPr>
            <w:ins w:id="2" w:author="jingye" w:date="2014-10-09T15:38:00Z"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</w:ins>
            <w:ins w:id="3" w:author="jingye" w:date="2014-10-09T15:46:00Z">
              <w:r>
                <w:rPr>
                  <w:rFonts w:ascii="Times New Roman" w:hAnsi="Times New Roman"/>
                  <w:noProof/>
                  <w:color w:val="000000"/>
                </w:rPr>
                <w:t>i</w:t>
              </w:r>
            </w:ins>
            <w:ins w:id="4" w:author="jingye" w:date="2014-10-09T15:38:00Z">
              <w:r>
                <w:rPr>
                  <w:rFonts w:ascii="Times New Roman" w:hAnsi="Times New Roman"/>
                  <w:noProof/>
                  <w:color w:val="000000"/>
                </w:rPr>
                <w:t>f</w:t>
              </w:r>
            </w:ins>
            <w:ins w:id="5" w:author="jingye" w:date="2014-10-09T15:46:00Z">
              <w:r>
                <w:rPr>
                  <w:rFonts w:ascii="Times New Roman" w:hAnsi="Times New Roman"/>
                  <w:noProof/>
                  <w:color w:val="000000"/>
                </w:rPr>
                <w:t>(nCbS&gt;=nCbs_2D)</w:t>
              </w:r>
            </w:ins>
          </w:p>
        </w:tc>
        <w:tc>
          <w:tcPr>
            <w:tcW w:w="1152" w:type="dxa"/>
          </w:tcPr>
          <w:p w:rsidR="000475E5" w:rsidRPr="00031B0C" w:rsidRDefault="000475E5" w:rsidP="004A252B">
            <w:pPr>
              <w:pStyle w:val="tableheading"/>
              <w:rPr>
                <w:ins w:id="6" w:author="jingye" w:date="2014-10-09T15:37:00Z"/>
                <w:b w:val="0"/>
                <w:noProof/>
                <w:color w:val="000000"/>
              </w:rPr>
            </w:pPr>
          </w:p>
        </w:tc>
      </w:tr>
      <w:tr w:rsidR="000475E5" w:rsidRPr="00031B0C" w:rsidTr="004A252B">
        <w:trPr>
          <w:cantSplit/>
          <w:trHeight w:val="206"/>
          <w:jc w:val="center"/>
          <w:ins w:id="7" w:author="jingye" w:date="2014-10-09T15:46:00Z"/>
        </w:trPr>
        <w:tc>
          <w:tcPr>
            <w:tcW w:w="7917" w:type="dxa"/>
          </w:tcPr>
          <w:p w:rsidR="000475E5" w:rsidRPr="00031B0C" w:rsidRDefault="000475E5" w:rsidP="000475E5">
            <w:pPr>
              <w:pStyle w:val="tablesyntax"/>
              <w:rPr>
                <w:ins w:id="8" w:author="jingye" w:date="2014-10-09T15:46:00Z"/>
                <w:rFonts w:ascii="Times New Roman" w:hAnsi="Times New Roman"/>
                <w:noProof/>
                <w:color w:val="000000"/>
              </w:rPr>
            </w:pPr>
            <w:ins w:id="9" w:author="jingye" w:date="2014-10-09T15:46:00Z"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</w:ins>
            <w:ins w:id="10" w:author="jingye" w:date="2014-10-09T15:47:00Z">
              <w:r w:rsidRPr="00031B0C">
                <w:rPr>
                  <w:rFonts w:ascii="Times New Roman" w:hAnsi="Times New Roman"/>
                  <w:b/>
                  <w:noProof/>
                  <w:color w:val="000000"/>
                </w:rPr>
                <w:t>palette_mode</w:t>
              </w:r>
              <w:r>
                <w:rPr>
                  <w:rFonts w:ascii="Times New Roman" w:hAnsi="Times New Roman"/>
                  <w:b/>
                  <w:noProof/>
                  <w:color w:val="000000"/>
                </w:rPr>
                <w:t>_2d</w:t>
              </w:r>
              <w:r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>[ xC ][ yC ]</w:t>
              </w:r>
            </w:ins>
          </w:p>
        </w:tc>
        <w:tc>
          <w:tcPr>
            <w:tcW w:w="1152" w:type="dxa"/>
          </w:tcPr>
          <w:p w:rsidR="000475E5" w:rsidRPr="000475E5" w:rsidRDefault="000475E5" w:rsidP="004A252B">
            <w:pPr>
              <w:pStyle w:val="tableheading"/>
              <w:rPr>
                <w:ins w:id="11" w:author="jingye" w:date="2014-10-09T15:46:00Z"/>
                <w:b w:val="0"/>
                <w:noProof/>
                <w:color w:val="000000"/>
              </w:rPr>
            </w:pPr>
            <w:ins w:id="12" w:author="jingye" w:date="2014-10-09T15:47:00Z">
              <w:r>
                <w:rPr>
                  <w:b w:val="0"/>
                  <w:noProof/>
                  <w:color w:val="000000"/>
                </w:rPr>
                <w:t>ae(v)</w:t>
              </w:r>
            </w:ins>
          </w:p>
        </w:tc>
      </w:tr>
      <w:tr w:rsidR="00DE73CC" w:rsidRPr="00031B0C" w:rsidTr="004A252B">
        <w:trPr>
          <w:cantSplit/>
          <w:trHeight w:val="206"/>
          <w:jc w:val="center"/>
          <w:ins w:id="13" w:author="jingye" w:date="2014-10-09T15:53:00Z"/>
        </w:trPr>
        <w:tc>
          <w:tcPr>
            <w:tcW w:w="7917" w:type="dxa"/>
          </w:tcPr>
          <w:p w:rsidR="00DE73CC" w:rsidRPr="00031B0C" w:rsidRDefault="00DE73CC" w:rsidP="000475E5">
            <w:pPr>
              <w:pStyle w:val="tablesyntax"/>
              <w:rPr>
                <w:ins w:id="14" w:author="jingye" w:date="2014-10-09T15:53:00Z"/>
                <w:rFonts w:ascii="Times New Roman" w:hAnsi="Times New Roman"/>
                <w:noProof/>
                <w:color w:val="000000"/>
              </w:rPr>
            </w:pPr>
            <w:ins w:id="15" w:author="jingye" w:date="2014-10-09T15:53:00Z">
              <w:r w:rsidRPr="00031B0C">
                <w:rPr>
                  <w:rFonts w:ascii="Times New Roman" w:hAnsi="Times New Roman"/>
                  <w:b/>
                  <w:noProof/>
                  <w:color w:val="000000"/>
                  <w:lang w:val="fr-FR"/>
                </w:rPr>
                <w:tab/>
              </w:r>
              <w:r w:rsidRPr="00031B0C">
                <w:rPr>
                  <w:rFonts w:ascii="Times New Roman" w:hAnsi="Times New Roman"/>
                  <w:b/>
                  <w:noProof/>
                  <w:color w:val="000000"/>
                  <w:lang w:val="fr-FR"/>
                </w:rPr>
                <w:tab/>
              </w:r>
              <w:r>
                <w:rPr>
                  <w:rFonts w:ascii="Times New Roman" w:hAnsi="Times New Roman"/>
                  <w:b/>
                  <w:noProof/>
                  <w:color w:val="000000"/>
                  <w:lang w:val="fr-FR"/>
                </w:rPr>
                <w:t>else</w:t>
              </w:r>
            </w:ins>
          </w:p>
        </w:tc>
        <w:tc>
          <w:tcPr>
            <w:tcW w:w="1152" w:type="dxa"/>
          </w:tcPr>
          <w:p w:rsidR="00DE73CC" w:rsidRDefault="00DE73CC" w:rsidP="004A252B">
            <w:pPr>
              <w:pStyle w:val="tableheading"/>
              <w:rPr>
                <w:ins w:id="16" w:author="jingye" w:date="2014-10-09T15:53:00Z"/>
                <w:b w:val="0"/>
                <w:noProof/>
                <w:color w:val="000000"/>
              </w:rPr>
            </w:pPr>
          </w:p>
        </w:tc>
      </w:tr>
      <w:tr w:rsidR="00DE73CC" w:rsidRPr="00031B0C" w:rsidTr="004A252B">
        <w:trPr>
          <w:cantSplit/>
          <w:trHeight w:val="206"/>
          <w:jc w:val="center"/>
          <w:ins w:id="17" w:author="jingye" w:date="2014-10-09T15:53:00Z"/>
        </w:trPr>
        <w:tc>
          <w:tcPr>
            <w:tcW w:w="7917" w:type="dxa"/>
          </w:tcPr>
          <w:p w:rsidR="00DE73CC" w:rsidRPr="00DB6291" w:rsidRDefault="00DE73CC" w:rsidP="00DE73CC">
            <w:pPr>
              <w:pStyle w:val="tablesyntax"/>
              <w:rPr>
                <w:ins w:id="18" w:author="jingye" w:date="2014-10-09T15:53:00Z"/>
                <w:rFonts w:ascii="Times New Roman" w:hAnsi="Times New Roman"/>
                <w:noProof/>
                <w:color w:val="000000"/>
                <w:lang w:val="fr-FR"/>
              </w:rPr>
            </w:pPr>
            <w:ins w:id="19" w:author="jingye" w:date="2014-10-09T15:53:00Z">
              <w:r w:rsidRPr="00031B0C">
                <w:rPr>
                  <w:rFonts w:ascii="Times New Roman" w:hAnsi="Times New Roman"/>
                  <w:b/>
                  <w:noProof/>
                  <w:color w:val="000000"/>
                  <w:lang w:val="fr-FR"/>
                </w:rPr>
                <w:tab/>
              </w:r>
              <w:r w:rsidRPr="00031B0C">
                <w:rPr>
                  <w:rFonts w:ascii="Times New Roman" w:hAnsi="Times New Roman"/>
                  <w:b/>
                  <w:noProof/>
                  <w:color w:val="000000"/>
                  <w:lang w:val="fr-FR"/>
                </w:rPr>
                <w:tab/>
              </w:r>
              <w:r w:rsidRPr="00031B0C">
                <w:rPr>
                  <w:rFonts w:ascii="Times New Roman" w:hAnsi="Times New Roman"/>
                  <w:b/>
                  <w:noProof/>
                  <w:color w:val="000000"/>
                  <w:lang w:val="fr-FR"/>
                </w:rPr>
                <w:tab/>
              </w:r>
              <w:r w:rsidRPr="00DB6291">
                <w:rPr>
                  <w:rFonts w:ascii="Times New Roman" w:hAnsi="Times New Roman"/>
                  <w:noProof/>
                  <w:color w:val="000000"/>
                </w:rPr>
                <w:t>palette_mode_2d</w:t>
              </w:r>
              <w:r w:rsidRPr="00DB6291">
                <w:rPr>
                  <w:rFonts w:ascii="Times New Roman" w:hAnsi="Times New Roman"/>
                  <w:noProof/>
                  <w:color w:val="000000"/>
                  <w:lang w:val="fr-FR"/>
                </w:rPr>
                <w:t>[ xC ][ yC ]=0</w:t>
              </w:r>
            </w:ins>
          </w:p>
        </w:tc>
        <w:tc>
          <w:tcPr>
            <w:tcW w:w="1152" w:type="dxa"/>
          </w:tcPr>
          <w:p w:rsidR="00DE73CC" w:rsidRDefault="00DE73CC" w:rsidP="004A252B">
            <w:pPr>
              <w:pStyle w:val="tableheading"/>
              <w:rPr>
                <w:ins w:id="20" w:author="jingye" w:date="2014-10-09T15:53:00Z"/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trHeight w:val="206"/>
          <w:jc w:val="center"/>
        </w:trPr>
        <w:tc>
          <w:tcPr>
            <w:tcW w:w="7917" w:type="dxa"/>
          </w:tcPr>
          <w:p w:rsidR="0027260A" w:rsidRPr="00031B0C" w:rsidRDefault="0027260A" w:rsidP="00DE73CC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if( </w:t>
            </w:r>
            <w:ins w:id="21" w:author="jingye" w:date="2014-10-09T15:48:00Z">
              <w:r w:rsidR="00DE73CC">
                <w:rPr>
                  <w:rFonts w:ascii="Times New Roman" w:hAnsi="Times New Roman"/>
                  <w:noProof/>
                  <w:color w:val="000000"/>
                </w:rPr>
                <w:t>(</w:t>
              </w:r>
              <w:r w:rsidR="00DE73CC" w:rsidRPr="004E0B74">
                <w:rPr>
                  <w:rFonts w:ascii="Times New Roman" w:hAnsi="Times New Roman"/>
                  <w:noProof/>
                  <w:color w:val="000000"/>
                </w:rPr>
                <w:t>palette_mode_2d</w:t>
              </w:r>
              <w:r w:rsidR="00DE73CC" w:rsidRPr="004E0B74">
                <w:rPr>
                  <w:rFonts w:ascii="Times New Roman" w:hAnsi="Times New Roman"/>
                  <w:noProof/>
                  <w:color w:val="000000"/>
                  <w:lang w:val="fr-FR"/>
                </w:rPr>
                <w:t xml:space="preserve">[ xC ][ yC ] </w:t>
              </w:r>
              <w:r w:rsidR="00DE73CC">
                <w:rPr>
                  <w:rFonts w:ascii="Times New Roman" w:hAnsi="Times New Roman"/>
                  <w:noProof/>
                  <w:color w:val="000000"/>
                  <w:lang w:val="fr-FR"/>
                </w:rPr>
                <w:t>== 0</w:t>
              </w:r>
              <w:r w:rsidR="00DE73CC">
                <w:rPr>
                  <w:rFonts w:ascii="Times New Roman" w:hAnsi="Times New Roman"/>
                  <w:noProof/>
                  <w:color w:val="000000"/>
                </w:rPr>
                <w:t>) &amp;&amp; (</w:t>
              </w:r>
            </w:ins>
            <w:ins w:id="22" w:author="jingye" w:date="2014-10-09T15:49:00Z">
              <w:r w:rsidR="00DE73CC" w:rsidRPr="004E0B74">
                <w:rPr>
                  <w:rFonts w:ascii="Times New Roman" w:hAnsi="Times New Roman"/>
                  <w:noProof/>
                  <w:color w:val="000000"/>
                </w:rPr>
                <w:t>palette_mode_2d</w:t>
              </w:r>
              <w:r w:rsidR="00DE73CC" w:rsidRPr="004E0B74">
                <w:rPr>
                  <w:rFonts w:ascii="Times New Roman" w:hAnsi="Times New Roman"/>
                  <w:noProof/>
                  <w:color w:val="000000"/>
                  <w:lang w:val="fr-FR"/>
                </w:rPr>
                <w:t>[ xC</w:t>
              </w:r>
            </w:ins>
            <w:ins w:id="23" w:author="jingye" w:date="2014-10-09T15:51:00Z">
              <w:r w:rsidR="00DE73CC" w:rsidRPr="004E0B74">
                <w:rPr>
                  <w:rFonts w:ascii="Times New Roman" w:hAnsi="Times New Roman"/>
                  <w:color w:val="000000"/>
                </w:rPr>
                <w:t>_</w:t>
              </w:r>
              <w:proofErr w:type="spellStart"/>
              <w:r w:rsidR="00DE73CC" w:rsidRPr="004E0B74">
                <w:rPr>
                  <w:rFonts w:ascii="Times New Roman" w:hAnsi="Times New Roman"/>
                  <w:color w:val="000000"/>
                </w:rPr>
                <w:t>prev</w:t>
              </w:r>
            </w:ins>
            <w:proofErr w:type="spellEnd"/>
            <w:ins w:id="24" w:author="jingye" w:date="2014-10-09T15:49:00Z">
              <w:r w:rsidR="00DE73CC" w:rsidRPr="004E0B74">
                <w:rPr>
                  <w:rFonts w:ascii="Times New Roman" w:hAnsi="Times New Roman"/>
                  <w:noProof/>
                  <w:color w:val="000000"/>
                  <w:lang w:val="fr-FR"/>
                </w:rPr>
                <w:t> ][ yC</w:t>
              </w:r>
            </w:ins>
            <w:ins w:id="25" w:author="jingye" w:date="2014-10-09T15:51:00Z">
              <w:r w:rsidR="00DE73CC" w:rsidRPr="004E0B74">
                <w:rPr>
                  <w:rFonts w:ascii="Times New Roman" w:hAnsi="Times New Roman"/>
                  <w:color w:val="000000"/>
                </w:rPr>
                <w:t>_</w:t>
              </w:r>
              <w:proofErr w:type="spellStart"/>
              <w:r w:rsidR="00DE73CC" w:rsidRPr="004E0B74">
                <w:rPr>
                  <w:rFonts w:ascii="Times New Roman" w:hAnsi="Times New Roman"/>
                  <w:color w:val="000000"/>
                </w:rPr>
                <w:t>prev</w:t>
              </w:r>
            </w:ins>
            <w:proofErr w:type="spellEnd"/>
            <w:ins w:id="26" w:author="jingye" w:date="2014-10-09T15:49:00Z">
              <w:r w:rsidR="00DE73CC" w:rsidRPr="004E0B74">
                <w:rPr>
                  <w:rFonts w:ascii="Times New Roman" w:hAnsi="Times New Roman"/>
                  <w:noProof/>
                  <w:color w:val="000000"/>
                  <w:lang w:val="fr-FR"/>
                </w:rPr>
                <w:t> ]</w:t>
              </w:r>
              <w:r w:rsidR="00DE73CC">
                <w:rPr>
                  <w:rFonts w:ascii="Times New Roman" w:hAnsi="Times New Roman"/>
                  <w:noProof/>
                  <w:color w:val="000000"/>
                  <w:lang w:val="fr-FR"/>
                </w:rPr>
                <w:t xml:space="preserve">==1 || </w:t>
              </w:r>
            </w:ins>
            <w:r w:rsidRPr="00031B0C">
              <w:rPr>
                <w:rFonts w:ascii="Times New Roman" w:hAnsi="Times New Roman"/>
                <w:noProof/>
                <w:color w:val="000000"/>
              </w:rPr>
              <w:t>scanPos  &gt;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=  nCbS  </w:t>
            </w:r>
            <w:r w:rsidRPr="00031B0C">
              <w:rPr>
                <w:rFonts w:ascii="Times New Roman" w:hAnsi="Times New Roman"/>
                <w:color w:val="000000"/>
              </w:rPr>
              <w:t xml:space="preserve">&amp;&amp;  </w:t>
            </w:r>
            <w:proofErr w:type="spellStart"/>
            <w:r w:rsidRPr="00031B0C">
              <w:rPr>
                <w:rFonts w:ascii="Times New Roman" w:hAnsi="Times New Roman"/>
                <w:color w:val="000000"/>
              </w:rPr>
              <w:t>palette_mode</w:t>
            </w:r>
            <w:proofErr w:type="spellEnd"/>
            <w:r w:rsidRPr="00031B0C">
              <w:rPr>
                <w:rFonts w:ascii="Times New Roman" w:hAnsi="Times New Roman"/>
                <w:color w:val="000000"/>
              </w:rPr>
              <w:t>[</w:t>
            </w:r>
            <w:proofErr w:type="spellStart"/>
            <w:r w:rsidRPr="00031B0C">
              <w:rPr>
                <w:rFonts w:ascii="Times New Roman" w:hAnsi="Times New Roman"/>
                <w:color w:val="000000"/>
              </w:rPr>
              <w:t>xC_prev</w:t>
            </w:r>
            <w:proofErr w:type="spellEnd"/>
            <w:r w:rsidRPr="00031B0C">
              <w:rPr>
                <w:rFonts w:ascii="Times New Roman" w:hAnsi="Times New Roman"/>
                <w:color w:val="000000"/>
              </w:rPr>
              <w:t>][</w:t>
            </w:r>
            <w:proofErr w:type="spellStart"/>
            <w:r w:rsidRPr="00031B0C">
              <w:rPr>
                <w:rFonts w:ascii="Times New Roman" w:hAnsi="Times New Roman"/>
                <w:color w:val="000000"/>
              </w:rPr>
              <w:t>yC_prev</w:t>
            </w:r>
            <w:proofErr w:type="spellEnd"/>
            <w:r w:rsidRPr="00031B0C">
              <w:rPr>
                <w:rFonts w:ascii="Times New Roman" w:hAnsi="Times New Roman"/>
                <w:color w:val="000000"/>
              </w:rPr>
              <w:t>]  !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 xml:space="preserve">=  </w:t>
            </w:r>
            <w:r w:rsidRPr="00031B0C">
              <w:rPr>
                <w:noProof/>
                <w:color w:val="000000"/>
              </w:rPr>
              <w:t>COPY_ABOVE</w:t>
            </w:r>
            <w:ins w:id="27" w:author="jingye" w:date="2014-10-09T15:48:00Z">
              <w:r w:rsidR="00DE73CC">
                <w:rPr>
                  <w:noProof/>
                  <w:color w:val="000000"/>
                </w:rPr>
                <w:t>)</w:t>
              </w:r>
            </w:ins>
            <w:r w:rsidRPr="00031B0C">
              <w:rPr>
                <w:rFonts w:ascii="Times New Roman" w:hAnsi="Times New Roman"/>
                <w:noProof/>
                <w:color w:val="000000"/>
              </w:rPr>
              <w:t>)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b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>palette_mode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[ xC ][ yC ]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DE73CC" w:rsidRPr="0011511B" w:rsidTr="004A252B">
        <w:trPr>
          <w:cantSplit/>
          <w:jc w:val="center"/>
          <w:ins w:id="28" w:author="jingye" w:date="2014-10-09T15:52:00Z"/>
        </w:trPr>
        <w:tc>
          <w:tcPr>
            <w:tcW w:w="7917" w:type="dxa"/>
          </w:tcPr>
          <w:p w:rsidR="00DE73CC" w:rsidRPr="0011511B" w:rsidRDefault="00DE73CC" w:rsidP="004A252B">
            <w:pPr>
              <w:pStyle w:val="tablesyntax"/>
              <w:rPr>
                <w:ins w:id="29" w:author="jingye" w:date="2014-10-09T15:52:00Z"/>
                <w:rFonts w:ascii="Times New Roman" w:hAnsi="Times New Roman"/>
                <w:noProof/>
                <w:color w:val="000000"/>
                <w:lang w:val="fr-FR"/>
              </w:rPr>
            </w:pPr>
            <w:ins w:id="30" w:author="jingye" w:date="2014-10-09T15:53:00Z">
              <w:r w:rsidRPr="0011511B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11511B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  <w:t>if(</w:t>
              </w:r>
              <w:r w:rsidRPr="0011511B">
                <w:rPr>
                  <w:rFonts w:ascii="Times New Roman" w:hAnsi="Times New Roman"/>
                  <w:noProof/>
                  <w:color w:val="000000"/>
                </w:rPr>
                <w:t>palette_mode_2d</w:t>
              </w:r>
              <w:r w:rsidRPr="0011511B">
                <w:rPr>
                  <w:rFonts w:ascii="Times New Roman" w:hAnsi="Times New Roman"/>
                  <w:noProof/>
                  <w:color w:val="000000"/>
                  <w:lang w:val="fr-FR"/>
                </w:rPr>
                <w:t>[ xC ][ yC ]==1)</w:t>
              </w:r>
            </w:ins>
            <w:ins w:id="31" w:author="jingye" w:date="2014-10-09T15:57:00Z">
              <w:r w:rsidRPr="0011511B">
                <w:rPr>
                  <w:rFonts w:ascii="Times New Roman" w:hAnsi="Times New Roman"/>
                  <w:noProof/>
                  <w:color w:val="000000"/>
                  <w:lang w:val="fr-FR"/>
                </w:rPr>
                <w:t xml:space="preserve"> {</w:t>
              </w:r>
            </w:ins>
          </w:p>
        </w:tc>
        <w:tc>
          <w:tcPr>
            <w:tcW w:w="1152" w:type="dxa"/>
          </w:tcPr>
          <w:p w:rsidR="00DE73CC" w:rsidRPr="0011511B" w:rsidRDefault="00DE73CC" w:rsidP="004A252B">
            <w:pPr>
              <w:pStyle w:val="tableheading"/>
              <w:rPr>
                <w:ins w:id="32" w:author="jingye" w:date="2014-10-09T15:52:00Z"/>
                <w:b w:val="0"/>
                <w:noProof/>
                <w:color w:val="000000"/>
                <w:lang w:val="fr-FR"/>
              </w:rPr>
            </w:pPr>
          </w:p>
        </w:tc>
      </w:tr>
      <w:tr w:rsidR="00DE73CC" w:rsidRPr="00031B0C" w:rsidTr="004A252B">
        <w:trPr>
          <w:cantSplit/>
          <w:jc w:val="center"/>
          <w:ins w:id="33" w:author="jingye" w:date="2014-10-09T15:57:00Z"/>
        </w:trPr>
        <w:tc>
          <w:tcPr>
            <w:tcW w:w="7917" w:type="dxa"/>
          </w:tcPr>
          <w:p w:rsidR="00DE73CC" w:rsidRPr="00031B0C" w:rsidRDefault="00DE73CC" w:rsidP="00DE73CC">
            <w:pPr>
              <w:pStyle w:val="tablesyntax"/>
              <w:rPr>
                <w:ins w:id="34" w:author="jingye" w:date="2014-10-09T15:57:00Z"/>
                <w:rFonts w:ascii="Times New Roman" w:hAnsi="Times New Roman"/>
                <w:b/>
                <w:noProof/>
                <w:color w:val="000000"/>
                <w:lang w:val="fr-FR"/>
              </w:rPr>
            </w:pPr>
            <w:ins w:id="35" w:author="jingye" w:date="2014-10-09T15:57:00Z">
              <w:r w:rsidRPr="00031B0C">
                <w:rPr>
                  <w:rFonts w:ascii="Times New Roman" w:hAnsi="Times New Roman"/>
                  <w:b/>
                  <w:noProof/>
                  <w:color w:val="000000"/>
                  <w:lang w:val="fr-FR"/>
                </w:rPr>
                <w:tab/>
              </w:r>
              <w:r w:rsidRPr="00031B0C">
                <w:rPr>
                  <w:rFonts w:ascii="Times New Roman" w:hAnsi="Times New Roman"/>
                  <w:b/>
                  <w:noProof/>
                  <w:color w:val="000000"/>
                  <w:lang w:val="fr-FR"/>
                </w:rPr>
                <w:tab/>
              </w:r>
              <w:r w:rsidRPr="00031B0C">
                <w:rPr>
                  <w:rFonts w:ascii="Times New Roman" w:hAnsi="Times New Roman"/>
                  <w:b/>
                  <w:noProof/>
                  <w:color w:val="000000"/>
                  <w:lang w:val="fr-FR"/>
                </w:rPr>
                <w:tab/>
              </w:r>
            </w:ins>
            <w:ins w:id="36" w:author="jingye" w:date="2014-10-09T15:58:00Z">
              <w:r>
                <w:rPr>
                  <w:rFonts w:ascii="Times New Roman" w:hAnsi="Times New Roman"/>
                  <w:b/>
                  <w:noProof/>
                  <w:color w:val="000000"/>
                  <w:lang w:val="fr-FR"/>
                </w:rPr>
                <w:t>2d_mvx_eq_0</w:t>
              </w:r>
              <w:r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>[ xC ][ yC ]</w:t>
              </w:r>
            </w:ins>
          </w:p>
        </w:tc>
        <w:tc>
          <w:tcPr>
            <w:tcW w:w="1152" w:type="dxa"/>
          </w:tcPr>
          <w:p w:rsidR="00DE73CC" w:rsidRPr="00DE73CC" w:rsidRDefault="00DE73CC" w:rsidP="004A252B">
            <w:pPr>
              <w:pStyle w:val="tableheading"/>
              <w:rPr>
                <w:ins w:id="37" w:author="jingye" w:date="2014-10-09T15:57:00Z"/>
                <w:b w:val="0"/>
                <w:noProof/>
                <w:color w:val="000000"/>
                <w:lang w:val="fr-FR"/>
              </w:rPr>
            </w:pPr>
            <w:ins w:id="38" w:author="jingye" w:date="2014-10-09T15:59:00Z">
              <w:r w:rsidRPr="00031B0C">
                <w:rPr>
                  <w:b w:val="0"/>
                  <w:noProof/>
                  <w:color w:val="000000"/>
                </w:rPr>
                <w:t>ae(v)</w:t>
              </w:r>
            </w:ins>
          </w:p>
        </w:tc>
      </w:tr>
      <w:tr w:rsidR="00DE73CC" w:rsidRPr="00031B0C" w:rsidTr="004A252B">
        <w:trPr>
          <w:cantSplit/>
          <w:jc w:val="center"/>
          <w:ins w:id="39" w:author="jingye" w:date="2014-10-09T15:59:00Z"/>
        </w:trPr>
        <w:tc>
          <w:tcPr>
            <w:tcW w:w="7917" w:type="dxa"/>
          </w:tcPr>
          <w:p w:rsidR="00DE73CC" w:rsidRPr="00031B0C" w:rsidRDefault="00DE73CC" w:rsidP="00DE73CC">
            <w:pPr>
              <w:pStyle w:val="tablesyntax"/>
              <w:rPr>
                <w:ins w:id="40" w:author="jingye" w:date="2014-10-09T15:59:00Z"/>
                <w:rFonts w:ascii="Times New Roman" w:hAnsi="Times New Roman"/>
                <w:b/>
                <w:noProof/>
                <w:color w:val="000000"/>
                <w:lang w:val="fr-FR"/>
              </w:rPr>
            </w:pPr>
            <w:ins w:id="41" w:author="jingye" w:date="2014-10-09T15:59:00Z">
              <w:r w:rsidRPr="00031B0C">
                <w:rPr>
                  <w:rFonts w:ascii="Times New Roman" w:hAnsi="Times New Roman"/>
                  <w:b/>
                  <w:noProof/>
                  <w:color w:val="000000"/>
                  <w:lang w:val="fr-FR"/>
                </w:rPr>
                <w:tab/>
              </w:r>
              <w:r w:rsidRPr="00031B0C">
                <w:rPr>
                  <w:rFonts w:ascii="Times New Roman" w:hAnsi="Times New Roman"/>
                  <w:b/>
                  <w:noProof/>
                  <w:color w:val="000000"/>
                  <w:lang w:val="fr-FR"/>
                </w:rPr>
                <w:tab/>
              </w:r>
              <w:r w:rsidRPr="00031B0C">
                <w:rPr>
                  <w:rFonts w:ascii="Times New Roman" w:hAnsi="Times New Roman"/>
                  <w:b/>
                  <w:noProof/>
                  <w:color w:val="000000"/>
                  <w:lang w:val="fr-FR"/>
                </w:rPr>
                <w:tab/>
              </w:r>
              <w:r>
                <w:rPr>
                  <w:rFonts w:ascii="Times New Roman" w:hAnsi="Times New Roman"/>
                  <w:b/>
                  <w:noProof/>
                  <w:color w:val="000000"/>
                  <w:lang w:val="fr-FR"/>
                </w:rPr>
                <w:t>2d_mvy_eq_0</w:t>
              </w:r>
              <w:r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>[ xC ][ yC ]</w:t>
              </w:r>
            </w:ins>
          </w:p>
        </w:tc>
        <w:tc>
          <w:tcPr>
            <w:tcW w:w="1152" w:type="dxa"/>
          </w:tcPr>
          <w:p w:rsidR="00DE73CC" w:rsidRPr="00DE73CC" w:rsidRDefault="00DE73CC" w:rsidP="004A252B">
            <w:pPr>
              <w:pStyle w:val="tableheading"/>
              <w:rPr>
                <w:ins w:id="42" w:author="jingye" w:date="2014-10-09T15:59:00Z"/>
                <w:b w:val="0"/>
                <w:noProof/>
                <w:color w:val="000000"/>
                <w:lang w:val="fr-FR"/>
              </w:rPr>
            </w:pPr>
            <w:ins w:id="43" w:author="jingye" w:date="2014-10-09T15:59:00Z">
              <w:r w:rsidRPr="00031B0C">
                <w:rPr>
                  <w:b w:val="0"/>
                  <w:noProof/>
                  <w:color w:val="000000"/>
                </w:rPr>
                <w:t>ae(v)</w:t>
              </w:r>
            </w:ins>
          </w:p>
        </w:tc>
      </w:tr>
      <w:tr w:rsidR="00DE73CC" w:rsidRPr="0011511B" w:rsidTr="004A252B">
        <w:trPr>
          <w:cantSplit/>
          <w:jc w:val="center"/>
          <w:ins w:id="44" w:author="jingye" w:date="2014-10-09T15:59:00Z"/>
        </w:trPr>
        <w:tc>
          <w:tcPr>
            <w:tcW w:w="7917" w:type="dxa"/>
          </w:tcPr>
          <w:p w:rsidR="00DE73CC" w:rsidRPr="0011511B" w:rsidRDefault="00DE73CC" w:rsidP="00DE73CC">
            <w:pPr>
              <w:pStyle w:val="tablesyntax"/>
              <w:rPr>
                <w:ins w:id="45" w:author="jingye" w:date="2014-10-09T15:59:00Z"/>
                <w:rFonts w:ascii="Times New Roman" w:hAnsi="Times New Roman"/>
                <w:noProof/>
                <w:color w:val="000000"/>
                <w:lang w:val="fr-FR"/>
              </w:rPr>
            </w:pPr>
            <w:ins w:id="46" w:author="jingye" w:date="2014-10-09T15:59:00Z">
              <w:r w:rsidRPr="0011511B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11511B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11511B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  <w:t>if(2d_mv</w:t>
              </w:r>
            </w:ins>
            <w:ins w:id="47" w:author="jingye" w:date="2014-10-09T16:01:00Z">
              <w:r w:rsidRPr="0011511B">
                <w:rPr>
                  <w:rFonts w:ascii="Times New Roman" w:hAnsi="Times New Roman"/>
                  <w:noProof/>
                  <w:color w:val="000000"/>
                  <w:lang w:val="fr-FR"/>
                </w:rPr>
                <w:t>x</w:t>
              </w:r>
            </w:ins>
            <w:ins w:id="48" w:author="jingye" w:date="2014-10-09T15:59:00Z">
              <w:r w:rsidRPr="0011511B">
                <w:rPr>
                  <w:rFonts w:ascii="Times New Roman" w:hAnsi="Times New Roman"/>
                  <w:noProof/>
                  <w:color w:val="000000"/>
                  <w:lang w:val="fr-FR"/>
                </w:rPr>
                <w:t>_eq_0[ xC ][ yC ]==</w:t>
              </w:r>
            </w:ins>
            <w:ins w:id="49" w:author="jingye" w:date="2014-10-09T16:00:00Z">
              <w:r w:rsidRPr="0011511B">
                <w:rPr>
                  <w:rFonts w:ascii="Times New Roman" w:hAnsi="Times New Roman"/>
                  <w:noProof/>
                  <w:color w:val="000000"/>
                  <w:lang w:val="fr-FR"/>
                </w:rPr>
                <w:t>1</w:t>
              </w:r>
            </w:ins>
            <w:ins w:id="50" w:author="jingye" w:date="2014-10-09T15:59:00Z">
              <w:r w:rsidRPr="0011511B">
                <w:rPr>
                  <w:rFonts w:ascii="Times New Roman" w:hAnsi="Times New Roman"/>
                  <w:noProof/>
                  <w:color w:val="000000"/>
                  <w:lang w:val="fr-FR"/>
                </w:rPr>
                <w:t>)</w:t>
              </w:r>
            </w:ins>
          </w:p>
        </w:tc>
        <w:tc>
          <w:tcPr>
            <w:tcW w:w="1152" w:type="dxa"/>
          </w:tcPr>
          <w:p w:rsidR="00DE73CC" w:rsidRPr="0011511B" w:rsidRDefault="00DE73CC" w:rsidP="004A252B">
            <w:pPr>
              <w:pStyle w:val="tableheading"/>
              <w:rPr>
                <w:ins w:id="51" w:author="jingye" w:date="2014-10-09T15:59:00Z"/>
                <w:b w:val="0"/>
                <w:noProof/>
                <w:color w:val="000000"/>
                <w:lang w:val="fr-FR"/>
              </w:rPr>
            </w:pPr>
          </w:p>
        </w:tc>
      </w:tr>
      <w:tr w:rsidR="00DE73CC" w:rsidRPr="00031B0C" w:rsidTr="004A252B">
        <w:trPr>
          <w:cantSplit/>
          <w:jc w:val="center"/>
          <w:ins w:id="52" w:author="jingye" w:date="2014-10-09T16:00:00Z"/>
        </w:trPr>
        <w:tc>
          <w:tcPr>
            <w:tcW w:w="7917" w:type="dxa"/>
          </w:tcPr>
          <w:p w:rsidR="00DE73CC" w:rsidRPr="00DB6291" w:rsidRDefault="00DE73CC" w:rsidP="00DE73CC">
            <w:pPr>
              <w:pStyle w:val="tablesyntax"/>
              <w:rPr>
                <w:ins w:id="53" w:author="jingye" w:date="2014-10-09T16:00:00Z"/>
                <w:rFonts w:ascii="Times New Roman" w:hAnsi="Times New Roman"/>
                <w:noProof/>
                <w:color w:val="000000"/>
                <w:lang w:val="fr-FR"/>
              </w:rPr>
            </w:pPr>
            <w:ins w:id="54" w:author="jingye" w:date="2014-10-09T16:00:00Z">
              <w:r w:rsidRPr="00031B0C">
                <w:rPr>
                  <w:rFonts w:ascii="Times New Roman" w:hAnsi="Times New Roman"/>
                  <w:b/>
                  <w:noProof/>
                  <w:color w:val="000000"/>
                  <w:lang w:val="fr-FR"/>
                </w:rPr>
                <w:tab/>
              </w:r>
              <w:r w:rsidRPr="00031B0C">
                <w:rPr>
                  <w:rFonts w:ascii="Times New Roman" w:hAnsi="Times New Roman"/>
                  <w:b/>
                  <w:noProof/>
                  <w:color w:val="000000"/>
                  <w:lang w:val="fr-FR"/>
                </w:rPr>
                <w:tab/>
              </w:r>
              <w:r w:rsidRPr="00031B0C">
                <w:rPr>
                  <w:rFonts w:ascii="Times New Roman" w:hAnsi="Times New Roman"/>
                  <w:b/>
                  <w:noProof/>
                  <w:color w:val="000000"/>
                  <w:lang w:val="fr-FR"/>
                </w:rPr>
                <w:tab/>
              </w:r>
              <w:r w:rsidRPr="00031B0C">
                <w:rPr>
                  <w:rFonts w:ascii="Times New Roman" w:hAnsi="Times New Roman"/>
                  <w:b/>
                  <w:noProof/>
                  <w:color w:val="000000"/>
                  <w:lang w:val="fr-FR"/>
                </w:rPr>
                <w:tab/>
              </w:r>
              <w:r w:rsidRPr="00DB6291">
                <w:rPr>
                  <w:rFonts w:ascii="Times New Roman" w:hAnsi="Times New Roman"/>
                  <w:noProof/>
                  <w:color w:val="000000"/>
                  <w:lang w:val="fr-FR"/>
                </w:rPr>
                <w:t>2d_mv</w:t>
              </w:r>
            </w:ins>
            <w:ins w:id="55" w:author="jingye" w:date="2014-10-09T16:01:00Z">
              <w:r w:rsidRPr="00DB6291">
                <w:rPr>
                  <w:rFonts w:ascii="Times New Roman" w:hAnsi="Times New Roman"/>
                  <w:noProof/>
                  <w:color w:val="000000"/>
                  <w:lang w:val="fr-FR"/>
                </w:rPr>
                <w:t>x</w:t>
              </w:r>
            </w:ins>
            <w:ins w:id="56" w:author="jingye" w:date="2014-10-09T16:00:00Z">
              <w:r w:rsidRPr="00DB6291">
                <w:rPr>
                  <w:rFonts w:ascii="Times New Roman" w:hAnsi="Times New Roman"/>
                  <w:noProof/>
                  <w:color w:val="000000"/>
                  <w:lang w:val="fr-FR"/>
                </w:rPr>
                <w:t>[ xC ][ yC ] = 0</w:t>
              </w:r>
            </w:ins>
          </w:p>
        </w:tc>
        <w:tc>
          <w:tcPr>
            <w:tcW w:w="1152" w:type="dxa"/>
          </w:tcPr>
          <w:p w:rsidR="00DE73CC" w:rsidRPr="00DE73CC" w:rsidRDefault="00DE73CC" w:rsidP="004A252B">
            <w:pPr>
              <w:pStyle w:val="tableheading"/>
              <w:rPr>
                <w:ins w:id="57" w:author="jingye" w:date="2014-10-09T16:00:00Z"/>
                <w:b w:val="0"/>
                <w:noProof/>
                <w:color w:val="000000"/>
                <w:lang w:val="fr-FR"/>
              </w:rPr>
            </w:pPr>
          </w:p>
        </w:tc>
      </w:tr>
      <w:tr w:rsidR="00DE73CC" w:rsidRPr="0011511B" w:rsidTr="004A252B">
        <w:trPr>
          <w:cantSplit/>
          <w:jc w:val="center"/>
          <w:ins w:id="58" w:author="jingye" w:date="2014-10-09T16:00:00Z"/>
        </w:trPr>
        <w:tc>
          <w:tcPr>
            <w:tcW w:w="7917" w:type="dxa"/>
          </w:tcPr>
          <w:p w:rsidR="00DE73CC" w:rsidRPr="0011511B" w:rsidRDefault="00DE73CC" w:rsidP="00DE73CC">
            <w:pPr>
              <w:pStyle w:val="tablesyntax"/>
              <w:rPr>
                <w:ins w:id="59" w:author="jingye" w:date="2014-10-09T16:00:00Z"/>
                <w:rFonts w:ascii="Times New Roman" w:hAnsi="Times New Roman"/>
                <w:noProof/>
                <w:color w:val="000000"/>
                <w:lang w:val="fr-FR"/>
              </w:rPr>
            </w:pPr>
            <w:ins w:id="60" w:author="jingye" w:date="2014-10-09T16:00:00Z">
              <w:r w:rsidRPr="0011511B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11511B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11511B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</w:ins>
            <w:ins w:id="61" w:author="jingye" w:date="2014-10-09T16:01:00Z">
              <w:r w:rsidRPr="0011511B">
                <w:rPr>
                  <w:rFonts w:ascii="Times New Roman" w:hAnsi="Times New Roman"/>
                  <w:noProof/>
                  <w:color w:val="000000"/>
                  <w:lang w:val="fr-FR"/>
                </w:rPr>
                <w:t>e</w:t>
              </w:r>
            </w:ins>
            <w:ins w:id="62" w:author="jingye" w:date="2014-10-09T16:00:00Z">
              <w:r w:rsidRPr="0011511B">
                <w:rPr>
                  <w:rFonts w:ascii="Times New Roman" w:hAnsi="Times New Roman"/>
                  <w:noProof/>
                  <w:color w:val="000000"/>
                  <w:lang w:val="fr-FR"/>
                </w:rPr>
                <w:t>lse</w:t>
              </w:r>
            </w:ins>
          </w:p>
        </w:tc>
        <w:tc>
          <w:tcPr>
            <w:tcW w:w="1152" w:type="dxa"/>
          </w:tcPr>
          <w:p w:rsidR="00DE73CC" w:rsidRPr="0011511B" w:rsidRDefault="00DE73CC" w:rsidP="004A252B">
            <w:pPr>
              <w:pStyle w:val="tableheading"/>
              <w:rPr>
                <w:ins w:id="63" w:author="jingye" w:date="2014-10-09T16:00:00Z"/>
                <w:b w:val="0"/>
                <w:noProof/>
                <w:color w:val="000000"/>
                <w:lang w:val="fr-FR"/>
              </w:rPr>
            </w:pPr>
          </w:p>
        </w:tc>
      </w:tr>
      <w:tr w:rsidR="00DE73CC" w:rsidRPr="00031B0C" w:rsidTr="004A252B">
        <w:trPr>
          <w:cantSplit/>
          <w:jc w:val="center"/>
          <w:ins w:id="64" w:author="jingye" w:date="2014-10-09T16:00:00Z"/>
        </w:trPr>
        <w:tc>
          <w:tcPr>
            <w:tcW w:w="7917" w:type="dxa"/>
          </w:tcPr>
          <w:p w:rsidR="00DE73CC" w:rsidRPr="00031B0C" w:rsidRDefault="00DE73CC" w:rsidP="00DE73CC">
            <w:pPr>
              <w:pStyle w:val="tablesyntax"/>
              <w:rPr>
                <w:ins w:id="65" w:author="jingye" w:date="2014-10-09T16:00:00Z"/>
                <w:rFonts w:ascii="Times New Roman" w:hAnsi="Times New Roman"/>
                <w:b/>
                <w:noProof/>
                <w:color w:val="000000"/>
                <w:lang w:val="fr-FR"/>
              </w:rPr>
            </w:pPr>
            <w:ins w:id="66" w:author="jingye" w:date="2014-10-09T16:00:00Z">
              <w:r w:rsidRPr="00031B0C">
                <w:rPr>
                  <w:rFonts w:ascii="Times New Roman" w:hAnsi="Times New Roman"/>
                  <w:b/>
                  <w:noProof/>
                  <w:color w:val="000000"/>
                  <w:lang w:val="fr-FR"/>
                </w:rPr>
                <w:tab/>
              </w:r>
              <w:r w:rsidRPr="00031B0C">
                <w:rPr>
                  <w:rFonts w:ascii="Times New Roman" w:hAnsi="Times New Roman"/>
                  <w:b/>
                  <w:noProof/>
                  <w:color w:val="000000"/>
                  <w:lang w:val="fr-FR"/>
                </w:rPr>
                <w:tab/>
              </w:r>
              <w:r w:rsidRPr="00031B0C">
                <w:rPr>
                  <w:rFonts w:ascii="Times New Roman" w:hAnsi="Times New Roman"/>
                  <w:b/>
                  <w:noProof/>
                  <w:color w:val="000000"/>
                  <w:lang w:val="fr-FR"/>
                </w:rPr>
                <w:tab/>
              </w:r>
              <w:r w:rsidRPr="00031B0C">
                <w:rPr>
                  <w:rFonts w:ascii="Times New Roman" w:hAnsi="Times New Roman"/>
                  <w:b/>
                  <w:noProof/>
                  <w:color w:val="000000"/>
                  <w:lang w:val="fr-FR"/>
                </w:rPr>
                <w:tab/>
              </w:r>
              <w:r>
                <w:rPr>
                  <w:rFonts w:ascii="Times New Roman" w:hAnsi="Times New Roman"/>
                  <w:b/>
                  <w:noProof/>
                  <w:color w:val="000000"/>
                  <w:lang w:val="fr-FR"/>
                </w:rPr>
                <w:t>2d_mv</w:t>
              </w:r>
            </w:ins>
            <w:ins w:id="67" w:author="jingye" w:date="2014-10-09T16:01:00Z">
              <w:r>
                <w:rPr>
                  <w:rFonts w:ascii="Times New Roman" w:hAnsi="Times New Roman"/>
                  <w:b/>
                  <w:noProof/>
                  <w:color w:val="000000"/>
                  <w:lang w:val="fr-FR"/>
                </w:rPr>
                <w:t>x</w:t>
              </w:r>
            </w:ins>
            <w:ins w:id="68" w:author="jingye" w:date="2014-10-09T16:00:00Z">
              <w:r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>[ xC ][ yC ]</w:t>
              </w:r>
            </w:ins>
          </w:p>
        </w:tc>
        <w:tc>
          <w:tcPr>
            <w:tcW w:w="1152" w:type="dxa"/>
          </w:tcPr>
          <w:p w:rsidR="00DE73CC" w:rsidRPr="00DE73CC" w:rsidRDefault="00DE73CC" w:rsidP="004A252B">
            <w:pPr>
              <w:pStyle w:val="tableheading"/>
              <w:rPr>
                <w:ins w:id="69" w:author="jingye" w:date="2014-10-09T16:00:00Z"/>
                <w:b w:val="0"/>
                <w:noProof/>
                <w:color w:val="000000"/>
                <w:lang w:val="fr-FR"/>
              </w:rPr>
            </w:pPr>
          </w:p>
        </w:tc>
      </w:tr>
      <w:tr w:rsidR="00DE73CC" w:rsidRPr="0011511B" w:rsidTr="006D7B0A">
        <w:trPr>
          <w:cantSplit/>
          <w:jc w:val="center"/>
          <w:ins w:id="70" w:author="jingye" w:date="2014-10-09T16:01:00Z"/>
        </w:trPr>
        <w:tc>
          <w:tcPr>
            <w:tcW w:w="7917" w:type="dxa"/>
          </w:tcPr>
          <w:p w:rsidR="00DE73CC" w:rsidRPr="0011511B" w:rsidRDefault="00DE73CC" w:rsidP="00DE73CC">
            <w:pPr>
              <w:pStyle w:val="tablesyntax"/>
              <w:rPr>
                <w:ins w:id="71" w:author="jingye" w:date="2014-10-09T16:01:00Z"/>
                <w:rFonts w:ascii="Times New Roman" w:hAnsi="Times New Roman"/>
                <w:noProof/>
                <w:color w:val="000000"/>
                <w:lang w:val="fr-FR"/>
              </w:rPr>
            </w:pPr>
            <w:ins w:id="72" w:author="jingye" w:date="2014-10-09T16:01:00Z">
              <w:r w:rsidRPr="0011511B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11511B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11511B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  <w:t>if(2d_mvy_eq_0[ xC ][ yC ]==1)</w:t>
              </w:r>
            </w:ins>
          </w:p>
        </w:tc>
        <w:tc>
          <w:tcPr>
            <w:tcW w:w="1152" w:type="dxa"/>
          </w:tcPr>
          <w:p w:rsidR="00DE73CC" w:rsidRPr="0011511B" w:rsidRDefault="00DE73CC" w:rsidP="006D7B0A">
            <w:pPr>
              <w:pStyle w:val="tableheading"/>
              <w:rPr>
                <w:ins w:id="73" w:author="jingye" w:date="2014-10-09T16:01:00Z"/>
                <w:b w:val="0"/>
                <w:noProof/>
                <w:color w:val="000000"/>
                <w:lang w:val="fr-FR"/>
              </w:rPr>
            </w:pPr>
          </w:p>
        </w:tc>
      </w:tr>
      <w:tr w:rsidR="00DE73CC" w:rsidRPr="00031B0C" w:rsidTr="006D7B0A">
        <w:trPr>
          <w:cantSplit/>
          <w:jc w:val="center"/>
          <w:ins w:id="74" w:author="jingye" w:date="2014-10-09T16:01:00Z"/>
        </w:trPr>
        <w:tc>
          <w:tcPr>
            <w:tcW w:w="7917" w:type="dxa"/>
          </w:tcPr>
          <w:p w:rsidR="00DE73CC" w:rsidRPr="00DB6291" w:rsidRDefault="00DE73CC" w:rsidP="00DE73CC">
            <w:pPr>
              <w:pStyle w:val="tablesyntax"/>
              <w:rPr>
                <w:ins w:id="75" w:author="jingye" w:date="2014-10-09T16:01:00Z"/>
                <w:rFonts w:ascii="Times New Roman" w:hAnsi="Times New Roman"/>
                <w:noProof/>
                <w:color w:val="000000"/>
                <w:lang w:val="fr-FR"/>
              </w:rPr>
            </w:pPr>
            <w:ins w:id="76" w:author="jingye" w:date="2014-10-09T16:01:00Z">
              <w:r w:rsidRPr="00031B0C">
                <w:rPr>
                  <w:rFonts w:ascii="Times New Roman" w:hAnsi="Times New Roman"/>
                  <w:b/>
                  <w:noProof/>
                  <w:color w:val="000000"/>
                  <w:lang w:val="fr-FR"/>
                </w:rPr>
                <w:tab/>
              </w:r>
              <w:r w:rsidRPr="00031B0C">
                <w:rPr>
                  <w:rFonts w:ascii="Times New Roman" w:hAnsi="Times New Roman"/>
                  <w:b/>
                  <w:noProof/>
                  <w:color w:val="000000"/>
                  <w:lang w:val="fr-FR"/>
                </w:rPr>
                <w:tab/>
              </w:r>
              <w:r w:rsidRPr="00031B0C">
                <w:rPr>
                  <w:rFonts w:ascii="Times New Roman" w:hAnsi="Times New Roman"/>
                  <w:b/>
                  <w:noProof/>
                  <w:color w:val="000000"/>
                  <w:lang w:val="fr-FR"/>
                </w:rPr>
                <w:tab/>
              </w:r>
              <w:r w:rsidRPr="00031B0C">
                <w:rPr>
                  <w:rFonts w:ascii="Times New Roman" w:hAnsi="Times New Roman"/>
                  <w:b/>
                  <w:noProof/>
                  <w:color w:val="000000"/>
                  <w:lang w:val="fr-FR"/>
                </w:rPr>
                <w:tab/>
              </w:r>
              <w:r w:rsidRPr="00DB6291">
                <w:rPr>
                  <w:rFonts w:ascii="Times New Roman" w:hAnsi="Times New Roman"/>
                  <w:noProof/>
                  <w:color w:val="000000"/>
                  <w:lang w:val="fr-FR"/>
                </w:rPr>
                <w:t>2d_mvy[ xC ][ yC ] = 0</w:t>
              </w:r>
            </w:ins>
          </w:p>
        </w:tc>
        <w:tc>
          <w:tcPr>
            <w:tcW w:w="1152" w:type="dxa"/>
          </w:tcPr>
          <w:p w:rsidR="00DE73CC" w:rsidRPr="00DE73CC" w:rsidRDefault="00DE73CC" w:rsidP="006D7B0A">
            <w:pPr>
              <w:pStyle w:val="tableheading"/>
              <w:rPr>
                <w:ins w:id="77" w:author="jingye" w:date="2014-10-09T16:01:00Z"/>
                <w:b w:val="0"/>
                <w:noProof/>
                <w:color w:val="000000"/>
                <w:lang w:val="fr-FR"/>
              </w:rPr>
            </w:pPr>
          </w:p>
        </w:tc>
      </w:tr>
      <w:tr w:rsidR="00DE73CC" w:rsidRPr="0011511B" w:rsidTr="006D7B0A">
        <w:trPr>
          <w:cantSplit/>
          <w:jc w:val="center"/>
          <w:ins w:id="78" w:author="jingye" w:date="2014-10-09T16:01:00Z"/>
        </w:trPr>
        <w:tc>
          <w:tcPr>
            <w:tcW w:w="7917" w:type="dxa"/>
          </w:tcPr>
          <w:p w:rsidR="00DE73CC" w:rsidRPr="0011511B" w:rsidRDefault="00DE73CC" w:rsidP="00DE73CC">
            <w:pPr>
              <w:pStyle w:val="tablesyntax"/>
              <w:rPr>
                <w:ins w:id="79" w:author="jingye" w:date="2014-10-09T16:01:00Z"/>
                <w:rFonts w:ascii="Times New Roman" w:hAnsi="Times New Roman"/>
                <w:noProof/>
                <w:color w:val="000000"/>
                <w:lang w:val="fr-FR"/>
              </w:rPr>
            </w:pPr>
            <w:ins w:id="80" w:author="jingye" w:date="2014-10-09T16:01:00Z">
              <w:r w:rsidRPr="0011511B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11511B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11511B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  <w:t>else</w:t>
              </w:r>
            </w:ins>
          </w:p>
        </w:tc>
        <w:tc>
          <w:tcPr>
            <w:tcW w:w="1152" w:type="dxa"/>
          </w:tcPr>
          <w:p w:rsidR="00DE73CC" w:rsidRPr="0011511B" w:rsidRDefault="00DE73CC" w:rsidP="006D7B0A">
            <w:pPr>
              <w:pStyle w:val="tableheading"/>
              <w:rPr>
                <w:ins w:id="81" w:author="jingye" w:date="2014-10-09T16:01:00Z"/>
                <w:b w:val="0"/>
                <w:noProof/>
                <w:color w:val="000000"/>
                <w:lang w:val="fr-FR"/>
              </w:rPr>
            </w:pPr>
          </w:p>
        </w:tc>
      </w:tr>
      <w:tr w:rsidR="00DE73CC" w:rsidRPr="00031B0C" w:rsidTr="006D7B0A">
        <w:trPr>
          <w:cantSplit/>
          <w:jc w:val="center"/>
          <w:ins w:id="82" w:author="jingye" w:date="2014-10-09T16:01:00Z"/>
        </w:trPr>
        <w:tc>
          <w:tcPr>
            <w:tcW w:w="7917" w:type="dxa"/>
          </w:tcPr>
          <w:p w:rsidR="00DE73CC" w:rsidRPr="00031B0C" w:rsidRDefault="00DE73CC" w:rsidP="00DE73CC">
            <w:pPr>
              <w:pStyle w:val="tablesyntax"/>
              <w:rPr>
                <w:ins w:id="83" w:author="jingye" w:date="2014-10-09T16:01:00Z"/>
                <w:rFonts w:ascii="Times New Roman" w:hAnsi="Times New Roman"/>
                <w:b/>
                <w:noProof/>
                <w:color w:val="000000"/>
                <w:lang w:val="fr-FR"/>
              </w:rPr>
            </w:pPr>
            <w:ins w:id="84" w:author="jingye" w:date="2014-10-09T16:01:00Z">
              <w:r w:rsidRPr="00031B0C">
                <w:rPr>
                  <w:rFonts w:ascii="Times New Roman" w:hAnsi="Times New Roman"/>
                  <w:b/>
                  <w:noProof/>
                  <w:color w:val="000000"/>
                  <w:lang w:val="fr-FR"/>
                </w:rPr>
                <w:tab/>
              </w:r>
              <w:r w:rsidRPr="00031B0C">
                <w:rPr>
                  <w:rFonts w:ascii="Times New Roman" w:hAnsi="Times New Roman"/>
                  <w:b/>
                  <w:noProof/>
                  <w:color w:val="000000"/>
                  <w:lang w:val="fr-FR"/>
                </w:rPr>
                <w:tab/>
              </w:r>
              <w:r w:rsidRPr="00031B0C">
                <w:rPr>
                  <w:rFonts w:ascii="Times New Roman" w:hAnsi="Times New Roman"/>
                  <w:b/>
                  <w:noProof/>
                  <w:color w:val="000000"/>
                  <w:lang w:val="fr-FR"/>
                </w:rPr>
                <w:tab/>
              </w:r>
              <w:r w:rsidRPr="00031B0C">
                <w:rPr>
                  <w:rFonts w:ascii="Times New Roman" w:hAnsi="Times New Roman"/>
                  <w:b/>
                  <w:noProof/>
                  <w:color w:val="000000"/>
                  <w:lang w:val="fr-FR"/>
                </w:rPr>
                <w:tab/>
              </w:r>
              <w:r>
                <w:rPr>
                  <w:rFonts w:ascii="Times New Roman" w:hAnsi="Times New Roman"/>
                  <w:b/>
                  <w:noProof/>
                  <w:color w:val="000000"/>
                  <w:lang w:val="fr-FR"/>
                </w:rPr>
                <w:t>2d_mvy</w:t>
              </w:r>
              <w:r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>[ xC ][ yC ]</w:t>
              </w:r>
            </w:ins>
          </w:p>
        </w:tc>
        <w:tc>
          <w:tcPr>
            <w:tcW w:w="1152" w:type="dxa"/>
          </w:tcPr>
          <w:p w:rsidR="00DE73CC" w:rsidRPr="00DE73CC" w:rsidRDefault="00DE73CC" w:rsidP="006D7B0A">
            <w:pPr>
              <w:pStyle w:val="tableheading"/>
              <w:rPr>
                <w:ins w:id="85" w:author="jingye" w:date="2014-10-09T16:01:00Z"/>
                <w:b w:val="0"/>
                <w:noProof/>
                <w:color w:val="000000"/>
                <w:lang w:val="fr-FR"/>
              </w:rPr>
            </w:pPr>
          </w:p>
        </w:tc>
      </w:tr>
      <w:tr w:rsidR="00DE73CC" w:rsidRPr="00031B0C" w:rsidTr="004A252B">
        <w:trPr>
          <w:cantSplit/>
          <w:jc w:val="center"/>
          <w:ins w:id="86" w:author="jingye" w:date="2014-10-09T15:57:00Z"/>
        </w:trPr>
        <w:tc>
          <w:tcPr>
            <w:tcW w:w="7917" w:type="dxa"/>
          </w:tcPr>
          <w:p w:rsidR="00DE73CC" w:rsidRPr="00031B0C" w:rsidRDefault="00DE73CC" w:rsidP="004A252B">
            <w:pPr>
              <w:pStyle w:val="tablesyntax"/>
              <w:rPr>
                <w:ins w:id="87" w:author="jingye" w:date="2014-10-09T15:57:00Z"/>
                <w:rFonts w:ascii="Times New Roman" w:hAnsi="Times New Roman"/>
                <w:b/>
                <w:noProof/>
                <w:color w:val="000000"/>
                <w:lang w:val="fr-FR"/>
              </w:rPr>
            </w:pPr>
            <w:ins w:id="88" w:author="jingye" w:date="2014-10-09T15:57:00Z">
              <w:r w:rsidRPr="00031B0C">
                <w:rPr>
                  <w:rFonts w:ascii="Times New Roman" w:hAnsi="Times New Roman"/>
                  <w:b/>
                  <w:noProof/>
                  <w:color w:val="000000"/>
                  <w:lang w:val="fr-FR"/>
                </w:rPr>
                <w:tab/>
              </w:r>
              <w:r w:rsidRPr="00031B0C">
                <w:rPr>
                  <w:rFonts w:ascii="Times New Roman" w:hAnsi="Times New Roman"/>
                  <w:b/>
                  <w:noProof/>
                  <w:color w:val="000000"/>
                  <w:lang w:val="fr-FR"/>
                </w:rPr>
                <w:tab/>
              </w:r>
              <w:r>
                <w:rPr>
                  <w:rFonts w:ascii="Times New Roman" w:hAnsi="Times New Roman"/>
                  <w:b/>
                  <w:noProof/>
                  <w:color w:val="000000"/>
                  <w:lang w:val="fr-FR"/>
                </w:rPr>
                <w:t>}</w:t>
              </w:r>
            </w:ins>
          </w:p>
        </w:tc>
        <w:tc>
          <w:tcPr>
            <w:tcW w:w="1152" w:type="dxa"/>
          </w:tcPr>
          <w:p w:rsidR="00DE73CC" w:rsidRPr="00DE73CC" w:rsidRDefault="00DE73CC" w:rsidP="004A252B">
            <w:pPr>
              <w:pStyle w:val="tableheading"/>
              <w:rPr>
                <w:ins w:id="89" w:author="jingye" w:date="2014-10-09T15:57:00Z"/>
                <w:b w:val="0"/>
                <w:noProof/>
                <w:color w:val="000000"/>
                <w:lang w:val="fr-FR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b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if(</w:t>
            </w:r>
            <w:del w:id="90" w:author="jingye" w:date="2014-10-09T17:03:00Z">
              <w:r w:rsidRPr="00031B0C" w:rsidDel="00CC3499">
                <w:rPr>
                  <w:rFonts w:ascii="Times New Roman" w:hAnsi="Times New Roman"/>
                  <w:noProof/>
                  <w:color w:val="000000"/>
                  <w:lang w:val="fr-FR"/>
                </w:rPr>
                <w:delText xml:space="preserve"> </w:delText>
              </w:r>
            </w:del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palette_mode[ xC ][ yC ]  ! =  </w:t>
            </w:r>
            <w:r w:rsidRPr="00031B0C">
              <w:rPr>
                <w:noProof/>
                <w:color w:val="000000"/>
              </w:rPr>
              <w:t>COPY_ABOVE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) {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adjustedIndexMax = indexMax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adjustedRefIndex = indexMax + 1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177996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177996">
              <w:rPr>
                <w:rFonts w:ascii="Times New Roman" w:hAnsi="Times New Roman"/>
                <w:noProof/>
                <w:color w:val="000000"/>
              </w:rPr>
              <w:tab/>
            </w:r>
            <w:r w:rsidRPr="00177996"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C5167A">
            <w:pPr>
              <w:pStyle w:val="tablesyntax"/>
              <w:rPr>
                <w:rFonts w:ascii="Times New Roman" w:hAnsi="Times New Roman"/>
                <w:b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if( scanPos &gt; 0  </w:t>
            </w:r>
            <w:del w:id="91" w:author="MaZhan" w:date="2014-10-06T11:37:00Z">
              <w:r w:rsidRPr="00031B0C" w:rsidDel="00C5167A">
                <w:rPr>
                  <w:rFonts w:ascii="Times New Roman" w:hAnsi="Times New Roman"/>
                  <w:noProof/>
                  <w:color w:val="000000"/>
                </w:rPr>
                <w:delText xml:space="preserve">&amp;&amp; </w:delText>
              </w:r>
              <w:r w:rsidRPr="00031B0C" w:rsidDel="00C5167A">
                <w:rPr>
                  <w:rFonts w:ascii="Times New Roman" w:hAnsi="Times New Roman"/>
                  <w:color w:val="000000"/>
                </w:rPr>
                <w:delText>palette_mode[xC_prev][yC_prev]  !</w:delText>
              </w:r>
              <w:r w:rsidRPr="00031B0C" w:rsidDel="00C5167A">
                <w:rPr>
                  <w:rFonts w:ascii="Times New Roman" w:hAnsi="Times New Roman"/>
                  <w:noProof/>
                  <w:color w:val="000000"/>
                  <w:lang w:val="fr-FR"/>
                </w:rPr>
                <w:delText> </w:delText>
              </w:r>
              <w:r w:rsidRPr="00031B0C" w:rsidDel="00C5167A">
                <w:rPr>
                  <w:rFonts w:ascii="Times New Roman" w:hAnsi="Times New Roman"/>
                  <w:color w:val="000000"/>
                </w:rPr>
                <w:delText xml:space="preserve">=  ESCAPE </w:delText>
              </w:r>
            </w:del>
            <w:r w:rsidRPr="00031B0C">
              <w:rPr>
                <w:rFonts w:ascii="Times New Roman" w:hAnsi="Times New Roman"/>
                <w:color w:val="000000"/>
              </w:rPr>
              <w:t>) {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237958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if</w:t>
            </w:r>
            <w:proofErr w:type="gramStart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(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 xml:space="preserve"> </w:t>
            </w:r>
            <w:proofErr w:type="spellStart"/>
            <w:r w:rsidRPr="00031B0C">
              <w:rPr>
                <w:rFonts w:ascii="Times New Roman" w:hAnsi="Times New Roman"/>
                <w:color w:val="000000"/>
              </w:rPr>
              <w:t>palette</w:t>
            </w:r>
            <w:proofErr w:type="gramEnd"/>
            <w:r w:rsidRPr="00031B0C">
              <w:rPr>
                <w:rFonts w:ascii="Times New Roman" w:hAnsi="Times New Roman"/>
                <w:color w:val="000000"/>
              </w:rPr>
              <w:t>_mode</w:t>
            </w:r>
            <w:proofErr w:type="spellEnd"/>
            <w:r w:rsidRPr="00031B0C">
              <w:rPr>
                <w:rFonts w:ascii="Times New Roman" w:hAnsi="Times New Roman"/>
                <w:color w:val="000000"/>
              </w:rPr>
              <w:t>[</w:t>
            </w:r>
            <w:proofErr w:type="spellStart"/>
            <w:r w:rsidRPr="00031B0C">
              <w:rPr>
                <w:rFonts w:ascii="Times New Roman" w:hAnsi="Times New Roman"/>
                <w:color w:val="000000"/>
              </w:rPr>
              <w:t>xC_prev</w:t>
            </w:r>
            <w:proofErr w:type="spellEnd"/>
            <w:r w:rsidRPr="00031B0C">
              <w:rPr>
                <w:rFonts w:ascii="Times New Roman" w:hAnsi="Times New Roman"/>
                <w:color w:val="000000"/>
              </w:rPr>
              <w:t>][</w:t>
            </w:r>
            <w:proofErr w:type="spellStart"/>
            <w:r w:rsidRPr="00031B0C">
              <w:rPr>
                <w:rFonts w:ascii="Times New Roman" w:hAnsi="Times New Roman"/>
                <w:color w:val="000000"/>
              </w:rPr>
              <w:t>yC_prev</w:t>
            </w:r>
            <w:proofErr w:type="spellEnd"/>
            <w:r w:rsidRPr="00031B0C">
              <w:rPr>
                <w:rFonts w:ascii="Times New Roman" w:hAnsi="Times New Roman"/>
                <w:color w:val="000000"/>
              </w:rPr>
              <w:t>]</w:t>
            </w:r>
            <w:r w:rsidRPr="00031B0C" w:rsidDel="002A3386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= = 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INDEX</w:t>
            </w:r>
            <w:ins w:id="92" w:author="Meng Xu" w:date="2014-10-06T14:00:00Z">
              <w:r w:rsidR="003F4441">
                <w:rPr>
                  <w:rFonts w:ascii="Times New Roman" w:hAnsi="Times New Roman"/>
                  <w:noProof/>
                  <w:color w:val="000000"/>
                </w:rPr>
                <w:t xml:space="preserve"> </w:t>
              </w:r>
            </w:ins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) {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adjustedIndexMax  − =  1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adjustedRefIndex = paletteMap[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xC_prev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][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yC_prev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]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177996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177996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</w:t>
            </w:r>
            <w:r w:rsidRPr="00177996">
              <w:rPr>
                <w:rFonts w:ascii="Times New Roman" w:hAnsi="Times New Roman"/>
                <w:noProof/>
                <w:color w:val="000000"/>
              </w:rPr>
              <w:tab/>
            </w:r>
            <w:r w:rsidRPr="00177996">
              <w:rPr>
                <w:rFonts w:ascii="Times New Roman" w:hAnsi="Times New Roman"/>
                <w:noProof/>
                <w:color w:val="000000"/>
              </w:rPr>
              <w:tab/>
            </w:r>
            <w:r w:rsidRPr="00177996">
              <w:rPr>
                <w:rFonts w:ascii="Times New Roman" w:hAnsi="Times New Roman"/>
                <w:noProof/>
                <w:color w:val="000000"/>
              </w:rPr>
              <w:tab/>
            </w:r>
            <w:r w:rsidRPr="00177996">
              <w:rPr>
                <w:rFonts w:ascii="Times New Roman" w:hAnsi="Times New Roman"/>
                <w:noProof/>
                <w:color w:val="000000"/>
                <w:lang w:val="fr-FR"/>
              </w:rPr>
              <w:t>}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832072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if(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scanPos 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&gt;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=  nCbS  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&amp;&amp; </w:t>
            </w:r>
            <w:ins w:id="93" w:author="Meng Xu" w:date="2014-10-06T14:11:00Z">
              <w:r w:rsidR="008C5191">
                <w:rPr>
                  <w:rFonts w:ascii="Times New Roman" w:hAnsi="Times New Roman"/>
                  <w:noProof/>
                  <w:color w:val="000000"/>
                </w:rPr>
                <w:t>(</w:t>
              </w:r>
            </w:ins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palette_mode[ xC_prev 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]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[ yC_prev ]  = = </w:t>
            </w:r>
            <w:r w:rsidRPr="00031B0C">
              <w:rPr>
                <w:noProof/>
                <w:color w:val="000000"/>
              </w:rPr>
              <w:t>COPY_ABOVE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 xml:space="preserve">  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br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del w:id="94" w:author="jingye" w:date="2014-10-09T17:13:00Z">
              <w:r w:rsidDel="00832072">
                <w:rPr>
                  <w:rFonts w:ascii="Times New Roman" w:hAnsi="Times New Roman"/>
                  <w:noProof/>
                  <w:color w:val="000000"/>
                  <w:lang w:val="fr-FR"/>
                </w:rPr>
                <w:delText xml:space="preserve">&amp;&amp;  </w:delText>
              </w:r>
              <w:r w:rsidRPr="00031B0C" w:rsidDel="00832072">
                <w:rPr>
                  <w:rFonts w:ascii="Times New Roman" w:hAnsi="Times New Roman"/>
                  <w:noProof/>
                  <w:color w:val="000000"/>
                  <w:lang w:val="fr-FR"/>
                </w:rPr>
                <w:delText>pal</w:delText>
              </w:r>
            </w:del>
            <w:del w:id="95" w:author="MaZhan" w:date="2014-10-09T15:20:00Z">
              <w:r w:rsidRPr="00031B0C" w:rsidDel="00BC52B7">
                <w:rPr>
                  <w:rFonts w:ascii="Times New Roman" w:hAnsi="Times New Roman"/>
                  <w:noProof/>
                  <w:color w:val="000000"/>
                  <w:lang w:val="fr-FR"/>
                </w:rPr>
                <w:delText>ette_mode[ xC ][ yC − 1 ]  ! =  ESCAPE</w:delText>
              </w:r>
            </w:del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) {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832072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</w:t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adjustedIndexMax  − =  1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832072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lastRenderedPageBreak/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adjustedRefIndex = paletteMap[ xC ][ yC − 1 ]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177996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177996">
              <w:rPr>
                <w:rFonts w:ascii="Times New Roman" w:hAnsi="Times New Roman"/>
                <w:noProof/>
                <w:color w:val="000000"/>
              </w:rPr>
              <w:tab/>
            </w:r>
            <w:r w:rsidRPr="00177996">
              <w:rPr>
                <w:rFonts w:ascii="Times New Roman" w:hAnsi="Times New Roman"/>
                <w:noProof/>
                <w:color w:val="000000"/>
              </w:rPr>
              <w:tab/>
            </w:r>
            <w:r w:rsidRPr="00177996">
              <w:rPr>
                <w:rFonts w:ascii="Times New Roman" w:hAnsi="Times New Roman"/>
                <w:noProof/>
                <w:color w:val="000000"/>
              </w:rPr>
              <w:tab/>
            </w:r>
            <w:r w:rsidRPr="00177996">
              <w:rPr>
                <w:rFonts w:ascii="Times New Roman" w:hAnsi="Times New Roman"/>
                <w:noProof/>
                <w:color w:val="000000"/>
                <w:lang w:val="fr-FR"/>
              </w:rPr>
              <w:t>}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177996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177996">
              <w:rPr>
                <w:rFonts w:ascii="Times New Roman" w:hAnsi="Times New Roman"/>
                <w:noProof/>
                <w:color w:val="000000"/>
              </w:rPr>
              <w:tab/>
            </w:r>
            <w:r w:rsidRPr="00177996"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C804BD" w:rsidTr="004A252B">
        <w:trPr>
          <w:cantSplit/>
          <w:jc w:val="center"/>
        </w:trPr>
        <w:tc>
          <w:tcPr>
            <w:tcW w:w="7917" w:type="dxa"/>
          </w:tcPr>
          <w:p w:rsidR="0027260A" w:rsidRPr="00C804BD" w:rsidRDefault="0027260A" w:rsidP="00C804BD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C804BD">
              <w:rPr>
                <w:rFonts w:ascii="Times New Roman" w:hAnsi="Times New Roman"/>
                <w:noProof/>
                <w:color w:val="000000"/>
              </w:rPr>
              <w:tab/>
            </w:r>
            <w:r w:rsidRPr="00C804BD">
              <w:rPr>
                <w:rFonts w:ascii="Times New Roman" w:hAnsi="Times New Roman"/>
                <w:noProof/>
                <w:color w:val="000000"/>
              </w:rPr>
              <w:tab/>
              <w:t xml:space="preserve">if( </w:t>
            </w:r>
            <w:r w:rsidRPr="00C804BD">
              <w:rPr>
                <w:rFonts w:ascii="Times New Roman" w:hAnsi="Times New Roman"/>
                <w:noProof/>
                <w:color w:val="000000"/>
                <w:lang w:val="fr-FR"/>
              </w:rPr>
              <w:t>palette_mode[ xC ][ yC ]  ! =  COPY_ABOVE ) {</w:t>
            </w:r>
          </w:p>
        </w:tc>
        <w:tc>
          <w:tcPr>
            <w:tcW w:w="1152" w:type="dxa"/>
          </w:tcPr>
          <w:p w:rsidR="0027260A" w:rsidRPr="00C804BD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if( adjustedIndexMax &gt; 0 ) 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  <w:t>palette_index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if( palette_index  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&gt; =  adjustedRefIndex )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palette_index</w:t>
            </w:r>
            <w:r>
              <w:rPr>
                <w:rFonts w:ascii="Times New Roman" w:hAnsi="Times New Roman"/>
                <w:noProof/>
                <w:color w:val="000000"/>
              </w:rPr>
              <w:t>++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del w:id="96" w:author="jingye" w:date="2014-10-09T16:55:00Z">
              <w:r w:rsidRPr="00031B0C" w:rsidDel="00C804BD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031B0C" w:rsidDel="00C804BD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031B0C" w:rsidDel="00C804BD">
                <w:rPr>
                  <w:rFonts w:ascii="Times New Roman" w:hAnsi="Times New Roman"/>
                  <w:b/>
                  <w:noProof/>
                  <w:color w:val="000000"/>
                </w:rPr>
                <w:tab/>
              </w:r>
              <w:r w:rsidRPr="00031B0C" w:rsidDel="00C804BD">
                <w:rPr>
                  <w:rFonts w:ascii="Times New Roman" w:hAnsi="Times New Roman"/>
                  <w:noProof/>
                  <w:color w:val="000000"/>
                  <w:lang w:val="fr-FR"/>
                </w:rPr>
                <w:delText xml:space="preserve">if( </w:delText>
              </w:r>
              <w:r w:rsidRPr="00031B0C" w:rsidDel="00C804BD">
                <w:rPr>
                  <w:rFonts w:ascii="Times New Roman" w:hAnsi="Times New Roman"/>
                  <w:noProof/>
                  <w:color w:val="000000"/>
                </w:rPr>
                <w:delText>palette_index</w:delText>
              </w:r>
              <w:r w:rsidRPr="00031B0C" w:rsidDel="00C804BD">
                <w:rPr>
                  <w:rFonts w:ascii="Times New Roman" w:hAnsi="Times New Roman"/>
                  <w:noProof/>
                  <w:color w:val="000000"/>
                  <w:lang w:val="fr-FR"/>
                </w:rPr>
                <w:delText xml:space="preserve">  = =  </w:delText>
              </w:r>
              <w:r w:rsidRPr="00031B0C" w:rsidDel="00C804BD">
                <w:rPr>
                  <w:color w:val="000000"/>
                  <w:lang w:val="fr-FR"/>
                </w:rPr>
                <w:delText>palette_size</w:delText>
              </w:r>
              <w:r w:rsidRPr="00031B0C" w:rsidDel="00C804BD">
                <w:rPr>
                  <w:rFonts w:ascii="Times New Roman" w:hAnsi="Times New Roman"/>
                  <w:noProof/>
                  <w:color w:val="000000"/>
                  <w:lang w:val="fr-FR"/>
                </w:rPr>
                <w:delText xml:space="preserve"> )</w:delText>
              </w:r>
              <w:r w:rsidRPr="00031B0C" w:rsidDel="00C804BD">
                <w:rPr>
                  <w:rFonts w:ascii="Times New Roman" w:hAnsi="Times New Roman"/>
                  <w:noProof/>
                  <w:color w:val="000000"/>
                  <w:lang w:val="en-US"/>
                </w:rPr>
                <w:delText xml:space="preserve"> </w:delText>
              </w:r>
              <w:r w:rsidRPr="00031B0C" w:rsidDel="00C804BD">
                <w:rPr>
                  <w:rFonts w:ascii="Times New Roman" w:hAnsi="Times New Roman"/>
                  <w:noProof/>
                  <w:color w:val="000000"/>
                  <w:lang w:val="fr-FR"/>
                </w:rPr>
                <w:delText>{</w:delText>
              </w:r>
            </w:del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27260A" w:rsidRPr="00031B0C" w:rsidDel="008619DF" w:rsidTr="004A252B">
        <w:trPr>
          <w:cantSplit/>
          <w:jc w:val="center"/>
          <w:del w:id="97" w:author="Meng Xu" w:date="2014-10-06T14:23:00Z"/>
        </w:trPr>
        <w:tc>
          <w:tcPr>
            <w:tcW w:w="7917" w:type="dxa"/>
          </w:tcPr>
          <w:p w:rsidR="0027260A" w:rsidRPr="00031B0C" w:rsidDel="008619DF" w:rsidRDefault="0027260A" w:rsidP="004A252B">
            <w:pPr>
              <w:pStyle w:val="tablesyntax"/>
              <w:rPr>
                <w:del w:id="98" w:author="Meng Xu" w:date="2014-10-06T14:23:00Z"/>
                <w:rFonts w:ascii="Times New Roman" w:hAnsi="Times New Roman"/>
                <w:noProof/>
                <w:color w:val="000000"/>
                <w:lang w:val="en-US"/>
              </w:rPr>
            </w:pPr>
            <w:del w:id="99" w:author="Meng Xu" w:date="2014-10-06T14:23:00Z"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b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delText>for( cIdx = 0; cIdx &lt; 3; cIdx++ ) {</w:delText>
              </w:r>
            </w:del>
          </w:p>
        </w:tc>
        <w:tc>
          <w:tcPr>
            <w:tcW w:w="1152" w:type="dxa"/>
          </w:tcPr>
          <w:p w:rsidR="0027260A" w:rsidRPr="00031B0C" w:rsidDel="008619DF" w:rsidRDefault="0027260A" w:rsidP="004A252B">
            <w:pPr>
              <w:pStyle w:val="tableheading"/>
              <w:rPr>
                <w:del w:id="100" w:author="Meng Xu" w:date="2014-10-06T14:23:00Z"/>
                <w:b w:val="0"/>
                <w:noProof/>
                <w:color w:val="000000"/>
              </w:rPr>
            </w:pPr>
          </w:p>
        </w:tc>
      </w:tr>
      <w:tr w:rsidR="0027260A" w:rsidRPr="00031B0C" w:rsidDel="008619DF" w:rsidTr="004A252B">
        <w:trPr>
          <w:cantSplit/>
          <w:jc w:val="center"/>
          <w:del w:id="101" w:author="Meng Xu" w:date="2014-10-06T14:23:00Z"/>
        </w:trPr>
        <w:tc>
          <w:tcPr>
            <w:tcW w:w="7917" w:type="dxa"/>
          </w:tcPr>
          <w:p w:rsidR="0027260A" w:rsidRPr="00031B0C" w:rsidDel="008619DF" w:rsidRDefault="0027260A" w:rsidP="004A252B">
            <w:pPr>
              <w:pStyle w:val="tablesyntax"/>
              <w:rPr>
                <w:del w:id="102" w:author="Meng Xu" w:date="2014-10-06T14:23:00Z"/>
                <w:rFonts w:ascii="Times New Roman" w:hAnsi="Times New Roman"/>
                <w:noProof/>
                <w:color w:val="000000"/>
              </w:rPr>
            </w:pPr>
            <w:del w:id="103" w:author="Meng Xu" w:date="2014-10-06T14:23:00Z"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b/>
                  <w:noProof/>
                  <w:color w:val="000000"/>
                </w:rPr>
                <w:tab/>
                <w:delText>palette_escape_val</w:delText>
              </w:r>
            </w:del>
          </w:p>
        </w:tc>
        <w:tc>
          <w:tcPr>
            <w:tcW w:w="1152" w:type="dxa"/>
          </w:tcPr>
          <w:p w:rsidR="0027260A" w:rsidRPr="00031B0C" w:rsidDel="008619DF" w:rsidRDefault="0027260A" w:rsidP="004A252B">
            <w:pPr>
              <w:pStyle w:val="tableheading"/>
              <w:rPr>
                <w:del w:id="104" w:author="Meng Xu" w:date="2014-10-06T14:23:00Z"/>
                <w:b w:val="0"/>
                <w:noProof/>
                <w:color w:val="000000"/>
              </w:rPr>
            </w:pPr>
            <w:del w:id="105" w:author="Meng Xu" w:date="2014-10-06T14:23:00Z">
              <w:r w:rsidRPr="00031B0C" w:rsidDel="008619DF">
                <w:rPr>
                  <w:b w:val="0"/>
                  <w:noProof/>
                  <w:color w:val="000000"/>
                </w:rPr>
                <w:delText>ae(v)</w:delText>
              </w:r>
            </w:del>
          </w:p>
        </w:tc>
      </w:tr>
      <w:tr w:rsidR="0027260A" w:rsidRPr="00031B0C" w:rsidDel="008619DF" w:rsidTr="004A252B">
        <w:trPr>
          <w:cantSplit/>
          <w:jc w:val="center"/>
          <w:del w:id="106" w:author="Meng Xu" w:date="2014-10-06T14:23:00Z"/>
        </w:trPr>
        <w:tc>
          <w:tcPr>
            <w:tcW w:w="7917" w:type="dxa"/>
          </w:tcPr>
          <w:p w:rsidR="0027260A" w:rsidRPr="00031B0C" w:rsidDel="008619DF" w:rsidRDefault="0027260A" w:rsidP="004A252B">
            <w:pPr>
              <w:pStyle w:val="tablesyntax"/>
              <w:rPr>
                <w:del w:id="107" w:author="Meng Xu" w:date="2014-10-06T14:23:00Z"/>
                <w:rFonts w:ascii="Times New Roman" w:hAnsi="Times New Roman"/>
                <w:noProof/>
                <w:color w:val="000000"/>
              </w:rPr>
            </w:pPr>
            <w:del w:id="108" w:author="Meng Xu" w:date="2014-10-06T14:23:00Z"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b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delText>paletteEscapeVal</w:delText>
              </w:r>
              <w:r w:rsidRPr="00031B0C" w:rsidDel="008619DF">
                <w:rPr>
                  <w:color w:val="000000"/>
                  <w:lang w:val="en-CA"/>
                </w:rPr>
                <w:delText>[</w:delText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delText> cIdx </w:delText>
              </w:r>
              <w:r w:rsidRPr="00031B0C" w:rsidDel="008619DF">
                <w:rPr>
                  <w:color w:val="000000"/>
                  <w:lang w:val="en-CA"/>
                </w:rPr>
                <w:delText>]</w:delText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delText>[ xC ][ yC ] = palette_escape_val</w:delText>
              </w:r>
            </w:del>
          </w:p>
        </w:tc>
        <w:tc>
          <w:tcPr>
            <w:tcW w:w="1152" w:type="dxa"/>
          </w:tcPr>
          <w:p w:rsidR="0027260A" w:rsidRPr="00031B0C" w:rsidDel="008619DF" w:rsidRDefault="0027260A" w:rsidP="004A252B">
            <w:pPr>
              <w:pStyle w:val="tableheading"/>
              <w:rPr>
                <w:del w:id="109" w:author="Meng Xu" w:date="2014-10-06T14:23:00Z"/>
                <w:b w:val="0"/>
                <w:noProof/>
                <w:color w:val="000000"/>
              </w:rPr>
            </w:pPr>
          </w:p>
        </w:tc>
      </w:tr>
      <w:tr w:rsidR="0027260A" w:rsidRPr="00031B0C" w:rsidDel="008619DF" w:rsidTr="004A252B">
        <w:trPr>
          <w:cantSplit/>
          <w:jc w:val="center"/>
          <w:del w:id="110" w:author="Meng Xu" w:date="2014-10-06T14:23:00Z"/>
        </w:trPr>
        <w:tc>
          <w:tcPr>
            <w:tcW w:w="7917" w:type="dxa"/>
          </w:tcPr>
          <w:p w:rsidR="0027260A" w:rsidRPr="00031B0C" w:rsidDel="008619DF" w:rsidRDefault="0027260A" w:rsidP="004A252B">
            <w:pPr>
              <w:pStyle w:val="tablesyntax"/>
              <w:rPr>
                <w:del w:id="111" w:author="Meng Xu" w:date="2014-10-06T14:23:00Z"/>
                <w:rFonts w:ascii="Times New Roman" w:hAnsi="Times New Roman"/>
                <w:noProof/>
                <w:color w:val="000000"/>
              </w:rPr>
            </w:pPr>
            <w:del w:id="112" w:author="Meng Xu" w:date="2014-10-06T14:23:00Z"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b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delText>}</w:delText>
              </w:r>
            </w:del>
          </w:p>
        </w:tc>
        <w:tc>
          <w:tcPr>
            <w:tcW w:w="1152" w:type="dxa"/>
          </w:tcPr>
          <w:p w:rsidR="0027260A" w:rsidRPr="00031B0C" w:rsidDel="008619DF" w:rsidRDefault="0027260A" w:rsidP="004A252B">
            <w:pPr>
              <w:pStyle w:val="tableheading"/>
              <w:rPr>
                <w:del w:id="113" w:author="Meng Xu" w:date="2014-10-06T14:23:00Z"/>
                <w:b w:val="0"/>
                <w:noProof/>
                <w:color w:val="000000"/>
              </w:rPr>
            </w:pPr>
          </w:p>
        </w:tc>
      </w:tr>
      <w:tr w:rsidR="0027260A" w:rsidRPr="00031B0C" w:rsidDel="008619DF" w:rsidTr="004A252B">
        <w:trPr>
          <w:cantSplit/>
          <w:jc w:val="center"/>
          <w:del w:id="114" w:author="Meng Xu" w:date="2014-10-06T14:23:00Z"/>
        </w:trPr>
        <w:tc>
          <w:tcPr>
            <w:tcW w:w="7917" w:type="dxa"/>
          </w:tcPr>
          <w:p w:rsidR="0027260A" w:rsidRPr="00031B0C" w:rsidDel="008619DF" w:rsidRDefault="0027260A" w:rsidP="004A252B">
            <w:pPr>
              <w:pStyle w:val="tablesyntax"/>
              <w:rPr>
                <w:del w:id="115" w:author="Meng Xu" w:date="2014-10-06T14:23:00Z"/>
                <w:rFonts w:ascii="Times New Roman" w:hAnsi="Times New Roman"/>
                <w:noProof/>
                <w:color w:val="000000"/>
              </w:rPr>
            </w:pPr>
            <w:del w:id="116" w:author="Meng Xu" w:date="2014-10-06T14:23:00Z"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b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delText>palette_mode</w:delText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  <w:lang w:val="fr-FR"/>
                </w:rPr>
                <w:delText>[ xC ][ yC ]</w:delText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delText xml:space="preserve"> </w:delText>
              </w:r>
            </w:del>
            <w:ins w:id="117" w:author="MaZhan" w:date="2014-10-06T11:43:00Z">
              <w:del w:id="118" w:author="Meng Xu" w:date="2014-10-06T14:23:00Z">
                <w:r w:rsidR="00AD526A" w:rsidDel="008619DF">
                  <w:rPr>
                    <w:rFonts w:ascii="Times New Roman" w:hAnsi="Times New Roman"/>
                    <w:noProof/>
                    <w:color w:val="000000"/>
                  </w:rPr>
                  <w:delText>|</w:delText>
                </w:r>
              </w:del>
            </w:ins>
            <w:del w:id="119" w:author="Meng Xu" w:date="2014-10-06T14:23:00Z"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delText xml:space="preserve">= </w:delText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  <w:lang w:val="fr-FR"/>
                </w:rPr>
                <w:delText>ESCAPE</w:delText>
              </w:r>
            </w:del>
          </w:p>
        </w:tc>
        <w:tc>
          <w:tcPr>
            <w:tcW w:w="1152" w:type="dxa"/>
          </w:tcPr>
          <w:p w:rsidR="0027260A" w:rsidRPr="00031B0C" w:rsidDel="008619DF" w:rsidRDefault="0027260A" w:rsidP="004A252B">
            <w:pPr>
              <w:pStyle w:val="tableheading"/>
              <w:rPr>
                <w:del w:id="120" w:author="Meng Xu" w:date="2014-10-06T14:23:00Z"/>
                <w:b w:val="0"/>
                <w:noProof/>
                <w:color w:val="000000"/>
              </w:rPr>
            </w:pPr>
          </w:p>
        </w:tc>
      </w:tr>
      <w:tr w:rsidR="0027260A" w:rsidRPr="00031B0C" w:rsidDel="008619DF" w:rsidTr="004A252B">
        <w:trPr>
          <w:cantSplit/>
          <w:jc w:val="center"/>
          <w:del w:id="121" w:author="Meng Xu" w:date="2014-10-06T14:23:00Z"/>
        </w:trPr>
        <w:tc>
          <w:tcPr>
            <w:tcW w:w="7917" w:type="dxa"/>
          </w:tcPr>
          <w:p w:rsidR="0027260A" w:rsidRPr="00031B0C" w:rsidDel="008619DF" w:rsidRDefault="0027260A" w:rsidP="004A252B">
            <w:pPr>
              <w:pStyle w:val="tablesyntax"/>
              <w:rPr>
                <w:del w:id="122" w:author="Meng Xu" w:date="2014-10-06T14:23:00Z"/>
                <w:rFonts w:ascii="Times New Roman" w:hAnsi="Times New Roman"/>
                <w:noProof/>
                <w:color w:val="000000"/>
              </w:rPr>
            </w:pPr>
            <w:del w:id="123" w:author="Meng Xu" w:date="2014-10-06T14:23:00Z"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b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delText>scanPos</w:delText>
              </w:r>
              <w:r w:rsidDel="008619DF">
                <w:rPr>
                  <w:rFonts w:ascii="Times New Roman" w:hAnsi="Times New Roman"/>
                  <w:noProof/>
                  <w:color w:val="000000"/>
                </w:rPr>
                <w:delText>++</w:delText>
              </w:r>
            </w:del>
          </w:p>
        </w:tc>
        <w:tc>
          <w:tcPr>
            <w:tcW w:w="1152" w:type="dxa"/>
          </w:tcPr>
          <w:p w:rsidR="0027260A" w:rsidRPr="00031B0C" w:rsidDel="008619DF" w:rsidRDefault="0027260A" w:rsidP="004A252B">
            <w:pPr>
              <w:pStyle w:val="tableheading"/>
              <w:rPr>
                <w:del w:id="124" w:author="Meng Xu" w:date="2014-10-06T14:23:00Z"/>
                <w:b w:val="0"/>
                <w:noProof/>
                <w:color w:val="000000"/>
              </w:rPr>
            </w:pPr>
          </w:p>
        </w:tc>
      </w:tr>
      <w:tr w:rsidR="0027260A" w:rsidRPr="00031B0C" w:rsidDel="008619DF" w:rsidTr="004A252B">
        <w:trPr>
          <w:cantSplit/>
          <w:jc w:val="center"/>
          <w:del w:id="125" w:author="Meng Xu" w:date="2014-10-06T14:23:00Z"/>
        </w:trPr>
        <w:tc>
          <w:tcPr>
            <w:tcW w:w="7917" w:type="dxa"/>
          </w:tcPr>
          <w:p w:rsidR="0027260A" w:rsidRPr="00031B0C" w:rsidDel="008619DF" w:rsidRDefault="0027260A" w:rsidP="004A252B">
            <w:pPr>
              <w:pStyle w:val="tablesyntax"/>
              <w:rPr>
                <w:del w:id="126" w:author="Meng Xu" w:date="2014-10-06T14:23:00Z"/>
                <w:rFonts w:ascii="Times New Roman" w:hAnsi="Times New Roman"/>
                <w:noProof/>
                <w:color w:val="000000"/>
              </w:rPr>
            </w:pPr>
            <w:del w:id="127" w:author="Meng Xu" w:date="2014-10-06T14:23:00Z"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b/>
                  <w:noProof/>
                  <w:color w:val="000000"/>
                </w:rPr>
                <w:tab/>
              </w:r>
              <w:r w:rsidRPr="00031B0C" w:rsidDel="008619DF">
                <w:rPr>
                  <w:rFonts w:ascii="Times New Roman" w:hAnsi="Times New Roman"/>
                  <w:noProof/>
                  <w:color w:val="000000"/>
                </w:rPr>
                <w:delText>}</w:delText>
              </w:r>
            </w:del>
          </w:p>
        </w:tc>
        <w:tc>
          <w:tcPr>
            <w:tcW w:w="1152" w:type="dxa"/>
          </w:tcPr>
          <w:p w:rsidR="0027260A" w:rsidRPr="00031B0C" w:rsidDel="008619DF" w:rsidRDefault="0027260A" w:rsidP="004A252B">
            <w:pPr>
              <w:pStyle w:val="tableheading"/>
              <w:rPr>
                <w:del w:id="128" w:author="Meng Xu" w:date="2014-10-06T14:23:00Z"/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DE73CC" w:rsidRPr="00031B0C" w:rsidTr="006D7B0A">
        <w:trPr>
          <w:cantSplit/>
          <w:jc w:val="center"/>
          <w:ins w:id="129" w:author="jingye" w:date="2014-10-09T16:02:00Z"/>
        </w:trPr>
        <w:tc>
          <w:tcPr>
            <w:tcW w:w="7917" w:type="dxa"/>
          </w:tcPr>
          <w:p w:rsidR="00DE73CC" w:rsidRPr="00031B0C" w:rsidRDefault="00DE73CC" w:rsidP="006D7B0A">
            <w:pPr>
              <w:pStyle w:val="tablesyntax"/>
              <w:rPr>
                <w:ins w:id="130" w:author="jingye" w:date="2014-10-09T16:02:00Z"/>
                <w:rFonts w:ascii="Times New Roman" w:hAnsi="Times New Roman"/>
                <w:b/>
                <w:noProof/>
                <w:color w:val="000000"/>
                <w:lang w:val="fr-FR"/>
              </w:rPr>
            </w:pPr>
            <w:ins w:id="131" w:author="jingye" w:date="2014-10-09T16:02:00Z">
              <w:r w:rsidRPr="00031B0C">
                <w:rPr>
                  <w:rFonts w:ascii="Times New Roman" w:hAnsi="Times New Roman"/>
                  <w:b/>
                  <w:noProof/>
                  <w:color w:val="000000"/>
                  <w:lang w:val="fr-FR"/>
                </w:rPr>
                <w:tab/>
              </w:r>
              <w:r w:rsidRPr="00031B0C">
                <w:rPr>
                  <w:rFonts w:ascii="Times New Roman" w:hAnsi="Times New Roman"/>
                  <w:b/>
                  <w:noProof/>
                  <w:color w:val="000000"/>
                  <w:lang w:val="fr-FR"/>
                </w:rPr>
                <w:tab/>
              </w:r>
              <w:r>
                <w:rPr>
                  <w:rFonts w:ascii="Times New Roman" w:hAnsi="Times New Roman"/>
                  <w:b/>
                  <w:noProof/>
                  <w:color w:val="000000"/>
                  <w:lang w:val="fr-FR"/>
                </w:rPr>
                <w:t>if(</w:t>
              </w:r>
              <w:r w:rsidRPr="00031B0C">
                <w:rPr>
                  <w:rFonts w:ascii="Times New Roman" w:hAnsi="Times New Roman"/>
                  <w:b/>
                  <w:noProof/>
                  <w:color w:val="000000"/>
                </w:rPr>
                <w:t>palette_mode</w:t>
              </w:r>
              <w:r>
                <w:rPr>
                  <w:rFonts w:ascii="Times New Roman" w:hAnsi="Times New Roman"/>
                  <w:b/>
                  <w:noProof/>
                  <w:color w:val="000000"/>
                </w:rPr>
                <w:t>_2d</w:t>
              </w:r>
              <w:r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>[ xC ][ yC ]</w:t>
              </w:r>
              <w:r>
                <w:rPr>
                  <w:rFonts w:ascii="Times New Roman" w:hAnsi="Times New Roman"/>
                  <w:noProof/>
                  <w:color w:val="000000"/>
                  <w:lang w:val="fr-FR"/>
                </w:rPr>
                <w:t>==1</w:t>
              </w:r>
              <w:r>
                <w:rPr>
                  <w:rFonts w:ascii="Times New Roman" w:hAnsi="Times New Roman"/>
                  <w:b/>
                  <w:noProof/>
                  <w:color w:val="000000"/>
                  <w:lang w:val="fr-FR"/>
                </w:rPr>
                <w:t>) {</w:t>
              </w:r>
            </w:ins>
          </w:p>
        </w:tc>
        <w:tc>
          <w:tcPr>
            <w:tcW w:w="1152" w:type="dxa"/>
          </w:tcPr>
          <w:p w:rsidR="00DE73CC" w:rsidRPr="00DE73CC" w:rsidRDefault="00DE73CC" w:rsidP="006D7B0A">
            <w:pPr>
              <w:pStyle w:val="tableheading"/>
              <w:rPr>
                <w:ins w:id="132" w:author="jingye" w:date="2014-10-09T16:02:00Z"/>
                <w:b w:val="0"/>
                <w:noProof/>
                <w:color w:val="000000"/>
                <w:lang w:val="fr-FR"/>
              </w:rPr>
            </w:pPr>
          </w:p>
        </w:tc>
      </w:tr>
      <w:tr w:rsidR="001930F3" w:rsidRPr="00DB6291" w:rsidTr="006D7B0A">
        <w:trPr>
          <w:cantSplit/>
          <w:jc w:val="center"/>
          <w:ins w:id="133" w:author="jingye" w:date="2014-10-09T16:09:00Z"/>
        </w:trPr>
        <w:tc>
          <w:tcPr>
            <w:tcW w:w="7917" w:type="dxa"/>
          </w:tcPr>
          <w:p w:rsidR="001930F3" w:rsidRPr="00DB6291" w:rsidRDefault="001930F3" w:rsidP="00DB6291">
            <w:pPr>
              <w:pStyle w:val="tablesyntax"/>
              <w:rPr>
                <w:ins w:id="134" w:author="jingye" w:date="2014-10-09T16:09:00Z"/>
                <w:rFonts w:ascii="Times New Roman" w:hAnsi="Times New Roman"/>
                <w:b/>
                <w:noProof/>
                <w:color w:val="000000"/>
                <w:lang w:val="fr-FR"/>
              </w:rPr>
            </w:pPr>
            <w:ins w:id="135" w:author="jingye" w:date="2014-10-09T16:09:00Z">
              <w:r w:rsidRPr="00DB6291">
                <w:rPr>
                  <w:rFonts w:ascii="Times New Roman" w:hAnsi="Times New Roman"/>
                  <w:b/>
                  <w:noProof/>
                  <w:color w:val="000000"/>
                  <w:lang w:val="fr-FR"/>
                </w:rPr>
                <w:tab/>
              </w:r>
              <w:r w:rsidRPr="00DB6291">
                <w:rPr>
                  <w:rFonts w:ascii="Times New Roman" w:hAnsi="Times New Roman"/>
                  <w:b/>
                  <w:noProof/>
                  <w:color w:val="000000"/>
                  <w:lang w:val="fr-FR"/>
                </w:rPr>
                <w:tab/>
              </w:r>
              <w:r w:rsidRPr="00DB6291">
                <w:rPr>
                  <w:rFonts w:ascii="Times New Roman" w:hAnsi="Times New Roman"/>
                  <w:b/>
                  <w:noProof/>
                  <w:color w:val="000000"/>
                  <w:lang w:val="fr-FR"/>
                </w:rPr>
                <w:tab/>
              </w:r>
            </w:ins>
            <w:ins w:id="136" w:author="jingye" w:date="2014-10-09T16:10:00Z">
              <w:r w:rsidRPr="00DB6291">
                <w:rPr>
                  <w:rFonts w:ascii="Times New Roman" w:hAnsi="Times New Roman"/>
                  <w:b/>
                  <w:noProof/>
                  <w:color w:val="000000"/>
                  <w:lang w:val="fr-FR"/>
                </w:rPr>
                <w:t>2d_width</w:t>
              </w:r>
            </w:ins>
            <w:ins w:id="137" w:author="jingye" w:date="2014-10-09T17:27:00Z">
              <w:r w:rsidR="00DB6291" w:rsidRPr="00DB6291">
                <w:rPr>
                  <w:rFonts w:ascii="Times New Roman" w:hAnsi="Times New Roman"/>
                  <w:b/>
                  <w:noProof/>
                  <w:color w:val="000000"/>
                  <w:lang w:val="fr-FR"/>
                </w:rPr>
                <w:t>[ xC ][ yC ]</w:t>
              </w:r>
            </w:ins>
          </w:p>
        </w:tc>
        <w:tc>
          <w:tcPr>
            <w:tcW w:w="1152" w:type="dxa"/>
          </w:tcPr>
          <w:p w:rsidR="001930F3" w:rsidRPr="00DB6291" w:rsidRDefault="001930F3" w:rsidP="006D7B0A">
            <w:pPr>
              <w:pStyle w:val="tableheading"/>
              <w:rPr>
                <w:ins w:id="138" w:author="jingye" w:date="2014-10-09T16:09:00Z"/>
                <w:noProof/>
                <w:color w:val="000000"/>
                <w:lang w:val="fr-FR"/>
              </w:rPr>
            </w:pPr>
          </w:p>
        </w:tc>
      </w:tr>
      <w:tr w:rsidR="001930F3" w:rsidRPr="00DB6291" w:rsidTr="006D7B0A">
        <w:trPr>
          <w:cantSplit/>
          <w:jc w:val="center"/>
          <w:ins w:id="139" w:author="jingye" w:date="2014-10-09T16:11:00Z"/>
        </w:trPr>
        <w:tc>
          <w:tcPr>
            <w:tcW w:w="7917" w:type="dxa"/>
          </w:tcPr>
          <w:p w:rsidR="001930F3" w:rsidRPr="00DB6291" w:rsidRDefault="001930F3" w:rsidP="00DB6291">
            <w:pPr>
              <w:pStyle w:val="tablesyntax"/>
              <w:rPr>
                <w:ins w:id="140" w:author="jingye" w:date="2014-10-09T16:11:00Z"/>
                <w:rFonts w:ascii="Times New Roman" w:hAnsi="Times New Roman"/>
                <w:b/>
                <w:noProof/>
                <w:color w:val="000000"/>
                <w:lang w:val="fr-FR"/>
              </w:rPr>
            </w:pPr>
            <w:ins w:id="141" w:author="jingye" w:date="2014-10-09T16:11:00Z">
              <w:r w:rsidRPr="00DB6291">
                <w:rPr>
                  <w:rFonts w:ascii="Times New Roman" w:hAnsi="Times New Roman"/>
                  <w:b/>
                  <w:noProof/>
                  <w:color w:val="000000"/>
                  <w:lang w:val="fr-FR"/>
                </w:rPr>
                <w:tab/>
              </w:r>
              <w:r w:rsidRPr="00DB6291">
                <w:rPr>
                  <w:rFonts w:ascii="Times New Roman" w:hAnsi="Times New Roman"/>
                  <w:b/>
                  <w:noProof/>
                  <w:color w:val="000000"/>
                  <w:lang w:val="fr-FR"/>
                </w:rPr>
                <w:tab/>
              </w:r>
              <w:r w:rsidRPr="00DB6291">
                <w:rPr>
                  <w:rFonts w:ascii="Times New Roman" w:hAnsi="Times New Roman"/>
                  <w:b/>
                  <w:noProof/>
                  <w:color w:val="000000"/>
                  <w:lang w:val="fr-FR"/>
                </w:rPr>
                <w:tab/>
                <w:t>2d_height</w:t>
              </w:r>
            </w:ins>
            <w:ins w:id="142" w:author="jingye" w:date="2014-10-09T17:27:00Z">
              <w:r w:rsidR="00DB6291" w:rsidRPr="00DB6291">
                <w:rPr>
                  <w:rFonts w:ascii="Times New Roman" w:hAnsi="Times New Roman"/>
                  <w:b/>
                  <w:noProof/>
                  <w:color w:val="000000"/>
                  <w:lang w:val="fr-FR"/>
                </w:rPr>
                <w:t>[ xC ][ yC ]</w:t>
              </w:r>
            </w:ins>
          </w:p>
        </w:tc>
        <w:tc>
          <w:tcPr>
            <w:tcW w:w="1152" w:type="dxa"/>
          </w:tcPr>
          <w:p w:rsidR="001930F3" w:rsidRPr="00DB6291" w:rsidRDefault="001930F3" w:rsidP="006D7B0A">
            <w:pPr>
              <w:pStyle w:val="tableheading"/>
              <w:rPr>
                <w:ins w:id="143" w:author="jingye" w:date="2014-10-09T16:11:00Z"/>
                <w:noProof/>
                <w:color w:val="000000"/>
                <w:lang w:val="fr-FR"/>
              </w:rPr>
            </w:pPr>
          </w:p>
        </w:tc>
      </w:tr>
      <w:tr w:rsidR="00DE73CC" w:rsidRPr="00031B0C" w:rsidTr="004A252B">
        <w:trPr>
          <w:cantSplit/>
          <w:jc w:val="center"/>
          <w:ins w:id="144" w:author="jingye" w:date="2014-10-09T16:02:00Z"/>
        </w:trPr>
        <w:tc>
          <w:tcPr>
            <w:tcW w:w="7917" w:type="dxa"/>
          </w:tcPr>
          <w:p w:rsidR="00DE73CC" w:rsidRPr="00DE73CC" w:rsidRDefault="00DE73CC" w:rsidP="004A252B">
            <w:pPr>
              <w:pStyle w:val="tablesyntax"/>
              <w:rPr>
                <w:ins w:id="145" w:author="jingye" w:date="2014-10-09T16:02:00Z"/>
                <w:rFonts w:ascii="Times New Roman" w:hAnsi="Times New Roman"/>
                <w:noProof/>
                <w:color w:val="000000"/>
              </w:rPr>
            </w:pPr>
            <w:ins w:id="146" w:author="jingye" w:date="2014-10-09T16:03:00Z">
              <w:r w:rsidRPr="00031B0C">
                <w:rPr>
                  <w:rFonts w:ascii="Times New Roman" w:hAnsi="Times New Roman"/>
                  <w:b/>
                  <w:noProof/>
                  <w:color w:val="000000"/>
                  <w:lang w:val="fr-FR"/>
                </w:rPr>
                <w:tab/>
              </w:r>
              <w:r w:rsidRPr="00031B0C">
                <w:rPr>
                  <w:rFonts w:ascii="Times New Roman" w:hAnsi="Times New Roman"/>
                  <w:b/>
                  <w:noProof/>
                  <w:color w:val="000000"/>
                  <w:lang w:val="fr-FR"/>
                </w:rPr>
                <w:tab/>
              </w:r>
              <w:r>
                <w:rPr>
                  <w:rFonts w:ascii="Times New Roman" w:hAnsi="Times New Roman"/>
                  <w:b/>
                  <w:noProof/>
                  <w:color w:val="000000"/>
                  <w:lang w:val="fr-FR"/>
                </w:rPr>
                <w:t>} else {</w:t>
              </w:r>
            </w:ins>
          </w:p>
        </w:tc>
        <w:tc>
          <w:tcPr>
            <w:tcW w:w="1152" w:type="dxa"/>
          </w:tcPr>
          <w:p w:rsidR="00DE73CC" w:rsidRPr="00031B0C" w:rsidRDefault="00DE73CC" w:rsidP="004A252B">
            <w:pPr>
              <w:pStyle w:val="tableheading"/>
              <w:rPr>
                <w:ins w:id="147" w:author="jingye" w:date="2014-10-09T16:02:00Z"/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27260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del w:id="148" w:author="MaZhan" w:date="2014-10-06T11:31:00Z">
              <w:r w:rsidRPr="00031B0C" w:rsidDel="0027260A">
                <w:rPr>
                  <w:rFonts w:ascii="Times New Roman" w:hAnsi="Times New Roman"/>
                  <w:noProof/>
                  <w:color w:val="000000"/>
                </w:rPr>
                <w:tab/>
                <w:delText>if( palette_mode[xC][yC]  !</w:delText>
              </w:r>
              <w:r w:rsidRPr="00031B0C" w:rsidDel="0027260A">
                <w:rPr>
                  <w:rFonts w:ascii="Times New Roman" w:hAnsi="Times New Roman"/>
                  <w:noProof/>
                  <w:color w:val="000000"/>
                  <w:lang w:val="fr-FR"/>
                </w:rPr>
                <w:delText> </w:delText>
              </w:r>
              <w:r w:rsidRPr="00031B0C" w:rsidDel="0027260A">
                <w:rPr>
                  <w:rFonts w:ascii="Times New Roman" w:hAnsi="Times New Roman"/>
                  <w:noProof/>
                  <w:color w:val="000000"/>
                </w:rPr>
                <w:delText>=  ESCAPE ) {</w:delText>
              </w:r>
            </w:del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  <w:t>palette_run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EE6806" w:rsidRPr="00031B0C" w:rsidTr="004A252B">
        <w:trPr>
          <w:cantSplit/>
          <w:jc w:val="center"/>
          <w:ins w:id="149" w:author="jingye" w:date="2014-10-09T16:20:00Z"/>
        </w:trPr>
        <w:tc>
          <w:tcPr>
            <w:tcW w:w="7917" w:type="dxa"/>
          </w:tcPr>
          <w:p w:rsidR="00EE6806" w:rsidRPr="00031B0C" w:rsidRDefault="00EE6806" w:rsidP="004A252B">
            <w:pPr>
              <w:pStyle w:val="tablesyntax"/>
              <w:rPr>
                <w:ins w:id="150" w:author="jingye" w:date="2014-10-09T16:20:00Z"/>
                <w:rFonts w:ascii="Times New Roman" w:hAnsi="Times New Roman"/>
                <w:b/>
                <w:noProof/>
                <w:color w:val="000000"/>
              </w:rPr>
            </w:pPr>
            <w:ins w:id="151" w:author="jingye" w:date="2014-10-09T16:21:00Z">
              <w:r w:rsidRPr="00031B0C">
                <w:rPr>
                  <w:rFonts w:ascii="Times New Roman" w:hAnsi="Times New Roman"/>
                  <w:b/>
                  <w:noProof/>
                  <w:color w:val="000000"/>
                  <w:lang w:val="fr-FR"/>
                </w:rPr>
                <w:tab/>
              </w:r>
              <w:r w:rsidRPr="00031B0C">
                <w:rPr>
                  <w:rFonts w:ascii="Times New Roman" w:hAnsi="Times New Roman"/>
                  <w:b/>
                  <w:noProof/>
                  <w:color w:val="000000"/>
                  <w:lang w:val="fr-FR"/>
                </w:rPr>
                <w:tab/>
              </w:r>
            </w:ins>
            <w:ins w:id="152" w:author="jingye" w:date="2014-10-09T16:20:00Z">
              <w:r>
                <w:rPr>
                  <w:rFonts w:ascii="Times New Roman" w:hAnsi="Times New Roman"/>
                  <w:b/>
                  <w:noProof/>
                  <w:color w:val="000000"/>
                </w:rPr>
                <w:t>}</w:t>
              </w:r>
            </w:ins>
          </w:p>
        </w:tc>
        <w:tc>
          <w:tcPr>
            <w:tcW w:w="1152" w:type="dxa"/>
          </w:tcPr>
          <w:p w:rsidR="00EE6806" w:rsidRPr="00031B0C" w:rsidRDefault="00EE6806" w:rsidP="004A252B">
            <w:pPr>
              <w:pStyle w:val="tableheading"/>
              <w:rPr>
                <w:ins w:id="153" w:author="jingye" w:date="2014-10-09T16:20:00Z"/>
                <w:b w:val="0"/>
                <w:noProof/>
                <w:color w:val="000000"/>
              </w:rPr>
            </w:pPr>
          </w:p>
        </w:tc>
      </w:tr>
      <w:tr w:rsidR="00BB299A" w:rsidRPr="00031B0C" w:rsidTr="004A252B">
        <w:trPr>
          <w:cantSplit/>
          <w:jc w:val="center"/>
          <w:ins w:id="154" w:author="jingye" w:date="2014-10-09T16:50:00Z"/>
        </w:trPr>
        <w:tc>
          <w:tcPr>
            <w:tcW w:w="7917" w:type="dxa"/>
          </w:tcPr>
          <w:p w:rsidR="00BB299A" w:rsidRPr="00031B0C" w:rsidRDefault="00BB299A" w:rsidP="004A252B">
            <w:pPr>
              <w:pStyle w:val="tablesyntax"/>
              <w:rPr>
                <w:ins w:id="155" w:author="jingye" w:date="2014-10-09T16:50:00Z"/>
                <w:rFonts w:ascii="Times New Roman" w:hAnsi="Times New Roman"/>
                <w:b/>
                <w:noProof/>
                <w:color w:val="000000"/>
                <w:lang w:val="fr-FR"/>
              </w:rPr>
            </w:pPr>
            <w:ins w:id="156" w:author="jingye" w:date="2014-10-09T16:50:00Z">
              <w:r w:rsidRPr="00031B0C">
                <w:rPr>
                  <w:rFonts w:ascii="Times New Roman" w:hAnsi="Times New Roman"/>
                  <w:b/>
                  <w:noProof/>
                  <w:color w:val="000000"/>
                  <w:lang w:val="fr-FR"/>
                </w:rPr>
                <w:tab/>
              </w:r>
              <w:r w:rsidRPr="00031B0C">
                <w:rPr>
                  <w:rFonts w:ascii="Times New Roman" w:hAnsi="Times New Roman"/>
                  <w:b/>
                  <w:noProof/>
                  <w:color w:val="000000"/>
                  <w:lang w:val="fr-FR"/>
                </w:rPr>
                <w:tab/>
              </w:r>
              <w:r w:rsidRPr="00AE4279">
                <w:rPr>
                  <w:rFonts w:ascii="Times New Roman" w:hAnsi="Times New Roman"/>
                  <w:noProof/>
                  <w:color w:val="000000"/>
                  <w:lang w:val="fr-FR"/>
                </w:rPr>
                <w:t>if(</w:t>
              </w:r>
              <w:r w:rsidRPr="00AE4279">
                <w:rPr>
                  <w:rFonts w:ascii="Times New Roman" w:hAnsi="Times New Roman"/>
                  <w:noProof/>
                  <w:color w:val="000000"/>
                </w:rPr>
                <w:t>palette_mode_2d</w:t>
              </w:r>
              <w:r w:rsidRPr="00AE4279">
                <w:rPr>
                  <w:rFonts w:ascii="Times New Roman" w:hAnsi="Times New Roman"/>
                  <w:noProof/>
                  <w:color w:val="000000"/>
                  <w:lang w:val="fr-FR"/>
                </w:rPr>
                <w:t>[ xC ][ yC ]==1) {</w:t>
              </w:r>
            </w:ins>
          </w:p>
        </w:tc>
        <w:tc>
          <w:tcPr>
            <w:tcW w:w="1152" w:type="dxa"/>
          </w:tcPr>
          <w:p w:rsidR="00BB299A" w:rsidRPr="00031B0C" w:rsidRDefault="00BB299A" w:rsidP="004A252B">
            <w:pPr>
              <w:pStyle w:val="tableheading"/>
              <w:rPr>
                <w:ins w:id="157" w:author="jingye" w:date="2014-10-09T16:50:00Z"/>
                <w:b w:val="0"/>
                <w:noProof/>
                <w:color w:val="000000"/>
              </w:rPr>
            </w:pPr>
          </w:p>
        </w:tc>
      </w:tr>
      <w:tr w:rsidR="004E0B74" w:rsidRPr="004E0B74" w:rsidTr="006D7B0A">
        <w:trPr>
          <w:cantSplit/>
          <w:jc w:val="center"/>
          <w:ins w:id="158" w:author="jingye" w:date="2014-10-09T16:32:00Z"/>
        </w:trPr>
        <w:tc>
          <w:tcPr>
            <w:tcW w:w="7917" w:type="dxa"/>
          </w:tcPr>
          <w:p w:rsidR="004E0B74" w:rsidRPr="004E0B74" w:rsidRDefault="004E0B74" w:rsidP="004E0B74">
            <w:pPr>
              <w:pStyle w:val="tablesyntax"/>
              <w:rPr>
                <w:ins w:id="159" w:author="jingye" w:date="2014-10-09T16:32:00Z"/>
                <w:rFonts w:ascii="Times New Roman" w:hAnsi="Times New Roman"/>
                <w:noProof/>
                <w:color w:val="000000"/>
                <w:lang w:val="fr-FR"/>
              </w:rPr>
            </w:pPr>
            <w:ins w:id="160" w:author="jingye" w:date="2014-10-09T16:33:00Z">
              <w:r w:rsidRPr="004E0B74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4E0B74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4E0B74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  <w:t>for</w:t>
              </w:r>
              <w:r>
                <w:rPr>
                  <w:rFonts w:ascii="Times New Roman" w:hAnsi="Times New Roman"/>
                  <w:noProof/>
                  <w:color w:val="000000"/>
                  <w:lang w:val="fr-FR"/>
                </w:rPr>
                <w:t>(</w:t>
              </w:r>
            </w:ins>
            <w:ins w:id="161" w:author="jingye" w:date="2014-10-09T16:34:00Z">
              <w:r>
                <w:rPr>
                  <w:rFonts w:ascii="Times New Roman" w:hAnsi="Times New Roman"/>
                  <w:noProof/>
                  <w:color w:val="000000"/>
                  <w:lang w:val="fr-FR"/>
                </w:rPr>
                <w:t>y</w:t>
              </w:r>
            </w:ins>
            <w:ins w:id="162" w:author="jingye" w:date="2014-10-09T16:33:00Z">
              <w:r>
                <w:rPr>
                  <w:rFonts w:ascii="Times New Roman" w:hAnsi="Times New Roman"/>
                  <w:noProof/>
                  <w:color w:val="000000"/>
                  <w:lang w:val="fr-FR"/>
                </w:rPr>
                <w:t>=0 ;</w:t>
              </w:r>
            </w:ins>
            <w:ins w:id="163" w:author="jingye" w:date="2014-10-09T16:34:00Z">
              <w:r>
                <w:rPr>
                  <w:rFonts w:ascii="Times New Roman" w:hAnsi="Times New Roman"/>
                  <w:noProof/>
                  <w:color w:val="000000"/>
                  <w:lang w:val="fr-FR"/>
                </w:rPr>
                <w:t>y</w:t>
              </w:r>
            </w:ins>
            <w:ins w:id="164" w:author="jingye" w:date="2014-10-09T16:33:00Z">
              <w:r>
                <w:rPr>
                  <w:rFonts w:ascii="Times New Roman" w:hAnsi="Times New Roman"/>
                  <w:noProof/>
                  <w:color w:val="000000"/>
                  <w:lang w:val="fr-FR"/>
                </w:rPr>
                <w:t>&lt;</w:t>
              </w:r>
              <w:r w:rsidRPr="001930F3">
                <w:rPr>
                  <w:rFonts w:ascii="Times New Roman" w:hAnsi="Times New Roman"/>
                  <w:noProof/>
                  <w:color w:val="000000"/>
                  <w:lang w:val="fr-FR"/>
                </w:rPr>
                <w:t>2d_</w:t>
              </w:r>
              <w:r>
                <w:rPr>
                  <w:rFonts w:ascii="Times New Roman" w:hAnsi="Times New Roman"/>
                  <w:noProof/>
                  <w:color w:val="000000"/>
                  <w:lang w:val="fr-FR"/>
                </w:rPr>
                <w:t>height</w:t>
              </w:r>
              <w:r w:rsidRPr="001930F3">
                <w:rPr>
                  <w:rFonts w:ascii="Times New Roman" w:hAnsi="Times New Roman"/>
                  <w:noProof/>
                  <w:color w:val="000000"/>
                  <w:lang w:val="fr-FR"/>
                </w:rPr>
                <w:t>[ xC ][ yC ]</w:t>
              </w:r>
              <w:r>
                <w:rPr>
                  <w:rFonts w:ascii="Times New Roman" w:hAnsi="Times New Roman"/>
                  <w:noProof/>
                  <w:color w:val="000000"/>
                  <w:lang w:val="fr-FR"/>
                </w:rPr>
                <w:t> :+=</w:t>
              </w:r>
            </w:ins>
            <w:ins w:id="165" w:author="jingye" w:date="2014-10-09T16:34:00Z">
              <w:r>
                <w:rPr>
                  <w:rFonts w:ascii="Times New Roman" w:hAnsi="Times New Roman"/>
                  <w:noProof/>
                  <w:color w:val="000000"/>
                  <w:lang w:val="fr-FR"/>
                </w:rPr>
                <w:t>y</w:t>
              </w:r>
            </w:ins>
            <w:ins w:id="166" w:author="jingye" w:date="2014-10-09T16:33:00Z">
              <w:r>
                <w:rPr>
                  <w:rFonts w:ascii="Times New Roman" w:hAnsi="Times New Roman"/>
                  <w:noProof/>
                  <w:color w:val="000000"/>
                  <w:lang w:val="fr-FR"/>
                </w:rPr>
                <w:t>) {</w:t>
              </w:r>
            </w:ins>
          </w:p>
        </w:tc>
        <w:tc>
          <w:tcPr>
            <w:tcW w:w="1152" w:type="dxa"/>
          </w:tcPr>
          <w:p w:rsidR="004E0B74" w:rsidRPr="004E0B74" w:rsidRDefault="004E0B74" w:rsidP="006D7B0A">
            <w:pPr>
              <w:pStyle w:val="tableheading"/>
              <w:rPr>
                <w:ins w:id="167" w:author="jingye" w:date="2014-10-09T16:32:00Z"/>
                <w:b w:val="0"/>
                <w:noProof/>
                <w:color w:val="000000"/>
                <w:lang w:val="fr-FR"/>
              </w:rPr>
            </w:pPr>
          </w:p>
        </w:tc>
      </w:tr>
      <w:tr w:rsidR="004E0B74" w:rsidRPr="004E0B74" w:rsidTr="006D7B0A">
        <w:trPr>
          <w:cantSplit/>
          <w:jc w:val="center"/>
          <w:ins w:id="168" w:author="jingye" w:date="2014-10-09T16:34:00Z"/>
        </w:trPr>
        <w:tc>
          <w:tcPr>
            <w:tcW w:w="7917" w:type="dxa"/>
          </w:tcPr>
          <w:p w:rsidR="004E0B74" w:rsidRPr="004E0B74" w:rsidRDefault="004E0B74" w:rsidP="004E0B74">
            <w:pPr>
              <w:pStyle w:val="tablesyntax"/>
              <w:rPr>
                <w:ins w:id="169" w:author="jingye" w:date="2014-10-09T16:34:00Z"/>
                <w:rFonts w:ascii="Times New Roman" w:hAnsi="Times New Roman"/>
                <w:noProof/>
                <w:color w:val="000000"/>
                <w:lang w:val="fr-FR"/>
              </w:rPr>
            </w:pPr>
            <w:ins w:id="170" w:author="jingye" w:date="2014-10-09T16:34:00Z">
              <w:r w:rsidRPr="004E0B74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4E0B74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4E0B74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4E0B74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  <w:t>for</w:t>
              </w:r>
              <w:r>
                <w:rPr>
                  <w:rFonts w:ascii="Times New Roman" w:hAnsi="Times New Roman"/>
                  <w:noProof/>
                  <w:color w:val="000000"/>
                  <w:lang w:val="fr-FR"/>
                </w:rPr>
                <w:t>(x=0 ;x&lt;</w:t>
              </w:r>
              <w:r w:rsidRPr="001930F3">
                <w:rPr>
                  <w:rFonts w:ascii="Times New Roman" w:hAnsi="Times New Roman"/>
                  <w:noProof/>
                  <w:color w:val="000000"/>
                  <w:lang w:val="fr-FR"/>
                </w:rPr>
                <w:t>2d_</w:t>
              </w:r>
              <w:r>
                <w:rPr>
                  <w:rFonts w:ascii="Times New Roman" w:hAnsi="Times New Roman"/>
                  <w:noProof/>
                  <w:color w:val="000000"/>
                  <w:lang w:val="fr-FR"/>
                </w:rPr>
                <w:t>width</w:t>
              </w:r>
              <w:r w:rsidRPr="001930F3">
                <w:rPr>
                  <w:rFonts w:ascii="Times New Roman" w:hAnsi="Times New Roman"/>
                  <w:noProof/>
                  <w:color w:val="000000"/>
                  <w:lang w:val="fr-FR"/>
                </w:rPr>
                <w:t>[ xC ][ yC ]</w:t>
              </w:r>
              <w:r>
                <w:rPr>
                  <w:rFonts w:ascii="Times New Roman" w:hAnsi="Times New Roman"/>
                  <w:noProof/>
                  <w:color w:val="000000"/>
                  <w:lang w:val="fr-FR"/>
                </w:rPr>
                <w:t> :+=x) {</w:t>
              </w:r>
            </w:ins>
          </w:p>
        </w:tc>
        <w:tc>
          <w:tcPr>
            <w:tcW w:w="1152" w:type="dxa"/>
          </w:tcPr>
          <w:p w:rsidR="004E0B74" w:rsidRPr="004E0B74" w:rsidRDefault="004E0B74" w:rsidP="006D7B0A">
            <w:pPr>
              <w:pStyle w:val="tableheading"/>
              <w:rPr>
                <w:ins w:id="171" w:author="jingye" w:date="2014-10-09T16:34:00Z"/>
                <w:b w:val="0"/>
                <w:noProof/>
                <w:color w:val="000000"/>
                <w:lang w:val="fr-FR"/>
              </w:rPr>
            </w:pPr>
          </w:p>
        </w:tc>
      </w:tr>
      <w:tr w:rsidR="00964E18" w:rsidRPr="00031B0C" w:rsidTr="006D7B0A">
        <w:trPr>
          <w:cantSplit/>
          <w:jc w:val="center"/>
          <w:ins w:id="172" w:author="jingye" w:date="2014-10-09T16:39:00Z"/>
        </w:trPr>
        <w:tc>
          <w:tcPr>
            <w:tcW w:w="7917" w:type="dxa"/>
          </w:tcPr>
          <w:p w:rsidR="00964E18" w:rsidRPr="00031B0C" w:rsidRDefault="00964E18" w:rsidP="00A9522E">
            <w:pPr>
              <w:pStyle w:val="tablesyntax"/>
              <w:rPr>
                <w:ins w:id="173" w:author="jingye" w:date="2014-10-09T16:39:00Z"/>
                <w:rFonts w:ascii="Times New Roman" w:hAnsi="Times New Roman"/>
                <w:noProof/>
                <w:color w:val="000000"/>
              </w:rPr>
            </w:pPr>
            <w:ins w:id="174" w:author="jingye" w:date="2014-10-09T16:39:00Z">
              <w:r w:rsidRPr="00031B0C">
                <w:rPr>
                  <w:rFonts w:ascii="Times New Roman" w:hAnsi="Times New Roman"/>
                  <w:noProof/>
                  <w:color w:val="000000"/>
                </w:rPr>
                <w:t xml:space="preserve"> </w:t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</w:ins>
            <w:ins w:id="175" w:author="jingye" w:date="2014-10-09T16:40:00Z"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</w:ins>
            <w:ins w:id="176" w:author="jingye" w:date="2014-10-09T16:39:00Z"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  <w:t xml:space="preserve">xC = x0 + </w:t>
              </w:r>
              <w:proofErr w:type="spellStart"/>
              <w:r w:rsidRPr="00031B0C">
                <w:rPr>
                  <w:color w:val="000000"/>
                </w:rPr>
                <w:t>travScan</w:t>
              </w:r>
              <w:proofErr w:type="spellEnd"/>
              <w:r w:rsidRPr="00031B0C">
                <w:rPr>
                  <w:rFonts w:ascii="Times New Roman" w:hAnsi="Times New Roman"/>
                  <w:noProof/>
                  <w:color w:val="000000"/>
                </w:rPr>
                <w:t>[</w:t>
              </w:r>
              <w:r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> </w:t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>scanPos</w:t>
              </w:r>
              <w:r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> </w:t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>][</w:t>
              </w:r>
              <w:r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> </w:t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>0</w:t>
              </w:r>
              <w:r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> </w:t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>]</w:t>
              </w:r>
            </w:ins>
            <w:ins w:id="177" w:author="jingye" w:date="2014-10-09T16:52:00Z">
              <w:r w:rsidR="00A9522E">
                <w:rPr>
                  <w:rFonts w:ascii="Times New Roman" w:hAnsi="Times New Roman"/>
                  <w:noProof/>
                  <w:color w:val="000000"/>
                </w:rPr>
                <w:t>+</w:t>
              </w:r>
            </w:ins>
            <w:ins w:id="178" w:author="jingye" w:date="2014-10-09T16:53:00Z">
              <w:r w:rsidR="00A9522E">
                <w:rPr>
                  <w:rFonts w:ascii="Times New Roman" w:hAnsi="Times New Roman"/>
                  <w:noProof/>
                  <w:color w:val="000000"/>
                </w:rPr>
                <w:t>(</w:t>
              </w:r>
            </w:ins>
            <w:ins w:id="179" w:author="jingye" w:date="2014-10-09T16:52:00Z">
              <w:r w:rsidR="00A9522E">
                <w:rPr>
                  <w:rFonts w:ascii="Times New Roman" w:hAnsi="Times New Roman"/>
                  <w:noProof/>
                  <w:color w:val="000000"/>
                </w:rPr>
                <w:t>(</w:t>
              </w:r>
              <w:proofErr w:type="spellStart"/>
              <w:r w:rsidR="00A9522E" w:rsidRPr="00031B0C">
                <w:rPr>
                  <w:color w:val="000000"/>
                </w:rPr>
                <w:t>travScan</w:t>
              </w:r>
              <w:proofErr w:type="spellEnd"/>
              <w:r w:rsidR="00A9522E" w:rsidRPr="00031B0C">
                <w:rPr>
                  <w:rFonts w:ascii="Times New Roman" w:hAnsi="Times New Roman"/>
                  <w:noProof/>
                  <w:color w:val="000000"/>
                </w:rPr>
                <w:t>[</w:t>
              </w:r>
              <w:r w:rsidR="00A9522E"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> </w:t>
              </w:r>
              <w:r w:rsidR="00A9522E" w:rsidRPr="00031B0C">
                <w:rPr>
                  <w:rFonts w:ascii="Times New Roman" w:hAnsi="Times New Roman"/>
                  <w:noProof/>
                  <w:color w:val="000000"/>
                </w:rPr>
                <w:t>scanPos</w:t>
              </w:r>
              <w:r w:rsidR="00A9522E"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> </w:t>
              </w:r>
              <w:r w:rsidR="00A9522E" w:rsidRPr="00031B0C">
                <w:rPr>
                  <w:rFonts w:ascii="Times New Roman" w:hAnsi="Times New Roman"/>
                  <w:noProof/>
                  <w:color w:val="000000"/>
                </w:rPr>
                <w:t>][</w:t>
              </w:r>
              <w:r w:rsidR="00A9522E"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> </w:t>
              </w:r>
              <w:r w:rsidR="00A9522E" w:rsidRPr="00031B0C">
                <w:rPr>
                  <w:rFonts w:ascii="Times New Roman" w:hAnsi="Times New Roman"/>
                  <w:noProof/>
                  <w:color w:val="000000"/>
                </w:rPr>
                <w:t>1</w:t>
              </w:r>
              <w:r w:rsidR="00A9522E"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> </w:t>
              </w:r>
              <w:r w:rsidR="00A9522E" w:rsidRPr="00031B0C">
                <w:rPr>
                  <w:rFonts w:ascii="Times New Roman" w:hAnsi="Times New Roman"/>
                  <w:noProof/>
                  <w:color w:val="000000"/>
                </w:rPr>
                <w:t>]</w:t>
              </w:r>
              <w:r w:rsidR="00A9522E">
                <w:rPr>
                  <w:rFonts w:ascii="Times New Roman" w:hAnsi="Times New Roman"/>
                  <w:noProof/>
                  <w:color w:val="000000"/>
                </w:rPr>
                <w:t>&amp;1)?</w:t>
              </w:r>
            </w:ins>
            <w:ins w:id="180" w:author="jingye" w:date="2014-10-09T16:53:00Z">
              <w:r w:rsidR="00A9522E">
                <w:rPr>
                  <w:rFonts w:ascii="Times New Roman" w:hAnsi="Times New Roman"/>
                  <w:noProof/>
                  <w:color w:val="000000"/>
                </w:rPr>
                <w:t xml:space="preserve"> </w:t>
              </w:r>
            </w:ins>
            <w:ins w:id="181" w:author="jingye" w:date="2014-10-09T16:52:00Z">
              <w:r w:rsidR="00A9522E">
                <w:rPr>
                  <w:rFonts w:ascii="Times New Roman" w:hAnsi="Times New Roman"/>
                  <w:noProof/>
                  <w:color w:val="000000"/>
                </w:rPr>
                <w:t>–x</w:t>
              </w:r>
            </w:ins>
            <w:ins w:id="182" w:author="jingye" w:date="2014-10-09T16:53:00Z">
              <w:r w:rsidR="00A9522E">
                <w:rPr>
                  <w:rFonts w:ascii="Times New Roman" w:hAnsi="Times New Roman"/>
                  <w:noProof/>
                  <w:color w:val="000000"/>
                </w:rPr>
                <w:t xml:space="preserve"> </w:t>
              </w:r>
            </w:ins>
            <w:ins w:id="183" w:author="jingye" w:date="2014-10-09T16:52:00Z">
              <w:r w:rsidR="00A9522E">
                <w:rPr>
                  <w:rFonts w:ascii="Times New Roman" w:hAnsi="Times New Roman"/>
                  <w:noProof/>
                  <w:color w:val="000000"/>
                </w:rPr>
                <w:t>:</w:t>
              </w:r>
            </w:ins>
            <w:ins w:id="184" w:author="jingye" w:date="2014-10-09T16:53:00Z">
              <w:r w:rsidR="00A9522E">
                <w:rPr>
                  <w:rFonts w:ascii="Times New Roman" w:hAnsi="Times New Roman"/>
                  <w:noProof/>
                  <w:color w:val="000000"/>
                </w:rPr>
                <w:t xml:space="preserve"> </w:t>
              </w:r>
            </w:ins>
            <w:ins w:id="185" w:author="jingye" w:date="2014-10-09T16:52:00Z">
              <w:r w:rsidR="00A9522E">
                <w:rPr>
                  <w:rFonts w:ascii="Times New Roman" w:hAnsi="Times New Roman"/>
                  <w:noProof/>
                  <w:color w:val="000000"/>
                </w:rPr>
                <w:t>x)</w:t>
              </w:r>
            </w:ins>
          </w:p>
        </w:tc>
        <w:tc>
          <w:tcPr>
            <w:tcW w:w="1152" w:type="dxa"/>
          </w:tcPr>
          <w:p w:rsidR="00964E18" w:rsidRPr="00031B0C" w:rsidRDefault="00964E18" w:rsidP="006D7B0A">
            <w:pPr>
              <w:pStyle w:val="tableheading"/>
              <w:rPr>
                <w:ins w:id="186" w:author="jingye" w:date="2014-10-09T16:39:00Z"/>
                <w:b w:val="0"/>
                <w:noProof/>
                <w:color w:val="000000"/>
              </w:rPr>
            </w:pPr>
          </w:p>
        </w:tc>
      </w:tr>
      <w:tr w:rsidR="00964E18" w:rsidRPr="00031B0C" w:rsidTr="006D7B0A">
        <w:trPr>
          <w:cantSplit/>
          <w:jc w:val="center"/>
          <w:ins w:id="187" w:author="jingye" w:date="2014-10-09T16:39:00Z"/>
        </w:trPr>
        <w:tc>
          <w:tcPr>
            <w:tcW w:w="7917" w:type="dxa"/>
          </w:tcPr>
          <w:p w:rsidR="00964E18" w:rsidRPr="00031B0C" w:rsidRDefault="00964E18" w:rsidP="006D7B0A">
            <w:pPr>
              <w:pStyle w:val="tablesyntax"/>
              <w:rPr>
                <w:ins w:id="188" w:author="jingye" w:date="2014-10-09T16:39:00Z"/>
                <w:rFonts w:ascii="Times New Roman" w:hAnsi="Times New Roman"/>
                <w:noProof/>
                <w:color w:val="000000"/>
              </w:rPr>
            </w:pPr>
            <w:ins w:id="189" w:author="jingye" w:date="2014-10-09T16:39:00Z">
              <w:r w:rsidRPr="00031B0C">
                <w:rPr>
                  <w:rFonts w:ascii="Times New Roman" w:hAnsi="Times New Roman"/>
                  <w:noProof/>
                  <w:color w:val="000000"/>
                </w:rPr>
                <w:t xml:space="preserve"> </w:t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</w:ins>
            <w:ins w:id="190" w:author="jingye" w:date="2014-10-09T16:40:00Z"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</w:ins>
            <w:ins w:id="191" w:author="jingye" w:date="2014-10-09T16:39:00Z">
              <w:r w:rsidRPr="00031B0C">
                <w:rPr>
                  <w:rFonts w:ascii="Times New Roman" w:hAnsi="Times New Roman"/>
                  <w:noProof/>
                  <w:color w:val="000000"/>
                </w:rPr>
                <w:t xml:space="preserve">yC = y0 + </w:t>
              </w:r>
              <w:proofErr w:type="spellStart"/>
              <w:r w:rsidRPr="00031B0C">
                <w:rPr>
                  <w:color w:val="000000"/>
                </w:rPr>
                <w:t>travScan</w:t>
              </w:r>
              <w:proofErr w:type="spellEnd"/>
              <w:r w:rsidRPr="00031B0C">
                <w:rPr>
                  <w:rFonts w:ascii="Times New Roman" w:hAnsi="Times New Roman"/>
                  <w:noProof/>
                  <w:color w:val="000000"/>
                </w:rPr>
                <w:t>[</w:t>
              </w:r>
              <w:r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> </w:t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>scanPos</w:t>
              </w:r>
              <w:r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> </w:t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>][</w:t>
              </w:r>
              <w:r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> </w:t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>1</w:t>
              </w:r>
              <w:r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> </w:t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>]</w:t>
              </w:r>
            </w:ins>
            <w:ins w:id="192" w:author="jingye" w:date="2014-10-09T16:52:00Z">
              <w:r w:rsidR="00A9522E">
                <w:rPr>
                  <w:rFonts w:ascii="Times New Roman" w:hAnsi="Times New Roman"/>
                  <w:noProof/>
                  <w:color w:val="000000"/>
                </w:rPr>
                <w:t>+y</w:t>
              </w:r>
            </w:ins>
          </w:p>
        </w:tc>
        <w:tc>
          <w:tcPr>
            <w:tcW w:w="1152" w:type="dxa"/>
          </w:tcPr>
          <w:p w:rsidR="00964E18" w:rsidRPr="00031B0C" w:rsidRDefault="00964E18" w:rsidP="006D7B0A">
            <w:pPr>
              <w:pStyle w:val="tableheading"/>
              <w:rPr>
                <w:ins w:id="193" w:author="jingye" w:date="2014-10-09T16:39:00Z"/>
                <w:b w:val="0"/>
                <w:noProof/>
                <w:color w:val="000000"/>
              </w:rPr>
            </w:pPr>
          </w:p>
        </w:tc>
      </w:tr>
      <w:tr w:rsidR="004E0B74" w:rsidRPr="004E0B74" w:rsidTr="006D7B0A">
        <w:trPr>
          <w:cantSplit/>
          <w:jc w:val="center"/>
          <w:ins w:id="194" w:author="jingye" w:date="2014-10-09T16:35:00Z"/>
        </w:trPr>
        <w:tc>
          <w:tcPr>
            <w:tcW w:w="7917" w:type="dxa"/>
          </w:tcPr>
          <w:p w:rsidR="004E0B74" w:rsidRPr="004E0B74" w:rsidRDefault="00964E18" w:rsidP="004E0B74">
            <w:pPr>
              <w:pStyle w:val="tablesyntax"/>
              <w:rPr>
                <w:ins w:id="195" w:author="jingye" w:date="2014-10-09T16:35:00Z"/>
                <w:rFonts w:ascii="Times New Roman" w:hAnsi="Times New Roman"/>
                <w:noProof/>
                <w:color w:val="000000"/>
                <w:lang w:val="fr-FR"/>
              </w:rPr>
            </w:pPr>
            <w:ins w:id="196" w:author="jingye" w:date="2014-10-09T16:37:00Z">
              <w:r w:rsidRPr="004E0B74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4E0B74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4E0B74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4E0B74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4E0B74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>
                <w:rPr>
                  <w:rFonts w:ascii="Times New Roman" w:hAnsi="Times New Roman"/>
                  <w:noProof/>
                  <w:color w:val="000000"/>
                  <w:lang w:val="fr-FR"/>
                </w:rPr>
                <w:t>if(CodedMap[</w:t>
              </w:r>
            </w:ins>
            <w:ins w:id="197" w:author="jingye" w:date="2014-10-09T16:40:00Z">
              <w:r>
                <w:rPr>
                  <w:rFonts w:ascii="Times New Roman" w:hAnsi="Times New Roman"/>
                  <w:noProof/>
                  <w:color w:val="000000"/>
                  <w:lang w:val="fr-FR"/>
                </w:rPr>
                <w:t>xC</w:t>
              </w:r>
            </w:ins>
            <w:ins w:id="198" w:author="jingye" w:date="2014-10-09T16:37:00Z">
              <w:r>
                <w:rPr>
                  <w:rFonts w:ascii="Times New Roman" w:hAnsi="Times New Roman"/>
                  <w:noProof/>
                  <w:color w:val="000000"/>
                  <w:lang w:val="fr-FR"/>
                </w:rPr>
                <w:t>][</w:t>
              </w:r>
            </w:ins>
            <w:ins w:id="199" w:author="jingye" w:date="2014-10-09T16:40:00Z">
              <w:r>
                <w:rPr>
                  <w:rFonts w:ascii="Times New Roman" w:hAnsi="Times New Roman"/>
                  <w:noProof/>
                  <w:color w:val="000000"/>
                  <w:lang w:val="fr-FR"/>
                </w:rPr>
                <w:t>yC</w:t>
              </w:r>
            </w:ins>
            <w:ins w:id="200" w:author="jingye" w:date="2014-10-09T16:37:00Z">
              <w:r>
                <w:rPr>
                  <w:rFonts w:ascii="Times New Roman" w:hAnsi="Times New Roman"/>
                  <w:noProof/>
                  <w:color w:val="000000"/>
                  <w:lang w:val="fr-FR"/>
                </w:rPr>
                <w:t>] == 0) {</w:t>
              </w:r>
            </w:ins>
          </w:p>
        </w:tc>
        <w:tc>
          <w:tcPr>
            <w:tcW w:w="1152" w:type="dxa"/>
          </w:tcPr>
          <w:p w:rsidR="004E0B74" w:rsidRPr="004E0B74" w:rsidRDefault="004E0B74" w:rsidP="006D7B0A">
            <w:pPr>
              <w:pStyle w:val="tableheading"/>
              <w:rPr>
                <w:ins w:id="201" w:author="jingye" w:date="2014-10-09T16:35:00Z"/>
                <w:b w:val="0"/>
                <w:noProof/>
                <w:color w:val="000000"/>
                <w:lang w:val="fr-FR"/>
              </w:rPr>
            </w:pPr>
          </w:p>
        </w:tc>
      </w:tr>
      <w:tr w:rsidR="00964E18" w:rsidRPr="00964E18" w:rsidTr="006D7B0A">
        <w:trPr>
          <w:cantSplit/>
          <w:jc w:val="center"/>
          <w:ins w:id="202" w:author="jingye" w:date="2014-10-09T16:42:00Z"/>
        </w:trPr>
        <w:tc>
          <w:tcPr>
            <w:tcW w:w="7917" w:type="dxa"/>
          </w:tcPr>
          <w:p w:rsidR="00964E18" w:rsidRPr="00964E18" w:rsidRDefault="00964E18" w:rsidP="004E0B74">
            <w:pPr>
              <w:pStyle w:val="tablesyntax"/>
              <w:rPr>
                <w:ins w:id="203" w:author="jingye" w:date="2014-10-09T16:42:00Z"/>
                <w:rFonts w:ascii="Times New Roman" w:hAnsi="Times New Roman"/>
                <w:noProof/>
                <w:color w:val="000000"/>
                <w:lang w:val="fr-FR"/>
              </w:rPr>
            </w:pPr>
            <w:ins w:id="204" w:author="jingye" w:date="2014-10-09T16:43:00Z">
              <w:r w:rsidRPr="00964E18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964E18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964E18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964E18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964E18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964E18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</w:ins>
            <w:ins w:id="205" w:author="jingye" w:date="2014-10-09T16:42:00Z">
              <w:r w:rsidRPr="00964E18">
                <w:rPr>
                  <w:rFonts w:ascii="Times New Roman" w:hAnsi="Times New Roman"/>
                  <w:noProof/>
                  <w:color w:val="000000"/>
                  <w:lang w:val="fr-FR"/>
                </w:rPr>
                <w:t>if(2d_mvx_eq_0==1 &amp;&amp; 2d_mvx_eq_0==1)</w:t>
              </w:r>
            </w:ins>
          </w:p>
        </w:tc>
        <w:tc>
          <w:tcPr>
            <w:tcW w:w="1152" w:type="dxa"/>
          </w:tcPr>
          <w:p w:rsidR="00964E18" w:rsidRPr="00964E18" w:rsidRDefault="00964E18" w:rsidP="006D7B0A">
            <w:pPr>
              <w:pStyle w:val="tableheading"/>
              <w:rPr>
                <w:ins w:id="206" w:author="jingye" w:date="2014-10-09T16:42:00Z"/>
                <w:b w:val="0"/>
                <w:noProof/>
                <w:color w:val="000000"/>
                <w:lang w:val="fr-FR"/>
              </w:rPr>
            </w:pPr>
          </w:p>
        </w:tc>
      </w:tr>
      <w:tr w:rsidR="00964E18" w:rsidRPr="00964E18" w:rsidTr="006D7B0A">
        <w:trPr>
          <w:cantSplit/>
          <w:jc w:val="center"/>
          <w:ins w:id="207" w:author="jingye" w:date="2014-10-09T16:40:00Z"/>
        </w:trPr>
        <w:tc>
          <w:tcPr>
            <w:tcW w:w="7917" w:type="dxa"/>
          </w:tcPr>
          <w:p w:rsidR="00964E18" w:rsidRPr="004E0B74" w:rsidRDefault="00964E18" w:rsidP="00964E18">
            <w:pPr>
              <w:pStyle w:val="tablesyntax"/>
              <w:rPr>
                <w:ins w:id="208" w:author="jingye" w:date="2014-10-09T16:40:00Z"/>
                <w:rFonts w:ascii="Times New Roman" w:hAnsi="Times New Roman"/>
                <w:noProof/>
                <w:color w:val="000000"/>
                <w:lang w:val="fr-FR"/>
              </w:rPr>
            </w:pPr>
            <w:ins w:id="209" w:author="jingye" w:date="2014-10-09T16:40:00Z">
              <w:r w:rsidRPr="004E0B74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4E0B74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4E0B74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4E0B74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4E0B74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</w:ins>
            <w:ins w:id="210" w:author="jingye" w:date="2014-10-09T16:41:00Z">
              <w:r w:rsidRPr="004E0B74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</w:ins>
            <w:ins w:id="211" w:author="jingye" w:date="2014-10-09T16:43:00Z">
              <w:r w:rsidRPr="004E0B74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</w:ins>
            <w:ins w:id="212" w:author="jingye" w:date="2014-10-09T16:41:00Z">
              <w:r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>paletteMap[ xC ][ yC ] = palett</w:t>
              </w:r>
              <w:r>
                <w:rPr>
                  <w:rFonts w:ascii="Times New Roman" w:hAnsi="Times New Roman"/>
                  <w:noProof/>
                  <w:color w:val="000000"/>
                  <w:lang w:val="fr-FR"/>
                </w:rPr>
                <w:t>eMap[ xC</w:t>
              </w:r>
            </w:ins>
            <w:ins w:id="213" w:author="jingye" w:date="2014-10-09T16:44:00Z">
              <w:r w:rsidR="00835832">
                <w:rPr>
                  <w:rFonts w:ascii="Times New Roman" w:hAnsi="Times New Roman"/>
                  <w:noProof/>
                  <w:color w:val="000000"/>
                  <w:lang w:val="fr-FR"/>
                </w:rPr>
                <w:t>-2d_mvx</w:t>
              </w:r>
            </w:ins>
            <w:ins w:id="214" w:author="jingye" w:date="2014-10-09T16:41:00Z">
              <w:r>
                <w:rPr>
                  <w:rFonts w:ascii="Times New Roman" w:hAnsi="Times New Roman"/>
                  <w:noProof/>
                  <w:color w:val="000000"/>
                  <w:lang w:val="fr-FR"/>
                </w:rPr>
                <w:t> ][ yC</w:t>
              </w:r>
            </w:ins>
            <w:ins w:id="215" w:author="jingye" w:date="2014-10-09T16:44:00Z">
              <w:r w:rsidR="00835832">
                <w:rPr>
                  <w:rFonts w:ascii="Times New Roman" w:hAnsi="Times New Roman"/>
                  <w:noProof/>
                  <w:color w:val="000000"/>
                  <w:lang w:val="fr-FR"/>
                </w:rPr>
                <w:t>-2d_mvy</w:t>
              </w:r>
            </w:ins>
            <w:ins w:id="216" w:author="jingye" w:date="2014-10-09T16:41:00Z">
              <w:r>
                <w:rPr>
                  <w:rFonts w:ascii="Times New Roman" w:hAnsi="Times New Roman"/>
                  <w:noProof/>
                  <w:color w:val="000000"/>
                  <w:lang w:val="fr-FR"/>
                </w:rPr>
                <w:t> ]</w:t>
              </w:r>
            </w:ins>
          </w:p>
        </w:tc>
        <w:tc>
          <w:tcPr>
            <w:tcW w:w="1152" w:type="dxa"/>
          </w:tcPr>
          <w:p w:rsidR="00964E18" w:rsidRPr="004E0B74" w:rsidRDefault="00964E18" w:rsidP="006D7B0A">
            <w:pPr>
              <w:pStyle w:val="tableheading"/>
              <w:rPr>
                <w:ins w:id="217" w:author="jingye" w:date="2014-10-09T16:40:00Z"/>
                <w:b w:val="0"/>
                <w:noProof/>
                <w:color w:val="000000"/>
                <w:lang w:val="fr-FR"/>
              </w:rPr>
            </w:pPr>
          </w:p>
        </w:tc>
      </w:tr>
      <w:tr w:rsidR="00964E18" w:rsidRPr="00964E18" w:rsidTr="006D7B0A">
        <w:trPr>
          <w:cantSplit/>
          <w:jc w:val="center"/>
          <w:ins w:id="218" w:author="jingye" w:date="2014-10-09T16:43:00Z"/>
        </w:trPr>
        <w:tc>
          <w:tcPr>
            <w:tcW w:w="7917" w:type="dxa"/>
          </w:tcPr>
          <w:p w:rsidR="00964E18" w:rsidRPr="004E0B74" w:rsidRDefault="00964E18" w:rsidP="00964E18">
            <w:pPr>
              <w:pStyle w:val="tablesyntax"/>
              <w:rPr>
                <w:ins w:id="219" w:author="jingye" w:date="2014-10-09T16:43:00Z"/>
                <w:rFonts w:ascii="Times New Roman" w:hAnsi="Times New Roman"/>
                <w:noProof/>
                <w:color w:val="000000"/>
                <w:lang w:val="fr-FR"/>
              </w:rPr>
            </w:pPr>
            <w:ins w:id="220" w:author="jingye" w:date="2014-10-09T16:43:00Z">
              <w:r w:rsidRPr="004E0B74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4E0B74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4E0B74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4E0B74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4E0B74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4E0B74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>
                <w:rPr>
                  <w:rFonts w:ascii="Times New Roman" w:hAnsi="Times New Roman"/>
                  <w:noProof/>
                  <w:color w:val="000000"/>
                  <w:lang w:val="fr-FR"/>
                </w:rPr>
                <w:t>else</w:t>
              </w:r>
            </w:ins>
          </w:p>
        </w:tc>
        <w:tc>
          <w:tcPr>
            <w:tcW w:w="1152" w:type="dxa"/>
          </w:tcPr>
          <w:p w:rsidR="00964E18" w:rsidRPr="004E0B74" w:rsidRDefault="00964E18" w:rsidP="006D7B0A">
            <w:pPr>
              <w:pStyle w:val="tableheading"/>
              <w:rPr>
                <w:ins w:id="221" w:author="jingye" w:date="2014-10-09T16:43:00Z"/>
                <w:b w:val="0"/>
                <w:noProof/>
                <w:color w:val="000000"/>
                <w:lang w:val="fr-FR"/>
              </w:rPr>
            </w:pPr>
          </w:p>
        </w:tc>
      </w:tr>
      <w:tr w:rsidR="00964E18" w:rsidRPr="00964E18" w:rsidTr="006D7B0A">
        <w:trPr>
          <w:cantSplit/>
          <w:jc w:val="center"/>
          <w:ins w:id="222" w:author="jingye" w:date="2014-10-09T16:43:00Z"/>
        </w:trPr>
        <w:tc>
          <w:tcPr>
            <w:tcW w:w="7917" w:type="dxa"/>
          </w:tcPr>
          <w:p w:rsidR="00964E18" w:rsidRPr="004E0B74" w:rsidRDefault="00964E18" w:rsidP="00964E18">
            <w:pPr>
              <w:pStyle w:val="tablesyntax"/>
              <w:rPr>
                <w:ins w:id="223" w:author="jingye" w:date="2014-10-09T16:43:00Z"/>
                <w:rFonts w:ascii="Times New Roman" w:hAnsi="Times New Roman"/>
                <w:noProof/>
                <w:color w:val="000000"/>
                <w:lang w:val="fr-FR"/>
              </w:rPr>
            </w:pPr>
            <w:ins w:id="224" w:author="jingye" w:date="2014-10-09T16:43:00Z">
              <w:r w:rsidRPr="004E0B74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4E0B74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4E0B74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4E0B74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4E0B74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4E0B74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4E0B74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>paletteMap[ xC ][ yC ] = palette_index</w:t>
              </w:r>
            </w:ins>
          </w:p>
        </w:tc>
        <w:tc>
          <w:tcPr>
            <w:tcW w:w="1152" w:type="dxa"/>
          </w:tcPr>
          <w:p w:rsidR="00964E18" w:rsidRPr="004E0B74" w:rsidRDefault="00964E18" w:rsidP="006D7B0A">
            <w:pPr>
              <w:pStyle w:val="tableheading"/>
              <w:rPr>
                <w:ins w:id="225" w:author="jingye" w:date="2014-10-09T16:43:00Z"/>
                <w:b w:val="0"/>
                <w:noProof/>
                <w:color w:val="000000"/>
                <w:lang w:val="fr-FR"/>
              </w:rPr>
            </w:pPr>
          </w:p>
        </w:tc>
      </w:tr>
      <w:tr w:rsidR="00964E18" w:rsidRPr="004E0B74" w:rsidTr="006D7B0A">
        <w:trPr>
          <w:cantSplit/>
          <w:jc w:val="center"/>
          <w:ins w:id="226" w:author="jingye" w:date="2014-10-09T16:38:00Z"/>
        </w:trPr>
        <w:tc>
          <w:tcPr>
            <w:tcW w:w="7917" w:type="dxa"/>
          </w:tcPr>
          <w:p w:rsidR="00964E18" w:rsidRPr="004E0B74" w:rsidRDefault="00964E18" w:rsidP="004E0B74">
            <w:pPr>
              <w:pStyle w:val="tablesyntax"/>
              <w:rPr>
                <w:ins w:id="227" w:author="jingye" w:date="2014-10-09T16:38:00Z"/>
                <w:rFonts w:ascii="Times New Roman" w:hAnsi="Times New Roman"/>
                <w:noProof/>
                <w:color w:val="000000"/>
                <w:lang w:val="fr-FR"/>
              </w:rPr>
            </w:pPr>
            <w:ins w:id="228" w:author="jingye" w:date="2014-10-09T16:38:00Z">
              <w:r w:rsidRPr="004E0B74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4E0B74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4E0B74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4E0B74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4E0B74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4E0B74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>
                <w:rPr>
                  <w:rFonts w:ascii="Times New Roman" w:hAnsi="Times New Roman"/>
                  <w:noProof/>
                  <w:color w:val="000000"/>
                  <w:lang w:val="fr-FR"/>
                </w:rPr>
                <w:t>CodedMap[</w:t>
              </w:r>
            </w:ins>
            <w:ins w:id="229" w:author="jingye" w:date="2014-10-09T16:40:00Z">
              <w:r>
                <w:rPr>
                  <w:rFonts w:ascii="Times New Roman" w:hAnsi="Times New Roman"/>
                  <w:noProof/>
                  <w:color w:val="000000"/>
                  <w:lang w:val="fr-FR"/>
                </w:rPr>
                <w:t>xC</w:t>
              </w:r>
            </w:ins>
            <w:ins w:id="230" w:author="jingye" w:date="2014-10-09T16:38:00Z">
              <w:r>
                <w:rPr>
                  <w:rFonts w:ascii="Times New Roman" w:hAnsi="Times New Roman"/>
                  <w:noProof/>
                  <w:color w:val="000000"/>
                  <w:lang w:val="fr-FR"/>
                </w:rPr>
                <w:t>][</w:t>
              </w:r>
            </w:ins>
            <w:ins w:id="231" w:author="jingye" w:date="2014-10-09T16:40:00Z">
              <w:r>
                <w:rPr>
                  <w:rFonts w:ascii="Times New Roman" w:hAnsi="Times New Roman"/>
                  <w:noProof/>
                  <w:color w:val="000000"/>
                  <w:lang w:val="fr-FR"/>
                </w:rPr>
                <w:t>yC</w:t>
              </w:r>
            </w:ins>
            <w:ins w:id="232" w:author="jingye" w:date="2014-10-09T16:38:00Z">
              <w:r>
                <w:rPr>
                  <w:rFonts w:ascii="Times New Roman" w:hAnsi="Times New Roman"/>
                  <w:noProof/>
                  <w:color w:val="000000"/>
                  <w:lang w:val="fr-FR"/>
                </w:rPr>
                <w:t>] = -1</w:t>
              </w:r>
            </w:ins>
          </w:p>
        </w:tc>
        <w:tc>
          <w:tcPr>
            <w:tcW w:w="1152" w:type="dxa"/>
          </w:tcPr>
          <w:p w:rsidR="00964E18" w:rsidRPr="004E0B74" w:rsidRDefault="00964E18" w:rsidP="006D7B0A">
            <w:pPr>
              <w:pStyle w:val="tableheading"/>
              <w:rPr>
                <w:ins w:id="233" w:author="jingye" w:date="2014-10-09T16:38:00Z"/>
                <w:b w:val="0"/>
                <w:noProof/>
                <w:color w:val="000000"/>
                <w:lang w:val="fr-FR"/>
              </w:rPr>
            </w:pPr>
          </w:p>
        </w:tc>
      </w:tr>
      <w:tr w:rsidR="00964E18" w:rsidRPr="004E0B74" w:rsidTr="006D7B0A">
        <w:trPr>
          <w:cantSplit/>
          <w:jc w:val="center"/>
          <w:ins w:id="234" w:author="jingye" w:date="2014-10-09T16:38:00Z"/>
        </w:trPr>
        <w:tc>
          <w:tcPr>
            <w:tcW w:w="7917" w:type="dxa"/>
          </w:tcPr>
          <w:p w:rsidR="00964E18" w:rsidRPr="004E0B74" w:rsidRDefault="00964E18" w:rsidP="004E0B74">
            <w:pPr>
              <w:pStyle w:val="tablesyntax"/>
              <w:rPr>
                <w:ins w:id="235" w:author="jingye" w:date="2014-10-09T16:38:00Z"/>
                <w:rFonts w:ascii="Times New Roman" w:hAnsi="Times New Roman"/>
                <w:noProof/>
                <w:color w:val="000000"/>
                <w:lang w:val="fr-FR"/>
              </w:rPr>
            </w:pPr>
            <w:ins w:id="236" w:author="jingye" w:date="2014-10-09T16:38:00Z">
              <w:r w:rsidRPr="004E0B74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4E0B74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4E0B74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4E0B74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4E0B74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>
                <w:rPr>
                  <w:rFonts w:ascii="Times New Roman" w:hAnsi="Times New Roman"/>
                  <w:noProof/>
                  <w:color w:val="000000"/>
                  <w:lang w:val="fr-FR"/>
                </w:rPr>
                <w:t>}</w:t>
              </w:r>
            </w:ins>
          </w:p>
        </w:tc>
        <w:tc>
          <w:tcPr>
            <w:tcW w:w="1152" w:type="dxa"/>
          </w:tcPr>
          <w:p w:rsidR="00964E18" w:rsidRPr="004E0B74" w:rsidRDefault="00964E18" w:rsidP="006D7B0A">
            <w:pPr>
              <w:pStyle w:val="tableheading"/>
              <w:rPr>
                <w:ins w:id="237" w:author="jingye" w:date="2014-10-09T16:38:00Z"/>
                <w:b w:val="0"/>
                <w:noProof/>
                <w:color w:val="000000"/>
                <w:lang w:val="fr-FR"/>
              </w:rPr>
            </w:pPr>
          </w:p>
        </w:tc>
      </w:tr>
      <w:tr w:rsidR="004E0B74" w:rsidRPr="004E0B74" w:rsidTr="006D7B0A">
        <w:trPr>
          <w:cantSplit/>
          <w:jc w:val="center"/>
          <w:ins w:id="238" w:author="jingye" w:date="2014-10-09T16:34:00Z"/>
        </w:trPr>
        <w:tc>
          <w:tcPr>
            <w:tcW w:w="7917" w:type="dxa"/>
          </w:tcPr>
          <w:p w:rsidR="004E0B74" w:rsidRPr="004E0B74" w:rsidRDefault="004E0B74" w:rsidP="006D7B0A">
            <w:pPr>
              <w:pStyle w:val="tablesyntax"/>
              <w:rPr>
                <w:ins w:id="239" w:author="jingye" w:date="2014-10-09T16:34:00Z"/>
                <w:rFonts w:ascii="Times New Roman" w:hAnsi="Times New Roman"/>
                <w:noProof/>
                <w:color w:val="000000"/>
              </w:rPr>
            </w:pPr>
            <w:ins w:id="240" w:author="jingye" w:date="2014-10-09T16:34:00Z">
              <w:r w:rsidRPr="004E0B74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4E0B74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4E0B74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4E0B74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>
                <w:rPr>
                  <w:rFonts w:ascii="Times New Roman" w:hAnsi="Times New Roman"/>
                  <w:noProof/>
                  <w:color w:val="000000"/>
                  <w:lang w:val="fr-FR"/>
                </w:rPr>
                <w:t>}</w:t>
              </w:r>
            </w:ins>
          </w:p>
        </w:tc>
        <w:tc>
          <w:tcPr>
            <w:tcW w:w="1152" w:type="dxa"/>
          </w:tcPr>
          <w:p w:rsidR="004E0B74" w:rsidRPr="004E0B74" w:rsidRDefault="004E0B74" w:rsidP="006D7B0A">
            <w:pPr>
              <w:pStyle w:val="tableheading"/>
              <w:rPr>
                <w:ins w:id="241" w:author="jingye" w:date="2014-10-09T16:34:00Z"/>
                <w:b w:val="0"/>
                <w:noProof/>
                <w:color w:val="000000"/>
                <w:lang w:val="fr-FR"/>
              </w:rPr>
            </w:pPr>
          </w:p>
        </w:tc>
      </w:tr>
      <w:tr w:rsidR="00141B82" w:rsidRPr="004E0B74" w:rsidTr="006D7B0A">
        <w:trPr>
          <w:cantSplit/>
          <w:jc w:val="center"/>
          <w:ins w:id="242" w:author="jingye" w:date="2014-10-09T16:49:00Z"/>
        </w:trPr>
        <w:tc>
          <w:tcPr>
            <w:tcW w:w="7917" w:type="dxa"/>
          </w:tcPr>
          <w:p w:rsidR="00141B82" w:rsidRPr="004E0B74" w:rsidRDefault="00141B82" w:rsidP="006D7B0A">
            <w:pPr>
              <w:pStyle w:val="tablesyntax"/>
              <w:rPr>
                <w:ins w:id="243" w:author="jingye" w:date="2014-10-09T16:49:00Z"/>
                <w:rFonts w:ascii="Times New Roman" w:hAnsi="Times New Roman"/>
                <w:noProof/>
                <w:color w:val="000000"/>
                <w:lang w:val="fr-FR"/>
              </w:rPr>
            </w:pPr>
            <w:ins w:id="244" w:author="jingye" w:date="2014-10-09T16:49:00Z">
              <w:r w:rsidRPr="004E0B74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4E0B74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4E0B74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>
                <w:rPr>
                  <w:rFonts w:ascii="Times New Roman" w:hAnsi="Times New Roman"/>
                  <w:noProof/>
                  <w:color w:val="000000"/>
                  <w:lang w:val="fr-FR"/>
                </w:rPr>
                <w:t>}</w:t>
              </w:r>
            </w:ins>
          </w:p>
        </w:tc>
        <w:tc>
          <w:tcPr>
            <w:tcW w:w="1152" w:type="dxa"/>
          </w:tcPr>
          <w:p w:rsidR="00141B82" w:rsidRPr="004E0B74" w:rsidRDefault="00141B82" w:rsidP="006D7B0A">
            <w:pPr>
              <w:pStyle w:val="tableheading"/>
              <w:rPr>
                <w:ins w:id="245" w:author="jingye" w:date="2014-10-09T16:49:00Z"/>
                <w:b w:val="0"/>
                <w:noProof/>
                <w:color w:val="000000"/>
                <w:lang w:val="fr-FR"/>
              </w:rPr>
            </w:pPr>
          </w:p>
        </w:tc>
      </w:tr>
      <w:tr w:rsidR="00F87968" w:rsidRPr="004E0B74" w:rsidTr="006D7B0A">
        <w:trPr>
          <w:cantSplit/>
          <w:jc w:val="center"/>
          <w:ins w:id="246" w:author="jingye" w:date="2014-10-09T16:49:00Z"/>
        </w:trPr>
        <w:tc>
          <w:tcPr>
            <w:tcW w:w="7917" w:type="dxa"/>
          </w:tcPr>
          <w:p w:rsidR="00F87968" w:rsidRPr="004E0B74" w:rsidRDefault="00F87968" w:rsidP="006D7B0A">
            <w:pPr>
              <w:pStyle w:val="tablesyntax"/>
              <w:rPr>
                <w:ins w:id="247" w:author="jingye" w:date="2014-10-09T16:49:00Z"/>
                <w:rFonts w:ascii="Times New Roman" w:hAnsi="Times New Roman"/>
                <w:noProof/>
                <w:color w:val="000000"/>
                <w:lang w:val="fr-FR"/>
              </w:rPr>
            </w:pPr>
            <w:ins w:id="248" w:author="jingye" w:date="2014-10-09T16:49:00Z">
              <w:r w:rsidRPr="004E0B74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4E0B74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4E0B74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AE4279">
                <w:rPr>
                  <w:rFonts w:ascii="Times New Roman" w:hAnsi="Times New Roman"/>
                  <w:noProof/>
                  <w:color w:val="000000"/>
                  <w:lang w:val="fr-FR"/>
                </w:rPr>
                <w:t>scanPos += 2d_width[ xC ][ yC ]</w:t>
              </w:r>
            </w:ins>
          </w:p>
        </w:tc>
        <w:tc>
          <w:tcPr>
            <w:tcW w:w="1152" w:type="dxa"/>
          </w:tcPr>
          <w:p w:rsidR="00F87968" w:rsidRPr="004E0B74" w:rsidRDefault="00F87968" w:rsidP="006D7B0A">
            <w:pPr>
              <w:pStyle w:val="tableheading"/>
              <w:rPr>
                <w:ins w:id="249" w:author="jingye" w:date="2014-10-09T16:49:00Z"/>
                <w:b w:val="0"/>
                <w:noProof/>
                <w:color w:val="000000"/>
                <w:lang w:val="fr-FR"/>
              </w:rPr>
            </w:pPr>
          </w:p>
        </w:tc>
      </w:tr>
      <w:tr w:rsidR="00F87968" w:rsidRPr="004E0B74" w:rsidTr="006D7B0A">
        <w:trPr>
          <w:cantSplit/>
          <w:jc w:val="center"/>
          <w:ins w:id="250" w:author="jingye" w:date="2014-10-09T16:50:00Z"/>
        </w:trPr>
        <w:tc>
          <w:tcPr>
            <w:tcW w:w="7917" w:type="dxa"/>
          </w:tcPr>
          <w:p w:rsidR="00F87968" w:rsidRPr="004E0B74" w:rsidRDefault="00F87968" w:rsidP="006D7B0A">
            <w:pPr>
              <w:pStyle w:val="tablesyntax"/>
              <w:rPr>
                <w:ins w:id="251" w:author="jingye" w:date="2014-10-09T16:50:00Z"/>
                <w:rFonts w:ascii="Times New Roman" w:hAnsi="Times New Roman"/>
                <w:noProof/>
                <w:color w:val="000000"/>
                <w:lang w:val="fr-FR"/>
              </w:rPr>
            </w:pPr>
            <w:ins w:id="252" w:author="jingye" w:date="2014-10-09T16:50:00Z">
              <w:r w:rsidRPr="004E0B74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4E0B74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>
                <w:rPr>
                  <w:rFonts w:ascii="Times New Roman" w:hAnsi="Times New Roman"/>
                  <w:noProof/>
                  <w:color w:val="000000"/>
                  <w:lang w:val="fr-FR"/>
                </w:rPr>
                <w:t>} else {</w:t>
              </w:r>
            </w:ins>
          </w:p>
        </w:tc>
        <w:tc>
          <w:tcPr>
            <w:tcW w:w="1152" w:type="dxa"/>
          </w:tcPr>
          <w:p w:rsidR="00F87968" w:rsidRPr="004E0B74" w:rsidRDefault="00F87968" w:rsidP="006D7B0A">
            <w:pPr>
              <w:pStyle w:val="tableheading"/>
              <w:rPr>
                <w:ins w:id="253" w:author="jingye" w:date="2014-10-09T16:50:00Z"/>
                <w:b w:val="0"/>
                <w:noProof/>
                <w:color w:val="000000"/>
                <w:lang w:val="fr-FR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b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runPos = 0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runMode = palette_mode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[ xC ][ yC ]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while ( runPos  &lt;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=  palette_run ) {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lastRenderedPageBreak/>
              <w:t xml:space="preserve">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xC = x0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0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yC = y0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1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1F520B" w:rsidRPr="00031B0C" w:rsidTr="004A252B">
        <w:trPr>
          <w:cantSplit/>
          <w:jc w:val="center"/>
          <w:ins w:id="254" w:author="jingye" w:date="2014-10-09T16:27:00Z"/>
        </w:trPr>
        <w:tc>
          <w:tcPr>
            <w:tcW w:w="7917" w:type="dxa"/>
          </w:tcPr>
          <w:p w:rsidR="001F520B" w:rsidRPr="00031B0C" w:rsidRDefault="001F520B" w:rsidP="004A252B">
            <w:pPr>
              <w:pStyle w:val="tablesyntax"/>
              <w:rPr>
                <w:ins w:id="255" w:author="jingye" w:date="2014-10-09T16:27:00Z"/>
                <w:rFonts w:ascii="Times New Roman" w:hAnsi="Times New Roman"/>
                <w:noProof/>
                <w:color w:val="000000"/>
              </w:rPr>
            </w:pPr>
            <w:ins w:id="256" w:author="jingye" w:date="2014-10-09T16:27:00Z"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>
                <w:rPr>
                  <w:rFonts w:ascii="Times New Roman" w:hAnsi="Times New Roman"/>
                  <w:noProof/>
                  <w:color w:val="000000"/>
                  <w:lang w:val="fr-FR"/>
                </w:rPr>
                <w:t>if(CodedMap[xC][yC] != 0) {</w:t>
              </w:r>
            </w:ins>
          </w:p>
        </w:tc>
        <w:tc>
          <w:tcPr>
            <w:tcW w:w="1152" w:type="dxa"/>
          </w:tcPr>
          <w:p w:rsidR="001F520B" w:rsidRPr="00031B0C" w:rsidRDefault="001F520B" w:rsidP="004A252B">
            <w:pPr>
              <w:pStyle w:val="tableheading"/>
              <w:rPr>
                <w:ins w:id="257" w:author="jingye" w:date="2014-10-09T16:27:00Z"/>
                <w:b w:val="0"/>
                <w:noProof/>
                <w:color w:val="000000"/>
              </w:rPr>
            </w:pPr>
          </w:p>
        </w:tc>
      </w:tr>
      <w:tr w:rsidR="004E0B74" w:rsidRPr="00031B0C" w:rsidTr="004A252B">
        <w:trPr>
          <w:cantSplit/>
          <w:jc w:val="center"/>
          <w:ins w:id="258" w:author="jingye" w:date="2014-10-09T16:29:00Z"/>
        </w:trPr>
        <w:tc>
          <w:tcPr>
            <w:tcW w:w="7917" w:type="dxa"/>
          </w:tcPr>
          <w:p w:rsidR="004E0B74" w:rsidRPr="00031B0C" w:rsidRDefault="004E0B74" w:rsidP="004A252B">
            <w:pPr>
              <w:pStyle w:val="tablesyntax"/>
              <w:rPr>
                <w:ins w:id="259" w:author="jingye" w:date="2014-10-09T16:29:00Z"/>
                <w:rFonts w:ascii="Times New Roman" w:hAnsi="Times New Roman"/>
                <w:noProof/>
                <w:color w:val="000000"/>
              </w:rPr>
            </w:pPr>
            <w:ins w:id="260" w:author="jingye" w:date="2014-10-09T16:29:00Z">
              <w:r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>
                <w:rPr>
                  <w:rFonts w:ascii="Times New Roman" w:hAnsi="Times New Roman"/>
                  <w:noProof/>
                  <w:color w:val="000000"/>
                  <w:lang w:val="fr-FR"/>
                </w:rPr>
                <w:t>palette_</w:t>
              </w:r>
            </w:ins>
            <w:ins w:id="261" w:author="jingye" w:date="2014-10-09T16:30:00Z">
              <w:r>
                <w:rPr>
                  <w:rFonts w:ascii="Times New Roman" w:hAnsi="Times New Roman"/>
                  <w:noProof/>
                  <w:color w:val="000000"/>
                  <w:lang w:val="fr-FR"/>
                </w:rPr>
                <w:t>run++ </w:t>
              </w:r>
            </w:ins>
          </w:p>
        </w:tc>
        <w:tc>
          <w:tcPr>
            <w:tcW w:w="1152" w:type="dxa"/>
          </w:tcPr>
          <w:p w:rsidR="004E0B74" w:rsidRPr="00031B0C" w:rsidRDefault="004E0B74" w:rsidP="004A252B">
            <w:pPr>
              <w:pStyle w:val="tableheading"/>
              <w:rPr>
                <w:ins w:id="262" w:author="jingye" w:date="2014-10-09T16:29:00Z"/>
                <w:b w:val="0"/>
                <w:noProof/>
                <w:color w:val="000000"/>
              </w:rPr>
            </w:pPr>
          </w:p>
        </w:tc>
      </w:tr>
      <w:tr w:rsidR="001F520B" w:rsidRPr="00031B0C" w:rsidTr="004A252B">
        <w:trPr>
          <w:cantSplit/>
          <w:jc w:val="center"/>
          <w:ins w:id="263" w:author="jingye" w:date="2014-10-09T16:27:00Z"/>
        </w:trPr>
        <w:tc>
          <w:tcPr>
            <w:tcW w:w="7917" w:type="dxa"/>
          </w:tcPr>
          <w:p w:rsidR="001F520B" w:rsidRPr="00031B0C" w:rsidRDefault="001F520B" w:rsidP="004A252B">
            <w:pPr>
              <w:pStyle w:val="tablesyntax"/>
              <w:rPr>
                <w:ins w:id="264" w:author="jingye" w:date="2014-10-09T16:27:00Z"/>
                <w:rFonts w:ascii="Times New Roman" w:hAnsi="Times New Roman"/>
                <w:noProof/>
                <w:color w:val="000000"/>
              </w:rPr>
            </w:pPr>
            <w:ins w:id="265" w:author="jingye" w:date="2014-10-09T16:28:00Z"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>
                <w:rPr>
                  <w:rFonts w:ascii="Times New Roman" w:hAnsi="Times New Roman"/>
                  <w:noProof/>
                  <w:color w:val="000000"/>
                  <w:lang w:val="fr-FR"/>
                </w:rPr>
                <w:t>} else {</w:t>
              </w:r>
            </w:ins>
          </w:p>
        </w:tc>
        <w:tc>
          <w:tcPr>
            <w:tcW w:w="1152" w:type="dxa"/>
          </w:tcPr>
          <w:p w:rsidR="001F520B" w:rsidRPr="00031B0C" w:rsidRDefault="001F520B" w:rsidP="004A252B">
            <w:pPr>
              <w:pStyle w:val="tableheading"/>
              <w:rPr>
                <w:ins w:id="266" w:author="jingye" w:date="2014-10-09T16:27:00Z"/>
                <w:b w:val="0"/>
                <w:noProof/>
                <w:color w:val="000000"/>
              </w:rPr>
            </w:pPr>
          </w:p>
        </w:tc>
      </w:tr>
      <w:tr w:rsidR="004E0B74" w:rsidRPr="00031B0C" w:rsidTr="004A252B">
        <w:trPr>
          <w:cantSplit/>
          <w:jc w:val="center"/>
          <w:ins w:id="267" w:author="jingye" w:date="2014-10-09T16:29:00Z"/>
        </w:trPr>
        <w:tc>
          <w:tcPr>
            <w:tcW w:w="7917" w:type="dxa"/>
          </w:tcPr>
          <w:p w:rsidR="004E0B74" w:rsidRPr="00031B0C" w:rsidRDefault="004E0B74" w:rsidP="004A252B">
            <w:pPr>
              <w:pStyle w:val="tablesyntax"/>
              <w:rPr>
                <w:ins w:id="268" w:author="jingye" w:date="2014-10-09T16:29:00Z"/>
                <w:rFonts w:ascii="Times New Roman" w:hAnsi="Times New Roman"/>
                <w:noProof/>
                <w:color w:val="000000"/>
              </w:rPr>
            </w:pPr>
            <w:ins w:id="269" w:author="jingye" w:date="2014-10-09T16:29:00Z">
              <w:r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>
                <w:rPr>
                  <w:rFonts w:ascii="Times New Roman" w:hAnsi="Times New Roman"/>
                  <w:noProof/>
                  <w:color w:val="000000"/>
                  <w:lang w:val="fr-FR"/>
                </w:rPr>
                <w:t>CodedMap[xC][yC] = -1</w:t>
              </w:r>
            </w:ins>
          </w:p>
        </w:tc>
        <w:tc>
          <w:tcPr>
            <w:tcW w:w="1152" w:type="dxa"/>
          </w:tcPr>
          <w:p w:rsidR="004E0B74" w:rsidRPr="00031B0C" w:rsidRDefault="004E0B74" w:rsidP="004A252B">
            <w:pPr>
              <w:pStyle w:val="tableheading"/>
              <w:rPr>
                <w:ins w:id="270" w:author="jingye" w:date="2014-10-09T16:29:00Z"/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BC52B7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ins w:id="271" w:author="jingye" w:date="2014-10-09T16:28:00Z">
              <w:r w:rsidR="001F520B"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</w:ins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if( palette_mode[ xC ][ yC ]  = = 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INDEX</w:t>
            </w:r>
            <w:ins w:id="272" w:author="Meng Xu" w:date="2014-10-06T14:25:00Z">
              <w:r w:rsidR="008619DF">
                <w:rPr>
                  <w:rFonts w:ascii="Times New Roman" w:hAnsi="Times New Roman"/>
                  <w:noProof/>
                  <w:color w:val="000000"/>
                </w:rPr>
                <w:t xml:space="preserve"> </w:t>
              </w:r>
            </w:ins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) {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del w:id="273" w:author="jingye" w:date="2014-10-09T16:26:00Z">
              <w:r w:rsidRPr="00031B0C" w:rsidDel="00EE6806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EE6806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EE6806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EE6806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EE6806">
                <w:rPr>
                  <w:rFonts w:ascii="Times New Roman" w:hAnsi="Times New Roman"/>
                  <w:noProof/>
                  <w:color w:val="000000"/>
                </w:rPr>
                <w:tab/>
                <w:delText>palette_mode</w:delText>
              </w:r>
              <w:r w:rsidRPr="00031B0C" w:rsidDel="00EE6806">
                <w:rPr>
                  <w:rFonts w:ascii="Times New Roman" w:hAnsi="Times New Roman"/>
                  <w:noProof/>
                  <w:color w:val="000000"/>
                  <w:lang w:val="fr-FR"/>
                </w:rPr>
                <w:delText>[ xC ][ yC ]</w:delText>
              </w:r>
              <w:r w:rsidRPr="00031B0C" w:rsidDel="00EE6806">
                <w:rPr>
                  <w:rFonts w:ascii="Times New Roman" w:hAnsi="Times New Roman"/>
                  <w:noProof/>
                  <w:color w:val="000000"/>
                </w:rPr>
                <w:delText xml:space="preserve"> = INDEX</w:delText>
              </w:r>
            </w:del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ins w:id="274" w:author="jingye" w:date="2014-10-09T16:28:00Z">
              <w:r w:rsidR="001F520B"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</w:ins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paletteMap[ xC ][ yC ] = palette_index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ins w:id="275" w:author="jingye" w:date="2014-10-09T16:28:00Z">
              <w:r w:rsidR="001F520B"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</w:ins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}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else {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del w:id="276" w:author="jingye" w:date="2014-10-09T16:26:00Z">
              <w:r w:rsidRPr="00031B0C" w:rsidDel="00EE6806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EE6806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EE6806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EE6806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 w:rsidDel="00EE6806">
                <w:rPr>
                  <w:rFonts w:ascii="Times New Roman" w:hAnsi="Times New Roman"/>
                  <w:noProof/>
                  <w:color w:val="000000"/>
                </w:rPr>
                <w:tab/>
                <w:delText>palette_mode</w:delText>
              </w:r>
              <w:r w:rsidRPr="00031B0C" w:rsidDel="00EE6806">
                <w:rPr>
                  <w:rFonts w:ascii="Times New Roman" w:hAnsi="Times New Roman"/>
                  <w:noProof/>
                  <w:color w:val="000000"/>
                  <w:lang w:val="fr-FR"/>
                </w:rPr>
                <w:delText>[ xC ][ yC ]</w:delText>
              </w:r>
              <w:r w:rsidRPr="00031B0C" w:rsidDel="00EE6806">
                <w:rPr>
                  <w:rFonts w:ascii="Times New Roman" w:hAnsi="Times New Roman"/>
                  <w:noProof/>
                  <w:color w:val="000000"/>
                </w:rPr>
                <w:delText xml:space="preserve"> = COPY_ABOVE</w:delText>
              </w:r>
            </w:del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ins w:id="277" w:author="jingye" w:date="2014-10-09T16:28:00Z">
              <w:r w:rsidR="001F520B"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</w:ins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paletteMap[ xC ][ yC ] = paletteMap[ xC ][ y − 1 ]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ins w:id="278" w:author="jingye" w:date="2014-10-09T16:28:00Z">
              <w:r w:rsidR="001F520B"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</w:ins>
            <w:r w:rsidRPr="00031B0C">
              <w:rPr>
                <w:rFonts w:ascii="Times New Roman" w:hAnsi="Times New Roman"/>
                <w:noProof/>
                <w:color w:val="000000"/>
              </w:rPr>
              <w:t>}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1F520B" w:rsidRPr="00031B0C" w:rsidTr="004A252B">
        <w:trPr>
          <w:cantSplit/>
          <w:jc w:val="center"/>
          <w:ins w:id="279" w:author="jingye" w:date="2014-10-09T16:28:00Z"/>
        </w:trPr>
        <w:tc>
          <w:tcPr>
            <w:tcW w:w="7917" w:type="dxa"/>
          </w:tcPr>
          <w:p w:rsidR="001F520B" w:rsidRPr="00031B0C" w:rsidRDefault="001F520B" w:rsidP="004A252B">
            <w:pPr>
              <w:pStyle w:val="tablesyntax"/>
              <w:rPr>
                <w:ins w:id="280" w:author="jingye" w:date="2014-10-09T16:28:00Z"/>
                <w:rFonts w:ascii="Times New Roman" w:hAnsi="Times New Roman"/>
                <w:noProof/>
                <w:color w:val="000000"/>
              </w:rPr>
            </w:pPr>
            <w:ins w:id="281" w:author="jingye" w:date="2014-10-09T16:28:00Z"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>
                <w:rPr>
                  <w:rFonts w:ascii="Times New Roman" w:hAnsi="Times New Roman"/>
                  <w:noProof/>
                  <w:color w:val="000000"/>
                  <w:lang w:val="fr-FR"/>
                </w:rPr>
                <w:t>}</w:t>
              </w:r>
            </w:ins>
          </w:p>
        </w:tc>
        <w:tc>
          <w:tcPr>
            <w:tcW w:w="1152" w:type="dxa"/>
          </w:tcPr>
          <w:p w:rsidR="001F520B" w:rsidRPr="00031B0C" w:rsidRDefault="001F520B" w:rsidP="004A252B">
            <w:pPr>
              <w:pStyle w:val="tableheading"/>
              <w:rPr>
                <w:ins w:id="282" w:author="jingye" w:date="2014-10-09T16:28:00Z"/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runPos++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scanPos++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}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}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cell"/>
              <w:rPr>
                <w:noProof/>
                <w:color w:val="000000"/>
              </w:rPr>
            </w:pPr>
          </w:p>
        </w:tc>
      </w:tr>
      <w:tr w:rsidR="0027260A" w:rsidRPr="00031B0C" w:rsidTr="004A252B">
        <w:trPr>
          <w:cantSplit/>
          <w:jc w:val="center"/>
        </w:trPr>
        <w:tc>
          <w:tcPr>
            <w:tcW w:w="7917" w:type="dxa"/>
          </w:tcPr>
          <w:p w:rsidR="0027260A" w:rsidRPr="00031B0C" w:rsidRDefault="0027260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}</w:t>
            </w:r>
          </w:p>
        </w:tc>
        <w:tc>
          <w:tcPr>
            <w:tcW w:w="1152" w:type="dxa"/>
          </w:tcPr>
          <w:p w:rsidR="0027260A" w:rsidRPr="00031B0C" w:rsidRDefault="0027260A" w:rsidP="004A252B">
            <w:pPr>
              <w:pStyle w:val="tablecell"/>
              <w:rPr>
                <w:noProof/>
                <w:color w:val="000000"/>
              </w:rPr>
            </w:pPr>
          </w:p>
        </w:tc>
      </w:tr>
      <w:tr w:rsidR="00C5167A" w:rsidRPr="00031B0C" w:rsidTr="004A252B">
        <w:trPr>
          <w:cantSplit/>
          <w:jc w:val="center"/>
          <w:ins w:id="283" w:author="MaZhan" w:date="2014-10-06T11:32:00Z"/>
        </w:trPr>
        <w:tc>
          <w:tcPr>
            <w:tcW w:w="7917" w:type="dxa"/>
          </w:tcPr>
          <w:p w:rsidR="00C5167A" w:rsidRPr="00031B0C" w:rsidRDefault="00C5167A" w:rsidP="004A252B">
            <w:pPr>
              <w:pStyle w:val="tablesyntax"/>
              <w:rPr>
                <w:ins w:id="284" w:author="MaZhan" w:date="2014-10-06T11:32:00Z"/>
                <w:rFonts w:ascii="Times New Roman" w:hAnsi="Times New Roman"/>
                <w:noProof/>
                <w:color w:val="000000"/>
                <w:lang w:val="fr-FR"/>
              </w:rPr>
            </w:pPr>
            <w:ins w:id="285" w:author="MaZhan" w:date="2014-10-06T11:33:00Z">
              <w:r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>scanPos = 0</w:t>
              </w:r>
            </w:ins>
          </w:p>
        </w:tc>
        <w:tc>
          <w:tcPr>
            <w:tcW w:w="1152" w:type="dxa"/>
          </w:tcPr>
          <w:p w:rsidR="00C5167A" w:rsidRPr="00031B0C" w:rsidRDefault="00C5167A" w:rsidP="004A252B">
            <w:pPr>
              <w:pStyle w:val="tablecell"/>
              <w:rPr>
                <w:ins w:id="286" w:author="MaZhan" w:date="2014-10-06T11:32:00Z"/>
                <w:noProof/>
                <w:color w:val="000000"/>
              </w:rPr>
            </w:pPr>
          </w:p>
        </w:tc>
      </w:tr>
      <w:tr w:rsidR="00C5167A" w:rsidRPr="00031B0C" w:rsidTr="004A252B">
        <w:trPr>
          <w:cantSplit/>
          <w:jc w:val="center"/>
          <w:ins w:id="287" w:author="MaZhan" w:date="2014-10-06T11:32:00Z"/>
        </w:trPr>
        <w:tc>
          <w:tcPr>
            <w:tcW w:w="7917" w:type="dxa"/>
          </w:tcPr>
          <w:p w:rsidR="00C5167A" w:rsidRPr="00031B0C" w:rsidRDefault="00C5167A" w:rsidP="004A252B">
            <w:pPr>
              <w:pStyle w:val="tablesyntax"/>
              <w:rPr>
                <w:ins w:id="288" w:author="MaZhan" w:date="2014-10-06T11:32:00Z"/>
                <w:rFonts w:ascii="Times New Roman" w:hAnsi="Times New Roman"/>
                <w:noProof/>
                <w:color w:val="000000"/>
                <w:lang w:val="fr-FR"/>
              </w:rPr>
            </w:pPr>
            <w:ins w:id="289" w:author="MaZhan" w:date="2014-10-06T11:33:00Z">
              <w:r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 xml:space="preserve">while( scanPos &lt; </w:t>
              </w:r>
              <w:r w:rsidRPr="00031B0C">
                <w:rPr>
                  <w:rFonts w:ascii="Times New Roman" w:hAnsi="Times New Roman"/>
                  <w:noProof/>
                  <w:color w:val="000000"/>
                  <w:lang w:eastAsia="ko-KR"/>
                </w:rPr>
                <w:t>nCbS</w:t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 xml:space="preserve"> * </w:t>
              </w:r>
              <w:r w:rsidRPr="00031B0C">
                <w:rPr>
                  <w:rFonts w:ascii="Times New Roman" w:hAnsi="Times New Roman"/>
                  <w:noProof/>
                  <w:color w:val="000000"/>
                  <w:lang w:eastAsia="ko-KR"/>
                </w:rPr>
                <w:t xml:space="preserve">nCbS </w:t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>) {</w:t>
              </w:r>
            </w:ins>
          </w:p>
        </w:tc>
        <w:tc>
          <w:tcPr>
            <w:tcW w:w="1152" w:type="dxa"/>
          </w:tcPr>
          <w:p w:rsidR="00C5167A" w:rsidRPr="00031B0C" w:rsidRDefault="00C5167A" w:rsidP="004A252B">
            <w:pPr>
              <w:pStyle w:val="tablecell"/>
              <w:rPr>
                <w:ins w:id="290" w:author="MaZhan" w:date="2014-10-06T11:32:00Z"/>
                <w:noProof/>
                <w:color w:val="000000"/>
              </w:rPr>
            </w:pPr>
          </w:p>
        </w:tc>
      </w:tr>
      <w:tr w:rsidR="00C5167A" w:rsidRPr="00031B0C" w:rsidTr="004A252B">
        <w:trPr>
          <w:cantSplit/>
          <w:jc w:val="center"/>
          <w:ins w:id="291" w:author="MaZhan" w:date="2014-10-06T11:33:00Z"/>
        </w:trPr>
        <w:tc>
          <w:tcPr>
            <w:tcW w:w="7917" w:type="dxa"/>
          </w:tcPr>
          <w:p w:rsidR="00C5167A" w:rsidRPr="00031B0C" w:rsidRDefault="00C5167A" w:rsidP="00BC52B7">
            <w:pPr>
              <w:pStyle w:val="tablesyntax"/>
              <w:rPr>
                <w:ins w:id="292" w:author="MaZhan" w:date="2014-10-06T11:33:00Z"/>
                <w:rFonts w:ascii="Times New Roman" w:hAnsi="Times New Roman"/>
                <w:noProof/>
                <w:color w:val="000000"/>
                <w:lang w:val="fr-FR"/>
              </w:rPr>
            </w:pPr>
            <w:ins w:id="293" w:author="MaZhan" w:date="2014-10-06T11:34:00Z">
              <w:r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ab/>
                <w:t>if(</w:t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>palette_index</w:t>
              </w:r>
              <w:r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 xml:space="preserve">  = =  </w:t>
              </w:r>
              <w:proofErr w:type="spellStart"/>
              <w:r w:rsidRPr="00031B0C">
                <w:rPr>
                  <w:color w:val="000000"/>
                  <w:lang w:val="fr-FR"/>
                </w:rPr>
                <w:t>palette_</w:t>
              </w:r>
              <w:proofErr w:type="gramStart"/>
              <w:r w:rsidRPr="00031B0C">
                <w:rPr>
                  <w:color w:val="000000"/>
                  <w:lang w:val="fr-FR"/>
                </w:rPr>
                <w:t>size</w:t>
              </w:r>
            </w:ins>
            <w:proofErr w:type="spellEnd"/>
            <w:ins w:id="294" w:author="Meng Xu" w:date="2014-10-06T14:24:00Z">
              <w:r w:rsidR="008619DF">
                <w:rPr>
                  <w:color w:val="000000"/>
                  <w:lang w:val="fr-FR"/>
                </w:rPr>
                <w:t xml:space="preserve"> </w:t>
              </w:r>
            </w:ins>
            <w:ins w:id="295" w:author="MaZhan" w:date="2014-10-06T11:34:00Z">
              <w:r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>)</w:t>
              </w:r>
              <w:proofErr w:type="gramEnd"/>
              <w:r w:rsidRPr="00031B0C">
                <w:rPr>
                  <w:rFonts w:ascii="Times New Roman" w:hAnsi="Times New Roman"/>
                  <w:noProof/>
                  <w:color w:val="000000"/>
                  <w:lang w:val="en-US"/>
                </w:rPr>
                <w:t xml:space="preserve"> </w:t>
              </w:r>
              <w:r w:rsidRPr="00031B0C">
                <w:rPr>
                  <w:rFonts w:ascii="Times New Roman" w:hAnsi="Times New Roman"/>
                  <w:noProof/>
                  <w:color w:val="000000"/>
                  <w:lang w:val="fr-FR"/>
                </w:rPr>
                <w:t>{</w:t>
              </w:r>
            </w:ins>
          </w:p>
        </w:tc>
        <w:tc>
          <w:tcPr>
            <w:tcW w:w="1152" w:type="dxa"/>
          </w:tcPr>
          <w:p w:rsidR="00C5167A" w:rsidRPr="00031B0C" w:rsidRDefault="00C5167A" w:rsidP="004A252B">
            <w:pPr>
              <w:pStyle w:val="tablecell"/>
              <w:rPr>
                <w:ins w:id="296" w:author="MaZhan" w:date="2014-10-06T11:33:00Z"/>
                <w:noProof/>
                <w:color w:val="000000"/>
              </w:rPr>
            </w:pPr>
          </w:p>
        </w:tc>
      </w:tr>
      <w:tr w:rsidR="00C5167A" w:rsidRPr="00031B0C" w:rsidTr="004A252B">
        <w:trPr>
          <w:cantSplit/>
          <w:jc w:val="center"/>
          <w:ins w:id="297" w:author="MaZhan" w:date="2014-10-06T11:33:00Z"/>
        </w:trPr>
        <w:tc>
          <w:tcPr>
            <w:tcW w:w="7917" w:type="dxa"/>
          </w:tcPr>
          <w:p w:rsidR="00C5167A" w:rsidRPr="00031B0C" w:rsidRDefault="00C5167A" w:rsidP="004A252B">
            <w:pPr>
              <w:pStyle w:val="tablesyntax"/>
              <w:rPr>
                <w:ins w:id="298" w:author="MaZhan" w:date="2014-10-06T11:33:00Z"/>
                <w:rFonts w:ascii="Times New Roman" w:hAnsi="Times New Roman"/>
                <w:noProof/>
                <w:color w:val="000000"/>
                <w:lang w:val="fr-FR"/>
              </w:rPr>
            </w:pPr>
            <w:ins w:id="299" w:author="MaZhan" w:date="2014-10-06T11:34:00Z"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  <w:t>for( cIdx = 0; cIdx &lt; 3; cIdx++ ) {</w:t>
              </w:r>
            </w:ins>
          </w:p>
        </w:tc>
        <w:tc>
          <w:tcPr>
            <w:tcW w:w="1152" w:type="dxa"/>
          </w:tcPr>
          <w:p w:rsidR="00C5167A" w:rsidRPr="00031B0C" w:rsidRDefault="00C5167A" w:rsidP="004A252B">
            <w:pPr>
              <w:pStyle w:val="tablecell"/>
              <w:rPr>
                <w:ins w:id="300" w:author="MaZhan" w:date="2014-10-06T11:33:00Z"/>
                <w:noProof/>
                <w:color w:val="000000"/>
              </w:rPr>
            </w:pPr>
          </w:p>
        </w:tc>
      </w:tr>
      <w:tr w:rsidR="00C5167A" w:rsidRPr="00031B0C" w:rsidTr="004A252B">
        <w:trPr>
          <w:cantSplit/>
          <w:jc w:val="center"/>
          <w:ins w:id="301" w:author="MaZhan" w:date="2014-10-06T11:34:00Z"/>
        </w:trPr>
        <w:tc>
          <w:tcPr>
            <w:tcW w:w="7917" w:type="dxa"/>
          </w:tcPr>
          <w:p w:rsidR="00C5167A" w:rsidRPr="00031B0C" w:rsidRDefault="00C5167A" w:rsidP="004A252B">
            <w:pPr>
              <w:pStyle w:val="tablesyntax"/>
              <w:rPr>
                <w:ins w:id="302" w:author="MaZhan" w:date="2014-10-06T11:34:00Z"/>
                <w:rFonts w:ascii="Times New Roman" w:hAnsi="Times New Roman"/>
                <w:noProof/>
                <w:color w:val="000000"/>
                <w:lang w:val="fr-FR"/>
              </w:rPr>
            </w:pPr>
            <w:ins w:id="303" w:author="MaZhan" w:date="2014-10-06T11:34:00Z"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b/>
                  <w:noProof/>
                  <w:color w:val="000000"/>
                </w:rPr>
                <w:t>palette_escape_val</w:t>
              </w:r>
            </w:ins>
          </w:p>
        </w:tc>
        <w:tc>
          <w:tcPr>
            <w:tcW w:w="1152" w:type="dxa"/>
          </w:tcPr>
          <w:p w:rsidR="00C5167A" w:rsidRPr="00031B0C" w:rsidRDefault="00C5167A" w:rsidP="004A252B">
            <w:pPr>
              <w:pStyle w:val="tablecell"/>
              <w:rPr>
                <w:ins w:id="304" w:author="MaZhan" w:date="2014-10-06T11:34:00Z"/>
                <w:noProof/>
                <w:color w:val="000000"/>
              </w:rPr>
            </w:pPr>
          </w:p>
        </w:tc>
      </w:tr>
      <w:tr w:rsidR="00C5167A" w:rsidRPr="00031B0C" w:rsidTr="004A252B">
        <w:trPr>
          <w:cantSplit/>
          <w:jc w:val="center"/>
          <w:ins w:id="305" w:author="MaZhan" w:date="2014-10-06T11:34:00Z"/>
        </w:trPr>
        <w:tc>
          <w:tcPr>
            <w:tcW w:w="7917" w:type="dxa"/>
          </w:tcPr>
          <w:p w:rsidR="00C5167A" w:rsidRPr="00031B0C" w:rsidRDefault="00C5167A" w:rsidP="004A252B">
            <w:pPr>
              <w:pStyle w:val="tablesyntax"/>
              <w:rPr>
                <w:ins w:id="306" w:author="MaZhan" w:date="2014-10-06T11:34:00Z"/>
                <w:rFonts w:ascii="Times New Roman" w:hAnsi="Times New Roman"/>
                <w:noProof/>
                <w:color w:val="000000"/>
                <w:lang w:val="fr-FR"/>
              </w:rPr>
            </w:pPr>
            <w:ins w:id="307" w:author="MaZhan" w:date="2014-10-06T11:34:00Z"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  <w:t>paletteEscapeVal</w:t>
              </w:r>
              <w:r w:rsidRPr="00031B0C">
                <w:rPr>
                  <w:color w:val="000000"/>
                  <w:lang w:val="en-CA"/>
                </w:rPr>
                <w:t>[</w:t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> cIdx </w:t>
              </w:r>
              <w:r w:rsidRPr="00031B0C">
                <w:rPr>
                  <w:color w:val="000000"/>
                  <w:lang w:val="en-CA"/>
                </w:rPr>
                <w:t>]</w:t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>[ xC ][ yC ] = palette_escape_val</w:t>
              </w:r>
            </w:ins>
          </w:p>
        </w:tc>
        <w:tc>
          <w:tcPr>
            <w:tcW w:w="1152" w:type="dxa"/>
          </w:tcPr>
          <w:p w:rsidR="00C5167A" w:rsidRPr="00031B0C" w:rsidRDefault="00C5167A" w:rsidP="004A252B">
            <w:pPr>
              <w:pStyle w:val="tablecell"/>
              <w:rPr>
                <w:ins w:id="308" w:author="MaZhan" w:date="2014-10-06T11:34:00Z"/>
                <w:noProof/>
                <w:color w:val="000000"/>
              </w:rPr>
            </w:pPr>
          </w:p>
        </w:tc>
      </w:tr>
      <w:tr w:rsidR="00C5167A" w:rsidRPr="00031B0C" w:rsidTr="004A252B">
        <w:trPr>
          <w:cantSplit/>
          <w:jc w:val="center"/>
          <w:ins w:id="309" w:author="MaZhan" w:date="2014-10-06T11:34:00Z"/>
        </w:trPr>
        <w:tc>
          <w:tcPr>
            <w:tcW w:w="7917" w:type="dxa"/>
          </w:tcPr>
          <w:p w:rsidR="00C5167A" w:rsidRPr="00031B0C" w:rsidRDefault="00C5167A" w:rsidP="004A252B">
            <w:pPr>
              <w:pStyle w:val="tablesyntax"/>
              <w:rPr>
                <w:ins w:id="310" w:author="MaZhan" w:date="2014-10-06T11:34:00Z"/>
                <w:rFonts w:ascii="Times New Roman" w:hAnsi="Times New Roman"/>
                <w:noProof/>
                <w:color w:val="000000"/>
                <w:lang w:val="fr-FR"/>
              </w:rPr>
            </w:pPr>
            <w:ins w:id="311" w:author="MaZhan" w:date="2014-10-06T11:34:00Z"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  <w:t>}</w:t>
              </w:r>
            </w:ins>
          </w:p>
        </w:tc>
        <w:tc>
          <w:tcPr>
            <w:tcW w:w="1152" w:type="dxa"/>
          </w:tcPr>
          <w:p w:rsidR="00C5167A" w:rsidRPr="00031B0C" w:rsidRDefault="00C5167A" w:rsidP="004A252B">
            <w:pPr>
              <w:pStyle w:val="tablecell"/>
              <w:rPr>
                <w:ins w:id="312" w:author="MaZhan" w:date="2014-10-06T11:34:00Z"/>
                <w:noProof/>
                <w:color w:val="000000"/>
              </w:rPr>
            </w:pPr>
          </w:p>
        </w:tc>
      </w:tr>
      <w:tr w:rsidR="00C5167A" w:rsidRPr="00031B0C" w:rsidDel="008619DF" w:rsidTr="004A252B">
        <w:trPr>
          <w:cantSplit/>
          <w:jc w:val="center"/>
          <w:ins w:id="313" w:author="MaZhan" w:date="2014-10-06T11:34:00Z"/>
          <w:del w:id="314" w:author="Meng Xu" w:date="2014-10-06T14:25:00Z"/>
        </w:trPr>
        <w:tc>
          <w:tcPr>
            <w:tcW w:w="7917" w:type="dxa"/>
          </w:tcPr>
          <w:p w:rsidR="00C5167A" w:rsidRPr="00031B0C" w:rsidDel="008619DF" w:rsidRDefault="00C5167A" w:rsidP="004A252B">
            <w:pPr>
              <w:pStyle w:val="tablesyntax"/>
              <w:rPr>
                <w:ins w:id="315" w:author="MaZhan" w:date="2014-10-06T11:34:00Z"/>
                <w:del w:id="316" w:author="Meng Xu" w:date="2014-10-06T14:25:00Z"/>
                <w:rFonts w:ascii="Times New Roman" w:hAnsi="Times New Roman"/>
                <w:noProof/>
                <w:color w:val="000000"/>
                <w:lang w:val="fr-FR"/>
              </w:rPr>
            </w:pPr>
            <w:ins w:id="317" w:author="MaZhan" w:date="2014-10-06T11:34:00Z">
              <w:del w:id="318" w:author="Meng Xu" w:date="2014-10-06T14:25:00Z">
                <w:r w:rsidRPr="00031B0C" w:rsidDel="008619DF">
                  <w:rPr>
                    <w:rFonts w:ascii="Times New Roman" w:hAnsi="Times New Roman"/>
                    <w:noProof/>
                    <w:color w:val="000000"/>
                  </w:rPr>
                  <w:tab/>
                </w:r>
                <w:r w:rsidRPr="00031B0C" w:rsidDel="008619DF">
                  <w:rPr>
                    <w:rFonts w:ascii="Times New Roman" w:hAnsi="Times New Roman"/>
                    <w:noProof/>
                    <w:color w:val="000000"/>
                  </w:rPr>
                  <w:tab/>
                </w:r>
                <w:r w:rsidRPr="00031B0C" w:rsidDel="008619DF">
                  <w:rPr>
                    <w:rFonts w:ascii="Times New Roman" w:hAnsi="Times New Roman"/>
                    <w:noProof/>
                    <w:color w:val="000000"/>
                  </w:rPr>
                  <w:tab/>
                  <w:delText>palette_mode</w:delText>
                </w:r>
                <w:r w:rsidRPr="00031B0C" w:rsidDel="008619DF">
                  <w:rPr>
                    <w:rFonts w:ascii="Times New Roman" w:hAnsi="Times New Roman"/>
                    <w:noProof/>
                    <w:color w:val="000000"/>
                    <w:lang w:val="fr-FR"/>
                  </w:rPr>
                  <w:delText>[ xC ][ yC ]</w:delText>
                </w:r>
                <w:r w:rsidRPr="00031B0C" w:rsidDel="008619DF">
                  <w:rPr>
                    <w:rFonts w:ascii="Times New Roman" w:hAnsi="Times New Roman"/>
                    <w:noProof/>
                    <w:color w:val="000000"/>
                  </w:rPr>
                  <w:delText xml:space="preserve"> = </w:delText>
                </w:r>
                <w:r w:rsidRPr="00031B0C" w:rsidDel="008619DF">
                  <w:rPr>
                    <w:rFonts w:ascii="Times New Roman" w:hAnsi="Times New Roman"/>
                    <w:noProof/>
                    <w:color w:val="000000"/>
                    <w:lang w:val="fr-FR"/>
                  </w:rPr>
                  <w:delText>ESCAPE</w:delText>
                </w:r>
              </w:del>
            </w:ins>
          </w:p>
        </w:tc>
        <w:tc>
          <w:tcPr>
            <w:tcW w:w="1152" w:type="dxa"/>
          </w:tcPr>
          <w:p w:rsidR="00C5167A" w:rsidRPr="00031B0C" w:rsidDel="008619DF" w:rsidRDefault="00C5167A" w:rsidP="004A252B">
            <w:pPr>
              <w:pStyle w:val="tablecell"/>
              <w:rPr>
                <w:ins w:id="319" w:author="MaZhan" w:date="2014-10-06T11:34:00Z"/>
                <w:del w:id="320" w:author="Meng Xu" w:date="2014-10-06T14:25:00Z"/>
                <w:noProof/>
                <w:color w:val="000000"/>
              </w:rPr>
            </w:pPr>
          </w:p>
        </w:tc>
      </w:tr>
      <w:tr w:rsidR="00C5167A" w:rsidRPr="00031B0C" w:rsidTr="004A252B">
        <w:trPr>
          <w:cantSplit/>
          <w:jc w:val="center"/>
          <w:ins w:id="321" w:author="MaZhan" w:date="2014-10-06T11:34:00Z"/>
        </w:trPr>
        <w:tc>
          <w:tcPr>
            <w:tcW w:w="7917" w:type="dxa"/>
          </w:tcPr>
          <w:p w:rsidR="00C5167A" w:rsidRPr="00031B0C" w:rsidRDefault="00C5167A" w:rsidP="004A252B">
            <w:pPr>
              <w:pStyle w:val="tablesyntax"/>
              <w:rPr>
                <w:ins w:id="322" w:author="MaZhan" w:date="2014-10-06T11:34:00Z"/>
                <w:rFonts w:ascii="Times New Roman" w:hAnsi="Times New Roman"/>
                <w:noProof/>
                <w:color w:val="000000"/>
                <w:lang w:val="fr-FR"/>
              </w:rPr>
            </w:pPr>
            <w:ins w:id="323" w:author="MaZhan" w:date="2014-10-06T11:34:00Z"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  <w:t>scanPos</w:t>
              </w:r>
              <w:r>
                <w:rPr>
                  <w:rFonts w:ascii="Times New Roman" w:hAnsi="Times New Roman"/>
                  <w:noProof/>
                  <w:color w:val="000000"/>
                </w:rPr>
                <w:t>++</w:t>
              </w:r>
            </w:ins>
          </w:p>
        </w:tc>
        <w:tc>
          <w:tcPr>
            <w:tcW w:w="1152" w:type="dxa"/>
          </w:tcPr>
          <w:p w:rsidR="00C5167A" w:rsidRPr="00031B0C" w:rsidRDefault="00C5167A" w:rsidP="004A252B">
            <w:pPr>
              <w:pStyle w:val="tablecell"/>
              <w:rPr>
                <w:ins w:id="324" w:author="MaZhan" w:date="2014-10-06T11:34:00Z"/>
                <w:noProof/>
                <w:color w:val="000000"/>
              </w:rPr>
            </w:pPr>
          </w:p>
        </w:tc>
      </w:tr>
      <w:tr w:rsidR="00C5167A" w:rsidRPr="00031B0C" w:rsidTr="004A252B">
        <w:trPr>
          <w:cantSplit/>
          <w:jc w:val="center"/>
          <w:ins w:id="325" w:author="MaZhan" w:date="2014-10-06T11:34:00Z"/>
        </w:trPr>
        <w:tc>
          <w:tcPr>
            <w:tcW w:w="7917" w:type="dxa"/>
          </w:tcPr>
          <w:p w:rsidR="00C5167A" w:rsidRPr="00031B0C" w:rsidRDefault="00C5167A" w:rsidP="004A252B">
            <w:pPr>
              <w:pStyle w:val="tablesyntax"/>
              <w:rPr>
                <w:ins w:id="326" w:author="MaZhan" w:date="2014-10-06T11:34:00Z"/>
                <w:rFonts w:ascii="Times New Roman" w:hAnsi="Times New Roman"/>
                <w:noProof/>
                <w:color w:val="000000"/>
                <w:lang w:val="fr-FR"/>
              </w:rPr>
            </w:pPr>
            <w:ins w:id="327" w:author="MaZhan" w:date="2014-10-06T11:34:00Z"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</w:r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  <w:t>}</w:t>
              </w:r>
            </w:ins>
          </w:p>
        </w:tc>
        <w:tc>
          <w:tcPr>
            <w:tcW w:w="1152" w:type="dxa"/>
          </w:tcPr>
          <w:p w:rsidR="00C5167A" w:rsidRPr="00031B0C" w:rsidRDefault="00C5167A" w:rsidP="004A252B">
            <w:pPr>
              <w:pStyle w:val="tablecell"/>
              <w:rPr>
                <w:ins w:id="328" w:author="MaZhan" w:date="2014-10-06T11:34:00Z"/>
                <w:noProof/>
                <w:color w:val="000000"/>
              </w:rPr>
            </w:pPr>
          </w:p>
        </w:tc>
      </w:tr>
      <w:tr w:rsidR="00C5167A" w:rsidRPr="00031B0C" w:rsidTr="004A252B">
        <w:trPr>
          <w:cantSplit/>
          <w:jc w:val="center"/>
          <w:ins w:id="329" w:author="MaZhan" w:date="2014-10-06T11:34:00Z"/>
        </w:trPr>
        <w:tc>
          <w:tcPr>
            <w:tcW w:w="7917" w:type="dxa"/>
          </w:tcPr>
          <w:p w:rsidR="00C5167A" w:rsidRPr="00031B0C" w:rsidRDefault="00C5167A" w:rsidP="004A252B">
            <w:pPr>
              <w:pStyle w:val="tablesyntax"/>
              <w:rPr>
                <w:ins w:id="330" w:author="MaZhan" w:date="2014-10-06T11:34:00Z"/>
                <w:rFonts w:ascii="Times New Roman" w:hAnsi="Times New Roman"/>
                <w:noProof/>
                <w:color w:val="000000"/>
                <w:lang w:val="fr-FR"/>
              </w:rPr>
            </w:pPr>
            <w:ins w:id="331" w:author="MaZhan" w:date="2014-10-06T11:35:00Z">
              <w:r w:rsidRPr="00031B0C">
                <w:rPr>
                  <w:rFonts w:ascii="Times New Roman" w:hAnsi="Times New Roman"/>
                  <w:noProof/>
                  <w:color w:val="000000"/>
                </w:rPr>
                <w:tab/>
                <w:t>}</w:t>
              </w:r>
            </w:ins>
          </w:p>
        </w:tc>
        <w:tc>
          <w:tcPr>
            <w:tcW w:w="1152" w:type="dxa"/>
          </w:tcPr>
          <w:p w:rsidR="00C5167A" w:rsidRPr="00031B0C" w:rsidRDefault="00C5167A" w:rsidP="004A252B">
            <w:pPr>
              <w:pStyle w:val="tablecell"/>
              <w:rPr>
                <w:ins w:id="332" w:author="MaZhan" w:date="2014-10-06T11:34:00Z"/>
                <w:noProof/>
                <w:color w:val="000000"/>
              </w:rPr>
            </w:pPr>
          </w:p>
        </w:tc>
      </w:tr>
      <w:tr w:rsidR="00C5167A" w:rsidRPr="00031B0C" w:rsidTr="004A252B">
        <w:trPr>
          <w:cantSplit/>
          <w:jc w:val="center"/>
          <w:ins w:id="333" w:author="MaZhan" w:date="2014-10-06T11:34:00Z"/>
        </w:trPr>
        <w:tc>
          <w:tcPr>
            <w:tcW w:w="7917" w:type="dxa"/>
          </w:tcPr>
          <w:p w:rsidR="00C5167A" w:rsidRPr="00031B0C" w:rsidRDefault="00C5167A" w:rsidP="004A252B">
            <w:pPr>
              <w:pStyle w:val="tablesyntax"/>
              <w:rPr>
                <w:ins w:id="334" w:author="MaZhan" w:date="2014-10-06T11:34:00Z"/>
                <w:rFonts w:ascii="Times New Roman" w:hAnsi="Times New Roman"/>
                <w:noProof/>
                <w:color w:val="000000"/>
                <w:lang w:val="fr-FR"/>
              </w:rPr>
            </w:pPr>
          </w:p>
        </w:tc>
        <w:tc>
          <w:tcPr>
            <w:tcW w:w="1152" w:type="dxa"/>
          </w:tcPr>
          <w:p w:rsidR="00C5167A" w:rsidRPr="00031B0C" w:rsidRDefault="00C5167A" w:rsidP="004A252B">
            <w:pPr>
              <w:pStyle w:val="tablecell"/>
              <w:rPr>
                <w:ins w:id="335" w:author="MaZhan" w:date="2014-10-06T11:34:00Z"/>
                <w:noProof/>
                <w:color w:val="000000"/>
              </w:rPr>
            </w:pPr>
          </w:p>
        </w:tc>
      </w:tr>
      <w:tr w:rsidR="00C5167A" w:rsidRPr="00031B0C" w:rsidTr="004A252B">
        <w:trPr>
          <w:cantSplit/>
          <w:jc w:val="center"/>
        </w:trPr>
        <w:tc>
          <w:tcPr>
            <w:tcW w:w="7917" w:type="dxa"/>
          </w:tcPr>
          <w:p w:rsidR="00C5167A" w:rsidRPr="00031B0C" w:rsidRDefault="00C5167A" w:rsidP="004A252B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previousP</w:t>
            </w:r>
            <w:proofErr w:type="spellStart"/>
            <w:r w:rsidRPr="00031B0C">
              <w:rPr>
                <w:color w:val="000000"/>
                <w:lang w:val="en-CA"/>
              </w:rPr>
              <w:t>aletteSize</w:t>
            </w:r>
            <w:proofErr w:type="spellEnd"/>
            <w:r w:rsidRPr="00031B0C">
              <w:rPr>
                <w:color w:val="000000"/>
                <w:lang w:val="fr-FR"/>
              </w:rPr>
              <w:t xml:space="preserve"> = </w:t>
            </w:r>
            <w:proofErr w:type="spellStart"/>
            <w:r w:rsidRPr="00031B0C">
              <w:rPr>
                <w:color w:val="000000"/>
                <w:lang w:val="fr-FR"/>
              </w:rPr>
              <w:t>palette_size</w:t>
            </w:r>
            <w:proofErr w:type="spellEnd"/>
          </w:p>
        </w:tc>
        <w:tc>
          <w:tcPr>
            <w:tcW w:w="1152" w:type="dxa"/>
          </w:tcPr>
          <w:p w:rsidR="00C5167A" w:rsidRPr="00031B0C" w:rsidRDefault="00C5167A" w:rsidP="004A252B">
            <w:pPr>
              <w:pStyle w:val="tablecell"/>
              <w:rPr>
                <w:noProof/>
                <w:color w:val="000000"/>
              </w:rPr>
            </w:pPr>
          </w:p>
        </w:tc>
      </w:tr>
      <w:tr w:rsidR="00C5167A" w:rsidRPr="00031B0C" w:rsidTr="004A252B">
        <w:trPr>
          <w:cantSplit/>
          <w:trHeight w:val="206"/>
          <w:jc w:val="center"/>
        </w:trPr>
        <w:tc>
          <w:tcPr>
            <w:tcW w:w="7917" w:type="dxa"/>
          </w:tcPr>
          <w:p w:rsidR="00C5167A" w:rsidRPr="00031B0C" w:rsidRDefault="00C5167A" w:rsidP="004A252B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current_s</w:t>
            </w:r>
            <w:proofErr w:type="spellStart"/>
            <w:r w:rsidRPr="00031B0C">
              <w:rPr>
                <w:color w:val="000000"/>
                <w:lang w:val="en-CA"/>
              </w:rPr>
              <w:t>ize</w:t>
            </w:r>
            <w:proofErr w:type="spellEnd"/>
            <w:r w:rsidRPr="00031B0C">
              <w:rPr>
                <w:color w:val="000000"/>
                <w:lang w:val="fr-FR"/>
              </w:rPr>
              <w:t xml:space="preserve"> = </w:t>
            </w:r>
            <w:proofErr w:type="spellStart"/>
            <w:r w:rsidRPr="00031B0C">
              <w:rPr>
                <w:color w:val="000000"/>
                <w:lang w:val="fr-FR"/>
              </w:rPr>
              <w:t>palette_size</w:t>
            </w:r>
            <w:proofErr w:type="spellEnd"/>
          </w:p>
        </w:tc>
        <w:tc>
          <w:tcPr>
            <w:tcW w:w="1152" w:type="dxa"/>
          </w:tcPr>
          <w:p w:rsidR="00C5167A" w:rsidRPr="00031B0C" w:rsidRDefault="00C5167A" w:rsidP="004A252B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C5167A" w:rsidRPr="00031B0C" w:rsidTr="004A252B">
        <w:trPr>
          <w:cantSplit/>
          <w:jc w:val="center"/>
        </w:trPr>
        <w:tc>
          <w:tcPr>
            <w:tcW w:w="7917" w:type="dxa"/>
          </w:tcPr>
          <w:p w:rsidR="00C5167A" w:rsidRPr="00031B0C" w:rsidRDefault="00C5167A" w:rsidP="004A252B">
            <w:pPr>
              <w:pStyle w:val="tablesyntax"/>
              <w:rPr>
                <w:rFonts w:ascii="Times New Roman" w:eastAsia="SimSun" w:hAnsi="Times New Roman"/>
                <w:noProof/>
                <w:color w:val="000000"/>
                <w:lang w:eastAsia="zh-CN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for( i = 0; i &lt; p</w:t>
            </w:r>
            <w:proofErr w:type="spellStart"/>
            <w:r w:rsidRPr="00031B0C">
              <w:rPr>
                <w:color w:val="000000"/>
                <w:lang w:val="en-CA"/>
              </w:rPr>
              <w:t>alette_size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; i++ )</w:t>
            </w:r>
          </w:p>
        </w:tc>
        <w:tc>
          <w:tcPr>
            <w:tcW w:w="1152" w:type="dxa"/>
          </w:tcPr>
          <w:p w:rsidR="00C5167A" w:rsidRPr="00031B0C" w:rsidRDefault="00C5167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C5167A" w:rsidRPr="00031B0C" w:rsidTr="004A252B">
        <w:trPr>
          <w:cantSplit/>
          <w:jc w:val="center"/>
        </w:trPr>
        <w:tc>
          <w:tcPr>
            <w:tcW w:w="7917" w:type="dxa"/>
          </w:tcPr>
          <w:p w:rsidR="00C5167A" w:rsidRPr="00031B0C" w:rsidRDefault="00C5167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for ( cIdx = 0; cIdx &lt; 3; cIdx++ )</w:t>
            </w:r>
          </w:p>
        </w:tc>
        <w:tc>
          <w:tcPr>
            <w:tcW w:w="1152" w:type="dxa"/>
          </w:tcPr>
          <w:p w:rsidR="00C5167A" w:rsidRPr="00031B0C" w:rsidRDefault="00C5167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C5167A" w:rsidRPr="00031B0C" w:rsidTr="004A252B">
        <w:trPr>
          <w:cantSplit/>
          <w:jc w:val="center"/>
        </w:trPr>
        <w:tc>
          <w:tcPr>
            <w:tcW w:w="7917" w:type="dxa"/>
          </w:tcPr>
          <w:p w:rsidR="00C5167A" w:rsidRPr="00031B0C" w:rsidRDefault="00C5167A" w:rsidP="004A252B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tempPaletteEntries</w:t>
            </w:r>
            <w:r w:rsidRPr="00031B0C">
              <w:rPr>
                <w:color w:val="000000"/>
                <w:lang w:val="fr-FR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proofErr w:type="spellStart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cIdx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color w:val="000000"/>
                <w:lang w:val="fr-FR"/>
              </w:rPr>
              <w:t>]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[ i ] = palette_entries</w:t>
            </w:r>
            <w:r w:rsidRPr="00031B0C">
              <w:rPr>
                <w:color w:val="000000"/>
                <w:lang w:val="fr-FR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proofErr w:type="spellStart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cIdx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color w:val="000000"/>
                <w:lang w:val="fr-FR"/>
              </w:rPr>
              <w:t>]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[ i ]</w:t>
            </w:r>
          </w:p>
        </w:tc>
        <w:tc>
          <w:tcPr>
            <w:tcW w:w="1152" w:type="dxa"/>
          </w:tcPr>
          <w:p w:rsidR="00C5167A" w:rsidRPr="00031B0C" w:rsidRDefault="00C5167A" w:rsidP="004A252B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C5167A" w:rsidRPr="00031B0C" w:rsidTr="004A252B">
        <w:trPr>
          <w:cantSplit/>
          <w:jc w:val="center"/>
        </w:trPr>
        <w:tc>
          <w:tcPr>
            <w:tcW w:w="7917" w:type="dxa"/>
          </w:tcPr>
          <w:p w:rsidR="00C5167A" w:rsidRPr="00031B0C" w:rsidRDefault="00C5167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for( i = 0; i &lt; previousP</w:t>
            </w:r>
            <w:proofErr w:type="spellStart"/>
            <w:r w:rsidRPr="00031B0C">
              <w:rPr>
                <w:color w:val="000000"/>
                <w:lang w:val="en-CA"/>
              </w:rPr>
              <w:t>aletteStuffingSize</w:t>
            </w:r>
            <w:proofErr w:type="spellEnd"/>
            <w:r w:rsidRPr="00031B0C">
              <w:rPr>
                <w:color w:val="000000"/>
                <w:lang w:val="en-CA"/>
              </w:rPr>
              <w:t xml:space="preserve"> &amp;&amp;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current_s</w:t>
            </w:r>
            <w:proofErr w:type="spellStart"/>
            <w:r w:rsidRPr="00031B0C">
              <w:rPr>
                <w:color w:val="000000"/>
                <w:lang w:val="en-CA"/>
              </w:rPr>
              <w:t>ize</w:t>
            </w:r>
            <w:proofErr w:type="spellEnd"/>
            <w:r w:rsidRPr="00031B0C">
              <w:rPr>
                <w:color w:val="000000"/>
                <w:lang w:val="en-CA"/>
              </w:rPr>
              <w:t xml:space="preserve"> &lt; </w:t>
            </w:r>
            <w:proofErr w:type="spellStart"/>
            <w:r w:rsidRPr="00031B0C">
              <w:rPr>
                <w:color w:val="000000"/>
                <w:lang w:val="en-CA"/>
              </w:rPr>
              <w:t>max_palette_predictor_size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 xml:space="preserve">; </w:t>
            </w:r>
            <w:r>
              <w:rPr>
                <w:rFonts w:ascii="Times New Roman" w:hAnsi="Times New Roman"/>
                <w:noProof/>
                <w:color w:val="000000"/>
              </w:rPr>
              <w:br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i++ )</w:t>
            </w:r>
          </w:p>
        </w:tc>
        <w:tc>
          <w:tcPr>
            <w:tcW w:w="1152" w:type="dxa"/>
          </w:tcPr>
          <w:p w:rsidR="00C5167A" w:rsidRPr="00031B0C" w:rsidRDefault="00C5167A" w:rsidP="004A252B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C5167A" w:rsidRPr="00031B0C" w:rsidTr="004A252B">
        <w:trPr>
          <w:cantSplit/>
          <w:jc w:val="center"/>
        </w:trPr>
        <w:tc>
          <w:tcPr>
            <w:tcW w:w="7917" w:type="dxa"/>
          </w:tcPr>
          <w:p w:rsidR="00C5167A" w:rsidRPr="00031B0C" w:rsidRDefault="00C5167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if( 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previous_palette_entry_flag[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i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]  =</w:t>
            </w:r>
            <w:r>
              <w:rPr>
                <w:rFonts w:ascii="Times New Roman" w:hAnsi="Times New Roman"/>
                <w:noProof/>
                <w:color w:val="000000"/>
                <w:lang w:val="en-US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=  0 ) {</w:t>
            </w:r>
          </w:p>
        </w:tc>
        <w:tc>
          <w:tcPr>
            <w:tcW w:w="1152" w:type="dxa"/>
          </w:tcPr>
          <w:p w:rsidR="00C5167A" w:rsidRPr="00031B0C" w:rsidRDefault="00C5167A" w:rsidP="004A252B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C5167A" w:rsidRPr="00031B0C" w:rsidTr="004A252B">
        <w:trPr>
          <w:cantSplit/>
          <w:jc w:val="center"/>
        </w:trPr>
        <w:tc>
          <w:tcPr>
            <w:tcW w:w="7917" w:type="dxa"/>
          </w:tcPr>
          <w:p w:rsidR="00C5167A" w:rsidRPr="00031B0C" w:rsidRDefault="00C5167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for ( cIdx = 0; cIdx &lt; 3; cIdx++ )</w:t>
            </w:r>
          </w:p>
        </w:tc>
        <w:tc>
          <w:tcPr>
            <w:tcW w:w="1152" w:type="dxa"/>
          </w:tcPr>
          <w:p w:rsidR="00C5167A" w:rsidRPr="00031B0C" w:rsidRDefault="00C5167A" w:rsidP="004A252B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C5167A" w:rsidRPr="00031B0C" w:rsidTr="004A252B">
        <w:trPr>
          <w:cantSplit/>
          <w:jc w:val="center"/>
        </w:trPr>
        <w:tc>
          <w:tcPr>
            <w:tcW w:w="7917" w:type="dxa"/>
          </w:tcPr>
          <w:p w:rsidR="00C5167A" w:rsidRPr="00031B0C" w:rsidRDefault="00C5167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temp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PaletteEntries</w:t>
            </w:r>
            <w:r w:rsidRPr="00031B0C">
              <w:rPr>
                <w:color w:val="000000"/>
                <w:lang w:val="en-US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 </w:t>
            </w:r>
            <w:proofErr w:type="spellStart"/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cIdx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 </w:t>
            </w:r>
            <w:r w:rsidRPr="00031B0C">
              <w:rPr>
                <w:color w:val="000000"/>
                <w:lang w:val="en-US"/>
              </w:rPr>
              <w:t>]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[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current_s</w:t>
            </w:r>
            <w:proofErr w:type="spellStart"/>
            <w:r w:rsidRPr="00031B0C">
              <w:rPr>
                <w:color w:val="000000"/>
                <w:lang w:val="en-CA"/>
              </w:rPr>
              <w:t>ize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 xml:space="preserve"> ] =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previous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PaletteEntries</w:t>
            </w:r>
            <w:r w:rsidRPr="00031B0C">
              <w:rPr>
                <w:color w:val="000000"/>
                <w:lang w:val="en-US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 </w:t>
            </w:r>
            <w:proofErr w:type="spellStart"/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cIdx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 </w:t>
            </w:r>
            <w:r w:rsidRPr="00031B0C">
              <w:rPr>
                <w:color w:val="000000"/>
                <w:lang w:val="en-US"/>
              </w:rPr>
              <w:t>]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[ </w:t>
            </w:r>
            <w:proofErr w:type="spellStart"/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i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 ]</w:t>
            </w:r>
          </w:p>
        </w:tc>
        <w:tc>
          <w:tcPr>
            <w:tcW w:w="1152" w:type="dxa"/>
          </w:tcPr>
          <w:p w:rsidR="00C5167A" w:rsidRPr="00031B0C" w:rsidRDefault="00C5167A" w:rsidP="004A252B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C5167A" w:rsidRPr="00031B0C" w:rsidTr="004A252B">
        <w:trPr>
          <w:cantSplit/>
          <w:jc w:val="center"/>
        </w:trPr>
        <w:tc>
          <w:tcPr>
            <w:tcW w:w="7917" w:type="dxa"/>
          </w:tcPr>
          <w:p w:rsidR="00C5167A" w:rsidRPr="00031B0C" w:rsidRDefault="00C5167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current_s</w:t>
            </w:r>
            <w:proofErr w:type="spellStart"/>
            <w:r w:rsidRPr="00031B0C">
              <w:rPr>
                <w:color w:val="000000"/>
                <w:lang w:val="en-CA"/>
              </w:rPr>
              <w:t>ize</w:t>
            </w:r>
            <w:proofErr w:type="spellEnd"/>
            <w:r w:rsidRPr="00031B0C">
              <w:rPr>
                <w:color w:val="000000"/>
                <w:lang w:val="en-CA"/>
              </w:rPr>
              <w:t>++</w:t>
            </w:r>
          </w:p>
        </w:tc>
        <w:tc>
          <w:tcPr>
            <w:tcW w:w="1152" w:type="dxa"/>
          </w:tcPr>
          <w:p w:rsidR="00C5167A" w:rsidRPr="00031B0C" w:rsidRDefault="00C5167A" w:rsidP="004A252B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C5167A" w:rsidRPr="00031B0C" w:rsidTr="004A252B">
        <w:trPr>
          <w:cantSplit/>
          <w:jc w:val="center"/>
        </w:trPr>
        <w:tc>
          <w:tcPr>
            <w:tcW w:w="7917" w:type="dxa"/>
          </w:tcPr>
          <w:p w:rsidR="00C5167A" w:rsidRPr="00031B0C" w:rsidRDefault="00C5167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C5167A" w:rsidRPr="00031B0C" w:rsidRDefault="00C5167A" w:rsidP="004A252B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C5167A" w:rsidRPr="00031B0C" w:rsidTr="004A252B">
        <w:trPr>
          <w:cantSplit/>
          <w:jc w:val="center"/>
        </w:trPr>
        <w:tc>
          <w:tcPr>
            <w:tcW w:w="7917" w:type="dxa"/>
          </w:tcPr>
          <w:p w:rsidR="00C5167A" w:rsidRPr="00031B0C" w:rsidRDefault="00C5167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lastRenderedPageBreak/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previousP</w:t>
            </w:r>
            <w:proofErr w:type="spellStart"/>
            <w:r w:rsidRPr="00031B0C">
              <w:rPr>
                <w:color w:val="000000"/>
                <w:lang w:val="en-CA"/>
              </w:rPr>
              <w:t>aletteStuffingSize</w:t>
            </w:r>
            <w:proofErr w:type="spellEnd"/>
            <w:r w:rsidRPr="00031B0C">
              <w:rPr>
                <w:color w:val="000000"/>
                <w:lang w:val="fr-FR"/>
              </w:rPr>
              <w:t xml:space="preserve"> = </w:t>
            </w:r>
            <w:proofErr w:type="spellStart"/>
            <w:r w:rsidRPr="00031B0C">
              <w:rPr>
                <w:color w:val="000000"/>
                <w:lang w:val="fr-FR"/>
              </w:rPr>
              <w:t>current_size</w:t>
            </w:r>
            <w:proofErr w:type="spellEnd"/>
          </w:p>
        </w:tc>
        <w:tc>
          <w:tcPr>
            <w:tcW w:w="1152" w:type="dxa"/>
          </w:tcPr>
          <w:p w:rsidR="00C5167A" w:rsidRPr="00031B0C" w:rsidRDefault="00C5167A" w:rsidP="004A252B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C5167A" w:rsidRPr="00031B0C" w:rsidTr="004A252B">
        <w:trPr>
          <w:cantSplit/>
          <w:jc w:val="center"/>
        </w:trPr>
        <w:tc>
          <w:tcPr>
            <w:tcW w:w="7917" w:type="dxa"/>
          </w:tcPr>
          <w:p w:rsidR="00C5167A" w:rsidRPr="00031B0C" w:rsidRDefault="00C5167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previousPaletteEntries = temp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PaletteEntries</w:t>
            </w:r>
          </w:p>
        </w:tc>
        <w:tc>
          <w:tcPr>
            <w:tcW w:w="1152" w:type="dxa"/>
          </w:tcPr>
          <w:p w:rsidR="00C5167A" w:rsidRPr="00031B0C" w:rsidRDefault="00C5167A" w:rsidP="004A252B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C5167A" w:rsidRPr="00031B0C" w:rsidTr="004A252B">
        <w:trPr>
          <w:cantSplit/>
          <w:trHeight w:val="287"/>
          <w:jc w:val="center"/>
        </w:trPr>
        <w:tc>
          <w:tcPr>
            <w:tcW w:w="7917" w:type="dxa"/>
          </w:tcPr>
          <w:p w:rsidR="00C5167A" w:rsidRPr="00031B0C" w:rsidRDefault="00C5167A" w:rsidP="004A252B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>}</w:t>
            </w:r>
          </w:p>
        </w:tc>
        <w:tc>
          <w:tcPr>
            <w:tcW w:w="1152" w:type="dxa"/>
          </w:tcPr>
          <w:p w:rsidR="00C5167A" w:rsidRPr="00031B0C" w:rsidRDefault="00C5167A" w:rsidP="004A252B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</w:tbl>
    <w:p w:rsidR="00307EE8" w:rsidRDefault="00307EE8" w:rsidP="0027260A"/>
    <w:sectPr w:rsidR="00307EE8" w:rsidSect="00307E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trackRevisions/>
  <w:defaultTabStop w:val="720"/>
  <w:characterSpacingControl w:val="doNotCompress"/>
  <w:compat>
    <w:useFELayout/>
  </w:compat>
  <w:rsids>
    <w:rsidRoot w:val="0027260A"/>
    <w:rsid w:val="000475E5"/>
    <w:rsid w:val="0011511B"/>
    <w:rsid w:val="00141B82"/>
    <w:rsid w:val="00154A61"/>
    <w:rsid w:val="001930F3"/>
    <w:rsid w:val="001F520B"/>
    <w:rsid w:val="00237958"/>
    <w:rsid w:val="0026143C"/>
    <w:rsid w:val="0027260A"/>
    <w:rsid w:val="002B24BD"/>
    <w:rsid w:val="002D4418"/>
    <w:rsid w:val="002E1676"/>
    <w:rsid w:val="00307EE8"/>
    <w:rsid w:val="003921C8"/>
    <w:rsid w:val="003F4441"/>
    <w:rsid w:val="004E0B74"/>
    <w:rsid w:val="00581CD7"/>
    <w:rsid w:val="005C3C11"/>
    <w:rsid w:val="007056F3"/>
    <w:rsid w:val="00832072"/>
    <w:rsid w:val="00835832"/>
    <w:rsid w:val="008619DF"/>
    <w:rsid w:val="008C5191"/>
    <w:rsid w:val="008C6B16"/>
    <w:rsid w:val="00964E18"/>
    <w:rsid w:val="00A9522E"/>
    <w:rsid w:val="00AD526A"/>
    <w:rsid w:val="00AE4279"/>
    <w:rsid w:val="00BB299A"/>
    <w:rsid w:val="00BC52B7"/>
    <w:rsid w:val="00C5167A"/>
    <w:rsid w:val="00C804BD"/>
    <w:rsid w:val="00CC3499"/>
    <w:rsid w:val="00DB6291"/>
    <w:rsid w:val="00DE73CC"/>
    <w:rsid w:val="00EE328F"/>
    <w:rsid w:val="00EE6806"/>
    <w:rsid w:val="00F87968"/>
    <w:rsid w:val="00FA04EF"/>
    <w:rsid w:val="00FA5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60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ing">
    <w:name w:val="table heading"/>
    <w:basedOn w:val="Normal"/>
    <w:rsid w:val="0027260A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cell">
    <w:name w:val="table cell"/>
    <w:basedOn w:val="Normal"/>
    <w:rsid w:val="0027260A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customStyle="1" w:styleId="tablesyntax">
    <w:name w:val="table syntax"/>
    <w:basedOn w:val="Normal"/>
    <w:link w:val="tablesyntaxChar"/>
    <w:rsid w:val="0027260A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27260A"/>
    <w:rPr>
      <w:rFonts w:ascii="Times" w:eastAsia="Malgun Gothic" w:hAnsi="Times" w:cs="Times New Roman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260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260A"/>
    <w:rPr>
      <w:rFonts w:ascii="Tahoma" w:eastAsia="Malgun Gothic" w:hAnsi="Tahoma" w:cs="Tahoma"/>
      <w:sz w:val="16"/>
      <w:szCs w:val="16"/>
      <w:lang w:val="en-GB" w:eastAsia="en-US"/>
    </w:rPr>
  </w:style>
  <w:style w:type="paragraph" w:styleId="Revision">
    <w:name w:val="Revision"/>
    <w:hidden/>
    <w:uiPriority w:val="99"/>
    <w:semiHidden/>
    <w:rsid w:val="003F4441"/>
    <w:pPr>
      <w:spacing w:after="0" w:line="240" w:lineRule="auto"/>
    </w:pPr>
    <w:rPr>
      <w:rFonts w:ascii="Times New Roman" w:eastAsia="Malgun Gothic" w:hAnsi="Times New Roman" w:cs="Times New Roman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4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Huawei Technologies Co.,Ltd.</Company>
  <LinksUpToDate>false</LinksUpToDate>
  <CharactersWithSpaces>4337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MaZhan</dc:creator>
  <cp:lastModifiedBy>jingye</cp:lastModifiedBy>
  <cp:revision>18</cp:revision>
  <dcterms:created xsi:type="dcterms:W3CDTF">2014-10-06T21:29:00Z</dcterms:created>
  <dcterms:modified xsi:type="dcterms:W3CDTF">2014-10-10T00:27:00Z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flag">
    <vt:lpwstr>1412621132</vt:lpwstr>
  </property>
</Properties>
</file>