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palette_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else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indexMax = palette_size </w:t>
            </w:r>
            <w:r>
              <w:rPr>
                <w:rFonts w:ascii="Times New Roman" w:hAnsi="Times New Roman"/>
                <w:noProof/>
                <w:color w:val="000000"/>
              </w:rPr>
              <w:t>−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xC_prev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yC_prev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237958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 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 w:rsidRPr="00031B0C">
              <w:rPr>
                <w:rFonts w:ascii="Times New Roman" w:hAnsi="Times New Roman"/>
                <w:color w:val="000000"/>
              </w:rPr>
              <w:t xml:space="preserve">&amp;&amp; 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</w:t>
            </w:r>
            <w:r w:rsidRPr="00031B0C">
              <w:rPr>
                <w:noProof/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! =  </w:t>
            </w:r>
            <w:r w:rsidRPr="00031B0C">
              <w:rPr>
                <w:noProof/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177996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C5167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scanPos &gt; 0  </w:t>
            </w:r>
            <w:del w:id="0" w:author="MaZhan" w:date="2014-10-06T11:37:00Z">
              <w:r w:rsidRPr="00031B0C" w:rsidDel="00C5167A">
                <w:rPr>
                  <w:rFonts w:ascii="Times New Roman" w:hAnsi="Times New Roman"/>
                  <w:noProof/>
                  <w:color w:val="000000"/>
                </w:rPr>
                <w:delText xml:space="preserve">&amp;&amp; </w:delText>
              </w:r>
              <w:r w:rsidRPr="00031B0C" w:rsidDel="00C5167A">
                <w:rPr>
                  <w:rFonts w:ascii="Times New Roman" w:hAnsi="Times New Roman"/>
                  <w:color w:val="000000"/>
                </w:rPr>
                <w:delText>palette_mode[xC_prev][yC_prev]  !</w:delText>
              </w:r>
              <w:r w:rsidRPr="00031B0C" w:rsidDel="00C5167A">
                <w:rPr>
                  <w:rFonts w:ascii="Times New Roman" w:hAnsi="Times New Roman"/>
                  <w:noProof/>
                  <w:color w:val="000000"/>
                  <w:lang w:val="fr-FR"/>
                </w:rPr>
                <w:delText> </w:delText>
              </w:r>
              <w:r w:rsidRPr="00031B0C" w:rsidDel="00C5167A">
                <w:rPr>
                  <w:rFonts w:ascii="Times New Roman" w:hAnsi="Times New Roman"/>
                  <w:color w:val="000000"/>
                </w:rPr>
                <w:delText xml:space="preserve">=  ESCAPE </w:delText>
              </w:r>
            </w:del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237958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</w:t>
            </w:r>
            <w:proofErr w:type="gram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(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</w:t>
            </w:r>
            <w:proofErr w:type="gramEnd"/>
            <w:r w:rsidRPr="00031B0C">
              <w:rPr>
                <w:rFonts w:ascii="Times New Roman" w:hAnsi="Times New Roman"/>
                <w:color w:val="000000"/>
              </w:rPr>
              <w:t>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</w:t>
            </w:r>
            <w:r w:rsidRPr="00031B0C" w:rsidDel="002A338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ins w:id="1" w:author="Meng Xu" w:date="2014-10-06T14:00:00Z">
              <w:r w:rsidR="003F4441"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ins w:id="2" w:author="Meng Xu" w:date="2014-10-06T14:05:00Z">
              <w:r w:rsidR="003F4441" w:rsidRPr="003F4441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xC_prev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yC_prev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177996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BC52B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scanPos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&amp;&amp; </w:t>
            </w:r>
            <w:ins w:id="3" w:author="Meng Xu" w:date="2014-10-06T14:11:00Z">
              <w:r w:rsidR="008C5191">
                <w:rPr>
                  <w:rFonts w:ascii="Times New Roman" w:hAnsi="Times New Roman"/>
                  <w:noProof/>
                  <w:color w:val="000000"/>
                </w:rPr>
                <w:t>(</w:t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xC_prev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[ yC_prev ]  = = </w:t>
            </w:r>
            <w:r w:rsidRPr="00031B0C">
              <w:rPr>
                <w:noProof/>
                <w:color w:val="000000"/>
              </w:rPr>
              <w:t>COPY_ABOVE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del w:id="4" w:author="MaZhan" w:date="2014-10-09T15:20:00Z">
              <w:r w:rsidDel="00BC52B7">
                <w:rPr>
                  <w:rFonts w:ascii="Times New Roman" w:hAnsi="Times New Roman"/>
                  <w:noProof/>
                  <w:color w:val="000000"/>
                  <w:lang w:val="fr-FR"/>
                </w:rPr>
                <w:delText xml:space="preserve">&amp;&amp;  </w:delText>
              </w:r>
              <w:r w:rsidRPr="00031B0C" w:rsidDel="00BC52B7">
                <w:rPr>
                  <w:rFonts w:ascii="Times New Roman" w:hAnsi="Times New Roman"/>
                  <w:noProof/>
                  <w:color w:val="000000"/>
                  <w:lang w:val="fr-FR"/>
                </w:rPr>
                <w:delText>palette_mode[ xC ][ yC − 1 ]  ! =  ESCAPE</w:delText>
              </w:r>
            </w:del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ins w:id="5" w:author="Meng Xu" w:date="2014-10-06T14:12:00Z">
              <w:r w:rsidR="008C5191" w:rsidRPr="003F4441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177996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177996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palette_index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if( palette_index 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palette_index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</w:t>
            </w:r>
            <w:proofErr w:type="spellStart"/>
            <w:r w:rsidRPr="00031B0C">
              <w:rPr>
                <w:color w:val="000000"/>
                <w:lang w:val="fr-FR"/>
              </w:rPr>
              <w:t>palette_</w:t>
            </w:r>
            <w:proofErr w:type="gramStart"/>
            <w:r w:rsidRPr="00031B0C">
              <w:rPr>
                <w:color w:val="000000"/>
                <w:lang w:val="fr-FR"/>
              </w:rPr>
              <w:t>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</w:t>
            </w:r>
            <w:proofErr w:type="gram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6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7" w:author="Meng Xu" w:date="2014-10-06T14:23:00Z"/>
                <w:rFonts w:ascii="Times New Roman" w:hAnsi="Times New Roman"/>
                <w:noProof/>
                <w:color w:val="000000"/>
                <w:lang w:val="en-US"/>
              </w:rPr>
            </w:pPr>
            <w:del w:id="8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for( cIdx = 0; cIdx &lt; 3; cIdx++ ) {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9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10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11" w:author="Meng Xu" w:date="2014-10-06T14:23:00Z"/>
                <w:rFonts w:ascii="Times New Roman" w:hAnsi="Times New Roman"/>
                <w:noProof/>
                <w:color w:val="000000"/>
              </w:rPr>
            </w:pPr>
            <w:del w:id="12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  <w:delText>palette_escape_val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13" w:author="Meng Xu" w:date="2014-10-06T14:23:00Z"/>
                <w:b w:val="0"/>
                <w:noProof/>
                <w:color w:val="000000"/>
              </w:rPr>
            </w:pPr>
            <w:del w:id="14" w:author="Meng Xu" w:date="2014-10-06T14:23:00Z">
              <w:r w:rsidRPr="00031B0C" w:rsidDel="008619DF">
                <w:rPr>
                  <w:b w:val="0"/>
                  <w:noProof/>
                  <w:color w:val="000000"/>
                </w:rPr>
                <w:delText>ae(v)</w:delText>
              </w:r>
            </w:del>
          </w:p>
        </w:tc>
      </w:tr>
      <w:tr w:rsidR="0027260A" w:rsidRPr="00031B0C" w:rsidDel="008619DF" w:rsidTr="004A252B">
        <w:trPr>
          <w:cantSplit/>
          <w:jc w:val="center"/>
          <w:del w:id="15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16" w:author="Meng Xu" w:date="2014-10-06T14:23:00Z"/>
                <w:rFonts w:ascii="Times New Roman" w:hAnsi="Times New Roman"/>
                <w:noProof/>
                <w:color w:val="000000"/>
              </w:rPr>
            </w:pPr>
            <w:del w:id="17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paletteEscapeVal</w:delText>
              </w:r>
              <w:r w:rsidRPr="00031B0C" w:rsidDel="008619DF">
                <w:rPr>
                  <w:color w:val="000000"/>
                  <w:lang w:val="en-CA"/>
                </w:rPr>
                <w:delText>[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 cIdx </w:delText>
              </w:r>
              <w:r w:rsidRPr="00031B0C" w:rsidDel="008619DF">
                <w:rPr>
                  <w:color w:val="000000"/>
                  <w:lang w:val="en-CA"/>
                </w:rPr>
                <w:delText>]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[ xC ][ yC ] = palette_escape_val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18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19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20" w:author="Meng Xu" w:date="2014-10-06T14:23:00Z"/>
                <w:rFonts w:ascii="Times New Roman" w:hAnsi="Times New Roman"/>
                <w:noProof/>
                <w:color w:val="000000"/>
              </w:rPr>
            </w:pPr>
            <w:del w:id="21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}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22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23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24" w:author="Meng Xu" w:date="2014-10-06T14:23:00Z"/>
                <w:rFonts w:ascii="Times New Roman" w:hAnsi="Times New Roman"/>
                <w:noProof/>
                <w:color w:val="000000"/>
              </w:rPr>
            </w:pPr>
            <w:del w:id="25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palette_mode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  <w:lang w:val="fr-FR"/>
                </w:rPr>
                <w:delText>[ xC ][ yC ]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 xml:space="preserve"> </w:delText>
              </w:r>
            </w:del>
            <w:ins w:id="26" w:author="MaZhan" w:date="2014-10-06T11:43:00Z">
              <w:del w:id="27" w:author="Meng Xu" w:date="2014-10-06T14:23:00Z">
                <w:r w:rsidR="00AD526A" w:rsidDel="008619DF">
                  <w:rPr>
                    <w:rFonts w:ascii="Times New Roman" w:hAnsi="Times New Roman"/>
                    <w:noProof/>
                    <w:color w:val="000000"/>
                  </w:rPr>
                  <w:delText>|</w:delText>
                </w:r>
              </w:del>
            </w:ins>
            <w:del w:id="28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 xml:space="preserve">= 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  <w:lang w:val="fr-FR"/>
                </w:rPr>
                <w:delText>ESCAPE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29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30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31" w:author="Meng Xu" w:date="2014-10-06T14:23:00Z"/>
                <w:rFonts w:ascii="Times New Roman" w:hAnsi="Times New Roman"/>
                <w:noProof/>
                <w:color w:val="000000"/>
              </w:rPr>
            </w:pPr>
            <w:del w:id="32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scanPos</w:delText>
              </w:r>
              <w:r w:rsidDel="008619DF">
                <w:rPr>
                  <w:rFonts w:ascii="Times New Roman" w:hAnsi="Times New Roman"/>
                  <w:noProof/>
                  <w:color w:val="000000"/>
                </w:rPr>
                <w:delText>++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33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34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35" w:author="Meng Xu" w:date="2014-10-06T14:23:00Z"/>
                <w:rFonts w:ascii="Times New Roman" w:hAnsi="Times New Roman"/>
                <w:noProof/>
                <w:color w:val="000000"/>
              </w:rPr>
            </w:pPr>
            <w:del w:id="36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}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37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27260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del w:id="38" w:author="MaZhan" w:date="2014-10-06T11:31:00Z"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tab/>
                <w:delText>if( palette_mode[xC][yC]  !</w:delText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  <w:lang w:val="fr-FR"/>
                </w:rPr>
                <w:delText> </w:delText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delText>=  ESCAPE ) {</w:delText>
              </w:r>
            </w:del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palette_run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runMode = 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palette_run 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BC52B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ins w:id="39" w:author="Meng Xu" w:date="2014-10-06T14:25:00Z">
              <w:r w:rsidR="008619DF"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INDEX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}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else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COPY_ABOVE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paletteMap[ xC ][ yC ] = paletteMap[ xC ][ y − 1 ]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runPos++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scanPos++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del w:id="40" w:author="MaZhan" w:date="2014-10-06T11:31:00Z"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delText>}</w:delText>
              </w:r>
            </w:del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cell"/>
              <w:rPr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cell"/>
              <w:rPr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41" w:author="MaZhan" w:date="2014-10-06T11:32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42" w:author="MaZhan" w:date="2014-10-06T11:32:00Z"/>
                <w:rFonts w:ascii="Times New Roman" w:hAnsi="Times New Roman"/>
                <w:noProof/>
                <w:color w:val="000000"/>
                <w:lang w:val="fr-FR"/>
              </w:rPr>
            </w:pPr>
            <w:ins w:id="43" w:author="MaZhan" w:date="2014-10-06T11:33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scanPos = 0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44" w:author="MaZhan" w:date="2014-10-06T11:32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45" w:author="MaZhan" w:date="2014-10-06T11:32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46" w:author="MaZhan" w:date="2014-10-06T11:32:00Z"/>
                <w:rFonts w:ascii="Times New Roman" w:hAnsi="Times New Roman"/>
                <w:noProof/>
                <w:color w:val="000000"/>
                <w:lang w:val="fr-FR"/>
              </w:rPr>
            </w:pPr>
            <w:ins w:id="47" w:author="MaZhan" w:date="2014-10-06T11:33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 xml:space="preserve">while( scanPos &lt; </w:t>
              </w:r>
              <w:r w:rsidRPr="00031B0C">
                <w:rPr>
                  <w:rFonts w:ascii="Times New Roman" w:hAnsi="Times New Roman"/>
                  <w:noProof/>
                  <w:color w:val="000000"/>
                  <w:lang w:eastAsia="ko-KR"/>
                </w:rPr>
                <w:t>nCbS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 xml:space="preserve"> * </w:t>
              </w:r>
              <w:r w:rsidRPr="00031B0C">
                <w:rPr>
                  <w:rFonts w:ascii="Times New Roman" w:hAnsi="Times New Roman"/>
                  <w:noProof/>
                  <w:color w:val="000000"/>
                  <w:lang w:eastAsia="ko-KR"/>
                </w:rPr>
                <w:t xml:space="preserve">nCbS 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) {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48" w:author="MaZhan" w:date="2014-10-06T11:32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49" w:author="MaZhan" w:date="2014-10-06T11:33:00Z"/>
        </w:trPr>
        <w:tc>
          <w:tcPr>
            <w:tcW w:w="7917" w:type="dxa"/>
          </w:tcPr>
          <w:p w:rsidR="00C5167A" w:rsidRPr="00031B0C" w:rsidRDefault="00C5167A" w:rsidP="00BC52B7">
            <w:pPr>
              <w:pStyle w:val="tablesyntax"/>
              <w:rPr>
                <w:ins w:id="50" w:author="MaZhan" w:date="2014-10-06T11:33:00Z"/>
                <w:rFonts w:ascii="Times New Roman" w:hAnsi="Times New Roman"/>
                <w:noProof/>
                <w:color w:val="000000"/>
                <w:lang w:val="fr-FR"/>
              </w:rPr>
            </w:pPr>
            <w:ins w:id="51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  <w:t>if(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palette_index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 xml:space="preserve">  = =  </w:t>
              </w:r>
              <w:proofErr w:type="spellStart"/>
              <w:r w:rsidRPr="00031B0C">
                <w:rPr>
                  <w:color w:val="000000"/>
                  <w:lang w:val="fr-FR"/>
                </w:rPr>
                <w:t>palette_</w:t>
              </w:r>
              <w:proofErr w:type="gramStart"/>
              <w:r w:rsidRPr="00031B0C">
                <w:rPr>
                  <w:color w:val="000000"/>
                  <w:lang w:val="fr-FR"/>
                </w:rPr>
                <w:t>size</w:t>
              </w:r>
            </w:ins>
            <w:proofErr w:type="spellEnd"/>
            <w:ins w:id="52" w:author="Meng Xu" w:date="2014-10-06T14:24:00Z">
              <w:r w:rsidR="008619DF">
                <w:rPr>
                  <w:color w:val="000000"/>
                  <w:lang w:val="fr-FR"/>
                </w:rPr>
                <w:t xml:space="preserve"> </w:t>
              </w:r>
            </w:ins>
            <w:ins w:id="53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)</w:t>
              </w:r>
              <w:proofErr w:type="gramEnd"/>
              <w:r w:rsidRPr="00031B0C">
                <w:rPr>
                  <w:rFonts w:ascii="Times New Roman" w:hAnsi="Times New Roman"/>
                  <w:noProof/>
                  <w:color w:val="000000"/>
                  <w:lang w:val="en-US"/>
                </w:rPr>
                <w:t xml:space="preserve"> 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{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54" w:author="MaZhan" w:date="2014-10-06T11:33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55" w:author="MaZhan" w:date="2014-10-06T11:33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56" w:author="MaZhan" w:date="2014-10-06T11:33:00Z"/>
                <w:rFonts w:ascii="Times New Roman" w:hAnsi="Times New Roman"/>
                <w:noProof/>
                <w:color w:val="000000"/>
                <w:lang w:val="fr-FR"/>
              </w:rPr>
            </w:pPr>
            <w:ins w:id="57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for( cIdx = 0; cIdx &lt; 3; cIdx++ ) {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58" w:author="MaZhan" w:date="2014-10-06T11:33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59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60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61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>palette_escape_val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62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63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64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65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paletteEscapeVal</w:t>
              </w:r>
              <w:r w:rsidRPr="00031B0C">
                <w:rPr>
                  <w:color w:val="000000"/>
                  <w:lang w:val="en-CA"/>
                </w:rPr>
                <w:t>[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 cIdx </w:t>
              </w:r>
              <w:r w:rsidRPr="00031B0C">
                <w:rPr>
                  <w:color w:val="000000"/>
                  <w:lang w:val="en-CA"/>
                </w:rPr>
                <w:t>]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[ xC ][ yC ] = palette_escape_val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66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67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68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69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70" w:author="MaZhan" w:date="2014-10-06T11:34:00Z"/>
                <w:noProof/>
                <w:color w:val="000000"/>
              </w:rPr>
            </w:pPr>
          </w:p>
        </w:tc>
      </w:tr>
      <w:tr w:rsidR="00C5167A" w:rsidRPr="00031B0C" w:rsidDel="008619DF" w:rsidTr="004A252B">
        <w:trPr>
          <w:cantSplit/>
          <w:jc w:val="center"/>
          <w:ins w:id="71" w:author="MaZhan" w:date="2014-10-06T11:34:00Z"/>
          <w:del w:id="72" w:author="Meng Xu" w:date="2014-10-06T14:25:00Z"/>
        </w:trPr>
        <w:tc>
          <w:tcPr>
            <w:tcW w:w="7917" w:type="dxa"/>
          </w:tcPr>
          <w:p w:rsidR="00C5167A" w:rsidRPr="00031B0C" w:rsidDel="008619DF" w:rsidRDefault="00C5167A" w:rsidP="004A252B">
            <w:pPr>
              <w:pStyle w:val="tablesyntax"/>
              <w:rPr>
                <w:ins w:id="73" w:author="MaZhan" w:date="2014-10-06T11:34:00Z"/>
                <w:del w:id="74" w:author="Meng Xu" w:date="2014-10-06T14:25:00Z"/>
                <w:rFonts w:ascii="Times New Roman" w:hAnsi="Times New Roman"/>
                <w:noProof/>
                <w:color w:val="000000"/>
                <w:lang w:val="fr-FR"/>
              </w:rPr>
            </w:pPr>
            <w:ins w:id="75" w:author="MaZhan" w:date="2014-10-06T11:34:00Z">
              <w:del w:id="76" w:author="Meng Xu" w:date="2014-10-06T14:25:00Z"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tab/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tab/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tab/>
                  <w:delText>palette_mode</w:delText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  <w:lang w:val="fr-FR"/>
                  </w:rPr>
                  <w:delText>[ xC ][ yC ]</w:delText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delText xml:space="preserve"> = </w:delText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  <w:lang w:val="fr-FR"/>
                  </w:rPr>
                  <w:delText>ESCAPE</w:delText>
                </w:r>
              </w:del>
            </w:ins>
          </w:p>
        </w:tc>
        <w:tc>
          <w:tcPr>
            <w:tcW w:w="1152" w:type="dxa"/>
          </w:tcPr>
          <w:p w:rsidR="00C5167A" w:rsidRPr="00031B0C" w:rsidDel="008619DF" w:rsidRDefault="00C5167A" w:rsidP="004A252B">
            <w:pPr>
              <w:pStyle w:val="tablecell"/>
              <w:rPr>
                <w:ins w:id="77" w:author="MaZhan" w:date="2014-10-06T11:34:00Z"/>
                <w:del w:id="78" w:author="Meng Xu" w:date="2014-10-06T14:25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79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80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81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scanPos</w:t>
              </w:r>
              <w:r>
                <w:rPr>
                  <w:rFonts w:ascii="Times New Roman" w:hAnsi="Times New Roman"/>
                  <w:noProof/>
                  <w:color w:val="000000"/>
                </w:rPr>
                <w:t>++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82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83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84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85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86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87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88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89" w:author="MaZhan" w:date="2014-10-06T11:35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90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91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92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93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eastAsia="SimSun" w:hAnsi="Times New Roman"/>
                <w:noProof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</w:t>
            </w:r>
            <w:proofErr w:type="spellStart"/>
            <w:r w:rsidRPr="00031B0C">
              <w:rPr>
                <w:color w:val="000000"/>
                <w:lang w:val="en-CA"/>
              </w:rPr>
              <w:t>alette_size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; i++ )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 = 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&amp;&amp;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&lt; </w:t>
            </w:r>
            <w:proofErr w:type="spellStart"/>
            <w:r w:rsidRPr="00031B0C">
              <w:rPr>
                <w:color w:val="000000"/>
                <w:lang w:val="en-CA"/>
              </w:rPr>
              <w:t>max_palette_predictor_size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 xml:space="preserve">;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i++ )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 =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=  0 ) {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 ] 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]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>++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current_size</w:t>
            </w:r>
            <w:proofErr w:type="spellEnd"/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previousPaletteEntries = 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trHeight w:val="287"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</w:tbl>
    <w:p w:rsidR="00307EE8" w:rsidRDefault="00307EE8" w:rsidP="0027260A"/>
    <w:sectPr w:rsidR="00307EE8" w:rsidSect="00307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efaultTabStop w:val="720"/>
  <w:characterSpacingControl w:val="doNotCompress"/>
  <w:compat>
    <w:useFELayout/>
  </w:compat>
  <w:rsids>
    <w:rsidRoot w:val="0027260A"/>
    <w:rsid w:val="00237958"/>
    <w:rsid w:val="0027260A"/>
    <w:rsid w:val="002B24BD"/>
    <w:rsid w:val="002D4418"/>
    <w:rsid w:val="00307EE8"/>
    <w:rsid w:val="003921C8"/>
    <w:rsid w:val="003F4441"/>
    <w:rsid w:val="00581CD7"/>
    <w:rsid w:val="005C3C11"/>
    <w:rsid w:val="007056F3"/>
    <w:rsid w:val="008619DF"/>
    <w:rsid w:val="008C5191"/>
    <w:rsid w:val="008C6B16"/>
    <w:rsid w:val="00AD526A"/>
    <w:rsid w:val="00BC52B7"/>
    <w:rsid w:val="00C5167A"/>
    <w:rsid w:val="00FA0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60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27260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27260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27260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27260A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60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60A"/>
    <w:rPr>
      <w:rFonts w:ascii="Tahoma" w:eastAsia="Malgun Gothic" w:hAnsi="Tahoma" w:cs="Tahoma"/>
      <w:sz w:val="16"/>
      <w:szCs w:val="16"/>
      <w:lang w:val="en-GB" w:eastAsia="en-US"/>
    </w:rPr>
  </w:style>
  <w:style w:type="paragraph" w:styleId="Revision">
    <w:name w:val="Revision"/>
    <w:hidden/>
    <w:uiPriority w:val="99"/>
    <w:semiHidden/>
    <w:rsid w:val="003F4441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MaZhan</dc:creator>
  <cp:lastModifiedBy>MaZhan</cp:lastModifiedBy>
  <cp:revision>4</cp:revision>
  <dcterms:created xsi:type="dcterms:W3CDTF">2014-10-06T21:29:00Z</dcterms:created>
  <dcterms:modified xsi:type="dcterms:W3CDTF">2014-10-09T22:31:00Z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1412621132</vt:lpwstr>
  </property>
</Properties>
</file>