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ED" w:rsidRPr="001C01CF" w:rsidRDefault="009C14ED" w:rsidP="000359F1">
      <w:pPr>
        <w:pStyle w:val="Caption"/>
        <w:rPr>
          <w:noProof/>
        </w:rPr>
      </w:pPr>
      <w:r w:rsidRPr="001C01CF">
        <w:rPr>
          <w:noProof/>
        </w:rPr>
        <w:t>General picture parameter set RBSP syntax</w:t>
      </w:r>
    </w:p>
    <w:p w:rsidR="009C14ED" w:rsidRPr="001C01CF" w:rsidRDefault="009C14ED" w:rsidP="009C14ED">
      <w:pPr>
        <w:keepNext/>
        <w:rPr>
          <w:noProof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7"/>
      </w:tblGrid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spacing w:before="20" w:after="40"/>
              <w:contextualSpacing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>pic_parameter_set_rbsp( ) {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heading"/>
              <w:spacing w:before="20" w:after="40"/>
              <w:contextualSpacing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586D8E">
            <w:pPr>
              <w:pStyle w:val="tablesyntax"/>
              <w:spacing w:before="20" w:after="40"/>
              <w:contextualSpacing/>
              <w:rPr>
                <w:rFonts w:ascii="Times New Roman" w:hAnsi="Times New Roman"/>
                <w:b/>
                <w:bCs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="00586D8E">
              <w:rPr>
                <w:rFonts w:ascii="Times New Roman" w:hAnsi="Times New Roman"/>
                <w:b/>
                <w:noProof/>
                <w:lang w:val="en-CA" w:eastAsia="ko-KR"/>
              </w:rPr>
              <w:t>…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b/>
                <w:bCs/>
                <w:noProof/>
                <w:lang w:val="en-CA"/>
              </w:rPr>
              <w:tab/>
              <w:t>pps_extension_present_flag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u(1)</w:t>
            </w: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bCs/>
                <w:noProof/>
                <w:lang w:val="en-CA"/>
              </w:rPr>
              <w:tab/>
              <w:t>if( pps_extension_present_flag ) {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b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pps_range_extensions_flag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u(1)</w:t>
            </w: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E300C4" w:rsidRDefault="009C14ED" w:rsidP="006E2710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b/>
                <w:noProof/>
                <w:lang w:val="en-CA"/>
              </w:rPr>
            </w:pPr>
            <w:r w:rsidRPr="00E300C4">
              <w:rPr>
                <w:rFonts w:ascii="Times New Roman" w:hAnsi="Times New Roman"/>
                <w:noProof/>
                <w:lang w:val="en-CA"/>
              </w:rPr>
              <w:tab/>
            </w:r>
            <w:r w:rsidRPr="00E300C4">
              <w:rPr>
                <w:rFonts w:ascii="Times New Roman" w:hAnsi="Times New Roman"/>
                <w:noProof/>
                <w:lang w:val="en-CA"/>
              </w:rPr>
              <w:tab/>
            </w:r>
            <w:r w:rsidRPr="00E300C4">
              <w:rPr>
                <w:rFonts w:ascii="Times New Roman" w:hAnsi="Times New Roman"/>
                <w:b/>
                <w:noProof/>
                <w:lang w:val="en-CA"/>
              </w:rPr>
              <w:t>pps_scc_extension_flag</w:t>
            </w:r>
          </w:p>
        </w:tc>
        <w:tc>
          <w:tcPr>
            <w:tcW w:w="1157" w:type="dxa"/>
          </w:tcPr>
          <w:p w:rsidR="009C14ED" w:rsidRPr="00E300C4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  <w:r w:rsidRPr="00E300C4">
              <w:rPr>
                <w:noProof/>
                <w:lang w:val="en-CA"/>
              </w:rPr>
              <w:t>u(1)</w:t>
            </w: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AD3589" w:rsidRDefault="009C14ED" w:rsidP="00550274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b/>
                <w:noProof/>
                <w:lang w:val="en-CA"/>
              </w:rPr>
            </w:pPr>
            <w:r w:rsidRPr="00AD3589">
              <w:rPr>
                <w:rFonts w:ascii="Times New Roman" w:hAnsi="Times New Roman"/>
                <w:noProof/>
                <w:lang w:val="en-CA"/>
              </w:rPr>
              <w:tab/>
            </w:r>
            <w:r w:rsidRPr="00AD3589">
              <w:rPr>
                <w:rFonts w:ascii="Times New Roman" w:hAnsi="Times New Roman"/>
                <w:noProof/>
                <w:lang w:val="en-CA"/>
              </w:rPr>
              <w:tab/>
            </w:r>
            <w:r w:rsidRPr="00AD3589">
              <w:rPr>
                <w:rFonts w:ascii="Times New Roman" w:hAnsi="Times New Roman"/>
                <w:b/>
                <w:noProof/>
                <w:lang w:val="en-CA"/>
              </w:rPr>
              <w:t>pps_extension_</w:t>
            </w:r>
            <w:r w:rsidR="00AD3589">
              <w:rPr>
                <w:rFonts w:ascii="Times New Roman" w:hAnsi="Times New Roman"/>
                <w:b/>
                <w:noProof/>
                <w:lang w:val="en-CA"/>
              </w:rPr>
              <w:t>6</w:t>
            </w:r>
            <w:r w:rsidRPr="00AD3589">
              <w:rPr>
                <w:rFonts w:ascii="Times New Roman" w:hAnsi="Times New Roman"/>
                <w:b/>
                <w:noProof/>
                <w:lang w:val="en-CA"/>
              </w:rPr>
              <w:t>bits</w:t>
            </w:r>
          </w:p>
        </w:tc>
        <w:tc>
          <w:tcPr>
            <w:tcW w:w="1157" w:type="dxa"/>
          </w:tcPr>
          <w:p w:rsidR="009C14ED" w:rsidRPr="00AD3589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  <w:r w:rsidRPr="00AD3589">
              <w:rPr>
                <w:noProof/>
                <w:lang w:val="en-CA"/>
              </w:rPr>
              <w:t>u(6)</w:t>
            </w: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}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 pps_range_extensions_flag )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  <w:t>pps_range_extensions( )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</w:p>
        </w:tc>
      </w:tr>
      <w:tr w:rsidR="006E2710" w:rsidRPr="001C01CF" w:rsidTr="00AA405A">
        <w:trPr>
          <w:cantSplit/>
          <w:jc w:val="center"/>
        </w:trPr>
        <w:tc>
          <w:tcPr>
            <w:tcW w:w="7920" w:type="dxa"/>
          </w:tcPr>
          <w:p w:rsidR="006E2710" w:rsidRPr="006E2710" w:rsidRDefault="006E2710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noProof/>
                <w:highlight w:val="yellow"/>
                <w:lang w:val="en-CA"/>
              </w:rPr>
            </w:pPr>
            <w:r w:rsidRPr="006E2710">
              <w:rPr>
                <w:rFonts w:ascii="Times New Roman" w:hAnsi="Times New Roman"/>
                <w:noProof/>
                <w:highlight w:val="yellow"/>
                <w:lang w:val="en-CA"/>
              </w:rPr>
              <w:tab/>
              <w:t>if ( pps_scc_extension_flag )</w:t>
            </w:r>
          </w:p>
        </w:tc>
        <w:tc>
          <w:tcPr>
            <w:tcW w:w="1157" w:type="dxa"/>
          </w:tcPr>
          <w:p w:rsidR="006E2710" w:rsidRPr="006E2710" w:rsidRDefault="006E2710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highlight w:val="yellow"/>
                <w:lang w:val="en-CA"/>
              </w:rPr>
            </w:pPr>
          </w:p>
        </w:tc>
      </w:tr>
      <w:tr w:rsidR="006E2710" w:rsidRPr="001C01CF" w:rsidTr="00AA405A">
        <w:trPr>
          <w:cantSplit/>
          <w:jc w:val="center"/>
        </w:trPr>
        <w:tc>
          <w:tcPr>
            <w:tcW w:w="7920" w:type="dxa"/>
          </w:tcPr>
          <w:p w:rsidR="006E2710" w:rsidRPr="006E2710" w:rsidRDefault="006E2710" w:rsidP="006E2710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b/>
                <w:noProof/>
                <w:highlight w:val="yellow"/>
                <w:lang w:val="en-CA"/>
              </w:rPr>
            </w:pPr>
            <w:r w:rsidRPr="006E2710">
              <w:rPr>
                <w:rFonts w:ascii="Times New Roman" w:hAnsi="Times New Roman"/>
                <w:noProof/>
                <w:highlight w:val="yellow"/>
                <w:lang w:val="en-CA"/>
              </w:rPr>
              <w:tab/>
            </w:r>
            <w:r w:rsidRPr="006E2710">
              <w:rPr>
                <w:rFonts w:ascii="Times New Roman" w:hAnsi="Times New Roman"/>
                <w:noProof/>
                <w:highlight w:val="yellow"/>
                <w:lang w:val="en-CA"/>
              </w:rPr>
              <w:tab/>
            </w:r>
            <w:r w:rsidRPr="006E2710">
              <w:rPr>
                <w:rFonts w:ascii="Times New Roman" w:hAnsi="Times New Roman"/>
                <w:b/>
                <w:noProof/>
                <w:highlight w:val="yellow"/>
                <w:lang w:val="en-CA"/>
              </w:rPr>
              <w:t>plt_escape_color_pred_list_size_minus1</w:t>
            </w:r>
          </w:p>
        </w:tc>
        <w:tc>
          <w:tcPr>
            <w:tcW w:w="1157" w:type="dxa"/>
          </w:tcPr>
          <w:p w:rsidR="006E2710" w:rsidRPr="006E2710" w:rsidRDefault="006E2710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highlight w:val="yellow"/>
                <w:lang w:val="en-CA"/>
              </w:rPr>
            </w:pPr>
            <w:r w:rsidRPr="006E2710">
              <w:rPr>
                <w:noProof/>
                <w:highlight w:val="yellow"/>
                <w:lang w:val="en-CA"/>
              </w:rPr>
              <w:t>u(8)</w:t>
            </w: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550274">
              <w:rPr>
                <w:rFonts w:ascii="Times New Roman" w:hAnsi="Times New Roman"/>
                <w:noProof/>
                <w:lang w:val="en-CA"/>
              </w:rPr>
              <w:t>if( pps_extension_7bits )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b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while( more_rbsp_data( ) )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b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ab/>
              <w:t>pps_extension_data_flag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u(1)</w:t>
            </w: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rbsp_trailing_bits( )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</w:p>
        </w:tc>
      </w:tr>
      <w:tr w:rsidR="009C14ED" w:rsidRPr="001C01CF" w:rsidTr="00AA405A">
        <w:trPr>
          <w:cantSplit/>
          <w:jc w:val="center"/>
        </w:trPr>
        <w:tc>
          <w:tcPr>
            <w:tcW w:w="7920" w:type="dxa"/>
          </w:tcPr>
          <w:p w:rsidR="009C14ED" w:rsidRPr="001C01CF" w:rsidRDefault="009C14ED" w:rsidP="00AA405A">
            <w:pPr>
              <w:pStyle w:val="tablesyntax"/>
              <w:keepLines w:val="0"/>
              <w:spacing w:before="20" w:after="40"/>
              <w:contextualSpacing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>}</w:t>
            </w:r>
          </w:p>
        </w:tc>
        <w:tc>
          <w:tcPr>
            <w:tcW w:w="1157" w:type="dxa"/>
          </w:tcPr>
          <w:p w:rsidR="009C14ED" w:rsidRPr="001C01CF" w:rsidRDefault="009C14ED" w:rsidP="00AA405A">
            <w:pPr>
              <w:pStyle w:val="tablecell"/>
              <w:keepLines w:val="0"/>
              <w:spacing w:before="20" w:after="40"/>
              <w:contextualSpacing/>
              <w:rPr>
                <w:noProof/>
                <w:lang w:val="en-CA"/>
              </w:rPr>
            </w:pPr>
          </w:p>
        </w:tc>
      </w:tr>
    </w:tbl>
    <w:p w:rsidR="009C14ED" w:rsidRDefault="009C14ED" w:rsidP="00EF1306">
      <w:pPr>
        <w:rPr>
          <w:noProof/>
          <w:lang w:val="en-US"/>
        </w:rPr>
      </w:pPr>
    </w:p>
    <w:p w:rsidR="00EF1306" w:rsidRDefault="00EF1306" w:rsidP="00EF1306">
      <w:pPr>
        <w:pStyle w:val="Heading4"/>
        <w:numPr>
          <w:ilvl w:val="3"/>
          <w:numId w:val="3"/>
        </w:numPr>
        <w:rPr>
          <w:noProof/>
        </w:rPr>
      </w:pPr>
      <w:r>
        <w:rPr>
          <w:noProof/>
        </w:rPr>
        <w:lastRenderedPageBreak/>
        <w:t>Palette mode syntax</w:t>
      </w:r>
    </w:p>
    <w:p w:rsidR="00EF1306" w:rsidRPr="00AD7B9D" w:rsidRDefault="00EF1306" w:rsidP="00EF1306">
      <w:pPr>
        <w:keepNext/>
        <w:rPr>
          <w:lang w:val="x-none"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EF1306" w:rsidRPr="0056241E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noProof/>
                <w:color w:val="000000"/>
              </w:rPr>
            </w:pPr>
            <w:r w:rsidRPr="00031B0C">
              <w:rPr>
                <w:noProof/>
                <w:color w:val="000000"/>
              </w:rPr>
              <w:t>Descriptor</w:t>
            </w:r>
          </w:p>
        </w:tc>
      </w:tr>
      <w:tr w:rsidR="00EF1306" w:rsidRPr="0056241E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EF1306" w:rsidRPr="00040ECD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  <w:r w:rsidRPr="00040ECD">
              <w:rPr>
                <w:b w:val="0"/>
                <w:noProof/>
                <w:color w:val="000000"/>
              </w:rPr>
              <w:t>ae(v)</w:t>
            </w:r>
          </w:p>
        </w:tc>
      </w:tr>
      <w:tr w:rsidR="00EF1306" w:rsidRPr="004F2FAA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eastAsia="PMingLiU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PMingLiU" w:hAnsi="Times New Roman" w:hint="eastAsia"/>
                <w:b/>
                <w:noProof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cell"/>
              <w:rPr>
                <w:noProof/>
                <w:color w:val="000000"/>
                <w:lang w:eastAsia="ko-KR"/>
              </w:rPr>
            </w:pPr>
            <w:r w:rsidRPr="00031B0C">
              <w:rPr>
                <w:noProof/>
                <w:color w:val="000000"/>
                <w:lang w:eastAsia="ko-KR"/>
              </w:rPr>
              <w:t>ae(v)</w:t>
            </w:r>
          </w:p>
        </w:tc>
      </w:tr>
      <w:tr w:rsidR="00EF1306" w:rsidRPr="004F2FAA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eastAsia="PMingLiU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  <w:t>if(</w:t>
            </w:r>
            <w:r w:rsidRPr="00031B0C">
              <w:rPr>
                <w:rFonts w:ascii="Times New Roman" w:eastAsia="PMingLiU" w:hAnsi="Times New Roman"/>
                <w:noProof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  <w:t>palette_share_flag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[ x0 ][ y0 ]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  <w:t>)</w:t>
            </w:r>
            <w:r w:rsidRPr="00031B0C">
              <w:rPr>
                <w:rFonts w:ascii="Times New Roman" w:eastAsia="PMingLiU" w:hAnsi="Times New Roman"/>
                <w:noProof/>
                <w:color w:val="000000"/>
                <w:lang w:val="en-US" w:eastAsia="zh-TW"/>
              </w:rPr>
              <w:t xml:space="preserve"> </w:t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  <w:t>{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4F2FAA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eastAsia="PMingLiU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aletteSize</w:t>
            </w:r>
            <w:proofErr w:type="spellEnd"/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4F2FAA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for( n = 0; n  &lt; 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; n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>++ 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4F2FAA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eastAsia="PMingLiU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for( cIdx = 0; cIdx  &lt;  3; cIdx</w:t>
            </w:r>
            <w:r>
              <w:rPr>
                <w:rFonts w:ascii="Times New Roman" w:hAnsi="Times New Roman"/>
                <w:noProof/>
                <w:color w:val="000000"/>
              </w:rPr>
              <w:t>++ 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4F2FAA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eastAsia="PMingLiU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</w:t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 = 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fr-FR" w:eastAsia="zh-TW"/>
              </w:rPr>
              <w:t>n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EF1306" w:rsidRPr="00B52515" w:rsidTr="00AA405A">
        <w:trPr>
          <w:cantSplit/>
          <w:trHeight w:val="287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eastAsia="PMingLiU" w:hAnsi="Times New Roman"/>
                <w:noProof/>
                <w:color w:val="000000"/>
                <w:lang w:val="en-US" w:eastAsia="zh-TW"/>
              </w:rPr>
            </w:pPr>
            <w:r w:rsidRPr="00031B0C">
              <w:rPr>
                <w:rFonts w:ascii="Times New Roman" w:hAnsi="Times New Roman"/>
                <w:color w:val="000000"/>
                <w:lang w:eastAsia="ko-KR"/>
              </w:rPr>
              <w:tab/>
            </w:r>
            <w:r w:rsidRPr="00031B0C">
              <w:rPr>
                <w:rFonts w:ascii="Times New Roman" w:eastAsia="PMingLiU" w:hAnsi="Times New Roman" w:hint="eastAsia"/>
                <w:noProof/>
                <w:color w:val="000000"/>
                <w:lang w:val="en-US" w:eastAsia="zh-TW"/>
              </w:rPr>
              <w:t>} else {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56241E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numPredPreviousPalette = 0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 &lt;  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= 0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palette_last_group = 0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550274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 &lt; 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Size  &amp;&amp;  !palette_last_group  &amp;&amp;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numPredPreviousPalette  &lt;  max_palette_size;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 {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  <w:t>lastPossibleGroupFlag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+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4 &gt;= previousPalette</w:t>
            </w:r>
            <w:r w:rsidRPr="00031B0C">
              <w:rPr>
                <w:color w:val="000000"/>
                <w:lang w:val="en-CA"/>
              </w:rPr>
              <w:t>Stuffing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Size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lastIdx = min( i + 4, previousPalette</w:t>
            </w:r>
            <w:r w:rsidRPr="00031B0C">
              <w:rPr>
                <w:color w:val="000000"/>
                <w:lang w:val="en-CA"/>
              </w:rPr>
              <w:t>Stuffing</w:t>
            </w:r>
            <w:r>
              <w:rPr>
                <w:rFonts w:ascii="Times New Roman" w:hAnsi="Times New Roman"/>
                <w:noProof/>
                <w:color w:val="000000"/>
              </w:rPr>
              <w:t>Size ) −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1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i &gt; 3  &amp;&amp;  !</w:t>
            </w:r>
            <w:r>
              <w:rPr>
                <w:rFonts w:ascii="Times New Roman" w:hAnsi="Times New Roman"/>
                <w:noProof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all_zeros_in_group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="000359F1">
              <w:rPr>
                <w:rFonts w:ascii="Times New Roman" w:hAnsi="Times New Roman"/>
                <w:noProof/>
                <w:color w:val="000000"/>
              </w:rPr>
              <w:t>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lse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palette_all_zeros_in_group = 0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palette_all_zeros_in_group 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 += 4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else {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numOnesInGroup = 0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idx = i; idx  &lt;=  lastIdx  &amp;&amp;  numPredPreviousPalette  &lt;  max_palette_size;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 {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 ( idx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lastIdx  &amp;&amp;  numOnesInGroup  =</w:t>
            </w:r>
            <w:r w:rsidRPr="00031B0C">
              <w:rPr>
                <w:rFonts w:ascii="Times New Roman" w:hAnsi="Times New Roman"/>
                <w:color w:val="000000"/>
                <w:lang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0 )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previous_palette_entry_flag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= 1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="000359F1" w:rsidRPr="00031B0C">
              <w:rPr>
                <w:rFonts w:ascii="Times New Roman" w:hAnsi="Times New Roman"/>
                <w:noProof/>
                <w:color w:val="000000"/>
              </w:rPr>
              <w:t>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lse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en-US"/>
              </w:rPr>
              <w:t>previous_palette_entry_flag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 ( 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idx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) {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 &lt;  3; cIdx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numPredPreviousPalette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 =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previousPaletteEntries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]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numPredPreviousPalette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numOnesInGroup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!palette_all_zeros_in_group  &amp;&amp; 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!</w:t>
            </w:r>
            <w:r>
              <w:rPr>
                <w:rFonts w:ascii="Times New Roman" w:hAnsi="Times New Roman"/>
                <w:noProof/>
                <w:color w:val="000000"/>
              </w:rPr>
              <w:t>lastPossibleGroupFlag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 &amp;&amp;  numPredPreviousPalette  &lt;  max_palette_size 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_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last_group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numPredPreviousPalette  &lt;  max_palette_size)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num_signalled_palette_entries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EF1306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cIdx = 0; cIdx  &lt;  3; cIdx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 &lt;  num_signalled_palette_entries; i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</w:t>
            </w:r>
            <w:proofErr w:type="gramStart"/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entries</w:t>
            </w:r>
            <w:r w:rsidRPr="00031B0C">
              <w:rPr>
                <w:color w:val="000000"/>
                <w:lang w:val="fr-FR"/>
              </w:rPr>
              <w:t>[</w:t>
            </w:r>
            <w:proofErr w:type="gram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numPredPreviousPalette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+ i ]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EF1306" w:rsidRPr="00A37F2B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numPredPreviousPalette + num_signalled_palette_entries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EF1306" w:rsidRPr="00A37F2B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EF1306" w:rsidRPr="001D4A59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EF1306" w:rsidRPr="007C60A8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palette_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escape_val_present_flag )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indexMax = palette_size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="000359F1" w:rsidRPr="00031B0C">
              <w:rPr>
                <w:rFonts w:ascii="Times New Roman" w:hAnsi="Times New Roman"/>
                <w:noProof/>
                <w:color w:val="000000"/>
                <w:lang w:val="fr-FR"/>
              </w:rPr>
              <w:t>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lse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EF1306" w:rsidRPr="007C60A8" w:rsidTr="00AA405A">
        <w:trPr>
          <w:cantSplit/>
          <w:trHeight w:val="206"/>
          <w:jc w:val="center"/>
        </w:trPr>
        <w:tc>
          <w:tcPr>
            <w:tcW w:w="7917" w:type="dxa"/>
          </w:tcPr>
          <w:p w:rsidR="00EF1306" w:rsidRPr="00031B0C" w:rsidRDefault="00EF1306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en-US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indexMax = palette_size </w:t>
            </w:r>
            <w:r w:rsidR="000359F1">
              <w:rPr>
                <w:rFonts w:ascii="Times New Roman" w:hAnsi="Times New Roman"/>
                <w:noProof/>
                <w:color w:val="000000"/>
              </w:rPr>
              <w:t>–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1</w:t>
            </w:r>
          </w:p>
        </w:tc>
        <w:tc>
          <w:tcPr>
            <w:tcW w:w="1152" w:type="dxa"/>
          </w:tcPr>
          <w:p w:rsidR="00EF1306" w:rsidRPr="00031B0C" w:rsidRDefault="00EF1306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E567FE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 w:rsidRP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>escapeClrPredListSize=0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E567FE" w:rsidRDefault="006A1FDA" w:rsidP="006A1FD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E567FE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>for( i = 0; i &lt; previousP</w:t>
            </w:r>
            <w:proofErr w:type="spellStart"/>
            <w:r w:rsidRPr="00E567FE">
              <w:rPr>
                <w:color w:val="000000"/>
                <w:highlight w:val="yellow"/>
                <w:lang w:val="en-CA"/>
              </w:rPr>
              <w:t>aletteStuffingSize</w:t>
            </w:r>
            <w:proofErr w:type="spellEnd"/>
            <w:r w:rsidRPr="00E567FE">
              <w:rPr>
                <w:color w:val="000000"/>
                <w:highlight w:val="yellow"/>
                <w:lang w:val="en-CA"/>
              </w:rPr>
              <w:t xml:space="preserve"> &amp;&amp; </w:t>
            </w:r>
            <w:r w:rsidRP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escapeClrPredListSize</w:t>
            </w:r>
            <w:r w:rsidRPr="00E567FE">
              <w:rPr>
                <w:color w:val="000000"/>
                <w:highlight w:val="yellow"/>
                <w:lang w:val="en-CA"/>
              </w:rPr>
              <w:t xml:space="preserve"> &lt;= </w:t>
            </w:r>
            <w:r w:rsidRPr="00E567FE">
              <w:rPr>
                <w:color w:val="000000"/>
                <w:highlight w:val="yellow"/>
                <w:lang w:val="en-CA"/>
              </w:rPr>
              <w:tab/>
            </w:r>
            <w:r w:rsidRPr="00E567FE">
              <w:rPr>
                <w:color w:val="000000"/>
                <w:highlight w:val="yellow"/>
                <w:lang w:val="en-CA"/>
              </w:rPr>
              <w:tab/>
            </w:r>
            <w:r w:rsidRPr="00E567FE">
              <w:rPr>
                <w:color w:val="000000"/>
                <w:highlight w:val="yellow"/>
                <w:lang w:val="en-CA"/>
              </w:rPr>
              <w:tab/>
            </w:r>
            <w:r w:rsidRPr="00E567FE">
              <w:rPr>
                <w:color w:val="000000"/>
                <w:highlight w:val="yellow"/>
                <w:lang w:val="en-CA"/>
              </w:rPr>
              <w:tab/>
            </w:r>
            <w:r w:rsidRPr="00E567FE">
              <w:rPr>
                <w:color w:val="000000"/>
                <w:highlight w:val="yellow"/>
                <w:lang w:val="en-CA"/>
              </w:rPr>
              <w:tab/>
            </w:r>
            <w:r w:rsidRPr="00E567FE">
              <w:rPr>
                <w:rFonts w:ascii="Times New Roman" w:hAnsi="Times New Roman"/>
                <w:noProof/>
                <w:highlight w:val="yellow"/>
                <w:lang w:val="en-CA"/>
              </w:rPr>
              <w:t>plt_escape_color_pred_list_size_minus1</w:t>
            </w:r>
            <w:r w:rsidRPr="00E567FE">
              <w:rPr>
                <w:rFonts w:ascii="Times New Roman" w:hAnsi="Times New Roman"/>
                <w:noProof/>
                <w:color w:val="000000"/>
                <w:highlight w:val="yellow"/>
              </w:rPr>
              <w:t>; i++ )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E567FE" w:rsidRDefault="006A1FDA" w:rsidP="006A1FD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</w:rPr>
            </w:pPr>
            <w:r w:rsidRPr="00E567FE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</w:r>
            <w:r w:rsidRPr="00E567FE">
              <w:rPr>
                <w:rFonts w:ascii="Times New Roman" w:hAnsi="Times New Roman"/>
                <w:noProof/>
                <w:color w:val="000000"/>
                <w:highlight w:val="yellow"/>
              </w:rPr>
              <w:tab/>
              <w:t xml:space="preserve">if( </w:t>
            </w:r>
            <w:r w:rsidRPr="00E567FE">
              <w:rPr>
                <w:rFonts w:ascii="Times New Roman" w:hAnsi="Times New Roman"/>
                <w:noProof/>
                <w:color w:val="000000"/>
                <w:highlight w:val="yellow"/>
                <w:lang w:val="en-US"/>
              </w:rPr>
              <w:t>previous_palette_entry_flag[</w:t>
            </w:r>
            <w:r w:rsidRPr="00E567FE">
              <w:rPr>
                <w:rFonts w:ascii="Times New Roman" w:hAnsi="Times New Roman"/>
                <w:noProof/>
                <w:color w:val="000000"/>
                <w:highlight w:val="yellow"/>
              </w:rPr>
              <w:t> </w:t>
            </w:r>
            <w:r w:rsidR="00E567FE">
              <w:rPr>
                <w:rFonts w:ascii="Times New Roman" w:hAnsi="Times New Roman"/>
                <w:noProof/>
                <w:color w:val="000000"/>
                <w:highlight w:val="yellow"/>
                <w:lang w:val="en-US"/>
              </w:rPr>
              <w:t>i</w:t>
            </w:r>
            <w:r w:rsidRPr="00E567FE">
              <w:rPr>
                <w:rFonts w:ascii="Times New Roman" w:hAnsi="Times New Roman"/>
                <w:noProof/>
                <w:color w:val="000000"/>
                <w:highlight w:val="yellow"/>
              </w:rPr>
              <w:t> </w:t>
            </w:r>
            <w:r w:rsidRPr="00E567FE">
              <w:rPr>
                <w:rFonts w:ascii="Times New Roman" w:hAnsi="Times New Roman"/>
                <w:noProof/>
                <w:color w:val="000000"/>
                <w:highlight w:val="yellow"/>
                <w:lang w:val="en-US"/>
              </w:rPr>
              <w:t xml:space="preserve">]  = =  0 ) 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E567FE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 w:rsidRP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>escapeClrPredListSize++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= 0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while( scanPos &lt;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>nCbS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* </w:t>
            </w:r>
            <w:r w:rsidRPr="00031B0C">
              <w:rPr>
                <w:rFonts w:ascii="Times New Roman" w:hAnsi="Times New Roman"/>
                <w:noProof/>
                <w:color w:val="000000"/>
                <w:lang w:eastAsia="ko-KR"/>
              </w:rPr>
              <w:t xml:space="preserve">nCbS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0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 &gt; 0)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xC_prev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yC_prev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 − 1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scanPos  &gt;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=  nCbS  </w:t>
            </w:r>
            <w:r w:rsidRPr="00031B0C">
              <w:rPr>
                <w:rFonts w:ascii="Times New Roman" w:hAnsi="Times New Roman"/>
                <w:color w:val="000000"/>
              </w:rPr>
              <w:t xml:space="preserve">&amp;&amp; 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palette_mode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  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 xml:space="preserve">=  </w:t>
            </w:r>
            <w:r w:rsidRPr="00031B0C">
              <w:rPr>
                <w:noProof/>
                <w:color w:val="000000"/>
              </w:rPr>
              <w:t xml:space="preserve">COPY_ABOVE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palette_mode[ xC ][ yC ]  ! =  </w:t>
            </w:r>
            <w:r w:rsidRPr="00031B0C">
              <w:rPr>
                <w:noProof/>
                <w:color w:val="000000"/>
              </w:rPr>
              <w:t>COPY_ABOVE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= indexMax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indexMax + 1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177996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AD7B9D">
              <w:rPr>
                <w:rFonts w:ascii="Times New Roman" w:hAnsi="Times New Roman"/>
                <w:noProof/>
                <w:color w:val="000000"/>
              </w:rPr>
              <w:tab/>
            </w:r>
            <w:r w:rsidRPr="00AD7B9D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scanPos &gt; 0  &amp;&amp;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palette_</w:t>
            </w:r>
            <w:proofErr w:type="gramStart"/>
            <w:r w:rsidRPr="00031B0C">
              <w:rPr>
                <w:rFonts w:ascii="Times New Roman" w:hAnsi="Times New Roman"/>
                <w:color w:val="000000"/>
              </w:rPr>
              <w:t>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proofErr w:type="gramEnd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  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</w:t>
            </w:r>
            <w:proofErr w:type="gram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(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palette</w:t>
            </w:r>
            <w:proofErr w:type="gramEnd"/>
            <w:r w:rsidRPr="00031B0C">
              <w:rPr>
                <w:rFonts w:ascii="Times New Roman" w:hAnsi="Times New Roman"/>
                <w:color w:val="000000"/>
              </w:rPr>
              <w:t>_mode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xC_prev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][</w:t>
            </w:r>
            <w:proofErr w:type="spellStart"/>
            <w:r w:rsidRPr="00031B0C">
              <w:rPr>
                <w:rFonts w:ascii="Times New Roman" w:hAnsi="Times New Roman"/>
                <w:color w:val="000000"/>
              </w:rPr>
              <w:t>yC_prev</w:t>
            </w:r>
            <w:proofErr w:type="spellEnd"/>
            <w:r w:rsidRPr="00031B0C">
              <w:rPr>
                <w:rFonts w:ascii="Times New Roman" w:hAnsi="Times New Roman"/>
                <w:color w:val="000000"/>
              </w:rPr>
              <w:t>]</w:t>
            </w:r>
            <w:r w:rsidRPr="00031B0C" w:rsidDel="002A338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xC_prev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][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yC_prev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177996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AD7B9D">
              <w:rPr>
                <w:rFonts w:ascii="Times New Roman" w:hAnsi="Times New Roman"/>
                <w:noProof/>
                <w:color w:val="000000"/>
              </w:rPr>
              <w:tab/>
            </w:r>
            <w:r w:rsidRPr="00AD7B9D">
              <w:rPr>
                <w:rFonts w:ascii="Times New Roman" w:hAnsi="Times New Roman"/>
                <w:noProof/>
                <w:color w:val="000000"/>
              </w:rPr>
              <w:tab/>
            </w:r>
            <w:r w:rsidRPr="00AD7B9D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if(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 scanPos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&gt;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=  nCbS  </w:t>
            </w:r>
            <w:r>
              <w:rPr>
                <w:rFonts w:ascii="Times New Roman" w:hAnsi="Times New Roman"/>
                <w:noProof/>
                <w:color w:val="000000"/>
              </w:rPr>
              <w:t xml:space="preserve">&amp;&amp;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xC_prev 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[ yC_prev ]  = = </w:t>
            </w:r>
            <w:r w:rsidRPr="00031B0C">
              <w:rPr>
                <w:noProof/>
                <w:color w:val="000000"/>
              </w:rPr>
              <w:t>COPY_ABOVE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br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&amp;&amp; 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 ][ yC − 1 ]  ! =  ESCAPE 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adjustedIndexMax  − =  1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adjustedRefIndex = paletteMap[ xC ][ yC − 1 ]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177996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AD7B9D">
              <w:rPr>
                <w:rFonts w:ascii="Times New Roman" w:hAnsi="Times New Roman"/>
                <w:noProof/>
                <w:color w:val="000000"/>
              </w:rPr>
              <w:tab/>
            </w:r>
            <w:r w:rsidRPr="00AD7B9D">
              <w:rPr>
                <w:rFonts w:ascii="Times New Roman" w:hAnsi="Times New Roman"/>
                <w:noProof/>
                <w:color w:val="000000"/>
              </w:rPr>
              <w:tab/>
            </w:r>
            <w:r w:rsidRPr="00AD7B9D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  <w:lang w:val="fr-FR"/>
              </w:rPr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177996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AD7B9D">
              <w:rPr>
                <w:rFonts w:ascii="Times New Roman" w:hAnsi="Times New Roman"/>
                <w:noProof/>
                <w:color w:val="000000"/>
              </w:rPr>
              <w:tab/>
            </w:r>
            <w:r w:rsidRPr="00AD7B9D">
              <w:rPr>
                <w:rFonts w:ascii="Times New Roman" w:hAnsi="Times New Roman"/>
                <w:noProof/>
                <w:color w:val="000000"/>
              </w:rPr>
              <w:tab/>
            </w:r>
            <w:r w:rsidRPr="00177996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lastRenderedPageBreak/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if(</w:t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palette_mode[ xC ][ yC ]  ! =  COPY_ABOVE 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adjustedIndexMax &gt; 0 ) 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palette_index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if( palette_index 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&gt; =  adjustedRefIndex )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palette_index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if(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palette_index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 = =  </w:t>
            </w:r>
            <w:proofErr w:type="spellStart"/>
            <w:r w:rsidRPr="00031B0C">
              <w:rPr>
                <w:color w:val="000000"/>
                <w:lang w:val="fr-FR"/>
              </w:rPr>
              <w:t>palette_</w:t>
            </w:r>
            <w:proofErr w:type="gramStart"/>
            <w:r w:rsidRPr="00031B0C">
              <w:rPr>
                <w:color w:val="000000"/>
                <w:lang w:val="fr-FR"/>
              </w:rPr>
              <w:t>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</w:t>
            </w:r>
            <w:proofErr w:type="gram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B26C66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 xml:space="preserve">if( escapeClrPredListSize || </w:t>
            </w:r>
            <w:proofErr w:type="spellStart"/>
            <w:r w:rsidRPr="00B26C66">
              <w:rPr>
                <w:color w:val="000000"/>
                <w:highlight w:val="yellow"/>
                <w:lang w:val="fr-FR"/>
              </w:rPr>
              <w:t>palette_size</w:t>
            </w:r>
            <w:proofErr w:type="spellEnd"/>
            <w:r w:rsidRPr="00B26C66">
              <w:rPr>
                <w:color w:val="000000"/>
                <w:highlight w:val="yellow"/>
                <w:lang w:val="fr-FR"/>
              </w:rPr>
              <w:t>)</w:t>
            </w:r>
          </w:p>
        </w:tc>
        <w:tc>
          <w:tcPr>
            <w:tcW w:w="1152" w:type="dxa"/>
          </w:tcPr>
          <w:p w:rsidR="006A1FDA" w:rsidRPr="00B26C66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B26C66" w:rsidRDefault="006A1FDA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</w:pP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>escape_clr_pred_flag</w:t>
            </w:r>
            <w:r w:rsidR="00E567FE" w:rsidRP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[xC][yC]</w:t>
            </w:r>
          </w:p>
        </w:tc>
        <w:tc>
          <w:tcPr>
            <w:tcW w:w="1152" w:type="dxa"/>
          </w:tcPr>
          <w:p w:rsidR="006A1FDA" w:rsidRPr="00B26C66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  <w:r w:rsidRPr="00B26C66">
              <w:rPr>
                <w:b w:val="0"/>
                <w:noProof/>
                <w:color w:val="000000"/>
                <w:highlight w:val="yellow"/>
                <w:lang w:val="fr-FR"/>
              </w:rPr>
              <w:t>ae(v)</w:t>
            </w: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B26C66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>if( escape_clr_pred_flag</w:t>
            </w:r>
            <w:r w:rsid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[xC][yC]</w:t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6A1FDA" w:rsidRPr="00B26C66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B26C66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 xml:space="preserve">if(escapeClrPredListSize &amp;&amp; </w:t>
            </w:r>
            <w:proofErr w:type="spellStart"/>
            <w:r w:rsidRPr="00B26C66">
              <w:rPr>
                <w:color w:val="000000"/>
                <w:highlight w:val="yellow"/>
                <w:lang w:val="fr-FR"/>
              </w:rPr>
              <w:t>palette_size</w:t>
            </w:r>
            <w:proofErr w:type="spellEnd"/>
            <w:r w:rsidRPr="00B26C66">
              <w:rPr>
                <w:color w:val="000000"/>
                <w:highlight w:val="yellow"/>
                <w:lang w:val="fr-FR"/>
              </w:rPr>
              <w:t>)</w:t>
            </w:r>
          </w:p>
        </w:tc>
        <w:tc>
          <w:tcPr>
            <w:tcW w:w="1152" w:type="dxa"/>
          </w:tcPr>
          <w:p w:rsidR="006A1FDA" w:rsidRPr="00B26C66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B26C66" w:rsidRDefault="006A1FDA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</w:pP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>escape_clr_pred_type</w:t>
            </w:r>
            <w:r w:rsidR="00E567FE" w:rsidRP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[xC][yC]</w:t>
            </w:r>
          </w:p>
        </w:tc>
        <w:tc>
          <w:tcPr>
            <w:tcW w:w="1152" w:type="dxa"/>
          </w:tcPr>
          <w:p w:rsidR="006A1FDA" w:rsidRPr="00B26C66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  <w:r w:rsidRPr="00B26C66">
              <w:rPr>
                <w:b w:val="0"/>
                <w:noProof/>
                <w:color w:val="000000"/>
                <w:highlight w:val="yellow"/>
                <w:lang w:val="fr-FR"/>
              </w:rPr>
              <w:t>ae(v)</w:t>
            </w: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Default="006A1FDA" w:rsidP="006C26E4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>If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( (</w:t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escape_clr_pred_type == 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0 &amp;&amp; </w:t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palette_size &gt;1)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|| (</w:t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escape_clr_pred_type == 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1 </w:t>
            </w:r>
          </w:p>
          <w:p w:rsidR="006A1FDA" w:rsidRPr="00B26C66" w:rsidRDefault="006A1FDA" w:rsidP="006C26E4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 xml:space="preserve">&amp;&amp; </w:t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escapeClrPredListSize &gt;1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) ) </w:t>
            </w:r>
          </w:p>
        </w:tc>
        <w:tc>
          <w:tcPr>
            <w:tcW w:w="1152" w:type="dxa"/>
          </w:tcPr>
          <w:p w:rsidR="006A1FDA" w:rsidRPr="00B26C66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B26C66" w:rsidRDefault="006A1FDA" w:rsidP="006C26E4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</w:pP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>escape_clr_pred_idx</w:t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>_coded</w:t>
            </w:r>
            <w:r w:rsidR="00E567FE" w:rsidRP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[xC][yC]</w:t>
            </w:r>
          </w:p>
        </w:tc>
        <w:tc>
          <w:tcPr>
            <w:tcW w:w="1152" w:type="dxa"/>
          </w:tcPr>
          <w:p w:rsidR="006A1FDA" w:rsidRPr="00B26C66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  <w:r w:rsidRPr="00B26C66">
              <w:rPr>
                <w:b w:val="0"/>
                <w:noProof/>
                <w:color w:val="000000"/>
                <w:highlight w:val="yellow"/>
                <w:lang w:val="fr-FR"/>
              </w:rPr>
              <w:t>ae(v)</w:t>
            </w: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B26C66" w:rsidRDefault="006A1FDA" w:rsidP="00E567FE">
            <w:pPr>
              <w:pStyle w:val="tablesyntax"/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>escape_clr_residual_flag</w:t>
            </w:r>
            <w:r w:rsidR="00E567FE" w:rsidRP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[xC][yC]</w:t>
            </w:r>
          </w:p>
        </w:tc>
        <w:tc>
          <w:tcPr>
            <w:tcW w:w="1152" w:type="dxa"/>
          </w:tcPr>
          <w:p w:rsidR="006A1FDA" w:rsidRPr="00B26C66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  <w:r>
              <w:rPr>
                <w:b w:val="0"/>
                <w:noProof/>
                <w:color w:val="000000"/>
                <w:highlight w:val="yellow"/>
                <w:lang w:val="fr-FR"/>
              </w:rPr>
              <w:t>ae(v)</w:t>
            </w: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Default="006A1FDA" w:rsidP="00B26C66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>if( escape_clr_residual_flag</w:t>
            </w:r>
            <w:r w:rsid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[xC][yC]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6A1FDA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Default="006A1FDA" w:rsidP="00B26C66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6D5D69">
              <w:rPr>
                <w:rFonts w:ascii="Times New Roman" w:hAnsi="Times New Roman"/>
                <w:noProof/>
                <w:color w:val="000000"/>
                <w:highlight w:val="yellow"/>
              </w:rPr>
              <w:t>for( cIdx = 0; cIdx &lt; 3; cIdx++ ) {</w:t>
            </w:r>
          </w:p>
        </w:tc>
        <w:tc>
          <w:tcPr>
            <w:tcW w:w="1152" w:type="dxa"/>
          </w:tcPr>
          <w:p w:rsidR="006A1FDA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Default="006A1FDA" w:rsidP="0002123F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>escape_clr_residual</w:t>
            </w:r>
            <w:r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>_abs_val</w:t>
            </w:r>
            <w:r w:rsidRPr="006D5D69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[cIdx]</w:t>
            </w:r>
            <w:r w:rsid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[xC][yC]</w:t>
            </w:r>
          </w:p>
        </w:tc>
        <w:tc>
          <w:tcPr>
            <w:tcW w:w="1152" w:type="dxa"/>
          </w:tcPr>
          <w:p w:rsidR="006A1FDA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  <w:r>
              <w:rPr>
                <w:b w:val="0"/>
                <w:noProof/>
                <w:color w:val="000000"/>
                <w:highlight w:val="yellow"/>
                <w:lang w:val="fr-FR"/>
              </w:rPr>
              <w:t>ae(v)</w:t>
            </w: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Default="006A1FDA" w:rsidP="00B26C66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>if(</w:t>
            </w:r>
            <w:r w:rsidRPr="006D5D69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escape_clr_residual_absolute_val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[cIdx]</w:t>
            </w:r>
            <w:r w:rsid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[xC][yC]</w:t>
            </w:r>
            <w:r w:rsidRPr="006D5D69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)</w:t>
            </w:r>
          </w:p>
        </w:tc>
        <w:tc>
          <w:tcPr>
            <w:tcW w:w="1152" w:type="dxa"/>
          </w:tcPr>
          <w:p w:rsidR="006A1FDA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Default="006A1FDA" w:rsidP="00B26C66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6D5D69"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>escape_clr_residual_sign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[cIdx]</w:t>
            </w:r>
            <w:r w:rsid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[xC][yC]</w:t>
            </w:r>
          </w:p>
        </w:tc>
        <w:tc>
          <w:tcPr>
            <w:tcW w:w="1152" w:type="dxa"/>
          </w:tcPr>
          <w:p w:rsidR="006A1FDA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  <w:r>
              <w:rPr>
                <w:b w:val="0"/>
                <w:noProof/>
                <w:color w:val="000000"/>
                <w:highlight w:val="yellow"/>
                <w:lang w:val="fr-FR"/>
              </w:rPr>
              <w:t>ae(v)</w:t>
            </w: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Default="006A1FDA" w:rsidP="00B26C66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6A1FDA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Default="006A1FDA" w:rsidP="00B26C66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6A1FDA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Default="006A1FDA" w:rsidP="00B26C66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>} else {</w:t>
            </w:r>
          </w:p>
        </w:tc>
        <w:tc>
          <w:tcPr>
            <w:tcW w:w="1152" w:type="dxa"/>
          </w:tcPr>
          <w:p w:rsidR="006A1FDA" w:rsidRDefault="006A1FDA" w:rsidP="00AA405A">
            <w:pPr>
              <w:pStyle w:val="tableheading"/>
              <w:rPr>
                <w:b w:val="0"/>
                <w:noProof/>
                <w:color w:val="000000"/>
                <w:highlight w:val="yellow"/>
                <w:lang w:val="fr-FR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en-US"/>
              </w:rPr>
            </w:pPr>
            <w:r w:rsidRPr="0055027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for( cIdx = 0; cIdx &lt; 3; cIdx++ 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55027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palette_escape_val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55027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paletteEscapeVal</w:t>
            </w:r>
            <w:r w:rsidRPr="00031B0C">
              <w:rPr>
                <w:color w:val="000000"/>
                <w:lang w:val="en-CA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cIdx </w:t>
            </w:r>
            <w:r w:rsidRPr="00031B0C">
              <w:rPr>
                <w:color w:val="000000"/>
                <w:lang w:val="en-CA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[ xC ][ yC ] = palette_escape_val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550274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2164D" w:rsidRPr="0056241E" w:rsidTr="00AA405A">
        <w:trPr>
          <w:cantSplit/>
          <w:jc w:val="center"/>
        </w:trPr>
        <w:tc>
          <w:tcPr>
            <w:tcW w:w="7917" w:type="dxa"/>
          </w:tcPr>
          <w:p w:rsidR="0032164D" w:rsidRPr="00550274" w:rsidRDefault="0032164D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32164D" w:rsidRPr="00031B0C" w:rsidRDefault="0032164D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32164D" w:rsidRPr="0056241E" w:rsidTr="00AA405A">
        <w:trPr>
          <w:cantSplit/>
          <w:jc w:val="center"/>
        </w:trPr>
        <w:tc>
          <w:tcPr>
            <w:tcW w:w="7917" w:type="dxa"/>
          </w:tcPr>
          <w:p w:rsidR="0032164D" w:rsidRDefault="0032164D" w:rsidP="0032164D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  <w:t>if( !</w:t>
            </w:r>
            <w:r w:rsidRPr="0032164D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escape_clr_pred_flag[xC][yC]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|| </w:t>
            </w:r>
            <w:r w:rsidRPr="0032164D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escape_clr_residual_flag[</w:t>
            </w:r>
            <w:r w:rsidRPr="00E567FE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xC][yC]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)</w:t>
            </w:r>
          </w:p>
        </w:tc>
        <w:tc>
          <w:tcPr>
            <w:tcW w:w="1152" w:type="dxa"/>
          </w:tcPr>
          <w:p w:rsidR="0032164D" w:rsidRPr="00031B0C" w:rsidRDefault="0032164D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escapeClrPredListSize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 = min (</w:t>
            </w:r>
            <w:r w:rsidRPr="00B26C6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escapeClrPredListSize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 xml:space="preserve">, </w:t>
            </w:r>
          </w:p>
          <w:p w:rsidR="006A1FDA" w:rsidRPr="00550274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B019B2">
              <w:rPr>
                <w:rFonts w:ascii="Times New Roman" w:hAnsi="Times New Roman"/>
                <w:noProof/>
                <w:highlight w:val="yellow"/>
                <w:lang w:val="en-CA"/>
              </w:rPr>
              <w:t>plt_escape_color_pred_list_size_minus1</w:t>
            </w:r>
            <w:r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) +1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ESCAPE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>
              <w:rPr>
                <w:rFonts w:ascii="Times New Roman" w:hAnsi="Times New Roman"/>
                <w:noProof/>
                <w:color w:val="000000"/>
              </w:rPr>
              <w:t>++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if( palette_mode[xC][yC]  !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ESCAPE 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ab/>
              <w:t>palette_run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b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runPos = 0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runMode = 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while ( runPos  &lt;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=  palette_run 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xC = x0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0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 xml:space="preserve">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yC = y0 + </w:t>
            </w:r>
            <w:proofErr w:type="spellStart"/>
            <w:r w:rsidRPr="00031B0C">
              <w:rPr>
                <w:color w:val="000000"/>
              </w:rPr>
              <w:t>travScan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1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if( palette_mode[ xC ][ yC ]  = = 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INDEX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 xml:space="preserve"> 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INDEX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lastRenderedPageBreak/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paletteMap[ xC ][ yC ] = palette_index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8A7922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 xml:space="preserve">}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else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8A7922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palette_mode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xC ][ yC ]</w:t>
            </w:r>
            <w:r w:rsidRPr="00031B0C">
              <w:rPr>
                <w:rFonts w:ascii="Times New Roman" w:hAnsi="Times New Roman"/>
                <w:noProof/>
                <w:color w:val="000000"/>
              </w:rPr>
              <w:t xml:space="preserve"> = COPY_ABOVE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8A7922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paletteMap[ xC ][ yC ] = paletteMap[ xC ][ y − 1 ]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8A7922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8A7922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runPos++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8A7922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scanPos++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8A7922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cell"/>
              <w:rPr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cell"/>
              <w:rPr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cell"/>
              <w:rPr>
                <w:noProof/>
                <w:color w:val="000000"/>
              </w:rPr>
            </w:pPr>
          </w:p>
        </w:tc>
      </w:tr>
      <w:tr w:rsidR="006A1FDA" w:rsidRPr="00D71B6D" w:rsidTr="00AA405A">
        <w:trPr>
          <w:cantSplit/>
          <w:trHeight w:val="206"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palette_size</w:t>
            </w:r>
            <w:proofErr w:type="spellEnd"/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7C60A8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eastAsia="宋体" w:hAnsi="Times New Roman"/>
                <w:noProof/>
                <w:color w:val="000000"/>
                <w:lang w:eastAsia="zh-CN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</w:t>
            </w:r>
            <w:proofErr w:type="spellStart"/>
            <w:r w:rsidRPr="00031B0C">
              <w:rPr>
                <w:color w:val="000000"/>
                <w:lang w:val="en-CA"/>
              </w:rPr>
              <w:t>alette_size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>; i++ )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56241E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tempPaletteEntries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 = palette_entries</w:t>
            </w:r>
            <w:r w:rsidRPr="00031B0C">
              <w:rPr>
                <w:color w:val="000000"/>
                <w:lang w:val="fr-FR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 </w:t>
            </w:r>
            <w:r w:rsidRPr="00031B0C">
              <w:rPr>
                <w:color w:val="000000"/>
                <w:lang w:val="fr-FR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[ i 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for( i = 0; i &lt; 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&amp;&amp;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 xml:space="preserve"> &lt; </w:t>
            </w:r>
            <w:proofErr w:type="spellStart"/>
            <w:r w:rsidRPr="00031B0C">
              <w:rPr>
                <w:color w:val="000000"/>
                <w:lang w:val="en-CA"/>
              </w:rPr>
              <w:t>max_palette_predictor_size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</w:rPr>
              <w:t xml:space="preserve">; </w:t>
            </w:r>
            <w:r>
              <w:rPr>
                <w:rFonts w:ascii="Times New Roman" w:hAnsi="Times New Roman"/>
                <w:noProof/>
                <w:color w:val="000000"/>
              </w:rPr>
              <w:br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i++ )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 xml:space="preserve">if( 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previous_palette_entry_flag[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]  =</w:t>
            </w:r>
            <w:r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=  0 ) {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for ( cIdx = 0; cIdx &lt; 3; cIdx++ )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 xml:space="preserve"> ] = 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  <w:r w:rsidRPr="00031B0C">
              <w:rPr>
                <w:color w:val="000000"/>
                <w:lang w:val="en-US"/>
              </w:rPr>
              <w:t>[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cIdx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</w:t>
            </w:r>
            <w:r w:rsidRPr="00031B0C">
              <w:rPr>
                <w:color w:val="000000"/>
                <w:lang w:val="en-US"/>
              </w:rPr>
              <w:t>]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[ </w:t>
            </w:r>
            <w:proofErr w:type="spellStart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i</w:t>
            </w:r>
            <w:proofErr w:type="spellEnd"/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 ]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current_s</w:t>
            </w:r>
            <w:proofErr w:type="spellStart"/>
            <w:r w:rsidRPr="00031B0C">
              <w:rPr>
                <w:color w:val="000000"/>
                <w:lang w:val="en-CA"/>
              </w:rPr>
              <w:t>ize</w:t>
            </w:r>
            <w:proofErr w:type="spellEnd"/>
            <w:r w:rsidRPr="00031B0C">
              <w:rPr>
                <w:color w:val="000000"/>
                <w:lang w:val="en-CA"/>
              </w:rPr>
              <w:t>++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ab/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</w:rPr>
              <w:t>previousP</w:t>
            </w:r>
            <w:proofErr w:type="spellStart"/>
            <w:r w:rsidRPr="00031B0C">
              <w:rPr>
                <w:color w:val="000000"/>
                <w:lang w:val="en-CA"/>
              </w:rPr>
              <w:t>aletteStuffingSize</w:t>
            </w:r>
            <w:proofErr w:type="spellEnd"/>
            <w:r w:rsidRPr="00031B0C">
              <w:rPr>
                <w:color w:val="000000"/>
                <w:lang w:val="fr-FR"/>
              </w:rPr>
              <w:t xml:space="preserve"> = </w:t>
            </w:r>
            <w:proofErr w:type="spellStart"/>
            <w:r w:rsidRPr="00031B0C">
              <w:rPr>
                <w:color w:val="000000"/>
                <w:lang w:val="fr-FR"/>
              </w:rPr>
              <w:t>current_size</w:t>
            </w:r>
            <w:proofErr w:type="spellEnd"/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A37F2B" w:rsidTr="00AA405A">
        <w:trPr>
          <w:cantSplit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ab/>
            </w: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>previousPaletteEntries = temp</w:t>
            </w:r>
            <w:r w:rsidRPr="00031B0C">
              <w:rPr>
                <w:rFonts w:ascii="Times New Roman" w:hAnsi="Times New Roman"/>
                <w:noProof/>
                <w:color w:val="000000"/>
                <w:lang w:val="en-US"/>
              </w:rPr>
              <w:t>PaletteEntries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6A1FDA" w:rsidRPr="0004712B" w:rsidTr="00AA405A">
        <w:trPr>
          <w:cantSplit/>
          <w:trHeight w:val="287"/>
          <w:jc w:val="center"/>
        </w:trPr>
        <w:tc>
          <w:tcPr>
            <w:tcW w:w="7917" w:type="dxa"/>
          </w:tcPr>
          <w:p w:rsidR="006A1FDA" w:rsidRPr="00031B0C" w:rsidRDefault="006A1FDA" w:rsidP="00AA405A">
            <w:pPr>
              <w:pStyle w:val="tablesyntax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t>}</w:t>
            </w:r>
          </w:p>
        </w:tc>
        <w:tc>
          <w:tcPr>
            <w:tcW w:w="1152" w:type="dxa"/>
          </w:tcPr>
          <w:p w:rsidR="006A1FDA" w:rsidRPr="00031B0C" w:rsidRDefault="006A1FDA" w:rsidP="00AA405A">
            <w:pPr>
              <w:pStyle w:val="tableheading"/>
              <w:rPr>
                <w:b w:val="0"/>
                <w:noProof/>
                <w:color w:val="000000"/>
              </w:rPr>
            </w:pPr>
          </w:p>
        </w:tc>
      </w:tr>
    </w:tbl>
    <w:p w:rsidR="00EF1306" w:rsidRDefault="00EF1306"/>
    <w:p w:rsidR="00550274" w:rsidRPr="001C01CF" w:rsidRDefault="00550274" w:rsidP="00550274">
      <w:pPr>
        <w:pStyle w:val="Heading5"/>
        <w:numPr>
          <w:ilvl w:val="4"/>
          <w:numId w:val="7"/>
        </w:numPr>
        <w:rPr>
          <w:noProof/>
          <w:lang w:val="en-CA"/>
        </w:rPr>
      </w:pPr>
      <w:r w:rsidRPr="001C01CF">
        <w:rPr>
          <w:noProof/>
          <w:lang w:val="en-CA"/>
        </w:rPr>
        <w:t>General picture parameter set RBSP semantics</w:t>
      </w:r>
    </w:p>
    <w:p w:rsidR="00550274" w:rsidRPr="00E300C4" w:rsidRDefault="00550274">
      <w:pPr>
        <w:rPr>
          <w:rFonts w:eastAsia="MS Mincho"/>
          <w:lang w:val="en-CA"/>
        </w:rPr>
      </w:pPr>
      <w:r w:rsidRPr="00E300C4">
        <w:rPr>
          <w:b/>
          <w:noProof/>
          <w:lang w:val="en-CA"/>
        </w:rPr>
        <w:t xml:space="preserve">pps_scc_extension_flag </w:t>
      </w:r>
      <w:r w:rsidRPr="00E300C4">
        <w:rPr>
          <w:rFonts w:eastAsia="MS Mincho"/>
          <w:lang w:val="en-CA"/>
        </w:rPr>
        <w:t xml:space="preserve">equal to 1 </w:t>
      </w:r>
      <w:r w:rsidRPr="00E300C4">
        <w:rPr>
          <w:bCs/>
          <w:lang w:val="en-CA" w:eastAsia="ko-KR"/>
        </w:rPr>
        <w:t>specifies</w:t>
      </w:r>
      <w:r w:rsidRPr="00E300C4">
        <w:rPr>
          <w:rFonts w:eastAsia="MS Mincho"/>
          <w:lang w:val="en-CA"/>
        </w:rPr>
        <w:t xml:space="preserve"> that the screen content coding extensions related syntax elements are present in the PPS RBSP syntax structure. </w:t>
      </w:r>
      <w:proofErr w:type="spellStart"/>
      <w:proofErr w:type="gramStart"/>
      <w:r w:rsidRPr="00E300C4">
        <w:rPr>
          <w:rFonts w:eastAsia="MS Mincho"/>
          <w:lang w:val="en-CA"/>
        </w:rPr>
        <w:t>pps_scc_extensions_flag</w:t>
      </w:r>
      <w:proofErr w:type="spellEnd"/>
      <w:proofErr w:type="gramEnd"/>
      <w:r w:rsidRPr="00E300C4">
        <w:rPr>
          <w:rFonts w:eastAsia="MS Mincho"/>
          <w:lang w:val="en-CA"/>
        </w:rPr>
        <w:t xml:space="preserve"> equal to 0 </w:t>
      </w:r>
      <w:r w:rsidRPr="00E300C4">
        <w:rPr>
          <w:lang w:val="en-CA"/>
        </w:rPr>
        <w:t>specifies that those syntax elements are not present</w:t>
      </w:r>
      <w:r w:rsidRPr="00E300C4">
        <w:rPr>
          <w:rFonts w:eastAsia="MS Mincho"/>
          <w:lang w:val="en-CA"/>
        </w:rPr>
        <w:t xml:space="preserve">. When not present, the value of </w:t>
      </w:r>
      <w:proofErr w:type="spellStart"/>
      <w:r w:rsidRPr="00E300C4">
        <w:rPr>
          <w:rFonts w:eastAsia="MS Mincho"/>
          <w:lang w:val="en-CA"/>
        </w:rPr>
        <w:t>pps_scc_extensions_flag</w:t>
      </w:r>
      <w:proofErr w:type="spellEnd"/>
      <w:r w:rsidRPr="00E300C4">
        <w:rPr>
          <w:rFonts w:eastAsia="MS Mincho"/>
          <w:lang w:val="en-CA"/>
        </w:rPr>
        <w:t xml:space="preserve"> is inferred to be equal to 0.</w:t>
      </w:r>
    </w:p>
    <w:p w:rsidR="00550274" w:rsidRPr="00550274" w:rsidRDefault="00550274">
      <w:pPr>
        <w:rPr>
          <w:lang w:val="en-CA"/>
        </w:rPr>
      </w:pPr>
      <w:r w:rsidRPr="00273304">
        <w:rPr>
          <w:b/>
          <w:noProof/>
          <w:highlight w:val="yellow"/>
          <w:lang w:val="en-CA"/>
        </w:rPr>
        <w:t xml:space="preserve">plt_escape_color_pred_list_size_minus1 </w:t>
      </w:r>
      <w:r w:rsidR="00273304" w:rsidRPr="00273304">
        <w:rPr>
          <w:noProof/>
          <w:highlight w:val="yellow"/>
          <w:lang w:val="en-CA"/>
        </w:rPr>
        <w:t xml:space="preserve">plus 1 specifies the maximum size of escape color list for escape color prediction in the coding unit coded </w:t>
      </w:r>
      <w:r w:rsidR="00273304">
        <w:rPr>
          <w:noProof/>
          <w:highlight w:val="yellow"/>
          <w:lang w:val="en-CA"/>
        </w:rPr>
        <w:t>in</w:t>
      </w:r>
      <w:r w:rsidR="00273304" w:rsidRPr="00273304">
        <w:rPr>
          <w:noProof/>
          <w:highlight w:val="yellow"/>
          <w:lang w:val="en-CA"/>
        </w:rPr>
        <w:t xml:space="preserve"> palette mode.</w:t>
      </w:r>
      <w:r w:rsidR="00273304">
        <w:rPr>
          <w:noProof/>
          <w:lang w:val="en-CA"/>
        </w:rPr>
        <w:t xml:space="preserve"> </w:t>
      </w:r>
    </w:p>
    <w:p w:rsidR="00550274" w:rsidRDefault="00550274" w:rsidP="00550274">
      <w:pPr>
        <w:pStyle w:val="Heading4"/>
        <w:numPr>
          <w:ilvl w:val="3"/>
          <w:numId w:val="6"/>
        </w:numPr>
      </w:pPr>
      <w:r>
        <w:t>Palette mode semantics</w:t>
      </w:r>
    </w:p>
    <w:p w:rsidR="00550274" w:rsidRDefault="00273304">
      <w:pPr>
        <w:rPr>
          <w:noProof/>
          <w:color w:val="000000"/>
          <w:lang w:val="fr-FR"/>
        </w:rPr>
      </w:pPr>
      <w:r w:rsidRPr="00273304">
        <w:rPr>
          <w:b/>
          <w:noProof/>
          <w:color w:val="000000"/>
          <w:highlight w:val="yellow"/>
          <w:lang w:val="fr-FR"/>
        </w:rPr>
        <w:t>escape_clr_pred_flag</w:t>
      </w:r>
      <w:r w:rsidR="00E567FE" w:rsidRPr="00E567FE">
        <w:rPr>
          <w:noProof/>
          <w:color w:val="000000"/>
          <w:highlight w:val="yellow"/>
          <w:lang w:val="fr-FR"/>
        </w:rPr>
        <w:t>[xC][yC]</w:t>
      </w:r>
      <w:r w:rsidRPr="00273304">
        <w:rPr>
          <w:b/>
          <w:noProof/>
          <w:color w:val="000000"/>
          <w:highlight w:val="yellow"/>
          <w:lang w:val="fr-FR"/>
        </w:rPr>
        <w:t xml:space="preserve"> </w:t>
      </w:r>
      <w:r w:rsidRPr="00273304">
        <w:rPr>
          <w:noProof/>
          <w:color w:val="000000"/>
          <w:highlight w:val="yellow"/>
          <w:lang w:val="fr-FR"/>
        </w:rPr>
        <w:t>equal to 1</w:t>
      </w:r>
      <w:r>
        <w:rPr>
          <w:noProof/>
          <w:color w:val="000000"/>
          <w:highlight w:val="yellow"/>
          <w:lang w:val="fr-FR"/>
        </w:rPr>
        <w:t xml:space="preserve"> </w:t>
      </w:r>
      <w:r w:rsidRPr="00273304">
        <w:rPr>
          <w:noProof/>
          <w:color w:val="000000"/>
          <w:highlight w:val="yellow"/>
          <w:lang w:val="fr-FR"/>
        </w:rPr>
        <w:t>specifies that the escape color is coded in predictive mode. escape_clr_pred_flag</w:t>
      </w:r>
      <w:r w:rsidRPr="00273304">
        <w:rPr>
          <w:b/>
          <w:noProof/>
          <w:color w:val="000000"/>
          <w:highlight w:val="yellow"/>
          <w:lang w:val="fr-FR"/>
        </w:rPr>
        <w:t xml:space="preserve"> </w:t>
      </w:r>
      <w:r w:rsidRPr="00273304">
        <w:rPr>
          <w:noProof/>
          <w:color w:val="000000"/>
          <w:highlight w:val="yellow"/>
          <w:lang w:val="fr-FR"/>
        </w:rPr>
        <w:t>equal to 0 specifies that the escape color is coded without using prediction. When not present, the value of escape_clr_pred_flag</w:t>
      </w:r>
      <w:r w:rsidR="00E567FE">
        <w:rPr>
          <w:noProof/>
          <w:color w:val="000000"/>
          <w:highlight w:val="yellow"/>
          <w:lang w:val="fr-FR"/>
        </w:rPr>
        <w:t>[xC][yC]</w:t>
      </w:r>
      <w:r w:rsidRPr="00273304">
        <w:rPr>
          <w:noProof/>
          <w:color w:val="000000"/>
          <w:highlight w:val="yellow"/>
          <w:lang w:val="fr-FR"/>
        </w:rPr>
        <w:t xml:space="preserve"> is inferred to be equal to 0.</w:t>
      </w:r>
    </w:p>
    <w:p w:rsidR="00273304" w:rsidRDefault="00273304">
      <w:pPr>
        <w:rPr>
          <w:noProof/>
          <w:color w:val="000000"/>
          <w:lang w:val="fr-FR"/>
        </w:rPr>
      </w:pPr>
      <w:r w:rsidRPr="00B26C66">
        <w:rPr>
          <w:b/>
          <w:noProof/>
          <w:color w:val="000000"/>
          <w:highlight w:val="yellow"/>
          <w:lang w:val="fr-FR"/>
        </w:rPr>
        <w:t>escape_clr_pred_</w:t>
      </w:r>
      <w:r w:rsidRPr="00273304">
        <w:rPr>
          <w:b/>
          <w:noProof/>
          <w:color w:val="000000"/>
          <w:highlight w:val="yellow"/>
          <w:lang w:val="fr-FR"/>
        </w:rPr>
        <w:t>type</w:t>
      </w:r>
      <w:r w:rsidR="00E567FE" w:rsidRPr="00E567FE">
        <w:rPr>
          <w:noProof/>
          <w:color w:val="000000"/>
          <w:highlight w:val="yellow"/>
          <w:lang w:val="fr-FR"/>
        </w:rPr>
        <w:t>[xC][yC]</w:t>
      </w:r>
      <w:r w:rsidRPr="00273304">
        <w:rPr>
          <w:noProof/>
          <w:color w:val="000000"/>
          <w:highlight w:val="yellow"/>
          <w:lang w:val="fr-FR"/>
        </w:rPr>
        <w:t xml:space="preserve"> equal to 1</w:t>
      </w:r>
      <w:r>
        <w:rPr>
          <w:noProof/>
          <w:color w:val="000000"/>
          <w:highlight w:val="yellow"/>
          <w:lang w:val="fr-FR"/>
        </w:rPr>
        <w:t xml:space="preserve"> </w:t>
      </w:r>
      <w:r w:rsidRPr="00273304">
        <w:rPr>
          <w:noProof/>
          <w:color w:val="000000"/>
          <w:highlight w:val="yellow"/>
          <w:lang w:val="fr-FR"/>
        </w:rPr>
        <w:t xml:space="preserve">specifies that the </w:t>
      </w:r>
      <w:r>
        <w:rPr>
          <w:noProof/>
          <w:color w:val="000000"/>
          <w:highlight w:val="yellow"/>
          <w:lang w:val="fr-FR"/>
        </w:rPr>
        <w:t xml:space="preserve">predictor of </w:t>
      </w:r>
      <w:r w:rsidRPr="00273304">
        <w:rPr>
          <w:noProof/>
          <w:color w:val="000000"/>
          <w:highlight w:val="yellow"/>
          <w:lang w:val="fr-FR"/>
        </w:rPr>
        <w:t xml:space="preserve">escape color is </w:t>
      </w:r>
      <w:r>
        <w:rPr>
          <w:noProof/>
          <w:color w:val="000000"/>
          <w:highlight w:val="yellow"/>
          <w:lang w:val="fr-FR"/>
        </w:rPr>
        <w:t>from escape color list</w:t>
      </w:r>
      <w:r w:rsidRPr="00273304">
        <w:rPr>
          <w:noProof/>
          <w:color w:val="000000"/>
          <w:highlight w:val="yellow"/>
          <w:lang w:val="fr-FR"/>
        </w:rPr>
        <w:t>. escape_clr_pred_</w:t>
      </w:r>
      <w:r w:rsidR="0047492F">
        <w:rPr>
          <w:noProof/>
          <w:color w:val="000000"/>
          <w:highlight w:val="yellow"/>
          <w:lang w:val="fr-FR"/>
        </w:rPr>
        <w:t>type</w:t>
      </w:r>
      <w:r w:rsidRPr="00273304">
        <w:rPr>
          <w:b/>
          <w:noProof/>
          <w:color w:val="000000"/>
          <w:highlight w:val="yellow"/>
          <w:lang w:val="fr-FR"/>
        </w:rPr>
        <w:t xml:space="preserve"> </w:t>
      </w:r>
      <w:r w:rsidRPr="00273304">
        <w:rPr>
          <w:noProof/>
          <w:color w:val="000000"/>
          <w:highlight w:val="yellow"/>
          <w:lang w:val="fr-FR"/>
        </w:rPr>
        <w:t xml:space="preserve">equal to 0 specifies that the </w:t>
      </w:r>
      <w:r>
        <w:rPr>
          <w:noProof/>
          <w:color w:val="000000"/>
          <w:highlight w:val="yellow"/>
          <w:lang w:val="fr-FR"/>
        </w:rPr>
        <w:t xml:space="preserve">predictor of </w:t>
      </w:r>
      <w:r w:rsidRPr="00273304">
        <w:rPr>
          <w:noProof/>
          <w:color w:val="000000"/>
          <w:highlight w:val="yellow"/>
          <w:lang w:val="fr-FR"/>
        </w:rPr>
        <w:t xml:space="preserve">escape color is </w:t>
      </w:r>
      <w:r>
        <w:rPr>
          <w:noProof/>
          <w:color w:val="000000"/>
          <w:highlight w:val="yellow"/>
          <w:lang w:val="fr-FR"/>
        </w:rPr>
        <w:t>from palette table.</w:t>
      </w:r>
      <w:r w:rsidRPr="00273304">
        <w:rPr>
          <w:noProof/>
          <w:color w:val="000000"/>
          <w:highlight w:val="yellow"/>
          <w:lang w:val="fr-FR"/>
        </w:rPr>
        <w:t xml:space="preserve"> When not present, the value of escape_clr_pred_</w:t>
      </w:r>
      <w:r>
        <w:rPr>
          <w:noProof/>
          <w:color w:val="000000"/>
          <w:highlight w:val="yellow"/>
          <w:lang w:val="fr-FR"/>
        </w:rPr>
        <w:t>type</w:t>
      </w:r>
      <w:r w:rsidR="00E567FE">
        <w:rPr>
          <w:noProof/>
          <w:color w:val="000000"/>
          <w:highlight w:val="yellow"/>
          <w:lang w:val="fr-FR"/>
        </w:rPr>
        <w:t>[xC][yC]</w:t>
      </w:r>
      <w:r w:rsidRPr="00273304">
        <w:rPr>
          <w:noProof/>
          <w:color w:val="000000"/>
          <w:highlight w:val="yellow"/>
          <w:lang w:val="fr-FR"/>
        </w:rPr>
        <w:t xml:space="preserve"> is </w:t>
      </w:r>
      <w:r w:rsidR="004F2320">
        <w:rPr>
          <w:noProof/>
          <w:color w:val="000000"/>
          <w:highlight w:val="yellow"/>
          <w:lang w:val="fr-FR"/>
        </w:rPr>
        <w:t>derived</w:t>
      </w:r>
      <w:r>
        <w:rPr>
          <w:noProof/>
          <w:color w:val="000000"/>
          <w:highlight w:val="yellow"/>
          <w:lang w:val="fr-FR"/>
        </w:rPr>
        <w:t xml:space="preserve"> </w:t>
      </w:r>
      <w:r w:rsidR="0047492F">
        <w:rPr>
          <w:noProof/>
          <w:color w:val="000000"/>
          <w:highlight w:val="yellow"/>
          <w:lang w:val="fr-FR"/>
        </w:rPr>
        <w:t>as follows</w:t>
      </w:r>
      <w:r>
        <w:rPr>
          <w:noProof/>
          <w:color w:val="000000"/>
          <w:highlight w:val="yellow"/>
          <w:lang w:val="fr-FR"/>
        </w:rPr>
        <w:t> :</w:t>
      </w:r>
    </w:p>
    <w:p w:rsidR="00273304" w:rsidRDefault="0047492F" w:rsidP="0047492F">
      <w:pPr>
        <w:ind w:firstLine="195"/>
        <w:rPr>
          <w:noProof/>
          <w:color w:val="000000"/>
          <w:lang w:val="fr-FR"/>
        </w:rPr>
      </w:pPr>
      <w:r w:rsidRPr="0047492F">
        <w:rPr>
          <w:noProof/>
          <w:color w:val="000000"/>
          <w:highlight w:val="yellow"/>
          <w:lang w:val="fr-FR"/>
        </w:rPr>
        <w:t>escape_clr_pred_type</w:t>
      </w:r>
      <w:r w:rsidR="00E567FE">
        <w:rPr>
          <w:noProof/>
          <w:color w:val="000000"/>
          <w:highlight w:val="yellow"/>
          <w:lang w:val="fr-FR"/>
        </w:rPr>
        <w:t>[xC][yC]</w:t>
      </w:r>
      <w:r w:rsidRPr="0047492F">
        <w:rPr>
          <w:noProof/>
          <w:color w:val="000000"/>
          <w:highlight w:val="yellow"/>
          <w:lang w:val="fr-FR"/>
        </w:rPr>
        <w:t xml:space="preserve"> = (palette_size &gt;0) ? 0 : 1</w:t>
      </w:r>
    </w:p>
    <w:p w:rsidR="004F2320" w:rsidRDefault="004F2320" w:rsidP="006C26E4">
      <w:pPr>
        <w:rPr>
          <w:noProof/>
          <w:color w:val="000000"/>
          <w:highlight w:val="yellow"/>
          <w:lang w:val="fr-FR"/>
        </w:rPr>
      </w:pPr>
      <w:r w:rsidRPr="006C26E4">
        <w:rPr>
          <w:b/>
          <w:noProof/>
          <w:color w:val="000000"/>
          <w:highlight w:val="yellow"/>
          <w:lang w:val="fr-FR"/>
        </w:rPr>
        <w:t>escape_clr_pred_idx</w:t>
      </w:r>
      <w:r w:rsidR="006C26E4" w:rsidRPr="006C26E4">
        <w:rPr>
          <w:b/>
          <w:noProof/>
          <w:color w:val="000000"/>
          <w:highlight w:val="yellow"/>
          <w:lang w:val="fr-FR"/>
        </w:rPr>
        <w:t>_coded</w:t>
      </w:r>
      <w:r w:rsidR="00E567FE" w:rsidRPr="00E567FE">
        <w:rPr>
          <w:noProof/>
          <w:color w:val="000000"/>
          <w:highlight w:val="yellow"/>
          <w:lang w:val="fr-FR"/>
        </w:rPr>
        <w:t>[xC][yC]</w:t>
      </w:r>
      <w:r w:rsidRPr="006C26E4">
        <w:rPr>
          <w:noProof/>
          <w:color w:val="000000"/>
          <w:highlight w:val="yellow"/>
          <w:lang w:val="fr-FR"/>
        </w:rPr>
        <w:t xml:space="preserve"> </w:t>
      </w:r>
      <w:r w:rsidR="00D13E4D">
        <w:rPr>
          <w:noProof/>
          <w:color w:val="000000"/>
          <w:highlight w:val="yellow"/>
          <w:lang w:val="fr-FR"/>
        </w:rPr>
        <w:t>specifies how to</w:t>
      </w:r>
      <w:r w:rsidR="006C26E4" w:rsidRPr="006C26E4">
        <w:rPr>
          <w:noProof/>
          <w:color w:val="000000"/>
          <w:highlight w:val="yellow"/>
          <w:lang w:val="fr-FR"/>
        </w:rPr>
        <w:t xml:space="preserve"> derive the </w:t>
      </w:r>
      <w:r w:rsidRPr="006C26E4">
        <w:rPr>
          <w:noProof/>
          <w:color w:val="000000"/>
          <w:highlight w:val="yellow"/>
          <w:lang w:val="fr-FR"/>
        </w:rPr>
        <w:t>index of escape color predictor</w:t>
      </w:r>
      <w:r w:rsidR="00D13E4D">
        <w:rPr>
          <w:noProof/>
          <w:color w:val="000000"/>
          <w:highlight w:val="yellow"/>
          <w:lang w:val="fr-FR"/>
        </w:rPr>
        <w:t xml:space="preserve"> depending on the value of </w:t>
      </w:r>
      <w:r w:rsidR="00D13E4D" w:rsidRPr="006C26E4">
        <w:rPr>
          <w:noProof/>
          <w:color w:val="000000"/>
          <w:highlight w:val="yellow"/>
          <w:lang w:val="fr-FR"/>
        </w:rPr>
        <w:t>escape_clr_pred_type</w:t>
      </w:r>
      <w:r w:rsidR="00D13E4D">
        <w:rPr>
          <w:noProof/>
          <w:color w:val="000000"/>
          <w:highlight w:val="yellow"/>
          <w:lang w:val="fr-FR"/>
        </w:rPr>
        <w:t>[xC][yC]</w:t>
      </w:r>
      <w:r w:rsidRPr="006C26E4">
        <w:rPr>
          <w:noProof/>
          <w:color w:val="000000"/>
          <w:highlight w:val="yellow"/>
          <w:lang w:val="fr-FR"/>
        </w:rPr>
        <w:t xml:space="preserve">. </w:t>
      </w:r>
      <w:r w:rsidR="00D13E4D">
        <w:rPr>
          <w:noProof/>
          <w:color w:val="000000"/>
          <w:highlight w:val="yellow"/>
          <w:lang w:val="fr-FR"/>
        </w:rPr>
        <w:t>I</w:t>
      </w:r>
      <w:r w:rsidR="006C26E4" w:rsidRPr="006C26E4">
        <w:rPr>
          <w:noProof/>
          <w:color w:val="000000"/>
          <w:highlight w:val="yellow"/>
          <w:lang w:val="fr-FR"/>
        </w:rPr>
        <w:t>f escape_clr_pred_type</w:t>
      </w:r>
      <w:r w:rsidR="00E567FE">
        <w:rPr>
          <w:noProof/>
          <w:color w:val="000000"/>
          <w:highlight w:val="yellow"/>
          <w:lang w:val="fr-FR"/>
        </w:rPr>
        <w:t>[xC][yC]</w:t>
      </w:r>
      <w:r w:rsidR="006C26E4" w:rsidRPr="006C26E4">
        <w:rPr>
          <w:noProof/>
          <w:color w:val="000000"/>
          <w:highlight w:val="yellow"/>
          <w:lang w:val="fr-FR"/>
        </w:rPr>
        <w:t xml:space="preserve"> is 0, escape_clr_pred_idx_coded</w:t>
      </w:r>
      <w:r w:rsidR="00E567FE">
        <w:rPr>
          <w:noProof/>
          <w:color w:val="000000"/>
          <w:highlight w:val="yellow"/>
          <w:lang w:val="fr-FR"/>
        </w:rPr>
        <w:t>[xC][yC]</w:t>
      </w:r>
      <w:r w:rsidR="006C26E4" w:rsidRPr="006C26E4">
        <w:rPr>
          <w:noProof/>
          <w:color w:val="000000"/>
          <w:highlight w:val="yellow"/>
          <w:lang w:val="fr-FR"/>
        </w:rPr>
        <w:t xml:space="preserve"> is used to derive the index in the palette table. If escape_clr_pred_type</w:t>
      </w:r>
      <w:r w:rsidR="00E567FE">
        <w:rPr>
          <w:noProof/>
          <w:color w:val="000000"/>
          <w:highlight w:val="yellow"/>
          <w:lang w:val="fr-FR"/>
        </w:rPr>
        <w:t>[xC][yC]</w:t>
      </w:r>
      <w:r w:rsidR="006C26E4" w:rsidRPr="006C26E4">
        <w:rPr>
          <w:noProof/>
          <w:color w:val="000000"/>
          <w:highlight w:val="yellow"/>
          <w:lang w:val="fr-FR"/>
        </w:rPr>
        <w:t xml:space="preserve"> is 1, </w:t>
      </w:r>
      <w:r w:rsidR="006C26E4" w:rsidRPr="006C26E4">
        <w:rPr>
          <w:noProof/>
          <w:color w:val="000000"/>
          <w:highlight w:val="yellow"/>
          <w:lang w:val="fr-FR"/>
        </w:rPr>
        <w:lastRenderedPageBreak/>
        <w:t>escape_clr_pred_idx_coded</w:t>
      </w:r>
      <w:r w:rsidR="00E567FE">
        <w:rPr>
          <w:noProof/>
          <w:color w:val="000000"/>
          <w:highlight w:val="yellow"/>
          <w:lang w:val="fr-FR"/>
        </w:rPr>
        <w:t>[xC][yC]</w:t>
      </w:r>
      <w:r w:rsidR="006C26E4" w:rsidRPr="006C26E4">
        <w:rPr>
          <w:noProof/>
          <w:color w:val="000000"/>
          <w:highlight w:val="yellow"/>
          <w:lang w:val="fr-FR"/>
        </w:rPr>
        <w:t xml:space="preserve"> is used to derive the index in the escape color predictor list.</w:t>
      </w:r>
      <w:r>
        <w:rPr>
          <w:noProof/>
          <w:color w:val="000000"/>
          <w:highlight w:val="yellow"/>
          <w:lang w:val="fr-FR"/>
        </w:rPr>
        <w:t xml:space="preserve"> </w:t>
      </w:r>
      <w:r w:rsidR="00D13E4D" w:rsidRPr="006C26E4">
        <w:rPr>
          <w:noProof/>
          <w:color w:val="000000"/>
          <w:highlight w:val="yellow"/>
          <w:lang w:val="fr-FR"/>
        </w:rPr>
        <w:t>When not present, the value of escape_clr_pred_idx_coded</w:t>
      </w:r>
      <w:r w:rsidR="00D13E4D">
        <w:rPr>
          <w:noProof/>
          <w:color w:val="000000"/>
          <w:highlight w:val="yellow"/>
          <w:lang w:val="fr-FR"/>
        </w:rPr>
        <w:t>[xC][yC]</w:t>
      </w:r>
      <w:r w:rsidR="00D13E4D" w:rsidRPr="006C26E4">
        <w:rPr>
          <w:noProof/>
          <w:color w:val="000000"/>
          <w:highlight w:val="yellow"/>
          <w:lang w:val="fr-FR"/>
        </w:rPr>
        <w:t xml:space="preserve"> is inferred to be equal to 0. </w:t>
      </w:r>
      <w:r w:rsidR="0047492F">
        <w:rPr>
          <w:noProof/>
          <w:color w:val="000000"/>
          <w:highlight w:val="yellow"/>
          <w:lang w:val="fr-FR"/>
        </w:rPr>
        <w:t>The esca</w:t>
      </w:r>
      <w:r w:rsidR="006C26E4">
        <w:rPr>
          <w:noProof/>
          <w:color w:val="000000"/>
          <w:highlight w:val="yellow"/>
          <w:lang w:val="fr-FR"/>
        </w:rPr>
        <w:t>p</w:t>
      </w:r>
      <w:r w:rsidR="0047492F">
        <w:rPr>
          <w:noProof/>
          <w:color w:val="000000"/>
          <w:highlight w:val="yellow"/>
          <w:lang w:val="fr-FR"/>
        </w:rPr>
        <w:t>e</w:t>
      </w:r>
      <w:r w:rsidR="006C26E4">
        <w:rPr>
          <w:noProof/>
          <w:color w:val="000000"/>
          <w:highlight w:val="yellow"/>
          <w:lang w:val="fr-FR"/>
        </w:rPr>
        <w:t>C</w:t>
      </w:r>
      <w:r w:rsidR="0047492F">
        <w:rPr>
          <w:noProof/>
          <w:color w:val="000000"/>
          <w:highlight w:val="yellow"/>
          <w:lang w:val="fr-FR"/>
        </w:rPr>
        <w:t>lr</w:t>
      </w:r>
      <w:r w:rsidR="006C26E4">
        <w:rPr>
          <w:noProof/>
          <w:color w:val="000000"/>
          <w:highlight w:val="yellow"/>
          <w:lang w:val="fr-FR"/>
        </w:rPr>
        <w:t>P</w:t>
      </w:r>
      <w:r w:rsidR="0047492F">
        <w:rPr>
          <w:noProof/>
          <w:color w:val="000000"/>
          <w:highlight w:val="yellow"/>
          <w:lang w:val="fr-FR"/>
        </w:rPr>
        <w:t>red</w:t>
      </w:r>
      <w:r w:rsidR="006C26E4">
        <w:rPr>
          <w:noProof/>
          <w:color w:val="000000"/>
          <w:highlight w:val="yellow"/>
          <w:lang w:val="fr-FR"/>
        </w:rPr>
        <w:t>I</w:t>
      </w:r>
      <w:r w:rsidR="0047492F">
        <w:rPr>
          <w:noProof/>
          <w:color w:val="000000"/>
          <w:highlight w:val="yellow"/>
          <w:lang w:val="fr-FR"/>
        </w:rPr>
        <w:t>dx</w:t>
      </w:r>
      <w:r w:rsidR="00E567FE">
        <w:rPr>
          <w:noProof/>
          <w:color w:val="000000"/>
          <w:highlight w:val="yellow"/>
          <w:lang w:val="fr-FR"/>
        </w:rPr>
        <w:t>[xC][yC]</w:t>
      </w:r>
      <w:r w:rsidR="0047492F">
        <w:rPr>
          <w:noProof/>
          <w:color w:val="000000"/>
          <w:highlight w:val="yellow"/>
          <w:lang w:val="fr-FR"/>
        </w:rPr>
        <w:t xml:space="preserve"> is</w:t>
      </w:r>
      <w:r>
        <w:rPr>
          <w:noProof/>
          <w:color w:val="000000"/>
          <w:highlight w:val="yellow"/>
          <w:lang w:val="fr-FR"/>
        </w:rPr>
        <w:t xml:space="preserve"> derived as follows</w:t>
      </w:r>
      <w:r w:rsidR="00E567FE">
        <w:rPr>
          <w:noProof/>
          <w:color w:val="000000"/>
          <w:highlight w:val="yellow"/>
          <w:lang w:val="fr-FR"/>
        </w:rPr>
        <w:t>,</w:t>
      </w:r>
    </w:p>
    <w:p w:rsidR="006C26E4" w:rsidRDefault="006C26E4" w:rsidP="004F2320">
      <w:pPr>
        <w:ind w:firstLine="195"/>
        <w:rPr>
          <w:noProof/>
          <w:color w:val="000000"/>
          <w:highlight w:val="yellow"/>
          <w:lang w:val="fr-FR"/>
        </w:rPr>
      </w:pPr>
      <w:r>
        <w:rPr>
          <w:noProof/>
          <w:color w:val="000000"/>
          <w:highlight w:val="yellow"/>
          <w:lang w:val="fr-FR"/>
        </w:rPr>
        <w:t>if(escape_clr_pred_type</w:t>
      </w:r>
      <w:r w:rsidR="00E567FE">
        <w:rPr>
          <w:noProof/>
          <w:color w:val="000000"/>
          <w:highlight w:val="yellow"/>
          <w:lang w:val="fr-FR"/>
        </w:rPr>
        <w:t>[xC][yC]</w:t>
      </w:r>
      <w:r>
        <w:rPr>
          <w:noProof/>
          <w:color w:val="000000"/>
          <w:highlight w:val="yellow"/>
          <w:lang w:val="fr-FR"/>
        </w:rPr>
        <w:t xml:space="preserve"> ==0 )</w:t>
      </w:r>
    </w:p>
    <w:p w:rsidR="004F2320" w:rsidRPr="006C26E4" w:rsidRDefault="006C26E4" w:rsidP="00586D8E">
      <w:pPr>
        <w:ind w:firstLine="202"/>
        <w:contextualSpacing/>
        <w:rPr>
          <w:noProof/>
          <w:color w:val="000000"/>
          <w:highlight w:val="yellow"/>
          <w:lang w:val="fr-FR"/>
        </w:rPr>
      </w:pPr>
      <w:r>
        <w:rPr>
          <w:noProof/>
          <w:color w:val="000000"/>
          <w:highlight w:val="yellow"/>
          <w:lang w:val="fr-FR"/>
        </w:rPr>
        <w:tab/>
      </w:r>
      <w:r w:rsidRPr="006C26E4">
        <w:rPr>
          <w:noProof/>
          <w:color w:val="000000"/>
          <w:highlight w:val="yellow"/>
          <w:lang w:val="fr-FR"/>
        </w:rPr>
        <w:t>escapeClrPredIdx</w:t>
      </w:r>
      <w:r w:rsidR="00E567FE">
        <w:rPr>
          <w:noProof/>
          <w:color w:val="000000"/>
          <w:highlight w:val="yellow"/>
          <w:lang w:val="fr-FR"/>
        </w:rPr>
        <w:t>[xC][yC]</w:t>
      </w:r>
      <w:r w:rsidRPr="006C26E4">
        <w:rPr>
          <w:noProof/>
          <w:color w:val="000000"/>
          <w:highlight w:val="yellow"/>
          <w:lang w:val="fr-FR"/>
        </w:rPr>
        <w:t xml:space="preserve"> </w:t>
      </w:r>
      <w:r w:rsidR="004F2320" w:rsidRPr="006C26E4">
        <w:rPr>
          <w:noProof/>
          <w:color w:val="000000"/>
          <w:highlight w:val="yellow"/>
          <w:lang w:val="fr-FR"/>
        </w:rPr>
        <w:t>= palette_size-1 - escape_clr_pred_idx_</w:t>
      </w:r>
      <w:r w:rsidRPr="006C26E4">
        <w:rPr>
          <w:noProof/>
          <w:color w:val="000000"/>
          <w:highlight w:val="yellow"/>
          <w:lang w:val="fr-FR"/>
        </w:rPr>
        <w:t>coded</w:t>
      </w:r>
      <w:r w:rsidR="00E567FE">
        <w:rPr>
          <w:noProof/>
          <w:color w:val="000000"/>
          <w:highlight w:val="yellow"/>
          <w:lang w:val="fr-FR"/>
        </w:rPr>
        <w:t>[xC][yC]</w:t>
      </w:r>
    </w:p>
    <w:p w:rsidR="006C26E4" w:rsidRPr="006C26E4" w:rsidRDefault="006C26E4" w:rsidP="00586D8E">
      <w:pPr>
        <w:ind w:firstLine="202"/>
        <w:contextualSpacing/>
        <w:rPr>
          <w:noProof/>
          <w:color w:val="000000"/>
          <w:highlight w:val="yellow"/>
          <w:lang w:val="fr-FR"/>
        </w:rPr>
      </w:pPr>
      <w:r w:rsidRPr="006C26E4">
        <w:rPr>
          <w:noProof/>
          <w:color w:val="000000"/>
          <w:highlight w:val="yellow"/>
          <w:lang w:val="fr-FR"/>
        </w:rPr>
        <w:t>else</w:t>
      </w:r>
    </w:p>
    <w:p w:rsidR="006C26E4" w:rsidRDefault="006C26E4" w:rsidP="00586D8E">
      <w:pPr>
        <w:ind w:firstLine="202"/>
        <w:contextualSpacing/>
        <w:rPr>
          <w:noProof/>
          <w:color w:val="000000"/>
          <w:lang w:val="fr-FR"/>
        </w:rPr>
      </w:pPr>
      <w:r w:rsidRPr="006C26E4">
        <w:rPr>
          <w:noProof/>
          <w:color w:val="000000"/>
          <w:highlight w:val="yellow"/>
          <w:lang w:val="fr-FR"/>
        </w:rPr>
        <w:tab/>
        <w:t>escapeClrPredIdx</w:t>
      </w:r>
      <w:r w:rsidR="00E567FE">
        <w:rPr>
          <w:noProof/>
          <w:color w:val="000000"/>
          <w:highlight w:val="yellow"/>
          <w:lang w:val="fr-FR"/>
        </w:rPr>
        <w:t>[xC][yC]</w:t>
      </w:r>
      <w:r w:rsidRPr="006C26E4">
        <w:rPr>
          <w:noProof/>
          <w:color w:val="000000"/>
          <w:highlight w:val="yellow"/>
          <w:lang w:val="fr-FR"/>
        </w:rPr>
        <w:t xml:space="preserve"> = escape_clr_pred_idx_coded</w:t>
      </w:r>
      <w:r w:rsidR="00E567FE" w:rsidRPr="00E567FE">
        <w:rPr>
          <w:noProof/>
          <w:color w:val="000000"/>
          <w:highlight w:val="yellow"/>
          <w:lang w:val="fr-FR"/>
        </w:rPr>
        <w:t>[xC][yC]</w:t>
      </w:r>
    </w:p>
    <w:p w:rsidR="00C8340E" w:rsidRDefault="00C8340E" w:rsidP="00C8340E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rPr>
          <w:noProof/>
          <w:highlight w:val="yellow"/>
          <w:lang w:eastAsia="ko-KR"/>
        </w:rPr>
      </w:pPr>
      <w:r w:rsidRPr="00C8340E" w:rsidDel="00C8340E">
        <w:rPr>
          <w:noProof/>
          <w:highlight w:val="yellow"/>
          <w:lang w:eastAsia="ko-KR"/>
        </w:rPr>
        <w:t xml:space="preserve">The predictor for escape color reconstruction </w:t>
      </w:r>
      <w:r>
        <w:rPr>
          <w:noProof/>
          <w:highlight w:val="yellow"/>
          <w:lang w:eastAsia="ko-KR"/>
        </w:rPr>
        <w:t xml:space="preserve">of component cIdx </w:t>
      </w:r>
      <w:r w:rsidRPr="00C8340E" w:rsidDel="00C8340E">
        <w:rPr>
          <w:noProof/>
          <w:highlight w:val="yellow"/>
          <w:lang w:eastAsia="ko-KR"/>
        </w:rPr>
        <w:t>is derived as follows</w:t>
      </w:r>
      <w:r w:rsidR="00E91264">
        <w:rPr>
          <w:noProof/>
          <w:highlight w:val="yellow"/>
          <w:lang w:eastAsia="ko-KR"/>
        </w:rPr>
        <w:t>,</w:t>
      </w:r>
    </w:p>
    <w:p w:rsidR="00E91264" w:rsidRPr="00E91264" w:rsidRDefault="0032164D" w:rsidP="00AD3589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contextualSpacing/>
        <w:rPr>
          <w:noProof/>
          <w:highlight w:val="yellow"/>
          <w:lang w:eastAsia="ko-KR"/>
        </w:rPr>
      </w:pPr>
      <w:r>
        <w:rPr>
          <w:noProof/>
          <w:highlight w:val="yellow"/>
          <w:lang w:eastAsia="ko-KR"/>
        </w:rPr>
        <w:t>The list escapeClrList</w:t>
      </w:r>
      <w:r w:rsidR="00E91264" w:rsidRPr="00E91264">
        <w:rPr>
          <w:noProof/>
          <w:highlight w:val="yellow"/>
          <w:lang w:eastAsia="ko-KR"/>
        </w:rPr>
        <w:t xml:space="preserve"> is intialized as follows</w:t>
      </w:r>
      <w:r w:rsidR="00E91264">
        <w:rPr>
          <w:noProof/>
          <w:highlight w:val="yellow"/>
          <w:lang w:eastAsia="ko-KR"/>
        </w:rPr>
        <w:t>,</w:t>
      </w:r>
    </w:p>
    <w:p w:rsidR="00E91264" w:rsidRPr="004043B7" w:rsidRDefault="00E91264" w:rsidP="00E91264">
      <w:pPr>
        <w:pStyle w:val="ListParagraph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rPr>
          <w:noProof/>
          <w:highlight w:val="yellow"/>
          <w:lang w:eastAsia="ko-KR"/>
        </w:rPr>
      </w:pPr>
      <w:r w:rsidRPr="004043B7">
        <w:rPr>
          <w:noProof/>
          <w:highlight w:val="yellow"/>
          <w:lang w:eastAsia="ko-KR"/>
        </w:rPr>
        <w:t>escapeClrPredListSize = 0;</w:t>
      </w:r>
    </w:p>
    <w:p w:rsidR="00E91264" w:rsidRPr="004043B7" w:rsidRDefault="00E91264" w:rsidP="00E91264">
      <w:pPr>
        <w:pStyle w:val="ListParagraph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jc w:val="left"/>
        <w:rPr>
          <w:noProof/>
          <w:highlight w:val="yellow"/>
          <w:lang w:val="en-CA"/>
        </w:rPr>
      </w:pPr>
      <w:r w:rsidRPr="004043B7">
        <w:rPr>
          <w:noProof/>
          <w:highlight w:val="yellow"/>
          <w:lang w:eastAsia="ko-KR"/>
        </w:rPr>
        <w:t xml:space="preserve">for( i=0; i &lt; </w:t>
      </w:r>
      <w:r w:rsidRPr="004043B7">
        <w:rPr>
          <w:noProof/>
          <w:color w:val="000000"/>
          <w:highlight w:val="yellow"/>
        </w:rPr>
        <w:t>previousPalette</w:t>
      </w:r>
      <w:r w:rsidRPr="004043B7">
        <w:rPr>
          <w:color w:val="000000"/>
          <w:highlight w:val="yellow"/>
          <w:lang w:val="en-CA"/>
        </w:rPr>
        <w:t>Stuffing</w:t>
      </w:r>
      <w:r w:rsidRPr="004043B7">
        <w:rPr>
          <w:noProof/>
          <w:color w:val="000000"/>
          <w:highlight w:val="yellow"/>
        </w:rPr>
        <w:t xml:space="preserve">Size &amp;&amp; </w:t>
      </w:r>
      <w:r w:rsidRPr="004043B7">
        <w:rPr>
          <w:noProof/>
          <w:highlight w:val="yellow"/>
          <w:lang w:eastAsia="ko-KR"/>
        </w:rPr>
        <w:t xml:space="preserve">escapeClrPredListSize </w:t>
      </w:r>
      <w:r w:rsidRPr="004043B7">
        <w:rPr>
          <w:noProof/>
          <w:color w:val="000000"/>
          <w:highlight w:val="yellow"/>
        </w:rPr>
        <w:t xml:space="preserve">&lt;= </w:t>
      </w:r>
      <w:r w:rsidRPr="004043B7">
        <w:rPr>
          <w:noProof/>
          <w:highlight w:val="yellow"/>
          <w:lang w:val="en-CA"/>
        </w:rPr>
        <w:t>plt_escape_color_pred_list_size_minus1; i++) {</w:t>
      </w:r>
    </w:p>
    <w:p w:rsidR="00E91264" w:rsidRPr="004043B7" w:rsidRDefault="00E91264" w:rsidP="00E91264">
      <w:pPr>
        <w:pStyle w:val="ListParagraph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rPr>
          <w:noProof/>
          <w:color w:val="000000"/>
          <w:highlight w:val="yellow"/>
          <w:lang w:val="en-US"/>
        </w:rPr>
      </w:pPr>
      <w:r w:rsidRPr="004043B7">
        <w:rPr>
          <w:noProof/>
          <w:highlight w:val="yellow"/>
          <w:lang w:val="en-CA"/>
        </w:rPr>
        <w:tab/>
        <w:t>if(</w:t>
      </w:r>
      <w:r w:rsidRPr="004043B7">
        <w:rPr>
          <w:noProof/>
          <w:color w:val="000000"/>
          <w:highlight w:val="yellow"/>
          <w:lang w:val="en-US"/>
        </w:rPr>
        <w:t>previous_palette_entry_flag[</w:t>
      </w:r>
      <w:r w:rsidRPr="004043B7">
        <w:rPr>
          <w:noProof/>
          <w:color w:val="000000"/>
          <w:highlight w:val="yellow"/>
        </w:rPr>
        <w:t> </w:t>
      </w:r>
      <w:r w:rsidRPr="004043B7">
        <w:rPr>
          <w:noProof/>
          <w:color w:val="000000"/>
          <w:highlight w:val="yellow"/>
          <w:lang w:val="en-US"/>
        </w:rPr>
        <w:t>i</w:t>
      </w:r>
      <w:r w:rsidRPr="004043B7">
        <w:rPr>
          <w:noProof/>
          <w:color w:val="000000"/>
          <w:highlight w:val="yellow"/>
        </w:rPr>
        <w:t> </w:t>
      </w:r>
      <w:r w:rsidRPr="004043B7">
        <w:rPr>
          <w:noProof/>
          <w:color w:val="000000"/>
          <w:highlight w:val="yellow"/>
          <w:lang w:val="en-US"/>
        </w:rPr>
        <w:t>]==0) {</w:t>
      </w:r>
    </w:p>
    <w:p w:rsidR="00E91264" w:rsidRPr="004043B7" w:rsidRDefault="00E91264" w:rsidP="00E91264">
      <w:pPr>
        <w:pStyle w:val="ListParagraph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rPr>
          <w:noProof/>
          <w:color w:val="000000"/>
          <w:highlight w:val="yellow"/>
          <w:lang w:val="en-US"/>
        </w:rPr>
      </w:pPr>
      <w:r w:rsidRPr="004043B7">
        <w:rPr>
          <w:noProof/>
          <w:color w:val="000000"/>
          <w:highlight w:val="yellow"/>
          <w:lang w:val="en-US"/>
        </w:rPr>
        <w:tab/>
      </w:r>
      <w:r w:rsidRPr="004043B7">
        <w:rPr>
          <w:noProof/>
          <w:color w:val="000000"/>
          <w:highlight w:val="yellow"/>
          <w:lang w:val="en-US"/>
        </w:rPr>
        <w:tab/>
        <w:t>for( j=0; j&lt;3; j++)</w:t>
      </w:r>
    </w:p>
    <w:p w:rsidR="00E91264" w:rsidRPr="004043B7" w:rsidRDefault="00E91264" w:rsidP="00E91264">
      <w:pPr>
        <w:pStyle w:val="ListParagraph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rPr>
          <w:noProof/>
          <w:color w:val="000000"/>
          <w:highlight w:val="yellow"/>
          <w:lang w:val="en-US"/>
        </w:rPr>
      </w:pPr>
      <w:r w:rsidRPr="004043B7">
        <w:rPr>
          <w:noProof/>
          <w:color w:val="000000"/>
          <w:highlight w:val="yellow"/>
          <w:lang w:val="en-US"/>
        </w:rPr>
        <w:tab/>
      </w:r>
      <w:r w:rsidRPr="004043B7">
        <w:rPr>
          <w:noProof/>
          <w:color w:val="000000"/>
          <w:highlight w:val="yellow"/>
          <w:lang w:val="en-US"/>
        </w:rPr>
        <w:tab/>
        <w:t xml:space="preserve">   </w:t>
      </w:r>
      <w:r w:rsidRPr="004043B7">
        <w:rPr>
          <w:noProof/>
          <w:highlight w:val="yellow"/>
          <w:lang w:val="fr-FR"/>
        </w:rPr>
        <w:t>escapeClrList[j][</w:t>
      </w:r>
      <w:r w:rsidRPr="004043B7">
        <w:rPr>
          <w:noProof/>
          <w:color w:val="000000"/>
          <w:highlight w:val="yellow"/>
        </w:rPr>
        <w:t xml:space="preserve"> </w:t>
      </w:r>
      <w:r w:rsidRPr="004043B7">
        <w:rPr>
          <w:noProof/>
          <w:highlight w:val="yellow"/>
          <w:lang w:eastAsia="ko-KR"/>
        </w:rPr>
        <w:t>escapeClrPredListSize</w:t>
      </w:r>
      <w:r w:rsidRPr="004043B7">
        <w:rPr>
          <w:noProof/>
          <w:color w:val="000000"/>
          <w:highlight w:val="yellow"/>
        </w:rPr>
        <w:t xml:space="preserve"> ] = previous</w:t>
      </w:r>
      <w:r w:rsidRPr="004043B7">
        <w:rPr>
          <w:noProof/>
          <w:color w:val="000000"/>
          <w:highlight w:val="yellow"/>
          <w:lang w:val="en-US"/>
        </w:rPr>
        <w:t>PaletteEntries[j][i];</w:t>
      </w:r>
    </w:p>
    <w:p w:rsidR="00E91264" w:rsidRPr="004043B7" w:rsidRDefault="00E91264" w:rsidP="00E91264">
      <w:pPr>
        <w:pStyle w:val="ListParagraph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rPr>
          <w:noProof/>
          <w:color w:val="000000"/>
          <w:highlight w:val="yellow"/>
        </w:rPr>
      </w:pPr>
      <w:r w:rsidRPr="004043B7">
        <w:rPr>
          <w:noProof/>
          <w:highlight w:val="yellow"/>
          <w:lang w:val="en-US"/>
        </w:rPr>
        <w:tab/>
      </w:r>
      <w:r w:rsidRPr="004043B7">
        <w:rPr>
          <w:noProof/>
          <w:highlight w:val="yellow"/>
          <w:lang w:val="en-US"/>
        </w:rPr>
        <w:tab/>
      </w:r>
      <w:r w:rsidRPr="004043B7">
        <w:rPr>
          <w:noProof/>
          <w:highlight w:val="yellow"/>
          <w:lang w:eastAsia="ko-KR"/>
        </w:rPr>
        <w:t>escapeClrPredListSize</w:t>
      </w:r>
      <w:r w:rsidRPr="004043B7">
        <w:rPr>
          <w:noProof/>
          <w:color w:val="000000"/>
          <w:highlight w:val="yellow"/>
        </w:rPr>
        <w:t xml:space="preserve"> ++;</w:t>
      </w:r>
    </w:p>
    <w:p w:rsidR="00E91264" w:rsidRPr="004043B7" w:rsidRDefault="00E91264" w:rsidP="00E91264">
      <w:pPr>
        <w:pStyle w:val="ListParagraph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rPr>
          <w:noProof/>
          <w:highlight w:val="yellow"/>
          <w:lang w:val="en-US"/>
        </w:rPr>
      </w:pPr>
      <w:r w:rsidRPr="004043B7">
        <w:rPr>
          <w:noProof/>
          <w:color w:val="000000"/>
          <w:highlight w:val="yellow"/>
        </w:rPr>
        <w:tab/>
        <w:t>}</w:t>
      </w:r>
    </w:p>
    <w:p w:rsidR="00E91264" w:rsidRPr="004043B7" w:rsidRDefault="00E91264" w:rsidP="00E91264">
      <w:pPr>
        <w:pStyle w:val="ListParagraph"/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rPr>
          <w:noProof/>
          <w:highlight w:val="yellow"/>
          <w:lang w:eastAsia="ko-KR"/>
        </w:rPr>
      </w:pPr>
      <w:r w:rsidRPr="004043B7">
        <w:rPr>
          <w:noProof/>
          <w:highlight w:val="yellow"/>
          <w:lang w:val="en-CA"/>
        </w:rPr>
        <w:t>}</w:t>
      </w:r>
    </w:p>
    <w:p w:rsidR="0047492F" w:rsidRDefault="004F2320" w:rsidP="0047492F">
      <w:pPr>
        <w:rPr>
          <w:b/>
          <w:noProof/>
          <w:color w:val="000000"/>
          <w:highlight w:val="yellow"/>
          <w:lang w:val="fr-FR"/>
        </w:rPr>
      </w:pPr>
      <w:r w:rsidRPr="00B26C66">
        <w:rPr>
          <w:b/>
          <w:noProof/>
          <w:color w:val="000000"/>
          <w:highlight w:val="yellow"/>
          <w:lang w:val="fr-FR"/>
        </w:rPr>
        <w:t>escape_clr_residual_flag</w:t>
      </w:r>
      <w:r w:rsidR="00967534" w:rsidRPr="00967534">
        <w:rPr>
          <w:noProof/>
          <w:color w:val="000000"/>
          <w:highlight w:val="yellow"/>
          <w:lang w:val="fr-FR"/>
        </w:rPr>
        <w:t>[xC][yC]</w:t>
      </w:r>
      <w:r>
        <w:rPr>
          <w:b/>
          <w:noProof/>
          <w:color w:val="000000"/>
          <w:highlight w:val="yellow"/>
          <w:lang w:val="fr-FR"/>
        </w:rPr>
        <w:t xml:space="preserve"> </w:t>
      </w:r>
      <w:r w:rsidRPr="00273304">
        <w:rPr>
          <w:noProof/>
          <w:color w:val="000000"/>
          <w:highlight w:val="yellow"/>
          <w:lang w:val="fr-FR"/>
        </w:rPr>
        <w:t>equal to 1</w:t>
      </w:r>
      <w:r>
        <w:rPr>
          <w:noProof/>
          <w:color w:val="000000"/>
          <w:highlight w:val="yellow"/>
          <w:lang w:val="fr-FR"/>
        </w:rPr>
        <w:t xml:space="preserve"> </w:t>
      </w:r>
      <w:r w:rsidRPr="00273304">
        <w:rPr>
          <w:noProof/>
          <w:color w:val="000000"/>
          <w:highlight w:val="yellow"/>
          <w:lang w:val="fr-FR"/>
        </w:rPr>
        <w:t>specifies that the</w:t>
      </w:r>
      <w:r>
        <w:rPr>
          <w:noProof/>
          <w:color w:val="000000"/>
          <w:highlight w:val="yellow"/>
          <w:lang w:val="fr-FR"/>
        </w:rPr>
        <w:t>re are non-zero residuals for</w:t>
      </w:r>
      <w:r w:rsidRPr="00273304">
        <w:rPr>
          <w:noProof/>
          <w:color w:val="000000"/>
          <w:highlight w:val="yellow"/>
          <w:lang w:val="fr-FR"/>
        </w:rPr>
        <w:t xml:space="preserve"> escape color </w:t>
      </w:r>
      <w:r>
        <w:rPr>
          <w:noProof/>
          <w:color w:val="000000"/>
          <w:highlight w:val="yellow"/>
          <w:lang w:val="fr-FR"/>
        </w:rPr>
        <w:t>reconstruction of three components when escape color is coded with prediction</w:t>
      </w:r>
      <w:r w:rsidRPr="00273304">
        <w:rPr>
          <w:noProof/>
          <w:color w:val="000000"/>
          <w:highlight w:val="yellow"/>
          <w:lang w:val="fr-FR"/>
        </w:rPr>
        <w:t>. escape_clr_</w:t>
      </w:r>
      <w:r>
        <w:rPr>
          <w:noProof/>
          <w:color w:val="000000"/>
          <w:highlight w:val="yellow"/>
          <w:lang w:val="fr-FR"/>
        </w:rPr>
        <w:t>residual</w:t>
      </w:r>
      <w:r w:rsidRPr="00273304">
        <w:rPr>
          <w:noProof/>
          <w:color w:val="000000"/>
          <w:highlight w:val="yellow"/>
          <w:lang w:val="fr-FR"/>
        </w:rPr>
        <w:t>_flag</w:t>
      </w:r>
      <w:r w:rsidR="00967534">
        <w:rPr>
          <w:noProof/>
          <w:color w:val="000000"/>
          <w:highlight w:val="yellow"/>
          <w:lang w:val="fr-FR"/>
        </w:rPr>
        <w:t>[xC][yC]</w:t>
      </w:r>
      <w:r w:rsidRPr="00273304">
        <w:rPr>
          <w:b/>
          <w:noProof/>
          <w:color w:val="000000"/>
          <w:highlight w:val="yellow"/>
          <w:lang w:val="fr-FR"/>
        </w:rPr>
        <w:t xml:space="preserve"> </w:t>
      </w:r>
      <w:r w:rsidRPr="00273304">
        <w:rPr>
          <w:noProof/>
          <w:color w:val="000000"/>
          <w:highlight w:val="yellow"/>
          <w:lang w:val="fr-FR"/>
        </w:rPr>
        <w:t xml:space="preserve">equal to 0 specifies that </w:t>
      </w:r>
      <w:r>
        <w:rPr>
          <w:noProof/>
          <w:color w:val="000000"/>
          <w:highlight w:val="yellow"/>
          <w:lang w:val="fr-FR"/>
        </w:rPr>
        <w:t>residuals are zero</w:t>
      </w:r>
      <w:r w:rsidRPr="00273304">
        <w:rPr>
          <w:noProof/>
          <w:color w:val="000000"/>
          <w:highlight w:val="yellow"/>
          <w:lang w:val="fr-FR"/>
        </w:rPr>
        <w:t xml:space="preserve"> </w:t>
      </w:r>
      <w:r>
        <w:rPr>
          <w:noProof/>
          <w:color w:val="000000"/>
          <w:highlight w:val="yellow"/>
          <w:lang w:val="fr-FR"/>
        </w:rPr>
        <w:t>for three components.</w:t>
      </w:r>
      <w:r w:rsidRPr="00273304">
        <w:rPr>
          <w:noProof/>
          <w:color w:val="000000"/>
          <w:highlight w:val="yellow"/>
          <w:lang w:val="fr-FR"/>
        </w:rPr>
        <w:t xml:space="preserve"> When not present, the value of escape_clr_</w:t>
      </w:r>
      <w:r>
        <w:rPr>
          <w:noProof/>
          <w:color w:val="000000"/>
          <w:highlight w:val="yellow"/>
          <w:lang w:val="fr-FR"/>
        </w:rPr>
        <w:t>residual</w:t>
      </w:r>
      <w:r w:rsidRPr="00273304">
        <w:rPr>
          <w:noProof/>
          <w:color w:val="000000"/>
          <w:highlight w:val="yellow"/>
          <w:lang w:val="fr-FR"/>
        </w:rPr>
        <w:t>_flag</w:t>
      </w:r>
      <w:r w:rsidR="00967534">
        <w:rPr>
          <w:noProof/>
          <w:color w:val="000000"/>
          <w:highlight w:val="yellow"/>
          <w:lang w:val="fr-FR"/>
        </w:rPr>
        <w:t>[xC][yC]</w:t>
      </w:r>
      <w:r w:rsidRPr="00273304">
        <w:rPr>
          <w:noProof/>
          <w:color w:val="000000"/>
          <w:highlight w:val="yellow"/>
          <w:lang w:val="fr-FR"/>
        </w:rPr>
        <w:t xml:space="preserve"> is inferred to be equal to 0</w:t>
      </w:r>
      <w:r>
        <w:rPr>
          <w:noProof/>
          <w:color w:val="000000"/>
          <w:highlight w:val="yellow"/>
          <w:lang w:val="fr-FR"/>
        </w:rPr>
        <w:t>.</w:t>
      </w:r>
    </w:p>
    <w:p w:rsidR="0047492F" w:rsidRDefault="004F2320" w:rsidP="0047492F">
      <w:pPr>
        <w:rPr>
          <w:noProof/>
          <w:color w:val="000000"/>
          <w:lang w:val="fr-FR"/>
        </w:rPr>
      </w:pPr>
      <w:r w:rsidRPr="00AA405A">
        <w:rPr>
          <w:b/>
          <w:noProof/>
          <w:color w:val="000000"/>
          <w:highlight w:val="yellow"/>
          <w:lang w:val="fr-FR"/>
        </w:rPr>
        <w:t>escape_clr_residual_abs_val</w:t>
      </w:r>
      <w:r w:rsidRPr="00AA405A">
        <w:rPr>
          <w:noProof/>
          <w:color w:val="000000"/>
          <w:highlight w:val="yellow"/>
          <w:lang w:val="fr-FR"/>
        </w:rPr>
        <w:t>[cIdx]</w:t>
      </w:r>
      <w:r w:rsidR="00967534">
        <w:rPr>
          <w:noProof/>
          <w:color w:val="000000"/>
          <w:highlight w:val="yellow"/>
          <w:lang w:val="fr-FR"/>
        </w:rPr>
        <w:t>[xC][yC]</w:t>
      </w:r>
      <w:r w:rsidRPr="00AA405A">
        <w:rPr>
          <w:noProof/>
          <w:color w:val="000000"/>
          <w:highlight w:val="yellow"/>
          <w:lang w:val="fr-FR"/>
        </w:rPr>
        <w:t xml:space="preserve"> specifies the absolute value of residual </w:t>
      </w:r>
      <w:r w:rsidR="00AA405A" w:rsidRPr="00AA405A">
        <w:rPr>
          <w:noProof/>
          <w:color w:val="000000"/>
          <w:highlight w:val="yellow"/>
          <w:lang w:val="fr-FR"/>
        </w:rPr>
        <w:t>of</w:t>
      </w:r>
      <w:r w:rsidRPr="00AA405A">
        <w:rPr>
          <w:noProof/>
          <w:color w:val="000000"/>
          <w:highlight w:val="yellow"/>
          <w:lang w:val="fr-FR"/>
        </w:rPr>
        <w:t xml:space="preserve"> component cIdx.</w:t>
      </w:r>
      <w:r w:rsidR="00AA405A" w:rsidRPr="00AA405A">
        <w:rPr>
          <w:noProof/>
          <w:color w:val="000000"/>
          <w:highlight w:val="yellow"/>
          <w:lang w:val="fr-FR"/>
        </w:rPr>
        <w:t xml:space="preserve"> When not present, the value of escape_clr_residual_absolute_val[cIdx]</w:t>
      </w:r>
      <w:r w:rsidR="00967534">
        <w:rPr>
          <w:noProof/>
          <w:color w:val="000000"/>
          <w:highlight w:val="yellow"/>
          <w:lang w:val="fr-FR"/>
        </w:rPr>
        <w:t>[xC][yC]</w:t>
      </w:r>
      <w:r w:rsidR="00AA405A" w:rsidRPr="00AA405A">
        <w:rPr>
          <w:noProof/>
          <w:color w:val="000000"/>
          <w:highlight w:val="yellow"/>
          <w:lang w:val="fr-FR"/>
        </w:rPr>
        <w:t xml:space="preserve"> is inferred to be equal to 0.</w:t>
      </w:r>
    </w:p>
    <w:p w:rsidR="00AA405A" w:rsidRDefault="00AA405A" w:rsidP="0047492F">
      <w:pPr>
        <w:rPr>
          <w:noProof/>
          <w:color w:val="000000"/>
          <w:lang w:val="fr-FR"/>
        </w:rPr>
      </w:pPr>
      <w:r w:rsidRPr="006D5D69">
        <w:rPr>
          <w:b/>
          <w:noProof/>
          <w:color w:val="000000"/>
          <w:highlight w:val="yellow"/>
          <w:lang w:val="fr-FR"/>
        </w:rPr>
        <w:t>escape_clr_residual_sign</w:t>
      </w:r>
      <w:r>
        <w:rPr>
          <w:noProof/>
          <w:color w:val="000000"/>
          <w:highlight w:val="yellow"/>
          <w:lang w:val="fr-FR"/>
        </w:rPr>
        <w:t>[cIdx]</w:t>
      </w:r>
      <w:r w:rsidR="00967534">
        <w:rPr>
          <w:noProof/>
          <w:color w:val="000000"/>
          <w:highlight w:val="yellow"/>
          <w:lang w:val="fr-FR"/>
        </w:rPr>
        <w:t>[xC][yC]</w:t>
      </w:r>
      <w:r w:rsidRPr="00AA405A">
        <w:rPr>
          <w:noProof/>
          <w:color w:val="000000"/>
          <w:highlight w:val="yellow"/>
          <w:lang w:val="fr-FR"/>
        </w:rPr>
        <w:t xml:space="preserve"> </w:t>
      </w:r>
      <w:r>
        <w:rPr>
          <w:noProof/>
          <w:color w:val="000000"/>
          <w:highlight w:val="yellow"/>
          <w:lang w:val="fr-FR"/>
        </w:rPr>
        <w:t xml:space="preserve">equal to 1 </w:t>
      </w:r>
      <w:r w:rsidRPr="00AA405A">
        <w:rPr>
          <w:noProof/>
          <w:color w:val="000000"/>
          <w:highlight w:val="yellow"/>
          <w:lang w:val="fr-FR"/>
        </w:rPr>
        <w:t xml:space="preserve">specifies the residual </w:t>
      </w:r>
      <w:r>
        <w:rPr>
          <w:noProof/>
          <w:color w:val="000000"/>
          <w:highlight w:val="yellow"/>
          <w:lang w:val="fr-FR"/>
        </w:rPr>
        <w:t xml:space="preserve">value </w:t>
      </w:r>
      <w:r w:rsidRPr="00AA405A">
        <w:rPr>
          <w:noProof/>
          <w:color w:val="000000"/>
          <w:highlight w:val="yellow"/>
          <w:lang w:val="fr-FR"/>
        </w:rPr>
        <w:t>of component cIdx</w:t>
      </w:r>
      <w:r>
        <w:rPr>
          <w:noProof/>
          <w:color w:val="000000"/>
          <w:highlight w:val="yellow"/>
          <w:lang w:val="fr-FR"/>
        </w:rPr>
        <w:t xml:space="preserve"> is negative</w:t>
      </w:r>
      <w:r w:rsidRPr="00AA405A">
        <w:rPr>
          <w:noProof/>
          <w:color w:val="000000"/>
          <w:highlight w:val="yellow"/>
          <w:lang w:val="fr-FR"/>
        </w:rPr>
        <w:t>. escape_clr_residual_sign</w:t>
      </w:r>
      <w:r>
        <w:rPr>
          <w:noProof/>
          <w:color w:val="000000"/>
          <w:highlight w:val="yellow"/>
          <w:lang w:val="fr-FR"/>
        </w:rPr>
        <w:t>[cIdx]</w:t>
      </w:r>
      <w:r w:rsidR="00967534">
        <w:rPr>
          <w:noProof/>
          <w:color w:val="000000"/>
          <w:highlight w:val="yellow"/>
          <w:lang w:val="fr-FR"/>
        </w:rPr>
        <w:t>[xC][yC]</w:t>
      </w:r>
      <w:r w:rsidRPr="00AA405A">
        <w:rPr>
          <w:noProof/>
          <w:color w:val="000000"/>
          <w:highlight w:val="yellow"/>
          <w:lang w:val="fr-FR"/>
        </w:rPr>
        <w:t xml:space="preserve"> </w:t>
      </w:r>
      <w:r>
        <w:rPr>
          <w:noProof/>
          <w:color w:val="000000"/>
          <w:highlight w:val="yellow"/>
          <w:lang w:val="fr-FR"/>
        </w:rPr>
        <w:t xml:space="preserve">equal to 0 </w:t>
      </w:r>
      <w:r w:rsidRPr="00AA405A">
        <w:rPr>
          <w:noProof/>
          <w:color w:val="000000"/>
          <w:highlight w:val="yellow"/>
          <w:lang w:val="fr-FR"/>
        </w:rPr>
        <w:t xml:space="preserve">specifies the residual </w:t>
      </w:r>
      <w:r>
        <w:rPr>
          <w:noProof/>
          <w:color w:val="000000"/>
          <w:highlight w:val="yellow"/>
          <w:lang w:val="fr-FR"/>
        </w:rPr>
        <w:t xml:space="preserve">value </w:t>
      </w:r>
      <w:r w:rsidRPr="00AA405A">
        <w:rPr>
          <w:noProof/>
          <w:color w:val="000000"/>
          <w:highlight w:val="yellow"/>
          <w:lang w:val="fr-FR"/>
        </w:rPr>
        <w:t>of component cIdx</w:t>
      </w:r>
      <w:r>
        <w:rPr>
          <w:noProof/>
          <w:color w:val="000000"/>
          <w:highlight w:val="yellow"/>
          <w:lang w:val="fr-FR"/>
        </w:rPr>
        <w:t xml:space="preserve"> is positive.</w:t>
      </w:r>
      <w:r w:rsidRPr="00AA405A">
        <w:rPr>
          <w:noProof/>
          <w:color w:val="000000"/>
          <w:highlight w:val="yellow"/>
          <w:lang w:val="fr-FR"/>
        </w:rPr>
        <w:t xml:space="preserve"> When not present, the value of escape_clr_residual_</w:t>
      </w:r>
      <w:r>
        <w:rPr>
          <w:noProof/>
          <w:color w:val="000000"/>
          <w:highlight w:val="yellow"/>
          <w:lang w:val="fr-FR"/>
        </w:rPr>
        <w:t>sign</w:t>
      </w:r>
      <w:r w:rsidRPr="00AA405A">
        <w:rPr>
          <w:noProof/>
          <w:color w:val="000000"/>
          <w:highlight w:val="yellow"/>
          <w:lang w:val="fr-FR"/>
        </w:rPr>
        <w:t>[cIdx]</w:t>
      </w:r>
      <w:r w:rsidR="00967534">
        <w:rPr>
          <w:noProof/>
          <w:color w:val="000000"/>
          <w:highlight w:val="yellow"/>
          <w:lang w:val="fr-FR"/>
        </w:rPr>
        <w:t>[xC][yC]</w:t>
      </w:r>
      <w:r w:rsidRPr="00AA405A">
        <w:rPr>
          <w:noProof/>
          <w:color w:val="000000"/>
          <w:highlight w:val="yellow"/>
          <w:lang w:val="fr-FR"/>
        </w:rPr>
        <w:t xml:space="preserve"> is inferred to be equal to 0.</w:t>
      </w:r>
    </w:p>
    <w:p w:rsidR="00AA405A" w:rsidRDefault="00AA405A" w:rsidP="0047492F">
      <w:pPr>
        <w:rPr>
          <w:lang w:val="fr-FR"/>
        </w:rPr>
      </w:pPr>
    </w:p>
    <w:p w:rsidR="009E7643" w:rsidRDefault="009E7643" w:rsidP="009E7643">
      <w:pPr>
        <w:pStyle w:val="Heading5"/>
        <w:numPr>
          <w:ilvl w:val="0"/>
          <w:numId w:val="0"/>
        </w:numPr>
        <w:ind w:left="2232" w:hanging="2232"/>
        <w:rPr>
          <w:noProof/>
        </w:rPr>
      </w:pPr>
      <w:bookmarkStart w:id="0" w:name="_Ref394668685"/>
      <w:r>
        <w:rPr>
          <w:noProof/>
          <w:lang w:val="en-US"/>
        </w:rPr>
        <w:t>8.4.5.2.8</w:t>
      </w:r>
      <w:r>
        <w:rPr>
          <w:noProof/>
          <w:lang w:val="en-US"/>
        </w:rPr>
        <w:tab/>
      </w:r>
      <w:r w:rsidRPr="008D10F2">
        <w:rPr>
          <w:noProof/>
        </w:rPr>
        <w:t>Decoding process for palette mode</w:t>
      </w:r>
      <w:bookmarkEnd w:id="0"/>
    </w:p>
    <w:p w:rsidR="009E7643" w:rsidRPr="008D10F2" w:rsidRDefault="009E7643" w:rsidP="009E7643">
      <w:pPr>
        <w:rPr>
          <w:noProof/>
          <w:lang w:eastAsia="ko-KR"/>
        </w:rPr>
      </w:pPr>
      <w:r w:rsidRPr="008D10F2">
        <w:rPr>
          <w:noProof/>
          <w:lang w:eastAsia="ko-KR"/>
        </w:rPr>
        <w:t>Inputs to this process are:</w:t>
      </w:r>
    </w:p>
    <w:p w:rsidR="009E7643" w:rsidRPr="008D10F2" w:rsidRDefault="009E7643" w:rsidP="009E7643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 w:rsidRPr="008D10F2">
        <w:t>a location ( </w:t>
      </w:r>
      <w:proofErr w:type="spellStart"/>
      <w:r w:rsidRPr="008D10F2">
        <w:t>xCb</w:t>
      </w:r>
      <w:proofErr w:type="spellEnd"/>
      <w:r w:rsidRPr="008D10F2">
        <w:t>, </w:t>
      </w:r>
      <w:proofErr w:type="spellStart"/>
      <w:r w:rsidRPr="008D10F2">
        <w:t>yCb</w:t>
      </w:r>
      <w:proofErr w:type="spellEnd"/>
      <w:r w:rsidRPr="008D10F2">
        <w:t> ) specifying the top-left sample of the current block relative to the top-left sample of the current picture,</w:t>
      </w:r>
    </w:p>
    <w:p w:rsidR="009E7643" w:rsidRPr="008D10F2" w:rsidRDefault="009E7643" w:rsidP="009E7643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>a variable cIdx specifying the colour component of the current block</w:t>
      </w:r>
      <w:r w:rsidRPr="008D10F2">
        <w:rPr>
          <w:noProof/>
          <w:lang w:eastAsia="ko-KR"/>
        </w:rPr>
        <w:t>,</w:t>
      </w:r>
    </w:p>
    <w:p w:rsidR="009E7643" w:rsidRPr="008D10F2" w:rsidRDefault="009E7643" w:rsidP="009E7643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>a variable n</w:t>
      </w:r>
      <w:r w:rsidRPr="008D10F2">
        <w:rPr>
          <w:noProof/>
          <w:lang w:eastAsia="ko-KR"/>
        </w:rPr>
        <w:t>CbS specifying the size of the current block,</w:t>
      </w:r>
    </w:p>
    <w:p w:rsidR="009E7643" w:rsidRPr="008D10F2" w:rsidRDefault="009E7643" w:rsidP="009E7643">
      <w:pPr>
        <w:tabs>
          <w:tab w:val="left" w:pos="284"/>
        </w:tabs>
        <w:ind w:left="284" w:hanging="284"/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  <w:t>An array palette_mode[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 and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 xml:space="preserve"> 1, </w:t>
      </w:r>
      <w:r w:rsidRPr="008D10F2">
        <w:rPr>
          <w:noProof/>
        </w:rPr>
        <w:t>specifying the palette mode for each sample in the current block</w:t>
      </w:r>
    </w:p>
    <w:p w:rsidR="009E7643" w:rsidRPr="008D10F2" w:rsidRDefault="009E7643" w:rsidP="009E7643">
      <w:pPr>
        <w:tabs>
          <w:tab w:val="left" w:pos="284"/>
        </w:tabs>
        <w:ind w:left="284" w:hanging="284"/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  <w:t>The array paletteMap[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</w:t>
      </w:r>
      <w:r w:rsidRPr="008D10F2">
        <w:rPr>
          <w:noProof/>
        </w:rPr>
        <w:t>, specifying the palette index for each sample in the current block</w:t>
      </w:r>
      <w:r w:rsidRPr="008D10F2">
        <w:rPr>
          <w:noProof/>
          <w:lang w:eastAsia="ko-KR"/>
        </w:rPr>
        <w:t xml:space="preserve"> for which the palette mode is not </w:t>
      </w:r>
      <w:r>
        <w:rPr>
          <w:noProof/>
          <w:lang w:eastAsia="ko-KR"/>
        </w:rPr>
        <w:t xml:space="preserve">equal to </w:t>
      </w:r>
      <w:r w:rsidRPr="008D10F2">
        <w:rPr>
          <w:noProof/>
          <w:lang w:eastAsia="ko-KR"/>
        </w:rPr>
        <w:t>ESCAPE, and</w:t>
      </w:r>
      <w:r>
        <w:rPr>
          <w:noProof/>
          <w:lang w:eastAsia="ko-KR"/>
        </w:rPr>
        <w:t xml:space="preserve"> </w:t>
      </w:r>
    </w:p>
    <w:p w:rsidR="009E7643" w:rsidRPr="008D10F2" w:rsidRDefault="009E7643" w:rsidP="009E7643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>The array palette_escape_val[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 and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 xml:space="preserve"> 1, specifying the quantized escape value for each sample in the current block for which the palette mode is </w:t>
      </w:r>
      <w:r>
        <w:rPr>
          <w:noProof/>
          <w:lang w:eastAsia="ko-KR"/>
        </w:rPr>
        <w:t>equal to ESCAPE</w:t>
      </w:r>
      <w:r w:rsidRPr="008D10F2">
        <w:rPr>
          <w:noProof/>
          <w:lang w:eastAsia="ko-KR"/>
        </w:rPr>
        <w:t>.</w:t>
      </w:r>
    </w:p>
    <w:p w:rsidR="009E7643" w:rsidRPr="008D10F2" w:rsidRDefault="009E7643" w:rsidP="009E7643">
      <w:pPr>
        <w:rPr>
          <w:noProof/>
          <w:lang w:eastAsia="ko-KR"/>
        </w:rPr>
      </w:pPr>
      <w:r w:rsidRPr="008D10F2">
        <w:rPr>
          <w:noProof/>
          <w:lang w:eastAsia="ko-KR"/>
        </w:rPr>
        <w:t>Output of this process array recSamples</w:t>
      </w:r>
      <w:r w:rsidRPr="008D10F2">
        <w:rPr>
          <w:noProof/>
        </w:rPr>
        <w:t>[ 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 xml:space="preserve">], with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 specifying a reconstructed sample values for the palette block.</w:t>
      </w:r>
    </w:p>
    <w:p w:rsidR="009E7643" w:rsidRPr="008D10F2" w:rsidRDefault="009E7643" w:rsidP="009E7643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  <w:lang w:eastAsia="ko-KR"/>
        </w:rPr>
        <w:t>Depending on the value of the colour component cIdx, the following assignments are made:</w:t>
      </w:r>
    </w:p>
    <w:p w:rsidR="009E7643" w:rsidRPr="008D10F2" w:rsidRDefault="009E7643" w:rsidP="009E7643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 w:rsidRPr="008D10F2">
        <w:rPr>
          <w:noProof/>
          <w:lang w:eastAsia="ko-KR"/>
        </w:rPr>
        <w:t>If cIdx is equal to 0, recSamples corresponds to the reconstructed picture sample array S</w:t>
      </w:r>
      <w:r w:rsidRPr="008D10F2">
        <w:rPr>
          <w:noProof/>
          <w:vertAlign w:val="subscript"/>
          <w:lang w:eastAsia="ko-KR"/>
        </w:rPr>
        <w:t>L</w:t>
      </w:r>
      <w:r w:rsidRPr="008D10F2">
        <w:rPr>
          <w:noProof/>
          <w:lang w:eastAsia="ko-KR"/>
        </w:rPr>
        <w:t xml:space="preserve"> and the function clipCidx1 corresponds to Clip1</w:t>
      </w:r>
      <w:r w:rsidRPr="008D10F2">
        <w:rPr>
          <w:noProof/>
          <w:vertAlign w:val="subscript"/>
          <w:lang w:eastAsia="ko-KR"/>
        </w:rPr>
        <w:t>Y</w:t>
      </w:r>
      <w:r w:rsidRPr="008D10F2">
        <w:rPr>
          <w:noProof/>
          <w:lang w:eastAsia="ko-KR"/>
        </w:rPr>
        <w:t>.</w:t>
      </w:r>
    </w:p>
    <w:p w:rsidR="009E7643" w:rsidRPr="008D10F2" w:rsidRDefault="009E7643" w:rsidP="009E7643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lastRenderedPageBreak/>
        <w:t>–</w:t>
      </w:r>
      <w:r w:rsidRPr="008D10F2">
        <w:rPr>
          <w:noProof/>
        </w:rPr>
        <w:tab/>
        <w:t xml:space="preserve">Otherwise, </w:t>
      </w:r>
      <w:r w:rsidRPr="008D10F2">
        <w:rPr>
          <w:noProof/>
          <w:lang w:eastAsia="ko-KR"/>
        </w:rPr>
        <w:t>if cIdx is equal to 1, recSamples corresponds to the reconstructed chroma sample array S</w:t>
      </w:r>
      <w:r w:rsidRPr="008D10F2">
        <w:rPr>
          <w:noProof/>
          <w:vertAlign w:val="subscript"/>
          <w:lang w:eastAsia="ko-KR"/>
        </w:rPr>
        <w:t>Cb</w:t>
      </w:r>
      <w:r w:rsidRPr="008D10F2">
        <w:rPr>
          <w:noProof/>
          <w:lang w:eastAsia="ko-KR"/>
        </w:rPr>
        <w:t xml:space="preserve"> and the function clipCidx1 corresponds to Clip1</w:t>
      </w:r>
      <w:r w:rsidRPr="008D10F2">
        <w:rPr>
          <w:noProof/>
          <w:vertAlign w:val="subscript"/>
          <w:lang w:eastAsia="ko-KR"/>
        </w:rPr>
        <w:t>C</w:t>
      </w:r>
      <w:r w:rsidRPr="008D10F2">
        <w:rPr>
          <w:noProof/>
          <w:lang w:eastAsia="ko-KR"/>
        </w:rPr>
        <w:t>.</w:t>
      </w:r>
    </w:p>
    <w:p w:rsidR="009E7643" w:rsidRPr="008D10F2" w:rsidRDefault="009E7643" w:rsidP="009E7643">
      <w:pPr>
        <w:tabs>
          <w:tab w:val="left" w:pos="284"/>
        </w:tabs>
        <w:ind w:left="284" w:hanging="284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>Otherwise (</w:t>
      </w:r>
      <w:r w:rsidRPr="008D10F2">
        <w:rPr>
          <w:noProof/>
          <w:lang w:eastAsia="ko-KR"/>
        </w:rPr>
        <w:t>cIdx is equal to 2), recSamples corresponds to the reconstructed chroma sample array S</w:t>
      </w:r>
      <w:r w:rsidRPr="008D10F2">
        <w:rPr>
          <w:noProof/>
          <w:vertAlign w:val="subscript"/>
          <w:lang w:eastAsia="ko-KR"/>
        </w:rPr>
        <w:t>Cr</w:t>
      </w:r>
      <w:r w:rsidRPr="008D10F2">
        <w:rPr>
          <w:noProof/>
          <w:lang w:eastAsia="ko-KR"/>
        </w:rPr>
        <w:t xml:space="preserve"> and the function clipCidx1 corresponds to Clip1</w:t>
      </w:r>
      <w:r w:rsidRPr="008D10F2">
        <w:rPr>
          <w:noProof/>
          <w:vertAlign w:val="subscript"/>
          <w:lang w:eastAsia="ko-KR"/>
        </w:rPr>
        <w:t>C</w:t>
      </w:r>
      <w:r w:rsidRPr="008D10F2">
        <w:rPr>
          <w:noProof/>
          <w:lang w:eastAsia="ko-KR"/>
        </w:rPr>
        <w:t>.</w:t>
      </w:r>
    </w:p>
    <w:p w:rsidR="009E7643" w:rsidRPr="008D10F2" w:rsidRDefault="009E7643" w:rsidP="009E7643">
      <w:pPr>
        <w:rPr>
          <w:noProof/>
          <w:lang w:eastAsia="ko-KR"/>
        </w:rPr>
      </w:pPr>
      <w:r w:rsidRPr="008D10F2">
        <w:rPr>
          <w:noProof/>
          <w:lang w:eastAsia="ko-KR"/>
        </w:rPr>
        <w:t xml:space="preserve">The (nCbS </w:t>
      </w:r>
      <w:r>
        <w:rPr>
          <w:noProof/>
          <w:lang w:eastAsia="ko-KR"/>
        </w:rPr>
        <w:t>x</w:t>
      </w:r>
      <w:r w:rsidRPr="008D10F2">
        <w:rPr>
          <w:noProof/>
          <w:lang w:eastAsia="ko-KR"/>
        </w:rPr>
        <w:t xml:space="preserve"> nCbS) block of the reconstructed sample array recSamples at location </w:t>
      </w:r>
      <w:r w:rsidRPr="008D10F2">
        <w:rPr>
          <w:noProof/>
        </w:rPr>
        <w:t>( x</w:t>
      </w:r>
      <w:r w:rsidRPr="008D10F2">
        <w:rPr>
          <w:noProof/>
          <w:lang w:eastAsia="ko-KR"/>
        </w:rPr>
        <w:t>Cb</w:t>
      </w:r>
      <w:r w:rsidRPr="008D10F2">
        <w:rPr>
          <w:noProof/>
        </w:rPr>
        <w:t>, y</w:t>
      </w:r>
      <w:r w:rsidRPr="008D10F2">
        <w:rPr>
          <w:noProof/>
          <w:lang w:eastAsia="ko-KR"/>
        </w:rPr>
        <w:t>Cb</w:t>
      </w:r>
      <w:r w:rsidRPr="008D10F2">
        <w:rPr>
          <w:noProof/>
        </w:rPr>
        <w:t> )</w:t>
      </w:r>
      <w:r w:rsidRPr="008D10F2">
        <w:rPr>
          <w:noProof/>
          <w:lang w:eastAsia="ko-KR"/>
        </w:rPr>
        <w:t xml:space="preserve"> is derived as follows:</w:t>
      </w:r>
    </w:p>
    <w:p w:rsidR="009E7643" w:rsidRPr="008D10F2" w:rsidRDefault="009E7643" w:rsidP="009E7643">
      <w:pPr>
        <w:rPr>
          <w:noProof/>
          <w:lang w:eastAsia="ko-KR"/>
        </w:rPr>
      </w:pPr>
      <w:r w:rsidRPr="008D10F2">
        <w:rPr>
          <w:noProof/>
        </w:rPr>
        <w:t xml:space="preserve">For </w:t>
      </w:r>
      <w:r w:rsidRPr="008D10F2">
        <w:rPr>
          <w:noProof/>
          <w:lang w:eastAsia="ko-KR"/>
        </w:rPr>
        <w:t>x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  y = 0..nCbS </w:t>
      </w:r>
      <w:r>
        <w:rPr>
          <w:noProof/>
          <w:lang w:eastAsia="ko-KR"/>
        </w:rPr>
        <w:t>−</w:t>
      </w:r>
      <w:r w:rsidRPr="008D10F2">
        <w:rPr>
          <w:noProof/>
          <w:lang w:eastAsia="ko-KR"/>
        </w:rPr>
        <w:t> 1,</w:t>
      </w:r>
      <w:r>
        <w:rPr>
          <w:noProof/>
          <w:lang w:eastAsia="ko-KR"/>
        </w:rPr>
        <w:t xml:space="preserve"> </w:t>
      </w:r>
      <w:r w:rsidRPr="008D10F2">
        <w:rPr>
          <w:noProof/>
          <w:lang w:val="fr-FR"/>
        </w:rPr>
        <w:t>recSample</w:t>
      </w:r>
      <w:r w:rsidRPr="008D10F2">
        <w:rPr>
          <w:lang w:val="fr-FR"/>
        </w:rPr>
        <w:t>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cIdx</w:t>
      </w:r>
      <w:proofErr w:type="spellEnd"/>
      <w:r w:rsidRPr="008D10F2">
        <w:rPr>
          <w:noProof/>
          <w:lang w:val="fr-FR"/>
        </w:rPr>
        <w:t> </w:t>
      </w:r>
      <w:r w:rsidRPr="008D10F2">
        <w:rPr>
          <w:lang w:val="fr-FR"/>
        </w:rPr>
        <w:t>][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yCb</w:t>
      </w:r>
      <w:proofErr w:type="spellEnd"/>
      <w:r>
        <w:rPr>
          <w:noProof/>
          <w:lang w:val="fr-FR"/>
        </w:rPr>
        <w:t> + </w:t>
      </w:r>
      <w:r w:rsidRPr="008D10F2">
        <w:rPr>
          <w:noProof/>
          <w:lang w:val="fr-FR"/>
        </w:rPr>
        <w:t>y ][ xCb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</w:t>
      </w:r>
      <w:r>
        <w:rPr>
          <w:noProof/>
          <w:lang w:val="fr-FR"/>
        </w:rPr>
        <w:t xml:space="preserve"> is set as follows</w:t>
      </w:r>
      <w:r>
        <w:rPr>
          <w:noProof/>
          <w:lang w:eastAsia="ko-KR"/>
        </w:rPr>
        <w:t>:</w:t>
      </w:r>
    </w:p>
    <w:p w:rsidR="009E7643" w:rsidRPr="008D10F2" w:rsidRDefault="009E7643" w:rsidP="001C4A75">
      <w:pPr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>
        <w:rPr>
          <w:noProof/>
        </w:rPr>
        <w:t>I</w:t>
      </w:r>
      <w:r w:rsidRPr="008D10F2">
        <w:rPr>
          <w:noProof/>
        </w:rPr>
        <w:t>f palette_mode[ xCb</w:t>
      </w:r>
      <w:r>
        <w:rPr>
          <w:noProof/>
        </w:rPr>
        <w:t> + </w:t>
      </w:r>
      <w:r w:rsidRPr="008D10F2">
        <w:rPr>
          <w:noProof/>
        </w:rPr>
        <w:t>x</w:t>
      </w:r>
      <w:r w:rsidRPr="008D10F2">
        <w:rPr>
          <w:noProof/>
          <w:lang w:eastAsia="ko-KR"/>
        </w:rPr>
        <w:t> ]</w:t>
      </w:r>
      <w:r w:rsidRPr="008D10F2">
        <w:rPr>
          <w:noProof/>
        </w:rPr>
        <w:t>[ yCb</w:t>
      </w:r>
      <w:r>
        <w:rPr>
          <w:noProof/>
        </w:rPr>
        <w:t> + </w:t>
      </w:r>
      <w:r w:rsidRPr="008D10F2">
        <w:rPr>
          <w:noProof/>
        </w:rPr>
        <w:t>y</w:t>
      </w:r>
      <w:r w:rsidRPr="008D10F2">
        <w:rPr>
          <w:noProof/>
          <w:lang w:eastAsia="ko-KR"/>
        </w:rPr>
        <w:t> </w:t>
      </w:r>
      <w:r w:rsidRPr="008D10F2">
        <w:rPr>
          <w:noProof/>
        </w:rPr>
        <w:t>] is not equal to ESCAPE,</w:t>
      </w:r>
      <w:r>
        <w:rPr>
          <w:noProof/>
        </w:rPr>
        <w:t xml:space="preserve"> the following applies:</w:t>
      </w:r>
    </w:p>
    <w:p w:rsidR="00D40815" w:rsidRPr="008D10F2" w:rsidRDefault="00D40815" w:rsidP="00D40815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>I</w:t>
      </w:r>
      <w:r w:rsidRPr="008D10F2">
        <w:rPr>
          <w:noProof/>
        </w:rPr>
        <w:t>f palette_tra</w:t>
      </w:r>
      <w:r>
        <w:rPr>
          <w:noProof/>
        </w:rPr>
        <w:t>n</w:t>
      </w:r>
      <w:r w:rsidRPr="008D10F2">
        <w:rPr>
          <w:noProof/>
        </w:rPr>
        <w:t>spose_flag is true,</w:t>
      </w:r>
      <w:r>
        <w:rPr>
          <w:noProof/>
        </w:rPr>
        <w:t xml:space="preserve"> the following applies:</w:t>
      </w:r>
    </w:p>
    <w:p w:rsidR="00D40815" w:rsidRPr="008D10F2" w:rsidRDefault="00D40815" w:rsidP="00D40815">
      <w:pPr>
        <w:rPr>
          <w:noProof/>
          <w:lang w:val="fr-FR"/>
        </w:rPr>
      </w:pPr>
      <w:r w:rsidRPr="008D10F2">
        <w:rPr>
          <w:noProof/>
          <w:lang w:val="fr-FR"/>
        </w:rPr>
        <w:t>recSample</w:t>
      </w:r>
      <w:r w:rsidRPr="008D10F2">
        <w:rPr>
          <w:lang w:val="fr-FR"/>
        </w:rPr>
        <w:t>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cIdx</w:t>
      </w:r>
      <w:proofErr w:type="spellEnd"/>
      <w:r w:rsidRPr="008D10F2">
        <w:rPr>
          <w:noProof/>
          <w:lang w:val="fr-FR"/>
        </w:rPr>
        <w:t> </w:t>
      </w:r>
      <w:r w:rsidRPr="008D10F2">
        <w:rPr>
          <w:lang w:val="fr-FR"/>
        </w:rPr>
        <w:t>][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yCb</w:t>
      </w:r>
      <w:proofErr w:type="spellEnd"/>
      <w:r>
        <w:rPr>
          <w:noProof/>
          <w:lang w:val="fr-FR"/>
        </w:rPr>
        <w:t> + </w:t>
      </w:r>
      <w:r w:rsidRPr="008D10F2">
        <w:rPr>
          <w:noProof/>
          <w:lang w:val="fr-FR"/>
        </w:rPr>
        <w:t>y ][ xCb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 = palette_entries</w:t>
      </w:r>
      <w:r w:rsidRPr="008D10F2">
        <w:rPr>
          <w:lang w:val="fr-FR"/>
        </w:rPr>
        <w:t>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cIdx</w:t>
      </w:r>
      <w:proofErr w:type="spellEnd"/>
      <w:r w:rsidRPr="008D10F2">
        <w:rPr>
          <w:noProof/>
          <w:lang w:val="fr-FR"/>
        </w:rPr>
        <w:t> </w:t>
      </w:r>
      <w:r w:rsidRPr="008D10F2">
        <w:rPr>
          <w:lang w:val="fr-FR"/>
        </w:rPr>
        <w:t>]</w:t>
      </w:r>
      <w:r w:rsidRPr="008D10F2">
        <w:rPr>
          <w:noProof/>
          <w:lang w:val="fr-FR"/>
        </w:rPr>
        <w:t>[ </w:t>
      </w:r>
      <w:proofErr w:type="spellStart"/>
      <w:r w:rsidRPr="008D10F2">
        <w:rPr>
          <w:noProof/>
          <w:lang w:val="fr-FR"/>
        </w:rPr>
        <w:t>paletteMap</w:t>
      </w:r>
      <w:proofErr w:type="spellEnd"/>
      <w:r w:rsidRPr="008D10F2">
        <w:rPr>
          <w:noProof/>
          <w:lang w:val="fr-FR"/>
        </w:rPr>
        <w:t>[ xCb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][ yCb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y ]</w:t>
      </w:r>
      <w:r>
        <w:rPr>
          <w:noProof/>
          <w:lang w:val="fr-FR"/>
        </w:rPr>
        <w:t> </w:t>
      </w:r>
      <w:r w:rsidRPr="008D10F2">
        <w:rPr>
          <w:noProof/>
          <w:lang w:val="fr-FR"/>
        </w:rPr>
        <w:t>],</w:t>
      </w:r>
    </w:p>
    <w:p w:rsidR="00D40815" w:rsidRPr="008D10F2" w:rsidRDefault="00D40815" w:rsidP="00D40815">
      <w:pPr>
        <w:rPr>
          <w:noProof/>
        </w:rPr>
      </w:pPr>
      <w:r w:rsidRPr="008D10F2">
        <w:rPr>
          <w:noProof/>
        </w:rPr>
        <w:tab/>
        <w:t>–</w:t>
      </w:r>
      <w:r w:rsidRPr="008D10F2">
        <w:rPr>
          <w:noProof/>
        </w:rPr>
        <w:tab/>
      </w:r>
      <w:r>
        <w:rPr>
          <w:noProof/>
        </w:rPr>
        <w:t>O</w:t>
      </w:r>
      <w:r w:rsidRPr="008D10F2">
        <w:rPr>
          <w:noProof/>
        </w:rPr>
        <w:t>therwise (palette_tra</w:t>
      </w:r>
      <w:r>
        <w:rPr>
          <w:noProof/>
        </w:rPr>
        <w:t>n</w:t>
      </w:r>
      <w:r w:rsidRPr="008D10F2">
        <w:rPr>
          <w:noProof/>
        </w:rPr>
        <w:t>spose_flag is false),</w:t>
      </w:r>
      <w:r>
        <w:rPr>
          <w:noProof/>
        </w:rPr>
        <w:t xml:space="preserve"> the following applies:</w:t>
      </w:r>
    </w:p>
    <w:p w:rsidR="00D40815" w:rsidRPr="008D10F2" w:rsidRDefault="00D40815" w:rsidP="00D40815">
      <w:pPr>
        <w:rPr>
          <w:noProof/>
          <w:lang w:val="fr-FR"/>
        </w:rPr>
      </w:pPr>
      <w:r w:rsidRPr="008D10F2">
        <w:rPr>
          <w:noProof/>
          <w:lang w:val="fr-FR"/>
        </w:rPr>
        <w:t>recSample</w:t>
      </w:r>
      <w:r w:rsidRPr="008D10F2">
        <w:rPr>
          <w:lang w:val="fr-FR"/>
        </w:rPr>
        <w:t>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cIdx</w:t>
      </w:r>
      <w:proofErr w:type="spellEnd"/>
      <w:r w:rsidRPr="008D10F2">
        <w:rPr>
          <w:noProof/>
          <w:lang w:val="fr-FR"/>
        </w:rPr>
        <w:t> </w:t>
      </w:r>
      <w:r w:rsidRPr="008D10F2">
        <w:rPr>
          <w:lang w:val="fr-FR"/>
        </w:rPr>
        <w:t>]</w:t>
      </w:r>
      <w:r w:rsidRPr="008D10F2">
        <w:rPr>
          <w:noProof/>
          <w:lang w:val="fr-FR"/>
        </w:rPr>
        <w:t>[ </w:t>
      </w:r>
      <w:proofErr w:type="spellStart"/>
      <w:r w:rsidRPr="008D10F2">
        <w:rPr>
          <w:noProof/>
          <w:lang w:val="fr-FR"/>
        </w:rPr>
        <w:t>xCb</w:t>
      </w:r>
      <w:proofErr w:type="spellEnd"/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][ yCb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y ] = palette_entries</w:t>
      </w:r>
      <w:r w:rsidRPr="008D10F2">
        <w:rPr>
          <w:lang w:val="fr-FR"/>
        </w:rPr>
        <w:t>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cIdx</w:t>
      </w:r>
      <w:proofErr w:type="spellEnd"/>
      <w:r w:rsidRPr="008D10F2">
        <w:rPr>
          <w:noProof/>
          <w:lang w:val="fr-FR"/>
        </w:rPr>
        <w:t> </w:t>
      </w:r>
      <w:r w:rsidRPr="008D10F2">
        <w:rPr>
          <w:lang w:val="fr-FR"/>
        </w:rPr>
        <w:t>]</w:t>
      </w:r>
      <w:r w:rsidRPr="008D10F2">
        <w:rPr>
          <w:noProof/>
          <w:lang w:val="fr-FR"/>
        </w:rPr>
        <w:t>[ </w:t>
      </w:r>
      <w:proofErr w:type="spellStart"/>
      <w:r w:rsidRPr="008D10F2">
        <w:rPr>
          <w:noProof/>
          <w:lang w:val="fr-FR"/>
        </w:rPr>
        <w:t>paletteMap</w:t>
      </w:r>
      <w:proofErr w:type="spellEnd"/>
      <w:r w:rsidRPr="008D10F2">
        <w:rPr>
          <w:noProof/>
          <w:lang w:val="fr-FR"/>
        </w:rPr>
        <w:t>[ xCb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][ yCb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y ]</w:t>
      </w:r>
      <w:r>
        <w:rPr>
          <w:noProof/>
          <w:lang w:val="fr-FR"/>
        </w:rPr>
        <w:t> </w:t>
      </w:r>
      <w:r w:rsidRPr="008D10F2">
        <w:rPr>
          <w:noProof/>
          <w:lang w:val="fr-FR"/>
        </w:rPr>
        <w:t>],</w:t>
      </w:r>
    </w:p>
    <w:p w:rsidR="00530D6C" w:rsidRDefault="009E7643" w:rsidP="00AE68AD">
      <w:pPr>
        <w:rPr>
          <w:noProof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 w:rsidRPr="004043B7">
        <w:rPr>
          <w:noProof/>
          <w:highlight w:val="yellow"/>
        </w:rPr>
        <w:t>Otherwise</w:t>
      </w:r>
      <w:r w:rsidR="00170E04" w:rsidRPr="004043B7">
        <w:rPr>
          <w:noProof/>
          <w:highlight w:val="yellow"/>
        </w:rPr>
        <w:t xml:space="preserve"> (ESCAPE)</w:t>
      </w:r>
      <w:r w:rsidRPr="004043B7">
        <w:rPr>
          <w:noProof/>
          <w:highlight w:val="yellow"/>
        </w:rPr>
        <w:t xml:space="preserve">, </w:t>
      </w:r>
      <w:r w:rsidR="00530D6C" w:rsidRPr="004043B7">
        <w:rPr>
          <w:noProof/>
          <w:highlight w:val="yellow"/>
        </w:rPr>
        <w:t>if escape_clr_pred_flag</w:t>
      </w:r>
      <w:r w:rsidR="00383602" w:rsidRPr="004043B7">
        <w:rPr>
          <w:noProof/>
          <w:highlight w:val="yellow"/>
        </w:rPr>
        <w:t>[ xCb + x</w:t>
      </w:r>
      <w:r w:rsidR="00383602" w:rsidRPr="004043B7">
        <w:rPr>
          <w:noProof/>
          <w:highlight w:val="yellow"/>
          <w:lang w:eastAsia="ko-KR"/>
        </w:rPr>
        <w:t> ]</w:t>
      </w:r>
      <w:r w:rsidR="00383602" w:rsidRPr="004043B7">
        <w:rPr>
          <w:noProof/>
          <w:highlight w:val="yellow"/>
        </w:rPr>
        <w:t>[ yCb + y</w:t>
      </w:r>
      <w:r w:rsidR="00383602" w:rsidRPr="004043B7">
        <w:rPr>
          <w:noProof/>
          <w:highlight w:val="yellow"/>
          <w:lang w:eastAsia="ko-KR"/>
        </w:rPr>
        <w:t> </w:t>
      </w:r>
      <w:r w:rsidR="00383602" w:rsidRPr="004043B7">
        <w:rPr>
          <w:noProof/>
          <w:highlight w:val="yellow"/>
        </w:rPr>
        <w:t>]</w:t>
      </w:r>
      <w:r w:rsidR="00530D6C" w:rsidRPr="004043B7">
        <w:rPr>
          <w:noProof/>
          <w:highlight w:val="yellow"/>
        </w:rPr>
        <w:t xml:space="preserve"> is </w:t>
      </w:r>
      <w:r w:rsidR="004043B7" w:rsidRPr="004043B7">
        <w:rPr>
          <w:noProof/>
          <w:highlight w:val="yellow"/>
        </w:rPr>
        <w:t>0</w:t>
      </w:r>
      <w:r w:rsidR="00530D6C" w:rsidRPr="004043B7">
        <w:rPr>
          <w:noProof/>
          <w:highlight w:val="yellow"/>
        </w:rPr>
        <w:t>,</w:t>
      </w:r>
    </w:p>
    <w:p w:rsidR="009E7643" w:rsidRPr="008D10F2" w:rsidRDefault="00530D6C" w:rsidP="009E7643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>I</w:t>
      </w:r>
      <w:r w:rsidR="009E7643" w:rsidRPr="008D10F2">
        <w:rPr>
          <w:noProof/>
        </w:rPr>
        <w:t>f cu_transquant_bypass_flag is true,</w:t>
      </w:r>
      <w:r w:rsidR="009E7643">
        <w:rPr>
          <w:noProof/>
        </w:rPr>
        <w:t xml:space="preserve"> the following applies:</w:t>
      </w:r>
    </w:p>
    <w:p w:rsidR="00383602" w:rsidRPr="008D10F2" w:rsidRDefault="00383602" w:rsidP="00383602">
      <w:pPr>
        <w:rPr>
          <w:noProof/>
        </w:rPr>
      </w:pPr>
      <w:r>
        <w:rPr>
          <w:noProof/>
        </w:rPr>
        <w:tab/>
      </w:r>
      <w:r>
        <w:rPr>
          <w:noProof/>
        </w:rPr>
        <w:tab/>
        <w:t>I</w:t>
      </w:r>
      <w:r w:rsidRPr="008D10F2">
        <w:rPr>
          <w:noProof/>
        </w:rPr>
        <w:t>f palette_tra</w:t>
      </w:r>
      <w:r>
        <w:rPr>
          <w:noProof/>
        </w:rPr>
        <w:t>n</w:t>
      </w:r>
      <w:r w:rsidRPr="008D10F2">
        <w:rPr>
          <w:noProof/>
        </w:rPr>
        <w:t>spose_flag is true,</w:t>
      </w:r>
      <w:r>
        <w:rPr>
          <w:noProof/>
        </w:rPr>
        <w:t xml:space="preserve"> the following applies:</w:t>
      </w:r>
    </w:p>
    <w:p w:rsidR="00383602" w:rsidRPr="008D10F2" w:rsidRDefault="00383602" w:rsidP="00383602">
      <w:pPr>
        <w:rPr>
          <w:noProof/>
          <w:lang w:val="fr-FR"/>
        </w:rPr>
      </w:pPr>
      <w:r w:rsidRPr="008D10F2">
        <w:rPr>
          <w:noProof/>
          <w:lang w:val="fr-FR"/>
        </w:rPr>
        <w:t>recSample</w:t>
      </w:r>
      <w:r w:rsidRPr="008D10F2">
        <w:rPr>
          <w:lang w:val="fr-FR"/>
        </w:rPr>
        <w:t>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cIdx</w:t>
      </w:r>
      <w:proofErr w:type="spellEnd"/>
      <w:r w:rsidRPr="008D10F2">
        <w:rPr>
          <w:noProof/>
          <w:lang w:val="fr-FR"/>
        </w:rPr>
        <w:t> </w:t>
      </w:r>
      <w:r w:rsidRPr="008D10F2">
        <w:rPr>
          <w:lang w:val="fr-FR"/>
        </w:rPr>
        <w:t>][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yCb</w:t>
      </w:r>
      <w:proofErr w:type="spellEnd"/>
      <w:r>
        <w:rPr>
          <w:noProof/>
          <w:lang w:val="fr-FR"/>
        </w:rPr>
        <w:t> + </w:t>
      </w:r>
      <w:r w:rsidRPr="008D10F2">
        <w:rPr>
          <w:noProof/>
          <w:lang w:val="fr-FR"/>
        </w:rPr>
        <w:t>y ][ xCb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 = palette_escape_val[ cIdx ][ xCb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][ yCb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y ],</w:t>
      </w:r>
    </w:p>
    <w:p w:rsidR="00383602" w:rsidRPr="008D10F2" w:rsidRDefault="00383602" w:rsidP="00383602">
      <w:pPr>
        <w:rPr>
          <w:noProof/>
        </w:rPr>
      </w:pPr>
      <w:r w:rsidRPr="008D10F2">
        <w:rPr>
          <w:noProof/>
        </w:rPr>
        <w:tab/>
        <w:t>–</w:t>
      </w:r>
      <w:r w:rsidRPr="008D10F2">
        <w:rPr>
          <w:noProof/>
        </w:rPr>
        <w:tab/>
      </w:r>
      <w:r>
        <w:rPr>
          <w:noProof/>
        </w:rPr>
        <w:t>O</w:t>
      </w:r>
      <w:r w:rsidRPr="008D10F2">
        <w:rPr>
          <w:noProof/>
        </w:rPr>
        <w:t>therwise (palette_tra</w:t>
      </w:r>
      <w:r>
        <w:rPr>
          <w:noProof/>
        </w:rPr>
        <w:t>n</w:t>
      </w:r>
      <w:r w:rsidRPr="008D10F2">
        <w:rPr>
          <w:noProof/>
        </w:rPr>
        <w:t>spose_flag is false),</w:t>
      </w:r>
      <w:r>
        <w:rPr>
          <w:noProof/>
        </w:rPr>
        <w:t xml:space="preserve"> the following applies:</w:t>
      </w:r>
    </w:p>
    <w:p w:rsidR="00383602" w:rsidRPr="008D10F2" w:rsidRDefault="00383602" w:rsidP="00383602">
      <w:pPr>
        <w:rPr>
          <w:noProof/>
          <w:lang w:val="fr-FR"/>
        </w:rPr>
      </w:pPr>
      <w:r w:rsidRPr="008D10F2">
        <w:rPr>
          <w:noProof/>
          <w:lang w:val="fr-FR"/>
        </w:rPr>
        <w:t>recSample</w:t>
      </w:r>
      <w:r w:rsidRPr="008D10F2">
        <w:rPr>
          <w:lang w:val="fr-FR"/>
        </w:rPr>
        <w:t>[</w:t>
      </w:r>
      <w:r w:rsidRPr="008D10F2">
        <w:rPr>
          <w:noProof/>
          <w:lang w:val="fr-FR"/>
        </w:rPr>
        <w:t> </w:t>
      </w:r>
      <w:proofErr w:type="spellStart"/>
      <w:r w:rsidRPr="008D10F2">
        <w:rPr>
          <w:noProof/>
          <w:lang w:val="fr-FR"/>
        </w:rPr>
        <w:t>cIdx</w:t>
      </w:r>
      <w:proofErr w:type="spellEnd"/>
      <w:r w:rsidRPr="008D10F2">
        <w:rPr>
          <w:noProof/>
          <w:lang w:val="fr-FR"/>
        </w:rPr>
        <w:t> </w:t>
      </w:r>
      <w:r w:rsidRPr="008D10F2">
        <w:rPr>
          <w:lang w:val="fr-FR"/>
        </w:rPr>
        <w:t>]</w:t>
      </w:r>
      <w:r w:rsidRPr="008D10F2">
        <w:rPr>
          <w:noProof/>
          <w:lang w:val="fr-FR"/>
        </w:rPr>
        <w:t>[ </w:t>
      </w:r>
      <w:proofErr w:type="spellStart"/>
      <w:r w:rsidRPr="008D10F2">
        <w:rPr>
          <w:noProof/>
          <w:lang w:val="fr-FR"/>
        </w:rPr>
        <w:t>xCb</w:t>
      </w:r>
      <w:proofErr w:type="spellEnd"/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][ yCb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y ] = palette_escape_val[ cIdx ][ xCb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x ][ yCb</w:t>
      </w:r>
      <w:r>
        <w:rPr>
          <w:noProof/>
          <w:lang w:val="fr-FR"/>
        </w:rPr>
        <w:t> + </w:t>
      </w:r>
      <w:r w:rsidRPr="008D10F2">
        <w:rPr>
          <w:noProof/>
          <w:lang w:val="fr-FR"/>
        </w:rPr>
        <w:t>y ],</w:t>
      </w:r>
    </w:p>
    <w:p w:rsidR="009E7643" w:rsidRPr="008D10F2" w:rsidRDefault="009E7643" w:rsidP="009E7643">
      <w:pPr>
        <w:rPr>
          <w:noProof/>
        </w:rPr>
      </w:pPr>
      <w:r w:rsidRPr="008D10F2">
        <w:rPr>
          <w:noProof/>
        </w:rPr>
        <w:tab/>
        <w:t xml:space="preserve">Otherwise </w:t>
      </w:r>
      <w:r w:rsidR="00D13E4D" w:rsidRPr="00292278">
        <w:rPr>
          <w:noProof/>
        </w:rPr>
        <w:t xml:space="preserve">if </w:t>
      </w:r>
      <w:r w:rsidR="001C4A75" w:rsidRPr="008D10F2">
        <w:rPr>
          <w:noProof/>
        </w:rPr>
        <w:t>palette_mode[ xCb</w:t>
      </w:r>
      <w:r w:rsidR="001C4A75">
        <w:rPr>
          <w:noProof/>
        </w:rPr>
        <w:t> + </w:t>
      </w:r>
      <w:r w:rsidR="001C4A75" w:rsidRPr="008D10F2">
        <w:rPr>
          <w:noProof/>
        </w:rPr>
        <w:t>x</w:t>
      </w:r>
      <w:r w:rsidR="001C4A75" w:rsidRPr="008D10F2">
        <w:rPr>
          <w:noProof/>
          <w:lang w:eastAsia="ko-KR"/>
        </w:rPr>
        <w:t> ]</w:t>
      </w:r>
      <w:r w:rsidR="001C4A75" w:rsidRPr="008D10F2">
        <w:rPr>
          <w:noProof/>
        </w:rPr>
        <w:t>[ yCb</w:t>
      </w:r>
      <w:r w:rsidR="001C4A75">
        <w:rPr>
          <w:noProof/>
        </w:rPr>
        <w:t> + </w:t>
      </w:r>
      <w:r w:rsidR="001C4A75" w:rsidRPr="008D10F2">
        <w:rPr>
          <w:noProof/>
        </w:rPr>
        <w:t>y</w:t>
      </w:r>
      <w:r w:rsidR="001C4A75" w:rsidRPr="008D10F2">
        <w:rPr>
          <w:noProof/>
          <w:lang w:eastAsia="ko-KR"/>
        </w:rPr>
        <w:t> </w:t>
      </w:r>
      <w:r w:rsidR="001C4A75" w:rsidRPr="008D10F2">
        <w:rPr>
          <w:noProof/>
        </w:rPr>
        <w:t>] is equal to ESCAPE</w:t>
      </w:r>
      <w:r w:rsidR="001C4A75" w:rsidRPr="008D10F2" w:rsidDel="00E4465B">
        <w:rPr>
          <w:noProof/>
        </w:rPr>
        <w:t xml:space="preserve"> </w:t>
      </w:r>
      <w:r w:rsidR="001C4A75" w:rsidRPr="008D10F2">
        <w:rPr>
          <w:noProof/>
        </w:rPr>
        <w:t xml:space="preserve">and cu_transquant_bypass_flag is </w:t>
      </w:r>
      <w:r w:rsidR="001C4A75" w:rsidRPr="00292278">
        <w:rPr>
          <w:noProof/>
        </w:rPr>
        <w:t>false</w:t>
      </w:r>
      <w:r w:rsidR="001C4A75" w:rsidRPr="00292278" w:rsidDel="0032164D">
        <w:rPr>
          <w:noProof/>
        </w:rPr>
        <w:t xml:space="preserve"> </w:t>
      </w:r>
      <w:r w:rsidRPr="00292278">
        <w:rPr>
          <w:noProof/>
        </w:rPr>
        <w:t>,</w:t>
      </w:r>
      <w:r w:rsidRPr="008D10F2">
        <w:rPr>
          <w:noProof/>
        </w:rPr>
        <w:t xml:space="preserve"> the following ordered steps apply:</w:t>
      </w:r>
      <w:r>
        <w:rPr>
          <w:noProof/>
        </w:rPr>
        <w:t xml:space="preserve"> </w:t>
      </w:r>
    </w:p>
    <w:p w:rsidR="009E7643" w:rsidRPr="008D10F2" w:rsidRDefault="009E7643" w:rsidP="009E7643">
      <w:pPr>
        <w:numPr>
          <w:ilvl w:val="0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rPr>
          <w:noProof/>
          <w:lang w:eastAsia="ko-KR"/>
        </w:rPr>
      </w:pPr>
      <w:r>
        <w:rPr>
          <w:noProof/>
          <w:lang w:eastAsia="ko-KR"/>
        </w:rPr>
        <w:t>The d</w:t>
      </w:r>
      <w:r w:rsidRPr="008D10F2">
        <w:rPr>
          <w:noProof/>
          <w:lang w:eastAsia="ko-KR"/>
        </w:rPr>
        <w:t xml:space="preserve">erivation process for quantization parameters </w:t>
      </w:r>
      <w:r>
        <w:rPr>
          <w:noProof/>
          <w:lang w:eastAsia="ko-KR"/>
        </w:rPr>
        <w:t>as specified in subclause </w:t>
      </w:r>
      <w:r>
        <w:rPr>
          <w:noProof/>
          <w:lang w:eastAsia="ko-KR"/>
        </w:rPr>
        <w:fldChar w:fldCharType="begin"/>
      </w:r>
      <w:r>
        <w:rPr>
          <w:noProof/>
          <w:lang w:eastAsia="ko-KR"/>
        </w:rPr>
        <w:instrText xml:space="preserve"> REF _Ref316242915 \r \h </w:instrText>
      </w:r>
      <w:r>
        <w:rPr>
          <w:noProof/>
          <w:lang w:eastAsia="ko-KR"/>
        </w:rPr>
      </w:r>
      <w:r>
        <w:rPr>
          <w:noProof/>
          <w:lang w:eastAsia="ko-KR"/>
        </w:rPr>
        <w:fldChar w:fldCharType="separate"/>
      </w:r>
      <w:r>
        <w:rPr>
          <w:noProof/>
          <w:lang w:eastAsia="ko-KR"/>
        </w:rPr>
        <w:t>8.6.1</w:t>
      </w:r>
      <w:r>
        <w:rPr>
          <w:noProof/>
          <w:lang w:eastAsia="ko-KR"/>
        </w:rPr>
        <w:fldChar w:fldCharType="end"/>
      </w:r>
      <w:r w:rsidRPr="008D10F2">
        <w:rPr>
          <w:noProof/>
          <w:lang w:eastAsia="ko-KR"/>
        </w:rPr>
        <w:t xml:space="preserve"> is invoked assuming that the current block is the first block in the slice, availableA is equal to FALSE, availableB is equal to </w:t>
      </w:r>
      <w:r>
        <w:rPr>
          <w:noProof/>
          <w:lang w:eastAsia="ko-KR"/>
        </w:rPr>
        <w:t>FALSE</w:t>
      </w:r>
      <w:r w:rsidRPr="008D10F2">
        <w:rPr>
          <w:noProof/>
          <w:lang w:eastAsia="ko-KR"/>
        </w:rPr>
        <w:t>, and CuQpDeltaVal is equal to 0.</w:t>
      </w:r>
    </w:p>
    <w:p w:rsidR="009E7643" w:rsidRPr="008D10F2" w:rsidRDefault="009E7643" w:rsidP="009E7643">
      <w:pPr>
        <w:numPr>
          <w:ilvl w:val="0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jc w:val="left"/>
        <w:rPr>
          <w:noProof/>
          <w:lang w:eastAsia="ko-KR"/>
        </w:rPr>
      </w:pPr>
      <w:r w:rsidRPr="008D10F2">
        <w:rPr>
          <w:noProof/>
          <w:lang w:eastAsia="ko-KR"/>
        </w:rPr>
        <w:t>The quantization parameter qP is derived as follows:</w:t>
      </w:r>
    </w:p>
    <w:p w:rsidR="009E7643" w:rsidRPr="008D10F2" w:rsidRDefault="009E7643" w:rsidP="009E7643">
      <w:pPr>
        <w:tabs>
          <w:tab w:val="left" w:pos="284"/>
        </w:tabs>
        <w:ind w:left="720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 w:rsidRPr="008D10F2">
        <w:rPr>
          <w:noProof/>
          <w:lang w:eastAsia="ko-KR"/>
        </w:rPr>
        <w:t xml:space="preserve">If cIdx is equal to 0, qP </w:t>
      </w:r>
      <w:r>
        <w:rPr>
          <w:noProof/>
          <w:lang w:eastAsia="ko-KR"/>
        </w:rPr>
        <w:t>is set to</w:t>
      </w:r>
      <w:r w:rsidRPr="008D10F2">
        <w:rPr>
          <w:noProof/>
          <w:lang w:eastAsia="ko-KR"/>
        </w:rPr>
        <w:t xml:space="preserve"> Qp′</w:t>
      </w:r>
      <w:r w:rsidRPr="008D10F2">
        <w:rPr>
          <w:noProof/>
          <w:vertAlign w:val="subscript"/>
          <w:lang w:eastAsia="ko-KR"/>
        </w:rPr>
        <w:t>Y</w:t>
      </w:r>
    </w:p>
    <w:p w:rsidR="009E7643" w:rsidRPr="008D10F2" w:rsidRDefault="009E7643" w:rsidP="009E7643">
      <w:pPr>
        <w:tabs>
          <w:tab w:val="left" w:pos="284"/>
        </w:tabs>
        <w:ind w:left="720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</w:r>
      <w:r w:rsidRPr="008D10F2">
        <w:rPr>
          <w:noProof/>
          <w:lang w:eastAsia="ko-KR"/>
        </w:rPr>
        <w:t xml:space="preserve">Otherwise, if cIdx is equal to 1, qP </w:t>
      </w:r>
      <w:r>
        <w:rPr>
          <w:noProof/>
          <w:lang w:eastAsia="ko-KR"/>
        </w:rPr>
        <w:t>is set to</w:t>
      </w:r>
      <w:r w:rsidRPr="008D10F2">
        <w:rPr>
          <w:noProof/>
          <w:lang w:eastAsia="ko-KR"/>
        </w:rPr>
        <w:t xml:space="preserve"> Qp′</w:t>
      </w:r>
      <w:r w:rsidRPr="008D10F2">
        <w:rPr>
          <w:noProof/>
          <w:vertAlign w:val="subscript"/>
          <w:lang w:eastAsia="ko-KR"/>
        </w:rPr>
        <w:t>Cb</w:t>
      </w:r>
    </w:p>
    <w:p w:rsidR="009E7643" w:rsidRPr="008D10F2" w:rsidRDefault="009E7643" w:rsidP="009E7643">
      <w:pPr>
        <w:tabs>
          <w:tab w:val="left" w:pos="284"/>
        </w:tabs>
        <w:ind w:left="720"/>
        <w:rPr>
          <w:noProof/>
          <w:lang w:eastAsia="ko-KR"/>
        </w:rPr>
      </w:pPr>
      <w:r w:rsidRPr="008D10F2">
        <w:rPr>
          <w:noProof/>
        </w:rPr>
        <w:t>–</w:t>
      </w:r>
      <w:r w:rsidRPr="008D10F2">
        <w:rPr>
          <w:noProof/>
        </w:rPr>
        <w:tab/>
        <w:t xml:space="preserve">Otherwise (cIdx is equal to 2), </w:t>
      </w:r>
      <w:r w:rsidRPr="008D10F2">
        <w:rPr>
          <w:noProof/>
          <w:lang w:eastAsia="ko-KR"/>
        </w:rPr>
        <w:t xml:space="preserve">qP </w:t>
      </w:r>
      <w:r>
        <w:rPr>
          <w:noProof/>
          <w:lang w:eastAsia="ko-KR"/>
        </w:rPr>
        <w:t>is set to</w:t>
      </w:r>
      <w:r w:rsidRPr="008D10F2">
        <w:rPr>
          <w:noProof/>
          <w:lang w:eastAsia="ko-KR"/>
        </w:rPr>
        <w:t xml:space="preserve"> Qp′</w:t>
      </w:r>
      <w:r w:rsidRPr="008D10F2">
        <w:rPr>
          <w:noProof/>
          <w:vertAlign w:val="subscript"/>
          <w:lang w:eastAsia="ko-KR"/>
        </w:rPr>
        <w:t>Cr</w:t>
      </w:r>
      <w:r w:rsidRPr="008D10F2">
        <w:rPr>
          <w:noProof/>
          <w:lang w:eastAsia="ko-KR"/>
        </w:rPr>
        <w:t>.</w:t>
      </w:r>
    </w:p>
    <w:p w:rsidR="009E7643" w:rsidRPr="008D10F2" w:rsidRDefault="009E7643" w:rsidP="009E7643">
      <w:pPr>
        <w:numPr>
          <w:ilvl w:val="0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jc w:val="left"/>
        <w:rPr>
          <w:lang w:eastAsia="ko-KR"/>
        </w:rPr>
      </w:pPr>
      <w:r w:rsidRPr="008D10F2">
        <w:t xml:space="preserve">The variable </w:t>
      </w:r>
      <w:proofErr w:type="spellStart"/>
      <w:r w:rsidRPr="008D10F2">
        <w:rPr>
          <w:lang w:eastAsia="ko-KR"/>
        </w:rPr>
        <w:t>bdShift</w:t>
      </w:r>
      <w:proofErr w:type="spellEnd"/>
      <w:r w:rsidRPr="008D10F2">
        <w:rPr>
          <w:lang w:eastAsia="ko-KR"/>
        </w:rPr>
        <w:t xml:space="preserve"> is</w:t>
      </w:r>
      <w:r w:rsidRPr="008D10F2">
        <w:t xml:space="preserve"> derived as follows:</w:t>
      </w:r>
    </w:p>
    <w:p w:rsidR="009E7643" w:rsidRDefault="009E7643" w:rsidP="009E7643">
      <w:pPr>
        <w:pStyle w:val="Equation"/>
        <w:tabs>
          <w:tab w:val="left" w:pos="851"/>
          <w:tab w:val="left" w:pos="1134"/>
          <w:tab w:val="left" w:pos="1418"/>
        </w:tabs>
        <w:ind w:left="360"/>
      </w:pPr>
      <w:r w:rsidRPr="008D10F2">
        <w:rPr>
          <w:lang w:eastAsia="ko-KR"/>
        </w:rPr>
        <w:tab/>
      </w:r>
      <w:proofErr w:type="spellStart"/>
      <w:proofErr w:type="gramStart"/>
      <w:r w:rsidRPr="008D10F2">
        <w:rPr>
          <w:lang w:eastAsia="ko-KR"/>
        </w:rPr>
        <w:t>bitShift</w:t>
      </w:r>
      <w:proofErr w:type="spellEnd"/>
      <w:proofErr w:type="gramEnd"/>
      <w:r w:rsidRPr="008D10F2">
        <w:rPr>
          <w:lang w:eastAsia="ko-KR"/>
        </w:rPr>
        <w:t xml:space="preserve"> = (</w:t>
      </w:r>
      <w:r>
        <w:rPr>
          <w:lang w:eastAsia="ko-KR"/>
        </w:rPr>
        <w:t> </w:t>
      </w:r>
      <w:r w:rsidRPr="008D10F2">
        <w:rPr>
          <w:lang w:eastAsia="ko-KR"/>
        </w:rPr>
        <w:t>( </w:t>
      </w:r>
      <w:proofErr w:type="spellStart"/>
      <w:r w:rsidRPr="008D10F2">
        <w:rPr>
          <w:lang w:eastAsia="ko-KR"/>
        </w:rPr>
        <w:t>cIdx</w:t>
      </w:r>
      <w:proofErr w:type="spellEnd"/>
      <w:r w:rsidRPr="008D10F2">
        <w:rPr>
          <w:lang w:eastAsia="ko-KR"/>
        </w:rPr>
        <w:t xml:space="preserve">  = =  0 ) ? </w:t>
      </w:r>
      <w:proofErr w:type="spellStart"/>
      <w:proofErr w:type="gramStart"/>
      <w:r w:rsidRPr="008D10F2">
        <w:rPr>
          <w:lang w:eastAsia="ko-KR"/>
        </w:rPr>
        <w:t>BitDepth</w:t>
      </w:r>
      <w:r w:rsidRPr="008D10F2">
        <w:rPr>
          <w:vertAlign w:val="subscript"/>
          <w:lang w:eastAsia="ko-KR"/>
        </w:rPr>
        <w:t>Y</w:t>
      </w:r>
      <w:proofErr w:type="spellEnd"/>
      <w:r w:rsidRPr="008D10F2">
        <w:rPr>
          <w:lang w:eastAsia="ko-KR"/>
        </w:rPr>
        <w:t> :</w:t>
      </w:r>
      <w:proofErr w:type="gramEnd"/>
      <w:r w:rsidRPr="008D10F2">
        <w:rPr>
          <w:lang w:eastAsia="ko-KR"/>
        </w:rPr>
        <w:t> </w:t>
      </w:r>
      <w:proofErr w:type="spellStart"/>
      <w:r w:rsidRPr="008D10F2">
        <w:rPr>
          <w:lang w:eastAsia="ko-KR"/>
        </w:rPr>
        <w:t>BitDepth</w:t>
      </w:r>
      <w:r w:rsidRPr="008D10F2">
        <w:rPr>
          <w:vertAlign w:val="subscript"/>
          <w:lang w:eastAsia="ko-KR"/>
        </w:rPr>
        <w:t>C</w:t>
      </w:r>
      <w:proofErr w:type="spellEnd"/>
      <w:r w:rsidRPr="008D10F2">
        <w:rPr>
          <w:lang w:eastAsia="ko-KR"/>
        </w:rPr>
        <w:t>)</w:t>
      </w:r>
      <w:r w:rsidRPr="008D10F2">
        <w:rPr>
          <w:noProof/>
          <w:lang w:eastAsia="ko-KR"/>
        </w:rPr>
        <w:t xml:space="preserve">  + Log2( nTbS ) − 5</w:t>
      </w:r>
      <w:r w:rsidRPr="008D10F2">
        <w:rPr>
          <w:lang w:eastAsia="ko-KR"/>
        </w:rPr>
        <w:tab/>
      </w:r>
      <w:r w:rsidRPr="008D10F2">
        <w:t>(</w:t>
      </w:r>
      <w:r w:rsidRPr="008D10F2">
        <w:fldChar w:fldCharType="begin" w:fldLock="1"/>
      </w:r>
      <w:r w:rsidRPr="008D10F2">
        <w:instrText xml:space="preserve"> STYLEREF 1 \s </w:instrText>
      </w:r>
      <w:r w:rsidRPr="008D10F2">
        <w:fldChar w:fldCharType="separate"/>
      </w:r>
      <w:r w:rsidRPr="008D10F2">
        <w:rPr>
          <w:noProof/>
        </w:rPr>
        <w:t>8</w:t>
      </w:r>
      <w:r w:rsidRPr="008D10F2">
        <w:fldChar w:fldCharType="end"/>
      </w:r>
      <w:r w:rsidRPr="008D10F2">
        <w:noBreakHyphen/>
        <w:t>XX)</w:t>
      </w:r>
    </w:p>
    <w:p w:rsidR="009E7643" w:rsidRPr="008D10F2" w:rsidRDefault="009E7643" w:rsidP="009E7643">
      <w:pPr>
        <w:numPr>
          <w:ilvl w:val="0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jc w:val="left"/>
        <w:rPr>
          <w:noProof/>
          <w:lang w:eastAsia="ko-KR"/>
        </w:rPr>
      </w:pPr>
      <w:r w:rsidRPr="008D10F2">
        <w:rPr>
          <w:noProof/>
          <w:lang w:eastAsia="ko-KR"/>
        </w:rPr>
        <w:t>The list levelScale[ ] is specified as levelScale[ k ] = { 40, 45, 51, 57, 64, 72 } with k = 0..5.</w:t>
      </w:r>
    </w:p>
    <w:p w:rsidR="009E7643" w:rsidRDefault="009E7643" w:rsidP="009E7643">
      <w:pPr>
        <w:numPr>
          <w:ilvl w:val="0"/>
          <w:numId w:val="10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jc w:val="left"/>
        <w:rPr>
          <w:noProof/>
          <w:lang w:eastAsia="ko-KR"/>
        </w:rPr>
      </w:pPr>
      <w:r>
        <w:rPr>
          <w:noProof/>
        </w:rPr>
        <w:t>The following applies</w:t>
      </w:r>
    </w:p>
    <w:p w:rsidR="00383602" w:rsidRPr="008D10F2" w:rsidRDefault="00383602" w:rsidP="00383602">
      <w:pPr>
        <w:rPr>
          <w:noProof/>
          <w:lang w:eastAsia="ko-KR"/>
        </w:rPr>
      </w:pPr>
      <w:r>
        <w:rPr>
          <w:noProof/>
          <w:lang w:eastAsia="ko-KR"/>
        </w:rPr>
        <w:tab/>
      </w:r>
      <w:r>
        <w:rPr>
          <w:noProof/>
          <w:lang w:eastAsia="ko-KR"/>
        </w:rPr>
        <w:tab/>
      </w:r>
      <w:r w:rsidRPr="008D10F2">
        <w:rPr>
          <w:noProof/>
        </w:rPr>
        <w:t>If palette_transpose_flag is true</w:t>
      </w:r>
      <w:r w:rsidRPr="008D10F2">
        <w:rPr>
          <w:noProof/>
          <w:lang w:eastAsia="ko-KR"/>
        </w:rPr>
        <w:t>,</w:t>
      </w:r>
      <w:r>
        <w:rPr>
          <w:noProof/>
          <w:lang w:eastAsia="ko-KR"/>
        </w:rPr>
        <w:t xml:space="preserve"> the following applies </w:t>
      </w:r>
    </w:p>
    <w:p w:rsidR="00383602" w:rsidRPr="008D10F2" w:rsidRDefault="00383602" w:rsidP="00383602">
      <w:pPr>
        <w:tabs>
          <w:tab w:val="left" w:pos="284"/>
        </w:tabs>
        <w:jc w:val="left"/>
        <w:rPr>
          <w:noProof/>
          <w:lang w:eastAsia="ko-KR"/>
        </w:rPr>
      </w:pPr>
      <w:r>
        <w:rPr>
          <w:noProof/>
          <w:lang w:eastAsia="ko-KR"/>
        </w:rPr>
        <w:tab/>
      </w:r>
      <w:r>
        <w:rPr>
          <w:noProof/>
          <w:lang w:eastAsia="ko-KR"/>
        </w:rPr>
        <w:tab/>
      </w:r>
      <w:r>
        <w:rPr>
          <w:noProof/>
          <w:lang w:eastAsia="ko-KR"/>
        </w:rPr>
        <w:tab/>
      </w:r>
      <w:r w:rsidRPr="008D10F2">
        <w:rPr>
          <w:noProof/>
          <w:lang w:eastAsia="ko-KR"/>
        </w:rPr>
        <w:t>recSamples</w:t>
      </w:r>
      <w:r w:rsidR="004043B7">
        <w:rPr>
          <w:noProof/>
          <w:lang w:eastAsia="ko-KR"/>
        </w:rPr>
        <w:t>[cIdx]</w:t>
      </w:r>
      <w:r w:rsidRPr="008D10F2">
        <w:rPr>
          <w:noProof/>
          <w:lang w:eastAsia="ko-KR"/>
        </w:rPr>
        <w:t>[ yCb + y ][ xCb + x ] = Clip3( 0, 1 &lt;&lt; bdShift − 1, ( ( </w:t>
      </w:r>
      <w:r w:rsidRPr="008D10F2">
        <w:rPr>
          <w:noProof/>
        </w:rPr>
        <w:t>palette_escape_val[</w:t>
      </w:r>
      <w:r>
        <w:rPr>
          <w:noProof/>
        </w:rPr>
        <w:t> </w:t>
      </w:r>
      <w:r w:rsidRPr="008D10F2">
        <w:rPr>
          <w:noProof/>
        </w:rPr>
        <w:t>cIdx</w:t>
      </w:r>
      <w:r>
        <w:rPr>
          <w:noProof/>
        </w:rPr>
        <w:t> </w:t>
      </w:r>
      <w:r w:rsidRPr="008D10F2">
        <w:rPr>
          <w:noProof/>
        </w:rPr>
        <w:t>]</w:t>
      </w:r>
      <w:r w:rsidRPr="008D10F2">
        <w:rPr>
          <w:noProof/>
          <w:lang w:eastAsia="ko-KR"/>
        </w:rPr>
        <w:t>[ xCb + x ][ yCb + y ]* 16 * levelScale[ qP%6 ]  &lt;&lt;  (qP / 6 ) ) + ( 1  &lt;&lt;  ( bdShift − 1 ) ) )  &gt;&gt;  bdShift ),</w:t>
      </w:r>
    </w:p>
    <w:p w:rsidR="00383602" w:rsidRPr="008D10F2" w:rsidRDefault="00383602" w:rsidP="00383602">
      <w:pPr>
        <w:tabs>
          <w:tab w:val="left" w:pos="284"/>
        </w:tabs>
        <w:rPr>
          <w:noProof/>
          <w:lang w:eastAsia="ko-KR"/>
        </w:rPr>
      </w:pPr>
      <w:r>
        <w:rPr>
          <w:noProof/>
          <w:lang w:eastAsia="ko-KR"/>
        </w:rPr>
        <w:tab/>
      </w:r>
      <w:r w:rsidRPr="008D10F2">
        <w:rPr>
          <w:noProof/>
        </w:rPr>
        <w:t>–</w:t>
      </w:r>
      <w:r w:rsidRPr="008D10F2">
        <w:rPr>
          <w:noProof/>
        </w:rPr>
        <w:tab/>
      </w:r>
      <w:r w:rsidR="00C5327D">
        <w:rPr>
          <w:noProof/>
        </w:rPr>
        <w:tab/>
      </w:r>
      <w:r>
        <w:rPr>
          <w:noProof/>
          <w:lang w:eastAsia="ko-KR"/>
        </w:rPr>
        <w:t>O</w:t>
      </w:r>
      <w:r w:rsidRPr="008D10F2">
        <w:rPr>
          <w:noProof/>
          <w:lang w:eastAsia="ko-KR"/>
        </w:rPr>
        <w:t>therwise (palette_transpose_flag is false),</w:t>
      </w:r>
      <w:r>
        <w:rPr>
          <w:noProof/>
          <w:lang w:eastAsia="ko-KR"/>
        </w:rPr>
        <w:t xml:space="preserve"> the following applies</w:t>
      </w:r>
    </w:p>
    <w:p w:rsidR="00383602" w:rsidRDefault="00383602" w:rsidP="00383602">
      <w:pPr>
        <w:jc w:val="left"/>
        <w:rPr>
          <w:noProof/>
        </w:rPr>
      </w:pPr>
      <w:r>
        <w:rPr>
          <w:noProof/>
          <w:lang w:eastAsia="ko-KR"/>
        </w:rPr>
        <w:tab/>
      </w:r>
      <w:r>
        <w:rPr>
          <w:noProof/>
          <w:lang w:eastAsia="ko-KR"/>
        </w:rPr>
        <w:tab/>
      </w:r>
      <w:r w:rsidRPr="008D10F2">
        <w:rPr>
          <w:noProof/>
          <w:lang w:eastAsia="ko-KR"/>
        </w:rPr>
        <w:t>recSamples</w:t>
      </w:r>
      <w:r w:rsidR="004043B7">
        <w:rPr>
          <w:noProof/>
          <w:lang w:eastAsia="ko-KR"/>
        </w:rPr>
        <w:t>[cIdx]</w:t>
      </w:r>
      <w:r w:rsidRPr="008D10F2">
        <w:rPr>
          <w:noProof/>
          <w:lang w:eastAsia="ko-KR"/>
        </w:rPr>
        <w:t>[ xCb + x ][ yCb + y ] = Clip3( 0, 1 &lt;&lt; bdShift − 1, ( ( </w:t>
      </w:r>
      <w:r w:rsidRPr="008D10F2">
        <w:rPr>
          <w:noProof/>
        </w:rPr>
        <w:t>palette_escape_val[</w:t>
      </w:r>
      <w:r>
        <w:rPr>
          <w:noProof/>
        </w:rPr>
        <w:t> </w:t>
      </w:r>
      <w:r w:rsidRPr="008D10F2">
        <w:rPr>
          <w:noProof/>
        </w:rPr>
        <w:t>cIdx</w:t>
      </w:r>
      <w:r>
        <w:rPr>
          <w:noProof/>
        </w:rPr>
        <w:t> </w:t>
      </w:r>
      <w:r w:rsidRPr="008D10F2">
        <w:rPr>
          <w:noProof/>
        </w:rPr>
        <w:t>]</w:t>
      </w:r>
      <w:r w:rsidRPr="008D10F2">
        <w:rPr>
          <w:noProof/>
          <w:lang w:eastAsia="ko-KR"/>
        </w:rPr>
        <w:t>[ xCb + x ][ yCb + y ]* 16 * levelScale[ qP%6 ]  &lt;&lt;  (qP / 6 ) ) + ( 1  &lt;&lt;  ( bdShift − 1 ) ) )  &gt;&gt;  bdShift )</w:t>
      </w:r>
      <w:r>
        <w:rPr>
          <w:noProof/>
        </w:rPr>
        <w:t xml:space="preserve"> </w:t>
      </w:r>
    </w:p>
    <w:p w:rsidR="00F41996" w:rsidRPr="004043B7" w:rsidRDefault="00170E04" w:rsidP="00AD3589">
      <w:pPr>
        <w:rPr>
          <w:noProof/>
          <w:color w:val="000000"/>
          <w:highlight w:val="yellow"/>
          <w:lang w:val="fr-FR"/>
        </w:rPr>
      </w:pPr>
      <w:r w:rsidRPr="008D10F2">
        <w:rPr>
          <w:noProof/>
        </w:rPr>
        <w:lastRenderedPageBreak/>
        <w:t>–</w:t>
      </w:r>
      <w:r w:rsidRPr="008D10F2">
        <w:rPr>
          <w:noProof/>
        </w:rPr>
        <w:tab/>
      </w:r>
      <w:r w:rsidR="00AE68AD" w:rsidRPr="004043B7">
        <w:rPr>
          <w:noProof/>
          <w:highlight w:val="yellow"/>
        </w:rPr>
        <w:t>Otherwise ( escape_clr_pred_flag</w:t>
      </w:r>
      <w:r w:rsidR="00383602" w:rsidRPr="004043B7">
        <w:rPr>
          <w:noProof/>
          <w:highlight w:val="yellow"/>
        </w:rPr>
        <w:t>[ xCb + x</w:t>
      </w:r>
      <w:r w:rsidR="00383602" w:rsidRPr="004043B7">
        <w:rPr>
          <w:noProof/>
          <w:highlight w:val="yellow"/>
          <w:lang w:eastAsia="ko-KR"/>
        </w:rPr>
        <w:t> ]</w:t>
      </w:r>
      <w:r w:rsidR="00383602" w:rsidRPr="004043B7">
        <w:rPr>
          <w:noProof/>
          <w:highlight w:val="yellow"/>
        </w:rPr>
        <w:t>[ yCb + y</w:t>
      </w:r>
      <w:r w:rsidR="00383602" w:rsidRPr="004043B7">
        <w:rPr>
          <w:noProof/>
          <w:highlight w:val="yellow"/>
          <w:lang w:eastAsia="ko-KR"/>
        </w:rPr>
        <w:t> </w:t>
      </w:r>
      <w:r w:rsidR="00383602" w:rsidRPr="004043B7">
        <w:rPr>
          <w:noProof/>
          <w:highlight w:val="yellow"/>
        </w:rPr>
        <w:t>]</w:t>
      </w:r>
      <w:r w:rsidR="00AE68AD" w:rsidRPr="004043B7">
        <w:rPr>
          <w:noProof/>
          <w:highlight w:val="yellow"/>
        </w:rPr>
        <w:t xml:space="preserve"> is </w:t>
      </w:r>
      <w:r w:rsidR="004043B7" w:rsidRPr="004043B7">
        <w:rPr>
          <w:noProof/>
          <w:highlight w:val="yellow"/>
        </w:rPr>
        <w:t>1</w:t>
      </w:r>
      <w:r w:rsidR="00AE68AD" w:rsidRPr="004043B7">
        <w:rPr>
          <w:noProof/>
          <w:highlight w:val="yellow"/>
        </w:rPr>
        <w:t xml:space="preserve"> ) , the following applies:</w:t>
      </w:r>
    </w:p>
    <w:p w:rsidR="0032164D" w:rsidRDefault="00AE68AD" w:rsidP="00292278">
      <w:pPr>
        <w:tabs>
          <w:tab w:val="clear" w:pos="794"/>
          <w:tab w:val="clear" w:pos="1191"/>
          <w:tab w:val="clear" w:pos="1588"/>
          <w:tab w:val="clear" w:pos="1985"/>
          <w:tab w:val="left" w:pos="810"/>
          <w:tab w:val="left" w:pos="1080"/>
          <w:tab w:val="left" w:pos="1440"/>
        </w:tabs>
        <w:contextualSpacing/>
        <w:rPr>
          <w:noProof/>
          <w:highlight w:val="yellow"/>
        </w:rPr>
      </w:pPr>
      <w:r w:rsidRPr="004043B7">
        <w:rPr>
          <w:noProof/>
          <w:highlight w:val="yellow"/>
        </w:rPr>
        <w:tab/>
      </w:r>
      <w:r w:rsidR="0032164D">
        <w:rPr>
          <w:noProof/>
          <w:highlight w:val="yellow"/>
        </w:rPr>
        <w:t>The variable</w:t>
      </w:r>
      <w:r w:rsidR="006F7E33">
        <w:rPr>
          <w:noProof/>
          <w:highlight w:val="yellow"/>
        </w:rPr>
        <w:t>s</w:t>
      </w:r>
      <w:r w:rsidR="0032164D">
        <w:rPr>
          <w:noProof/>
          <w:highlight w:val="yellow"/>
        </w:rPr>
        <w:t xml:space="preserve"> </w:t>
      </w:r>
      <w:r w:rsidR="0032164D" w:rsidRPr="00E91264" w:rsidDel="00C8340E">
        <w:rPr>
          <w:noProof/>
          <w:highlight w:val="yellow"/>
          <w:lang w:eastAsia="ko-KR"/>
        </w:rPr>
        <w:t>escapeClrPredictor[cIdx]</w:t>
      </w:r>
      <w:r w:rsidR="0032164D">
        <w:rPr>
          <w:noProof/>
          <w:highlight w:val="yellow"/>
          <w:lang w:eastAsia="ko-KR"/>
        </w:rPr>
        <w:t xml:space="preserve"> </w:t>
      </w:r>
      <w:r w:rsidR="006F7E33">
        <w:rPr>
          <w:noProof/>
          <w:highlight w:val="yellow"/>
          <w:lang w:eastAsia="ko-KR"/>
        </w:rPr>
        <w:t xml:space="preserve">and </w:t>
      </w:r>
      <w:r w:rsidR="006F7E33" w:rsidRPr="00E91264">
        <w:rPr>
          <w:noProof/>
          <w:highlight w:val="yellow"/>
          <w:lang w:eastAsia="ko-KR"/>
        </w:rPr>
        <w:t>escapeClrResidual[cIdx]</w:t>
      </w:r>
      <w:r w:rsidR="006F7E33">
        <w:rPr>
          <w:noProof/>
          <w:highlight w:val="yellow"/>
          <w:lang w:eastAsia="ko-KR"/>
        </w:rPr>
        <w:t xml:space="preserve"> </w:t>
      </w:r>
      <w:r w:rsidR="001C4A75">
        <w:rPr>
          <w:noProof/>
          <w:highlight w:val="yellow"/>
          <w:lang w:eastAsia="ko-KR"/>
        </w:rPr>
        <w:t xml:space="preserve">for </w:t>
      </w:r>
      <w:r w:rsidR="006F7E33">
        <w:rPr>
          <w:noProof/>
          <w:highlight w:val="yellow"/>
          <w:lang w:eastAsia="ko-KR"/>
        </w:rPr>
        <w:t xml:space="preserve">the cIdx-th </w:t>
      </w:r>
      <w:r w:rsidR="001C4A75">
        <w:rPr>
          <w:noProof/>
          <w:highlight w:val="yellow"/>
          <w:lang w:eastAsia="ko-KR"/>
        </w:rPr>
        <w:t xml:space="preserve">component </w:t>
      </w:r>
      <w:r w:rsidR="00FA7485">
        <w:rPr>
          <w:noProof/>
          <w:highlight w:val="yellow"/>
          <w:lang w:eastAsia="ko-KR"/>
        </w:rPr>
        <w:t>are</w:t>
      </w:r>
      <w:r w:rsidR="0032164D">
        <w:rPr>
          <w:noProof/>
          <w:highlight w:val="yellow"/>
          <w:lang w:eastAsia="ko-KR"/>
        </w:rPr>
        <w:t xml:space="preserve"> derived as follows,</w:t>
      </w:r>
    </w:p>
    <w:p w:rsidR="0032164D" w:rsidRPr="00E91264" w:rsidDel="00C8340E" w:rsidRDefault="0032164D" w:rsidP="0032164D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contextualSpacing/>
        <w:rPr>
          <w:noProof/>
          <w:color w:val="000000"/>
          <w:highlight w:val="yellow"/>
          <w:lang w:val="fr-FR"/>
        </w:rPr>
      </w:pPr>
      <w:r>
        <w:rPr>
          <w:noProof/>
          <w:highlight w:val="yellow"/>
        </w:rPr>
        <w:tab/>
      </w:r>
      <w:r>
        <w:rPr>
          <w:noProof/>
          <w:highlight w:val="yellow"/>
        </w:rPr>
        <w:tab/>
      </w:r>
      <w:r w:rsidR="006F7E33">
        <w:rPr>
          <w:noProof/>
          <w:highlight w:val="yellow"/>
        </w:rPr>
        <w:tab/>
      </w:r>
      <w:r w:rsidRPr="00E91264" w:rsidDel="00C8340E">
        <w:rPr>
          <w:noProof/>
          <w:highlight w:val="yellow"/>
          <w:lang w:eastAsia="ko-KR"/>
        </w:rPr>
        <w:t>escapeClrPredictor[cIdx] = (</w:t>
      </w:r>
      <w:r w:rsidRPr="00E91264" w:rsidDel="00C8340E">
        <w:rPr>
          <w:noProof/>
          <w:color w:val="000000"/>
          <w:highlight w:val="yellow"/>
          <w:lang w:val="fr-FR"/>
        </w:rPr>
        <w:t>escape_clr_pred_type[xC</w:t>
      </w:r>
      <w:r w:rsidR="001C4A75">
        <w:rPr>
          <w:noProof/>
          <w:color w:val="000000"/>
          <w:highlight w:val="yellow"/>
          <w:lang w:val="fr-FR"/>
        </w:rPr>
        <w:t>b+x</w:t>
      </w:r>
      <w:r w:rsidRPr="00E91264" w:rsidDel="00C8340E">
        <w:rPr>
          <w:noProof/>
          <w:color w:val="000000"/>
          <w:highlight w:val="yellow"/>
          <w:lang w:val="fr-FR"/>
        </w:rPr>
        <w:t>][yC</w:t>
      </w:r>
      <w:r w:rsidR="001C4A75">
        <w:rPr>
          <w:noProof/>
          <w:color w:val="000000"/>
          <w:highlight w:val="yellow"/>
          <w:lang w:val="fr-FR"/>
        </w:rPr>
        <w:t>b+y</w:t>
      </w:r>
      <w:r w:rsidRPr="00E91264" w:rsidDel="00C8340E">
        <w:rPr>
          <w:noProof/>
          <w:color w:val="000000"/>
          <w:highlight w:val="yellow"/>
          <w:lang w:val="fr-FR"/>
        </w:rPr>
        <w:t xml:space="preserve">]==0) ? </w:t>
      </w:r>
    </w:p>
    <w:p w:rsidR="001C4A75" w:rsidRDefault="0032164D" w:rsidP="0032164D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contextualSpacing/>
        <w:rPr>
          <w:noProof/>
          <w:highlight w:val="yellow"/>
          <w:lang w:val="fr-FR"/>
        </w:rPr>
      </w:pPr>
      <w:r>
        <w:rPr>
          <w:noProof/>
          <w:highlight w:val="yellow"/>
          <w:lang w:val="fr-FR"/>
        </w:rPr>
        <w:tab/>
      </w:r>
      <w:r>
        <w:rPr>
          <w:noProof/>
          <w:highlight w:val="yellow"/>
          <w:lang w:val="fr-FR"/>
        </w:rPr>
        <w:tab/>
      </w:r>
      <w:r>
        <w:rPr>
          <w:noProof/>
          <w:highlight w:val="yellow"/>
          <w:lang w:val="fr-FR"/>
        </w:rPr>
        <w:tab/>
      </w:r>
      <w:r w:rsidR="006F7E33">
        <w:rPr>
          <w:noProof/>
          <w:highlight w:val="yellow"/>
          <w:lang w:val="fr-FR"/>
        </w:rPr>
        <w:tab/>
      </w:r>
      <w:r w:rsidRPr="00E91264" w:rsidDel="00C8340E">
        <w:rPr>
          <w:noProof/>
          <w:highlight w:val="yellow"/>
          <w:lang w:val="fr-FR"/>
        </w:rPr>
        <w:t>palette_</w:t>
      </w:r>
      <w:proofErr w:type="gramStart"/>
      <w:r w:rsidRPr="00E91264" w:rsidDel="00C8340E">
        <w:rPr>
          <w:noProof/>
          <w:highlight w:val="yellow"/>
          <w:lang w:val="fr-FR"/>
        </w:rPr>
        <w:t>entries</w:t>
      </w:r>
      <w:r w:rsidRPr="00E91264" w:rsidDel="00C8340E">
        <w:rPr>
          <w:highlight w:val="yellow"/>
          <w:lang w:val="fr-FR"/>
        </w:rPr>
        <w:t>[</w:t>
      </w:r>
      <w:proofErr w:type="gramEnd"/>
      <w:r w:rsidRPr="00E91264" w:rsidDel="00C8340E">
        <w:rPr>
          <w:noProof/>
          <w:highlight w:val="yellow"/>
          <w:lang w:val="fr-FR"/>
        </w:rPr>
        <w:t> </w:t>
      </w:r>
      <w:proofErr w:type="spellStart"/>
      <w:r w:rsidRPr="00E91264" w:rsidDel="00C8340E">
        <w:rPr>
          <w:noProof/>
          <w:highlight w:val="yellow"/>
          <w:lang w:val="fr-FR"/>
        </w:rPr>
        <w:t>cIdx</w:t>
      </w:r>
      <w:proofErr w:type="spellEnd"/>
      <w:r w:rsidRPr="00E91264" w:rsidDel="00C8340E">
        <w:rPr>
          <w:noProof/>
          <w:highlight w:val="yellow"/>
          <w:lang w:val="fr-FR"/>
        </w:rPr>
        <w:t> </w:t>
      </w:r>
      <w:r w:rsidRPr="00E91264" w:rsidDel="00C8340E">
        <w:rPr>
          <w:highlight w:val="yellow"/>
          <w:lang w:val="fr-FR"/>
        </w:rPr>
        <w:t>]</w:t>
      </w:r>
      <w:r w:rsidRPr="00E91264" w:rsidDel="00C8340E">
        <w:rPr>
          <w:noProof/>
          <w:highlight w:val="yellow"/>
          <w:lang w:val="fr-FR"/>
        </w:rPr>
        <w:t>[ </w:t>
      </w:r>
      <w:proofErr w:type="spellStart"/>
      <w:r w:rsidRPr="00E91264" w:rsidDel="00C8340E">
        <w:rPr>
          <w:noProof/>
          <w:color w:val="000000"/>
          <w:highlight w:val="yellow"/>
          <w:lang w:val="fr-FR"/>
        </w:rPr>
        <w:t>escapeClrPredIdx</w:t>
      </w:r>
      <w:proofErr w:type="spellEnd"/>
      <w:r w:rsidRPr="00E91264" w:rsidDel="00C8340E">
        <w:rPr>
          <w:noProof/>
          <w:color w:val="000000"/>
          <w:highlight w:val="yellow"/>
          <w:lang w:val="fr-FR"/>
        </w:rPr>
        <w:t>[xC</w:t>
      </w:r>
      <w:r w:rsidR="001C4A75">
        <w:rPr>
          <w:noProof/>
          <w:color w:val="000000"/>
          <w:highlight w:val="yellow"/>
          <w:lang w:val="fr-FR"/>
        </w:rPr>
        <w:t>b+x</w:t>
      </w:r>
      <w:r w:rsidRPr="00E91264" w:rsidDel="00C8340E">
        <w:rPr>
          <w:noProof/>
          <w:color w:val="000000"/>
          <w:highlight w:val="yellow"/>
          <w:lang w:val="fr-FR"/>
        </w:rPr>
        <w:t>][yC</w:t>
      </w:r>
      <w:r w:rsidR="001C4A75">
        <w:rPr>
          <w:noProof/>
          <w:color w:val="000000"/>
          <w:highlight w:val="yellow"/>
          <w:lang w:val="fr-FR"/>
        </w:rPr>
        <w:t>b+y</w:t>
      </w:r>
      <w:r w:rsidRPr="00E91264" w:rsidDel="00C8340E">
        <w:rPr>
          <w:noProof/>
          <w:color w:val="000000"/>
          <w:highlight w:val="yellow"/>
          <w:lang w:val="fr-FR"/>
        </w:rPr>
        <w:t>]</w:t>
      </w:r>
      <w:r w:rsidRPr="00E91264" w:rsidDel="00C8340E">
        <w:rPr>
          <w:noProof/>
          <w:highlight w:val="yellow"/>
          <w:lang w:val="fr-FR"/>
        </w:rPr>
        <w:t xml:space="preserve"> ] : </w:t>
      </w:r>
    </w:p>
    <w:p w:rsidR="0032164D" w:rsidRDefault="001C4A75" w:rsidP="0032164D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contextualSpacing/>
        <w:rPr>
          <w:noProof/>
          <w:highlight w:val="yellow"/>
          <w:lang w:val="fr-FR"/>
        </w:rPr>
      </w:pPr>
      <w:r>
        <w:rPr>
          <w:noProof/>
          <w:highlight w:val="yellow"/>
          <w:lang w:val="fr-FR"/>
        </w:rPr>
        <w:tab/>
      </w:r>
      <w:r>
        <w:rPr>
          <w:noProof/>
          <w:highlight w:val="yellow"/>
          <w:lang w:val="fr-FR"/>
        </w:rPr>
        <w:tab/>
      </w:r>
      <w:r>
        <w:rPr>
          <w:noProof/>
          <w:highlight w:val="yellow"/>
          <w:lang w:val="fr-FR"/>
        </w:rPr>
        <w:tab/>
      </w:r>
      <w:r w:rsidR="006F7E33">
        <w:rPr>
          <w:noProof/>
          <w:highlight w:val="yellow"/>
          <w:lang w:val="fr-FR"/>
        </w:rPr>
        <w:tab/>
      </w:r>
      <w:r w:rsidR="0032164D" w:rsidRPr="00E91264" w:rsidDel="00C8340E">
        <w:rPr>
          <w:noProof/>
          <w:highlight w:val="yellow"/>
          <w:lang w:val="fr-FR"/>
        </w:rPr>
        <w:t>escapeClrList[cIdx][</w:t>
      </w:r>
      <w:r w:rsidR="0032164D" w:rsidRPr="00E91264" w:rsidDel="00C8340E">
        <w:rPr>
          <w:noProof/>
          <w:color w:val="000000"/>
          <w:highlight w:val="yellow"/>
          <w:lang w:val="fr-FR"/>
        </w:rPr>
        <w:t>escapeClrPredIdx[xC</w:t>
      </w:r>
      <w:r>
        <w:rPr>
          <w:noProof/>
          <w:color w:val="000000"/>
          <w:highlight w:val="yellow"/>
          <w:lang w:val="fr-FR"/>
        </w:rPr>
        <w:t>b+x</w:t>
      </w:r>
      <w:r w:rsidR="0032164D" w:rsidRPr="00E91264" w:rsidDel="00C8340E">
        <w:rPr>
          <w:noProof/>
          <w:color w:val="000000"/>
          <w:highlight w:val="yellow"/>
          <w:lang w:val="fr-FR"/>
        </w:rPr>
        <w:t>][yC</w:t>
      </w:r>
      <w:r>
        <w:rPr>
          <w:noProof/>
          <w:color w:val="000000"/>
          <w:highlight w:val="yellow"/>
          <w:lang w:val="fr-FR"/>
        </w:rPr>
        <w:t>b+y</w:t>
      </w:r>
      <w:r w:rsidR="0032164D" w:rsidRPr="00E91264" w:rsidDel="00C8340E">
        <w:rPr>
          <w:noProof/>
          <w:color w:val="000000"/>
          <w:highlight w:val="yellow"/>
          <w:lang w:val="fr-FR"/>
        </w:rPr>
        <w:t>]</w:t>
      </w:r>
      <w:r w:rsidR="0032164D" w:rsidRPr="00E91264" w:rsidDel="00C8340E">
        <w:rPr>
          <w:noProof/>
          <w:highlight w:val="yellow"/>
          <w:lang w:val="fr-FR"/>
        </w:rPr>
        <w:t>]</w:t>
      </w:r>
    </w:p>
    <w:p w:rsidR="006F7E33" w:rsidRPr="00E91264" w:rsidRDefault="006F7E33" w:rsidP="006F7E33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contextualSpacing/>
        <w:rPr>
          <w:noProof/>
          <w:color w:val="000000"/>
          <w:highlight w:val="yellow"/>
          <w:lang w:val="fr-FR"/>
        </w:rPr>
      </w:pPr>
      <w:r>
        <w:rPr>
          <w:noProof/>
          <w:highlight w:val="yellow"/>
          <w:lang w:eastAsia="ko-KR"/>
        </w:rPr>
        <w:tab/>
      </w:r>
      <w:r>
        <w:rPr>
          <w:noProof/>
          <w:highlight w:val="yellow"/>
          <w:lang w:eastAsia="ko-KR"/>
        </w:rPr>
        <w:tab/>
      </w:r>
      <w:r>
        <w:rPr>
          <w:noProof/>
          <w:highlight w:val="yellow"/>
          <w:lang w:eastAsia="ko-KR"/>
        </w:rPr>
        <w:tab/>
      </w:r>
      <w:r w:rsidRPr="00E91264">
        <w:rPr>
          <w:noProof/>
          <w:highlight w:val="yellow"/>
          <w:lang w:eastAsia="ko-KR"/>
        </w:rPr>
        <w:t xml:space="preserve">escapeClrResidual[cIdx] = </w:t>
      </w:r>
      <w:r w:rsidRPr="00E91264">
        <w:rPr>
          <w:noProof/>
          <w:color w:val="000000"/>
          <w:highlight w:val="yellow"/>
          <w:lang w:val="fr-FR"/>
        </w:rPr>
        <w:t>escape_clr_residual_sign[cIdx][xC</w:t>
      </w:r>
      <w:r>
        <w:rPr>
          <w:noProof/>
          <w:color w:val="000000"/>
          <w:highlight w:val="yellow"/>
          <w:lang w:val="fr-FR"/>
        </w:rPr>
        <w:t>b+x</w:t>
      </w:r>
      <w:r w:rsidRPr="00E91264">
        <w:rPr>
          <w:noProof/>
          <w:color w:val="000000"/>
          <w:highlight w:val="yellow"/>
          <w:lang w:val="fr-FR"/>
        </w:rPr>
        <w:t>][yC</w:t>
      </w:r>
      <w:r>
        <w:rPr>
          <w:noProof/>
          <w:color w:val="000000"/>
          <w:highlight w:val="yellow"/>
          <w:lang w:val="fr-FR"/>
        </w:rPr>
        <w:t>b+y</w:t>
      </w:r>
      <w:r w:rsidRPr="00E91264">
        <w:rPr>
          <w:noProof/>
          <w:color w:val="000000"/>
          <w:highlight w:val="yellow"/>
          <w:lang w:val="fr-FR"/>
        </w:rPr>
        <w:t xml:space="preserve">] ? </w:t>
      </w:r>
    </w:p>
    <w:p w:rsidR="006F7E33" w:rsidRDefault="006F7E33" w:rsidP="006F7E33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contextualSpacing/>
        <w:rPr>
          <w:noProof/>
          <w:color w:val="000000"/>
          <w:highlight w:val="yellow"/>
          <w:lang w:val="fr-FR"/>
        </w:rPr>
      </w:pPr>
      <w:r>
        <w:rPr>
          <w:noProof/>
          <w:color w:val="000000"/>
          <w:highlight w:val="yellow"/>
          <w:lang w:val="fr-FR"/>
        </w:rPr>
        <w:tab/>
      </w:r>
      <w:r>
        <w:rPr>
          <w:noProof/>
          <w:color w:val="000000"/>
          <w:highlight w:val="yellow"/>
          <w:lang w:val="fr-FR"/>
        </w:rPr>
        <w:tab/>
      </w:r>
      <w:r>
        <w:rPr>
          <w:noProof/>
          <w:color w:val="000000"/>
          <w:highlight w:val="yellow"/>
          <w:lang w:val="fr-FR"/>
        </w:rPr>
        <w:tab/>
      </w:r>
      <w:r>
        <w:rPr>
          <w:noProof/>
          <w:color w:val="000000"/>
          <w:highlight w:val="yellow"/>
          <w:lang w:val="fr-FR"/>
        </w:rPr>
        <w:tab/>
      </w:r>
      <w:r w:rsidRPr="00E91264">
        <w:rPr>
          <w:noProof/>
          <w:color w:val="000000"/>
          <w:highlight w:val="yellow"/>
          <w:lang w:val="fr-FR"/>
        </w:rPr>
        <w:t>-escape_clr_residual_abs_val[cIdx][xC</w:t>
      </w:r>
      <w:r>
        <w:rPr>
          <w:noProof/>
          <w:color w:val="000000"/>
          <w:highlight w:val="yellow"/>
          <w:lang w:val="fr-FR"/>
        </w:rPr>
        <w:t>b+x</w:t>
      </w:r>
      <w:r w:rsidRPr="00E91264">
        <w:rPr>
          <w:noProof/>
          <w:color w:val="000000"/>
          <w:highlight w:val="yellow"/>
          <w:lang w:val="fr-FR"/>
        </w:rPr>
        <w:t>][yC</w:t>
      </w:r>
      <w:r>
        <w:rPr>
          <w:noProof/>
          <w:color w:val="000000"/>
          <w:highlight w:val="yellow"/>
          <w:lang w:val="fr-FR"/>
        </w:rPr>
        <w:t>b+y</w:t>
      </w:r>
      <w:r w:rsidRPr="00E91264">
        <w:rPr>
          <w:noProof/>
          <w:color w:val="000000"/>
          <w:highlight w:val="yellow"/>
          <w:lang w:val="fr-FR"/>
        </w:rPr>
        <w:t xml:space="preserve">]  : </w:t>
      </w:r>
    </w:p>
    <w:p w:rsidR="006F7E33" w:rsidRPr="00E91264" w:rsidRDefault="006F7E33" w:rsidP="006F7E33">
      <w:p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contextualSpacing/>
        <w:rPr>
          <w:noProof/>
          <w:color w:val="000000"/>
          <w:highlight w:val="yellow"/>
          <w:lang w:val="fr-FR"/>
        </w:rPr>
      </w:pPr>
      <w:r>
        <w:rPr>
          <w:noProof/>
          <w:color w:val="000000"/>
          <w:highlight w:val="yellow"/>
          <w:lang w:val="fr-FR"/>
        </w:rPr>
        <w:tab/>
      </w:r>
      <w:r>
        <w:rPr>
          <w:noProof/>
          <w:color w:val="000000"/>
          <w:highlight w:val="yellow"/>
          <w:lang w:val="fr-FR"/>
        </w:rPr>
        <w:tab/>
      </w:r>
      <w:r>
        <w:rPr>
          <w:noProof/>
          <w:color w:val="000000"/>
          <w:highlight w:val="yellow"/>
          <w:lang w:val="fr-FR"/>
        </w:rPr>
        <w:tab/>
      </w:r>
      <w:r>
        <w:rPr>
          <w:noProof/>
          <w:color w:val="000000"/>
          <w:highlight w:val="yellow"/>
          <w:lang w:val="fr-FR"/>
        </w:rPr>
        <w:tab/>
        <w:t xml:space="preserve"> </w:t>
      </w:r>
      <w:r w:rsidRPr="00E91264">
        <w:rPr>
          <w:noProof/>
          <w:color w:val="000000"/>
          <w:highlight w:val="yellow"/>
          <w:lang w:val="fr-FR"/>
        </w:rPr>
        <w:t>escape_clr_residual_abs_val[cIdx][xC</w:t>
      </w:r>
      <w:r>
        <w:rPr>
          <w:noProof/>
          <w:color w:val="000000"/>
          <w:highlight w:val="yellow"/>
          <w:lang w:val="fr-FR"/>
        </w:rPr>
        <w:t>b+x</w:t>
      </w:r>
      <w:r w:rsidRPr="00E91264">
        <w:rPr>
          <w:noProof/>
          <w:color w:val="000000"/>
          <w:highlight w:val="yellow"/>
          <w:lang w:val="fr-FR"/>
        </w:rPr>
        <w:t>][yC</w:t>
      </w:r>
      <w:r>
        <w:rPr>
          <w:noProof/>
          <w:color w:val="000000"/>
          <w:highlight w:val="yellow"/>
          <w:lang w:val="fr-FR"/>
        </w:rPr>
        <w:t>b+y</w:t>
      </w:r>
      <w:r w:rsidRPr="00E91264">
        <w:rPr>
          <w:noProof/>
          <w:color w:val="000000"/>
          <w:highlight w:val="yellow"/>
          <w:lang w:val="fr-FR"/>
        </w:rPr>
        <w:t>]</w:t>
      </w:r>
    </w:p>
    <w:p w:rsidR="00AE68AD" w:rsidRPr="004043B7" w:rsidRDefault="0032164D" w:rsidP="00AE68AD">
      <w:pPr>
        <w:rPr>
          <w:noProof/>
          <w:highlight w:val="yellow"/>
        </w:rPr>
      </w:pPr>
      <w:r>
        <w:rPr>
          <w:noProof/>
          <w:highlight w:val="yellow"/>
        </w:rPr>
        <w:tab/>
      </w:r>
      <w:r w:rsidR="00AE68AD" w:rsidRPr="004043B7">
        <w:rPr>
          <w:noProof/>
          <w:highlight w:val="yellow"/>
        </w:rPr>
        <w:t>If cu_transquant_bypass_flag is true, the following applies:</w:t>
      </w:r>
    </w:p>
    <w:p w:rsidR="00383602" w:rsidRPr="004043B7" w:rsidRDefault="00383602" w:rsidP="00383602">
      <w:pPr>
        <w:rPr>
          <w:noProof/>
          <w:highlight w:val="yellow"/>
        </w:rPr>
      </w:pPr>
      <w:r w:rsidRPr="004043B7">
        <w:rPr>
          <w:noProof/>
          <w:highlight w:val="yellow"/>
        </w:rPr>
        <w:tab/>
      </w:r>
      <w:r w:rsidRPr="004043B7">
        <w:rPr>
          <w:noProof/>
          <w:highlight w:val="yellow"/>
        </w:rPr>
        <w:tab/>
        <w:t>If palette_transpose_flag is true, the following applies:</w:t>
      </w:r>
    </w:p>
    <w:p w:rsidR="00383602" w:rsidRPr="004043B7" w:rsidRDefault="00383602" w:rsidP="00383602">
      <w:pPr>
        <w:rPr>
          <w:noProof/>
          <w:highlight w:val="yellow"/>
          <w:lang w:val="fr-FR"/>
        </w:rPr>
      </w:pPr>
      <w:r w:rsidRPr="004043B7">
        <w:rPr>
          <w:noProof/>
          <w:highlight w:val="yellow"/>
          <w:lang w:val="fr-FR"/>
        </w:rPr>
        <w:tab/>
      </w:r>
      <w:r w:rsidRPr="004043B7">
        <w:rPr>
          <w:noProof/>
          <w:highlight w:val="yellow"/>
          <w:lang w:val="fr-FR"/>
        </w:rPr>
        <w:tab/>
        <w:t>recSample</w:t>
      </w:r>
      <w:r w:rsidRPr="004043B7">
        <w:rPr>
          <w:highlight w:val="yellow"/>
          <w:lang w:val="fr-FR"/>
        </w:rPr>
        <w:t>[</w:t>
      </w:r>
      <w:r w:rsidRPr="004043B7">
        <w:rPr>
          <w:noProof/>
          <w:highlight w:val="yellow"/>
          <w:lang w:val="fr-FR"/>
        </w:rPr>
        <w:t> </w:t>
      </w:r>
      <w:proofErr w:type="spellStart"/>
      <w:r w:rsidRPr="004043B7">
        <w:rPr>
          <w:noProof/>
          <w:highlight w:val="yellow"/>
          <w:lang w:val="fr-FR"/>
        </w:rPr>
        <w:t>cIdx</w:t>
      </w:r>
      <w:proofErr w:type="spellEnd"/>
      <w:r w:rsidRPr="004043B7">
        <w:rPr>
          <w:noProof/>
          <w:highlight w:val="yellow"/>
          <w:lang w:val="fr-FR"/>
        </w:rPr>
        <w:t> </w:t>
      </w:r>
      <w:r w:rsidRPr="004043B7">
        <w:rPr>
          <w:highlight w:val="yellow"/>
          <w:lang w:val="fr-FR"/>
        </w:rPr>
        <w:t>][</w:t>
      </w:r>
      <w:r w:rsidRPr="004043B7">
        <w:rPr>
          <w:noProof/>
          <w:highlight w:val="yellow"/>
          <w:lang w:val="fr-FR"/>
        </w:rPr>
        <w:t> </w:t>
      </w:r>
      <w:proofErr w:type="spellStart"/>
      <w:r w:rsidRPr="004043B7">
        <w:rPr>
          <w:noProof/>
          <w:highlight w:val="yellow"/>
          <w:lang w:val="fr-FR"/>
        </w:rPr>
        <w:t>yCb</w:t>
      </w:r>
      <w:proofErr w:type="spellEnd"/>
      <w:r w:rsidRPr="004043B7">
        <w:rPr>
          <w:noProof/>
          <w:highlight w:val="yellow"/>
          <w:lang w:val="fr-FR"/>
        </w:rPr>
        <w:t xml:space="preserve"> + y ][ xCb + x ] = ( </w:t>
      </w:r>
      <w:r w:rsidRPr="004043B7">
        <w:rPr>
          <w:noProof/>
          <w:highlight w:val="yellow"/>
          <w:lang w:eastAsia="ko-KR"/>
        </w:rPr>
        <w:t>escapeClrPredictor[cIdx]</w:t>
      </w:r>
      <w:r w:rsidR="006F7E33" w:rsidRPr="004043B7" w:rsidDel="006F7E33">
        <w:rPr>
          <w:noProof/>
          <w:highlight w:val="yellow"/>
          <w:lang w:val="fr-FR"/>
        </w:rPr>
        <w:t xml:space="preserve"> </w:t>
      </w:r>
      <w:r w:rsidRPr="004043B7">
        <w:rPr>
          <w:noProof/>
          <w:highlight w:val="yellow"/>
          <w:lang w:val="fr-FR"/>
        </w:rPr>
        <w:t>+</w:t>
      </w:r>
    </w:p>
    <w:p w:rsidR="00383602" w:rsidRPr="004043B7" w:rsidRDefault="00383602" w:rsidP="00383602">
      <w:pPr>
        <w:ind w:firstLine="810"/>
        <w:rPr>
          <w:noProof/>
          <w:highlight w:val="yellow"/>
          <w:lang w:val="fr-FR"/>
        </w:rPr>
      </w:pPr>
      <w:r w:rsidRPr="004043B7">
        <w:rPr>
          <w:noProof/>
          <w:highlight w:val="yellow"/>
          <w:lang w:eastAsia="ko-KR"/>
        </w:rPr>
        <w:tab/>
        <w:t>escapeClrResidual[cIdx] )</w:t>
      </w:r>
      <w:r w:rsidRPr="004043B7">
        <w:rPr>
          <w:noProof/>
          <w:highlight w:val="yellow"/>
          <w:lang w:val="fr-FR"/>
        </w:rPr>
        <w:t>,</w:t>
      </w:r>
    </w:p>
    <w:p w:rsidR="00383602" w:rsidRPr="004043B7" w:rsidRDefault="00383602" w:rsidP="00383602">
      <w:pPr>
        <w:rPr>
          <w:noProof/>
          <w:highlight w:val="yellow"/>
        </w:rPr>
      </w:pPr>
      <w:r w:rsidRPr="004043B7">
        <w:rPr>
          <w:noProof/>
          <w:highlight w:val="yellow"/>
        </w:rPr>
        <w:tab/>
        <w:t>–</w:t>
      </w:r>
      <w:r w:rsidRPr="004043B7">
        <w:rPr>
          <w:noProof/>
          <w:highlight w:val="yellow"/>
        </w:rPr>
        <w:tab/>
        <w:t>Otherwise (palette_transpose_flag is false), the following applies:</w:t>
      </w:r>
    </w:p>
    <w:p w:rsidR="00C5327D" w:rsidRPr="004043B7" w:rsidRDefault="00383602" w:rsidP="00383602">
      <w:pPr>
        <w:rPr>
          <w:noProof/>
          <w:highlight w:val="yellow"/>
          <w:lang w:eastAsia="ko-KR"/>
        </w:rPr>
      </w:pPr>
      <w:r w:rsidRPr="004043B7">
        <w:rPr>
          <w:noProof/>
          <w:highlight w:val="yellow"/>
          <w:lang w:val="fr-FR"/>
        </w:rPr>
        <w:tab/>
      </w:r>
      <w:r w:rsidRPr="004043B7">
        <w:rPr>
          <w:noProof/>
          <w:highlight w:val="yellow"/>
          <w:lang w:val="fr-FR"/>
        </w:rPr>
        <w:tab/>
        <w:t>recSample</w:t>
      </w:r>
      <w:r w:rsidRPr="004043B7">
        <w:rPr>
          <w:highlight w:val="yellow"/>
          <w:lang w:val="fr-FR"/>
        </w:rPr>
        <w:t>[</w:t>
      </w:r>
      <w:r w:rsidRPr="004043B7">
        <w:rPr>
          <w:noProof/>
          <w:highlight w:val="yellow"/>
          <w:lang w:val="fr-FR"/>
        </w:rPr>
        <w:t> </w:t>
      </w:r>
      <w:proofErr w:type="spellStart"/>
      <w:r w:rsidRPr="004043B7">
        <w:rPr>
          <w:noProof/>
          <w:highlight w:val="yellow"/>
          <w:lang w:val="fr-FR"/>
        </w:rPr>
        <w:t>cIdx</w:t>
      </w:r>
      <w:proofErr w:type="spellEnd"/>
      <w:r w:rsidRPr="004043B7">
        <w:rPr>
          <w:noProof/>
          <w:highlight w:val="yellow"/>
          <w:lang w:val="fr-FR"/>
        </w:rPr>
        <w:t> </w:t>
      </w:r>
      <w:r w:rsidRPr="004043B7">
        <w:rPr>
          <w:highlight w:val="yellow"/>
          <w:lang w:val="fr-FR"/>
        </w:rPr>
        <w:t>]</w:t>
      </w:r>
      <w:r w:rsidRPr="004043B7">
        <w:rPr>
          <w:noProof/>
          <w:highlight w:val="yellow"/>
          <w:lang w:val="fr-FR"/>
        </w:rPr>
        <w:t>[ </w:t>
      </w:r>
      <w:proofErr w:type="spellStart"/>
      <w:r w:rsidRPr="004043B7">
        <w:rPr>
          <w:noProof/>
          <w:highlight w:val="yellow"/>
          <w:lang w:val="fr-FR"/>
        </w:rPr>
        <w:t>xCb</w:t>
      </w:r>
      <w:proofErr w:type="spellEnd"/>
      <w:r w:rsidRPr="004043B7">
        <w:rPr>
          <w:noProof/>
          <w:highlight w:val="yellow"/>
          <w:lang w:val="fr-FR"/>
        </w:rPr>
        <w:t xml:space="preserve"> + x ][ yCb + y ] = </w:t>
      </w:r>
      <w:r w:rsidR="00C5327D" w:rsidRPr="004043B7">
        <w:rPr>
          <w:noProof/>
          <w:highlight w:val="yellow"/>
          <w:lang w:val="fr-FR"/>
        </w:rPr>
        <w:t>(</w:t>
      </w:r>
      <w:r w:rsidR="00C5327D" w:rsidRPr="004043B7">
        <w:rPr>
          <w:noProof/>
          <w:highlight w:val="yellow"/>
          <w:lang w:eastAsia="ko-KR"/>
        </w:rPr>
        <w:t>escapeClrPredictor[cIdx]</w:t>
      </w:r>
      <w:r w:rsidR="00C5327D" w:rsidRPr="004043B7">
        <w:rPr>
          <w:noProof/>
          <w:highlight w:val="yellow"/>
          <w:lang w:val="fr-FR"/>
        </w:rPr>
        <w:t xml:space="preserve"> +</w:t>
      </w:r>
      <w:r w:rsidR="00C5327D" w:rsidRPr="004043B7">
        <w:rPr>
          <w:noProof/>
          <w:highlight w:val="yellow"/>
          <w:lang w:eastAsia="ko-KR"/>
        </w:rPr>
        <w:t xml:space="preserve"> </w:t>
      </w:r>
    </w:p>
    <w:p w:rsidR="00383602" w:rsidRPr="004043B7" w:rsidRDefault="00C5327D" w:rsidP="00383602">
      <w:pPr>
        <w:rPr>
          <w:noProof/>
          <w:highlight w:val="yellow"/>
          <w:lang w:val="fr-FR"/>
        </w:rPr>
      </w:pPr>
      <w:r w:rsidRPr="004043B7">
        <w:rPr>
          <w:noProof/>
          <w:highlight w:val="yellow"/>
          <w:lang w:eastAsia="ko-KR"/>
        </w:rPr>
        <w:tab/>
      </w:r>
      <w:r w:rsidRPr="004043B7">
        <w:rPr>
          <w:noProof/>
          <w:highlight w:val="yellow"/>
          <w:lang w:eastAsia="ko-KR"/>
        </w:rPr>
        <w:tab/>
        <w:t>escapeClrResidual[cIdx] )</w:t>
      </w:r>
      <w:r w:rsidR="00383602" w:rsidRPr="004043B7">
        <w:rPr>
          <w:noProof/>
          <w:highlight w:val="yellow"/>
          <w:lang w:val="fr-FR"/>
        </w:rPr>
        <w:t>,</w:t>
      </w:r>
    </w:p>
    <w:p w:rsidR="00AE68AD" w:rsidRPr="004043B7" w:rsidRDefault="00AE68AD" w:rsidP="00AE68AD">
      <w:pPr>
        <w:rPr>
          <w:noProof/>
          <w:highlight w:val="yellow"/>
        </w:rPr>
      </w:pPr>
      <w:r w:rsidRPr="004043B7">
        <w:rPr>
          <w:noProof/>
          <w:highlight w:val="yellow"/>
        </w:rPr>
        <w:tab/>
        <w:t xml:space="preserve">Otherwise (cu_transquant_bypass_flag is false), the following ordered steps apply: </w:t>
      </w:r>
    </w:p>
    <w:p w:rsidR="00AE68AD" w:rsidRPr="004043B7" w:rsidRDefault="00AE68AD" w:rsidP="00AE68AD">
      <w:pPr>
        <w:numPr>
          <w:ilvl w:val="0"/>
          <w:numId w:val="11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720"/>
          <w:tab w:val="left" w:pos="1080"/>
          <w:tab w:val="left" w:pos="1440"/>
        </w:tabs>
        <w:rPr>
          <w:noProof/>
          <w:highlight w:val="yellow"/>
          <w:lang w:eastAsia="ko-KR"/>
        </w:rPr>
      </w:pPr>
      <w:r w:rsidRPr="004043B7">
        <w:rPr>
          <w:noProof/>
          <w:highlight w:val="yellow"/>
          <w:lang w:eastAsia="ko-KR"/>
        </w:rPr>
        <w:t>The derivation process for quantization parameters as specified in subclause </w:t>
      </w:r>
      <w:r w:rsidRPr="004043B7">
        <w:rPr>
          <w:noProof/>
          <w:highlight w:val="yellow"/>
          <w:lang w:eastAsia="ko-KR"/>
        </w:rPr>
        <w:fldChar w:fldCharType="begin"/>
      </w:r>
      <w:r w:rsidRPr="004043B7">
        <w:rPr>
          <w:noProof/>
          <w:highlight w:val="yellow"/>
          <w:lang w:eastAsia="ko-KR"/>
        </w:rPr>
        <w:instrText xml:space="preserve"> REF _Ref316242915 \r \h </w:instrText>
      </w:r>
      <w:r w:rsidR="004043B7">
        <w:rPr>
          <w:noProof/>
          <w:highlight w:val="yellow"/>
          <w:lang w:eastAsia="ko-KR"/>
        </w:rPr>
        <w:instrText xml:space="preserve"> \* MERGEFORMAT </w:instrText>
      </w:r>
      <w:r w:rsidRPr="004043B7">
        <w:rPr>
          <w:noProof/>
          <w:highlight w:val="yellow"/>
          <w:lang w:eastAsia="ko-KR"/>
        </w:rPr>
      </w:r>
      <w:r w:rsidRPr="004043B7">
        <w:rPr>
          <w:noProof/>
          <w:highlight w:val="yellow"/>
          <w:lang w:eastAsia="ko-KR"/>
        </w:rPr>
        <w:fldChar w:fldCharType="separate"/>
      </w:r>
      <w:r w:rsidRPr="004043B7">
        <w:rPr>
          <w:noProof/>
          <w:highlight w:val="yellow"/>
          <w:lang w:eastAsia="ko-KR"/>
        </w:rPr>
        <w:t>8.6.1</w:t>
      </w:r>
      <w:r w:rsidRPr="004043B7">
        <w:rPr>
          <w:noProof/>
          <w:highlight w:val="yellow"/>
          <w:lang w:eastAsia="ko-KR"/>
        </w:rPr>
        <w:fldChar w:fldCharType="end"/>
      </w:r>
      <w:r w:rsidRPr="004043B7">
        <w:rPr>
          <w:noProof/>
          <w:highlight w:val="yellow"/>
          <w:lang w:eastAsia="ko-KR"/>
        </w:rPr>
        <w:t xml:space="preserve"> is invoked assuming that the current block is the first block in the slice, availableA is equal to FALSE, availableB is equal to FALSE, and CuQpDeltaVal is equal to 0.</w:t>
      </w:r>
    </w:p>
    <w:p w:rsidR="00AE68AD" w:rsidRPr="004043B7" w:rsidRDefault="00AE68AD" w:rsidP="00AE68AD">
      <w:pPr>
        <w:numPr>
          <w:ilvl w:val="0"/>
          <w:numId w:val="11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jc w:val="left"/>
        <w:rPr>
          <w:noProof/>
          <w:highlight w:val="yellow"/>
          <w:lang w:eastAsia="ko-KR"/>
        </w:rPr>
      </w:pPr>
      <w:r w:rsidRPr="004043B7">
        <w:rPr>
          <w:noProof/>
          <w:highlight w:val="yellow"/>
          <w:lang w:eastAsia="ko-KR"/>
        </w:rPr>
        <w:t>The quantization parameter qP is derived as follows:</w:t>
      </w:r>
    </w:p>
    <w:p w:rsidR="00AE68AD" w:rsidRPr="004043B7" w:rsidRDefault="00AE68AD" w:rsidP="00AE68AD">
      <w:pPr>
        <w:tabs>
          <w:tab w:val="left" w:pos="284"/>
        </w:tabs>
        <w:ind w:left="720"/>
        <w:rPr>
          <w:noProof/>
          <w:highlight w:val="yellow"/>
          <w:lang w:eastAsia="ko-KR"/>
        </w:rPr>
      </w:pPr>
      <w:r w:rsidRPr="004043B7">
        <w:rPr>
          <w:noProof/>
          <w:highlight w:val="yellow"/>
        </w:rPr>
        <w:t>–</w:t>
      </w:r>
      <w:r w:rsidRPr="004043B7">
        <w:rPr>
          <w:noProof/>
          <w:highlight w:val="yellow"/>
        </w:rPr>
        <w:tab/>
      </w:r>
      <w:r w:rsidRPr="004043B7">
        <w:rPr>
          <w:noProof/>
          <w:highlight w:val="yellow"/>
          <w:lang w:eastAsia="ko-KR"/>
        </w:rPr>
        <w:t>If cIdx is equal to 0, qP is set to Qp′</w:t>
      </w:r>
      <w:r w:rsidRPr="004043B7">
        <w:rPr>
          <w:noProof/>
          <w:highlight w:val="yellow"/>
          <w:vertAlign w:val="subscript"/>
          <w:lang w:eastAsia="ko-KR"/>
        </w:rPr>
        <w:t>Y</w:t>
      </w:r>
    </w:p>
    <w:p w:rsidR="00AE68AD" w:rsidRPr="004043B7" w:rsidRDefault="00AE68AD" w:rsidP="00AE68AD">
      <w:pPr>
        <w:tabs>
          <w:tab w:val="left" w:pos="284"/>
        </w:tabs>
        <w:ind w:left="720"/>
        <w:rPr>
          <w:noProof/>
          <w:highlight w:val="yellow"/>
          <w:lang w:eastAsia="ko-KR"/>
        </w:rPr>
      </w:pPr>
      <w:r w:rsidRPr="004043B7">
        <w:rPr>
          <w:noProof/>
          <w:highlight w:val="yellow"/>
        </w:rPr>
        <w:t>–</w:t>
      </w:r>
      <w:r w:rsidRPr="004043B7">
        <w:rPr>
          <w:noProof/>
          <w:highlight w:val="yellow"/>
        </w:rPr>
        <w:tab/>
      </w:r>
      <w:r w:rsidRPr="004043B7">
        <w:rPr>
          <w:noProof/>
          <w:highlight w:val="yellow"/>
          <w:lang w:eastAsia="ko-KR"/>
        </w:rPr>
        <w:t>Otherwise, if cIdx is equal to 1, qP is set to Qp′</w:t>
      </w:r>
      <w:r w:rsidRPr="004043B7">
        <w:rPr>
          <w:noProof/>
          <w:highlight w:val="yellow"/>
          <w:vertAlign w:val="subscript"/>
          <w:lang w:eastAsia="ko-KR"/>
        </w:rPr>
        <w:t>Cb</w:t>
      </w:r>
    </w:p>
    <w:p w:rsidR="00AE68AD" w:rsidRPr="004043B7" w:rsidRDefault="00AE68AD" w:rsidP="00AE68AD">
      <w:pPr>
        <w:tabs>
          <w:tab w:val="left" w:pos="284"/>
        </w:tabs>
        <w:ind w:left="720"/>
        <w:rPr>
          <w:noProof/>
          <w:highlight w:val="yellow"/>
          <w:lang w:eastAsia="ko-KR"/>
        </w:rPr>
      </w:pPr>
      <w:r w:rsidRPr="004043B7">
        <w:rPr>
          <w:noProof/>
          <w:highlight w:val="yellow"/>
        </w:rPr>
        <w:t>–</w:t>
      </w:r>
      <w:r w:rsidRPr="004043B7">
        <w:rPr>
          <w:noProof/>
          <w:highlight w:val="yellow"/>
        </w:rPr>
        <w:tab/>
        <w:t xml:space="preserve">Otherwise (cIdx is equal to 2), </w:t>
      </w:r>
      <w:r w:rsidRPr="004043B7">
        <w:rPr>
          <w:noProof/>
          <w:highlight w:val="yellow"/>
          <w:lang w:eastAsia="ko-KR"/>
        </w:rPr>
        <w:t>qP is set to Qp′</w:t>
      </w:r>
      <w:r w:rsidRPr="004043B7">
        <w:rPr>
          <w:noProof/>
          <w:highlight w:val="yellow"/>
          <w:vertAlign w:val="subscript"/>
          <w:lang w:eastAsia="ko-KR"/>
        </w:rPr>
        <w:t>Cr</w:t>
      </w:r>
      <w:r w:rsidRPr="004043B7">
        <w:rPr>
          <w:noProof/>
          <w:highlight w:val="yellow"/>
          <w:lang w:eastAsia="ko-KR"/>
        </w:rPr>
        <w:t>.</w:t>
      </w:r>
    </w:p>
    <w:p w:rsidR="00AE68AD" w:rsidRPr="004043B7" w:rsidRDefault="00AE68AD" w:rsidP="00AE68AD">
      <w:pPr>
        <w:numPr>
          <w:ilvl w:val="0"/>
          <w:numId w:val="11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jc w:val="left"/>
        <w:rPr>
          <w:highlight w:val="yellow"/>
          <w:lang w:eastAsia="ko-KR"/>
        </w:rPr>
      </w:pPr>
      <w:r w:rsidRPr="004043B7">
        <w:rPr>
          <w:highlight w:val="yellow"/>
        </w:rPr>
        <w:t xml:space="preserve">The variable </w:t>
      </w:r>
      <w:proofErr w:type="spellStart"/>
      <w:r w:rsidRPr="004043B7">
        <w:rPr>
          <w:highlight w:val="yellow"/>
          <w:lang w:eastAsia="ko-KR"/>
        </w:rPr>
        <w:t>bdShift</w:t>
      </w:r>
      <w:proofErr w:type="spellEnd"/>
      <w:r w:rsidRPr="004043B7">
        <w:rPr>
          <w:highlight w:val="yellow"/>
          <w:lang w:eastAsia="ko-KR"/>
        </w:rPr>
        <w:t xml:space="preserve"> is</w:t>
      </w:r>
      <w:r w:rsidRPr="004043B7">
        <w:rPr>
          <w:highlight w:val="yellow"/>
        </w:rPr>
        <w:t xml:space="preserve"> derived as follows:</w:t>
      </w:r>
    </w:p>
    <w:p w:rsidR="00AE68AD" w:rsidRPr="004043B7" w:rsidRDefault="00AE68AD" w:rsidP="00AE68AD">
      <w:pPr>
        <w:pStyle w:val="Equation"/>
        <w:tabs>
          <w:tab w:val="left" w:pos="851"/>
          <w:tab w:val="left" w:pos="1134"/>
          <w:tab w:val="left" w:pos="1418"/>
        </w:tabs>
        <w:ind w:left="360"/>
        <w:rPr>
          <w:highlight w:val="yellow"/>
        </w:rPr>
      </w:pPr>
      <w:r w:rsidRPr="004043B7">
        <w:rPr>
          <w:highlight w:val="yellow"/>
          <w:lang w:eastAsia="ko-KR"/>
        </w:rPr>
        <w:tab/>
      </w:r>
      <w:proofErr w:type="spellStart"/>
      <w:proofErr w:type="gramStart"/>
      <w:r w:rsidRPr="004043B7">
        <w:rPr>
          <w:highlight w:val="yellow"/>
          <w:lang w:eastAsia="ko-KR"/>
        </w:rPr>
        <w:t>bitShift</w:t>
      </w:r>
      <w:proofErr w:type="spellEnd"/>
      <w:proofErr w:type="gramEnd"/>
      <w:r w:rsidRPr="004043B7">
        <w:rPr>
          <w:highlight w:val="yellow"/>
          <w:lang w:eastAsia="ko-KR"/>
        </w:rPr>
        <w:t xml:space="preserve"> = ( ( </w:t>
      </w:r>
      <w:proofErr w:type="spellStart"/>
      <w:r w:rsidRPr="004043B7">
        <w:rPr>
          <w:highlight w:val="yellow"/>
          <w:lang w:eastAsia="ko-KR"/>
        </w:rPr>
        <w:t>cIdx</w:t>
      </w:r>
      <w:proofErr w:type="spellEnd"/>
      <w:r w:rsidRPr="004043B7">
        <w:rPr>
          <w:highlight w:val="yellow"/>
          <w:lang w:eastAsia="ko-KR"/>
        </w:rPr>
        <w:t xml:space="preserve">  = =  0 ) ? </w:t>
      </w:r>
      <w:proofErr w:type="spellStart"/>
      <w:proofErr w:type="gramStart"/>
      <w:r w:rsidRPr="004043B7">
        <w:rPr>
          <w:highlight w:val="yellow"/>
          <w:lang w:eastAsia="ko-KR"/>
        </w:rPr>
        <w:t>BitDepth</w:t>
      </w:r>
      <w:r w:rsidRPr="004043B7">
        <w:rPr>
          <w:highlight w:val="yellow"/>
          <w:vertAlign w:val="subscript"/>
          <w:lang w:eastAsia="ko-KR"/>
        </w:rPr>
        <w:t>Y</w:t>
      </w:r>
      <w:proofErr w:type="spellEnd"/>
      <w:r w:rsidRPr="004043B7">
        <w:rPr>
          <w:highlight w:val="yellow"/>
          <w:lang w:eastAsia="ko-KR"/>
        </w:rPr>
        <w:t> :</w:t>
      </w:r>
      <w:proofErr w:type="gramEnd"/>
      <w:r w:rsidRPr="004043B7">
        <w:rPr>
          <w:highlight w:val="yellow"/>
          <w:lang w:eastAsia="ko-KR"/>
        </w:rPr>
        <w:t> </w:t>
      </w:r>
      <w:proofErr w:type="spellStart"/>
      <w:r w:rsidRPr="004043B7">
        <w:rPr>
          <w:highlight w:val="yellow"/>
          <w:lang w:eastAsia="ko-KR"/>
        </w:rPr>
        <w:t>BitDepth</w:t>
      </w:r>
      <w:r w:rsidRPr="004043B7">
        <w:rPr>
          <w:highlight w:val="yellow"/>
          <w:vertAlign w:val="subscript"/>
          <w:lang w:eastAsia="ko-KR"/>
        </w:rPr>
        <w:t>C</w:t>
      </w:r>
      <w:proofErr w:type="spellEnd"/>
      <w:r w:rsidRPr="004043B7">
        <w:rPr>
          <w:highlight w:val="yellow"/>
          <w:lang w:eastAsia="ko-KR"/>
        </w:rPr>
        <w:t>)</w:t>
      </w:r>
      <w:r w:rsidRPr="004043B7">
        <w:rPr>
          <w:noProof/>
          <w:highlight w:val="yellow"/>
          <w:lang w:eastAsia="ko-KR"/>
        </w:rPr>
        <w:t xml:space="preserve">  + Log2( nTbS ) − 5</w:t>
      </w:r>
      <w:r w:rsidRPr="004043B7">
        <w:rPr>
          <w:highlight w:val="yellow"/>
          <w:lang w:eastAsia="ko-KR"/>
        </w:rPr>
        <w:tab/>
      </w:r>
      <w:r w:rsidRPr="004043B7">
        <w:rPr>
          <w:highlight w:val="yellow"/>
        </w:rPr>
        <w:t>(</w:t>
      </w:r>
      <w:r w:rsidRPr="004043B7">
        <w:rPr>
          <w:highlight w:val="yellow"/>
        </w:rPr>
        <w:fldChar w:fldCharType="begin" w:fldLock="1"/>
      </w:r>
      <w:r w:rsidRPr="004043B7">
        <w:rPr>
          <w:highlight w:val="yellow"/>
        </w:rPr>
        <w:instrText xml:space="preserve"> STYLEREF 1 \s </w:instrText>
      </w:r>
      <w:r w:rsidRPr="004043B7">
        <w:rPr>
          <w:highlight w:val="yellow"/>
        </w:rPr>
        <w:fldChar w:fldCharType="separate"/>
      </w:r>
      <w:r w:rsidRPr="004043B7">
        <w:rPr>
          <w:noProof/>
          <w:highlight w:val="yellow"/>
        </w:rPr>
        <w:t>8</w:t>
      </w:r>
      <w:r w:rsidRPr="004043B7">
        <w:rPr>
          <w:highlight w:val="yellow"/>
        </w:rPr>
        <w:fldChar w:fldCharType="end"/>
      </w:r>
      <w:r w:rsidRPr="004043B7">
        <w:rPr>
          <w:highlight w:val="yellow"/>
        </w:rPr>
        <w:noBreakHyphen/>
        <w:t>XX)</w:t>
      </w:r>
    </w:p>
    <w:p w:rsidR="00AE68AD" w:rsidRPr="004043B7" w:rsidRDefault="00AE68AD" w:rsidP="00AE68AD">
      <w:pPr>
        <w:numPr>
          <w:ilvl w:val="0"/>
          <w:numId w:val="11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jc w:val="left"/>
        <w:rPr>
          <w:noProof/>
          <w:highlight w:val="yellow"/>
          <w:lang w:eastAsia="ko-KR"/>
        </w:rPr>
      </w:pPr>
      <w:r w:rsidRPr="004043B7">
        <w:rPr>
          <w:noProof/>
          <w:highlight w:val="yellow"/>
          <w:lang w:eastAsia="ko-KR"/>
        </w:rPr>
        <w:t>The list levelScale[ ] is specified as levelScale[ k ] = { 40, 45, 51, 57, 64, 72 } with k = 0..5.</w:t>
      </w:r>
    </w:p>
    <w:p w:rsidR="00AE68AD" w:rsidRPr="004043B7" w:rsidRDefault="00AE68AD" w:rsidP="00AE68AD">
      <w:pPr>
        <w:numPr>
          <w:ilvl w:val="0"/>
          <w:numId w:val="11"/>
        </w:num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jc w:val="left"/>
        <w:rPr>
          <w:noProof/>
          <w:highlight w:val="yellow"/>
          <w:lang w:eastAsia="ko-KR"/>
        </w:rPr>
      </w:pPr>
      <w:r w:rsidRPr="004043B7">
        <w:rPr>
          <w:noProof/>
          <w:highlight w:val="yellow"/>
        </w:rPr>
        <w:t>The following applies</w:t>
      </w:r>
    </w:p>
    <w:p w:rsidR="00C5327D" w:rsidRPr="004043B7" w:rsidRDefault="00C5327D" w:rsidP="00C5327D">
      <w:pPr>
        <w:pStyle w:val="ListParagraph"/>
        <w:tabs>
          <w:tab w:val="clear" w:pos="794"/>
        </w:tabs>
        <w:ind w:left="0"/>
        <w:rPr>
          <w:noProof/>
          <w:highlight w:val="yellow"/>
          <w:lang w:eastAsia="ko-KR"/>
        </w:rPr>
      </w:pPr>
      <w:r w:rsidRPr="004043B7">
        <w:rPr>
          <w:noProof/>
          <w:highlight w:val="yellow"/>
        </w:rPr>
        <w:tab/>
        <w:t>If palette_transpose_flag is true</w:t>
      </w:r>
      <w:r w:rsidRPr="004043B7">
        <w:rPr>
          <w:noProof/>
          <w:highlight w:val="yellow"/>
          <w:lang w:eastAsia="ko-KR"/>
        </w:rPr>
        <w:t xml:space="preserve">, the following applies </w:t>
      </w:r>
    </w:p>
    <w:p w:rsidR="00C5327D" w:rsidRPr="004043B7" w:rsidRDefault="00C5327D" w:rsidP="00C5327D">
      <w:pPr>
        <w:pStyle w:val="ListParagraph"/>
        <w:tabs>
          <w:tab w:val="left" w:pos="284"/>
        </w:tabs>
        <w:ind w:left="0"/>
        <w:jc w:val="left"/>
        <w:rPr>
          <w:noProof/>
          <w:highlight w:val="yellow"/>
          <w:lang w:eastAsia="ko-KR"/>
        </w:rPr>
      </w:pPr>
      <w:r w:rsidRPr="004043B7">
        <w:rPr>
          <w:noProof/>
          <w:highlight w:val="yellow"/>
          <w:lang w:eastAsia="ko-KR"/>
        </w:rPr>
        <w:tab/>
      </w:r>
      <w:r w:rsidRPr="004043B7">
        <w:rPr>
          <w:noProof/>
          <w:highlight w:val="yellow"/>
          <w:lang w:eastAsia="ko-KR"/>
        </w:rPr>
        <w:tab/>
      </w:r>
      <w:r w:rsidRPr="004043B7">
        <w:rPr>
          <w:noProof/>
          <w:highlight w:val="yellow"/>
          <w:lang w:eastAsia="ko-KR"/>
        </w:rPr>
        <w:tab/>
      </w:r>
      <w:r w:rsidRPr="004043B7">
        <w:rPr>
          <w:noProof/>
          <w:highlight w:val="yellow"/>
          <w:lang w:eastAsia="ko-KR"/>
        </w:rPr>
        <w:tab/>
        <w:t>recSamples</w:t>
      </w:r>
      <w:r w:rsidR="00940952">
        <w:rPr>
          <w:noProof/>
          <w:highlight w:val="yellow"/>
          <w:lang w:eastAsia="ko-KR"/>
        </w:rPr>
        <w:t>[cIdx]</w:t>
      </w:r>
      <w:r w:rsidRPr="004043B7">
        <w:rPr>
          <w:noProof/>
          <w:highlight w:val="yellow"/>
          <w:lang w:eastAsia="ko-KR"/>
        </w:rPr>
        <w:t>[ yCb + y ][ xCb + x ] = Clip3( 0, 1 &lt;&lt; bdShift − 1, </w:t>
      </w:r>
      <w:r w:rsidR="006A5CF6" w:rsidRPr="004043B7">
        <w:rPr>
          <w:noProof/>
          <w:highlight w:val="yellow"/>
          <w:lang w:eastAsia="ko-KR"/>
        </w:rPr>
        <w:t>(</w:t>
      </w:r>
      <w:r w:rsidRPr="004043B7">
        <w:rPr>
          <w:noProof/>
          <w:highlight w:val="yellow"/>
          <w:lang w:eastAsia="ko-KR"/>
        </w:rPr>
        <w:t>( ( escapeClrResidual</w:t>
      </w:r>
      <w:r w:rsidRPr="004043B7">
        <w:rPr>
          <w:noProof/>
          <w:highlight w:val="yellow"/>
        </w:rPr>
        <w:t>[ cIdx ]</w:t>
      </w:r>
      <w:r w:rsidRPr="004043B7">
        <w:rPr>
          <w:noProof/>
          <w:highlight w:val="yellow"/>
          <w:lang w:eastAsia="ko-KR"/>
        </w:rPr>
        <w:t>* 16 * levelScale[ qP%6 ]  &lt;&lt;  (qP / 6 ) ) + ( 1  &lt;&lt;  ( bdShift − 1 ) ) )  &gt;&gt;  bdShift )</w:t>
      </w:r>
      <w:r w:rsidR="006A5CF6" w:rsidRPr="004043B7">
        <w:rPr>
          <w:noProof/>
          <w:highlight w:val="yellow"/>
          <w:lang w:eastAsia="ko-KR"/>
        </w:rPr>
        <w:t xml:space="preserve"> + escapeClrPredictor[cIdx])</w:t>
      </w:r>
      <w:r w:rsidRPr="004043B7">
        <w:rPr>
          <w:noProof/>
          <w:highlight w:val="yellow"/>
          <w:lang w:eastAsia="ko-KR"/>
        </w:rPr>
        <w:t>,</w:t>
      </w:r>
    </w:p>
    <w:p w:rsidR="00C5327D" w:rsidRPr="004043B7" w:rsidRDefault="00C5327D" w:rsidP="00C5327D">
      <w:pPr>
        <w:pStyle w:val="ListParagraph"/>
        <w:tabs>
          <w:tab w:val="left" w:pos="284"/>
        </w:tabs>
        <w:ind w:left="0"/>
        <w:rPr>
          <w:noProof/>
          <w:highlight w:val="yellow"/>
          <w:lang w:eastAsia="ko-KR"/>
        </w:rPr>
      </w:pPr>
      <w:r w:rsidRPr="004043B7">
        <w:rPr>
          <w:noProof/>
          <w:highlight w:val="yellow"/>
          <w:lang w:eastAsia="ko-KR"/>
        </w:rPr>
        <w:tab/>
      </w:r>
      <w:r w:rsidRPr="004043B7">
        <w:rPr>
          <w:noProof/>
          <w:highlight w:val="yellow"/>
          <w:lang w:eastAsia="ko-KR"/>
        </w:rPr>
        <w:tab/>
      </w:r>
      <w:r w:rsidRPr="004043B7">
        <w:rPr>
          <w:noProof/>
          <w:highlight w:val="yellow"/>
          <w:lang w:eastAsia="ko-KR"/>
        </w:rPr>
        <w:tab/>
        <w:t>Otherwise (palette_transpose_flag is false), the following applies</w:t>
      </w:r>
    </w:p>
    <w:p w:rsidR="00C5327D" w:rsidRPr="004043B7" w:rsidRDefault="00C5327D" w:rsidP="00C5327D">
      <w:pPr>
        <w:pStyle w:val="ListParagraph"/>
        <w:ind w:left="0"/>
        <w:jc w:val="left"/>
        <w:rPr>
          <w:noProof/>
          <w:highlight w:val="yellow"/>
        </w:rPr>
      </w:pPr>
      <w:r w:rsidRPr="004043B7">
        <w:rPr>
          <w:noProof/>
          <w:highlight w:val="yellow"/>
          <w:lang w:eastAsia="ko-KR"/>
        </w:rPr>
        <w:tab/>
      </w:r>
      <w:r w:rsidRPr="004043B7">
        <w:rPr>
          <w:noProof/>
          <w:highlight w:val="yellow"/>
          <w:lang w:eastAsia="ko-KR"/>
        </w:rPr>
        <w:tab/>
      </w:r>
      <w:r w:rsidRPr="004043B7">
        <w:rPr>
          <w:noProof/>
          <w:highlight w:val="yellow"/>
          <w:lang w:eastAsia="ko-KR"/>
        </w:rPr>
        <w:tab/>
        <w:t>recSamples</w:t>
      </w:r>
      <w:r w:rsidR="00940952">
        <w:rPr>
          <w:noProof/>
          <w:highlight w:val="yellow"/>
          <w:lang w:eastAsia="ko-KR"/>
        </w:rPr>
        <w:t>[cIdx]</w:t>
      </w:r>
      <w:r w:rsidRPr="004043B7">
        <w:rPr>
          <w:noProof/>
          <w:highlight w:val="yellow"/>
          <w:lang w:eastAsia="ko-KR"/>
        </w:rPr>
        <w:t>[ xCb + x ][ yCb + y ] = Clip3( 0, 1 &lt;&lt; bdShift − 1, </w:t>
      </w:r>
      <w:r w:rsidR="006A5CF6" w:rsidRPr="004043B7">
        <w:rPr>
          <w:noProof/>
          <w:highlight w:val="yellow"/>
          <w:lang w:eastAsia="ko-KR"/>
        </w:rPr>
        <w:t>(</w:t>
      </w:r>
      <w:r w:rsidRPr="004043B7">
        <w:rPr>
          <w:noProof/>
          <w:highlight w:val="yellow"/>
          <w:lang w:eastAsia="ko-KR"/>
        </w:rPr>
        <w:t>( ( </w:t>
      </w:r>
      <w:r w:rsidR="0032164D" w:rsidRPr="004043B7">
        <w:rPr>
          <w:noProof/>
          <w:highlight w:val="yellow"/>
          <w:lang w:eastAsia="ko-KR"/>
        </w:rPr>
        <w:t>escapeClrResidual</w:t>
      </w:r>
      <w:r w:rsidRPr="004043B7">
        <w:rPr>
          <w:noProof/>
          <w:highlight w:val="yellow"/>
        </w:rPr>
        <w:t>[ cIdx ]</w:t>
      </w:r>
      <w:r w:rsidRPr="004043B7">
        <w:rPr>
          <w:noProof/>
          <w:highlight w:val="yellow"/>
          <w:lang w:eastAsia="ko-KR"/>
        </w:rPr>
        <w:t>* 16 * levelScale[ qP%6 ]  &lt;&lt;  (qP / 6 ) ) + ( 1  &lt;&lt;  ( bdShift − 1 ) ) )  &gt;&gt;  bdShift )</w:t>
      </w:r>
      <w:r w:rsidRPr="004043B7">
        <w:rPr>
          <w:noProof/>
          <w:highlight w:val="yellow"/>
        </w:rPr>
        <w:t xml:space="preserve"> </w:t>
      </w:r>
      <w:r w:rsidR="006A5CF6" w:rsidRPr="004043B7">
        <w:rPr>
          <w:noProof/>
          <w:highlight w:val="yellow"/>
          <w:lang w:eastAsia="ko-KR"/>
        </w:rPr>
        <w:t>+ escapeClrPredictor[cIdx]</w:t>
      </w:r>
      <w:r w:rsidR="006A5CF6" w:rsidRPr="004043B7">
        <w:rPr>
          <w:noProof/>
          <w:highlight w:val="yellow"/>
        </w:rPr>
        <w:t>)</w:t>
      </w:r>
    </w:p>
    <w:p w:rsidR="004043B7" w:rsidRPr="004043B7" w:rsidRDefault="004043B7" w:rsidP="00170E04">
      <w:p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jc w:val="left"/>
        <w:rPr>
          <w:noProof/>
          <w:highlight w:val="yellow"/>
        </w:rPr>
      </w:pPr>
    </w:p>
    <w:p w:rsidR="004043B7" w:rsidRPr="006F7E33" w:rsidRDefault="001C4A75" w:rsidP="00292278">
      <w:pPr>
        <w:tabs>
          <w:tab w:val="clear" w:pos="794"/>
          <w:tab w:val="clear" w:pos="1191"/>
          <w:tab w:val="clear" w:pos="1588"/>
          <w:tab w:val="clear" w:pos="1985"/>
          <w:tab w:val="left" w:pos="810"/>
          <w:tab w:val="left" w:pos="1080"/>
          <w:tab w:val="left" w:pos="1440"/>
        </w:tabs>
        <w:jc w:val="left"/>
        <w:rPr>
          <w:noProof/>
        </w:rPr>
      </w:pPr>
      <w:r w:rsidRPr="008D10F2">
        <w:rPr>
          <w:noProof/>
        </w:rPr>
        <w:t>–</w:t>
      </w:r>
      <w:r>
        <w:rPr>
          <w:noProof/>
        </w:rPr>
        <w:t xml:space="preserve"> </w:t>
      </w:r>
      <w:r w:rsidR="006F7E33">
        <w:rPr>
          <w:noProof/>
        </w:rPr>
        <w:tab/>
      </w:r>
      <w:r w:rsidR="006A5CF6" w:rsidRPr="00940952">
        <w:rPr>
          <w:noProof/>
          <w:highlight w:val="yellow"/>
        </w:rPr>
        <w:t xml:space="preserve">If </w:t>
      </w:r>
      <w:r w:rsidR="00170E04" w:rsidRPr="00940952">
        <w:rPr>
          <w:noProof/>
          <w:highlight w:val="yellow"/>
        </w:rPr>
        <w:t>palette_mode[ xCb + x</w:t>
      </w:r>
      <w:r w:rsidR="00170E04" w:rsidRPr="00940952">
        <w:rPr>
          <w:noProof/>
          <w:highlight w:val="yellow"/>
          <w:lang w:eastAsia="ko-KR"/>
        </w:rPr>
        <w:t> ]</w:t>
      </w:r>
      <w:r w:rsidR="00170E04" w:rsidRPr="00940952">
        <w:rPr>
          <w:noProof/>
          <w:highlight w:val="yellow"/>
        </w:rPr>
        <w:t>[ yCb + y</w:t>
      </w:r>
      <w:r w:rsidR="00170E04" w:rsidRPr="00940952">
        <w:rPr>
          <w:noProof/>
          <w:highlight w:val="yellow"/>
          <w:lang w:eastAsia="ko-KR"/>
        </w:rPr>
        <w:t> </w:t>
      </w:r>
      <w:r w:rsidR="00170E04" w:rsidRPr="00940952">
        <w:rPr>
          <w:noProof/>
          <w:highlight w:val="yellow"/>
        </w:rPr>
        <w:t xml:space="preserve">] is equal to ESCAPE, the </w:t>
      </w:r>
      <w:r w:rsidR="004043B7" w:rsidRPr="00940952">
        <w:rPr>
          <w:noProof/>
          <w:highlight w:val="yellow"/>
        </w:rPr>
        <w:t xml:space="preserve">escape color predictors list </w:t>
      </w:r>
      <w:r w:rsidR="00967534">
        <w:rPr>
          <w:noProof/>
          <w:highlight w:val="yellow"/>
        </w:rPr>
        <w:t>(</w:t>
      </w:r>
      <w:r w:rsidR="004043B7" w:rsidRPr="00940952">
        <w:rPr>
          <w:noProof/>
          <w:highlight w:val="yellow"/>
          <w:lang w:val="fr-FR"/>
        </w:rPr>
        <w:t>escapeClrList</w:t>
      </w:r>
      <w:r w:rsidR="00967534">
        <w:rPr>
          <w:noProof/>
          <w:highlight w:val="yellow"/>
          <w:lang w:val="fr-FR"/>
        </w:rPr>
        <w:t>)</w:t>
      </w:r>
      <w:r w:rsidR="004043B7" w:rsidRPr="00940952">
        <w:rPr>
          <w:noProof/>
          <w:highlight w:val="yellow"/>
          <w:lang w:val="fr-FR"/>
        </w:rPr>
        <w:t xml:space="preserve"> is updated </w:t>
      </w:r>
      <w:r w:rsidR="004043B7" w:rsidRPr="00292278">
        <w:rPr>
          <w:noProof/>
          <w:highlight w:val="yellow"/>
          <w:lang w:val="fr-FR"/>
        </w:rPr>
        <w:t xml:space="preserve">as </w:t>
      </w:r>
      <w:r w:rsidR="004043B7" w:rsidRPr="00292278">
        <w:rPr>
          <w:noProof/>
          <w:highlight w:val="yellow"/>
        </w:rPr>
        <w:t>follows,</w:t>
      </w:r>
    </w:p>
    <w:p w:rsidR="006A5CF6" w:rsidRPr="00940952" w:rsidRDefault="004043B7" w:rsidP="004043B7">
      <w:p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contextualSpacing/>
        <w:jc w:val="left"/>
        <w:rPr>
          <w:noProof/>
          <w:color w:val="000000"/>
          <w:highlight w:val="yellow"/>
          <w:lang w:val="fr-FR"/>
        </w:rPr>
      </w:pPr>
      <w:r w:rsidRPr="00940952">
        <w:rPr>
          <w:noProof/>
          <w:highlight w:val="yellow"/>
          <w:lang w:val="fr-FR"/>
        </w:rPr>
        <w:t>if</w:t>
      </w:r>
      <w:r w:rsidR="00170E04" w:rsidRPr="00940952">
        <w:rPr>
          <w:noProof/>
          <w:color w:val="000000"/>
          <w:highlight w:val="yellow"/>
          <w:lang w:val="fr-FR"/>
        </w:rPr>
        <w:t xml:space="preserve"> </w:t>
      </w:r>
      <w:r w:rsidRPr="00940952">
        <w:rPr>
          <w:noProof/>
          <w:color w:val="000000"/>
          <w:highlight w:val="yellow"/>
          <w:lang w:val="fr-FR"/>
        </w:rPr>
        <w:t>(</w:t>
      </w:r>
      <w:r w:rsidRPr="00940952">
        <w:rPr>
          <w:noProof/>
          <w:highlight w:val="yellow"/>
        </w:rPr>
        <w:t>escape_clr_pred_flag[ xCb + x</w:t>
      </w:r>
      <w:r w:rsidRPr="00940952">
        <w:rPr>
          <w:noProof/>
          <w:highlight w:val="yellow"/>
          <w:lang w:eastAsia="ko-KR"/>
        </w:rPr>
        <w:t> ]</w:t>
      </w:r>
      <w:r w:rsidRPr="00940952">
        <w:rPr>
          <w:noProof/>
          <w:highlight w:val="yellow"/>
        </w:rPr>
        <w:t>[ yCb + y</w:t>
      </w:r>
      <w:r w:rsidRPr="00940952">
        <w:rPr>
          <w:noProof/>
          <w:highlight w:val="yellow"/>
          <w:lang w:eastAsia="ko-KR"/>
        </w:rPr>
        <w:t> </w:t>
      </w:r>
      <w:r w:rsidRPr="00940952">
        <w:rPr>
          <w:noProof/>
          <w:highlight w:val="yellow"/>
        </w:rPr>
        <w:t xml:space="preserve">]==0 || </w:t>
      </w:r>
      <w:r w:rsidR="006A5CF6" w:rsidRPr="00940952">
        <w:rPr>
          <w:noProof/>
          <w:color w:val="000000"/>
          <w:highlight w:val="yellow"/>
          <w:lang w:val="fr-FR"/>
        </w:rPr>
        <w:t>escape_clr_residual_flag</w:t>
      </w:r>
      <w:r w:rsidR="00967534" w:rsidRPr="00940952">
        <w:rPr>
          <w:noProof/>
          <w:highlight w:val="yellow"/>
        </w:rPr>
        <w:t>[ xCb + x</w:t>
      </w:r>
      <w:r w:rsidR="00967534" w:rsidRPr="00940952">
        <w:rPr>
          <w:noProof/>
          <w:highlight w:val="yellow"/>
          <w:lang w:eastAsia="ko-KR"/>
        </w:rPr>
        <w:t> ]</w:t>
      </w:r>
      <w:r w:rsidR="00967534" w:rsidRPr="00940952">
        <w:rPr>
          <w:noProof/>
          <w:highlight w:val="yellow"/>
        </w:rPr>
        <w:t>[ yCb + y</w:t>
      </w:r>
      <w:r w:rsidR="00967534" w:rsidRPr="00940952">
        <w:rPr>
          <w:noProof/>
          <w:highlight w:val="yellow"/>
          <w:lang w:eastAsia="ko-KR"/>
        </w:rPr>
        <w:t> </w:t>
      </w:r>
      <w:r w:rsidR="00967534" w:rsidRPr="00940952">
        <w:rPr>
          <w:noProof/>
          <w:highlight w:val="yellow"/>
        </w:rPr>
        <w:t>]</w:t>
      </w:r>
      <w:r w:rsidR="006A5CF6" w:rsidRPr="00940952">
        <w:rPr>
          <w:noProof/>
          <w:color w:val="000000"/>
          <w:highlight w:val="yellow"/>
          <w:lang w:val="fr-FR"/>
        </w:rPr>
        <w:t xml:space="preserve"> </w:t>
      </w:r>
      <w:r w:rsidRPr="00940952">
        <w:rPr>
          <w:noProof/>
          <w:color w:val="000000"/>
          <w:highlight w:val="yellow"/>
          <w:lang w:val="fr-FR"/>
        </w:rPr>
        <w:t>==</w:t>
      </w:r>
      <w:r w:rsidR="006A5CF6" w:rsidRPr="00940952">
        <w:rPr>
          <w:noProof/>
          <w:color w:val="000000"/>
          <w:highlight w:val="yellow"/>
          <w:lang w:val="fr-FR"/>
        </w:rPr>
        <w:t>1</w:t>
      </w:r>
      <w:r w:rsidRPr="00940952">
        <w:rPr>
          <w:noProof/>
          <w:color w:val="000000"/>
          <w:highlight w:val="yellow"/>
          <w:lang w:val="fr-FR"/>
        </w:rPr>
        <w:t>) {</w:t>
      </w:r>
      <w:r w:rsidR="006A5CF6" w:rsidRPr="00940952">
        <w:rPr>
          <w:noProof/>
          <w:color w:val="000000"/>
          <w:highlight w:val="yellow"/>
          <w:lang w:val="fr-FR"/>
        </w:rPr>
        <w:t xml:space="preserve"> </w:t>
      </w:r>
    </w:p>
    <w:p w:rsidR="00940952" w:rsidRPr="00940952" w:rsidRDefault="00940952" w:rsidP="004043B7">
      <w:p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contextualSpacing/>
        <w:jc w:val="left"/>
        <w:rPr>
          <w:noProof/>
          <w:highlight w:val="yellow"/>
          <w:lang w:eastAsia="ko-KR"/>
        </w:rPr>
      </w:pPr>
      <w:r w:rsidRPr="00940952">
        <w:rPr>
          <w:noProof/>
          <w:highlight w:val="yellow"/>
          <w:lang w:eastAsia="ko-KR"/>
        </w:rPr>
        <w:tab/>
        <w:t>for(i=min(escapeClrPredListSize,</w:t>
      </w:r>
      <w:r w:rsidRPr="00940952">
        <w:rPr>
          <w:noProof/>
          <w:highlight w:val="yellow"/>
          <w:lang w:val="en-CA"/>
        </w:rPr>
        <w:t xml:space="preserve"> plt_escape_color_pred_list_size_minus1)</w:t>
      </w:r>
      <w:r w:rsidRPr="00940952">
        <w:rPr>
          <w:noProof/>
          <w:highlight w:val="yellow"/>
          <w:lang w:eastAsia="ko-KR"/>
        </w:rPr>
        <w:t xml:space="preserve"> ; i&gt;0; i--)</w:t>
      </w:r>
    </w:p>
    <w:p w:rsidR="00940952" w:rsidRPr="00940952" w:rsidRDefault="00940952" w:rsidP="004043B7">
      <w:p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contextualSpacing/>
        <w:jc w:val="left"/>
        <w:rPr>
          <w:noProof/>
          <w:highlight w:val="yellow"/>
          <w:lang w:eastAsia="ko-KR"/>
        </w:rPr>
      </w:pPr>
      <w:r w:rsidRPr="00940952">
        <w:rPr>
          <w:noProof/>
          <w:highlight w:val="yellow"/>
          <w:lang w:eastAsia="ko-KR"/>
        </w:rPr>
        <w:tab/>
      </w:r>
      <w:r w:rsidRPr="00940952">
        <w:rPr>
          <w:noProof/>
          <w:highlight w:val="yellow"/>
          <w:lang w:eastAsia="ko-KR"/>
        </w:rPr>
        <w:tab/>
        <w:t>for(j=0; j&lt;3; j++)</w:t>
      </w:r>
    </w:p>
    <w:p w:rsidR="00940952" w:rsidRPr="00940952" w:rsidRDefault="00940952" w:rsidP="004043B7">
      <w:p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contextualSpacing/>
        <w:jc w:val="left"/>
        <w:rPr>
          <w:noProof/>
          <w:highlight w:val="yellow"/>
          <w:lang w:val="fr-FR"/>
        </w:rPr>
      </w:pPr>
      <w:r w:rsidRPr="00940952">
        <w:rPr>
          <w:noProof/>
          <w:highlight w:val="yellow"/>
          <w:lang w:eastAsia="ko-KR"/>
        </w:rPr>
        <w:tab/>
      </w:r>
      <w:r w:rsidRPr="00940952">
        <w:rPr>
          <w:noProof/>
          <w:highlight w:val="yellow"/>
          <w:lang w:eastAsia="ko-KR"/>
        </w:rPr>
        <w:tab/>
      </w:r>
      <w:r w:rsidRPr="00940952">
        <w:rPr>
          <w:noProof/>
          <w:highlight w:val="yellow"/>
          <w:lang w:eastAsia="ko-KR"/>
        </w:rPr>
        <w:tab/>
      </w:r>
      <w:r w:rsidRPr="00940952">
        <w:rPr>
          <w:noProof/>
          <w:highlight w:val="yellow"/>
          <w:lang w:val="fr-FR"/>
        </w:rPr>
        <w:t>escapeClrList[j][i] = escapeClrList[j][i-1] ;</w:t>
      </w:r>
    </w:p>
    <w:p w:rsidR="00940952" w:rsidRPr="00940952" w:rsidRDefault="00940952" w:rsidP="00940952">
      <w:p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contextualSpacing/>
        <w:jc w:val="left"/>
        <w:rPr>
          <w:noProof/>
          <w:highlight w:val="yellow"/>
          <w:lang w:eastAsia="ko-KR"/>
        </w:rPr>
      </w:pPr>
      <w:r w:rsidRPr="00940952">
        <w:rPr>
          <w:noProof/>
          <w:highlight w:val="yellow"/>
          <w:lang w:eastAsia="ko-KR"/>
        </w:rPr>
        <w:tab/>
      </w:r>
      <w:r w:rsidRPr="00940952">
        <w:rPr>
          <w:noProof/>
          <w:highlight w:val="yellow"/>
          <w:lang w:eastAsia="ko-KR"/>
        </w:rPr>
        <w:tab/>
        <w:t>for(j=0; j&lt;3; j++)</w:t>
      </w:r>
    </w:p>
    <w:p w:rsidR="00940952" w:rsidRPr="00940952" w:rsidRDefault="00940952" w:rsidP="00940952">
      <w:p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ind w:left="720"/>
        <w:contextualSpacing/>
        <w:jc w:val="left"/>
        <w:rPr>
          <w:noProof/>
          <w:highlight w:val="yellow"/>
          <w:lang w:eastAsia="ko-KR"/>
        </w:rPr>
      </w:pPr>
      <w:r w:rsidRPr="00940952">
        <w:rPr>
          <w:noProof/>
          <w:highlight w:val="yellow"/>
          <w:lang w:val="fr-FR"/>
        </w:rPr>
        <w:lastRenderedPageBreak/>
        <w:t xml:space="preserve">escapeClrList[j][0] = </w:t>
      </w:r>
      <w:r w:rsidRPr="00940952">
        <w:rPr>
          <w:noProof/>
          <w:highlight w:val="yellow"/>
        </w:rPr>
        <w:t xml:space="preserve">palette_transpose_flag? </w:t>
      </w:r>
      <w:r w:rsidRPr="00940952">
        <w:rPr>
          <w:noProof/>
          <w:highlight w:val="yellow"/>
          <w:lang w:eastAsia="ko-KR"/>
        </w:rPr>
        <w:t>recSamples[j][ yCb + y ][ xCb + x ]</w:t>
      </w:r>
      <w:r w:rsidRPr="00940952">
        <w:rPr>
          <w:noProof/>
          <w:highlight w:val="yellow"/>
          <w:lang w:val="fr-FR"/>
        </w:rPr>
        <w:t xml:space="preserve"> : </w:t>
      </w:r>
      <w:r w:rsidRPr="00940952">
        <w:rPr>
          <w:noProof/>
          <w:highlight w:val="yellow"/>
          <w:lang w:eastAsia="ko-KR"/>
        </w:rPr>
        <w:t>recSamples[j][ xCb + x ][ yCb + y ];</w:t>
      </w:r>
    </w:p>
    <w:p w:rsidR="00940952" w:rsidRPr="00940952" w:rsidRDefault="00940952" w:rsidP="00940952">
      <w:p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contextualSpacing/>
        <w:jc w:val="left"/>
        <w:rPr>
          <w:noProof/>
          <w:highlight w:val="yellow"/>
          <w:lang w:eastAsia="ko-KR"/>
        </w:rPr>
      </w:pPr>
      <w:r w:rsidRPr="00940952">
        <w:rPr>
          <w:noProof/>
          <w:highlight w:val="yellow"/>
          <w:lang w:eastAsia="ko-KR"/>
        </w:rPr>
        <w:tab/>
        <w:t xml:space="preserve">escapeClrPredListSize = min(escapeClrPredListSize, </w:t>
      </w:r>
      <w:r w:rsidRPr="00940952">
        <w:rPr>
          <w:noProof/>
          <w:highlight w:val="yellow"/>
          <w:lang w:val="en-CA"/>
        </w:rPr>
        <w:t>plt_escape_color_pred_list_size_minus1)+1;</w:t>
      </w:r>
    </w:p>
    <w:p w:rsidR="00940952" w:rsidRPr="00940952" w:rsidRDefault="00940952" w:rsidP="00940952">
      <w:pPr>
        <w:tabs>
          <w:tab w:val="clear" w:pos="794"/>
          <w:tab w:val="clear" w:pos="1191"/>
          <w:tab w:val="clear" w:pos="1588"/>
          <w:tab w:val="clear" w:pos="1985"/>
          <w:tab w:val="left" w:pos="284"/>
          <w:tab w:val="left" w:pos="360"/>
          <w:tab w:val="left" w:pos="720"/>
          <w:tab w:val="left" w:pos="1080"/>
          <w:tab w:val="left" w:pos="1440"/>
        </w:tabs>
        <w:contextualSpacing/>
        <w:jc w:val="left"/>
        <w:rPr>
          <w:noProof/>
          <w:color w:val="000000"/>
          <w:highlight w:val="yellow"/>
          <w:lang w:val="fr-FR"/>
        </w:rPr>
      </w:pPr>
      <w:r w:rsidRPr="00940952">
        <w:rPr>
          <w:noProof/>
          <w:highlight w:val="yellow"/>
          <w:lang w:eastAsia="ko-KR"/>
        </w:rPr>
        <w:t>}</w:t>
      </w:r>
    </w:p>
    <w:p w:rsidR="00A04901" w:rsidRPr="001C01CF" w:rsidRDefault="00A04901" w:rsidP="00A04901">
      <w:pPr>
        <w:pStyle w:val="Heading4"/>
        <w:numPr>
          <w:ilvl w:val="3"/>
          <w:numId w:val="16"/>
        </w:numPr>
        <w:rPr>
          <w:noProof/>
          <w:lang w:val="en-CA"/>
        </w:rPr>
      </w:pPr>
      <w:bookmarkStart w:id="1" w:name="_Ref350088073"/>
      <w:bookmarkStart w:id="2" w:name="_Ref350088186"/>
      <w:bookmarkStart w:id="3" w:name="_Toc390728171"/>
      <w:r w:rsidRPr="001C01CF">
        <w:rPr>
          <w:noProof/>
          <w:lang w:val="en-CA"/>
        </w:rPr>
        <w:t>Initialization process for context variables</w:t>
      </w:r>
      <w:bookmarkEnd w:id="1"/>
      <w:bookmarkEnd w:id="2"/>
      <w:bookmarkEnd w:id="3"/>
    </w:p>
    <w:p w:rsidR="00A04901" w:rsidRPr="001C01CF" w:rsidRDefault="00A04901" w:rsidP="00A04901">
      <w:pPr>
        <w:pStyle w:val="Caption"/>
        <w:numPr>
          <w:ilvl w:val="0"/>
          <w:numId w:val="16"/>
        </w:numPr>
        <w:rPr>
          <w:noProof/>
          <w:lang w:val="en-CA"/>
        </w:rPr>
      </w:pPr>
      <w:bookmarkStart w:id="4" w:name="_Ref292030897"/>
      <w:bookmarkStart w:id="5" w:name="_Toc390728381"/>
      <w:r w:rsidRPr="001C01CF">
        <w:rPr>
          <w:noProof/>
          <w:lang w:val="en-CA"/>
        </w:rPr>
        <w:t>Table 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</w:t>
      </w:r>
      <w:r w:rsidRPr="001C01CF">
        <w:rPr>
          <w:noProof/>
          <w:lang w:val="en-CA"/>
        </w:rPr>
        <w:fldChar w:fldCharType="end"/>
      </w:r>
      <w:bookmarkEnd w:id="4"/>
      <w:r w:rsidRPr="001C01CF">
        <w:rPr>
          <w:noProof/>
          <w:lang w:val="en-CA"/>
        </w:rPr>
        <w:t xml:space="preserve"> – Association of ctxIdx and syntax elements for each initializationType in the initialization process</w:t>
      </w:r>
      <w:bookmarkEnd w:id="5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7"/>
        <w:gridCol w:w="2504"/>
        <w:gridCol w:w="1345"/>
        <w:gridCol w:w="891"/>
        <w:gridCol w:w="902"/>
        <w:gridCol w:w="915"/>
      </w:tblGrid>
      <w:tr w:rsidR="00A04901" w:rsidRPr="001C01CF" w:rsidTr="00FB1FCB">
        <w:trPr>
          <w:jc w:val="center"/>
        </w:trPr>
        <w:tc>
          <w:tcPr>
            <w:tcW w:w="1477" w:type="dxa"/>
            <w:vMerge w:val="restart"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left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</w:t>
            </w:r>
            <w:r w:rsidRPr="001C01CF">
              <w:rPr>
                <w:b/>
                <w:noProof/>
                <w:sz w:val="16"/>
                <w:szCs w:val="16"/>
                <w:lang w:val="en-CA"/>
              </w:rPr>
              <w:t xml:space="preserve"> structure</w:t>
            </w:r>
          </w:p>
        </w:tc>
        <w:tc>
          <w:tcPr>
            <w:tcW w:w="2504" w:type="dxa"/>
            <w:vMerge w:val="restart"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left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1345" w:type="dxa"/>
            <w:vMerge w:val="restart"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left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ctxTable</w:t>
            </w:r>
          </w:p>
        </w:tc>
        <w:tc>
          <w:tcPr>
            <w:tcW w:w="2708" w:type="dxa"/>
            <w:gridSpan w:val="3"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initType</w:t>
            </w:r>
          </w:p>
        </w:tc>
      </w:tr>
      <w:tr w:rsidR="00A04901" w:rsidRPr="001C01CF" w:rsidTr="00FB1FCB">
        <w:trPr>
          <w:jc w:val="center"/>
        </w:trPr>
        <w:tc>
          <w:tcPr>
            <w:tcW w:w="1477" w:type="dxa"/>
            <w:vMerge/>
            <w:shd w:val="clear" w:color="auto" w:fill="auto"/>
          </w:tcPr>
          <w:p w:rsidR="00A04901" w:rsidRPr="001C01CF" w:rsidRDefault="00A04901" w:rsidP="00A0490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504" w:type="dxa"/>
            <w:vMerge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345" w:type="dxa"/>
            <w:vMerge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1" w:type="dxa"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A04901" w:rsidRPr="001C01CF" w:rsidTr="00FB1FCB">
        <w:trPr>
          <w:jc w:val="center"/>
        </w:trPr>
        <w:tc>
          <w:tcPr>
            <w:tcW w:w="1477" w:type="dxa"/>
            <w:vMerge w:val="restart"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</w:t>
            </w:r>
            <w:r>
              <w:rPr>
                <w:noProof/>
                <w:sz w:val="16"/>
                <w:szCs w:val="16"/>
                <w:lang w:val="en-CA"/>
              </w:rPr>
              <w:t>_</w:t>
            </w:r>
            <w:r w:rsidRPr="001C01CF">
              <w:rPr>
                <w:noProof/>
                <w:sz w:val="16"/>
                <w:szCs w:val="16"/>
                <w:lang w:val="en-CA"/>
              </w:rPr>
              <w:t>coding</w:t>
            </w:r>
            <w:proofErr w:type="spellEnd"/>
            <w:r w:rsidRPr="001C01CF">
              <w:rPr>
                <w:noProof/>
                <w:sz w:val="16"/>
                <w:szCs w:val="16"/>
                <w:lang w:val="en-CA"/>
              </w:rPr>
              <w:t>( )</w:t>
            </w:r>
          </w:p>
        </w:tc>
        <w:tc>
          <w:tcPr>
            <w:tcW w:w="2504" w:type="dxa"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792E66">
              <w:rPr>
                <w:noProof/>
                <w:sz w:val="16"/>
                <w:szCs w:val="16"/>
                <w:highlight w:val="yellow"/>
                <w:lang w:val="en-CA" w:eastAsia="ko-KR"/>
              </w:rPr>
              <w:t>escape_clr_pred_flag</w:t>
            </w:r>
          </w:p>
        </w:tc>
        <w:tc>
          <w:tcPr>
            <w:tcW w:w="1345" w:type="dxa"/>
            <w:shd w:val="clear" w:color="auto" w:fill="auto"/>
          </w:tcPr>
          <w:p w:rsidR="00A04901" w:rsidRPr="001C01CF" w:rsidRDefault="00A04901" w:rsidP="00792E66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fldChar w:fldCharType="begin" w:fldLock="1"/>
            </w:r>
            <w:r w:rsidRPr="001C01CF">
              <w:rPr>
                <w:noProof/>
                <w:sz w:val="16"/>
                <w:szCs w:val="16"/>
                <w:lang w:val="en-CA"/>
              </w:rPr>
              <w:instrText xml:space="preserve"> REF _Ref325471977 \h  \* MERGEFORMAT </w:instrText>
            </w:r>
            <w:r w:rsidRPr="001C01CF">
              <w:rPr>
                <w:noProof/>
                <w:sz w:val="16"/>
                <w:szCs w:val="16"/>
                <w:lang w:val="en-CA"/>
              </w:rPr>
            </w:r>
            <w:r w:rsidRPr="001C01CF">
              <w:rPr>
                <w:noProof/>
                <w:sz w:val="16"/>
                <w:szCs w:val="16"/>
                <w:lang w:val="en-CA"/>
              </w:rPr>
              <w:fldChar w:fldCharType="separate"/>
            </w:r>
            <w:r w:rsidRPr="001C01CF">
              <w:rPr>
                <w:noProof/>
                <w:sz w:val="16"/>
                <w:szCs w:val="16"/>
                <w:lang w:val="en-CA"/>
              </w:rPr>
              <w:t>Table 9</w:t>
            </w:r>
            <w:r w:rsidRPr="001C01CF">
              <w:rPr>
                <w:noProof/>
                <w:sz w:val="16"/>
                <w:szCs w:val="16"/>
                <w:lang w:val="en-CA"/>
              </w:rPr>
              <w:noBreakHyphen/>
            </w:r>
            <w:r w:rsidR="00792E66">
              <w:rPr>
                <w:noProof/>
                <w:sz w:val="16"/>
                <w:szCs w:val="16"/>
                <w:lang w:val="en-CA"/>
              </w:rPr>
              <w:t>41</w:t>
            </w:r>
            <w:r w:rsidRPr="001C01CF">
              <w:rPr>
                <w:noProof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A04901" w:rsidRPr="001C01CF" w:rsidRDefault="00A04901" w:rsidP="000865DE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  <w:del w:id="6" w:author="He, Yuwen" w:date="2014-10-12T19:38:00Z">
              <w:r w:rsidR="00792E66" w:rsidDel="000865DE">
                <w:rPr>
                  <w:noProof/>
                  <w:sz w:val="16"/>
                  <w:szCs w:val="16"/>
                  <w:lang w:val="en-CA"/>
                </w:rPr>
                <w:delText>,1</w:delText>
              </w:r>
            </w:del>
          </w:p>
        </w:tc>
        <w:tc>
          <w:tcPr>
            <w:tcW w:w="902" w:type="dxa"/>
            <w:shd w:val="clear" w:color="auto" w:fill="auto"/>
            <w:vAlign w:val="center"/>
          </w:tcPr>
          <w:p w:rsidR="00A04901" w:rsidRPr="001C01CF" w:rsidRDefault="00792E66" w:rsidP="000865DE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0</w:t>
            </w:r>
            <w:del w:id="7" w:author="He, Yuwen" w:date="2014-10-12T19:38:00Z">
              <w:r w:rsidDel="000865DE">
                <w:rPr>
                  <w:noProof/>
                  <w:sz w:val="16"/>
                  <w:szCs w:val="16"/>
                  <w:lang w:val="en-CA"/>
                </w:rPr>
                <w:delText>,</w:delText>
              </w:r>
              <w:r w:rsidR="00A04901" w:rsidRPr="001C01CF" w:rsidDel="000865DE">
                <w:rPr>
                  <w:noProof/>
                  <w:sz w:val="16"/>
                  <w:szCs w:val="16"/>
                  <w:lang w:val="en-CA"/>
                </w:rPr>
                <w:delText>1</w:delText>
              </w:r>
            </w:del>
          </w:p>
        </w:tc>
        <w:tc>
          <w:tcPr>
            <w:tcW w:w="915" w:type="dxa"/>
            <w:shd w:val="clear" w:color="auto" w:fill="auto"/>
            <w:vAlign w:val="center"/>
          </w:tcPr>
          <w:p w:rsidR="00A04901" w:rsidRPr="001C01CF" w:rsidRDefault="00792E66" w:rsidP="000865DE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0</w:t>
            </w:r>
            <w:del w:id="8" w:author="He, Yuwen" w:date="2014-10-12T19:38:00Z">
              <w:r w:rsidDel="000865DE">
                <w:rPr>
                  <w:noProof/>
                  <w:sz w:val="16"/>
                  <w:szCs w:val="16"/>
                  <w:lang w:val="en-CA"/>
                </w:rPr>
                <w:delText>,1</w:delText>
              </w:r>
            </w:del>
          </w:p>
        </w:tc>
      </w:tr>
      <w:tr w:rsidR="00A04901" w:rsidRPr="001C01CF" w:rsidTr="00FB1FCB">
        <w:trPr>
          <w:jc w:val="center"/>
        </w:trPr>
        <w:tc>
          <w:tcPr>
            <w:tcW w:w="1477" w:type="dxa"/>
            <w:vMerge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504" w:type="dxa"/>
            <w:shd w:val="clear" w:color="auto" w:fill="auto"/>
            <w:vAlign w:val="center"/>
          </w:tcPr>
          <w:p w:rsidR="00A04901" w:rsidRPr="001C01CF" w:rsidRDefault="00792E66" w:rsidP="00792E66">
            <w:pPr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792E66">
              <w:rPr>
                <w:noProof/>
                <w:sz w:val="16"/>
                <w:szCs w:val="16"/>
                <w:highlight w:val="yellow"/>
                <w:lang w:val="en-CA" w:eastAsia="ko-KR"/>
              </w:rPr>
              <w:t>escape_clr_pred_type</w:t>
            </w:r>
          </w:p>
        </w:tc>
        <w:tc>
          <w:tcPr>
            <w:tcW w:w="1345" w:type="dxa"/>
            <w:shd w:val="clear" w:color="auto" w:fill="auto"/>
          </w:tcPr>
          <w:p w:rsidR="00A04901" w:rsidRPr="001C01CF" w:rsidRDefault="00A04901" w:rsidP="00792E66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fldChar w:fldCharType="begin" w:fldLock="1"/>
            </w:r>
            <w:r w:rsidRPr="001C01CF">
              <w:rPr>
                <w:noProof/>
                <w:sz w:val="16"/>
                <w:szCs w:val="16"/>
                <w:lang w:val="en-CA"/>
              </w:rPr>
              <w:instrText xml:space="preserve"> REF _Ref325471977 \h  \* MERGEFORMAT </w:instrText>
            </w:r>
            <w:r w:rsidRPr="001C01CF">
              <w:rPr>
                <w:noProof/>
                <w:sz w:val="16"/>
                <w:szCs w:val="16"/>
                <w:lang w:val="en-CA"/>
              </w:rPr>
            </w:r>
            <w:r w:rsidRPr="001C01CF">
              <w:rPr>
                <w:noProof/>
                <w:sz w:val="16"/>
                <w:szCs w:val="16"/>
                <w:lang w:val="en-CA"/>
              </w:rPr>
              <w:fldChar w:fldCharType="separate"/>
            </w:r>
            <w:r w:rsidRPr="001C01CF">
              <w:rPr>
                <w:noProof/>
                <w:sz w:val="16"/>
                <w:szCs w:val="16"/>
                <w:lang w:val="en-CA"/>
              </w:rPr>
              <w:t>Table 9</w:t>
            </w:r>
            <w:r w:rsidRPr="001C01CF">
              <w:rPr>
                <w:noProof/>
                <w:sz w:val="16"/>
                <w:szCs w:val="16"/>
                <w:lang w:val="en-CA"/>
              </w:rPr>
              <w:noBreakHyphen/>
            </w:r>
            <w:r w:rsidR="00792E66">
              <w:rPr>
                <w:noProof/>
                <w:sz w:val="16"/>
                <w:szCs w:val="16"/>
                <w:lang w:val="en-CA"/>
              </w:rPr>
              <w:t>4</w:t>
            </w: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  <w:r w:rsidRPr="001C01CF">
              <w:rPr>
                <w:noProof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A04901" w:rsidRPr="001C01CF" w:rsidRDefault="004A0F19" w:rsidP="00A0490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04901" w:rsidRPr="001C01CF" w:rsidRDefault="004A0F19" w:rsidP="00A0490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04901" w:rsidRPr="001C01CF" w:rsidRDefault="004A0F19" w:rsidP="00A0490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0</w:t>
            </w:r>
          </w:p>
        </w:tc>
      </w:tr>
      <w:tr w:rsidR="00A04901" w:rsidRPr="001C01CF" w:rsidTr="00FB1FCB">
        <w:trPr>
          <w:jc w:val="center"/>
        </w:trPr>
        <w:tc>
          <w:tcPr>
            <w:tcW w:w="1477" w:type="dxa"/>
            <w:vMerge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504" w:type="dxa"/>
            <w:shd w:val="clear" w:color="auto" w:fill="auto"/>
            <w:vAlign w:val="center"/>
          </w:tcPr>
          <w:p w:rsidR="00A04901" w:rsidRPr="001C01CF" w:rsidRDefault="00FB1FCB" w:rsidP="00A04901">
            <w:pPr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FB1FCB">
              <w:rPr>
                <w:noProof/>
                <w:sz w:val="16"/>
                <w:szCs w:val="16"/>
                <w:highlight w:val="yellow"/>
                <w:lang w:val="en-CA" w:eastAsia="ko-KR"/>
              </w:rPr>
              <w:t>escape_clr_pred_idx_coded</w:t>
            </w:r>
          </w:p>
        </w:tc>
        <w:tc>
          <w:tcPr>
            <w:tcW w:w="1345" w:type="dxa"/>
            <w:shd w:val="clear" w:color="auto" w:fill="auto"/>
          </w:tcPr>
          <w:p w:rsidR="00A04901" w:rsidRPr="001C01CF" w:rsidRDefault="00A04901" w:rsidP="00FB1FCB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fldChar w:fldCharType="begin" w:fldLock="1"/>
            </w:r>
            <w:r w:rsidRPr="001C01CF">
              <w:rPr>
                <w:noProof/>
                <w:sz w:val="16"/>
                <w:szCs w:val="16"/>
                <w:lang w:val="en-CA"/>
              </w:rPr>
              <w:instrText xml:space="preserve"> REF _Ref363466457 \h  \* MERGEFORMAT </w:instrText>
            </w:r>
            <w:r w:rsidRPr="001C01CF">
              <w:rPr>
                <w:noProof/>
                <w:sz w:val="16"/>
                <w:szCs w:val="16"/>
                <w:lang w:val="en-CA"/>
              </w:rPr>
            </w:r>
            <w:r w:rsidRPr="001C01CF">
              <w:rPr>
                <w:noProof/>
                <w:sz w:val="16"/>
                <w:szCs w:val="16"/>
                <w:lang w:val="en-CA"/>
              </w:rPr>
              <w:fldChar w:fldCharType="separate"/>
            </w:r>
            <w:r w:rsidRPr="001C01CF">
              <w:rPr>
                <w:noProof/>
                <w:sz w:val="16"/>
                <w:szCs w:val="16"/>
                <w:lang w:val="en-CA"/>
              </w:rPr>
              <w:t>Table 9</w:t>
            </w:r>
            <w:r w:rsidRPr="001C01CF">
              <w:rPr>
                <w:noProof/>
                <w:sz w:val="16"/>
                <w:szCs w:val="16"/>
                <w:lang w:val="en-CA"/>
              </w:rPr>
              <w:noBreakHyphen/>
            </w:r>
            <w:r w:rsidR="00FB1FCB">
              <w:rPr>
                <w:noProof/>
                <w:sz w:val="16"/>
                <w:szCs w:val="16"/>
                <w:lang w:val="en-CA"/>
              </w:rPr>
              <w:t>4</w:t>
            </w:r>
            <w:r w:rsidRPr="001C01CF">
              <w:rPr>
                <w:noProof/>
                <w:sz w:val="16"/>
                <w:szCs w:val="16"/>
                <w:lang w:val="en-CA"/>
              </w:rPr>
              <w:t>3</w:t>
            </w:r>
            <w:r w:rsidRPr="001C01CF">
              <w:rPr>
                <w:noProof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A04901" w:rsidRPr="001C01CF" w:rsidRDefault="00FB1FCB" w:rsidP="00A0490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04901" w:rsidRPr="001C01CF" w:rsidRDefault="00FB1FCB" w:rsidP="00A04901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</w:tr>
      <w:tr w:rsidR="00A04901" w:rsidRPr="001C01CF" w:rsidTr="00FB1FCB">
        <w:trPr>
          <w:jc w:val="center"/>
        </w:trPr>
        <w:tc>
          <w:tcPr>
            <w:tcW w:w="1477" w:type="dxa"/>
            <w:vMerge/>
            <w:shd w:val="clear" w:color="auto" w:fill="auto"/>
            <w:vAlign w:val="center"/>
          </w:tcPr>
          <w:p w:rsidR="00A04901" w:rsidRPr="001C01CF" w:rsidRDefault="00A04901" w:rsidP="00A04901">
            <w:pPr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504" w:type="dxa"/>
            <w:shd w:val="clear" w:color="auto" w:fill="auto"/>
            <w:vAlign w:val="center"/>
          </w:tcPr>
          <w:p w:rsidR="00A04901" w:rsidRPr="00FB1FCB" w:rsidRDefault="00FB1FCB" w:rsidP="00FB1FCB">
            <w:pPr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FB1FCB">
              <w:rPr>
                <w:noProof/>
                <w:sz w:val="16"/>
                <w:szCs w:val="16"/>
                <w:highlight w:val="yellow"/>
                <w:lang w:val="en-CA" w:eastAsia="ko-KR"/>
              </w:rPr>
              <w:t>escape_clr_residual_flag</w:t>
            </w:r>
          </w:p>
        </w:tc>
        <w:tc>
          <w:tcPr>
            <w:tcW w:w="1345" w:type="dxa"/>
            <w:shd w:val="clear" w:color="auto" w:fill="auto"/>
          </w:tcPr>
          <w:p w:rsidR="00A04901" w:rsidRPr="001C01CF" w:rsidRDefault="00A04901" w:rsidP="00FB1FCB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fldChar w:fldCharType="begin" w:fldLock="1"/>
            </w:r>
            <w:r w:rsidRPr="001C01CF">
              <w:rPr>
                <w:noProof/>
                <w:sz w:val="16"/>
                <w:szCs w:val="16"/>
                <w:lang w:val="en-CA"/>
              </w:rPr>
              <w:instrText xml:space="preserve"> REF _Ref363466457 \h  \* MERGEFORMAT </w:instrText>
            </w:r>
            <w:r w:rsidRPr="001C01CF">
              <w:rPr>
                <w:noProof/>
                <w:sz w:val="16"/>
                <w:szCs w:val="16"/>
                <w:lang w:val="en-CA"/>
              </w:rPr>
            </w:r>
            <w:r w:rsidRPr="001C01CF">
              <w:rPr>
                <w:noProof/>
                <w:sz w:val="16"/>
                <w:szCs w:val="16"/>
                <w:lang w:val="en-CA"/>
              </w:rPr>
              <w:fldChar w:fldCharType="separate"/>
            </w:r>
            <w:r w:rsidRPr="001C01CF">
              <w:rPr>
                <w:noProof/>
                <w:sz w:val="16"/>
                <w:szCs w:val="16"/>
                <w:lang w:val="en-CA"/>
              </w:rPr>
              <w:t>Table 9</w:t>
            </w:r>
            <w:r w:rsidRPr="001C01CF">
              <w:rPr>
                <w:noProof/>
                <w:sz w:val="16"/>
                <w:szCs w:val="16"/>
                <w:lang w:val="en-CA"/>
              </w:rPr>
              <w:noBreakHyphen/>
            </w:r>
            <w:r w:rsidR="00FB1FCB">
              <w:rPr>
                <w:noProof/>
                <w:sz w:val="16"/>
                <w:szCs w:val="16"/>
                <w:lang w:val="en-CA"/>
              </w:rPr>
              <w:t>44</w:t>
            </w:r>
            <w:r w:rsidRPr="001C01CF">
              <w:rPr>
                <w:noProof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A04901" w:rsidRPr="001C01CF" w:rsidRDefault="00FB1FCB" w:rsidP="000865DE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0</w:t>
            </w:r>
            <w:del w:id="9" w:author="He, Yuwen" w:date="2014-10-12T19:38:00Z">
              <w:r w:rsidDel="000865DE">
                <w:rPr>
                  <w:noProof/>
                  <w:sz w:val="16"/>
                  <w:szCs w:val="16"/>
                  <w:lang w:val="en-CA"/>
                </w:rPr>
                <w:delText>,1</w:delText>
              </w:r>
            </w:del>
          </w:p>
        </w:tc>
        <w:tc>
          <w:tcPr>
            <w:tcW w:w="902" w:type="dxa"/>
            <w:shd w:val="clear" w:color="auto" w:fill="auto"/>
            <w:vAlign w:val="center"/>
          </w:tcPr>
          <w:p w:rsidR="00A04901" w:rsidRPr="001C01CF" w:rsidRDefault="00FB1FCB" w:rsidP="000865DE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  <w:del w:id="10" w:author="He, Yuwen" w:date="2014-10-12T19:38:00Z">
              <w:r w:rsidDel="000865DE">
                <w:rPr>
                  <w:rFonts w:eastAsia="MS Mincho"/>
                  <w:noProof/>
                  <w:sz w:val="16"/>
                  <w:szCs w:val="16"/>
                  <w:lang w:val="en-CA" w:eastAsia="ja-JP"/>
                </w:rPr>
                <w:delText>,1</w:delText>
              </w:r>
            </w:del>
          </w:p>
        </w:tc>
        <w:tc>
          <w:tcPr>
            <w:tcW w:w="915" w:type="dxa"/>
            <w:shd w:val="clear" w:color="auto" w:fill="auto"/>
            <w:vAlign w:val="center"/>
          </w:tcPr>
          <w:p w:rsidR="00A04901" w:rsidRPr="001C01CF" w:rsidRDefault="00FB1FCB" w:rsidP="000865DE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  <w:del w:id="11" w:author="He, Yuwen" w:date="2014-10-12T19:38:00Z">
              <w:r w:rsidDel="000865DE">
                <w:rPr>
                  <w:rFonts w:eastAsia="MS Mincho"/>
                  <w:noProof/>
                  <w:sz w:val="16"/>
                  <w:szCs w:val="16"/>
                  <w:lang w:val="en-CA" w:eastAsia="ja-JP"/>
                </w:rPr>
                <w:delText>,1</w:delText>
              </w:r>
            </w:del>
          </w:p>
        </w:tc>
      </w:tr>
      <w:tr w:rsidR="00DE1657" w:rsidRPr="001C01CF" w:rsidTr="00DE1657">
        <w:trPr>
          <w:trHeight w:val="188"/>
          <w:jc w:val="center"/>
        </w:trPr>
        <w:tc>
          <w:tcPr>
            <w:tcW w:w="1477" w:type="dxa"/>
            <w:vMerge/>
            <w:shd w:val="clear" w:color="auto" w:fill="auto"/>
            <w:vAlign w:val="center"/>
          </w:tcPr>
          <w:p w:rsidR="00DE1657" w:rsidRPr="001C01CF" w:rsidRDefault="00DE1657" w:rsidP="00A04901">
            <w:pPr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504" w:type="dxa"/>
            <w:shd w:val="clear" w:color="auto" w:fill="auto"/>
            <w:vAlign w:val="center"/>
          </w:tcPr>
          <w:p w:rsidR="00DE1657" w:rsidRPr="00FB1FCB" w:rsidRDefault="00DE1657" w:rsidP="00A04901">
            <w:pPr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DE1657">
              <w:rPr>
                <w:noProof/>
                <w:sz w:val="16"/>
                <w:szCs w:val="16"/>
                <w:highlight w:val="yellow"/>
                <w:lang w:val="en-CA" w:eastAsia="ko-KR"/>
              </w:rPr>
              <w:t>escape_clr_residual_abs_val</w:t>
            </w:r>
          </w:p>
        </w:tc>
        <w:tc>
          <w:tcPr>
            <w:tcW w:w="1345" w:type="dxa"/>
            <w:shd w:val="clear" w:color="auto" w:fill="auto"/>
          </w:tcPr>
          <w:p w:rsidR="00DE1657" w:rsidRPr="00DE1657" w:rsidRDefault="00DE1657" w:rsidP="00DE1657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DE1657">
              <w:rPr>
                <w:noProof/>
                <w:sz w:val="16"/>
                <w:szCs w:val="16"/>
                <w:lang w:val="en-CA" w:eastAsia="ko-KR"/>
              </w:rPr>
              <w:fldChar w:fldCharType="begin" w:fldLock="1"/>
            </w:r>
            <w:r w:rsidRPr="00DE1657">
              <w:rPr>
                <w:noProof/>
                <w:sz w:val="16"/>
                <w:szCs w:val="16"/>
                <w:lang w:val="en-CA" w:eastAsia="ko-KR"/>
              </w:rPr>
              <w:instrText xml:space="preserve"> REF _Ref372574462 \h  \* MERGEFORMAT </w:instrText>
            </w:r>
            <w:r w:rsidRPr="00DE1657">
              <w:rPr>
                <w:noProof/>
                <w:sz w:val="16"/>
                <w:szCs w:val="16"/>
                <w:lang w:val="en-CA" w:eastAsia="ko-KR"/>
              </w:rPr>
            </w:r>
            <w:r w:rsidRPr="00DE1657">
              <w:rPr>
                <w:noProof/>
                <w:sz w:val="16"/>
                <w:szCs w:val="16"/>
                <w:lang w:val="en-CA" w:eastAsia="ko-KR"/>
              </w:rPr>
              <w:fldChar w:fldCharType="separate"/>
            </w:r>
            <w:r w:rsidRPr="00DE1657">
              <w:rPr>
                <w:noProof/>
                <w:sz w:val="16"/>
                <w:szCs w:val="16"/>
                <w:lang w:val="en-CA" w:eastAsia="ko-KR"/>
              </w:rPr>
              <w:t>Table 9</w:t>
            </w:r>
            <w:r w:rsidRPr="00DE1657">
              <w:rPr>
                <w:noProof/>
                <w:sz w:val="16"/>
                <w:szCs w:val="16"/>
                <w:lang w:val="en-CA" w:eastAsia="ko-KR"/>
              </w:rPr>
              <w:noBreakHyphen/>
              <w:t>45</w:t>
            </w:r>
            <w:r w:rsidRPr="00DE1657">
              <w:rPr>
                <w:noProof/>
                <w:sz w:val="16"/>
                <w:szCs w:val="16"/>
                <w:lang w:val="en-CA" w:eastAsia="ko-KR"/>
              </w:rPr>
              <w:fldChar w:fldCharType="end"/>
            </w:r>
          </w:p>
        </w:tc>
        <w:tc>
          <w:tcPr>
            <w:tcW w:w="891" w:type="dxa"/>
            <w:shd w:val="clear" w:color="auto" w:fill="auto"/>
            <w:vAlign w:val="center"/>
          </w:tcPr>
          <w:p w:rsidR="00DE1657" w:rsidRPr="001C01CF" w:rsidRDefault="00DE1657" w:rsidP="00A04901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DE1657" w:rsidRPr="001C01CF" w:rsidRDefault="00DE1657" w:rsidP="00A04901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>
              <w:rPr>
                <w:rFonts w:eastAsia="MS Mincho"/>
                <w:noProof/>
                <w:sz w:val="16"/>
                <w:szCs w:val="16"/>
                <w:lang w:val="en-CA" w:eastAsia="ja-JP"/>
              </w:rPr>
              <w:t>0..2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DE1657" w:rsidRPr="001C01CF" w:rsidRDefault="00DE1657" w:rsidP="00DE1657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>
              <w:rPr>
                <w:rFonts w:eastAsia="MS Mincho"/>
                <w:noProof/>
                <w:sz w:val="16"/>
                <w:szCs w:val="16"/>
                <w:lang w:val="en-CA" w:eastAsia="ja-JP"/>
              </w:rPr>
              <w:t>0..2</w:t>
            </w:r>
          </w:p>
        </w:tc>
      </w:tr>
    </w:tbl>
    <w:p w:rsidR="00AA405A" w:rsidRDefault="00AA405A" w:rsidP="0047492F">
      <w:pPr>
        <w:rPr>
          <w:lang w:val="en-CA"/>
        </w:rPr>
      </w:pPr>
    </w:p>
    <w:p w:rsidR="00A04901" w:rsidRPr="00792E66" w:rsidRDefault="00A04901" w:rsidP="00A04901">
      <w:pPr>
        <w:pStyle w:val="Caption"/>
        <w:rPr>
          <w:rFonts w:eastAsia="Times New Roman"/>
          <w:noProof/>
          <w:highlight w:val="yellow"/>
          <w:lang w:val="en-GB"/>
        </w:rPr>
      </w:pPr>
      <w:bookmarkStart w:id="12" w:name="_Ref394513741"/>
      <w:bookmarkStart w:id="13" w:name="_Ref394855825"/>
      <w:bookmarkStart w:id="14" w:name="_Ref394513730"/>
      <w:r w:rsidRPr="00792E66">
        <w:rPr>
          <w:highlight w:val="yellow"/>
        </w:rPr>
        <w:lastRenderedPageBreak/>
        <w:t xml:space="preserve">Table </w:t>
      </w:r>
      <w:r w:rsidRPr="00792E66">
        <w:rPr>
          <w:highlight w:val="yellow"/>
        </w:rPr>
        <w:fldChar w:fldCharType="begin"/>
      </w:r>
      <w:r w:rsidRPr="00792E66">
        <w:rPr>
          <w:highlight w:val="yellow"/>
        </w:rPr>
        <w:instrText xml:space="preserve"> STYLEREF 1 \s </w:instrText>
      </w:r>
      <w:r w:rsidRPr="00792E66">
        <w:rPr>
          <w:highlight w:val="yellow"/>
        </w:rPr>
        <w:fldChar w:fldCharType="separate"/>
      </w:r>
      <w:r w:rsidRPr="00792E66">
        <w:rPr>
          <w:noProof/>
          <w:highlight w:val="yellow"/>
        </w:rPr>
        <w:t>9</w:t>
      </w:r>
      <w:r w:rsidRPr="00792E66">
        <w:rPr>
          <w:highlight w:val="yellow"/>
        </w:rPr>
        <w:fldChar w:fldCharType="end"/>
      </w:r>
      <w:r w:rsidRPr="00792E66">
        <w:rPr>
          <w:highlight w:val="yellow"/>
        </w:rPr>
        <w:noBreakHyphen/>
      </w:r>
      <w:r w:rsidRPr="00792E66">
        <w:rPr>
          <w:highlight w:val="yellow"/>
        </w:rPr>
        <w:fldChar w:fldCharType="begin"/>
      </w:r>
      <w:r w:rsidRPr="00792E66">
        <w:rPr>
          <w:highlight w:val="yellow"/>
        </w:rPr>
        <w:instrText xml:space="preserve"> SEQ Table \* ARABIC \s 1 </w:instrText>
      </w:r>
      <w:r w:rsidRPr="00792E66">
        <w:rPr>
          <w:highlight w:val="yellow"/>
        </w:rPr>
        <w:fldChar w:fldCharType="separate"/>
      </w:r>
      <w:r w:rsidRPr="00792E66">
        <w:rPr>
          <w:noProof/>
          <w:highlight w:val="yellow"/>
        </w:rPr>
        <w:t>41</w:t>
      </w:r>
      <w:r w:rsidRPr="00792E66">
        <w:rPr>
          <w:highlight w:val="yellow"/>
        </w:rPr>
        <w:fldChar w:fldCharType="end"/>
      </w:r>
      <w:bookmarkEnd w:id="12"/>
      <w:bookmarkEnd w:id="13"/>
      <w:r w:rsidRPr="00792E66">
        <w:rPr>
          <w:noProof/>
          <w:highlight w:val="yellow"/>
          <w:lang w:val="en-GB"/>
        </w:rPr>
        <w:t xml:space="preserve"> – Values of </w:t>
      </w:r>
      <w:r w:rsidRPr="00792E66">
        <w:rPr>
          <w:rFonts w:eastAsia="Times New Roman"/>
          <w:noProof/>
          <w:highlight w:val="yellow"/>
          <w:lang w:val="en-GB"/>
        </w:rPr>
        <w:t>initValue</w:t>
      </w:r>
      <w:r w:rsidRPr="00792E66">
        <w:rPr>
          <w:noProof/>
          <w:highlight w:val="yellow"/>
          <w:lang w:val="en-GB"/>
        </w:rPr>
        <w:t xml:space="preserve"> for </w:t>
      </w:r>
      <w:r w:rsidRPr="00792E66">
        <w:rPr>
          <w:rFonts w:eastAsia="Times New Roman"/>
          <w:noProof/>
          <w:highlight w:val="yellow"/>
          <w:lang w:val="en-GB"/>
        </w:rPr>
        <w:t xml:space="preserve">ctxIdx of </w:t>
      </w:r>
      <w:bookmarkEnd w:id="14"/>
      <w:r w:rsidR="00792E66" w:rsidRPr="00792E66">
        <w:rPr>
          <w:rFonts w:eastAsia="Times New Roman"/>
          <w:noProof/>
          <w:highlight w:val="yellow"/>
          <w:lang w:val="en-GB"/>
        </w:rPr>
        <w:t>escape_clr_pred_flag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831"/>
        <w:gridCol w:w="754"/>
      </w:tblGrid>
      <w:tr w:rsidR="00A04901" w:rsidRPr="00792E66" w:rsidTr="004A0F19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901" w:rsidRPr="00792E66" w:rsidRDefault="00A04901" w:rsidP="00A04901">
            <w:pPr>
              <w:keepNext/>
              <w:keepLines/>
              <w:spacing w:before="100" w:after="100" w:line="190" w:lineRule="exact"/>
              <w:jc w:val="center"/>
              <w:rPr>
                <w:b/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901" w:rsidRPr="00792E66" w:rsidRDefault="00A04901" w:rsidP="00A04901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</w:pPr>
            <w:proofErr w:type="spellStart"/>
            <w:r w:rsidRPr="00792E66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</w:t>
            </w:r>
            <w:proofErr w:type="spellEnd"/>
            <w:r w:rsidRPr="00792E66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of </w:t>
            </w:r>
            <w:r w:rsidR="00792E66" w:rsidRPr="00792E66">
              <w:rPr>
                <w:noProof/>
                <w:sz w:val="16"/>
                <w:szCs w:val="16"/>
                <w:highlight w:val="yellow"/>
                <w:lang w:val="en-CA" w:eastAsia="ko-KR"/>
              </w:rPr>
              <w:t>escape_clr_pred_flag</w:t>
            </w:r>
          </w:p>
        </w:tc>
      </w:tr>
      <w:tr w:rsidR="00792E66" w:rsidRPr="00792E66" w:rsidTr="004A0F19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66" w:rsidRPr="00792E66" w:rsidRDefault="00792E66" w:rsidP="00A04901">
            <w:pPr>
              <w:keepNext/>
              <w:overflowPunct/>
              <w:autoSpaceDE/>
              <w:autoSpaceDN/>
              <w:adjustRightInd/>
              <w:spacing w:before="0"/>
              <w:rPr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66" w:rsidRPr="00792E66" w:rsidRDefault="00792E66" w:rsidP="00A0490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66" w:rsidRPr="00792E66" w:rsidRDefault="00792E66" w:rsidP="00A0490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del w:id="15" w:author="He, Yuwen" w:date="2014-10-12T19:38:00Z">
              <w:r w:rsidRPr="00792E66" w:rsidDel="000865DE">
                <w:rPr>
                  <w:b/>
                  <w:bCs/>
                  <w:kern w:val="2"/>
                  <w:sz w:val="16"/>
                  <w:szCs w:val="16"/>
                  <w:highlight w:val="yellow"/>
                </w:rPr>
                <w:delText>1</w:delText>
              </w:r>
            </w:del>
          </w:p>
        </w:tc>
      </w:tr>
      <w:tr w:rsidR="00792E66" w:rsidRPr="00785DB9" w:rsidTr="004A0F19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66" w:rsidRPr="00792E66" w:rsidRDefault="00792E66" w:rsidP="00A04901">
            <w:pPr>
              <w:keepNext/>
              <w:spacing w:before="100" w:after="100" w:line="190" w:lineRule="exact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proofErr w:type="spellStart"/>
            <w:r w:rsidRPr="00792E66">
              <w:rPr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66" w:rsidRPr="00792E66" w:rsidRDefault="00792E66" w:rsidP="00A04901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E66" w:rsidRPr="00BC2595" w:rsidRDefault="00792E66" w:rsidP="00A04901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</w:rPr>
            </w:pPr>
            <w:del w:id="16" w:author="He, Yuwen" w:date="2014-10-12T19:38:00Z">
              <w:r w:rsidRPr="00792E66" w:rsidDel="000865DE">
                <w:rPr>
                  <w:rFonts w:eastAsia="PMingLiU"/>
                  <w:kern w:val="2"/>
                  <w:sz w:val="16"/>
                  <w:szCs w:val="16"/>
                  <w:highlight w:val="yellow"/>
                  <w:lang w:eastAsia="zh-TW"/>
                </w:rPr>
                <w:delText>154</w:delText>
              </w:r>
            </w:del>
          </w:p>
        </w:tc>
      </w:tr>
    </w:tbl>
    <w:p w:rsidR="004A0F19" w:rsidRPr="00792E66" w:rsidRDefault="004A0F19" w:rsidP="004A0F19">
      <w:pPr>
        <w:pStyle w:val="Caption"/>
        <w:rPr>
          <w:rFonts w:eastAsia="Times New Roman"/>
          <w:noProof/>
          <w:highlight w:val="yellow"/>
          <w:lang w:val="en-GB"/>
        </w:rPr>
      </w:pPr>
      <w:r w:rsidRPr="00792E66">
        <w:rPr>
          <w:highlight w:val="yellow"/>
        </w:rPr>
        <w:t xml:space="preserve">Table </w:t>
      </w:r>
      <w:r w:rsidRPr="00792E66">
        <w:rPr>
          <w:highlight w:val="yellow"/>
        </w:rPr>
        <w:fldChar w:fldCharType="begin"/>
      </w:r>
      <w:r w:rsidRPr="00792E66">
        <w:rPr>
          <w:highlight w:val="yellow"/>
        </w:rPr>
        <w:instrText xml:space="preserve"> STYLEREF 1 \s </w:instrText>
      </w:r>
      <w:r w:rsidRPr="00792E66">
        <w:rPr>
          <w:highlight w:val="yellow"/>
        </w:rPr>
        <w:fldChar w:fldCharType="separate"/>
      </w:r>
      <w:r w:rsidRPr="00792E66">
        <w:rPr>
          <w:noProof/>
          <w:highlight w:val="yellow"/>
        </w:rPr>
        <w:t>9</w:t>
      </w:r>
      <w:r w:rsidRPr="00792E66">
        <w:rPr>
          <w:highlight w:val="yellow"/>
        </w:rPr>
        <w:fldChar w:fldCharType="end"/>
      </w:r>
      <w:r w:rsidRPr="00792E66">
        <w:rPr>
          <w:highlight w:val="yellow"/>
        </w:rPr>
        <w:noBreakHyphen/>
      </w:r>
      <w:r w:rsidRPr="00792E66">
        <w:rPr>
          <w:highlight w:val="yellow"/>
        </w:rPr>
        <w:fldChar w:fldCharType="begin"/>
      </w:r>
      <w:r w:rsidRPr="00792E66">
        <w:rPr>
          <w:highlight w:val="yellow"/>
        </w:rPr>
        <w:instrText xml:space="preserve"> SEQ Table \* ARABIC \s 1 </w:instrText>
      </w:r>
      <w:r w:rsidRPr="00792E66">
        <w:rPr>
          <w:highlight w:val="yellow"/>
        </w:rPr>
        <w:fldChar w:fldCharType="separate"/>
      </w:r>
      <w:r w:rsidRPr="00792E66">
        <w:rPr>
          <w:noProof/>
          <w:highlight w:val="yellow"/>
        </w:rPr>
        <w:t>4</w:t>
      </w:r>
      <w:r>
        <w:rPr>
          <w:noProof/>
          <w:highlight w:val="yellow"/>
        </w:rPr>
        <w:t>2</w:t>
      </w:r>
      <w:r w:rsidRPr="00792E66">
        <w:rPr>
          <w:highlight w:val="yellow"/>
        </w:rPr>
        <w:fldChar w:fldCharType="end"/>
      </w:r>
      <w:r w:rsidRPr="00792E66">
        <w:rPr>
          <w:noProof/>
          <w:highlight w:val="yellow"/>
          <w:lang w:val="en-GB"/>
        </w:rPr>
        <w:t xml:space="preserve"> – Values of </w:t>
      </w:r>
      <w:r w:rsidRPr="00792E66">
        <w:rPr>
          <w:rFonts w:eastAsia="Times New Roman"/>
          <w:noProof/>
          <w:highlight w:val="yellow"/>
          <w:lang w:val="en-GB"/>
        </w:rPr>
        <w:t>initValue</w:t>
      </w:r>
      <w:r w:rsidRPr="00792E66">
        <w:rPr>
          <w:noProof/>
          <w:highlight w:val="yellow"/>
          <w:lang w:val="en-GB"/>
        </w:rPr>
        <w:t xml:space="preserve"> for </w:t>
      </w:r>
      <w:r w:rsidRPr="00792E66">
        <w:rPr>
          <w:rFonts w:eastAsia="Times New Roman"/>
          <w:noProof/>
          <w:highlight w:val="yellow"/>
          <w:lang w:val="en-GB"/>
        </w:rPr>
        <w:t>ctxIdx of escape_clr_pred_</w:t>
      </w:r>
      <w:r>
        <w:rPr>
          <w:rFonts w:eastAsia="Times New Roman"/>
          <w:noProof/>
          <w:highlight w:val="yellow"/>
          <w:lang w:val="en-GB"/>
        </w:rPr>
        <w:t>type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1611"/>
      </w:tblGrid>
      <w:tr w:rsidR="004A0F19" w:rsidRPr="00792E66" w:rsidTr="00FB1FCB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9" w:rsidRPr="00792E66" w:rsidRDefault="004A0F19" w:rsidP="00C74981">
            <w:pPr>
              <w:keepNext/>
              <w:keepLines/>
              <w:spacing w:before="100" w:after="100" w:line="190" w:lineRule="exact"/>
              <w:jc w:val="center"/>
              <w:rPr>
                <w:b/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19" w:rsidRPr="00792E66" w:rsidRDefault="004A0F19" w:rsidP="00FB1FCB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</w:pPr>
            <w:proofErr w:type="spellStart"/>
            <w:r w:rsidRPr="00792E66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</w:t>
            </w:r>
            <w:proofErr w:type="spellEnd"/>
            <w:r w:rsidRPr="00792E66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of </w:t>
            </w:r>
            <w:r w:rsidRPr="00792E66">
              <w:rPr>
                <w:noProof/>
                <w:sz w:val="16"/>
                <w:szCs w:val="16"/>
                <w:highlight w:val="yellow"/>
                <w:lang w:val="en-CA" w:eastAsia="ko-KR"/>
              </w:rPr>
              <w:t>escape_clr_pred_</w:t>
            </w:r>
            <w:r w:rsidR="00FB1FCB">
              <w:rPr>
                <w:noProof/>
                <w:sz w:val="16"/>
                <w:szCs w:val="16"/>
                <w:highlight w:val="yellow"/>
                <w:lang w:val="en-CA" w:eastAsia="ko-KR"/>
              </w:rPr>
              <w:t>type</w:t>
            </w:r>
          </w:p>
        </w:tc>
      </w:tr>
      <w:tr w:rsidR="00FB1FCB" w:rsidRPr="00792E66" w:rsidTr="00FB1F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overflowPunct/>
              <w:autoSpaceDE/>
              <w:autoSpaceDN/>
              <w:adjustRightInd/>
              <w:spacing w:before="0"/>
              <w:rPr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</w:tr>
      <w:tr w:rsidR="00FB1FCB" w:rsidRPr="00785DB9" w:rsidTr="00FB1FCB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B" w:rsidRPr="00792E66" w:rsidRDefault="00FB1FCB" w:rsidP="00C74981">
            <w:pPr>
              <w:keepNext/>
              <w:spacing w:before="100" w:after="100" w:line="190" w:lineRule="exact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proofErr w:type="spellStart"/>
            <w:r w:rsidRPr="00792E66">
              <w:rPr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  <w:proofErr w:type="spellEnd"/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FB1FCB" w:rsidRPr="00792E66" w:rsidRDefault="00FB1FCB" w:rsidP="00FB1FCB">
      <w:pPr>
        <w:pStyle w:val="Caption"/>
        <w:rPr>
          <w:rFonts w:eastAsia="Times New Roman"/>
          <w:noProof/>
          <w:highlight w:val="yellow"/>
          <w:lang w:val="en-GB"/>
        </w:rPr>
      </w:pPr>
      <w:r w:rsidRPr="00792E66">
        <w:rPr>
          <w:highlight w:val="yellow"/>
        </w:rPr>
        <w:t xml:space="preserve">Table </w:t>
      </w:r>
      <w:r w:rsidRPr="00792E66">
        <w:rPr>
          <w:highlight w:val="yellow"/>
        </w:rPr>
        <w:fldChar w:fldCharType="begin"/>
      </w:r>
      <w:r w:rsidRPr="00792E66">
        <w:rPr>
          <w:highlight w:val="yellow"/>
        </w:rPr>
        <w:instrText xml:space="preserve"> STYLEREF 1 \s </w:instrText>
      </w:r>
      <w:r w:rsidRPr="00792E66">
        <w:rPr>
          <w:highlight w:val="yellow"/>
        </w:rPr>
        <w:fldChar w:fldCharType="separate"/>
      </w:r>
      <w:r w:rsidRPr="00792E66">
        <w:rPr>
          <w:noProof/>
          <w:highlight w:val="yellow"/>
        </w:rPr>
        <w:t>9</w:t>
      </w:r>
      <w:r w:rsidRPr="00792E66">
        <w:rPr>
          <w:highlight w:val="yellow"/>
        </w:rPr>
        <w:fldChar w:fldCharType="end"/>
      </w:r>
      <w:r w:rsidRPr="00792E66">
        <w:rPr>
          <w:highlight w:val="yellow"/>
        </w:rPr>
        <w:noBreakHyphen/>
      </w:r>
      <w:r w:rsidRPr="00792E66">
        <w:rPr>
          <w:highlight w:val="yellow"/>
        </w:rPr>
        <w:fldChar w:fldCharType="begin"/>
      </w:r>
      <w:r w:rsidRPr="00792E66">
        <w:rPr>
          <w:highlight w:val="yellow"/>
        </w:rPr>
        <w:instrText xml:space="preserve"> SEQ Table \* ARABIC \s 1 </w:instrText>
      </w:r>
      <w:r w:rsidRPr="00792E66">
        <w:rPr>
          <w:highlight w:val="yellow"/>
        </w:rPr>
        <w:fldChar w:fldCharType="separate"/>
      </w:r>
      <w:r w:rsidRPr="00792E66">
        <w:rPr>
          <w:noProof/>
          <w:highlight w:val="yellow"/>
        </w:rPr>
        <w:t>4</w:t>
      </w:r>
      <w:r>
        <w:rPr>
          <w:noProof/>
          <w:highlight w:val="yellow"/>
        </w:rPr>
        <w:t>3</w:t>
      </w:r>
      <w:r w:rsidRPr="00792E66">
        <w:rPr>
          <w:highlight w:val="yellow"/>
        </w:rPr>
        <w:fldChar w:fldCharType="end"/>
      </w:r>
      <w:r w:rsidRPr="00792E66">
        <w:rPr>
          <w:noProof/>
          <w:highlight w:val="yellow"/>
          <w:lang w:val="en-GB"/>
        </w:rPr>
        <w:t xml:space="preserve"> – Values of </w:t>
      </w:r>
      <w:r w:rsidRPr="00792E66">
        <w:rPr>
          <w:rFonts w:eastAsia="Times New Roman"/>
          <w:noProof/>
          <w:highlight w:val="yellow"/>
          <w:lang w:val="en-GB"/>
        </w:rPr>
        <w:t>initValue</w:t>
      </w:r>
      <w:r w:rsidRPr="00792E66">
        <w:rPr>
          <w:noProof/>
          <w:highlight w:val="yellow"/>
          <w:lang w:val="en-GB"/>
        </w:rPr>
        <w:t xml:space="preserve"> for </w:t>
      </w:r>
      <w:r w:rsidRPr="00792E66">
        <w:rPr>
          <w:rFonts w:eastAsia="Times New Roman"/>
          <w:noProof/>
          <w:highlight w:val="yellow"/>
          <w:lang w:val="en-GB"/>
        </w:rPr>
        <w:t>ctxIdx of escape_clr_pred_</w:t>
      </w:r>
      <w:r>
        <w:rPr>
          <w:rFonts w:eastAsia="Times New Roman"/>
          <w:noProof/>
          <w:highlight w:val="yellow"/>
          <w:lang w:val="en-GB"/>
        </w:rPr>
        <w:t>idx_coded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2002"/>
      </w:tblGrid>
      <w:tr w:rsidR="00FB1FCB" w:rsidRPr="00792E66" w:rsidTr="00FB1FCB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keepLines/>
              <w:spacing w:before="100" w:after="100" w:line="190" w:lineRule="exact"/>
              <w:jc w:val="center"/>
              <w:rPr>
                <w:b/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FB1FCB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</w:pPr>
            <w:proofErr w:type="spellStart"/>
            <w:r w:rsidRPr="00792E66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</w:t>
            </w:r>
            <w:proofErr w:type="spellEnd"/>
            <w:r w:rsidRPr="00792E66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of </w:t>
            </w:r>
            <w:r w:rsidRPr="00792E66">
              <w:rPr>
                <w:noProof/>
                <w:sz w:val="16"/>
                <w:szCs w:val="16"/>
                <w:highlight w:val="yellow"/>
                <w:lang w:val="en-CA" w:eastAsia="ko-KR"/>
              </w:rPr>
              <w:t>escape_clr_pred_</w:t>
            </w:r>
            <w:r>
              <w:rPr>
                <w:noProof/>
                <w:sz w:val="16"/>
                <w:szCs w:val="16"/>
                <w:highlight w:val="yellow"/>
                <w:lang w:val="en-CA" w:eastAsia="ko-KR"/>
              </w:rPr>
              <w:t>idx_coded</w:t>
            </w:r>
          </w:p>
        </w:tc>
      </w:tr>
      <w:tr w:rsidR="00FB1FCB" w:rsidRPr="00792E66" w:rsidTr="00FB1FC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overflowPunct/>
              <w:autoSpaceDE/>
              <w:autoSpaceDN/>
              <w:adjustRightInd/>
              <w:spacing w:before="0"/>
              <w:rPr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</w:tr>
      <w:tr w:rsidR="00FB1FCB" w:rsidRPr="00785DB9" w:rsidTr="00FB1FCB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B" w:rsidRPr="00792E66" w:rsidRDefault="00FB1FCB" w:rsidP="00C74981">
            <w:pPr>
              <w:keepNext/>
              <w:spacing w:before="100" w:after="100" w:line="190" w:lineRule="exact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proofErr w:type="spellStart"/>
            <w:r w:rsidRPr="00792E66">
              <w:rPr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  <w:proofErr w:type="spell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FB1FCB" w:rsidRPr="00792E66" w:rsidRDefault="00FB1FCB" w:rsidP="00FB1FCB">
      <w:pPr>
        <w:pStyle w:val="Caption"/>
        <w:rPr>
          <w:rFonts w:eastAsia="Times New Roman"/>
          <w:noProof/>
          <w:highlight w:val="yellow"/>
          <w:lang w:val="en-GB"/>
        </w:rPr>
      </w:pPr>
      <w:r w:rsidRPr="00792E66">
        <w:rPr>
          <w:highlight w:val="yellow"/>
        </w:rPr>
        <w:t xml:space="preserve">Table </w:t>
      </w:r>
      <w:r w:rsidRPr="00792E66">
        <w:rPr>
          <w:highlight w:val="yellow"/>
        </w:rPr>
        <w:fldChar w:fldCharType="begin"/>
      </w:r>
      <w:r w:rsidRPr="00792E66">
        <w:rPr>
          <w:highlight w:val="yellow"/>
        </w:rPr>
        <w:instrText xml:space="preserve"> STYLEREF 1 \s </w:instrText>
      </w:r>
      <w:r w:rsidRPr="00792E66">
        <w:rPr>
          <w:highlight w:val="yellow"/>
        </w:rPr>
        <w:fldChar w:fldCharType="separate"/>
      </w:r>
      <w:r w:rsidRPr="00792E66">
        <w:rPr>
          <w:noProof/>
          <w:highlight w:val="yellow"/>
        </w:rPr>
        <w:t>9</w:t>
      </w:r>
      <w:r w:rsidRPr="00792E66">
        <w:rPr>
          <w:highlight w:val="yellow"/>
        </w:rPr>
        <w:fldChar w:fldCharType="end"/>
      </w:r>
      <w:r w:rsidRPr="00792E66">
        <w:rPr>
          <w:highlight w:val="yellow"/>
        </w:rPr>
        <w:noBreakHyphen/>
      </w:r>
      <w:r w:rsidRPr="00792E66">
        <w:rPr>
          <w:highlight w:val="yellow"/>
        </w:rPr>
        <w:fldChar w:fldCharType="begin"/>
      </w:r>
      <w:r w:rsidRPr="00792E66">
        <w:rPr>
          <w:highlight w:val="yellow"/>
        </w:rPr>
        <w:instrText xml:space="preserve"> SEQ Table \* ARABIC \s 1 </w:instrText>
      </w:r>
      <w:r w:rsidRPr="00792E66">
        <w:rPr>
          <w:highlight w:val="yellow"/>
        </w:rPr>
        <w:fldChar w:fldCharType="separate"/>
      </w:r>
      <w:r w:rsidRPr="00792E66">
        <w:rPr>
          <w:noProof/>
          <w:highlight w:val="yellow"/>
        </w:rPr>
        <w:t>4</w:t>
      </w:r>
      <w:r>
        <w:rPr>
          <w:noProof/>
          <w:highlight w:val="yellow"/>
        </w:rPr>
        <w:t>4</w:t>
      </w:r>
      <w:r w:rsidRPr="00792E66">
        <w:rPr>
          <w:highlight w:val="yellow"/>
        </w:rPr>
        <w:fldChar w:fldCharType="end"/>
      </w:r>
      <w:r w:rsidRPr="00792E66">
        <w:rPr>
          <w:noProof/>
          <w:highlight w:val="yellow"/>
          <w:lang w:val="en-GB"/>
        </w:rPr>
        <w:t xml:space="preserve"> – Values of </w:t>
      </w:r>
      <w:r w:rsidRPr="00792E66">
        <w:rPr>
          <w:rFonts w:eastAsia="Times New Roman"/>
          <w:noProof/>
          <w:highlight w:val="yellow"/>
          <w:lang w:val="en-GB"/>
        </w:rPr>
        <w:t>initValue</w:t>
      </w:r>
      <w:r w:rsidRPr="00792E66">
        <w:rPr>
          <w:noProof/>
          <w:highlight w:val="yellow"/>
          <w:lang w:val="en-GB"/>
        </w:rPr>
        <w:t xml:space="preserve"> for </w:t>
      </w:r>
      <w:r w:rsidRPr="00792E66">
        <w:rPr>
          <w:rFonts w:eastAsia="Times New Roman"/>
          <w:noProof/>
          <w:highlight w:val="yellow"/>
          <w:lang w:val="en-GB"/>
        </w:rPr>
        <w:t>ctxIdx of escape_clr_</w:t>
      </w:r>
      <w:r>
        <w:rPr>
          <w:rFonts w:eastAsia="Times New Roman"/>
          <w:noProof/>
          <w:highlight w:val="yellow"/>
          <w:lang w:val="en-GB"/>
        </w:rPr>
        <w:t>residual</w:t>
      </w:r>
      <w:r w:rsidRPr="00792E66">
        <w:rPr>
          <w:rFonts w:eastAsia="Times New Roman"/>
          <w:noProof/>
          <w:highlight w:val="yellow"/>
          <w:lang w:val="en-GB"/>
        </w:rPr>
        <w:t>_flag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931"/>
        <w:gridCol w:w="876"/>
      </w:tblGrid>
      <w:tr w:rsidR="00FB1FCB" w:rsidRPr="00792E66" w:rsidTr="00DE1657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keepLines/>
              <w:spacing w:before="100" w:after="100" w:line="190" w:lineRule="exact"/>
              <w:jc w:val="center"/>
              <w:rPr>
                <w:b/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FB1FCB">
            <w:pPr>
              <w:keepNext/>
              <w:keepLines/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</w:pPr>
            <w:proofErr w:type="spellStart"/>
            <w:r w:rsidRPr="00792E66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</w:t>
            </w:r>
            <w:proofErr w:type="spellEnd"/>
            <w:r w:rsidRPr="00792E66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of </w:t>
            </w:r>
            <w:r w:rsidRPr="00792E66">
              <w:rPr>
                <w:noProof/>
                <w:sz w:val="16"/>
                <w:szCs w:val="16"/>
                <w:highlight w:val="yellow"/>
                <w:lang w:val="en-CA" w:eastAsia="ko-KR"/>
              </w:rPr>
              <w:t>escape_clr_</w:t>
            </w:r>
            <w:r>
              <w:rPr>
                <w:noProof/>
                <w:sz w:val="16"/>
                <w:szCs w:val="16"/>
                <w:highlight w:val="yellow"/>
                <w:lang w:val="en-CA" w:eastAsia="ko-KR"/>
              </w:rPr>
              <w:t>residual</w:t>
            </w:r>
            <w:r w:rsidRPr="00792E66">
              <w:rPr>
                <w:noProof/>
                <w:sz w:val="16"/>
                <w:szCs w:val="16"/>
                <w:highlight w:val="yellow"/>
                <w:lang w:val="en-CA" w:eastAsia="ko-KR"/>
              </w:rPr>
              <w:t>_flag</w:t>
            </w:r>
          </w:p>
        </w:tc>
      </w:tr>
      <w:tr w:rsidR="00FB1FCB" w:rsidRPr="00792E66" w:rsidTr="00DE1657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overflowPunct/>
              <w:autoSpaceDE/>
              <w:autoSpaceDN/>
              <w:adjustRightInd/>
              <w:spacing w:before="0"/>
              <w:rPr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del w:id="17" w:author="He, Yuwen" w:date="2014-10-12T19:38:00Z">
              <w:r w:rsidRPr="00792E66" w:rsidDel="000865DE">
                <w:rPr>
                  <w:b/>
                  <w:bCs/>
                  <w:kern w:val="2"/>
                  <w:sz w:val="16"/>
                  <w:szCs w:val="16"/>
                  <w:highlight w:val="yellow"/>
                </w:rPr>
                <w:delText>1</w:delText>
              </w:r>
            </w:del>
          </w:p>
        </w:tc>
      </w:tr>
      <w:tr w:rsidR="00FB1FCB" w:rsidRPr="00785DB9" w:rsidTr="00DE1657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FCB" w:rsidRPr="00792E66" w:rsidRDefault="00FB1FCB" w:rsidP="00C74981">
            <w:pPr>
              <w:keepNext/>
              <w:spacing w:before="100" w:after="100" w:line="190" w:lineRule="exact"/>
              <w:rPr>
                <w:b/>
                <w:bCs/>
                <w:kern w:val="2"/>
                <w:sz w:val="16"/>
                <w:szCs w:val="16"/>
                <w:highlight w:val="yellow"/>
              </w:rPr>
            </w:pPr>
            <w:proofErr w:type="spellStart"/>
            <w:r w:rsidRPr="00792E66">
              <w:rPr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792E66" w:rsidRDefault="00FB1FCB" w:rsidP="00C74981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  <w:highlight w:val="yellow"/>
              </w:rPr>
            </w:pPr>
            <w:r w:rsidRPr="00792E66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FCB" w:rsidRPr="00BC2595" w:rsidRDefault="00FB1FCB" w:rsidP="00C74981">
            <w:pPr>
              <w:keepNext/>
              <w:spacing w:before="100" w:after="100" w:line="190" w:lineRule="exact"/>
              <w:jc w:val="center"/>
              <w:rPr>
                <w:kern w:val="2"/>
                <w:sz w:val="16"/>
                <w:szCs w:val="16"/>
              </w:rPr>
            </w:pPr>
            <w:del w:id="18" w:author="He, Yuwen" w:date="2014-10-12T19:38:00Z">
              <w:r w:rsidRPr="00792E66" w:rsidDel="000865DE">
                <w:rPr>
                  <w:rFonts w:eastAsia="PMingLiU"/>
                  <w:kern w:val="2"/>
                  <w:sz w:val="16"/>
                  <w:szCs w:val="16"/>
                  <w:highlight w:val="yellow"/>
                  <w:lang w:eastAsia="zh-TW"/>
                </w:rPr>
                <w:delText>154</w:delText>
              </w:r>
            </w:del>
          </w:p>
        </w:tc>
      </w:tr>
    </w:tbl>
    <w:p w:rsidR="00DE1657" w:rsidRPr="00DE1657" w:rsidRDefault="00DE1657" w:rsidP="00DE1657">
      <w:pPr>
        <w:pStyle w:val="Caption"/>
        <w:rPr>
          <w:noProof/>
          <w:highlight w:val="yellow"/>
        </w:rPr>
      </w:pPr>
      <w:bookmarkStart w:id="19" w:name="_Ref394855921"/>
      <w:r w:rsidRPr="00DE1657">
        <w:rPr>
          <w:noProof/>
          <w:highlight w:val="yellow"/>
        </w:rPr>
        <w:t xml:space="preserve">Table </w:t>
      </w:r>
      <w:r w:rsidRPr="00DE1657">
        <w:rPr>
          <w:noProof/>
          <w:highlight w:val="yellow"/>
        </w:rPr>
        <w:fldChar w:fldCharType="begin"/>
      </w:r>
      <w:r w:rsidRPr="00DE1657">
        <w:rPr>
          <w:noProof/>
          <w:highlight w:val="yellow"/>
        </w:rPr>
        <w:instrText xml:space="preserve"> STYLEREF 1 \s </w:instrText>
      </w:r>
      <w:r w:rsidRPr="00DE1657">
        <w:rPr>
          <w:noProof/>
          <w:highlight w:val="yellow"/>
        </w:rPr>
        <w:fldChar w:fldCharType="separate"/>
      </w:r>
      <w:r w:rsidRPr="00DE1657">
        <w:rPr>
          <w:noProof/>
          <w:highlight w:val="yellow"/>
        </w:rPr>
        <w:t>9</w:t>
      </w:r>
      <w:r w:rsidRPr="00DE1657">
        <w:rPr>
          <w:noProof/>
          <w:highlight w:val="yellow"/>
        </w:rPr>
        <w:fldChar w:fldCharType="end"/>
      </w:r>
      <w:r w:rsidRPr="00DE1657">
        <w:rPr>
          <w:noProof/>
          <w:highlight w:val="yellow"/>
        </w:rPr>
        <w:noBreakHyphen/>
        <w:t>45</w:t>
      </w:r>
      <w:bookmarkEnd w:id="19"/>
      <w:r w:rsidRPr="00DE1657">
        <w:rPr>
          <w:noProof/>
          <w:highlight w:val="yellow"/>
        </w:rPr>
        <w:t xml:space="preserve"> – Values of initValue for escape_clr_residual_abs_val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929"/>
        <w:gridCol w:w="845"/>
        <w:gridCol w:w="865"/>
      </w:tblGrid>
      <w:tr w:rsidR="00DE1657" w:rsidRPr="00DE1657" w:rsidTr="00C74981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57" w:rsidRPr="00DE1657" w:rsidRDefault="00DE1657" w:rsidP="00C7498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noProof/>
                <w:highlight w:val="yellow"/>
                <w:lang w:val="en-US"/>
              </w:rPr>
            </w:pPr>
            <w:r w:rsidRPr="00DE1657">
              <w:rPr>
                <w:b/>
                <w:bCs/>
                <w:noProof/>
                <w:highlight w:val="yellow"/>
                <w:lang w:val="en-US"/>
              </w:rPr>
              <w:t>Initialization variable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57" w:rsidRPr="00DE1657" w:rsidRDefault="00DE1657" w:rsidP="00DE1657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noProof/>
                <w:highlight w:val="yellow"/>
                <w:lang w:val="en-US"/>
              </w:rPr>
            </w:pPr>
            <w:r w:rsidRPr="00DE1657">
              <w:rPr>
                <w:b/>
                <w:bCs/>
                <w:noProof/>
                <w:highlight w:val="yellow"/>
                <w:lang w:val="en-US"/>
              </w:rPr>
              <w:t xml:space="preserve">ctxIdx of </w:t>
            </w:r>
            <w:r>
              <w:rPr>
                <w:b/>
                <w:bCs/>
                <w:noProof/>
                <w:highlight w:val="yellow"/>
                <w:lang w:val="en-US"/>
              </w:rPr>
              <w:t>escape_clr_residual_abs_val</w:t>
            </w:r>
          </w:p>
        </w:tc>
      </w:tr>
      <w:tr w:rsidR="00DE1657" w:rsidRPr="00DE1657" w:rsidTr="00C74981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57" w:rsidRPr="00DE1657" w:rsidRDefault="00DE1657" w:rsidP="00C74981">
            <w:pPr>
              <w:keepNext/>
              <w:overflowPunct/>
              <w:autoSpaceDE/>
              <w:autoSpaceDN/>
              <w:adjustRightInd/>
              <w:spacing w:before="0"/>
              <w:rPr>
                <w:b/>
                <w:bCs/>
                <w:noProof/>
                <w:highlight w:val="yellow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57" w:rsidRPr="00DE1657" w:rsidRDefault="00DE1657" w:rsidP="00C7498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noProof/>
                <w:highlight w:val="yellow"/>
                <w:lang w:val="en-US"/>
              </w:rPr>
            </w:pPr>
            <w:r w:rsidRPr="00DE1657">
              <w:rPr>
                <w:b/>
                <w:bCs/>
                <w:noProof/>
                <w:highlight w:val="yellow"/>
                <w:lang w:val="en-US"/>
              </w:rPr>
              <w:t>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57" w:rsidRPr="00DE1657" w:rsidRDefault="00DE1657" w:rsidP="00C7498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noProof/>
                <w:highlight w:val="yellow"/>
                <w:lang w:val="en-US"/>
              </w:rPr>
            </w:pPr>
            <w:r w:rsidRPr="00DE1657">
              <w:rPr>
                <w:b/>
                <w:bCs/>
                <w:noProof/>
                <w:highlight w:val="yellow"/>
                <w:lang w:val="en-US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57" w:rsidRPr="00DE1657" w:rsidRDefault="00DE1657" w:rsidP="00C74981">
            <w:pPr>
              <w:keepNext/>
              <w:keepLines/>
              <w:spacing w:before="100" w:after="100" w:line="190" w:lineRule="exact"/>
              <w:jc w:val="center"/>
              <w:rPr>
                <w:b/>
                <w:bCs/>
                <w:noProof/>
                <w:highlight w:val="yellow"/>
                <w:lang w:val="en-US"/>
              </w:rPr>
            </w:pPr>
            <w:r w:rsidRPr="00DE1657">
              <w:rPr>
                <w:b/>
                <w:bCs/>
                <w:noProof/>
                <w:highlight w:val="yellow"/>
                <w:lang w:val="en-US"/>
              </w:rPr>
              <w:t>2</w:t>
            </w:r>
          </w:p>
        </w:tc>
      </w:tr>
      <w:tr w:rsidR="00DE1657" w:rsidRPr="00DE1657" w:rsidTr="00C74981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57" w:rsidRPr="00DE1657" w:rsidRDefault="00DE1657" w:rsidP="00C74981">
            <w:pPr>
              <w:keepNext/>
              <w:spacing w:before="100" w:after="100" w:line="190" w:lineRule="exact"/>
              <w:rPr>
                <w:b/>
                <w:bCs/>
                <w:noProof/>
                <w:highlight w:val="yellow"/>
                <w:lang w:val="en-US"/>
              </w:rPr>
            </w:pPr>
            <w:r w:rsidRPr="00DE1657">
              <w:rPr>
                <w:b/>
                <w:bCs/>
                <w:noProof/>
                <w:highlight w:val="yellow"/>
                <w:lang w:val="en-US"/>
              </w:rPr>
              <w:t>initValue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57" w:rsidRPr="00DE1657" w:rsidRDefault="00DE1657" w:rsidP="00C74981">
            <w:pPr>
              <w:keepNext/>
              <w:spacing w:before="100" w:after="100" w:line="190" w:lineRule="exact"/>
              <w:jc w:val="center"/>
              <w:rPr>
                <w:b/>
                <w:bCs/>
                <w:noProof/>
                <w:highlight w:val="yellow"/>
                <w:lang w:val="en-US"/>
              </w:rPr>
            </w:pPr>
            <w:r w:rsidRPr="00DE1657">
              <w:rPr>
                <w:b/>
                <w:bCs/>
                <w:noProof/>
                <w:highlight w:val="yellow"/>
                <w:lang w:val="en-US"/>
              </w:rPr>
              <w:t>154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57" w:rsidRPr="00DE1657" w:rsidRDefault="00DE1657" w:rsidP="00C74981">
            <w:pPr>
              <w:keepNext/>
              <w:spacing w:before="100" w:after="100" w:line="190" w:lineRule="exact"/>
              <w:jc w:val="center"/>
              <w:rPr>
                <w:b/>
                <w:bCs/>
                <w:noProof/>
                <w:highlight w:val="yellow"/>
                <w:lang w:val="en-US"/>
              </w:rPr>
            </w:pPr>
            <w:r w:rsidRPr="00DE1657">
              <w:rPr>
                <w:b/>
                <w:bCs/>
                <w:noProof/>
                <w:highlight w:val="yellow"/>
                <w:lang w:val="en-US"/>
              </w:rPr>
              <w:t>154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657" w:rsidRPr="00DE1657" w:rsidRDefault="00DE1657" w:rsidP="00C74981">
            <w:pPr>
              <w:keepNext/>
              <w:spacing w:before="100" w:after="100" w:line="190" w:lineRule="exact"/>
              <w:jc w:val="center"/>
              <w:rPr>
                <w:b/>
                <w:bCs/>
                <w:noProof/>
                <w:highlight w:val="yellow"/>
                <w:lang w:val="en-US"/>
              </w:rPr>
            </w:pPr>
            <w:r w:rsidRPr="00DE1657">
              <w:rPr>
                <w:b/>
                <w:bCs/>
                <w:noProof/>
                <w:highlight w:val="yellow"/>
                <w:lang w:val="en-US"/>
              </w:rPr>
              <w:t>1</w:t>
            </w:r>
            <w:r>
              <w:rPr>
                <w:b/>
                <w:bCs/>
                <w:noProof/>
                <w:highlight w:val="yellow"/>
                <w:lang w:val="en-US"/>
              </w:rPr>
              <w:t>54</w:t>
            </w:r>
          </w:p>
        </w:tc>
      </w:tr>
    </w:tbl>
    <w:p w:rsidR="00A04901" w:rsidRPr="00DE1657" w:rsidRDefault="00A04901" w:rsidP="0047492F">
      <w:pPr>
        <w:rPr>
          <w:b/>
          <w:bCs/>
          <w:noProof/>
          <w:highlight w:val="yellow"/>
          <w:lang w:val="en-US"/>
        </w:rPr>
      </w:pPr>
    </w:p>
    <w:p w:rsidR="00AA405A" w:rsidRPr="001C01CF" w:rsidRDefault="00AA405A" w:rsidP="00AA405A">
      <w:pPr>
        <w:pStyle w:val="Heading3"/>
        <w:numPr>
          <w:ilvl w:val="2"/>
          <w:numId w:val="8"/>
        </w:numPr>
        <w:rPr>
          <w:noProof/>
          <w:lang w:val="en-CA"/>
        </w:rPr>
      </w:pPr>
      <w:bookmarkStart w:id="20" w:name="_Ref24890858"/>
      <w:bookmarkStart w:id="21" w:name="_Ref25130957"/>
      <w:bookmarkStart w:id="22" w:name="_Toc77680554"/>
      <w:bookmarkStart w:id="23" w:name="_Toc118289157"/>
      <w:bookmarkStart w:id="24" w:name="_Toc226456743"/>
      <w:bookmarkStart w:id="25" w:name="_Toc248045378"/>
      <w:bookmarkStart w:id="26" w:name="_Toc287363854"/>
      <w:bookmarkStart w:id="27" w:name="_Toc311219993"/>
      <w:bookmarkStart w:id="28" w:name="_Toc317198838"/>
      <w:bookmarkStart w:id="29" w:name="_Toc390728175"/>
      <w:r w:rsidRPr="001C01CF">
        <w:rPr>
          <w:noProof/>
          <w:lang w:val="en-CA"/>
        </w:rPr>
        <w:lastRenderedPageBreak/>
        <w:t>Binarization process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AA405A" w:rsidRPr="001C01CF" w:rsidRDefault="00AA405A" w:rsidP="00AA405A">
      <w:pPr>
        <w:pStyle w:val="Caption"/>
        <w:rPr>
          <w:b w:val="0"/>
          <w:bCs w:val="0"/>
          <w:noProof/>
          <w:sz w:val="16"/>
          <w:lang w:val="en-CA"/>
        </w:rPr>
      </w:pPr>
      <w:r w:rsidRPr="001C01CF">
        <w:rPr>
          <w:noProof/>
          <w:lang w:val="en-CA"/>
        </w:rPr>
        <w:t>Table </w:t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38</w:t>
      </w:r>
      <w:r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t xml:space="preserve"> – Syntax elements and associated binarizations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rFonts w:eastAsia="PMingLiU"/>
                <w:noProof/>
                <w:lang w:val="en-CA" w:eastAsia="zh-TW"/>
              </w:rPr>
              <w:t>palette_share_flag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rFonts w:eastAsia="PMingLiU"/>
                <w:bCs/>
                <w:noProof/>
                <w:sz w:val="16"/>
                <w:szCs w:val="16"/>
                <w:lang w:val="en-CA" w:eastAsia="zh-TW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TR</w:t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31, cRiceParam = 0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palette_entries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cIdx =</w:t>
            </w:r>
            <w:r>
              <w:rPr>
                <w:bCs/>
                <w:noProof/>
                <w:sz w:val="16"/>
                <w:szCs w:val="16"/>
                <w:lang w:val="en-CA"/>
              </w:rPr>
              <w:t> 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 xml:space="preserve">= 0 ? </w:t>
            </w:r>
            <w:r>
              <w:rPr>
                <w:bCs/>
                <w:noProof/>
                <w:sz w:val="16"/>
                <w:szCs w:val="16"/>
                <w:lang w:val="en-CA"/>
              </w:rPr>
              <w:t>( 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(1&lt;&lt;BitDepth</w:t>
            </w:r>
            <w:r w:rsidRPr="008D10F2">
              <w:rPr>
                <w:bCs/>
                <w:noProof/>
                <w:sz w:val="16"/>
                <w:szCs w:val="16"/>
                <w:vertAlign w:val="subscript"/>
                <w:lang w:val="en-CA"/>
              </w:rPr>
              <w:t>Y</w:t>
            </w:r>
            <w:r>
              <w:rPr>
                <w:bCs/>
                <w:noProof/>
                <w:sz w:val="16"/>
                <w:szCs w:val="16"/>
                <w:lang w:val="en-CA"/>
              </w:rPr>
              <w:t>) −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 1</w:t>
            </w:r>
            <w:r>
              <w:rPr>
                <w:bCs/>
                <w:noProof/>
                <w:sz w:val="16"/>
                <w:szCs w:val="16"/>
                <w:lang w:val="en-CA"/>
              </w:rPr>
              <w:t> )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 xml:space="preserve"> : </w:t>
            </w:r>
            <w:r>
              <w:rPr>
                <w:bCs/>
                <w:noProof/>
                <w:sz w:val="16"/>
                <w:szCs w:val="16"/>
                <w:lang w:val="en-CA"/>
              </w:rPr>
              <w:t>( 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(1&lt;&lt;BitDepth</w:t>
            </w:r>
            <w:r w:rsidRPr="008D10F2">
              <w:rPr>
                <w:bCs/>
                <w:noProof/>
                <w:sz w:val="16"/>
                <w:szCs w:val="16"/>
                <w:vertAlign w:val="subscript"/>
                <w:lang w:val="en-CA"/>
              </w:rPr>
              <w:t>C</w:t>
            </w:r>
            <w:r>
              <w:rPr>
                <w:bCs/>
                <w:noProof/>
                <w:sz w:val="16"/>
                <w:szCs w:val="16"/>
                <w:lang w:val="en-CA"/>
              </w:rPr>
              <w:t>) −</w:t>
            </w:r>
            <w:r w:rsidRPr="008D10F2">
              <w:rPr>
                <w:bCs/>
                <w:noProof/>
                <w:sz w:val="16"/>
                <w:szCs w:val="16"/>
                <w:lang w:val="en-CA"/>
              </w:rPr>
              <w:t> 1</w:t>
            </w:r>
            <w:r>
              <w:rPr>
                <w:bCs/>
                <w:noProof/>
                <w:sz w:val="16"/>
                <w:szCs w:val="16"/>
                <w:lang w:val="en-CA"/>
              </w:rPr>
              <w:t> )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palette_transpose_flag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palette_escape_val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fldChar w:fldCharType="begin"/>
            </w:r>
            <w:r>
              <w:rPr>
                <w:bCs/>
                <w:noProof/>
                <w:sz w:val="16"/>
                <w:szCs w:val="16"/>
                <w:lang w:val="en-CA"/>
              </w:rPr>
              <w:instrText xml:space="preserve"> REF _Ref395281136 \n \h </w:instrText>
            </w:r>
            <w:r>
              <w:rPr>
                <w:bCs/>
                <w:noProof/>
                <w:sz w:val="16"/>
                <w:szCs w:val="16"/>
                <w:lang w:val="en-CA"/>
              </w:rPr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separate"/>
            </w:r>
            <w:r>
              <w:rPr>
                <w:bCs/>
                <w:noProof/>
                <w:sz w:val="16"/>
                <w:szCs w:val="16"/>
                <w:lang w:val="en-CA"/>
              </w:rPr>
              <w:t>9.3.3.12</w:t>
            </w:r>
            <w:r>
              <w:rPr>
                <w:bCs/>
                <w:noProof/>
                <w:sz w:val="16"/>
                <w:szCs w:val="16"/>
                <w:lang w:val="en-CA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cIdx, qP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escape_val_present_flag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535786" w:rsidRPr="008D10F2" w:rsidTr="00AA405A">
        <w:trPr>
          <w:cantSplit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palette_run_type_flag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535786" w:rsidRPr="008D10F2" w:rsidTr="00AA405A">
        <w:trPr>
          <w:cantSplit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palette_index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TB</w:t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lang w:val="en-CA"/>
              </w:rPr>
              <w:t>cMax = adjustedIndexMax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palette_run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fldChar w:fldCharType="begin"/>
            </w:r>
            <w:r>
              <w:rPr>
                <w:bCs/>
                <w:noProof/>
                <w:sz w:val="16"/>
                <w:szCs w:val="16"/>
                <w:lang w:val="en-CA"/>
              </w:rPr>
              <w:instrText xml:space="preserve"> REF _Ref395281259 \n \h </w:instrText>
            </w:r>
            <w:r>
              <w:rPr>
                <w:noProof/>
                <w:sz w:val="16"/>
                <w:szCs w:val="16"/>
                <w:lang w:val="en-CA" w:eastAsia="ko-KR"/>
              </w:rPr>
            </w:r>
            <w:r>
              <w:rPr>
                <w:noProof/>
                <w:sz w:val="16"/>
                <w:szCs w:val="16"/>
                <w:lang w:val="en-CA" w:eastAsia="ko-KR"/>
              </w:rPr>
              <w:fldChar w:fldCharType="separate"/>
            </w:r>
            <w:r>
              <w:rPr>
                <w:bCs/>
                <w:noProof/>
                <w:sz w:val="16"/>
                <w:szCs w:val="16"/>
                <w:lang w:val="en-CA"/>
              </w:rPr>
              <w:t>9.3.3.13</w:t>
            </w:r>
            <w:r>
              <w:rPr>
                <w:noProof/>
                <w:sz w:val="16"/>
                <w:szCs w:val="16"/>
                <w:lang w:val="en-CA" w:eastAsia="ko-KR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-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palette_all_zeros_in_group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cMax = 1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palette_last_group</w:t>
            </w:r>
          </w:p>
        </w:tc>
        <w:tc>
          <w:tcPr>
            <w:tcW w:w="812" w:type="dxa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cMax = 1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535786">
              <w:rPr>
                <w:noProof/>
                <w:color w:val="000000"/>
                <w:highlight w:val="yellow"/>
                <w:lang w:val="fr-FR"/>
              </w:rPr>
              <w:t>escape_clr_pred_flag</w:t>
            </w:r>
          </w:p>
        </w:tc>
        <w:tc>
          <w:tcPr>
            <w:tcW w:w="812" w:type="dxa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535786">
              <w:rPr>
                <w:noProof/>
                <w:sz w:val="16"/>
                <w:szCs w:val="16"/>
                <w:highlight w:val="yellow"/>
                <w:lang w:val="en-CA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535786">
              <w:rPr>
                <w:noProof/>
                <w:sz w:val="16"/>
                <w:szCs w:val="16"/>
                <w:highlight w:val="yellow"/>
                <w:lang w:val="en-CA" w:eastAsia="ko-KR"/>
              </w:rPr>
              <w:t>cMax = 1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color w:val="000000"/>
                <w:highlight w:val="yellow"/>
                <w:lang w:val="fr-FR"/>
              </w:rPr>
            </w:pPr>
            <w:r w:rsidRPr="00535786">
              <w:rPr>
                <w:noProof/>
                <w:color w:val="000000"/>
                <w:highlight w:val="yellow"/>
                <w:lang w:val="fr-FR"/>
              </w:rPr>
              <w:t>escape_clr_pred_type</w:t>
            </w:r>
          </w:p>
        </w:tc>
        <w:tc>
          <w:tcPr>
            <w:tcW w:w="812" w:type="dxa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535786">
              <w:rPr>
                <w:noProof/>
                <w:sz w:val="16"/>
                <w:szCs w:val="16"/>
                <w:highlight w:val="yellow"/>
                <w:lang w:val="en-CA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535786">
              <w:rPr>
                <w:noProof/>
                <w:sz w:val="16"/>
                <w:szCs w:val="16"/>
                <w:highlight w:val="yellow"/>
                <w:lang w:val="en-CA" w:eastAsia="ko-KR"/>
              </w:rPr>
              <w:t>cMax = 1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color w:val="000000"/>
                <w:highlight w:val="yellow"/>
                <w:lang w:val="fr-FR"/>
              </w:rPr>
            </w:pPr>
            <w:r w:rsidRPr="00535786">
              <w:rPr>
                <w:noProof/>
                <w:color w:val="000000"/>
                <w:highlight w:val="yellow"/>
                <w:lang w:val="fr-FR"/>
              </w:rPr>
              <w:t>escape_clr_pred_idx</w:t>
            </w:r>
            <w:r w:rsidR="00586D8E">
              <w:rPr>
                <w:noProof/>
                <w:color w:val="000000"/>
                <w:highlight w:val="yellow"/>
                <w:lang w:val="fr-FR"/>
              </w:rPr>
              <w:t>_coded</w:t>
            </w:r>
          </w:p>
        </w:tc>
        <w:tc>
          <w:tcPr>
            <w:tcW w:w="812" w:type="dxa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535786">
              <w:rPr>
                <w:noProof/>
                <w:sz w:val="16"/>
                <w:szCs w:val="16"/>
                <w:highlight w:val="yellow"/>
                <w:lang w:val="en-CA" w:eastAsia="ko-KR"/>
              </w:rPr>
              <w:t>9.3.3.14</w:t>
            </w:r>
          </w:p>
        </w:tc>
        <w:tc>
          <w:tcPr>
            <w:tcW w:w="4612" w:type="dxa"/>
            <w:vAlign w:val="center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color w:val="000000"/>
                <w:highlight w:val="yellow"/>
                <w:lang w:val="fr-FR"/>
              </w:rPr>
            </w:pPr>
            <w:r w:rsidRPr="00535786">
              <w:rPr>
                <w:noProof/>
                <w:color w:val="000000"/>
                <w:highlight w:val="yellow"/>
                <w:lang w:val="fr-FR"/>
              </w:rPr>
              <w:t>escape_clr_residual_flag</w:t>
            </w:r>
          </w:p>
        </w:tc>
        <w:tc>
          <w:tcPr>
            <w:tcW w:w="812" w:type="dxa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535786">
              <w:rPr>
                <w:noProof/>
                <w:sz w:val="16"/>
                <w:szCs w:val="16"/>
                <w:highlight w:val="yellow"/>
                <w:lang w:val="en-CA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535786">
              <w:rPr>
                <w:noProof/>
                <w:sz w:val="16"/>
                <w:szCs w:val="16"/>
                <w:highlight w:val="yellow"/>
                <w:lang w:val="en-CA" w:eastAsia="ko-KR"/>
              </w:rPr>
              <w:t>cMax = 1</w:t>
            </w: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535786" w:rsidRDefault="00535786" w:rsidP="0002123F">
            <w:pPr>
              <w:pStyle w:val="TableText"/>
              <w:keepNext/>
              <w:jc w:val="left"/>
              <w:rPr>
                <w:noProof/>
                <w:color w:val="000000"/>
                <w:highlight w:val="yellow"/>
                <w:lang w:val="fr-FR"/>
              </w:rPr>
            </w:pPr>
            <w:r w:rsidRPr="00535786">
              <w:rPr>
                <w:noProof/>
                <w:color w:val="000000"/>
                <w:highlight w:val="yellow"/>
                <w:lang w:val="fr-FR"/>
              </w:rPr>
              <w:t>escape_clr_residual_abs_val</w:t>
            </w:r>
          </w:p>
        </w:tc>
        <w:tc>
          <w:tcPr>
            <w:tcW w:w="812" w:type="dxa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535786">
              <w:rPr>
                <w:noProof/>
                <w:sz w:val="16"/>
                <w:szCs w:val="16"/>
                <w:highlight w:val="yellow"/>
                <w:lang w:val="en-CA" w:eastAsia="ko-KR"/>
              </w:rPr>
              <w:t>9.3.3.15</w:t>
            </w:r>
          </w:p>
        </w:tc>
        <w:tc>
          <w:tcPr>
            <w:tcW w:w="4612" w:type="dxa"/>
            <w:vAlign w:val="center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</w:p>
        </w:tc>
      </w:tr>
      <w:tr w:rsidR="00535786" w:rsidRPr="008D10F2" w:rsidTr="00AA405A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535786" w:rsidRPr="008D10F2" w:rsidRDefault="00535786" w:rsidP="00AA405A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color w:val="000000"/>
                <w:highlight w:val="yellow"/>
                <w:lang w:val="fr-FR"/>
              </w:rPr>
            </w:pPr>
            <w:r w:rsidRPr="00535786">
              <w:rPr>
                <w:noProof/>
                <w:color w:val="000000"/>
                <w:highlight w:val="yellow"/>
                <w:lang w:val="fr-FR"/>
              </w:rPr>
              <w:t>escape_clr_residual_sign</w:t>
            </w:r>
          </w:p>
        </w:tc>
        <w:tc>
          <w:tcPr>
            <w:tcW w:w="812" w:type="dxa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535786">
              <w:rPr>
                <w:noProof/>
                <w:sz w:val="16"/>
                <w:szCs w:val="16"/>
                <w:highlight w:val="yellow"/>
                <w:lang w:val="en-CA" w:eastAsia="ko-KR"/>
              </w:rPr>
              <w:t>FL</w:t>
            </w:r>
          </w:p>
        </w:tc>
        <w:tc>
          <w:tcPr>
            <w:tcW w:w="4612" w:type="dxa"/>
            <w:vAlign w:val="center"/>
          </w:tcPr>
          <w:p w:rsidR="00535786" w:rsidRPr="00535786" w:rsidRDefault="00535786" w:rsidP="00AA405A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535786">
              <w:rPr>
                <w:noProof/>
                <w:sz w:val="16"/>
                <w:szCs w:val="16"/>
                <w:highlight w:val="yellow"/>
                <w:lang w:val="en-CA" w:eastAsia="ko-KR"/>
              </w:rPr>
              <w:t>cMax = 1</w:t>
            </w:r>
          </w:p>
        </w:tc>
      </w:tr>
    </w:tbl>
    <w:p w:rsidR="00AA405A" w:rsidRDefault="00AA405A" w:rsidP="00AA405A">
      <w:pPr>
        <w:jc w:val="center"/>
        <w:rPr>
          <w:lang w:val="en-CA"/>
        </w:rPr>
      </w:pPr>
    </w:p>
    <w:p w:rsidR="00535786" w:rsidRPr="00BE37CB" w:rsidRDefault="00535786" w:rsidP="00535786">
      <w:pPr>
        <w:pStyle w:val="Heading4"/>
        <w:numPr>
          <w:ilvl w:val="3"/>
          <w:numId w:val="9"/>
        </w:numPr>
        <w:rPr>
          <w:highlight w:val="yellow"/>
          <w:lang w:val="en-CA"/>
        </w:rPr>
      </w:pPr>
      <w:bookmarkStart w:id="30" w:name="_Ref395281259"/>
      <w:proofErr w:type="spellStart"/>
      <w:r w:rsidRPr="00BE37CB">
        <w:rPr>
          <w:highlight w:val="yellow"/>
          <w:lang w:val="en-CA"/>
        </w:rPr>
        <w:t>Binarization</w:t>
      </w:r>
      <w:proofErr w:type="spellEnd"/>
      <w:r w:rsidRPr="00BE37CB">
        <w:rPr>
          <w:highlight w:val="yellow"/>
          <w:lang w:val="en-CA"/>
        </w:rPr>
        <w:t xml:space="preserve"> process for </w:t>
      </w:r>
      <w:proofErr w:type="spellStart"/>
      <w:r w:rsidRPr="00BE37CB">
        <w:rPr>
          <w:highlight w:val="yellow"/>
          <w:lang w:val="en-CA"/>
        </w:rPr>
        <w:t>escape_clr_pred_idx</w:t>
      </w:r>
      <w:r w:rsidR="00586D8E">
        <w:rPr>
          <w:highlight w:val="yellow"/>
          <w:lang w:val="en-CA"/>
        </w:rPr>
        <w:t>_coded</w:t>
      </w:r>
      <w:proofErr w:type="spellEnd"/>
    </w:p>
    <w:p w:rsidR="00535786" w:rsidRPr="00BE37CB" w:rsidRDefault="00535786" w:rsidP="00535786">
      <w:pPr>
        <w:rPr>
          <w:noProof/>
          <w:highlight w:val="yellow"/>
          <w:lang w:val="en-CA"/>
        </w:rPr>
      </w:pPr>
      <w:r w:rsidRPr="00BE37CB">
        <w:rPr>
          <w:noProof/>
          <w:highlight w:val="yellow"/>
          <w:lang w:val="en-CA"/>
        </w:rPr>
        <w:t>Input to this process is a request for a binarization for the syntax element escape_clr_pred_idx</w:t>
      </w:r>
      <w:r w:rsidR="00586D8E">
        <w:rPr>
          <w:noProof/>
          <w:highlight w:val="yellow"/>
          <w:lang w:val="en-CA"/>
        </w:rPr>
        <w:t>_coded</w:t>
      </w:r>
      <w:r w:rsidRPr="00BE37CB">
        <w:rPr>
          <w:noProof/>
          <w:highlight w:val="yellow"/>
          <w:lang w:val="en-CA"/>
        </w:rPr>
        <w:t>.</w:t>
      </w:r>
    </w:p>
    <w:p w:rsidR="00535786" w:rsidRPr="00BE37CB" w:rsidRDefault="00535786" w:rsidP="00535786">
      <w:pPr>
        <w:spacing w:after="120"/>
        <w:rPr>
          <w:noProof/>
          <w:highlight w:val="yellow"/>
          <w:lang w:val="en-CA"/>
        </w:rPr>
      </w:pPr>
      <w:r w:rsidRPr="00BE37CB">
        <w:rPr>
          <w:noProof/>
          <w:highlight w:val="yellow"/>
          <w:lang w:val="en-CA"/>
        </w:rPr>
        <w:t xml:space="preserve">Output of this process is the binarization of </w:t>
      </w:r>
      <w:r w:rsidR="00CA07E6" w:rsidRPr="00BE37CB">
        <w:rPr>
          <w:noProof/>
          <w:highlight w:val="yellow"/>
          <w:lang w:val="en-CA"/>
        </w:rPr>
        <w:t>escape_clr_pred_idx</w:t>
      </w:r>
      <w:r w:rsidR="00586D8E">
        <w:rPr>
          <w:noProof/>
          <w:highlight w:val="yellow"/>
          <w:lang w:val="en-CA"/>
        </w:rPr>
        <w:t>_coded</w:t>
      </w:r>
      <w:r w:rsidRPr="00BE37CB">
        <w:rPr>
          <w:noProof/>
          <w:highlight w:val="yellow"/>
          <w:lang w:val="en-CA"/>
        </w:rPr>
        <w:t xml:space="preserve"> as specified in </w:t>
      </w:r>
      <w:r w:rsidRPr="00BE37CB">
        <w:rPr>
          <w:noProof/>
          <w:highlight w:val="yellow"/>
          <w:lang w:val="en-CA"/>
        </w:rPr>
        <w:fldChar w:fldCharType="begin"/>
      </w:r>
      <w:r w:rsidRPr="00BE37CB">
        <w:rPr>
          <w:noProof/>
          <w:highlight w:val="yellow"/>
          <w:lang w:val="en-CA"/>
        </w:rPr>
        <w:instrText xml:space="preserve"> REF _Ref396397854 \h </w:instrText>
      </w:r>
      <w:r w:rsidR="00BE37CB">
        <w:rPr>
          <w:noProof/>
          <w:highlight w:val="yellow"/>
          <w:lang w:val="en-CA"/>
        </w:rPr>
        <w:instrText xml:space="preserve"> \* MERGEFORMAT </w:instrText>
      </w:r>
      <w:r w:rsidRPr="00BE37CB">
        <w:rPr>
          <w:noProof/>
          <w:highlight w:val="yellow"/>
          <w:lang w:val="en-CA"/>
        </w:rPr>
      </w:r>
      <w:r w:rsidRPr="00BE37CB">
        <w:rPr>
          <w:noProof/>
          <w:highlight w:val="yellow"/>
          <w:lang w:val="en-CA"/>
        </w:rPr>
        <w:fldChar w:fldCharType="separate"/>
      </w:r>
      <w:r w:rsidRPr="00BE37CB">
        <w:rPr>
          <w:highlight w:val="yellow"/>
        </w:rPr>
        <w:t xml:space="preserve">Table </w:t>
      </w:r>
      <w:r w:rsidRPr="00BE37CB">
        <w:rPr>
          <w:noProof/>
          <w:highlight w:val="yellow"/>
        </w:rPr>
        <w:t>9</w:t>
      </w:r>
      <w:r w:rsidRPr="00BE37CB">
        <w:rPr>
          <w:highlight w:val="yellow"/>
        </w:rPr>
        <w:noBreakHyphen/>
      </w:r>
      <w:r w:rsidRPr="00BE37CB">
        <w:rPr>
          <w:noProof/>
          <w:highlight w:val="yellow"/>
        </w:rPr>
        <w:t>4</w:t>
      </w:r>
      <w:r w:rsidR="00BE37CB">
        <w:rPr>
          <w:noProof/>
          <w:highlight w:val="yellow"/>
        </w:rPr>
        <w:t>7</w:t>
      </w:r>
      <w:r w:rsidRPr="00BE37CB">
        <w:rPr>
          <w:noProof/>
          <w:highlight w:val="yellow"/>
          <w:lang w:val="en-CA"/>
        </w:rPr>
        <w:fldChar w:fldCharType="end"/>
      </w:r>
      <w:r w:rsidRPr="00BE37CB">
        <w:rPr>
          <w:noProof/>
          <w:highlight w:val="yellow"/>
          <w:lang w:val="en-CA"/>
        </w:rPr>
        <w:t xml:space="preserve">. </w:t>
      </w:r>
    </w:p>
    <w:p w:rsidR="00535786" w:rsidRPr="00BE37CB" w:rsidRDefault="00535786" w:rsidP="00535786">
      <w:pPr>
        <w:pStyle w:val="Caption"/>
        <w:rPr>
          <w:highlight w:val="yellow"/>
        </w:rPr>
      </w:pPr>
      <w:r w:rsidRPr="00BE37CB">
        <w:rPr>
          <w:highlight w:val="yellow"/>
        </w:rPr>
        <w:t xml:space="preserve">Table </w:t>
      </w:r>
      <w:r w:rsidRPr="00BE37CB">
        <w:rPr>
          <w:highlight w:val="yellow"/>
        </w:rPr>
        <w:fldChar w:fldCharType="begin"/>
      </w:r>
      <w:r w:rsidRPr="00BE37CB">
        <w:rPr>
          <w:highlight w:val="yellow"/>
        </w:rPr>
        <w:instrText xml:space="preserve"> STYLEREF 1 \s </w:instrText>
      </w:r>
      <w:r w:rsidRPr="00BE37CB">
        <w:rPr>
          <w:highlight w:val="yellow"/>
        </w:rPr>
        <w:fldChar w:fldCharType="separate"/>
      </w:r>
      <w:r w:rsidRPr="00BE37CB">
        <w:rPr>
          <w:noProof/>
          <w:highlight w:val="yellow"/>
        </w:rPr>
        <w:t>9</w:t>
      </w:r>
      <w:r w:rsidRPr="00BE37CB">
        <w:rPr>
          <w:highlight w:val="yellow"/>
        </w:rPr>
        <w:fldChar w:fldCharType="end"/>
      </w:r>
      <w:r w:rsidRPr="00BE37CB">
        <w:rPr>
          <w:highlight w:val="yellow"/>
        </w:rPr>
        <w:noBreakHyphen/>
      </w:r>
      <w:r w:rsidR="00BE37CB" w:rsidRPr="00BE37CB">
        <w:rPr>
          <w:highlight w:val="yellow"/>
        </w:rPr>
        <w:t>47</w:t>
      </w:r>
      <w:r w:rsidRPr="00BE37CB">
        <w:rPr>
          <w:highlight w:val="yellow"/>
        </w:rPr>
        <w:t xml:space="preserve"> </w:t>
      </w:r>
      <w:r w:rsidRPr="00BE37CB">
        <w:rPr>
          <w:noProof/>
          <w:highlight w:val="yellow"/>
          <w:lang w:val="en-GB"/>
        </w:rPr>
        <w:t xml:space="preserve">– Binarization for </w:t>
      </w:r>
      <w:r w:rsidR="00BE37CB" w:rsidRPr="00BE37CB">
        <w:rPr>
          <w:noProof/>
          <w:highlight w:val="yellow"/>
          <w:lang w:val="en-GB"/>
        </w:rPr>
        <w:t>escape_clr_pred_idx</w:t>
      </w:r>
      <w:r w:rsidR="00586D8E">
        <w:rPr>
          <w:noProof/>
          <w:highlight w:val="yellow"/>
          <w:lang w:val="en-GB"/>
        </w:rPr>
        <w:t>_coded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590"/>
      </w:tblGrid>
      <w:tr w:rsidR="00535786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535786" w:rsidRPr="00BE37CB" w:rsidRDefault="00BE37CB" w:rsidP="006C26E4">
            <w:pPr>
              <w:keepNext/>
              <w:jc w:val="center"/>
              <w:rPr>
                <w:b/>
                <w:noProof/>
                <w:highlight w:val="yellow"/>
                <w:lang w:val="en-CA"/>
              </w:rPr>
            </w:pPr>
            <w:r>
              <w:rPr>
                <w:b/>
                <w:noProof/>
                <w:highlight w:val="yellow"/>
                <w:lang w:val="en-CA"/>
              </w:rPr>
              <w:t>escape_clr_pred_idx</w:t>
            </w:r>
            <w:r w:rsidR="00586D8E">
              <w:rPr>
                <w:b/>
                <w:noProof/>
                <w:highlight w:val="yellow"/>
                <w:lang w:val="en-CA"/>
              </w:rPr>
              <w:t>_coded</w:t>
            </w:r>
          </w:p>
        </w:tc>
        <w:tc>
          <w:tcPr>
            <w:tcW w:w="4590" w:type="dxa"/>
            <w:shd w:val="clear" w:color="auto" w:fill="auto"/>
          </w:tcPr>
          <w:p w:rsidR="00535786" w:rsidRPr="00BE37CB" w:rsidRDefault="00535786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Codeword</w:t>
            </w:r>
          </w:p>
        </w:tc>
      </w:tr>
      <w:tr w:rsidR="00535786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535786" w:rsidRPr="00BE37CB" w:rsidRDefault="00535786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0</w:t>
            </w:r>
          </w:p>
        </w:tc>
        <w:tc>
          <w:tcPr>
            <w:tcW w:w="4590" w:type="dxa"/>
            <w:shd w:val="clear" w:color="auto" w:fill="auto"/>
          </w:tcPr>
          <w:p w:rsidR="00535786" w:rsidRPr="00BE37CB" w:rsidRDefault="00535786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0</w:t>
            </w:r>
          </w:p>
        </w:tc>
      </w:tr>
      <w:tr w:rsidR="00535786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535786" w:rsidRPr="00BE37CB" w:rsidRDefault="00535786" w:rsidP="00CA07E6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&gt;</w:t>
            </w:r>
            <w:r w:rsidR="00CA07E6" w:rsidRPr="00BE37CB">
              <w:rPr>
                <w:noProof/>
                <w:highlight w:val="yellow"/>
                <w:lang w:val="en-CA"/>
              </w:rPr>
              <w:t>0</w:t>
            </w:r>
          </w:p>
        </w:tc>
        <w:tc>
          <w:tcPr>
            <w:tcW w:w="4590" w:type="dxa"/>
            <w:shd w:val="clear" w:color="auto" w:fill="auto"/>
          </w:tcPr>
          <w:p w:rsidR="00535786" w:rsidRPr="00BE37CB" w:rsidRDefault="00CA07E6" w:rsidP="00CA07E6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TB</w:t>
            </w:r>
          </w:p>
        </w:tc>
      </w:tr>
    </w:tbl>
    <w:p w:rsidR="00CA07E6" w:rsidRPr="00BE37CB" w:rsidRDefault="00CA07E6" w:rsidP="00CA07E6">
      <w:pPr>
        <w:spacing w:after="120"/>
        <w:rPr>
          <w:noProof/>
          <w:highlight w:val="yellow"/>
          <w:lang w:val="en-CA"/>
        </w:rPr>
      </w:pPr>
      <w:r w:rsidRPr="00BE37CB">
        <w:rPr>
          <w:noProof/>
          <w:highlight w:val="yellow"/>
          <w:lang w:val="en-CA"/>
        </w:rPr>
        <w:t>The maximum parameter cMax for TB binarization is derived as follows</w:t>
      </w:r>
    </w:p>
    <w:p w:rsidR="00BE37CB" w:rsidRPr="00BE37CB" w:rsidRDefault="00CA07E6" w:rsidP="00CA07E6">
      <w:pPr>
        <w:spacing w:after="120"/>
        <w:rPr>
          <w:noProof/>
          <w:highlight w:val="yellow"/>
          <w:lang w:val="en-CA"/>
        </w:rPr>
      </w:pPr>
      <w:r w:rsidRPr="00BE37CB">
        <w:rPr>
          <w:noProof/>
          <w:highlight w:val="yellow"/>
          <w:lang w:val="en-CA"/>
        </w:rPr>
        <w:t xml:space="preserve">if ( escape_clr_pred_type ==0 ) </w:t>
      </w:r>
    </w:p>
    <w:p w:rsidR="00CA07E6" w:rsidRPr="00BE37CB" w:rsidRDefault="00BE37CB" w:rsidP="00CA07E6">
      <w:pPr>
        <w:spacing w:after="120"/>
        <w:rPr>
          <w:noProof/>
          <w:highlight w:val="yellow"/>
          <w:lang w:val="en-CA"/>
        </w:rPr>
      </w:pPr>
      <w:r w:rsidRPr="00BE37CB">
        <w:rPr>
          <w:noProof/>
          <w:highlight w:val="yellow"/>
          <w:lang w:val="en-CA"/>
        </w:rPr>
        <w:tab/>
      </w:r>
      <w:r w:rsidR="00CA07E6" w:rsidRPr="00BE37CB">
        <w:rPr>
          <w:noProof/>
          <w:highlight w:val="yellow"/>
          <w:lang w:val="en-CA"/>
        </w:rPr>
        <w:t xml:space="preserve">cMax = palette_size </w:t>
      </w:r>
      <w:r w:rsidRPr="00BE37CB">
        <w:rPr>
          <w:noProof/>
          <w:highlight w:val="yellow"/>
          <w:lang w:val="en-CA"/>
        </w:rPr>
        <w:t>–</w:t>
      </w:r>
      <w:r w:rsidR="00CA07E6" w:rsidRPr="00BE37CB">
        <w:rPr>
          <w:noProof/>
          <w:highlight w:val="yellow"/>
          <w:lang w:val="en-CA"/>
        </w:rPr>
        <w:t xml:space="preserve"> 1</w:t>
      </w:r>
    </w:p>
    <w:p w:rsidR="00BE37CB" w:rsidRPr="00BE37CB" w:rsidRDefault="00BE37CB" w:rsidP="00CA07E6">
      <w:pPr>
        <w:spacing w:after="120"/>
        <w:rPr>
          <w:noProof/>
          <w:highlight w:val="yellow"/>
          <w:lang w:val="en-CA"/>
        </w:rPr>
      </w:pPr>
      <w:r w:rsidRPr="00BE37CB">
        <w:rPr>
          <w:noProof/>
          <w:highlight w:val="yellow"/>
          <w:lang w:val="en-CA"/>
        </w:rPr>
        <w:t xml:space="preserve">else </w:t>
      </w:r>
    </w:p>
    <w:p w:rsidR="00BE37CB" w:rsidRDefault="00BE37CB" w:rsidP="00CA07E6">
      <w:pPr>
        <w:spacing w:after="120"/>
        <w:rPr>
          <w:noProof/>
          <w:lang w:val="en-CA"/>
        </w:rPr>
      </w:pPr>
      <w:r w:rsidRPr="00BE37CB">
        <w:rPr>
          <w:noProof/>
          <w:highlight w:val="yellow"/>
          <w:lang w:val="en-CA"/>
        </w:rPr>
        <w:lastRenderedPageBreak/>
        <w:tab/>
        <w:t xml:space="preserve">cMax = </w:t>
      </w:r>
      <w:r w:rsidRPr="00BE37CB">
        <w:rPr>
          <w:noProof/>
          <w:color w:val="000000"/>
          <w:highlight w:val="yellow"/>
          <w:lang w:val="fr-FR"/>
        </w:rPr>
        <w:t>escapeClrPredListSize -1</w:t>
      </w:r>
    </w:p>
    <w:p w:rsidR="00BE37CB" w:rsidRDefault="00BE37CB" w:rsidP="00CA07E6">
      <w:pPr>
        <w:spacing w:after="120"/>
        <w:rPr>
          <w:lang w:val="en-CA"/>
        </w:rPr>
      </w:pPr>
    </w:p>
    <w:p w:rsidR="00535786" w:rsidRPr="00BE37CB" w:rsidRDefault="00535786" w:rsidP="00535786">
      <w:pPr>
        <w:pStyle w:val="Heading4"/>
        <w:numPr>
          <w:ilvl w:val="0"/>
          <w:numId w:val="0"/>
        </w:numPr>
        <w:ind w:left="1728" w:hanging="1728"/>
        <w:rPr>
          <w:highlight w:val="yellow"/>
          <w:lang w:val="en-CA"/>
        </w:rPr>
      </w:pPr>
      <w:proofErr w:type="gramStart"/>
      <w:r w:rsidRPr="00BE37CB">
        <w:rPr>
          <w:highlight w:val="yellow"/>
          <w:lang w:val="en-CA"/>
        </w:rPr>
        <w:t xml:space="preserve">9.3.3.15  </w:t>
      </w:r>
      <w:proofErr w:type="spellStart"/>
      <w:r w:rsidRPr="00BE37CB">
        <w:rPr>
          <w:highlight w:val="yellow"/>
          <w:lang w:val="en-CA"/>
        </w:rPr>
        <w:t>Binarization</w:t>
      </w:r>
      <w:proofErr w:type="spellEnd"/>
      <w:proofErr w:type="gramEnd"/>
      <w:r w:rsidRPr="00BE37CB">
        <w:rPr>
          <w:highlight w:val="yellow"/>
          <w:lang w:val="en-CA"/>
        </w:rPr>
        <w:t xml:space="preserve"> process for </w:t>
      </w:r>
      <w:bookmarkEnd w:id="30"/>
      <w:proofErr w:type="spellStart"/>
      <w:r w:rsidR="00BE37CB" w:rsidRPr="00BE37CB">
        <w:rPr>
          <w:highlight w:val="yellow"/>
          <w:lang w:val="en-CA"/>
        </w:rPr>
        <w:t>escape_clr_residual_abs_val</w:t>
      </w:r>
      <w:proofErr w:type="spellEnd"/>
    </w:p>
    <w:p w:rsidR="00535786" w:rsidRPr="00BE37CB" w:rsidRDefault="00535786" w:rsidP="00535786">
      <w:pPr>
        <w:rPr>
          <w:noProof/>
          <w:highlight w:val="yellow"/>
          <w:lang w:val="en-CA"/>
        </w:rPr>
      </w:pPr>
      <w:r w:rsidRPr="00BE37CB">
        <w:rPr>
          <w:noProof/>
          <w:highlight w:val="yellow"/>
          <w:lang w:val="en-CA"/>
        </w:rPr>
        <w:t xml:space="preserve">Input to this process is a request for a binarization for the syntax element </w:t>
      </w:r>
      <w:r w:rsidR="00BE37CB" w:rsidRPr="00BE37CB">
        <w:rPr>
          <w:noProof/>
          <w:highlight w:val="yellow"/>
          <w:lang w:val="en-CA"/>
        </w:rPr>
        <w:t>escape_clr_residual_abs_val</w:t>
      </w:r>
      <w:r w:rsidRPr="00BE37CB">
        <w:rPr>
          <w:noProof/>
          <w:highlight w:val="yellow"/>
          <w:lang w:val="en-CA"/>
        </w:rPr>
        <w:t>.</w:t>
      </w:r>
    </w:p>
    <w:p w:rsidR="00535786" w:rsidRPr="00BE37CB" w:rsidRDefault="00535786" w:rsidP="00535786">
      <w:pPr>
        <w:spacing w:after="120"/>
        <w:rPr>
          <w:noProof/>
          <w:highlight w:val="yellow"/>
          <w:lang w:val="en-CA"/>
        </w:rPr>
      </w:pPr>
      <w:r w:rsidRPr="00BE37CB">
        <w:rPr>
          <w:noProof/>
          <w:highlight w:val="yellow"/>
          <w:lang w:val="en-CA"/>
        </w:rPr>
        <w:t xml:space="preserve">Output of this process is the binarization of </w:t>
      </w:r>
      <w:r w:rsidR="00586D8E" w:rsidRPr="00BE37CB">
        <w:rPr>
          <w:noProof/>
          <w:highlight w:val="yellow"/>
          <w:lang w:val="en-CA"/>
        </w:rPr>
        <w:t>escape_clr_residual_abs_val</w:t>
      </w:r>
      <w:r w:rsidRPr="00BE37CB">
        <w:rPr>
          <w:noProof/>
          <w:highlight w:val="yellow"/>
          <w:lang w:val="en-CA"/>
        </w:rPr>
        <w:t xml:space="preserve"> as specified in </w:t>
      </w:r>
      <w:r w:rsidRPr="00BE37CB">
        <w:rPr>
          <w:noProof/>
          <w:highlight w:val="yellow"/>
          <w:lang w:val="en-CA"/>
        </w:rPr>
        <w:fldChar w:fldCharType="begin"/>
      </w:r>
      <w:r w:rsidRPr="00BE37CB">
        <w:rPr>
          <w:noProof/>
          <w:highlight w:val="yellow"/>
          <w:lang w:val="en-CA"/>
        </w:rPr>
        <w:instrText xml:space="preserve"> REF _Ref396397854 \h </w:instrText>
      </w:r>
      <w:r w:rsidR="00BE37CB">
        <w:rPr>
          <w:noProof/>
          <w:highlight w:val="yellow"/>
          <w:lang w:val="en-CA"/>
        </w:rPr>
        <w:instrText xml:space="preserve"> \* MERGEFORMAT </w:instrText>
      </w:r>
      <w:r w:rsidRPr="00BE37CB">
        <w:rPr>
          <w:noProof/>
          <w:highlight w:val="yellow"/>
          <w:lang w:val="en-CA"/>
        </w:rPr>
      </w:r>
      <w:r w:rsidRPr="00BE37CB">
        <w:rPr>
          <w:noProof/>
          <w:highlight w:val="yellow"/>
          <w:lang w:val="en-CA"/>
        </w:rPr>
        <w:fldChar w:fldCharType="separate"/>
      </w:r>
      <w:r w:rsidRPr="00BE37CB">
        <w:rPr>
          <w:highlight w:val="yellow"/>
        </w:rPr>
        <w:t xml:space="preserve">Table </w:t>
      </w:r>
      <w:r w:rsidRPr="00BE37CB">
        <w:rPr>
          <w:noProof/>
          <w:highlight w:val="yellow"/>
        </w:rPr>
        <w:t>9</w:t>
      </w:r>
      <w:r w:rsidRPr="00BE37CB">
        <w:rPr>
          <w:highlight w:val="yellow"/>
        </w:rPr>
        <w:noBreakHyphen/>
      </w:r>
      <w:r w:rsidRPr="00BE37CB">
        <w:rPr>
          <w:noProof/>
          <w:highlight w:val="yellow"/>
        </w:rPr>
        <w:t>4</w:t>
      </w:r>
      <w:r w:rsidR="00BE37CB" w:rsidRPr="00BE37CB">
        <w:rPr>
          <w:noProof/>
          <w:highlight w:val="yellow"/>
        </w:rPr>
        <w:t>8</w:t>
      </w:r>
      <w:r w:rsidRPr="00BE37CB">
        <w:rPr>
          <w:noProof/>
          <w:highlight w:val="yellow"/>
          <w:lang w:val="en-CA"/>
        </w:rPr>
        <w:fldChar w:fldCharType="end"/>
      </w:r>
      <w:r w:rsidRPr="00BE37CB">
        <w:rPr>
          <w:noProof/>
          <w:highlight w:val="yellow"/>
          <w:lang w:val="en-CA"/>
        </w:rPr>
        <w:t xml:space="preserve">. </w:t>
      </w:r>
    </w:p>
    <w:p w:rsidR="00535786" w:rsidRPr="0002123F" w:rsidRDefault="00535786" w:rsidP="00535786">
      <w:pPr>
        <w:pStyle w:val="Caption"/>
        <w:rPr>
          <w:noProof/>
          <w:highlight w:val="yellow"/>
          <w:lang w:val="en-GB"/>
        </w:rPr>
      </w:pPr>
      <w:bookmarkStart w:id="31" w:name="_Ref396397854"/>
      <w:bookmarkStart w:id="32" w:name="_Ref396397839"/>
      <w:r w:rsidRPr="00BE37CB">
        <w:rPr>
          <w:highlight w:val="yellow"/>
        </w:rPr>
        <w:t xml:space="preserve">Table </w:t>
      </w:r>
      <w:r w:rsidRPr="00BE37CB">
        <w:rPr>
          <w:highlight w:val="yellow"/>
        </w:rPr>
        <w:fldChar w:fldCharType="begin"/>
      </w:r>
      <w:r w:rsidRPr="00BE37CB">
        <w:rPr>
          <w:highlight w:val="yellow"/>
        </w:rPr>
        <w:instrText xml:space="preserve"> STYLEREF 1 \s </w:instrText>
      </w:r>
      <w:r w:rsidRPr="00BE37CB">
        <w:rPr>
          <w:highlight w:val="yellow"/>
        </w:rPr>
        <w:fldChar w:fldCharType="separate"/>
      </w:r>
      <w:r w:rsidRPr="00BE37CB">
        <w:rPr>
          <w:noProof/>
          <w:highlight w:val="yellow"/>
        </w:rPr>
        <w:t>9</w:t>
      </w:r>
      <w:r w:rsidRPr="00BE37CB">
        <w:rPr>
          <w:highlight w:val="yellow"/>
        </w:rPr>
        <w:fldChar w:fldCharType="end"/>
      </w:r>
      <w:r w:rsidRPr="00BE37CB">
        <w:rPr>
          <w:highlight w:val="yellow"/>
        </w:rPr>
        <w:noBreakHyphen/>
      </w:r>
      <w:r w:rsidRPr="00BE37CB">
        <w:rPr>
          <w:highlight w:val="yellow"/>
        </w:rPr>
        <w:fldChar w:fldCharType="begin"/>
      </w:r>
      <w:r w:rsidRPr="00BE37CB">
        <w:rPr>
          <w:highlight w:val="yellow"/>
        </w:rPr>
        <w:instrText xml:space="preserve"> SEQ Table \* ARABIC \s 1 </w:instrText>
      </w:r>
      <w:r w:rsidRPr="00BE37CB">
        <w:rPr>
          <w:highlight w:val="yellow"/>
        </w:rPr>
        <w:fldChar w:fldCharType="separate"/>
      </w:r>
      <w:r w:rsidRPr="00BE37CB">
        <w:rPr>
          <w:noProof/>
          <w:highlight w:val="yellow"/>
        </w:rPr>
        <w:t>4</w:t>
      </w:r>
      <w:r w:rsidR="00BE37CB" w:rsidRPr="00BE37CB">
        <w:rPr>
          <w:noProof/>
          <w:highlight w:val="yellow"/>
        </w:rPr>
        <w:t>8</w:t>
      </w:r>
      <w:r w:rsidRPr="00BE37CB">
        <w:rPr>
          <w:highlight w:val="yellow"/>
        </w:rPr>
        <w:fldChar w:fldCharType="end"/>
      </w:r>
      <w:bookmarkEnd w:id="31"/>
      <w:r w:rsidR="00BE37CB" w:rsidRPr="00BE37CB">
        <w:rPr>
          <w:highlight w:val="yellow"/>
        </w:rPr>
        <w:t>(a)</w:t>
      </w:r>
      <w:r w:rsidRPr="00BE37CB">
        <w:rPr>
          <w:highlight w:val="yellow"/>
        </w:rPr>
        <w:t xml:space="preserve"> </w:t>
      </w:r>
      <w:r w:rsidRPr="00BE37CB">
        <w:rPr>
          <w:noProof/>
          <w:highlight w:val="yellow"/>
          <w:lang w:val="en-GB"/>
        </w:rPr>
        <w:t xml:space="preserve">– Binarization for </w:t>
      </w:r>
      <w:r w:rsidR="00BE37CB" w:rsidRPr="00BE37CB">
        <w:rPr>
          <w:noProof/>
          <w:highlight w:val="yellow"/>
          <w:lang w:val="en-GB"/>
        </w:rPr>
        <w:t>escape_clr_residual_abs_val</w:t>
      </w:r>
      <w:bookmarkEnd w:id="32"/>
      <w:r w:rsidR="00BE37CB" w:rsidRPr="00BE37CB">
        <w:rPr>
          <w:noProof/>
          <w:highlight w:val="yellow"/>
          <w:lang w:val="en-GB"/>
        </w:rPr>
        <w:t xml:space="preserve"> if </w:t>
      </w:r>
      <w:r w:rsidR="00BE37CB" w:rsidRPr="0002123F">
        <w:rPr>
          <w:noProof/>
          <w:highlight w:val="yellow"/>
          <w:lang w:val="en-GB"/>
        </w:rPr>
        <w:t>cu_transquant_bypass_flag is 0</w:t>
      </w:r>
      <w:r w:rsidR="00BE37CB" w:rsidRPr="00BE37CB">
        <w:rPr>
          <w:noProof/>
          <w:highlight w:val="yellow"/>
          <w:lang w:val="en-GB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4590"/>
      </w:tblGrid>
      <w:tr w:rsidR="00535786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535786" w:rsidRPr="00BE37CB" w:rsidRDefault="00BE37CB" w:rsidP="0002123F">
            <w:pPr>
              <w:keepNext/>
              <w:jc w:val="center"/>
              <w:rPr>
                <w:b/>
                <w:noProof/>
                <w:highlight w:val="yellow"/>
                <w:lang w:val="en-CA"/>
              </w:rPr>
            </w:pPr>
            <w:r w:rsidRPr="00BE37CB">
              <w:rPr>
                <w:b/>
                <w:noProof/>
                <w:highlight w:val="yellow"/>
              </w:rPr>
              <w:t>escape_clr_residual_abs_val</w:t>
            </w:r>
          </w:p>
        </w:tc>
        <w:tc>
          <w:tcPr>
            <w:tcW w:w="4590" w:type="dxa"/>
            <w:shd w:val="clear" w:color="auto" w:fill="auto"/>
          </w:tcPr>
          <w:p w:rsidR="00535786" w:rsidRPr="00BE37CB" w:rsidRDefault="00535786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Codeword</w:t>
            </w:r>
          </w:p>
        </w:tc>
      </w:tr>
      <w:tr w:rsidR="00535786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535786" w:rsidRPr="00BE37CB" w:rsidRDefault="00535786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0</w:t>
            </w:r>
          </w:p>
        </w:tc>
        <w:tc>
          <w:tcPr>
            <w:tcW w:w="4590" w:type="dxa"/>
            <w:shd w:val="clear" w:color="auto" w:fill="auto"/>
          </w:tcPr>
          <w:p w:rsidR="00535786" w:rsidRPr="00BE37CB" w:rsidRDefault="00535786" w:rsidP="00BE37CB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0</w:t>
            </w:r>
          </w:p>
        </w:tc>
      </w:tr>
      <w:tr w:rsidR="00535786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535786" w:rsidRPr="00BE37CB" w:rsidRDefault="00535786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1</w:t>
            </w:r>
          </w:p>
        </w:tc>
        <w:tc>
          <w:tcPr>
            <w:tcW w:w="4590" w:type="dxa"/>
            <w:shd w:val="clear" w:color="auto" w:fill="auto"/>
          </w:tcPr>
          <w:p w:rsidR="00535786" w:rsidRPr="00BE37CB" w:rsidRDefault="00535786" w:rsidP="00BE37CB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10</w:t>
            </w:r>
          </w:p>
        </w:tc>
      </w:tr>
      <w:tr w:rsidR="00535786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535786" w:rsidRPr="00BE37CB" w:rsidRDefault="00535786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2</w:t>
            </w:r>
          </w:p>
        </w:tc>
        <w:tc>
          <w:tcPr>
            <w:tcW w:w="4590" w:type="dxa"/>
            <w:shd w:val="clear" w:color="auto" w:fill="auto"/>
          </w:tcPr>
          <w:p w:rsidR="00535786" w:rsidRPr="00BE37CB" w:rsidRDefault="00535786" w:rsidP="00BE37CB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110</w:t>
            </w:r>
          </w:p>
        </w:tc>
      </w:tr>
      <w:tr w:rsidR="00535786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535786" w:rsidRPr="00BE37CB" w:rsidRDefault="00BE37CB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3</w:t>
            </w:r>
          </w:p>
        </w:tc>
        <w:tc>
          <w:tcPr>
            <w:tcW w:w="4590" w:type="dxa"/>
            <w:shd w:val="clear" w:color="auto" w:fill="auto"/>
          </w:tcPr>
          <w:p w:rsidR="00535786" w:rsidRPr="00BE37CB" w:rsidRDefault="00BE37CB" w:rsidP="00BE37CB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111</w:t>
            </w:r>
          </w:p>
        </w:tc>
      </w:tr>
    </w:tbl>
    <w:p w:rsidR="00BE37CB" w:rsidRPr="00BE37CB" w:rsidRDefault="00BE37CB" w:rsidP="00BE37CB">
      <w:pPr>
        <w:pStyle w:val="Caption"/>
        <w:rPr>
          <w:highlight w:val="yellow"/>
        </w:rPr>
      </w:pPr>
      <w:r w:rsidRPr="00BE37CB">
        <w:rPr>
          <w:highlight w:val="yellow"/>
        </w:rPr>
        <w:t xml:space="preserve">Table </w:t>
      </w:r>
      <w:r w:rsidRPr="00BE37CB">
        <w:rPr>
          <w:highlight w:val="yellow"/>
        </w:rPr>
        <w:fldChar w:fldCharType="begin"/>
      </w:r>
      <w:r w:rsidRPr="00BE37CB">
        <w:rPr>
          <w:highlight w:val="yellow"/>
        </w:rPr>
        <w:instrText xml:space="preserve"> STYLEREF 1 \s </w:instrText>
      </w:r>
      <w:r w:rsidRPr="00BE37CB">
        <w:rPr>
          <w:highlight w:val="yellow"/>
        </w:rPr>
        <w:fldChar w:fldCharType="separate"/>
      </w:r>
      <w:r w:rsidRPr="00BE37CB">
        <w:rPr>
          <w:noProof/>
          <w:highlight w:val="yellow"/>
        </w:rPr>
        <w:t>9</w:t>
      </w:r>
      <w:r w:rsidRPr="00BE37CB">
        <w:rPr>
          <w:highlight w:val="yellow"/>
        </w:rPr>
        <w:fldChar w:fldCharType="end"/>
      </w:r>
      <w:r w:rsidRPr="00BE37CB">
        <w:rPr>
          <w:highlight w:val="yellow"/>
        </w:rPr>
        <w:noBreakHyphen/>
      </w:r>
      <w:r w:rsidRPr="00BE37CB">
        <w:rPr>
          <w:highlight w:val="yellow"/>
        </w:rPr>
        <w:fldChar w:fldCharType="begin"/>
      </w:r>
      <w:r w:rsidRPr="00BE37CB">
        <w:rPr>
          <w:highlight w:val="yellow"/>
        </w:rPr>
        <w:instrText xml:space="preserve"> SEQ Table \* ARABIC \s 1 </w:instrText>
      </w:r>
      <w:r w:rsidRPr="00BE37CB">
        <w:rPr>
          <w:highlight w:val="yellow"/>
        </w:rPr>
        <w:fldChar w:fldCharType="separate"/>
      </w:r>
      <w:r w:rsidRPr="00BE37CB">
        <w:rPr>
          <w:noProof/>
          <w:highlight w:val="yellow"/>
        </w:rPr>
        <w:t>48</w:t>
      </w:r>
      <w:r w:rsidRPr="00BE37CB">
        <w:rPr>
          <w:highlight w:val="yellow"/>
        </w:rPr>
        <w:fldChar w:fldCharType="end"/>
      </w:r>
      <w:r w:rsidRPr="00BE37CB">
        <w:rPr>
          <w:highlight w:val="yellow"/>
        </w:rPr>
        <w:t xml:space="preserve">(b) </w:t>
      </w:r>
      <w:r w:rsidRPr="00BE37CB">
        <w:rPr>
          <w:noProof/>
          <w:highlight w:val="yellow"/>
          <w:lang w:val="en-GB"/>
        </w:rPr>
        <w:t xml:space="preserve">– Binarization for escape_clr_residual_abs_val if </w:t>
      </w:r>
      <w:r w:rsidRPr="0002123F">
        <w:rPr>
          <w:noProof/>
          <w:highlight w:val="yellow"/>
          <w:lang w:val="en-GB"/>
        </w:rPr>
        <w:t>cu_transquant_bypass_flag is 1</w:t>
      </w:r>
      <w:r w:rsidRPr="00BE37CB">
        <w:rPr>
          <w:noProof/>
          <w:highlight w:val="yellow"/>
          <w:lang w:val="en-GB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9"/>
        <w:gridCol w:w="4590"/>
      </w:tblGrid>
      <w:tr w:rsidR="00BE37CB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BE37CB" w:rsidRPr="00BE37CB" w:rsidRDefault="00BE37CB" w:rsidP="0002123F">
            <w:pPr>
              <w:keepNext/>
              <w:jc w:val="center"/>
              <w:rPr>
                <w:b/>
                <w:noProof/>
                <w:highlight w:val="yellow"/>
                <w:lang w:val="en-CA"/>
              </w:rPr>
            </w:pPr>
            <w:r w:rsidRPr="00BE37CB">
              <w:rPr>
                <w:b/>
                <w:noProof/>
                <w:highlight w:val="yellow"/>
              </w:rPr>
              <w:t>escape_clr_residual_abs_val</w:t>
            </w:r>
          </w:p>
        </w:tc>
        <w:tc>
          <w:tcPr>
            <w:tcW w:w="4590" w:type="dxa"/>
            <w:shd w:val="clear" w:color="auto" w:fill="auto"/>
          </w:tcPr>
          <w:p w:rsidR="00BE37CB" w:rsidRPr="00BE37CB" w:rsidRDefault="00BE37CB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Codeword</w:t>
            </w:r>
          </w:p>
        </w:tc>
      </w:tr>
      <w:tr w:rsidR="00BE37CB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BE37CB" w:rsidRPr="00BE37CB" w:rsidRDefault="00BE37CB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0</w:t>
            </w:r>
          </w:p>
        </w:tc>
        <w:tc>
          <w:tcPr>
            <w:tcW w:w="4590" w:type="dxa"/>
            <w:shd w:val="clear" w:color="auto" w:fill="auto"/>
          </w:tcPr>
          <w:p w:rsidR="00BE37CB" w:rsidRPr="00BE37CB" w:rsidRDefault="00BE37CB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0</w:t>
            </w:r>
          </w:p>
        </w:tc>
      </w:tr>
      <w:tr w:rsidR="00BE37CB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BE37CB" w:rsidRPr="00BE37CB" w:rsidRDefault="00BE37CB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1</w:t>
            </w:r>
          </w:p>
        </w:tc>
        <w:tc>
          <w:tcPr>
            <w:tcW w:w="4590" w:type="dxa"/>
            <w:shd w:val="clear" w:color="auto" w:fill="auto"/>
          </w:tcPr>
          <w:p w:rsidR="00BE37CB" w:rsidRPr="00BE37CB" w:rsidRDefault="00BE37CB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10</w:t>
            </w:r>
          </w:p>
        </w:tc>
      </w:tr>
      <w:tr w:rsidR="00BE37CB" w:rsidRPr="00BE37CB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BE37CB" w:rsidRPr="00BE37CB" w:rsidRDefault="00BE37CB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2</w:t>
            </w:r>
          </w:p>
        </w:tc>
        <w:tc>
          <w:tcPr>
            <w:tcW w:w="4590" w:type="dxa"/>
            <w:shd w:val="clear" w:color="auto" w:fill="auto"/>
          </w:tcPr>
          <w:p w:rsidR="00BE37CB" w:rsidRPr="00BE37CB" w:rsidRDefault="00BE37CB" w:rsidP="00BE37CB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110</w:t>
            </w:r>
          </w:p>
        </w:tc>
      </w:tr>
      <w:tr w:rsidR="00BE37CB" w:rsidRPr="008D10F2" w:rsidTr="006C26E4">
        <w:trPr>
          <w:jc w:val="center"/>
        </w:trPr>
        <w:tc>
          <w:tcPr>
            <w:tcW w:w="2268" w:type="dxa"/>
            <w:shd w:val="clear" w:color="auto" w:fill="auto"/>
          </w:tcPr>
          <w:p w:rsidR="00BE37CB" w:rsidRPr="00BE37CB" w:rsidRDefault="00BE37CB" w:rsidP="006C26E4">
            <w:pPr>
              <w:keepNext/>
              <w:jc w:val="center"/>
              <w:rPr>
                <w:noProof/>
                <w:highlight w:val="yellow"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&gt;2</w:t>
            </w:r>
          </w:p>
        </w:tc>
        <w:tc>
          <w:tcPr>
            <w:tcW w:w="4590" w:type="dxa"/>
            <w:shd w:val="clear" w:color="auto" w:fill="auto"/>
          </w:tcPr>
          <w:p w:rsidR="00BE37CB" w:rsidRPr="008D10F2" w:rsidRDefault="00BE37CB" w:rsidP="00BE37CB">
            <w:pPr>
              <w:keepNext/>
              <w:jc w:val="center"/>
              <w:rPr>
                <w:noProof/>
                <w:lang w:val="en-CA"/>
              </w:rPr>
            </w:pPr>
            <w:r w:rsidRPr="00BE37CB">
              <w:rPr>
                <w:noProof/>
                <w:highlight w:val="yellow"/>
                <w:lang w:val="en-CA"/>
              </w:rPr>
              <w:t>Prefix = '111', Suffix = TR code , cRiceParam = 2</w:t>
            </w:r>
          </w:p>
        </w:tc>
      </w:tr>
    </w:tbl>
    <w:p w:rsidR="00535786" w:rsidRDefault="00535786" w:rsidP="00AA405A">
      <w:pPr>
        <w:jc w:val="center"/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 w:firstRow="1" w:lastRow="0" w:firstColumn="1" w:lastColumn="0" w:noHBand="0" w:noVBand="1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CF46D0" w:rsidRPr="001C01CF" w:rsidTr="006C26E4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CF46D0" w:rsidRPr="001C01CF" w:rsidRDefault="00CF46D0" w:rsidP="006C26E4">
            <w:pPr>
              <w:pStyle w:val="Caption"/>
              <w:rPr>
                <w:noProof/>
                <w:sz w:val="16"/>
                <w:szCs w:val="16"/>
                <w:lang w:val="en-CA"/>
              </w:rPr>
            </w:pPr>
            <w:bookmarkStart w:id="33" w:name="_Ref348982591"/>
            <w:bookmarkStart w:id="34" w:name="_Toc390728420"/>
            <w:r w:rsidRPr="001C01CF">
              <w:rPr>
                <w:noProof/>
                <w:lang w:val="en-CA"/>
              </w:rPr>
              <w:t>Table </w:t>
            </w:r>
            <w:r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43</w:t>
            </w:r>
            <w:r w:rsidRPr="001C01CF">
              <w:rPr>
                <w:noProof/>
                <w:lang w:val="en-CA"/>
              </w:rPr>
              <w:fldChar w:fldCharType="end"/>
            </w:r>
            <w:bookmarkEnd w:id="33"/>
            <w:r w:rsidRPr="001C01CF">
              <w:rPr>
                <w:noProof/>
                <w:lang w:val="en-CA"/>
              </w:rPr>
              <w:t xml:space="preserve"> – Assignment of ctxInc to syntax elements with context coded bins</w:t>
            </w:r>
            <w:bookmarkEnd w:id="34"/>
          </w:p>
        </w:tc>
      </w:tr>
      <w:tr w:rsidR="00CF46D0" w:rsidRPr="001C01CF" w:rsidTr="006C26E4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CF46D0" w:rsidRPr="001C01CF" w:rsidRDefault="00CF46D0" w:rsidP="006C26E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CF46D0" w:rsidRPr="001C01CF" w:rsidRDefault="00CF46D0" w:rsidP="006C26E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binIdx</w:t>
            </w:r>
          </w:p>
        </w:tc>
      </w:tr>
      <w:tr w:rsidR="00CF46D0" w:rsidRPr="001C01CF" w:rsidTr="006C26E4">
        <w:trPr>
          <w:tblHeader/>
          <w:jc w:val="center"/>
        </w:trPr>
        <w:tc>
          <w:tcPr>
            <w:tcW w:w="2448" w:type="dxa"/>
            <w:vMerge/>
          </w:tcPr>
          <w:p w:rsidR="00CF46D0" w:rsidRPr="001C01CF" w:rsidRDefault="00CF46D0" w:rsidP="006C26E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1C01CF" w:rsidRDefault="00CF46D0" w:rsidP="006C26E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4</w:t>
            </w:r>
          </w:p>
        </w:tc>
        <w:tc>
          <w:tcPr>
            <w:tcW w:w="1008" w:type="dxa"/>
            <w:vAlign w:val="center"/>
          </w:tcPr>
          <w:p w:rsidR="00CF46D0" w:rsidRPr="001C01CF" w:rsidRDefault="00CF46D0" w:rsidP="006C26E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&gt;=  5</w:t>
            </w:r>
          </w:p>
        </w:tc>
      </w:tr>
      <w:tr w:rsidR="00CF46D0" w:rsidRPr="001C01CF" w:rsidTr="006C26E4">
        <w:trPr>
          <w:cantSplit/>
          <w:jc w:val="center"/>
        </w:trPr>
        <w:tc>
          <w:tcPr>
            <w:tcW w:w="2448" w:type="dxa"/>
          </w:tcPr>
          <w:p w:rsidR="00CF46D0" w:rsidRPr="001C01CF" w:rsidRDefault="00940952" w:rsidP="006C26E4">
            <w:pPr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  <w:vAlign w:val="center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palette_share_flag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palette_num_signalled_entries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b</w:t>
            </w:r>
            <w:r w:rsidRPr="008D10F2">
              <w:rPr>
                <w:noProof/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palette_entries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b</w:t>
            </w:r>
            <w:r w:rsidRPr="008D10F2">
              <w:rPr>
                <w:noProof/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palette_transpose_flag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0,</w:t>
            </w:r>
            <w:r>
              <w:rPr>
                <w:noProof/>
                <w:sz w:val="16"/>
                <w:szCs w:val="16"/>
                <w:lang w:val="en-CA"/>
              </w:rPr>
              <w:t xml:space="preserve"> </w:t>
            </w:r>
            <w:r w:rsidRPr="008D10F2">
              <w:rPr>
                <w:noProof/>
                <w:sz w:val="16"/>
                <w:szCs w:val="16"/>
                <w:lang w:val="en-CA"/>
              </w:rPr>
              <w:t>1</w:t>
            </w:r>
            <w:r w:rsidRPr="008D10F2">
              <w:rPr>
                <w:noProof/>
                <w:sz w:val="16"/>
                <w:szCs w:val="16"/>
                <w:lang w:val="en-CA"/>
              </w:rPr>
              <w:br/>
              <w:t>(subclause</w:t>
            </w:r>
            <w:r>
              <w:rPr>
                <w:noProof/>
                <w:sz w:val="16"/>
                <w:szCs w:val="16"/>
                <w:lang w:val="en-CA"/>
              </w:rPr>
              <w:t> </w:t>
            </w:r>
            <w:r w:rsidRPr="008D10F2">
              <w:rPr>
                <w:noProof/>
                <w:sz w:val="16"/>
                <w:szCs w:val="16"/>
                <w:lang w:val="en-CA"/>
              </w:rPr>
              <w:fldChar w:fldCharType="begin" w:fldLock="1"/>
            </w:r>
            <w:r w:rsidRPr="008D10F2">
              <w:rPr>
                <w:noProof/>
                <w:sz w:val="16"/>
                <w:szCs w:val="16"/>
                <w:lang w:val="en-CA"/>
              </w:rPr>
              <w:instrText xml:space="preserve"> REF _Ref331179653 \r \h  \* MERGEFORMAT </w:instrText>
            </w:r>
            <w:r w:rsidRPr="008D10F2">
              <w:rPr>
                <w:noProof/>
                <w:sz w:val="16"/>
                <w:szCs w:val="16"/>
                <w:lang w:val="en-CA"/>
              </w:rPr>
            </w:r>
            <w:r w:rsidRPr="008D10F2">
              <w:rPr>
                <w:noProof/>
                <w:sz w:val="16"/>
                <w:szCs w:val="16"/>
                <w:lang w:val="en-CA"/>
              </w:rPr>
              <w:fldChar w:fldCharType="separate"/>
            </w:r>
            <w:r w:rsidRPr="008D10F2">
              <w:rPr>
                <w:noProof/>
                <w:sz w:val="16"/>
                <w:szCs w:val="16"/>
                <w:lang w:val="en-CA"/>
              </w:rPr>
              <w:t>9.3.4.2.2</w:t>
            </w:r>
            <w:r w:rsidRPr="008D10F2">
              <w:rPr>
                <w:noProof/>
                <w:sz w:val="16"/>
                <w:szCs w:val="16"/>
                <w:lang w:val="en-CA"/>
              </w:rPr>
              <w:fldChar w:fldCharType="end"/>
            </w:r>
            <w:r w:rsidRPr="008D10F2">
              <w:rPr>
                <w:noProof/>
                <w:sz w:val="16"/>
                <w:szCs w:val="16"/>
                <w:lang w:val="en-CA"/>
              </w:rPr>
              <w:t>)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palette_escape_val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b</w:t>
            </w:r>
            <w:r w:rsidRPr="008D10F2">
              <w:rPr>
                <w:noProof/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escape_val_present_flag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palette_run_type_flag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0, 1</w:t>
            </w:r>
            <w:r>
              <w:rPr>
                <w:noProof/>
                <w:sz w:val="16"/>
                <w:szCs w:val="16"/>
                <w:lang w:val="en-CA"/>
              </w:rPr>
              <w:br/>
            </w:r>
            <w:r w:rsidRPr="008D10F2">
              <w:rPr>
                <w:noProof/>
                <w:sz w:val="16"/>
                <w:szCs w:val="16"/>
                <w:lang w:val="en-CA"/>
              </w:rPr>
              <w:t>(subclause </w:t>
            </w:r>
            <w:r w:rsidRPr="008D10F2">
              <w:rPr>
                <w:noProof/>
                <w:sz w:val="16"/>
                <w:szCs w:val="16"/>
                <w:lang w:val="en-CA"/>
              </w:rPr>
              <w:fldChar w:fldCharType="begin" w:fldLock="1"/>
            </w:r>
            <w:r w:rsidRPr="008D10F2">
              <w:rPr>
                <w:noProof/>
                <w:sz w:val="16"/>
                <w:szCs w:val="16"/>
                <w:lang w:val="en-CA"/>
              </w:rPr>
              <w:instrText xml:space="preserve"> REF _Ref331179653 \r \h  \* MERGEFORMAT </w:instrText>
            </w:r>
            <w:r w:rsidRPr="008D10F2">
              <w:rPr>
                <w:noProof/>
                <w:sz w:val="16"/>
                <w:szCs w:val="16"/>
                <w:lang w:val="en-CA"/>
              </w:rPr>
            </w:r>
            <w:r w:rsidRPr="008D10F2">
              <w:rPr>
                <w:noProof/>
                <w:sz w:val="16"/>
                <w:szCs w:val="16"/>
                <w:lang w:val="en-CA"/>
              </w:rPr>
              <w:fldChar w:fldCharType="separate"/>
            </w:r>
            <w:r w:rsidRPr="008D10F2">
              <w:rPr>
                <w:noProof/>
                <w:sz w:val="16"/>
                <w:szCs w:val="16"/>
                <w:lang w:val="en-CA"/>
              </w:rPr>
              <w:t>9.3.4.2.2</w:t>
            </w:r>
            <w:r w:rsidRPr="008D10F2">
              <w:rPr>
                <w:noProof/>
                <w:sz w:val="16"/>
                <w:szCs w:val="16"/>
                <w:lang w:val="en-CA"/>
              </w:rPr>
              <w:fldChar w:fldCharType="end"/>
            </w:r>
            <w:r w:rsidRPr="008D10F2">
              <w:rPr>
                <w:noProof/>
                <w:sz w:val="16"/>
                <w:szCs w:val="16"/>
                <w:lang w:val="en-CA"/>
              </w:rPr>
              <w:t>)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palette_index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b</w:t>
            </w:r>
            <w:r w:rsidRPr="008D10F2">
              <w:rPr>
                <w:noProof/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palette_run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b</w:t>
            </w:r>
            <w:r w:rsidRPr="008D10F2">
              <w:rPr>
                <w:noProof/>
                <w:sz w:val="16"/>
                <w:szCs w:val="16"/>
                <w:lang w:val="en-CA"/>
              </w:rPr>
              <w:t>ypass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palette_all_zeros_in_group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</w:tr>
      <w:tr w:rsidR="00CF46D0" w:rsidRPr="008D10F2" w:rsidTr="006C26E4">
        <w:tblPrEx>
          <w:tblBorders>
            <w:bottom w:val="none" w:sz="0" w:space="0" w:color="auto"/>
          </w:tblBorders>
        </w:tblPrEx>
        <w:trPr>
          <w:cantSplit/>
          <w:jc w:val="center"/>
        </w:trPr>
        <w:tc>
          <w:tcPr>
            <w:tcW w:w="2448" w:type="dxa"/>
          </w:tcPr>
          <w:p w:rsidR="00CF46D0" w:rsidRPr="008D10F2" w:rsidRDefault="00CF46D0" w:rsidP="006C26E4">
            <w:pPr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lastRenderedPageBreak/>
              <w:t>palette_last_group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8D10F2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  <w:r w:rsidRPr="008D10F2">
              <w:rPr>
                <w:noProof/>
                <w:sz w:val="16"/>
                <w:szCs w:val="16"/>
                <w:lang w:val="en-CA"/>
              </w:rPr>
              <w:t>na</w:t>
            </w:r>
          </w:p>
        </w:tc>
      </w:tr>
      <w:tr w:rsidR="00CF46D0" w:rsidRPr="001C01CF" w:rsidTr="006C26E4">
        <w:trPr>
          <w:cantSplit/>
          <w:jc w:val="center"/>
        </w:trPr>
        <w:tc>
          <w:tcPr>
            <w:tcW w:w="2448" w:type="dxa"/>
            <w:vAlign w:val="center"/>
          </w:tcPr>
          <w:p w:rsidR="00CF46D0" w:rsidRPr="00CF46D0" w:rsidRDefault="00CF46D0" w:rsidP="006C26E4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CF46D0">
              <w:rPr>
                <w:noProof/>
                <w:color w:val="000000"/>
                <w:highlight w:val="yellow"/>
                <w:lang w:val="fr-FR"/>
              </w:rPr>
              <w:t>escape_clr_pred_flag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CF46D0" w:rsidRDefault="00CF46D0" w:rsidP="000865DE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0</w:t>
            </w:r>
            <w:del w:id="35" w:author="He, Yuwen" w:date="2014-10-12T19:39:00Z">
              <w:r w:rsidRPr="00CF46D0" w:rsidDel="000865DE">
                <w:rPr>
                  <w:noProof/>
                  <w:sz w:val="16"/>
                  <w:szCs w:val="16"/>
                  <w:highlight w:val="yellow"/>
                  <w:lang w:val="en-CA"/>
                </w:rPr>
                <w:delText>, 1</w:delText>
              </w:r>
            </w:del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</w:tr>
      <w:tr w:rsidR="00CF46D0" w:rsidRPr="001C01CF" w:rsidTr="006C26E4">
        <w:trPr>
          <w:cantSplit/>
          <w:jc w:val="center"/>
        </w:trPr>
        <w:tc>
          <w:tcPr>
            <w:tcW w:w="2448" w:type="dxa"/>
            <w:vAlign w:val="center"/>
          </w:tcPr>
          <w:p w:rsidR="00CF46D0" w:rsidRPr="00CF46D0" w:rsidRDefault="00CF46D0" w:rsidP="006C26E4">
            <w:pPr>
              <w:pStyle w:val="TableText"/>
              <w:keepNext/>
              <w:jc w:val="left"/>
              <w:rPr>
                <w:noProof/>
                <w:color w:val="000000"/>
                <w:highlight w:val="yellow"/>
                <w:lang w:val="fr-FR"/>
              </w:rPr>
            </w:pPr>
            <w:r w:rsidRPr="00CF46D0">
              <w:rPr>
                <w:noProof/>
                <w:color w:val="000000"/>
                <w:highlight w:val="yellow"/>
                <w:lang w:val="fr-FR"/>
              </w:rPr>
              <w:t>escape_clr_pred_type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</w:tr>
      <w:tr w:rsidR="00CF46D0" w:rsidRPr="001C01CF" w:rsidTr="006C26E4">
        <w:trPr>
          <w:cantSplit/>
          <w:jc w:val="center"/>
        </w:trPr>
        <w:tc>
          <w:tcPr>
            <w:tcW w:w="2448" w:type="dxa"/>
            <w:vAlign w:val="center"/>
          </w:tcPr>
          <w:p w:rsidR="00CF46D0" w:rsidRPr="00CF46D0" w:rsidRDefault="00CF46D0" w:rsidP="006C26E4">
            <w:pPr>
              <w:pStyle w:val="TableText"/>
              <w:keepNext/>
              <w:jc w:val="left"/>
              <w:rPr>
                <w:noProof/>
                <w:color w:val="000000"/>
                <w:highlight w:val="yellow"/>
                <w:lang w:val="fr-FR"/>
              </w:rPr>
            </w:pPr>
            <w:r w:rsidRPr="00CF46D0">
              <w:rPr>
                <w:noProof/>
                <w:color w:val="000000"/>
                <w:highlight w:val="yellow"/>
                <w:lang w:val="fr-FR"/>
              </w:rPr>
              <w:t>escape_clr_pred_idx</w:t>
            </w:r>
            <w:r w:rsidR="00586D8E">
              <w:rPr>
                <w:noProof/>
                <w:color w:val="000000"/>
                <w:highlight w:val="yellow"/>
                <w:lang w:val="fr-FR"/>
              </w:rPr>
              <w:t>_coded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rFonts w:eastAsia="MS Mincho"/>
                <w:noProof/>
                <w:sz w:val="16"/>
                <w:szCs w:val="16"/>
                <w:highlight w:val="yellow"/>
                <w:lang w:val="en-CA" w:eastAsia="ja-JP"/>
              </w:rPr>
            </w:pPr>
            <w:r w:rsidRPr="00CF46D0">
              <w:rPr>
                <w:rFonts w:eastAsia="MS Mincho"/>
                <w:noProof/>
                <w:sz w:val="16"/>
                <w:szCs w:val="16"/>
                <w:highlight w:val="yellow"/>
                <w:lang w:val="en-CA" w:eastAsia="ja-JP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bypass</w:t>
            </w:r>
          </w:p>
        </w:tc>
      </w:tr>
      <w:tr w:rsidR="00CF46D0" w:rsidRPr="001C01CF" w:rsidTr="006C26E4">
        <w:trPr>
          <w:cantSplit/>
          <w:jc w:val="center"/>
        </w:trPr>
        <w:tc>
          <w:tcPr>
            <w:tcW w:w="2448" w:type="dxa"/>
            <w:vAlign w:val="center"/>
          </w:tcPr>
          <w:p w:rsidR="00CF46D0" w:rsidRPr="00CF46D0" w:rsidRDefault="00CF46D0" w:rsidP="006C26E4">
            <w:pPr>
              <w:pStyle w:val="TableText"/>
              <w:keepNext/>
              <w:jc w:val="left"/>
              <w:rPr>
                <w:noProof/>
                <w:color w:val="000000"/>
                <w:highlight w:val="yellow"/>
                <w:lang w:val="fr-FR"/>
              </w:rPr>
            </w:pPr>
            <w:r w:rsidRPr="00CF46D0">
              <w:rPr>
                <w:noProof/>
                <w:color w:val="000000"/>
                <w:highlight w:val="yellow"/>
                <w:lang w:val="fr-FR"/>
              </w:rPr>
              <w:t>escape_clr_residual_flag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CF46D0" w:rsidRDefault="00CF46D0" w:rsidP="000865DE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0</w:t>
            </w:r>
            <w:del w:id="36" w:author="He, Yuwen" w:date="2014-10-12T19:39:00Z">
              <w:r w:rsidRPr="00CF46D0" w:rsidDel="000865DE">
                <w:rPr>
                  <w:noProof/>
                  <w:sz w:val="16"/>
                  <w:szCs w:val="16"/>
                  <w:highlight w:val="yellow"/>
                  <w:lang w:val="en-CA"/>
                </w:rPr>
                <w:delText>, 1</w:delText>
              </w:r>
            </w:del>
            <w:bookmarkStart w:id="37" w:name="_GoBack"/>
            <w:bookmarkEnd w:id="37"/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</w:tr>
      <w:tr w:rsidR="00CF46D0" w:rsidRPr="001C01CF" w:rsidTr="006C26E4">
        <w:trPr>
          <w:cantSplit/>
          <w:jc w:val="center"/>
        </w:trPr>
        <w:tc>
          <w:tcPr>
            <w:tcW w:w="2448" w:type="dxa"/>
            <w:vAlign w:val="center"/>
          </w:tcPr>
          <w:p w:rsidR="00CF46D0" w:rsidRPr="00CF46D0" w:rsidRDefault="00CF46D0" w:rsidP="00CF46D0">
            <w:pPr>
              <w:pStyle w:val="TableText"/>
              <w:keepNext/>
              <w:jc w:val="left"/>
              <w:rPr>
                <w:noProof/>
                <w:color w:val="000000"/>
                <w:highlight w:val="yellow"/>
                <w:lang w:val="fr-FR"/>
              </w:rPr>
            </w:pPr>
            <w:r w:rsidRPr="00CF46D0">
              <w:rPr>
                <w:noProof/>
                <w:color w:val="000000"/>
                <w:highlight w:val="yellow"/>
                <w:lang w:val="fr-FR"/>
              </w:rPr>
              <w:t>escape_clr_residual_abs_val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bypass</w:t>
            </w:r>
          </w:p>
        </w:tc>
      </w:tr>
      <w:tr w:rsidR="00CF46D0" w:rsidRPr="001C01CF" w:rsidTr="006C26E4">
        <w:trPr>
          <w:cantSplit/>
          <w:jc w:val="center"/>
        </w:trPr>
        <w:tc>
          <w:tcPr>
            <w:tcW w:w="2448" w:type="dxa"/>
            <w:vAlign w:val="center"/>
          </w:tcPr>
          <w:p w:rsidR="00CF46D0" w:rsidRPr="00CF46D0" w:rsidRDefault="00CF46D0" w:rsidP="006C26E4">
            <w:pPr>
              <w:pStyle w:val="TableText"/>
              <w:keepNext/>
              <w:jc w:val="left"/>
              <w:rPr>
                <w:noProof/>
                <w:color w:val="000000"/>
                <w:highlight w:val="yellow"/>
                <w:lang w:val="fr-FR"/>
              </w:rPr>
            </w:pPr>
            <w:r w:rsidRPr="00CF46D0">
              <w:rPr>
                <w:noProof/>
                <w:color w:val="000000"/>
                <w:highlight w:val="yellow"/>
                <w:lang w:val="fr-FR"/>
              </w:rPr>
              <w:t>escape_clr_residual_sign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  <w:tc>
          <w:tcPr>
            <w:tcW w:w="1008" w:type="dxa"/>
            <w:vAlign w:val="center"/>
          </w:tcPr>
          <w:p w:rsidR="00CF46D0" w:rsidRPr="00CF46D0" w:rsidRDefault="00CF46D0" w:rsidP="006C26E4">
            <w:pPr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CF46D0">
              <w:rPr>
                <w:noProof/>
                <w:sz w:val="16"/>
                <w:szCs w:val="16"/>
                <w:highlight w:val="yellow"/>
                <w:lang w:val="en-CA"/>
              </w:rPr>
              <w:t>na</w:t>
            </w:r>
          </w:p>
        </w:tc>
      </w:tr>
      <w:tr w:rsidR="00CF46D0" w:rsidRPr="001C01CF" w:rsidTr="006C26E4">
        <w:trPr>
          <w:cantSplit/>
          <w:jc w:val="center"/>
        </w:trPr>
        <w:tc>
          <w:tcPr>
            <w:tcW w:w="2448" w:type="dxa"/>
          </w:tcPr>
          <w:p w:rsidR="00CF46D0" w:rsidRPr="001C01CF" w:rsidRDefault="00CF46D0" w:rsidP="006C26E4">
            <w:pPr>
              <w:keepLines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008" w:type="dxa"/>
            <w:vAlign w:val="center"/>
          </w:tcPr>
          <w:p w:rsidR="00CF46D0" w:rsidRPr="001C01CF" w:rsidRDefault="00CF46D0" w:rsidP="006C26E4">
            <w:pPr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</w:tr>
    </w:tbl>
    <w:p w:rsidR="00CF46D0" w:rsidRPr="00AA405A" w:rsidRDefault="00CF46D0" w:rsidP="00AA405A">
      <w:pPr>
        <w:jc w:val="center"/>
        <w:rPr>
          <w:lang w:val="en-CA"/>
        </w:rPr>
      </w:pPr>
    </w:p>
    <w:sectPr w:rsidR="00CF46D0" w:rsidRPr="00AA40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0E6F83"/>
    <w:multiLevelType w:val="multilevel"/>
    <w:tmpl w:val="9A58B1C2"/>
    <w:lvl w:ilvl="0">
      <w:start w:val="9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5C74B2D"/>
    <w:multiLevelType w:val="hybridMultilevel"/>
    <w:tmpl w:val="32E27B50"/>
    <w:lvl w:ilvl="0" w:tplc="ACC0B9B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1A7E158A"/>
    <w:multiLevelType w:val="multilevel"/>
    <w:tmpl w:val="F88CC28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8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1B7D3F88"/>
    <w:multiLevelType w:val="multilevel"/>
    <w:tmpl w:val="22DEE3D4"/>
    <w:lvl w:ilvl="0">
      <w:start w:val="7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774EE0"/>
    <w:multiLevelType w:val="hybridMultilevel"/>
    <w:tmpl w:val="BCD00196"/>
    <w:lvl w:ilvl="0" w:tplc="7BD0503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B28F8"/>
    <w:multiLevelType w:val="hybridMultilevel"/>
    <w:tmpl w:val="32E27B50"/>
    <w:lvl w:ilvl="0" w:tplc="ACC0B9B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2F6FA0"/>
    <w:multiLevelType w:val="multilevel"/>
    <w:tmpl w:val="54607468"/>
    <w:lvl w:ilvl="0">
      <w:start w:val="9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4D1724B1"/>
    <w:multiLevelType w:val="hybridMultilevel"/>
    <w:tmpl w:val="7F3A63F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A4C5F"/>
    <w:multiLevelType w:val="multilevel"/>
    <w:tmpl w:val="3EF6D982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644E499D"/>
    <w:multiLevelType w:val="hybridMultilevel"/>
    <w:tmpl w:val="3FE21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14181D"/>
    <w:multiLevelType w:val="multilevel"/>
    <w:tmpl w:val="848EC51C"/>
    <w:lvl w:ilvl="0">
      <w:start w:val="7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08B463A"/>
    <w:multiLevelType w:val="hybridMultilevel"/>
    <w:tmpl w:val="CDB0877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C11BBA"/>
    <w:multiLevelType w:val="multilevel"/>
    <w:tmpl w:val="C85C0DC4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7CA235FF"/>
    <w:multiLevelType w:val="multilevel"/>
    <w:tmpl w:val="72DCE16A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0"/>
  </w:num>
  <w:num w:numId="5">
    <w:abstractNumId w:val="5"/>
  </w:num>
  <w:num w:numId="6">
    <w:abstractNumId w:val="14"/>
  </w:num>
  <w:num w:numId="7">
    <w:abstractNumId w:val="12"/>
  </w:num>
  <w:num w:numId="8">
    <w:abstractNumId w:val="15"/>
  </w:num>
  <w:num w:numId="9">
    <w:abstractNumId w:val="1"/>
  </w:num>
  <w:num w:numId="10">
    <w:abstractNumId w:val="13"/>
  </w:num>
  <w:num w:numId="11">
    <w:abstractNumId w:val="9"/>
  </w:num>
  <w:num w:numId="12">
    <w:abstractNumId w:val="11"/>
  </w:num>
  <w:num w:numId="13">
    <w:abstractNumId w:val="6"/>
  </w:num>
  <w:num w:numId="14">
    <w:abstractNumId w:val="7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306"/>
    <w:rsid w:val="000075A5"/>
    <w:rsid w:val="0002123F"/>
    <w:rsid w:val="000268FB"/>
    <w:rsid w:val="000359F1"/>
    <w:rsid w:val="000865DE"/>
    <w:rsid w:val="000C50CD"/>
    <w:rsid w:val="001000E5"/>
    <w:rsid w:val="00157CAA"/>
    <w:rsid w:val="00170E04"/>
    <w:rsid w:val="001C4A75"/>
    <w:rsid w:val="00273304"/>
    <w:rsid w:val="00292278"/>
    <w:rsid w:val="002A430F"/>
    <w:rsid w:val="0032164D"/>
    <w:rsid w:val="00332129"/>
    <w:rsid w:val="00383602"/>
    <w:rsid w:val="003A31E9"/>
    <w:rsid w:val="004043B7"/>
    <w:rsid w:val="00430BF9"/>
    <w:rsid w:val="0047492F"/>
    <w:rsid w:val="004A0F19"/>
    <w:rsid w:val="004F2320"/>
    <w:rsid w:val="00530D6C"/>
    <w:rsid w:val="00535786"/>
    <w:rsid w:val="00550274"/>
    <w:rsid w:val="00586D8E"/>
    <w:rsid w:val="005D32C3"/>
    <w:rsid w:val="006A1FDA"/>
    <w:rsid w:val="006A5CF6"/>
    <w:rsid w:val="006C26E4"/>
    <w:rsid w:val="006D5D69"/>
    <w:rsid w:val="006E2710"/>
    <w:rsid w:val="006F7E33"/>
    <w:rsid w:val="0078203F"/>
    <w:rsid w:val="00792E66"/>
    <w:rsid w:val="00940952"/>
    <w:rsid w:val="00967534"/>
    <w:rsid w:val="009C14ED"/>
    <w:rsid w:val="009E7643"/>
    <w:rsid w:val="00A04901"/>
    <w:rsid w:val="00AA405A"/>
    <w:rsid w:val="00AA76C7"/>
    <w:rsid w:val="00AD3589"/>
    <w:rsid w:val="00AE68AD"/>
    <w:rsid w:val="00B019B2"/>
    <w:rsid w:val="00B21C2D"/>
    <w:rsid w:val="00B26C66"/>
    <w:rsid w:val="00B6479C"/>
    <w:rsid w:val="00BA4A3F"/>
    <w:rsid w:val="00BE37CB"/>
    <w:rsid w:val="00C5327D"/>
    <w:rsid w:val="00C8340E"/>
    <w:rsid w:val="00CA07E6"/>
    <w:rsid w:val="00CF46D0"/>
    <w:rsid w:val="00D13E4D"/>
    <w:rsid w:val="00D40815"/>
    <w:rsid w:val="00DE1657"/>
    <w:rsid w:val="00E300C4"/>
    <w:rsid w:val="00E5186A"/>
    <w:rsid w:val="00E567FE"/>
    <w:rsid w:val="00E829EF"/>
    <w:rsid w:val="00E91264"/>
    <w:rsid w:val="00ED5CB5"/>
    <w:rsid w:val="00EF1306"/>
    <w:rsid w:val="00F41996"/>
    <w:rsid w:val="00FA7485"/>
    <w:rsid w:val="00FB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30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1306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1306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F1306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EF1306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EF1306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EF1306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F1306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EF1306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EF1306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EF1306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EF1306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EF1306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EF130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EF130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EF1306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EF1306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ListBullet">
    <w:name w:val="List Bullet"/>
    <w:basedOn w:val="Normal"/>
    <w:uiPriority w:val="99"/>
    <w:rsid w:val="009C14ED"/>
    <w:pPr>
      <w:numPr>
        <w:numId w:val="4"/>
      </w:numPr>
    </w:pPr>
  </w:style>
  <w:style w:type="paragraph" w:styleId="Caption">
    <w:name w:val="caption"/>
    <w:basedOn w:val="Normal"/>
    <w:next w:val="Normal"/>
    <w:link w:val="CaptionChar"/>
    <w:qFormat/>
    <w:rsid w:val="00AA405A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">
    <w:name w:val="Caption Char"/>
    <w:link w:val="Caption"/>
    <w:locked/>
    <w:rsid w:val="00AA405A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TableText">
    <w:name w:val="Table_Text"/>
    <w:basedOn w:val="Normal"/>
    <w:rsid w:val="00AA405A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customStyle="1" w:styleId="Equation">
    <w:name w:val="Equation"/>
    <w:basedOn w:val="Normal"/>
    <w:rsid w:val="009E7643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Paragraph">
    <w:name w:val="List Paragraph"/>
    <w:basedOn w:val="Normal"/>
    <w:uiPriority w:val="34"/>
    <w:qFormat/>
    <w:rsid w:val="00AE68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59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9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9F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9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9F1"/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9F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F1"/>
    <w:rPr>
      <w:rFonts w:ascii="Tahoma" w:eastAsia="Malgun Gothic" w:hAnsi="Tahoma" w:cs="Tahoma"/>
      <w:sz w:val="16"/>
      <w:szCs w:val="16"/>
      <w:lang w:val="en-GB" w:eastAsia="en-US"/>
    </w:rPr>
  </w:style>
  <w:style w:type="character" w:customStyle="1" w:styleId="CaptionChar1">
    <w:name w:val="Caption Char1"/>
    <w:locked/>
    <w:rsid w:val="00A04901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30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1306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F1306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F1306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EF1306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EF1306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EF1306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F1306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EF1306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EF1306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EF1306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EF1306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EF1306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EF130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EF130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EF1306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EF1306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ListBullet">
    <w:name w:val="List Bullet"/>
    <w:basedOn w:val="Normal"/>
    <w:uiPriority w:val="99"/>
    <w:rsid w:val="009C14ED"/>
    <w:pPr>
      <w:numPr>
        <w:numId w:val="4"/>
      </w:numPr>
    </w:pPr>
  </w:style>
  <w:style w:type="paragraph" w:styleId="Caption">
    <w:name w:val="caption"/>
    <w:basedOn w:val="Normal"/>
    <w:next w:val="Normal"/>
    <w:link w:val="CaptionChar"/>
    <w:qFormat/>
    <w:rsid w:val="00AA405A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">
    <w:name w:val="Caption Char"/>
    <w:link w:val="Caption"/>
    <w:locked/>
    <w:rsid w:val="00AA405A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customStyle="1" w:styleId="TableText">
    <w:name w:val="Table_Text"/>
    <w:basedOn w:val="Normal"/>
    <w:rsid w:val="00AA405A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paragraph" w:customStyle="1" w:styleId="Equation">
    <w:name w:val="Equation"/>
    <w:basedOn w:val="Normal"/>
    <w:rsid w:val="009E7643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Paragraph">
    <w:name w:val="List Paragraph"/>
    <w:basedOn w:val="Normal"/>
    <w:uiPriority w:val="34"/>
    <w:qFormat/>
    <w:rsid w:val="00AE68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59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9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9F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9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9F1"/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9F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F1"/>
    <w:rPr>
      <w:rFonts w:ascii="Tahoma" w:eastAsia="Malgun Gothic" w:hAnsi="Tahoma" w:cs="Tahoma"/>
      <w:sz w:val="16"/>
      <w:szCs w:val="16"/>
      <w:lang w:val="en-GB" w:eastAsia="en-US"/>
    </w:rPr>
  </w:style>
  <w:style w:type="character" w:customStyle="1" w:styleId="CaptionChar1">
    <w:name w:val="Caption Char1"/>
    <w:locked/>
    <w:rsid w:val="00A0490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57300-E845-4221-A10E-864101615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13</Pages>
  <Words>3327</Words>
  <Characters>18968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InterDigital Communications, LLC</Company>
  <LinksUpToDate>false</LinksUpToDate>
  <CharactersWithSpaces>22251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He, Yuwen</dc:creator>
  <cp:lastModifiedBy>He, Yuwen</cp:lastModifiedBy>
  <cp:revision>5</cp:revision>
  <dcterms:created xsi:type="dcterms:W3CDTF">2014-09-16T01:18:00Z</dcterms:created>
  <dcterms:modified xsi:type="dcterms:W3CDTF">2014-10-13T02:41:00Z</dcterms:modified>
</cp:coreProperties>
</file>