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237601">
        <w:tc>
          <w:tcPr>
            <w:tcW w:w="6408" w:type="dxa"/>
          </w:tcPr>
          <w:p w:rsidR="006C5D39" w:rsidRPr="00237601" w:rsidRDefault="00087D79" w:rsidP="00C97D78">
            <w:pPr>
              <w:tabs>
                <w:tab w:val="left" w:pos="7200"/>
              </w:tabs>
              <w:spacing w:before="0"/>
              <w:rPr>
                <w:b/>
                <w:szCs w:val="22"/>
              </w:rPr>
            </w:pPr>
            <w:r w:rsidRPr="00237601">
              <w:rPr>
                <w:b/>
                <w:noProof/>
                <w:szCs w:val="22"/>
                <w:lang w:val="en-GB" w:eastAsia="en-GB"/>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3B12F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237601">
              <w:rPr>
                <w:b/>
                <w:noProof/>
                <w:szCs w:val="22"/>
                <w:lang w:val="en-GB" w:eastAsia="en-GB"/>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7601">
              <w:rPr>
                <w:b/>
                <w:noProof/>
                <w:szCs w:val="22"/>
                <w:lang w:val="en-GB" w:eastAsia="en-GB"/>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237601">
              <w:rPr>
                <w:b/>
                <w:szCs w:val="22"/>
              </w:rPr>
              <w:t xml:space="preserve">Joint </w:t>
            </w:r>
            <w:r w:rsidR="006C5D39" w:rsidRPr="00237601">
              <w:rPr>
                <w:b/>
                <w:szCs w:val="22"/>
              </w:rPr>
              <w:t>Collaborative</w:t>
            </w:r>
            <w:r w:rsidR="00E61DAC" w:rsidRPr="00237601">
              <w:rPr>
                <w:b/>
                <w:szCs w:val="22"/>
              </w:rPr>
              <w:t xml:space="preserve"> Team </w:t>
            </w:r>
            <w:r w:rsidR="006C5D39" w:rsidRPr="00237601">
              <w:rPr>
                <w:b/>
                <w:szCs w:val="22"/>
              </w:rPr>
              <w:t>on Video Coding (JCT-VC)</w:t>
            </w:r>
          </w:p>
          <w:p w:rsidR="00E61DAC" w:rsidRPr="00237601" w:rsidRDefault="00E54511" w:rsidP="00C97D78">
            <w:pPr>
              <w:tabs>
                <w:tab w:val="left" w:pos="7200"/>
              </w:tabs>
              <w:spacing w:before="0"/>
              <w:rPr>
                <w:b/>
                <w:szCs w:val="22"/>
              </w:rPr>
            </w:pPr>
            <w:r w:rsidRPr="00237601">
              <w:rPr>
                <w:b/>
                <w:szCs w:val="22"/>
              </w:rPr>
              <w:t xml:space="preserve">of </w:t>
            </w:r>
            <w:r w:rsidR="007F1F8B" w:rsidRPr="00237601">
              <w:rPr>
                <w:b/>
                <w:szCs w:val="22"/>
              </w:rPr>
              <w:t>ITU-T SG</w:t>
            </w:r>
            <w:r w:rsidR="005E1AC6" w:rsidRPr="00237601">
              <w:rPr>
                <w:b/>
                <w:szCs w:val="22"/>
              </w:rPr>
              <w:t> </w:t>
            </w:r>
            <w:r w:rsidR="007F1F8B" w:rsidRPr="00237601">
              <w:rPr>
                <w:b/>
                <w:szCs w:val="22"/>
              </w:rPr>
              <w:t>16 WP</w:t>
            </w:r>
            <w:r w:rsidR="005E1AC6" w:rsidRPr="00237601">
              <w:rPr>
                <w:b/>
                <w:szCs w:val="22"/>
              </w:rPr>
              <w:t> </w:t>
            </w:r>
            <w:r w:rsidR="007F1F8B" w:rsidRPr="00237601">
              <w:rPr>
                <w:b/>
                <w:szCs w:val="22"/>
              </w:rPr>
              <w:t>3 and ISO/IEC JTC</w:t>
            </w:r>
            <w:r w:rsidR="005E1AC6" w:rsidRPr="00237601">
              <w:rPr>
                <w:b/>
                <w:szCs w:val="22"/>
              </w:rPr>
              <w:t> </w:t>
            </w:r>
            <w:r w:rsidR="007F1F8B" w:rsidRPr="00237601">
              <w:rPr>
                <w:b/>
                <w:szCs w:val="22"/>
              </w:rPr>
              <w:t>1/SC</w:t>
            </w:r>
            <w:r w:rsidR="005E1AC6" w:rsidRPr="00237601">
              <w:rPr>
                <w:b/>
                <w:szCs w:val="22"/>
              </w:rPr>
              <w:t> </w:t>
            </w:r>
            <w:r w:rsidR="007F1F8B" w:rsidRPr="00237601">
              <w:rPr>
                <w:b/>
                <w:szCs w:val="22"/>
              </w:rPr>
              <w:t>29/WG</w:t>
            </w:r>
            <w:r w:rsidR="005E1AC6" w:rsidRPr="00237601">
              <w:rPr>
                <w:b/>
                <w:szCs w:val="22"/>
              </w:rPr>
              <w:t> </w:t>
            </w:r>
            <w:r w:rsidR="007F1F8B" w:rsidRPr="00237601">
              <w:rPr>
                <w:b/>
                <w:szCs w:val="22"/>
              </w:rPr>
              <w:t>11</w:t>
            </w:r>
          </w:p>
          <w:p w:rsidR="00E61DAC" w:rsidRPr="00237601" w:rsidRDefault="00A767DC" w:rsidP="000308A3">
            <w:pPr>
              <w:tabs>
                <w:tab w:val="left" w:pos="7200"/>
              </w:tabs>
              <w:spacing w:before="0"/>
              <w:rPr>
                <w:b/>
                <w:szCs w:val="22"/>
              </w:rPr>
            </w:pPr>
            <w:r w:rsidRPr="00237601">
              <w:t>1</w:t>
            </w:r>
            <w:r w:rsidR="000308A3" w:rsidRPr="00237601">
              <w:t>9</w:t>
            </w:r>
            <w:r w:rsidRPr="00237601">
              <w:t>th Meeting: S</w:t>
            </w:r>
            <w:r w:rsidR="000308A3" w:rsidRPr="00237601">
              <w:t>trasbourg</w:t>
            </w:r>
            <w:r w:rsidRPr="00237601">
              <w:t xml:space="preserve">, </w:t>
            </w:r>
            <w:r w:rsidR="000308A3" w:rsidRPr="00237601">
              <w:t>FR</w:t>
            </w:r>
            <w:r w:rsidRPr="00237601">
              <w:t xml:space="preserve">, </w:t>
            </w:r>
            <w:r w:rsidR="000308A3" w:rsidRPr="00237601">
              <w:t>17</w:t>
            </w:r>
            <w:r w:rsidR="003A7CE6" w:rsidRPr="00237601">
              <w:t>–</w:t>
            </w:r>
            <w:r w:rsidR="000308A3" w:rsidRPr="00237601">
              <w:t>24</w:t>
            </w:r>
            <w:r w:rsidRPr="00237601">
              <w:t xml:space="preserve"> </w:t>
            </w:r>
            <w:r w:rsidR="000308A3" w:rsidRPr="00237601">
              <w:t>Oct</w:t>
            </w:r>
            <w:r w:rsidR="001A792F" w:rsidRPr="00237601">
              <w:t>.</w:t>
            </w:r>
            <w:r w:rsidRPr="00237601">
              <w:t xml:space="preserve"> 2014</w:t>
            </w:r>
          </w:p>
        </w:tc>
        <w:tc>
          <w:tcPr>
            <w:tcW w:w="3168" w:type="dxa"/>
          </w:tcPr>
          <w:p w:rsidR="008A4B4C" w:rsidRPr="00237601" w:rsidRDefault="00E61DAC" w:rsidP="00087D79">
            <w:pPr>
              <w:tabs>
                <w:tab w:val="left" w:pos="7200"/>
              </w:tabs>
              <w:rPr>
                <w:u w:val="single"/>
              </w:rPr>
            </w:pPr>
            <w:r w:rsidRPr="00237601">
              <w:t>Document</w:t>
            </w:r>
            <w:r w:rsidR="006C5D39" w:rsidRPr="00237601">
              <w:t>: JC</w:t>
            </w:r>
            <w:r w:rsidRPr="00237601">
              <w:t>T</w:t>
            </w:r>
            <w:r w:rsidR="006C5D39" w:rsidRPr="00237601">
              <w:t>VC</w:t>
            </w:r>
            <w:r w:rsidRPr="00237601">
              <w:t>-</w:t>
            </w:r>
            <w:r w:rsidR="00087D79" w:rsidRPr="00237601">
              <w:t>S</w:t>
            </w:r>
            <w:r w:rsidR="00087D79" w:rsidRPr="00237601">
              <w:rPr>
                <w:u w:val="single"/>
              </w:rPr>
              <w:t>0066</w:t>
            </w:r>
          </w:p>
        </w:tc>
      </w:tr>
    </w:tbl>
    <w:p w:rsidR="00E61DAC" w:rsidRPr="00237601"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E141F8">
        <w:tc>
          <w:tcPr>
            <w:tcW w:w="1458" w:type="dxa"/>
          </w:tcPr>
          <w:p w:rsidR="00E61DAC" w:rsidRPr="00237601" w:rsidRDefault="00E61DAC">
            <w:pPr>
              <w:spacing w:before="60" w:after="60"/>
              <w:rPr>
                <w:i/>
                <w:szCs w:val="22"/>
              </w:rPr>
            </w:pPr>
            <w:r w:rsidRPr="00237601">
              <w:rPr>
                <w:i/>
                <w:szCs w:val="22"/>
              </w:rPr>
              <w:t>Title:</w:t>
            </w:r>
          </w:p>
        </w:tc>
        <w:tc>
          <w:tcPr>
            <w:tcW w:w="8118" w:type="dxa"/>
            <w:gridSpan w:val="3"/>
          </w:tcPr>
          <w:p w:rsidR="00E61DAC" w:rsidRPr="00B06655" w:rsidRDefault="00634E6D" w:rsidP="00634E6D">
            <w:pPr>
              <w:spacing w:before="60" w:after="60"/>
              <w:rPr>
                <w:b/>
                <w:szCs w:val="22"/>
                <w:lang w:val="fr-FR"/>
              </w:rPr>
            </w:pPr>
            <w:r w:rsidRPr="00B06655">
              <w:rPr>
                <w:b/>
                <w:szCs w:val="22"/>
                <w:lang w:val="fr-FR"/>
              </w:rPr>
              <w:t xml:space="preserve">Non-CE6: </w:t>
            </w:r>
            <w:r w:rsidR="00674073" w:rsidRPr="00B06655">
              <w:rPr>
                <w:b/>
                <w:szCs w:val="22"/>
                <w:lang w:val="fr-FR"/>
              </w:rPr>
              <w:t xml:space="preserve">Palette encoder </w:t>
            </w:r>
            <w:proofErr w:type="spellStart"/>
            <w:r w:rsidR="00674073" w:rsidRPr="00B06655">
              <w:rPr>
                <w:b/>
                <w:szCs w:val="22"/>
                <w:lang w:val="fr-FR"/>
              </w:rPr>
              <w:t>improvements</w:t>
            </w:r>
            <w:proofErr w:type="spellEnd"/>
            <w:r w:rsidR="00674073" w:rsidRPr="00B06655">
              <w:rPr>
                <w:b/>
                <w:szCs w:val="22"/>
                <w:lang w:val="fr-FR"/>
              </w:rPr>
              <w:t xml:space="preserve"> for SCM2</w:t>
            </w:r>
            <w:r w:rsidR="004E0A83" w:rsidRPr="00B06655">
              <w:rPr>
                <w:b/>
                <w:szCs w:val="22"/>
                <w:lang w:val="fr-FR"/>
              </w:rPr>
              <w:t>.0</w:t>
            </w:r>
          </w:p>
        </w:tc>
      </w:tr>
      <w:tr w:rsidR="00634E6D" w:rsidRPr="00237601">
        <w:tc>
          <w:tcPr>
            <w:tcW w:w="1458" w:type="dxa"/>
          </w:tcPr>
          <w:p w:rsidR="00634E6D" w:rsidRPr="00237601" w:rsidRDefault="00634E6D" w:rsidP="00634E6D">
            <w:pPr>
              <w:spacing w:before="60" w:after="60"/>
              <w:rPr>
                <w:i/>
                <w:szCs w:val="22"/>
              </w:rPr>
            </w:pPr>
            <w:r w:rsidRPr="00237601">
              <w:rPr>
                <w:i/>
                <w:szCs w:val="22"/>
              </w:rPr>
              <w:t>Status:</w:t>
            </w:r>
          </w:p>
        </w:tc>
        <w:tc>
          <w:tcPr>
            <w:tcW w:w="8118" w:type="dxa"/>
            <w:gridSpan w:val="3"/>
          </w:tcPr>
          <w:p w:rsidR="00634E6D" w:rsidRPr="00237601" w:rsidRDefault="00634E6D" w:rsidP="00634E6D">
            <w:pPr>
              <w:spacing w:before="60" w:after="60"/>
              <w:rPr>
                <w:szCs w:val="22"/>
              </w:rPr>
            </w:pPr>
            <w:r w:rsidRPr="00237601">
              <w:rPr>
                <w:szCs w:val="22"/>
              </w:rPr>
              <w:t>Input Document to JCT-VC</w:t>
            </w:r>
          </w:p>
        </w:tc>
      </w:tr>
      <w:tr w:rsidR="00634E6D" w:rsidRPr="00237601">
        <w:tc>
          <w:tcPr>
            <w:tcW w:w="1458" w:type="dxa"/>
          </w:tcPr>
          <w:p w:rsidR="00634E6D" w:rsidRPr="00237601" w:rsidRDefault="00634E6D" w:rsidP="00634E6D">
            <w:pPr>
              <w:spacing w:before="60" w:after="60"/>
              <w:rPr>
                <w:i/>
                <w:szCs w:val="22"/>
              </w:rPr>
            </w:pPr>
            <w:r w:rsidRPr="00237601">
              <w:rPr>
                <w:i/>
                <w:szCs w:val="22"/>
              </w:rPr>
              <w:t>Purpose:</w:t>
            </w:r>
          </w:p>
        </w:tc>
        <w:tc>
          <w:tcPr>
            <w:tcW w:w="8118" w:type="dxa"/>
            <w:gridSpan w:val="3"/>
          </w:tcPr>
          <w:p w:rsidR="00634E6D" w:rsidRPr="00237601" w:rsidRDefault="00634E6D" w:rsidP="00634E6D">
            <w:pPr>
              <w:spacing w:before="60" w:after="60"/>
              <w:rPr>
                <w:szCs w:val="22"/>
              </w:rPr>
            </w:pPr>
            <w:r w:rsidRPr="00237601">
              <w:rPr>
                <w:szCs w:val="22"/>
              </w:rPr>
              <w:t>Proposal</w:t>
            </w:r>
          </w:p>
        </w:tc>
      </w:tr>
      <w:tr w:rsidR="00634E6D" w:rsidRPr="00237601">
        <w:tc>
          <w:tcPr>
            <w:tcW w:w="1458" w:type="dxa"/>
          </w:tcPr>
          <w:p w:rsidR="00634E6D" w:rsidRPr="00237601" w:rsidRDefault="00634E6D" w:rsidP="00634E6D">
            <w:pPr>
              <w:spacing w:before="60" w:after="60"/>
              <w:rPr>
                <w:i/>
                <w:szCs w:val="22"/>
              </w:rPr>
            </w:pPr>
            <w:r w:rsidRPr="00237601">
              <w:rPr>
                <w:i/>
                <w:szCs w:val="22"/>
              </w:rPr>
              <w:t>Author(s) or</w:t>
            </w:r>
            <w:r w:rsidRPr="00237601">
              <w:rPr>
                <w:i/>
                <w:szCs w:val="22"/>
              </w:rPr>
              <w:br/>
              <w:t>Contact(s):</w:t>
            </w:r>
          </w:p>
        </w:tc>
        <w:tc>
          <w:tcPr>
            <w:tcW w:w="4050" w:type="dxa"/>
          </w:tcPr>
          <w:p w:rsidR="00634E6D" w:rsidRPr="00B06655" w:rsidRDefault="00634E6D" w:rsidP="00634E6D">
            <w:pPr>
              <w:rPr>
                <w:lang w:val="fr-FR"/>
              </w:rPr>
            </w:pPr>
            <w:r w:rsidRPr="00B06655">
              <w:rPr>
                <w:lang w:val="fr-FR"/>
              </w:rPr>
              <w:t xml:space="preserve">C. </w:t>
            </w:r>
            <w:proofErr w:type="spellStart"/>
            <w:r w:rsidRPr="00B06655">
              <w:rPr>
                <w:lang w:val="fr-FR"/>
              </w:rPr>
              <w:t>Gisquet</w:t>
            </w:r>
            <w:proofErr w:type="spellEnd"/>
            <w:r w:rsidRPr="00B06655">
              <w:rPr>
                <w:lang w:val="fr-FR"/>
              </w:rPr>
              <w:t xml:space="preserve">, G. Laroche, P. </w:t>
            </w:r>
            <w:proofErr w:type="spellStart"/>
            <w:r w:rsidRPr="00B06655">
              <w:rPr>
                <w:lang w:val="fr-FR"/>
              </w:rPr>
              <w:t>Onno</w:t>
            </w:r>
            <w:proofErr w:type="spellEnd"/>
          </w:p>
          <w:p w:rsidR="00634E6D" w:rsidRPr="00B06655" w:rsidRDefault="00634E6D" w:rsidP="00634E6D">
            <w:pPr>
              <w:spacing w:before="60" w:after="60"/>
              <w:rPr>
                <w:szCs w:val="22"/>
                <w:lang w:val="fr-FR"/>
              </w:rPr>
            </w:pPr>
            <w:r w:rsidRPr="00B06655">
              <w:rPr>
                <w:lang w:val="fr-FR"/>
              </w:rPr>
              <w:t xml:space="preserve">Canon </w:t>
            </w:r>
            <w:proofErr w:type="spellStart"/>
            <w:r w:rsidRPr="00B06655">
              <w:rPr>
                <w:lang w:val="fr-FR"/>
              </w:rPr>
              <w:t>Research</w:t>
            </w:r>
            <w:proofErr w:type="spellEnd"/>
            <w:r w:rsidRPr="00B06655">
              <w:rPr>
                <w:lang w:val="fr-FR"/>
              </w:rPr>
              <w:t xml:space="preserve"> Centre France</w:t>
            </w:r>
            <w:r w:rsidRPr="00B06655">
              <w:rPr>
                <w:szCs w:val="22"/>
                <w:lang w:val="fr-FR"/>
              </w:rPr>
              <w:br/>
            </w:r>
            <w:r w:rsidRPr="00B06655">
              <w:rPr>
                <w:lang w:val="fr-FR"/>
              </w:rPr>
              <w:t>Rue de la Touche Lambert</w:t>
            </w:r>
            <w:r w:rsidRPr="00B06655">
              <w:rPr>
                <w:lang w:val="fr-FR"/>
              </w:rPr>
              <w:br/>
              <w:t>35510 CESSON-SEVIGNE, FRANCE</w:t>
            </w:r>
          </w:p>
        </w:tc>
        <w:tc>
          <w:tcPr>
            <w:tcW w:w="900" w:type="dxa"/>
          </w:tcPr>
          <w:p w:rsidR="00634E6D" w:rsidRPr="00237601" w:rsidRDefault="00634E6D" w:rsidP="00634E6D">
            <w:pPr>
              <w:spacing w:before="60" w:after="60"/>
              <w:rPr>
                <w:szCs w:val="22"/>
              </w:rPr>
            </w:pPr>
            <w:r w:rsidRPr="00B06655">
              <w:rPr>
                <w:szCs w:val="22"/>
                <w:lang w:val="fr-FR"/>
              </w:rPr>
              <w:br/>
            </w:r>
            <w:r w:rsidRPr="00237601">
              <w:rPr>
                <w:szCs w:val="22"/>
              </w:rPr>
              <w:t>Tel:</w:t>
            </w:r>
            <w:r w:rsidRPr="00237601">
              <w:rPr>
                <w:szCs w:val="22"/>
              </w:rPr>
              <w:br/>
              <w:t>Email:</w:t>
            </w:r>
          </w:p>
        </w:tc>
        <w:tc>
          <w:tcPr>
            <w:tcW w:w="3168" w:type="dxa"/>
          </w:tcPr>
          <w:p w:rsidR="00634E6D" w:rsidRPr="00237601" w:rsidRDefault="00634E6D" w:rsidP="00634E6D">
            <w:pPr>
              <w:spacing w:before="60" w:after="60"/>
              <w:rPr>
                <w:szCs w:val="22"/>
              </w:rPr>
            </w:pPr>
            <w:r w:rsidRPr="00237601">
              <w:rPr>
                <w:szCs w:val="22"/>
              </w:rPr>
              <w:br/>
            </w:r>
            <w:r w:rsidRPr="00237601">
              <w:t>+33 299876800</w:t>
            </w:r>
            <w:r w:rsidRPr="00237601">
              <w:br/>
            </w:r>
            <w:hyperlink r:id="rId9" w:history="1">
              <w:r w:rsidRPr="00237601">
                <w:rPr>
                  <w:rStyle w:val="Hyperlink"/>
                  <w:szCs w:val="22"/>
                </w:rPr>
                <w:t>christophe.gisquet@crf.canon.fr</w:t>
              </w:r>
            </w:hyperlink>
            <w:r w:rsidR="00531DB8" w:rsidRPr="00237601">
              <w:rPr>
                <w:rStyle w:val="Hyperlink"/>
                <w:szCs w:val="22"/>
              </w:rPr>
              <w:br/>
            </w:r>
            <w:hyperlink r:id="rId10" w:history="1">
              <w:r w:rsidR="00531DB8" w:rsidRPr="00237601">
                <w:rPr>
                  <w:rStyle w:val="Hyperlink"/>
                  <w:szCs w:val="22"/>
                </w:rPr>
                <w:t>guillaume.laroche@crf.canon.fr</w:t>
              </w:r>
            </w:hyperlink>
            <w:r w:rsidRPr="00237601">
              <w:br/>
            </w:r>
            <w:hyperlink r:id="rId11" w:history="1">
              <w:r w:rsidRPr="00237601">
                <w:rPr>
                  <w:rStyle w:val="Hyperlink"/>
                  <w:szCs w:val="22"/>
                </w:rPr>
                <w:t>patrice.onno@crf.canon.fr</w:t>
              </w:r>
            </w:hyperlink>
          </w:p>
        </w:tc>
      </w:tr>
      <w:tr w:rsidR="00634E6D" w:rsidRPr="00237601">
        <w:tc>
          <w:tcPr>
            <w:tcW w:w="1458" w:type="dxa"/>
          </w:tcPr>
          <w:p w:rsidR="00634E6D" w:rsidRPr="00237601" w:rsidRDefault="00634E6D" w:rsidP="00634E6D">
            <w:pPr>
              <w:spacing w:before="60" w:after="60"/>
              <w:rPr>
                <w:i/>
                <w:szCs w:val="22"/>
              </w:rPr>
            </w:pPr>
            <w:r w:rsidRPr="00237601">
              <w:rPr>
                <w:i/>
                <w:szCs w:val="22"/>
              </w:rPr>
              <w:t>Source:</w:t>
            </w:r>
          </w:p>
        </w:tc>
        <w:tc>
          <w:tcPr>
            <w:tcW w:w="8118" w:type="dxa"/>
            <w:gridSpan w:val="3"/>
          </w:tcPr>
          <w:p w:rsidR="00634E6D" w:rsidRPr="00237601" w:rsidRDefault="00634E6D" w:rsidP="00634E6D">
            <w:pPr>
              <w:spacing w:before="60" w:after="60"/>
              <w:rPr>
                <w:szCs w:val="22"/>
              </w:rPr>
            </w:pPr>
            <w:r w:rsidRPr="00237601">
              <w:rPr>
                <w:szCs w:val="22"/>
              </w:rPr>
              <w:t>Canon CRF</w:t>
            </w:r>
          </w:p>
        </w:tc>
      </w:tr>
    </w:tbl>
    <w:p w:rsidR="00E61DAC" w:rsidRPr="00237601" w:rsidRDefault="00E61DAC">
      <w:pPr>
        <w:tabs>
          <w:tab w:val="left" w:pos="1800"/>
          <w:tab w:val="right" w:pos="9360"/>
        </w:tabs>
        <w:spacing w:before="120" w:after="240"/>
        <w:jc w:val="center"/>
        <w:rPr>
          <w:szCs w:val="22"/>
        </w:rPr>
      </w:pPr>
      <w:r w:rsidRPr="00237601">
        <w:rPr>
          <w:szCs w:val="22"/>
          <w:u w:val="single"/>
        </w:rPr>
        <w:t>_____________________________</w:t>
      </w:r>
    </w:p>
    <w:p w:rsidR="00275BCF" w:rsidRPr="00237601" w:rsidRDefault="00275BCF" w:rsidP="009234A5">
      <w:pPr>
        <w:pStyle w:val="Heading1"/>
        <w:numPr>
          <w:ilvl w:val="0"/>
          <w:numId w:val="0"/>
        </w:numPr>
        <w:ind w:left="432" w:hanging="432"/>
      </w:pPr>
      <w:r w:rsidRPr="00237601">
        <w:t>Abstract</w:t>
      </w:r>
    </w:p>
    <w:p w:rsidR="003E3FE5" w:rsidRPr="00237601" w:rsidRDefault="003E3FE5" w:rsidP="009234A5">
      <w:pPr>
        <w:jc w:val="both"/>
      </w:pPr>
      <w:r w:rsidRPr="00237601">
        <w:t>This contribution is proposing three encoder improvements related to Palette coding mode in the SCM2.0 without i</w:t>
      </w:r>
      <w:r w:rsidR="00226321" w:rsidRPr="00237601">
        <w:t>ntroducing any normative change</w:t>
      </w:r>
      <w:r w:rsidRPr="00237601">
        <w:t xml:space="preserve">. It is </w:t>
      </w:r>
      <w:r w:rsidR="00B06655">
        <w:t>reported that the</w:t>
      </w:r>
      <w:r w:rsidRPr="00237601">
        <w:t xml:space="preserve"> proposed encoder changes enable decreasing the encoding </w:t>
      </w:r>
      <w:r w:rsidRPr="00B7526F">
        <w:t xml:space="preserve">runtime to </w:t>
      </w:r>
      <w:r w:rsidR="00B06655" w:rsidRPr="00B7526F">
        <w:t>97</w:t>
      </w:r>
      <w:r w:rsidRPr="00B7526F">
        <w:t xml:space="preserve">% </w:t>
      </w:r>
      <w:r w:rsidR="00CC7490" w:rsidRPr="00B7526F">
        <w:t>compared</w:t>
      </w:r>
      <w:r w:rsidR="00CC7490" w:rsidRPr="00237601">
        <w:t xml:space="preserve"> to</w:t>
      </w:r>
      <w:r w:rsidR="00226321" w:rsidRPr="00237601">
        <w:t xml:space="preserve"> SCM2 </w:t>
      </w:r>
      <w:r w:rsidR="00CC7490" w:rsidRPr="00237601">
        <w:t xml:space="preserve">while keeping </w:t>
      </w:r>
      <w:r w:rsidRPr="00237601">
        <w:t>the</w:t>
      </w:r>
      <w:r w:rsidR="00CC7490" w:rsidRPr="00237601">
        <w:t xml:space="preserve"> same</w:t>
      </w:r>
      <w:r w:rsidRPr="00237601">
        <w:t xml:space="preserve"> BDR perfo</w:t>
      </w:r>
      <w:r w:rsidR="00226321" w:rsidRPr="00237601">
        <w:t>r</w:t>
      </w:r>
      <w:r w:rsidRPr="00237601">
        <w:t>mance.</w:t>
      </w:r>
      <w:r w:rsidR="00B06655">
        <w:t xml:space="preserve"> It is furthermore asserted that the improvement is bigger in encoders where IBC has reduced runtime.</w:t>
      </w:r>
    </w:p>
    <w:p w:rsidR="003E3FE5" w:rsidRPr="00237601" w:rsidRDefault="003E3FE5" w:rsidP="00267593">
      <w:pPr>
        <w:pStyle w:val="Heading1"/>
      </w:pPr>
      <w:r w:rsidRPr="00237601">
        <w:t>Introduction</w:t>
      </w:r>
    </w:p>
    <w:p w:rsidR="00263398" w:rsidRPr="00237601" w:rsidRDefault="00634E6D" w:rsidP="009234A5">
      <w:pPr>
        <w:jc w:val="both"/>
        <w:rPr>
          <w:szCs w:val="22"/>
        </w:rPr>
      </w:pPr>
      <w:r w:rsidRPr="00237601">
        <w:t>In the 18</w:t>
      </w:r>
      <w:r w:rsidRPr="00237601">
        <w:rPr>
          <w:vertAlign w:val="superscript"/>
        </w:rPr>
        <w:t>th</w:t>
      </w:r>
      <w:r w:rsidRPr="00237601">
        <w:t xml:space="preserve"> meeting held in July 2014 in Sapporo, palette mode was adopted with various normative tools. In particular, some of these tools use full R/D-optimized search. The current proposal modifies the palette determination and palettization process to detect too many escape-coded pixels so as to abort palette evaluation, as well as faster index determination by reusing, if applicable, the previous pixel result. In addition, the method known as palette sharing is not evaluated if too many palette elements cannot be predicted. </w:t>
      </w:r>
      <w:r w:rsidRPr="00237601">
        <w:rPr>
          <w:lang w:eastAsia="ja-JP"/>
        </w:rPr>
        <w:t>It is reported that the use of such a prediction method provides gains, compared to SCM2.0 anchor.</w:t>
      </w:r>
    </w:p>
    <w:p w:rsidR="00745F6B" w:rsidRPr="00237601" w:rsidRDefault="00226321" w:rsidP="00E11923">
      <w:pPr>
        <w:pStyle w:val="Heading1"/>
      </w:pPr>
      <w:r w:rsidRPr="00237601">
        <w:t>Proposed encoder changes for Palette</w:t>
      </w:r>
    </w:p>
    <w:p w:rsidR="001F2594" w:rsidRPr="00237601" w:rsidRDefault="001A5228" w:rsidP="009234A5">
      <w:pPr>
        <w:jc w:val="both"/>
        <w:rPr>
          <w:szCs w:val="22"/>
        </w:rPr>
      </w:pPr>
      <w:r w:rsidRPr="00237601">
        <w:rPr>
          <w:szCs w:val="22"/>
        </w:rPr>
        <w:t>Although palette mode is not the largest contributor to SCM2.0 encoding time increase, it is interesting to provide non-normative speedups. Various evaluations in the palette encoder are done at a high cost in time compared to the coding improvement.</w:t>
      </w:r>
      <w:r w:rsidR="00906A5D" w:rsidRPr="00237601">
        <w:rPr>
          <w:szCs w:val="22"/>
        </w:rPr>
        <w:t xml:space="preserve"> We propose simple modifications to accelerate palette evaluations.</w:t>
      </w:r>
    </w:p>
    <w:p w:rsidR="00DB7351" w:rsidRPr="00237601" w:rsidRDefault="00DB7351" w:rsidP="009234A5">
      <w:pPr>
        <w:jc w:val="both"/>
        <w:rPr>
          <w:szCs w:val="22"/>
        </w:rPr>
      </w:pPr>
      <w:r w:rsidRPr="00237601">
        <w:rPr>
          <w:szCs w:val="22"/>
        </w:rPr>
        <w:t>The thresholds were not fine-tuned at all, and it is expected that new normative or algorithmic</w:t>
      </w:r>
      <w:del w:id="0" w:author="Author">
        <w:r w:rsidRPr="00237601" w:rsidDel="00E141F8">
          <w:rPr>
            <w:szCs w:val="22"/>
          </w:rPr>
          <w:delText>al</w:delText>
        </w:r>
      </w:del>
      <w:r w:rsidRPr="00237601">
        <w:rPr>
          <w:szCs w:val="22"/>
        </w:rPr>
        <w:t xml:space="preserve"> changes in SCM3.0 may require </w:t>
      </w:r>
      <w:r w:rsidR="00F305F3" w:rsidRPr="00237601">
        <w:rPr>
          <w:szCs w:val="22"/>
        </w:rPr>
        <w:t xml:space="preserve">specific </w:t>
      </w:r>
      <w:r w:rsidRPr="00237601">
        <w:rPr>
          <w:szCs w:val="22"/>
        </w:rPr>
        <w:t>tuning.</w:t>
      </w:r>
    </w:p>
    <w:p w:rsidR="001A5228" w:rsidRPr="00237601" w:rsidRDefault="001A5228" w:rsidP="001A5228">
      <w:pPr>
        <w:pStyle w:val="Heading2"/>
      </w:pPr>
      <w:r w:rsidRPr="00237601">
        <w:t>Escape-coded pixels</w:t>
      </w:r>
    </w:p>
    <w:p w:rsidR="001A5228" w:rsidRPr="00237601" w:rsidRDefault="001A5228" w:rsidP="001A5228">
      <w:pPr>
        <w:jc w:val="both"/>
      </w:pPr>
      <w:r w:rsidRPr="00237601">
        <w:t>When their number reaches a critical ratio, the escape coding method becomes less effective and the palette mode cannot achieve sufficient results compared to other coding modes.</w:t>
      </w:r>
      <w:bookmarkStart w:id="1" w:name="_GoBack"/>
      <w:bookmarkEnd w:id="1"/>
      <w:del w:id="2" w:author="Author">
        <w:r w:rsidR="00075A74" w:rsidRPr="00237601" w:rsidDel="00636455">
          <w:delText>.</w:delText>
        </w:r>
      </w:del>
    </w:p>
    <w:p w:rsidR="00075A74" w:rsidRPr="00237601" w:rsidRDefault="00075A74" w:rsidP="001A5228">
      <w:pPr>
        <w:jc w:val="both"/>
      </w:pPr>
      <w:r w:rsidRPr="00237601">
        <w:t>This affects both the palette determination and palettization processes:</w:t>
      </w:r>
    </w:p>
    <w:p w:rsidR="00075A74" w:rsidRPr="00237601" w:rsidRDefault="00075A74" w:rsidP="00075A74">
      <w:pPr>
        <w:numPr>
          <w:ilvl w:val="0"/>
          <w:numId w:val="12"/>
        </w:numPr>
        <w:jc w:val="both"/>
      </w:pPr>
      <w:r w:rsidRPr="00237601">
        <w:t xml:space="preserve">When determining the palette elements, if these elements account for less than </w:t>
      </w:r>
      <w:r w:rsidR="00DB7351" w:rsidRPr="00237601">
        <w:t>z ratio</w:t>
      </w:r>
      <w:r w:rsidRPr="00237601">
        <w:t xml:space="preserve"> of the CU pixels, then palette evaluation can be stopped altogether;</w:t>
      </w:r>
    </w:p>
    <w:p w:rsidR="00075A74" w:rsidRPr="00237601" w:rsidRDefault="00075A74" w:rsidP="00075A74">
      <w:pPr>
        <w:numPr>
          <w:ilvl w:val="0"/>
          <w:numId w:val="12"/>
        </w:numPr>
        <w:jc w:val="both"/>
      </w:pPr>
      <w:r w:rsidRPr="00237601">
        <w:t xml:space="preserve">When applying the palette to the pixels so as to derive the indexes, the number of actually escape-coded pixels can be determined, and if it reaches </w:t>
      </w:r>
      <w:r w:rsidR="00DB7351" w:rsidRPr="00237601">
        <w:t>a particular ratio</w:t>
      </w:r>
      <w:r w:rsidRPr="00237601">
        <w:t xml:space="preserve"> then palette evaluation can be stopped.</w:t>
      </w:r>
    </w:p>
    <w:p w:rsidR="00075A74" w:rsidRPr="00237601" w:rsidRDefault="00075A74" w:rsidP="00075A74">
      <w:pPr>
        <w:pStyle w:val="Heading2"/>
      </w:pPr>
      <w:r w:rsidRPr="00237601">
        <w:lastRenderedPageBreak/>
        <w:t>Index determination</w:t>
      </w:r>
    </w:p>
    <w:p w:rsidR="00075A74" w:rsidRPr="00237601" w:rsidRDefault="00075A74" w:rsidP="00075A74">
      <w:pPr>
        <w:jc w:val="both"/>
      </w:pPr>
      <w:r w:rsidRPr="00237601">
        <w:t>CUs for which the palette mode works best are often very repetitive, as the palette index prediction modes provide ample proof of. It is therefore possible to store the result of the previous original pixel, and if the current original pixel perfectly match it, then the index associated to that previous original pixel can be reused.</w:t>
      </w:r>
    </w:p>
    <w:p w:rsidR="00075A74" w:rsidRPr="00237601" w:rsidRDefault="00075A74" w:rsidP="00075A74">
      <w:pPr>
        <w:jc w:val="both"/>
      </w:pPr>
      <w:r w:rsidRPr="00237601">
        <w:t>This can be used for both the palette determination and palettization process.</w:t>
      </w:r>
    </w:p>
    <w:p w:rsidR="00906A5D" w:rsidRPr="00237601" w:rsidRDefault="00906A5D" w:rsidP="00906A5D">
      <w:pPr>
        <w:pStyle w:val="Heading2"/>
      </w:pPr>
      <w:r w:rsidRPr="00237601">
        <w:t>Palette sharing evaluation</w:t>
      </w:r>
    </w:p>
    <w:p w:rsidR="00906A5D" w:rsidRPr="00237601" w:rsidRDefault="00906A5D" w:rsidP="00906A5D">
      <w:pPr>
        <w:jc w:val="both"/>
      </w:pPr>
      <w:r w:rsidRPr="00237601">
        <w:t xml:space="preserve">Palette evaluation </w:t>
      </w:r>
      <w:del w:id="3" w:author="Author">
        <w:r w:rsidRPr="00237601" w:rsidDel="00636455">
          <w:delText xml:space="preserve">occurs </w:delText>
        </w:r>
      </w:del>
      <w:ins w:id="4" w:author="Author">
        <w:r w:rsidR="00636455">
          <w:t>is</w:t>
        </w:r>
        <w:r w:rsidR="00636455" w:rsidRPr="00237601">
          <w:t xml:space="preserve"> </w:t>
        </w:r>
      </w:ins>
      <w:r w:rsidRPr="00237601">
        <w:t>first</w:t>
      </w:r>
      <w:ins w:id="5" w:author="Author">
        <w:r w:rsidR="00636455">
          <w:t xml:space="preserve"> performed</w:t>
        </w:r>
      </w:ins>
      <w:r w:rsidRPr="00237601">
        <w:t xml:space="preserve"> in non-shared mode, then palette sharing evaluation is ran. However, the results of the non-shared evaluation provides sufficient insight on whether palette sharing is worth evaluating. The criterion used is:</w:t>
      </w:r>
    </w:p>
    <w:p w:rsidR="00906A5D" w:rsidRPr="00237601" w:rsidRDefault="00906A5D" w:rsidP="00906A5D">
      <w:pPr>
        <w:numPr>
          <w:ilvl w:val="0"/>
          <w:numId w:val="12"/>
        </w:numPr>
        <w:jc w:val="both"/>
      </w:pPr>
      <w:r w:rsidRPr="00237601">
        <w:t>Whether the current best coding mode for the CU is palette (indeed, palette sharing rarely provide</w:t>
      </w:r>
      <w:r w:rsidR="00942C17" w:rsidRPr="00237601">
        <w:t>s</w:t>
      </w:r>
      <w:r w:rsidRPr="00237601">
        <w:t xml:space="preserve"> </w:t>
      </w:r>
      <w:r w:rsidR="00942C17" w:rsidRPr="00237601">
        <w:t>a</w:t>
      </w:r>
      <w:r w:rsidRPr="00237601">
        <w:t xml:space="preserve"> coding cost reduction</w:t>
      </w:r>
      <w:r w:rsidR="00942C17" w:rsidRPr="00237601">
        <w:t xml:space="preserve"> making it perform better than the current best mode, e.g. IBC</w:t>
      </w:r>
      <w:r w:rsidRPr="00237601">
        <w:t>);</w:t>
      </w:r>
    </w:p>
    <w:p w:rsidR="00906A5D" w:rsidRPr="00237601" w:rsidRDefault="00906A5D" w:rsidP="00906A5D">
      <w:pPr>
        <w:numPr>
          <w:ilvl w:val="0"/>
          <w:numId w:val="12"/>
        </w:numPr>
        <w:jc w:val="both"/>
      </w:pPr>
      <w:r w:rsidRPr="00237601">
        <w:t xml:space="preserve">If </w:t>
      </w:r>
      <w:r w:rsidR="00DB7351" w:rsidRPr="00237601">
        <w:t>a large portion</w:t>
      </w:r>
      <w:r w:rsidR="007D70D1" w:rsidRPr="00237601">
        <w:t xml:space="preserve"> </w:t>
      </w:r>
      <w:r w:rsidRPr="00237601">
        <w:t>of the palette elements in non-shared evaluation are predicted.</w:t>
      </w:r>
    </w:p>
    <w:p w:rsidR="00906A5D" w:rsidRPr="00237601" w:rsidRDefault="00906A5D" w:rsidP="00906A5D">
      <w:pPr>
        <w:jc w:val="both"/>
      </w:pPr>
      <w:r w:rsidRPr="00237601">
        <w:t>If one of those conditions is not met, then palette sharing is not evaluated.</w:t>
      </w:r>
    </w:p>
    <w:p w:rsidR="001100F9" w:rsidRPr="00237601" w:rsidRDefault="001100F9" w:rsidP="001100F9">
      <w:pPr>
        <w:pStyle w:val="Heading1"/>
      </w:pPr>
      <w:r w:rsidRPr="00237601">
        <w:t>Results</w:t>
      </w:r>
    </w:p>
    <w:p w:rsidR="001100F9" w:rsidRPr="00237601" w:rsidRDefault="00581F1E" w:rsidP="00581F1E">
      <w:pPr>
        <w:jc w:val="both"/>
      </w:pPr>
      <w:r>
        <w:t>Complete results will be uploaded later on.</w:t>
      </w:r>
    </w:p>
    <w:p w:rsidR="001100F9" w:rsidRDefault="001100F9" w:rsidP="001100F9">
      <w:pPr>
        <w:pStyle w:val="Heading2"/>
      </w:pPr>
      <w:r w:rsidRPr="00237601">
        <w:t>Lossy coding</w:t>
      </w:r>
    </w:p>
    <w:p w:rsidR="00F63F41" w:rsidRDefault="00F63F41" w:rsidP="00F63F41">
      <w:r w:rsidRPr="00F63F41">
        <w:rPr>
          <w:noProof/>
          <w:lang w:val="en-GB" w:eastAsia="en-GB"/>
        </w:rPr>
        <w:drawing>
          <wp:inline distT="0" distB="0" distL="0" distR="0">
            <wp:extent cx="4067175" cy="4856739"/>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71037" cy="4861351"/>
                    </a:xfrm>
                    <a:prstGeom prst="rect">
                      <a:avLst/>
                    </a:prstGeom>
                    <a:noFill/>
                    <a:ln>
                      <a:noFill/>
                    </a:ln>
                  </pic:spPr>
                </pic:pic>
              </a:graphicData>
            </a:graphic>
          </wp:inline>
        </w:drawing>
      </w:r>
    </w:p>
    <w:p w:rsidR="00F63F41" w:rsidRPr="00F63F41" w:rsidRDefault="00F63F41" w:rsidP="00F63F41">
      <w:r w:rsidRPr="00F63F41">
        <w:rPr>
          <w:noProof/>
          <w:lang w:val="en-GB" w:eastAsia="en-GB"/>
        </w:rPr>
        <w:lastRenderedPageBreak/>
        <w:drawing>
          <wp:inline distT="0" distB="0" distL="0" distR="0">
            <wp:extent cx="4038600" cy="2342935"/>
            <wp:effectExtent l="0" t="0" r="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64187" cy="2357779"/>
                    </a:xfrm>
                    <a:prstGeom prst="rect">
                      <a:avLst/>
                    </a:prstGeom>
                    <a:noFill/>
                    <a:ln>
                      <a:noFill/>
                    </a:ln>
                  </pic:spPr>
                </pic:pic>
              </a:graphicData>
            </a:graphic>
          </wp:inline>
        </w:drawing>
      </w:r>
    </w:p>
    <w:p w:rsidR="001100F9" w:rsidRDefault="001100F9" w:rsidP="001100F9">
      <w:pPr>
        <w:pStyle w:val="Heading2"/>
      </w:pPr>
      <w:r w:rsidRPr="00237601">
        <w:t>Lossless coding</w:t>
      </w:r>
    </w:p>
    <w:p w:rsidR="00E96A9E" w:rsidRDefault="00E96A9E" w:rsidP="00E96A9E">
      <w:r w:rsidRPr="00E96A9E">
        <w:rPr>
          <w:noProof/>
          <w:lang w:val="en-GB" w:eastAsia="en-GB"/>
        </w:rPr>
        <w:drawing>
          <wp:inline distT="0" distB="0" distL="0" distR="0">
            <wp:extent cx="4810125" cy="59436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10125" cy="5943600"/>
                    </a:xfrm>
                    <a:prstGeom prst="rect">
                      <a:avLst/>
                    </a:prstGeom>
                    <a:noFill/>
                    <a:ln>
                      <a:noFill/>
                    </a:ln>
                  </pic:spPr>
                </pic:pic>
              </a:graphicData>
            </a:graphic>
          </wp:inline>
        </w:drawing>
      </w:r>
    </w:p>
    <w:p w:rsidR="00E96A9E" w:rsidRPr="00E96A9E" w:rsidRDefault="00E96A9E" w:rsidP="00E96A9E">
      <w:r w:rsidRPr="00E96A9E">
        <w:rPr>
          <w:noProof/>
          <w:lang w:val="en-GB" w:eastAsia="en-GB"/>
        </w:rPr>
        <w:lastRenderedPageBreak/>
        <w:drawing>
          <wp:inline distT="0" distB="0" distL="0" distR="0">
            <wp:extent cx="4810125" cy="28860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10125" cy="2886075"/>
                    </a:xfrm>
                    <a:prstGeom prst="rect">
                      <a:avLst/>
                    </a:prstGeom>
                    <a:noFill/>
                    <a:ln>
                      <a:noFill/>
                    </a:ln>
                  </pic:spPr>
                </pic:pic>
              </a:graphicData>
            </a:graphic>
          </wp:inline>
        </w:drawing>
      </w:r>
    </w:p>
    <w:p w:rsidR="00225D15" w:rsidRPr="00237601" w:rsidRDefault="00225D15" w:rsidP="00225D15">
      <w:pPr>
        <w:pStyle w:val="Heading1"/>
      </w:pPr>
      <w:r w:rsidRPr="00237601">
        <w:t>Conclusion</w:t>
      </w:r>
    </w:p>
    <w:p w:rsidR="00225D15" w:rsidRPr="00237601" w:rsidRDefault="00225D15" w:rsidP="00225D15">
      <w:pPr>
        <w:jc w:val="both"/>
      </w:pPr>
      <w:r w:rsidRPr="00237601">
        <w:t xml:space="preserve">Three non-normative changes are proposed to speed up the palette mode evaluation at the encoder. </w:t>
      </w:r>
      <w:r w:rsidR="007D70D1" w:rsidRPr="00237601">
        <w:t>In light of the minimal impact on coding efficiency, i</w:t>
      </w:r>
      <w:r w:rsidRPr="00237601">
        <w:t>t is suggested to adopt those changes so as to improve the encoder runtime</w:t>
      </w:r>
      <w:r w:rsidR="00435F79">
        <w:t xml:space="preserve"> and move towards better assessment of algorithmic</w:t>
      </w:r>
      <w:del w:id="6" w:author="Author">
        <w:r w:rsidR="00435F79" w:rsidDel="00636455">
          <w:delText>al</w:delText>
        </w:r>
      </w:del>
      <w:r w:rsidR="00435F79">
        <w:t xml:space="preserve"> changes</w:t>
      </w:r>
      <w:r w:rsidRPr="00237601">
        <w:t>.</w:t>
      </w:r>
    </w:p>
    <w:p w:rsidR="001F2594" w:rsidRPr="00237601" w:rsidRDefault="001F2594" w:rsidP="00E11923">
      <w:pPr>
        <w:pStyle w:val="Heading1"/>
      </w:pPr>
      <w:r w:rsidRPr="00237601">
        <w:t>Patent rights declaration</w:t>
      </w:r>
      <w:r w:rsidR="00B94B06" w:rsidRPr="00237601">
        <w:t>(s)</w:t>
      </w:r>
    </w:p>
    <w:p w:rsidR="007F1F8B" w:rsidRPr="00237601" w:rsidRDefault="004901F8" w:rsidP="004901F8">
      <w:pPr>
        <w:jc w:val="both"/>
        <w:rPr>
          <w:szCs w:val="22"/>
        </w:rPr>
      </w:pPr>
      <w:r w:rsidRPr="00237601">
        <w:rPr>
          <w:b/>
          <w:szCs w:val="22"/>
        </w:rPr>
        <w:t>Canon Research Centre France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237601" w:rsidSect="00A01439">
      <w:headerReference w:type="even" r:id="rId16"/>
      <w:headerReference w:type="default" r:id="rId17"/>
      <w:footerReference w:type="even" r:id="rId18"/>
      <w:footerReference w:type="default" r:id="rId19"/>
      <w:headerReference w:type="first" r:id="rId20"/>
      <w:footerReference w:type="first" r:id="rId2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11B" w:rsidRDefault="0016211B">
      <w:r>
        <w:separator/>
      </w:r>
    </w:p>
  </w:endnote>
  <w:endnote w:type="continuationSeparator" w:id="0">
    <w:p w:rsidR="0016211B" w:rsidRDefault="00162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CD" w:rsidRDefault="00E173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Pr="00E173CD" w:rsidRDefault="000B4FF9" w:rsidP="00E173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CD" w:rsidRDefault="00E173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11B" w:rsidRDefault="0016211B">
      <w:r>
        <w:separator/>
      </w:r>
    </w:p>
  </w:footnote>
  <w:footnote w:type="continuationSeparator" w:id="0">
    <w:p w:rsidR="0016211B" w:rsidRDefault="00162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CD" w:rsidRDefault="00E173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CD" w:rsidRDefault="00E173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CD" w:rsidRDefault="00E173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E3D14E5"/>
    <w:multiLevelType w:val="hybridMultilevel"/>
    <w:tmpl w:val="C1BAAE66"/>
    <w:lvl w:ilvl="0" w:tplc="83EEDD2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08A3"/>
    <w:rsid w:val="000458BC"/>
    <w:rsid w:val="00045C41"/>
    <w:rsid w:val="00046C03"/>
    <w:rsid w:val="00065039"/>
    <w:rsid w:val="0007068E"/>
    <w:rsid w:val="00075A74"/>
    <w:rsid w:val="0007614F"/>
    <w:rsid w:val="00087D79"/>
    <w:rsid w:val="000A63E3"/>
    <w:rsid w:val="000B1C6B"/>
    <w:rsid w:val="000B4FF9"/>
    <w:rsid w:val="000C09AC"/>
    <w:rsid w:val="000E00F3"/>
    <w:rsid w:val="000F158C"/>
    <w:rsid w:val="00102F3D"/>
    <w:rsid w:val="001100F9"/>
    <w:rsid w:val="00124E38"/>
    <w:rsid w:val="0012580B"/>
    <w:rsid w:val="00131F90"/>
    <w:rsid w:val="0013526E"/>
    <w:rsid w:val="00146152"/>
    <w:rsid w:val="0016211B"/>
    <w:rsid w:val="00171371"/>
    <w:rsid w:val="00175A24"/>
    <w:rsid w:val="00187E58"/>
    <w:rsid w:val="001A297E"/>
    <w:rsid w:val="001A368E"/>
    <w:rsid w:val="001A5228"/>
    <w:rsid w:val="001A7329"/>
    <w:rsid w:val="001A792F"/>
    <w:rsid w:val="001B4E28"/>
    <w:rsid w:val="001C3525"/>
    <w:rsid w:val="001D1BD2"/>
    <w:rsid w:val="001E02BE"/>
    <w:rsid w:val="001E3B37"/>
    <w:rsid w:val="001F2594"/>
    <w:rsid w:val="002055A6"/>
    <w:rsid w:val="00206460"/>
    <w:rsid w:val="002069B4"/>
    <w:rsid w:val="00215DFC"/>
    <w:rsid w:val="002212DF"/>
    <w:rsid w:val="00222CD4"/>
    <w:rsid w:val="00225016"/>
    <w:rsid w:val="00225D15"/>
    <w:rsid w:val="00226321"/>
    <w:rsid w:val="002264A6"/>
    <w:rsid w:val="00227BA7"/>
    <w:rsid w:val="0023011C"/>
    <w:rsid w:val="002327A4"/>
    <w:rsid w:val="002375C1"/>
    <w:rsid w:val="00237601"/>
    <w:rsid w:val="00263398"/>
    <w:rsid w:val="00267593"/>
    <w:rsid w:val="00275BCF"/>
    <w:rsid w:val="00291E36"/>
    <w:rsid w:val="00292257"/>
    <w:rsid w:val="002A54E0"/>
    <w:rsid w:val="002B1595"/>
    <w:rsid w:val="002B191D"/>
    <w:rsid w:val="002D0AF6"/>
    <w:rsid w:val="002F164D"/>
    <w:rsid w:val="00306206"/>
    <w:rsid w:val="00317D85"/>
    <w:rsid w:val="00327C56"/>
    <w:rsid w:val="003315A1"/>
    <w:rsid w:val="003373EC"/>
    <w:rsid w:val="00342FF4"/>
    <w:rsid w:val="00346148"/>
    <w:rsid w:val="003669EA"/>
    <w:rsid w:val="003706CC"/>
    <w:rsid w:val="00377710"/>
    <w:rsid w:val="003A2D8E"/>
    <w:rsid w:val="003A7CE6"/>
    <w:rsid w:val="003C20E4"/>
    <w:rsid w:val="003E3FE5"/>
    <w:rsid w:val="003E6F90"/>
    <w:rsid w:val="003F5D0F"/>
    <w:rsid w:val="00414101"/>
    <w:rsid w:val="004234F0"/>
    <w:rsid w:val="00433DDB"/>
    <w:rsid w:val="00435F79"/>
    <w:rsid w:val="00437619"/>
    <w:rsid w:val="00465A1E"/>
    <w:rsid w:val="0048657F"/>
    <w:rsid w:val="004901F8"/>
    <w:rsid w:val="004A2A63"/>
    <w:rsid w:val="004B210C"/>
    <w:rsid w:val="004D405F"/>
    <w:rsid w:val="004E0A83"/>
    <w:rsid w:val="004E4F4F"/>
    <w:rsid w:val="004E6789"/>
    <w:rsid w:val="004F61E3"/>
    <w:rsid w:val="00502E10"/>
    <w:rsid w:val="0051015C"/>
    <w:rsid w:val="00516CF1"/>
    <w:rsid w:val="00531AE9"/>
    <w:rsid w:val="00531DB8"/>
    <w:rsid w:val="00550A66"/>
    <w:rsid w:val="00567EC7"/>
    <w:rsid w:val="00570013"/>
    <w:rsid w:val="005801A2"/>
    <w:rsid w:val="00581F1E"/>
    <w:rsid w:val="005952A5"/>
    <w:rsid w:val="005A33A1"/>
    <w:rsid w:val="005B217D"/>
    <w:rsid w:val="005C385F"/>
    <w:rsid w:val="005E1AC6"/>
    <w:rsid w:val="005F6F1B"/>
    <w:rsid w:val="00624B33"/>
    <w:rsid w:val="0063041A"/>
    <w:rsid w:val="00630AA2"/>
    <w:rsid w:val="00634E6D"/>
    <w:rsid w:val="00636455"/>
    <w:rsid w:val="00646707"/>
    <w:rsid w:val="00662E58"/>
    <w:rsid w:val="00664DCF"/>
    <w:rsid w:val="00674073"/>
    <w:rsid w:val="006772B9"/>
    <w:rsid w:val="006C5D39"/>
    <w:rsid w:val="006D6D9B"/>
    <w:rsid w:val="006E2810"/>
    <w:rsid w:val="006E5417"/>
    <w:rsid w:val="007023DE"/>
    <w:rsid w:val="00712F60"/>
    <w:rsid w:val="00720E3B"/>
    <w:rsid w:val="0074393F"/>
    <w:rsid w:val="00745F6B"/>
    <w:rsid w:val="0075585E"/>
    <w:rsid w:val="00761E25"/>
    <w:rsid w:val="00770571"/>
    <w:rsid w:val="007768FF"/>
    <w:rsid w:val="007824D3"/>
    <w:rsid w:val="00796EE3"/>
    <w:rsid w:val="007A7D29"/>
    <w:rsid w:val="007B4AB8"/>
    <w:rsid w:val="007D70D1"/>
    <w:rsid w:val="007E01A3"/>
    <w:rsid w:val="007F1F8B"/>
    <w:rsid w:val="007F67A1"/>
    <w:rsid w:val="00807D0D"/>
    <w:rsid w:val="00811C05"/>
    <w:rsid w:val="008206C8"/>
    <w:rsid w:val="0086387C"/>
    <w:rsid w:val="00874A6C"/>
    <w:rsid w:val="00876C65"/>
    <w:rsid w:val="008A4B4C"/>
    <w:rsid w:val="008B4938"/>
    <w:rsid w:val="008C239F"/>
    <w:rsid w:val="008E480C"/>
    <w:rsid w:val="00906A5D"/>
    <w:rsid w:val="00907757"/>
    <w:rsid w:val="009212B0"/>
    <w:rsid w:val="00921FA1"/>
    <w:rsid w:val="009234A5"/>
    <w:rsid w:val="00933453"/>
    <w:rsid w:val="009336F7"/>
    <w:rsid w:val="0093636C"/>
    <w:rsid w:val="009374A7"/>
    <w:rsid w:val="00942C17"/>
    <w:rsid w:val="00955F6D"/>
    <w:rsid w:val="0098551D"/>
    <w:rsid w:val="0099518F"/>
    <w:rsid w:val="009A523D"/>
    <w:rsid w:val="009B02A1"/>
    <w:rsid w:val="009F496B"/>
    <w:rsid w:val="00A01439"/>
    <w:rsid w:val="00A02E61"/>
    <w:rsid w:val="00A05CFF"/>
    <w:rsid w:val="00A13048"/>
    <w:rsid w:val="00A56B97"/>
    <w:rsid w:val="00A6093D"/>
    <w:rsid w:val="00A767DC"/>
    <w:rsid w:val="00A76A6D"/>
    <w:rsid w:val="00A83253"/>
    <w:rsid w:val="00AA6E84"/>
    <w:rsid w:val="00AE341B"/>
    <w:rsid w:val="00B06655"/>
    <w:rsid w:val="00B07CA7"/>
    <w:rsid w:val="00B1279A"/>
    <w:rsid w:val="00B12F01"/>
    <w:rsid w:val="00B4194A"/>
    <w:rsid w:val="00B5222E"/>
    <w:rsid w:val="00B53179"/>
    <w:rsid w:val="00B61C96"/>
    <w:rsid w:val="00B73A2A"/>
    <w:rsid w:val="00B74405"/>
    <w:rsid w:val="00B7526F"/>
    <w:rsid w:val="00B94B06"/>
    <w:rsid w:val="00B94C28"/>
    <w:rsid w:val="00BC10BA"/>
    <w:rsid w:val="00BC5AFD"/>
    <w:rsid w:val="00C04F43"/>
    <w:rsid w:val="00C0609D"/>
    <w:rsid w:val="00C115AB"/>
    <w:rsid w:val="00C26CCB"/>
    <w:rsid w:val="00C30249"/>
    <w:rsid w:val="00C3723B"/>
    <w:rsid w:val="00C42466"/>
    <w:rsid w:val="00C606C9"/>
    <w:rsid w:val="00C80288"/>
    <w:rsid w:val="00C84003"/>
    <w:rsid w:val="00C90650"/>
    <w:rsid w:val="00C97D78"/>
    <w:rsid w:val="00CC2AAE"/>
    <w:rsid w:val="00CC5A42"/>
    <w:rsid w:val="00CC7490"/>
    <w:rsid w:val="00CD0EAB"/>
    <w:rsid w:val="00CE5E02"/>
    <w:rsid w:val="00CF34DB"/>
    <w:rsid w:val="00CF48FD"/>
    <w:rsid w:val="00CF558F"/>
    <w:rsid w:val="00D073E2"/>
    <w:rsid w:val="00D446EC"/>
    <w:rsid w:val="00D51BF0"/>
    <w:rsid w:val="00D55942"/>
    <w:rsid w:val="00D807BF"/>
    <w:rsid w:val="00D82FCC"/>
    <w:rsid w:val="00DA17FC"/>
    <w:rsid w:val="00DA7887"/>
    <w:rsid w:val="00DB2C26"/>
    <w:rsid w:val="00DB7351"/>
    <w:rsid w:val="00DE6B43"/>
    <w:rsid w:val="00DF5DD3"/>
    <w:rsid w:val="00E11923"/>
    <w:rsid w:val="00E141F8"/>
    <w:rsid w:val="00E1517D"/>
    <w:rsid w:val="00E173CD"/>
    <w:rsid w:val="00E262D4"/>
    <w:rsid w:val="00E36250"/>
    <w:rsid w:val="00E54511"/>
    <w:rsid w:val="00E61DAC"/>
    <w:rsid w:val="00E72B80"/>
    <w:rsid w:val="00E75FE3"/>
    <w:rsid w:val="00E86C4C"/>
    <w:rsid w:val="00E96A9E"/>
    <w:rsid w:val="00EA5AE0"/>
    <w:rsid w:val="00EB7AB1"/>
    <w:rsid w:val="00EC75A9"/>
    <w:rsid w:val="00ED1901"/>
    <w:rsid w:val="00EE7CD8"/>
    <w:rsid w:val="00EF48CC"/>
    <w:rsid w:val="00F305F3"/>
    <w:rsid w:val="00F63F41"/>
    <w:rsid w:val="00F73032"/>
    <w:rsid w:val="00F848FC"/>
    <w:rsid w:val="00F9282A"/>
    <w:rsid w:val="00F96BAD"/>
    <w:rsid w:val="00FA139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trice.onno@crf.canon.fr" TargetMode="Externa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hyperlink" Target="mailto:guillaume.laroche@crf.canon.f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christophe.gisquet@crf.canon.fr" TargetMode="External"/><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723</Words>
  <Characters>4125</Characters>
  <Application>Microsoft Office Word</Application>
  <DocSecurity>0</DocSecurity>
  <Lines>34</Lines>
  <Paragraphs>9</Paragraphs>
  <ScaleCrop>false</ScaleCrop>
  <Company/>
  <LinksUpToDate>false</LinksUpToDate>
  <CharactersWithSpaces>4839</CharactersWithSpaces>
  <SharedDoc>false</SharedDoc>
  <HLinks>
    <vt:vector size="18" baseType="variant">
      <vt:variant>
        <vt:i4>2424853</vt:i4>
      </vt:variant>
      <vt:variant>
        <vt:i4>6</vt:i4>
      </vt:variant>
      <vt:variant>
        <vt:i4>0</vt:i4>
      </vt:variant>
      <vt:variant>
        <vt:i4>5</vt:i4>
      </vt:variant>
      <vt:variant>
        <vt:lpwstr>mailto:patrice.onno@crf.canon.fr</vt:lpwstr>
      </vt:variant>
      <vt:variant>
        <vt:lpwstr/>
      </vt:variant>
      <vt:variant>
        <vt:i4>524331</vt:i4>
      </vt:variant>
      <vt:variant>
        <vt:i4>3</vt:i4>
      </vt:variant>
      <vt:variant>
        <vt:i4>0</vt:i4>
      </vt:variant>
      <vt:variant>
        <vt:i4>5</vt:i4>
      </vt:variant>
      <vt:variant>
        <vt:lpwstr>mailto:guillaume.laroche@crf.canon.fr</vt:lpwstr>
      </vt:variant>
      <vt:variant>
        <vt:lpwstr/>
      </vt:variant>
      <vt:variant>
        <vt:i4>1703999</vt:i4>
      </vt:variant>
      <vt:variant>
        <vt:i4>0</vt:i4>
      </vt:variant>
      <vt:variant>
        <vt:i4>0</vt:i4>
      </vt:variant>
      <vt:variant>
        <vt:i4>5</vt:i4>
      </vt:variant>
      <vt:variant>
        <vt:lpwstr>mailto:christophe.gisquet@crf.canon.fr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2014-10-07T14:26:00Z</dcterms:created>
  <dcterms:modified xsi:type="dcterms:W3CDTF">2014-10-15T10:02:00Z</dcterms:modified>
</cp:coreProperties>
</file>