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367021">
        <w:tc>
          <w:tcPr>
            <w:tcW w:w="6408" w:type="dxa"/>
          </w:tcPr>
          <w:p w:rsidR="006C5D39" w:rsidRPr="00367021" w:rsidRDefault="00421FE0" w:rsidP="00C97D78">
            <w:pPr>
              <w:tabs>
                <w:tab w:val="left" w:pos="7200"/>
              </w:tabs>
              <w:spacing w:before="0"/>
              <w:rPr>
                <w:b/>
                <w:szCs w:val="22"/>
                <w:lang w:val="en-CA"/>
              </w:rPr>
            </w:pPr>
            <w:r>
              <w:rPr>
                <w:b/>
                <w:szCs w:val="22"/>
                <w:lang w:val="en-CA"/>
              </w:rPr>
              <w:pict>
                <v:group id="_x0000_s1026" style="position:absolute;margin-left:-4.15pt;margin-top:-27.5pt;width:23.3pt;height:24.6pt;z-index:3"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3D0D8B">
              <w:rPr>
                <w:b/>
                <w:noProof/>
                <w:szCs w:val="22"/>
              </w:rPr>
              <w:drawing>
                <wp:anchor distT="0" distB="0" distL="114300" distR="114300" simplePos="0" relativeHeight="5" behindDoc="0" locked="0" layoutInCell="1" allowOverlap="1" wp14:anchorId="36F18C4D" wp14:editId="6BA03372">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srcRect/>
                          <a:stretch>
                            <a:fillRect/>
                          </a:stretch>
                        </pic:blipFill>
                        <pic:spPr bwMode="auto">
                          <a:xfrm>
                            <a:off x="0" y="0"/>
                            <a:ext cx="293370" cy="267335"/>
                          </a:xfrm>
                          <a:prstGeom prst="rect">
                            <a:avLst/>
                          </a:prstGeom>
                          <a:noFill/>
                        </pic:spPr>
                      </pic:pic>
                    </a:graphicData>
                  </a:graphic>
                </wp:anchor>
              </w:drawing>
            </w:r>
            <w:r w:rsidR="003D0D8B">
              <w:rPr>
                <w:b/>
                <w:noProof/>
                <w:szCs w:val="22"/>
              </w:rPr>
              <w:drawing>
                <wp:anchor distT="0" distB="0" distL="114300" distR="114300" simplePos="0" relativeHeight="4" behindDoc="0" locked="0" layoutInCell="1" allowOverlap="1" wp14:anchorId="7BE29592" wp14:editId="3E90F74D">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srcRect/>
                          <a:stretch>
                            <a:fillRect/>
                          </a:stretch>
                        </pic:blipFill>
                        <pic:spPr bwMode="auto">
                          <a:xfrm>
                            <a:off x="0" y="0"/>
                            <a:ext cx="294640" cy="267335"/>
                          </a:xfrm>
                          <a:prstGeom prst="rect">
                            <a:avLst/>
                          </a:prstGeom>
                          <a:noFill/>
                        </pic:spPr>
                      </pic:pic>
                    </a:graphicData>
                  </a:graphic>
                </wp:anchor>
              </w:drawing>
            </w:r>
            <w:r w:rsidR="00E61DAC" w:rsidRPr="00367021">
              <w:rPr>
                <w:b/>
                <w:szCs w:val="22"/>
                <w:lang w:val="en-CA"/>
              </w:rPr>
              <w:t xml:space="preserve">Joint </w:t>
            </w:r>
            <w:r w:rsidR="006C5D39" w:rsidRPr="00367021">
              <w:rPr>
                <w:b/>
                <w:szCs w:val="22"/>
                <w:lang w:val="en-CA"/>
              </w:rPr>
              <w:t>Collaborative</w:t>
            </w:r>
            <w:r w:rsidR="00E61DAC" w:rsidRPr="00367021">
              <w:rPr>
                <w:b/>
                <w:szCs w:val="22"/>
                <w:lang w:val="en-CA"/>
              </w:rPr>
              <w:t xml:space="preserve"> Team </w:t>
            </w:r>
            <w:r w:rsidR="006C5D39" w:rsidRPr="00367021">
              <w:rPr>
                <w:b/>
                <w:szCs w:val="22"/>
                <w:lang w:val="en-CA"/>
              </w:rPr>
              <w:t>on Video Coding (JCT-VC)</w:t>
            </w:r>
          </w:p>
          <w:p w:rsidR="00E61DAC" w:rsidRPr="00367021" w:rsidRDefault="00E54511" w:rsidP="00C97D78">
            <w:pPr>
              <w:tabs>
                <w:tab w:val="left" w:pos="7200"/>
              </w:tabs>
              <w:spacing w:before="0"/>
              <w:rPr>
                <w:b/>
                <w:szCs w:val="22"/>
                <w:lang w:val="en-CA"/>
              </w:rPr>
            </w:pPr>
            <w:r w:rsidRPr="00367021">
              <w:rPr>
                <w:b/>
                <w:szCs w:val="22"/>
                <w:lang w:val="en-CA"/>
              </w:rPr>
              <w:t xml:space="preserve">of </w:t>
            </w:r>
            <w:r w:rsidR="007F1F8B" w:rsidRPr="00367021">
              <w:rPr>
                <w:b/>
                <w:szCs w:val="22"/>
                <w:lang w:val="en-CA"/>
              </w:rPr>
              <w:t>ITU-T SG</w:t>
            </w:r>
            <w:r w:rsidR="005E1AC6" w:rsidRPr="00367021">
              <w:rPr>
                <w:b/>
                <w:szCs w:val="22"/>
                <w:lang w:val="en-CA"/>
              </w:rPr>
              <w:t> </w:t>
            </w:r>
            <w:r w:rsidR="007F1F8B" w:rsidRPr="00367021">
              <w:rPr>
                <w:b/>
                <w:szCs w:val="22"/>
                <w:lang w:val="en-CA"/>
              </w:rPr>
              <w:t>16 WP</w:t>
            </w:r>
            <w:r w:rsidR="005E1AC6" w:rsidRPr="00367021">
              <w:rPr>
                <w:b/>
                <w:szCs w:val="22"/>
                <w:lang w:val="en-CA"/>
              </w:rPr>
              <w:t> </w:t>
            </w:r>
            <w:r w:rsidR="007F1F8B" w:rsidRPr="00367021">
              <w:rPr>
                <w:b/>
                <w:szCs w:val="22"/>
                <w:lang w:val="en-CA"/>
              </w:rPr>
              <w:t>3 and ISO/IEC JTC</w:t>
            </w:r>
            <w:r w:rsidR="005E1AC6" w:rsidRPr="00367021">
              <w:rPr>
                <w:b/>
                <w:szCs w:val="22"/>
                <w:lang w:val="en-CA"/>
              </w:rPr>
              <w:t> </w:t>
            </w:r>
            <w:r w:rsidR="007F1F8B" w:rsidRPr="00367021">
              <w:rPr>
                <w:b/>
                <w:szCs w:val="22"/>
                <w:lang w:val="en-CA"/>
              </w:rPr>
              <w:t>1/SC</w:t>
            </w:r>
            <w:r w:rsidR="005E1AC6" w:rsidRPr="00367021">
              <w:rPr>
                <w:b/>
                <w:szCs w:val="22"/>
                <w:lang w:val="en-CA"/>
              </w:rPr>
              <w:t> </w:t>
            </w:r>
            <w:r w:rsidR="007F1F8B" w:rsidRPr="00367021">
              <w:rPr>
                <w:b/>
                <w:szCs w:val="22"/>
                <w:lang w:val="en-CA"/>
              </w:rPr>
              <w:t>29/WG</w:t>
            </w:r>
            <w:r w:rsidR="005E1AC6" w:rsidRPr="00367021">
              <w:rPr>
                <w:b/>
                <w:szCs w:val="22"/>
                <w:lang w:val="en-CA"/>
              </w:rPr>
              <w:t> </w:t>
            </w:r>
            <w:r w:rsidR="007F1F8B" w:rsidRPr="00367021">
              <w:rPr>
                <w:b/>
                <w:szCs w:val="22"/>
                <w:lang w:val="en-CA"/>
              </w:rPr>
              <w:t>11</w:t>
            </w:r>
          </w:p>
          <w:p w:rsidR="00E61DAC" w:rsidRPr="00367021" w:rsidRDefault="0055488A" w:rsidP="00253D8C">
            <w:pPr>
              <w:tabs>
                <w:tab w:val="left" w:pos="7200"/>
              </w:tabs>
              <w:spacing w:before="0"/>
              <w:rPr>
                <w:b/>
                <w:szCs w:val="22"/>
                <w:lang w:val="en-CA"/>
              </w:rPr>
            </w:pPr>
            <w:r>
              <w:rPr>
                <w:szCs w:val="22"/>
                <w:lang w:val="en-CA"/>
              </w:rPr>
              <w:t>18th Meeting: Sapporo, JP, 30 June – 9 July 2014</w:t>
            </w:r>
          </w:p>
        </w:tc>
        <w:tc>
          <w:tcPr>
            <w:tcW w:w="3168" w:type="dxa"/>
          </w:tcPr>
          <w:p w:rsidR="008A4B4C" w:rsidRPr="00367021" w:rsidRDefault="00E61DAC" w:rsidP="00475F16">
            <w:pPr>
              <w:tabs>
                <w:tab w:val="left" w:pos="7200"/>
              </w:tabs>
              <w:rPr>
                <w:u w:val="single"/>
                <w:lang w:val="en-CA"/>
              </w:rPr>
            </w:pPr>
            <w:r w:rsidRPr="00367021">
              <w:rPr>
                <w:lang w:val="en-CA"/>
              </w:rPr>
              <w:t>Document</w:t>
            </w:r>
            <w:r w:rsidR="006C5D39" w:rsidRPr="00367021">
              <w:rPr>
                <w:lang w:val="en-CA"/>
              </w:rPr>
              <w:t>: JC</w:t>
            </w:r>
            <w:r w:rsidRPr="00367021">
              <w:rPr>
                <w:lang w:val="en-CA"/>
              </w:rPr>
              <w:t>T</w:t>
            </w:r>
            <w:r w:rsidR="006C5D39" w:rsidRPr="00367021">
              <w:rPr>
                <w:lang w:val="en-CA"/>
              </w:rPr>
              <w:t>VC</w:t>
            </w:r>
            <w:r w:rsidRPr="00367021">
              <w:rPr>
                <w:lang w:val="en-CA"/>
              </w:rPr>
              <w:t>-</w:t>
            </w:r>
            <w:r w:rsidR="0055488A" w:rsidRPr="00CC0818">
              <w:rPr>
                <w:lang w:val="en-CA"/>
              </w:rPr>
              <w:t>R0</w:t>
            </w:r>
            <w:r w:rsidR="005D2769">
              <w:rPr>
                <w:lang w:val="en-CA"/>
              </w:rPr>
              <w:t>2</w:t>
            </w:r>
            <w:r w:rsidR="00FF76A5">
              <w:rPr>
                <w:lang w:val="en-CA"/>
              </w:rPr>
              <w:t>7</w:t>
            </w:r>
            <w:del w:id="0" w:author="Review YY" w:date="2014-07-06T00:16:00Z">
              <w:r w:rsidR="005D2769" w:rsidDel="00475F16">
                <w:rPr>
                  <w:lang w:val="en-CA"/>
                </w:rPr>
                <w:delText>1</w:delText>
              </w:r>
            </w:del>
            <w:ins w:id="1" w:author="Review YY" w:date="2014-07-06T00:16:00Z">
              <w:r w:rsidR="00475F16">
                <w:rPr>
                  <w:lang w:val="en-CA"/>
                </w:rPr>
                <w:t>0</w:t>
              </w:r>
            </w:ins>
            <w:bookmarkStart w:id="2" w:name="_GoBack"/>
            <w:bookmarkEnd w:id="2"/>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367021">
        <w:tc>
          <w:tcPr>
            <w:tcW w:w="1458" w:type="dxa"/>
          </w:tcPr>
          <w:p w:rsidR="00E61DAC" w:rsidRPr="00367021" w:rsidRDefault="00E61DAC">
            <w:pPr>
              <w:spacing w:before="60" w:after="60"/>
              <w:rPr>
                <w:i/>
                <w:szCs w:val="22"/>
                <w:lang w:val="en-CA"/>
              </w:rPr>
            </w:pPr>
            <w:r w:rsidRPr="00367021">
              <w:rPr>
                <w:i/>
                <w:szCs w:val="22"/>
                <w:lang w:val="en-CA"/>
              </w:rPr>
              <w:t>Title:</w:t>
            </w:r>
          </w:p>
        </w:tc>
        <w:tc>
          <w:tcPr>
            <w:tcW w:w="8118" w:type="dxa"/>
            <w:gridSpan w:val="3"/>
          </w:tcPr>
          <w:p w:rsidR="00E61DAC" w:rsidRPr="0011057F" w:rsidRDefault="005D2769" w:rsidP="0033566C">
            <w:pPr>
              <w:spacing w:before="60" w:after="60"/>
              <w:rPr>
                <w:b/>
                <w:szCs w:val="22"/>
              </w:rPr>
            </w:pPr>
            <w:r>
              <w:rPr>
                <w:b/>
                <w:szCs w:val="22"/>
              </w:rPr>
              <w:t>C</w:t>
            </w:r>
            <w:r w:rsidR="0011057F" w:rsidRPr="0011057F">
              <w:rPr>
                <w:b/>
                <w:szCs w:val="22"/>
              </w:rPr>
              <w:t>ross</w:t>
            </w:r>
            <w:r>
              <w:rPr>
                <w:b/>
                <w:szCs w:val="22"/>
              </w:rPr>
              <w:t>-</w:t>
            </w:r>
            <w:r w:rsidR="0011057F" w:rsidRPr="0011057F">
              <w:rPr>
                <w:b/>
                <w:szCs w:val="22"/>
              </w:rPr>
              <w:t xml:space="preserve">check of </w:t>
            </w:r>
            <w:r>
              <w:rPr>
                <w:b/>
                <w:szCs w:val="22"/>
              </w:rPr>
              <w:t>JCTVC-R022</w:t>
            </w:r>
            <w:r w:rsidR="0033566C">
              <w:rPr>
                <w:b/>
                <w:szCs w:val="22"/>
              </w:rPr>
              <w:t>8</w:t>
            </w:r>
            <w:r>
              <w:rPr>
                <w:b/>
                <w:szCs w:val="22"/>
              </w:rPr>
              <w:t xml:space="preserve"> on </w:t>
            </w:r>
            <w:r w:rsidR="0033566C">
              <w:rPr>
                <w:b/>
                <w:szCs w:val="22"/>
              </w:rPr>
              <w:t>Run-length coding for palette prediction</w:t>
            </w:r>
            <w:r>
              <w:rPr>
                <w:b/>
                <w:szCs w:val="22"/>
              </w:rPr>
              <w:t xml:space="preserve"> (non-SCCE3)</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Status:</w:t>
            </w:r>
          </w:p>
        </w:tc>
        <w:tc>
          <w:tcPr>
            <w:tcW w:w="8118" w:type="dxa"/>
            <w:gridSpan w:val="3"/>
          </w:tcPr>
          <w:p w:rsidR="00E61DAC" w:rsidRPr="00367021" w:rsidRDefault="00775C51">
            <w:pPr>
              <w:spacing w:before="60" w:after="60"/>
              <w:rPr>
                <w:szCs w:val="22"/>
                <w:lang w:val="en-CA"/>
              </w:rPr>
            </w:pPr>
            <w:r w:rsidRPr="00367021">
              <w:rPr>
                <w:szCs w:val="22"/>
              </w:rPr>
              <w:t>Input Document to JCT-VC</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Purpose:</w:t>
            </w:r>
          </w:p>
        </w:tc>
        <w:tc>
          <w:tcPr>
            <w:tcW w:w="8118" w:type="dxa"/>
            <w:gridSpan w:val="3"/>
          </w:tcPr>
          <w:p w:rsidR="00E61DAC" w:rsidRPr="00367021" w:rsidRDefault="005D2769" w:rsidP="00775C51">
            <w:pPr>
              <w:spacing w:before="60" w:after="60"/>
              <w:rPr>
                <w:szCs w:val="22"/>
                <w:lang w:val="en-CA"/>
              </w:rPr>
            </w:pPr>
            <w:r>
              <w:rPr>
                <w:szCs w:val="22"/>
                <w:lang w:val="en-CA"/>
              </w:rPr>
              <w:t>Report</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Author(s) or</w:t>
            </w:r>
            <w:r w:rsidRPr="00367021">
              <w:rPr>
                <w:i/>
                <w:szCs w:val="22"/>
                <w:lang w:val="en-CA"/>
              </w:rPr>
              <w:br/>
              <w:t>Contact(s):</w:t>
            </w:r>
          </w:p>
        </w:tc>
        <w:tc>
          <w:tcPr>
            <w:tcW w:w="4050" w:type="dxa"/>
          </w:tcPr>
          <w:p w:rsidR="00E61DAC" w:rsidRDefault="00775C51" w:rsidP="00C10490">
            <w:pPr>
              <w:spacing w:before="60" w:after="60"/>
              <w:rPr>
                <w:szCs w:val="22"/>
                <w:lang w:val="en-CA"/>
              </w:rPr>
            </w:pPr>
            <w:r w:rsidRPr="00367021">
              <w:rPr>
                <w:szCs w:val="22"/>
              </w:rPr>
              <w:t xml:space="preserve">Yuwen He, </w:t>
            </w:r>
            <w:r w:rsidR="00A74D0B" w:rsidRPr="00367021">
              <w:rPr>
                <w:szCs w:val="22"/>
              </w:rPr>
              <w:t>Yan Ye</w:t>
            </w:r>
            <w:r w:rsidR="00E61DAC" w:rsidRPr="00367021">
              <w:rPr>
                <w:szCs w:val="22"/>
                <w:lang w:val="en-CA"/>
              </w:rPr>
              <w:br/>
            </w:r>
            <w:r w:rsidRPr="00367021">
              <w:rPr>
                <w:szCs w:val="22"/>
              </w:rPr>
              <w:t>9710 Scranton R</w:t>
            </w:r>
            <w:r w:rsidR="002D56BA">
              <w:rPr>
                <w:szCs w:val="22"/>
              </w:rPr>
              <w:t>d</w:t>
            </w:r>
            <w:r w:rsidRPr="00367021">
              <w:rPr>
                <w:szCs w:val="22"/>
              </w:rPr>
              <w:t>, #250</w:t>
            </w:r>
            <w:r w:rsidR="00E61DAC" w:rsidRPr="00367021">
              <w:rPr>
                <w:szCs w:val="22"/>
                <w:lang w:val="en-CA"/>
              </w:rPr>
              <w:br/>
            </w:r>
            <w:r w:rsidRPr="00367021">
              <w:rPr>
                <w:szCs w:val="22"/>
              </w:rPr>
              <w:t>San Diego, CA 92121</w:t>
            </w:r>
            <w:r w:rsidR="00C1033E">
              <w:rPr>
                <w:szCs w:val="22"/>
              </w:rPr>
              <w:t xml:space="preserve">, </w:t>
            </w:r>
            <w:r w:rsidRPr="00367021">
              <w:rPr>
                <w:szCs w:val="22"/>
                <w:lang w:val="en-CA"/>
              </w:rPr>
              <w:t>USA</w:t>
            </w:r>
          </w:p>
          <w:p w:rsidR="005210B2" w:rsidRDefault="005210B2" w:rsidP="00C10490">
            <w:pPr>
              <w:spacing w:before="60" w:after="60"/>
              <w:rPr>
                <w:szCs w:val="22"/>
                <w:lang w:val="en-CA"/>
              </w:rPr>
            </w:pPr>
          </w:p>
          <w:p w:rsidR="00C1033E" w:rsidRPr="00367021" w:rsidRDefault="00C1033E" w:rsidP="00897AE0">
            <w:pPr>
              <w:spacing w:before="60" w:after="60"/>
              <w:rPr>
                <w:szCs w:val="22"/>
                <w:lang w:val="en-CA"/>
              </w:rPr>
            </w:pPr>
          </w:p>
        </w:tc>
        <w:tc>
          <w:tcPr>
            <w:tcW w:w="900" w:type="dxa"/>
          </w:tcPr>
          <w:p w:rsidR="00E61DAC" w:rsidRPr="00367021" w:rsidRDefault="00E61DAC">
            <w:pPr>
              <w:spacing w:before="60" w:after="60"/>
              <w:rPr>
                <w:szCs w:val="22"/>
                <w:lang w:val="en-CA"/>
              </w:rPr>
            </w:pPr>
            <w:r w:rsidRPr="00367021">
              <w:rPr>
                <w:szCs w:val="22"/>
                <w:lang w:val="en-CA"/>
              </w:rPr>
              <w:br/>
              <w:t>Tel:</w:t>
            </w:r>
            <w:r w:rsidRPr="00367021">
              <w:rPr>
                <w:szCs w:val="22"/>
                <w:lang w:val="en-CA"/>
              </w:rPr>
              <w:br/>
              <w:t>Email:</w:t>
            </w:r>
          </w:p>
        </w:tc>
        <w:tc>
          <w:tcPr>
            <w:tcW w:w="3168" w:type="dxa"/>
          </w:tcPr>
          <w:p w:rsidR="009B2C58" w:rsidRPr="009B2C58" w:rsidRDefault="00E61DAC" w:rsidP="00392202">
            <w:pPr>
              <w:spacing w:before="60" w:after="60"/>
              <w:rPr>
                <w:b/>
                <w:color w:val="0000FF"/>
                <w:szCs w:val="22"/>
                <w:u w:val="single"/>
                <w:lang w:val="en-CA"/>
              </w:rPr>
            </w:pPr>
            <w:r w:rsidRPr="00367021">
              <w:rPr>
                <w:szCs w:val="22"/>
                <w:lang w:val="en-CA"/>
              </w:rPr>
              <w:br/>
            </w:r>
            <w:r w:rsidR="00775C51" w:rsidRPr="00367021">
              <w:rPr>
                <w:szCs w:val="22"/>
              </w:rPr>
              <w:t>+1-858-210-4819</w:t>
            </w:r>
            <w:r w:rsidR="00392202">
              <w:rPr>
                <w:szCs w:val="22"/>
              </w:rPr>
              <w:t>/</w:t>
            </w:r>
            <w:r w:rsidR="00575A5D">
              <w:rPr>
                <w:szCs w:val="22"/>
              </w:rPr>
              <w:t>-4803</w:t>
            </w:r>
            <w:r w:rsidRPr="00367021">
              <w:rPr>
                <w:szCs w:val="22"/>
                <w:lang w:val="en-CA"/>
              </w:rPr>
              <w:br/>
            </w:r>
            <w:hyperlink r:id="rId11" w:history="1">
              <w:r w:rsidR="00F27B57" w:rsidRPr="00367021">
                <w:rPr>
                  <w:rStyle w:val="Hyperlink"/>
                  <w:szCs w:val="22"/>
                  <w:lang w:val="en-CA"/>
                </w:rPr>
                <w:t>yuwen.he@interdigital.com</w:t>
              </w:r>
            </w:hyperlink>
            <w:r w:rsidR="00F27B57" w:rsidRPr="00367021">
              <w:rPr>
                <w:szCs w:val="22"/>
                <w:lang w:val="en-CA"/>
              </w:rPr>
              <w:t xml:space="preserve"> </w:t>
            </w:r>
            <w:hyperlink r:id="rId12" w:history="1">
              <w:r w:rsidR="00EC42FA" w:rsidRPr="003948CB">
                <w:rPr>
                  <w:rStyle w:val="Hyperlink"/>
                  <w:szCs w:val="22"/>
                  <w:lang w:val="en-CA"/>
                </w:rPr>
                <w:t>yan.ye@interdigital.com</w:t>
              </w:r>
            </w:hyperlink>
            <w:r w:rsidR="00836C99">
              <w:t xml:space="preserve"> </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Source:</w:t>
            </w:r>
          </w:p>
        </w:tc>
        <w:tc>
          <w:tcPr>
            <w:tcW w:w="8118" w:type="dxa"/>
            <w:gridSpan w:val="3"/>
          </w:tcPr>
          <w:p w:rsidR="00E61DAC" w:rsidRDefault="00775C51" w:rsidP="00FF69BE">
            <w:pPr>
              <w:spacing w:before="60" w:after="60"/>
              <w:rPr>
                <w:szCs w:val="22"/>
              </w:rPr>
            </w:pPr>
            <w:proofErr w:type="spellStart"/>
            <w:r w:rsidRPr="00367021">
              <w:rPr>
                <w:szCs w:val="22"/>
              </w:rPr>
              <w:t>InterDigital</w:t>
            </w:r>
            <w:proofErr w:type="spellEnd"/>
            <w:r w:rsidRPr="00367021">
              <w:rPr>
                <w:szCs w:val="22"/>
              </w:rPr>
              <w:t xml:space="preserve"> Communications, </w:t>
            </w:r>
            <w:r w:rsidR="00FF69BE">
              <w:rPr>
                <w:szCs w:val="22"/>
              </w:rPr>
              <w:t>Inc.</w:t>
            </w:r>
          </w:p>
          <w:p w:rsidR="00B83368" w:rsidRPr="00367021" w:rsidRDefault="00B83368" w:rsidP="00FF69BE">
            <w:pPr>
              <w:spacing w:before="60" w:after="60"/>
              <w:rPr>
                <w:szCs w:val="22"/>
                <w:lang w:val="en-CA"/>
              </w:rPr>
            </w:pP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725E47" w:rsidRDefault="0011057F" w:rsidP="00725E47">
      <w:pPr>
        <w:tabs>
          <w:tab w:val="left" w:pos="6480"/>
        </w:tabs>
        <w:jc w:val="both"/>
        <w:rPr>
          <w:rFonts w:eastAsia="Malgun Gothic"/>
          <w:kern w:val="2"/>
        </w:rPr>
      </w:pPr>
      <w:r>
        <w:rPr>
          <w:lang w:val="en-CA"/>
        </w:rPr>
        <w:t>This document report</w:t>
      </w:r>
      <w:r w:rsidR="005D2769">
        <w:rPr>
          <w:lang w:val="en-CA"/>
        </w:rPr>
        <w:t>s</w:t>
      </w:r>
      <w:r>
        <w:rPr>
          <w:lang w:val="en-CA"/>
        </w:rPr>
        <w:t xml:space="preserve"> the crosscheck results for </w:t>
      </w:r>
      <w:r w:rsidR="005D2769">
        <w:rPr>
          <w:lang w:val="en-CA"/>
        </w:rPr>
        <w:t>non-</w:t>
      </w:r>
      <w:r>
        <w:rPr>
          <w:lang w:val="en-CA"/>
        </w:rPr>
        <w:t xml:space="preserve">SCCE3 </w:t>
      </w:r>
      <w:r w:rsidR="005D2769">
        <w:rPr>
          <w:lang w:val="en-CA"/>
        </w:rPr>
        <w:t>proposal JCTVC-R022</w:t>
      </w:r>
      <w:r w:rsidR="0033566C">
        <w:rPr>
          <w:lang w:val="en-CA"/>
        </w:rPr>
        <w:t>8</w:t>
      </w:r>
      <w:r>
        <w:rPr>
          <w:lang w:val="en-CA"/>
        </w:rPr>
        <w:t xml:space="preserve">. </w:t>
      </w:r>
      <w:r w:rsidR="005D2769">
        <w:rPr>
          <w:lang w:val="en-CA"/>
        </w:rPr>
        <w:t>JCTVC-R022</w:t>
      </w:r>
      <w:r w:rsidR="00AA6802">
        <w:rPr>
          <w:lang w:val="en-CA"/>
        </w:rPr>
        <w:t>8</w:t>
      </w:r>
      <w:r w:rsidR="005D2769">
        <w:rPr>
          <w:lang w:val="en-CA"/>
        </w:rPr>
        <w:t xml:space="preserve"> propose</w:t>
      </w:r>
      <w:r w:rsidR="00885183">
        <w:rPr>
          <w:lang w:val="en-CA"/>
        </w:rPr>
        <w:t>d</w:t>
      </w:r>
      <w:r w:rsidR="005D2769">
        <w:rPr>
          <w:lang w:val="en-CA"/>
        </w:rPr>
        <w:t xml:space="preserve"> </w:t>
      </w:r>
      <w:r w:rsidR="00AA6802">
        <w:rPr>
          <w:lang w:val="en-CA"/>
        </w:rPr>
        <w:t>to use run-length coding for those flags indicating if the palette entry is predicted from palette table predictor. It is compared with the single level binary tree coding method applied in SCCE3 test A</w:t>
      </w:r>
      <w:r w:rsidR="00330F52">
        <w:rPr>
          <w:lang w:val="en-CA"/>
        </w:rPr>
        <w:t>.</w:t>
      </w:r>
      <w:r w:rsidR="00AA6802">
        <w:rPr>
          <w:lang w:val="en-CA"/>
        </w:rPr>
        <w:t xml:space="preserve">8 and SCCE3 test C4v3. </w:t>
      </w:r>
      <w:r>
        <w:rPr>
          <w:lang w:val="en-CA"/>
        </w:rPr>
        <w:t>The source code provided by the proponents was verified to be consistent with the description in JCTVC-</w:t>
      </w:r>
      <w:r w:rsidR="005D2769">
        <w:rPr>
          <w:lang w:val="en-CA"/>
        </w:rPr>
        <w:t>R022</w:t>
      </w:r>
      <w:r w:rsidR="00AA6802">
        <w:rPr>
          <w:lang w:val="en-CA"/>
        </w:rPr>
        <w:t>8</w:t>
      </w:r>
      <w:r>
        <w:rPr>
          <w:lang w:val="en-CA"/>
        </w:rPr>
        <w:t xml:space="preserve">. The rate-distortion performance was evaluated for SCCE3 test conditions JCTVC-Q1123 and matches </w:t>
      </w:r>
      <w:r w:rsidR="005D2769">
        <w:rPr>
          <w:lang w:val="en-CA"/>
        </w:rPr>
        <w:t xml:space="preserve">those </w:t>
      </w:r>
      <w:r>
        <w:rPr>
          <w:lang w:val="en-CA"/>
        </w:rPr>
        <w:t>provided in JCTVC-R0</w:t>
      </w:r>
      <w:r w:rsidR="005D2769">
        <w:rPr>
          <w:lang w:val="en-CA"/>
        </w:rPr>
        <w:t>22</w:t>
      </w:r>
      <w:r w:rsidR="00AA6802">
        <w:rPr>
          <w:lang w:val="en-CA"/>
        </w:rPr>
        <w:t>8</w:t>
      </w:r>
      <w:r>
        <w:rPr>
          <w:lang w:val="en-CA"/>
        </w:rPr>
        <w:t xml:space="preserve">. </w:t>
      </w:r>
    </w:p>
    <w:p w:rsidR="00F35982" w:rsidRPr="005B217D" w:rsidRDefault="00F35982" w:rsidP="00DB314A">
      <w:pPr>
        <w:pStyle w:val="Heading1"/>
        <w:rPr>
          <w:lang w:val="en-CA"/>
        </w:rPr>
      </w:pPr>
      <w:r w:rsidRPr="005B217D">
        <w:rPr>
          <w:lang w:val="en-CA"/>
        </w:rPr>
        <w:t xml:space="preserve">Introduction </w:t>
      </w:r>
    </w:p>
    <w:p w:rsidR="00885183" w:rsidRDefault="0011057F" w:rsidP="00725E47">
      <w:pPr>
        <w:jc w:val="both"/>
        <w:rPr>
          <w:szCs w:val="22"/>
          <w:lang w:val="en-CA"/>
        </w:rPr>
      </w:pPr>
      <w:r>
        <w:rPr>
          <w:szCs w:val="22"/>
          <w:lang w:val="en-CA"/>
        </w:rPr>
        <w:t>JCTVC-R0</w:t>
      </w:r>
      <w:r w:rsidR="005D2769">
        <w:rPr>
          <w:szCs w:val="22"/>
          <w:lang w:val="en-CA"/>
        </w:rPr>
        <w:t>22</w:t>
      </w:r>
      <w:r w:rsidR="00AA6802">
        <w:rPr>
          <w:szCs w:val="22"/>
          <w:lang w:val="en-CA"/>
        </w:rPr>
        <w:t>8</w:t>
      </w:r>
      <w:r>
        <w:rPr>
          <w:szCs w:val="22"/>
          <w:lang w:val="en-CA"/>
        </w:rPr>
        <w:t xml:space="preserve"> </w:t>
      </w:r>
      <w:r>
        <w:rPr>
          <w:szCs w:val="22"/>
          <w:lang w:val="en-CA"/>
        </w:rPr>
        <w:fldChar w:fldCharType="begin"/>
      </w:r>
      <w:r>
        <w:rPr>
          <w:szCs w:val="22"/>
          <w:lang w:val="en-CA"/>
        </w:rPr>
        <w:instrText xml:space="preserve"> REF _Ref391027170 \n \h </w:instrText>
      </w:r>
      <w:r>
        <w:rPr>
          <w:szCs w:val="22"/>
          <w:lang w:val="en-CA"/>
        </w:rPr>
      </w:r>
      <w:r>
        <w:rPr>
          <w:szCs w:val="22"/>
          <w:lang w:val="en-CA"/>
        </w:rPr>
        <w:fldChar w:fldCharType="separate"/>
      </w:r>
      <w:r>
        <w:rPr>
          <w:szCs w:val="22"/>
          <w:lang w:val="en-CA"/>
        </w:rPr>
        <w:t>[2]</w:t>
      </w:r>
      <w:r>
        <w:rPr>
          <w:szCs w:val="22"/>
          <w:lang w:val="en-CA"/>
        </w:rPr>
        <w:fldChar w:fldCharType="end"/>
      </w:r>
      <w:r>
        <w:rPr>
          <w:szCs w:val="22"/>
          <w:lang w:val="en-CA"/>
        </w:rPr>
        <w:t xml:space="preserve"> </w:t>
      </w:r>
      <w:r w:rsidR="00885183">
        <w:rPr>
          <w:lang w:val="en-CA"/>
        </w:rPr>
        <w:t xml:space="preserve">proposed a </w:t>
      </w:r>
      <w:r w:rsidR="00330F52">
        <w:rPr>
          <w:lang w:val="en-CA"/>
        </w:rPr>
        <w:t xml:space="preserve">run-length coding </w:t>
      </w:r>
      <w:r w:rsidR="00885183">
        <w:rPr>
          <w:lang w:val="en-CA"/>
        </w:rPr>
        <w:t xml:space="preserve">method </w:t>
      </w:r>
      <w:r w:rsidR="00330F52">
        <w:rPr>
          <w:szCs w:val="22"/>
          <w:lang w:val="en-CA"/>
        </w:rPr>
        <w:t xml:space="preserve">for those flags indicating </w:t>
      </w:r>
      <w:r w:rsidR="00330F52">
        <w:rPr>
          <w:lang w:val="en-CA"/>
        </w:rPr>
        <w:t xml:space="preserve">whether the palette entry is predicted from </w:t>
      </w:r>
      <w:r w:rsidR="000A0A45">
        <w:rPr>
          <w:lang w:val="en-CA"/>
        </w:rPr>
        <w:t xml:space="preserve">the </w:t>
      </w:r>
      <w:r w:rsidR="00330F52">
        <w:rPr>
          <w:lang w:val="en-CA"/>
        </w:rPr>
        <w:t>palette table predictor or not</w:t>
      </w:r>
      <w:r w:rsidR="00885183">
        <w:rPr>
          <w:szCs w:val="22"/>
          <w:lang w:val="en-CA"/>
        </w:rPr>
        <w:t xml:space="preserve">. </w:t>
      </w:r>
      <w:r w:rsidR="00330F52">
        <w:rPr>
          <w:szCs w:val="22"/>
          <w:lang w:val="en-CA"/>
        </w:rPr>
        <w:t xml:space="preserve">There are two tests. Test one is to compare the proposed method with SCCE3 test A.8 </w:t>
      </w:r>
      <w:r w:rsidR="00330F52">
        <w:rPr>
          <w:szCs w:val="22"/>
          <w:lang w:val="en-CA"/>
        </w:rPr>
        <w:fldChar w:fldCharType="begin"/>
      </w:r>
      <w:r w:rsidR="00330F52">
        <w:rPr>
          <w:szCs w:val="22"/>
          <w:lang w:val="en-CA"/>
        </w:rPr>
        <w:instrText xml:space="preserve"> REF _Ref391644229 \r \h </w:instrText>
      </w:r>
      <w:r w:rsidR="00330F52">
        <w:rPr>
          <w:szCs w:val="22"/>
          <w:lang w:val="en-CA"/>
        </w:rPr>
      </w:r>
      <w:r w:rsidR="00330F52">
        <w:rPr>
          <w:szCs w:val="22"/>
          <w:lang w:val="en-CA"/>
        </w:rPr>
        <w:fldChar w:fldCharType="separate"/>
      </w:r>
      <w:r w:rsidR="00330F52">
        <w:rPr>
          <w:szCs w:val="22"/>
          <w:lang w:val="en-CA"/>
        </w:rPr>
        <w:t>[3]</w:t>
      </w:r>
      <w:r w:rsidR="00330F52">
        <w:rPr>
          <w:szCs w:val="22"/>
          <w:lang w:val="en-CA"/>
        </w:rPr>
        <w:fldChar w:fldCharType="end"/>
      </w:r>
      <w:r w:rsidR="00330F52">
        <w:rPr>
          <w:szCs w:val="22"/>
          <w:lang w:val="en-CA"/>
        </w:rPr>
        <w:t>. Test two is to compare the proposed method with SCCE3 test C4v3. Both tests have two settings</w:t>
      </w:r>
      <w:r w:rsidR="000A0A45">
        <w:rPr>
          <w:szCs w:val="22"/>
          <w:lang w:val="en-CA"/>
        </w:rPr>
        <w:t>, respectively</w:t>
      </w:r>
      <w:r w:rsidR="006F2A9D">
        <w:rPr>
          <w:szCs w:val="22"/>
          <w:lang w:val="en-CA"/>
        </w:rPr>
        <w:t xml:space="preserve">, by setting </w:t>
      </w:r>
      <w:r w:rsidR="00330F52">
        <w:rPr>
          <w:szCs w:val="22"/>
          <w:lang w:val="en-CA"/>
        </w:rPr>
        <w:t>the palette predictor size to 64</w:t>
      </w:r>
      <w:r w:rsidR="006F2A9D">
        <w:rPr>
          <w:szCs w:val="22"/>
          <w:lang w:val="en-CA"/>
        </w:rPr>
        <w:t xml:space="preserve"> and 128</w:t>
      </w:r>
      <w:r w:rsidR="00330F52">
        <w:rPr>
          <w:szCs w:val="22"/>
          <w:lang w:val="en-CA"/>
        </w:rPr>
        <w:t>.</w:t>
      </w:r>
      <w:r w:rsidR="00AF7BFA">
        <w:rPr>
          <w:szCs w:val="22"/>
          <w:lang w:val="en-CA"/>
        </w:rPr>
        <w:t xml:space="preserve"> </w:t>
      </w:r>
    </w:p>
    <w:p w:rsidR="00F35982" w:rsidRPr="006D1415" w:rsidRDefault="00A832F5" w:rsidP="00F35982">
      <w:pPr>
        <w:pStyle w:val="Heading1"/>
        <w:tabs>
          <w:tab w:val="clear" w:pos="360"/>
          <w:tab w:val="clear" w:pos="720"/>
          <w:tab w:val="clear" w:pos="1080"/>
          <w:tab w:val="clear" w:pos="1440"/>
        </w:tabs>
        <w:ind w:left="432" w:hanging="432"/>
      </w:pPr>
      <w:bookmarkStart w:id="3" w:name="_Toc341951811"/>
      <w:r>
        <w:t>Simulation results</w:t>
      </w:r>
      <w:r w:rsidR="00F35982" w:rsidRPr="006D1415">
        <w:t xml:space="preserve"> </w:t>
      </w:r>
      <w:bookmarkEnd w:id="3"/>
    </w:p>
    <w:p w:rsidR="00725E47" w:rsidRDefault="00AF7BFA" w:rsidP="00725E47">
      <w:pPr>
        <w:tabs>
          <w:tab w:val="clear" w:pos="360"/>
          <w:tab w:val="clear" w:pos="720"/>
          <w:tab w:val="clear" w:pos="1080"/>
          <w:tab w:val="clear" w:pos="1440"/>
        </w:tabs>
        <w:overflowPunct/>
        <w:spacing w:before="120"/>
        <w:jc w:val="both"/>
        <w:textAlignment w:val="auto"/>
        <w:rPr>
          <w:rFonts w:eastAsia="Malgun Gothic"/>
          <w:kern w:val="2"/>
        </w:rPr>
      </w:pPr>
      <w:r>
        <w:rPr>
          <w:szCs w:val="22"/>
          <w:lang w:val="en-CA"/>
        </w:rPr>
        <w:t xml:space="preserve">The results of </w:t>
      </w:r>
      <w:r w:rsidR="00464065">
        <w:rPr>
          <w:szCs w:val="22"/>
          <w:lang w:val="en-CA"/>
        </w:rPr>
        <w:t>R022</w:t>
      </w:r>
      <w:r w:rsidR="006F2A9D">
        <w:rPr>
          <w:szCs w:val="22"/>
          <w:lang w:val="en-CA"/>
        </w:rPr>
        <w:t>8</w:t>
      </w:r>
      <w:r w:rsidR="00464065">
        <w:rPr>
          <w:szCs w:val="22"/>
          <w:lang w:val="en-CA"/>
        </w:rPr>
        <w:t xml:space="preserve"> test1 and test2</w:t>
      </w:r>
      <w:r w:rsidR="005B1D37">
        <w:rPr>
          <w:lang w:val="en-CA"/>
        </w:rPr>
        <w:t xml:space="preserve"> </w:t>
      </w:r>
      <w:r w:rsidR="006F2A9D">
        <w:rPr>
          <w:lang w:val="en-CA"/>
        </w:rPr>
        <w:t xml:space="preserve">with two settings </w:t>
      </w:r>
      <w:r w:rsidR="00464065">
        <w:rPr>
          <w:lang w:val="en-CA"/>
        </w:rPr>
        <w:t>are</w:t>
      </w:r>
      <w:r w:rsidR="005B1D37">
        <w:rPr>
          <w:lang w:val="en-CA"/>
        </w:rPr>
        <w:t xml:space="preserve"> </w:t>
      </w:r>
      <w:r w:rsidR="00464065">
        <w:rPr>
          <w:lang w:val="en-CA"/>
        </w:rPr>
        <w:t>cross-checked</w:t>
      </w:r>
      <w:r w:rsidR="005B1D37">
        <w:rPr>
          <w:lang w:val="en-CA"/>
        </w:rPr>
        <w:t xml:space="preserve"> according to SCCE3 test conditions </w:t>
      </w:r>
      <w:r w:rsidR="005B1D37">
        <w:rPr>
          <w:lang w:val="en-CA"/>
        </w:rPr>
        <w:fldChar w:fldCharType="begin"/>
      </w:r>
      <w:r w:rsidR="005B1D37">
        <w:rPr>
          <w:lang w:val="en-CA"/>
        </w:rPr>
        <w:instrText xml:space="preserve"> REF _Ref211137291 \n \h </w:instrText>
      </w:r>
      <w:r w:rsidR="005B1D37">
        <w:rPr>
          <w:lang w:val="en-CA"/>
        </w:rPr>
      </w:r>
      <w:r w:rsidR="005B1D37">
        <w:rPr>
          <w:lang w:val="en-CA"/>
        </w:rPr>
        <w:fldChar w:fldCharType="separate"/>
      </w:r>
      <w:r w:rsidR="005B1D37">
        <w:rPr>
          <w:lang w:val="en-CA"/>
        </w:rPr>
        <w:t>[1]</w:t>
      </w:r>
      <w:r w:rsidR="005B1D37">
        <w:rPr>
          <w:lang w:val="en-CA"/>
        </w:rPr>
        <w:fldChar w:fldCharType="end"/>
      </w:r>
      <w:r w:rsidR="005B1D37">
        <w:rPr>
          <w:lang w:val="en-CA"/>
        </w:rPr>
        <w:t xml:space="preserve"> and </w:t>
      </w:r>
      <w:r w:rsidR="00464065">
        <w:rPr>
          <w:lang w:val="en-CA"/>
        </w:rPr>
        <w:t>based on the software provide by proponents</w:t>
      </w:r>
      <w:r w:rsidR="005B1D37">
        <w:rPr>
          <w:lang w:val="en-CA"/>
        </w:rPr>
        <w:t>. The detailed results can be found in the attached excel datasheets.</w:t>
      </w:r>
      <w:r w:rsidR="00464065">
        <w:rPr>
          <w:lang w:val="en-CA"/>
        </w:rPr>
        <w:t xml:space="preserve"> </w:t>
      </w:r>
      <w:r w:rsidR="00464065">
        <w:rPr>
          <w:szCs w:val="22"/>
          <w:lang w:val="en-CA"/>
        </w:rPr>
        <w:t xml:space="preserve">It is reported that these results match those provided by the proponents.  </w:t>
      </w:r>
    </w:p>
    <w:p w:rsidR="005E02BF" w:rsidRDefault="005E02BF" w:rsidP="00E47763">
      <w:pPr>
        <w:tabs>
          <w:tab w:val="clear" w:pos="360"/>
          <w:tab w:val="clear" w:pos="720"/>
          <w:tab w:val="clear" w:pos="1080"/>
          <w:tab w:val="clear" w:pos="1440"/>
        </w:tabs>
        <w:overflowPunct/>
        <w:spacing w:before="0"/>
        <w:jc w:val="both"/>
        <w:textAlignment w:val="auto"/>
      </w:pPr>
    </w:p>
    <w:p w:rsidR="00F35982" w:rsidRPr="00855F5E" w:rsidRDefault="00F35982" w:rsidP="00F35982">
      <w:pPr>
        <w:pStyle w:val="Heading1"/>
        <w:numPr>
          <w:ilvl w:val="0"/>
          <w:numId w:val="0"/>
        </w:numPr>
        <w:jc w:val="both"/>
      </w:pPr>
      <w:bookmarkStart w:id="4" w:name="_Toc258950902"/>
      <w:bookmarkStart w:id="5" w:name="_Toc341951835"/>
      <w:r w:rsidRPr="00855F5E">
        <w:rPr>
          <w:rFonts w:hint="eastAsia"/>
        </w:rPr>
        <w:t>References</w:t>
      </w:r>
      <w:bookmarkEnd w:id="4"/>
      <w:bookmarkEnd w:id="5"/>
    </w:p>
    <w:p w:rsidR="00882FEA" w:rsidRDefault="00882FEA" w:rsidP="00882FEA">
      <w:pPr>
        <w:pStyle w:val="SPIEreferencelisting"/>
        <w:numPr>
          <w:ilvl w:val="0"/>
          <w:numId w:val="20"/>
        </w:numPr>
        <w:rPr>
          <w:sz w:val="22"/>
        </w:rPr>
      </w:pPr>
      <w:bookmarkStart w:id="6" w:name="_Ref211137291"/>
      <w:bookmarkStart w:id="7" w:name="_Ref352522379"/>
      <w:bookmarkStart w:id="8" w:name="_Ref305686033"/>
      <w:bookmarkStart w:id="9" w:name="_Ref295304050"/>
      <w:bookmarkStart w:id="10" w:name="_Ref352504500"/>
      <w:bookmarkStart w:id="11" w:name="_Ref341953128"/>
      <w:bookmarkStart w:id="12" w:name="_Ref361224128"/>
      <w:bookmarkStart w:id="13" w:name="_Ref376853597"/>
      <w:r>
        <w:rPr>
          <w:sz w:val="22"/>
        </w:rPr>
        <w:t xml:space="preserve">Y.-W. Huang, P. </w:t>
      </w:r>
      <w:proofErr w:type="spellStart"/>
      <w:r>
        <w:rPr>
          <w:sz w:val="22"/>
        </w:rPr>
        <w:t>Onno</w:t>
      </w:r>
      <w:proofErr w:type="spellEnd"/>
      <w:r>
        <w:rPr>
          <w:sz w:val="22"/>
        </w:rPr>
        <w:t>, R. Joshi, R. Cohen, X. Xiu, Z. Ma, “HEVC Screen Content Core Experiment 3 (SCCE3): Palette mode”, JCTVC-Q1123, Apr. 2014.</w:t>
      </w:r>
      <w:bookmarkEnd w:id="6"/>
      <w:bookmarkEnd w:id="7"/>
      <w:bookmarkEnd w:id="8"/>
      <w:bookmarkEnd w:id="9"/>
      <w:bookmarkEnd w:id="10"/>
      <w:bookmarkEnd w:id="11"/>
      <w:bookmarkEnd w:id="12"/>
      <w:bookmarkEnd w:id="13"/>
    </w:p>
    <w:bookmarkStart w:id="14" w:name="_Ref391027170"/>
    <w:p w:rsidR="00322929" w:rsidRDefault="005D2769" w:rsidP="00882FEA">
      <w:pPr>
        <w:pStyle w:val="SPIEreferencelisting"/>
        <w:numPr>
          <w:ilvl w:val="0"/>
          <w:numId w:val="20"/>
        </w:numPr>
        <w:rPr>
          <w:sz w:val="22"/>
        </w:rPr>
      </w:pPr>
      <w:r w:rsidRPr="005D2769">
        <w:rPr>
          <w:sz w:val="22"/>
        </w:rPr>
        <w:fldChar w:fldCharType="begin"/>
      </w:r>
      <w:r w:rsidRPr="005D2769">
        <w:rPr>
          <w:sz w:val="22"/>
        </w:rPr>
        <w:instrText xml:space="preserve"> HYPERLINK "mailto:vseregin@qti.qualcomm.com" </w:instrText>
      </w:r>
      <w:r w:rsidRPr="005D2769">
        <w:rPr>
          <w:sz w:val="22"/>
        </w:rPr>
        <w:fldChar w:fldCharType="separate"/>
      </w:r>
      <w:r w:rsidRPr="005D2769">
        <w:rPr>
          <w:sz w:val="22"/>
        </w:rPr>
        <w:t>V. Seregin</w:t>
      </w:r>
      <w:r w:rsidRPr="005D2769">
        <w:rPr>
          <w:sz w:val="22"/>
        </w:rPr>
        <w:fldChar w:fldCharType="end"/>
      </w:r>
      <w:r w:rsidRPr="005D2769">
        <w:rPr>
          <w:sz w:val="22"/>
        </w:rPr>
        <w:t xml:space="preserve">, M. Karczewicz, W. Pu, </w:t>
      </w:r>
      <w:r w:rsidR="0033566C">
        <w:rPr>
          <w:sz w:val="22"/>
        </w:rPr>
        <w:t xml:space="preserve">R. Joshi, </w:t>
      </w:r>
      <w:r w:rsidRPr="005D2769">
        <w:rPr>
          <w:sz w:val="22"/>
        </w:rPr>
        <w:t>J. Sole</w:t>
      </w:r>
      <w:r w:rsidR="00882FEA" w:rsidRPr="00882FEA">
        <w:rPr>
          <w:sz w:val="22"/>
        </w:rPr>
        <w:t>, “</w:t>
      </w:r>
      <w:r w:rsidRPr="005D2769">
        <w:rPr>
          <w:sz w:val="22"/>
        </w:rPr>
        <w:t xml:space="preserve">Non-SCCE3: </w:t>
      </w:r>
      <w:r w:rsidR="0033566C">
        <w:rPr>
          <w:sz w:val="22"/>
        </w:rPr>
        <w:t>Run-length coding for palette predictor</w:t>
      </w:r>
      <w:r w:rsidR="00882FEA" w:rsidRPr="00882FEA">
        <w:rPr>
          <w:sz w:val="22"/>
        </w:rPr>
        <w:t>”, JCTVC-</w:t>
      </w:r>
      <w:r w:rsidR="0011057F">
        <w:rPr>
          <w:sz w:val="22"/>
        </w:rPr>
        <w:t>R0</w:t>
      </w:r>
      <w:r>
        <w:rPr>
          <w:sz w:val="22"/>
        </w:rPr>
        <w:t>22</w:t>
      </w:r>
      <w:r w:rsidR="0033566C">
        <w:rPr>
          <w:sz w:val="22"/>
        </w:rPr>
        <w:t>8</w:t>
      </w:r>
      <w:r w:rsidR="00882FEA" w:rsidRPr="00882FEA">
        <w:rPr>
          <w:sz w:val="22"/>
        </w:rPr>
        <w:t xml:space="preserve">, </w:t>
      </w:r>
      <w:r w:rsidR="0011057F">
        <w:rPr>
          <w:sz w:val="22"/>
        </w:rPr>
        <w:t>Jul</w:t>
      </w:r>
      <w:r w:rsidR="00882FEA" w:rsidRPr="00882FEA">
        <w:rPr>
          <w:sz w:val="22"/>
        </w:rPr>
        <w:t>. 2014.</w:t>
      </w:r>
      <w:bookmarkEnd w:id="14"/>
    </w:p>
    <w:p w:rsidR="00AA6802" w:rsidRPr="00AA6802" w:rsidRDefault="00AA6802" w:rsidP="00882FEA">
      <w:pPr>
        <w:pStyle w:val="SPIEreferencelisting"/>
        <w:numPr>
          <w:ilvl w:val="0"/>
          <w:numId w:val="20"/>
        </w:numPr>
        <w:rPr>
          <w:sz w:val="22"/>
        </w:rPr>
      </w:pPr>
      <w:bookmarkStart w:id="15" w:name="_Ref391644229"/>
      <w:r w:rsidRPr="00AA6802">
        <w:rPr>
          <w:sz w:val="22"/>
        </w:rPr>
        <w:t>M. Karczewicz, W. Pu, V. Seregin, R. Joshi, and J. Sole, “SCCE3: Test A.8 – Improvements on Palette Prediction Vector Signaling”, JCTVC-R0063, 18th Meeting: Sapporo, JP, 30 June – 9 July 2014.</w:t>
      </w:r>
      <w:bookmarkEnd w:id="15"/>
    </w:p>
    <w:sectPr w:rsidR="00AA6802" w:rsidRPr="00AA6802"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FE0" w:rsidRDefault="00421FE0">
      <w:r>
        <w:separator/>
      </w:r>
    </w:p>
  </w:endnote>
  <w:endnote w:type="continuationSeparator" w:id="0">
    <w:p w:rsidR="00421FE0" w:rsidRDefault="00421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163" w:rsidRDefault="00926163"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475F16">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475F16">
      <w:rPr>
        <w:rStyle w:val="PageNumber"/>
        <w:noProof/>
      </w:rPr>
      <w:t>2014-06-27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FE0" w:rsidRDefault="00421FE0">
      <w:r>
        <w:separator/>
      </w:r>
    </w:p>
  </w:footnote>
  <w:footnote w:type="continuationSeparator" w:id="0">
    <w:p w:rsidR="00421FE0" w:rsidRDefault="00421F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1951D0"/>
    <w:multiLevelType w:val="hybridMultilevel"/>
    <w:tmpl w:val="B20CF058"/>
    <w:lvl w:ilvl="0" w:tplc="0A5E2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093E63"/>
    <w:multiLevelType w:val="hybridMultilevel"/>
    <w:tmpl w:val="31FE3764"/>
    <w:lvl w:ilvl="0" w:tplc="6420A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5E5559"/>
    <w:multiLevelType w:val="hybridMultilevel"/>
    <w:tmpl w:val="D0DE5758"/>
    <w:lvl w:ilvl="0" w:tplc="FFFFFFFF">
      <w:start w:val="1"/>
      <w:numFmt w:val="decimal"/>
      <w:pStyle w:val="SPIEreferencelisting"/>
      <w:lvlText w:val="[%1]"/>
      <w:lvlJc w:val="left"/>
      <w:pPr>
        <w:tabs>
          <w:tab w:val="num" w:pos="360"/>
        </w:tabs>
        <w:ind w:left="0" w:firstLine="0"/>
      </w:pPr>
      <w:rPr>
        <w:rFonts w:hint="default"/>
      </w:rPr>
    </w:lvl>
    <w:lvl w:ilvl="1" w:tplc="FFFFFFFF" w:tentative="1">
      <w:start w:val="1"/>
      <w:numFmt w:val="upperLetter"/>
      <w:lvlText w:val="%2."/>
      <w:lvlJc w:val="left"/>
      <w:pPr>
        <w:tabs>
          <w:tab w:val="num" w:pos="1200"/>
        </w:tabs>
        <w:ind w:left="1200" w:hanging="400"/>
      </w:pPr>
    </w:lvl>
    <w:lvl w:ilvl="2" w:tplc="FFFFFFFF" w:tentative="1">
      <w:start w:val="1"/>
      <w:numFmt w:val="lowerRoman"/>
      <w:lvlText w:val="%3."/>
      <w:lvlJc w:val="right"/>
      <w:pPr>
        <w:tabs>
          <w:tab w:val="num" w:pos="1600"/>
        </w:tabs>
        <w:ind w:left="1600" w:hanging="400"/>
      </w:pPr>
    </w:lvl>
    <w:lvl w:ilvl="3" w:tplc="FFFFFFFF" w:tentative="1">
      <w:start w:val="1"/>
      <w:numFmt w:val="decimal"/>
      <w:lvlText w:val="%4."/>
      <w:lvlJc w:val="left"/>
      <w:pPr>
        <w:tabs>
          <w:tab w:val="num" w:pos="2000"/>
        </w:tabs>
        <w:ind w:left="2000" w:hanging="400"/>
      </w:pPr>
    </w:lvl>
    <w:lvl w:ilvl="4" w:tplc="FFFFFFFF" w:tentative="1">
      <w:start w:val="1"/>
      <w:numFmt w:val="upperLetter"/>
      <w:lvlText w:val="%5."/>
      <w:lvlJc w:val="left"/>
      <w:pPr>
        <w:tabs>
          <w:tab w:val="num" w:pos="2400"/>
        </w:tabs>
        <w:ind w:left="2400" w:hanging="400"/>
      </w:pPr>
    </w:lvl>
    <w:lvl w:ilvl="5" w:tplc="FFFFFFFF" w:tentative="1">
      <w:start w:val="1"/>
      <w:numFmt w:val="lowerRoman"/>
      <w:lvlText w:val="%6."/>
      <w:lvlJc w:val="right"/>
      <w:pPr>
        <w:tabs>
          <w:tab w:val="num" w:pos="2800"/>
        </w:tabs>
        <w:ind w:left="2800" w:hanging="400"/>
      </w:pPr>
    </w:lvl>
    <w:lvl w:ilvl="6" w:tplc="FFFFFFFF" w:tentative="1">
      <w:start w:val="1"/>
      <w:numFmt w:val="decimal"/>
      <w:lvlText w:val="%7."/>
      <w:lvlJc w:val="left"/>
      <w:pPr>
        <w:tabs>
          <w:tab w:val="num" w:pos="3200"/>
        </w:tabs>
        <w:ind w:left="3200" w:hanging="400"/>
      </w:pPr>
    </w:lvl>
    <w:lvl w:ilvl="7" w:tplc="FFFFFFFF" w:tentative="1">
      <w:start w:val="1"/>
      <w:numFmt w:val="upperLetter"/>
      <w:lvlText w:val="%8."/>
      <w:lvlJc w:val="left"/>
      <w:pPr>
        <w:tabs>
          <w:tab w:val="num" w:pos="3600"/>
        </w:tabs>
        <w:ind w:left="3600" w:hanging="400"/>
      </w:pPr>
    </w:lvl>
    <w:lvl w:ilvl="8" w:tplc="FFFFFFFF" w:tentative="1">
      <w:start w:val="1"/>
      <w:numFmt w:val="lowerRoman"/>
      <w:lvlText w:val="%9."/>
      <w:lvlJc w:val="right"/>
      <w:pPr>
        <w:tabs>
          <w:tab w:val="num" w:pos="4000"/>
        </w:tabs>
        <w:ind w:left="4000" w:hanging="400"/>
      </w:pPr>
    </w:lvl>
  </w:abstractNum>
  <w:abstractNum w:abstractNumId="6">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29F13764"/>
    <w:multiLevelType w:val="hybridMultilevel"/>
    <w:tmpl w:val="C11E1BCC"/>
    <w:lvl w:ilvl="0" w:tplc="0AE078EE">
      <w:start w:val="1"/>
      <w:numFmt w:val="decimal"/>
      <w:pStyle w:val="References"/>
      <w:lvlText w:val="[%1]"/>
      <w:lvlJc w:val="left"/>
      <w:pPr>
        <w:tabs>
          <w:tab w:val="num" w:pos="504"/>
        </w:tabs>
        <w:ind w:left="504" w:hanging="504"/>
      </w:pPr>
      <w:rPr>
        <w:rFonts w:hint="default"/>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6855187"/>
    <w:multiLevelType w:val="hybridMultilevel"/>
    <w:tmpl w:val="EB887878"/>
    <w:lvl w:ilvl="0" w:tplc="E8F0F3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7B569E5"/>
    <w:multiLevelType w:val="hybridMultilevel"/>
    <w:tmpl w:val="AF2CCE62"/>
    <w:lvl w:ilvl="0" w:tplc="3C226E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7">
    <w:nsid w:val="787D22E9"/>
    <w:multiLevelType w:val="hybridMultilevel"/>
    <w:tmpl w:val="EB887878"/>
    <w:lvl w:ilvl="0" w:tplc="E8F0F3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6"/>
  </w:num>
  <w:num w:numId="3">
    <w:abstractNumId w:val="14"/>
  </w:num>
  <w:num w:numId="4">
    <w:abstractNumId w:val="12"/>
  </w:num>
  <w:num w:numId="5">
    <w:abstractNumId w:val="13"/>
  </w:num>
  <w:num w:numId="6">
    <w:abstractNumId w:val="8"/>
  </w:num>
  <w:num w:numId="7">
    <w:abstractNumId w:val="11"/>
  </w:num>
  <w:num w:numId="8">
    <w:abstractNumId w:val="8"/>
  </w:num>
  <w:num w:numId="9">
    <w:abstractNumId w:val="1"/>
  </w:num>
  <w:num w:numId="10">
    <w:abstractNumId w:val="7"/>
  </w:num>
  <w:num w:numId="11">
    <w:abstractNumId w:val="4"/>
  </w:num>
  <w:num w:numId="12">
    <w:abstractNumId w:val="5"/>
  </w:num>
  <w:num w:numId="13">
    <w:abstractNumId w:val="15"/>
  </w:num>
  <w:num w:numId="14">
    <w:abstractNumId w:val="10"/>
  </w:num>
  <w:num w:numId="15">
    <w:abstractNumId w:val="17"/>
  </w:num>
  <w:num w:numId="16">
    <w:abstractNumId w:val="5"/>
  </w:num>
  <w:num w:numId="17">
    <w:abstractNumId w:val="2"/>
  </w:num>
  <w:num w:numId="18">
    <w:abstractNumId w:val="6"/>
  </w:num>
  <w:num w:numId="19">
    <w:abstractNumId w:val="9"/>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6C5D39"/>
    <w:rsid w:val="0000025E"/>
    <w:rsid w:val="00000874"/>
    <w:rsid w:val="0000337D"/>
    <w:rsid w:val="000055D1"/>
    <w:rsid w:val="00011A3E"/>
    <w:rsid w:val="00016727"/>
    <w:rsid w:val="000247E3"/>
    <w:rsid w:val="00026B97"/>
    <w:rsid w:val="00026E1D"/>
    <w:rsid w:val="00032A2C"/>
    <w:rsid w:val="000335BA"/>
    <w:rsid w:val="000458BC"/>
    <w:rsid w:val="00045C41"/>
    <w:rsid w:val="00046C03"/>
    <w:rsid w:val="000519EF"/>
    <w:rsid w:val="00052AB6"/>
    <w:rsid w:val="00053807"/>
    <w:rsid w:val="000679C4"/>
    <w:rsid w:val="0007053F"/>
    <w:rsid w:val="00071CF6"/>
    <w:rsid w:val="00072994"/>
    <w:rsid w:val="0007614F"/>
    <w:rsid w:val="00080FC0"/>
    <w:rsid w:val="000912FC"/>
    <w:rsid w:val="000A0A45"/>
    <w:rsid w:val="000A25E1"/>
    <w:rsid w:val="000A405B"/>
    <w:rsid w:val="000A5317"/>
    <w:rsid w:val="000B1C6B"/>
    <w:rsid w:val="000B4FF9"/>
    <w:rsid w:val="000B761B"/>
    <w:rsid w:val="000C09AC"/>
    <w:rsid w:val="000C32FF"/>
    <w:rsid w:val="000C3E7B"/>
    <w:rsid w:val="000D2FEC"/>
    <w:rsid w:val="000D371B"/>
    <w:rsid w:val="000D6439"/>
    <w:rsid w:val="000E00F3"/>
    <w:rsid w:val="000E2454"/>
    <w:rsid w:val="000F158C"/>
    <w:rsid w:val="000F5834"/>
    <w:rsid w:val="00100CFA"/>
    <w:rsid w:val="00102F3D"/>
    <w:rsid w:val="0011057F"/>
    <w:rsid w:val="00112578"/>
    <w:rsid w:val="001179FF"/>
    <w:rsid w:val="001217A8"/>
    <w:rsid w:val="00123186"/>
    <w:rsid w:val="00123623"/>
    <w:rsid w:val="00124E38"/>
    <w:rsid w:val="0012580B"/>
    <w:rsid w:val="00131B15"/>
    <w:rsid w:val="00131F90"/>
    <w:rsid w:val="0013526E"/>
    <w:rsid w:val="00135AE3"/>
    <w:rsid w:val="00142491"/>
    <w:rsid w:val="00150DB3"/>
    <w:rsid w:val="0016463F"/>
    <w:rsid w:val="00171371"/>
    <w:rsid w:val="001716E7"/>
    <w:rsid w:val="00175A24"/>
    <w:rsid w:val="001801B6"/>
    <w:rsid w:val="00182045"/>
    <w:rsid w:val="00185BEF"/>
    <w:rsid w:val="00187E58"/>
    <w:rsid w:val="00195831"/>
    <w:rsid w:val="00196611"/>
    <w:rsid w:val="001A297E"/>
    <w:rsid w:val="001A368E"/>
    <w:rsid w:val="001A7329"/>
    <w:rsid w:val="001B4441"/>
    <w:rsid w:val="001B4E28"/>
    <w:rsid w:val="001C31E8"/>
    <w:rsid w:val="001C3525"/>
    <w:rsid w:val="001C4B1B"/>
    <w:rsid w:val="001C5396"/>
    <w:rsid w:val="001D1BD2"/>
    <w:rsid w:val="001D4A7D"/>
    <w:rsid w:val="001D72F6"/>
    <w:rsid w:val="001D7D1E"/>
    <w:rsid w:val="001E02BE"/>
    <w:rsid w:val="001E2B98"/>
    <w:rsid w:val="001E3B37"/>
    <w:rsid w:val="001E3C91"/>
    <w:rsid w:val="001E45EE"/>
    <w:rsid w:val="001F23F8"/>
    <w:rsid w:val="001F2594"/>
    <w:rsid w:val="001F3719"/>
    <w:rsid w:val="001F4185"/>
    <w:rsid w:val="001F465B"/>
    <w:rsid w:val="001F53A9"/>
    <w:rsid w:val="001F75C6"/>
    <w:rsid w:val="00200E85"/>
    <w:rsid w:val="00201BFF"/>
    <w:rsid w:val="0020546F"/>
    <w:rsid w:val="002055A6"/>
    <w:rsid w:val="00206460"/>
    <w:rsid w:val="002069B4"/>
    <w:rsid w:val="00215DFC"/>
    <w:rsid w:val="002212DF"/>
    <w:rsid w:val="002227D7"/>
    <w:rsid w:val="00222CD4"/>
    <w:rsid w:val="00223F94"/>
    <w:rsid w:val="002264A6"/>
    <w:rsid w:val="00227BA7"/>
    <w:rsid w:val="0023134A"/>
    <w:rsid w:val="00233C1D"/>
    <w:rsid w:val="00235D84"/>
    <w:rsid w:val="00236453"/>
    <w:rsid w:val="002506D3"/>
    <w:rsid w:val="002509E8"/>
    <w:rsid w:val="00250D93"/>
    <w:rsid w:val="00252848"/>
    <w:rsid w:val="00253D8C"/>
    <w:rsid w:val="00263398"/>
    <w:rsid w:val="00266F2F"/>
    <w:rsid w:val="0027361E"/>
    <w:rsid w:val="00275BCF"/>
    <w:rsid w:val="00281C66"/>
    <w:rsid w:val="00292257"/>
    <w:rsid w:val="0029231F"/>
    <w:rsid w:val="0029612F"/>
    <w:rsid w:val="002A54E0"/>
    <w:rsid w:val="002A630C"/>
    <w:rsid w:val="002A7294"/>
    <w:rsid w:val="002B1595"/>
    <w:rsid w:val="002B191D"/>
    <w:rsid w:val="002B1D1D"/>
    <w:rsid w:val="002C1763"/>
    <w:rsid w:val="002C3A5F"/>
    <w:rsid w:val="002C74F0"/>
    <w:rsid w:val="002D0AF6"/>
    <w:rsid w:val="002D1D7D"/>
    <w:rsid w:val="002D205A"/>
    <w:rsid w:val="002D4BC8"/>
    <w:rsid w:val="002D56BA"/>
    <w:rsid w:val="002D730C"/>
    <w:rsid w:val="002E0CE6"/>
    <w:rsid w:val="002E5D24"/>
    <w:rsid w:val="002E78E3"/>
    <w:rsid w:val="002F164D"/>
    <w:rsid w:val="002F2D31"/>
    <w:rsid w:val="002F3315"/>
    <w:rsid w:val="002F52D3"/>
    <w:rsid w:val="002F7341"/>
    <w:rsid w:val="00300227"/>
    <w:rsid w:val="00305881"/>
    <w:rsid w:val="00306206"/>
    <w:rsid w:val="00312DB4"/>
    <w:rsid w:val="00315B62"/>
    <w:rsid w:val="00317D85"/>
    <w:rsid w:val="00322929"/>
    <w:rsid w:val="00324F5B"/>
    <w:rsid w:val="00327C56"/>
    <w:rsid w:val="00330F52"/>
    <w:rsid w:val="003315A1"/>
    <w:rsid w:val="0033251C"/>
    <w:rsid w:val="0033566C"/>
    <w:rsid w:val="00336AC9"/>
    <w:rsid w:val="003373EC"/>
    <w:rsid w:val="00342BF4"/>
    <w:rsid w:val="00342FF4"/>
    <w:rsid w:val="00346B4C"/>
    <w:rsid w:val="003517A6"/>
    <w:rsid w:val="00361FB2"/>
    <w:rsid w:val="00367021"/>
    <w:rsid w:val="003670C0"/>
    <w:rsid w:val="003706CC"/>
    <w:rsid w:val="00372E55"/>
    <w:rsid w:val="00377710"/>
    <w:rsid w:val="003868CC"/>
    <w:rsid w:val="00387363"/>
    <w:rsid w:val="00392202"/>
    <w:rsid w:val="0039386A"/>
    <w:rsid w:val="003A2D8E"/>
    <w:rsid w:val="003A3AB8"/>
    <w:rsid w:val="003A653F"/>
    <w:rsid w:val="003C20E4"/>
    <w:rsid w:val="003D0C9D"/>
    <w:rsid w:val="003D0D8B"/>
    <w:rsid w:val="003D3F43"/>
    <w:rsid w:val="003E25A0"/>
    <w:rsid w:val="003E6F90"/>
    <w:rsid w:val="003F1093"/>
    <w:rsid w:val="003F26F4"/>
    <w:rsid w:val="003F5608"/>
    <w:rsid w:val="003F5D0F"/>
    <w:rsid w:val="0040272C"/>
    <w:rsid w:val="00414101"/>
    <w:rsid w:val="00414B4C"/>
    <w:rsid w:val="0041600C"/>
    <w:rsid w:val="00421FE0"/>
    <w:rsid w:val="00423952"/>
    <w:rsid w:val="0042509A"/>
    <w:rsid w:val="00430818"/>
    <w:rsid w:val="00433DDB"/>
    <w:rsid w:val="00436218"/>
    <w:rsid w:val="00437298"/>
    <w:rsid w:val="004372B8"/>
    <w:rsid w:val="00437619"/>
    <w:rsid w:val="0044414B"/>
    <w:rsid w:val="00444756"/>
    <w:rsid w:val="00445F94"/>
    <w:rsid w:val="0045032A"/>
    <w:rsid w:val="00452338"/>
    <w:rsid w:val="004525FB"/>
    <w:rsid w:val="00464065"/>
    <w:rsid w:val="004646DD"/>
    <w:rsid w:val="0046481A"/>
    <w:rsid w:val="00470ACD"/>
    <w:rsid w:val="004715D0"/>
    <w:rsid w:val="00472C31"/>
    <w:rsid w:val="00475F16"/>
    <w:rsid w:val="00476D2B"/>
    <w:rsid w:val="00477F54"/>
    <w:rsid w:val="0048059A"/>
    <w:rsid w:val="004823FD"/>
    <w:rsid w:val="004857F0"/>
    <w:rsid w:val="00490060"/>
    <w:rsid w:val="004935C2"/>
    <w:rsid w:val="004961A0"/>
    <w:rsid w:val="00497F78"/>
    <w:rsid w:val="004A2A63"/>
    <w:rsid w:val="004B210C"/>
    <w:rsid w:val="004B6443"/>
    <w:rsid w:val="004C443F"/>
    <w:rsid w:val="004C6686"/>
    <w:rsid w:val="004D08E4"/>
    <w:rsid w:val="004D405F"/>
    <w:rsid w:val="004D5147"/>
    <w:rsid w:val="004D56BD"/>
    <w:rsid w:val="004E0C98"/>
    <w:rsid w:val="004E0DF4"/>
    <w:rsid w:val="004E4F4F"/>
    <w:rsid w:val="004E6789"/>
    <w:rsid w:val="004F124F"/>
    <w:rsid w:val="004F3778"/>
    <w:rsid w:val="004F46C8"/>
    <w:rsid w:val="004F5D07"/>
    <w:rsid w:val="004F6111"/>
    <w:rsid w:val="004F61E3"/>
    <w:rsid w:val="004F72E7"/>
    <w:rsid w:val="00502E10"/>
    <w:rsid w:val="00503FBE"/>
    <w:rsid w:val="00507139"/>
    <w:rsid w:val="0051015C"/>
    <w:rsid w:val="00513744"/>
    <w:rsid w:val="005167B8"/>
    <w:rsid w:val="00516CF1"/>
    <w:rsid w:val="00520EB4"/>
    <w:rsid w:val="005210B2"/>
    <w:rsid w:val="00522FB8"/>
    <w:rsid w:val="00527374"/>
    <w:rsid w:val="00531AE9"/>
    <w:rsid w:val="005400C9"/>
    <w:rsid w:val="005401D7"/>
    <w:rsid w:val="00546273"/>
    <w:rsid w:val="00547BE9"/>
    <w:rsid w:val="00550A66"/>
    <w:rsid w:val="00550C35"/>
    <w:rsid w:val="0055488A"/>
    <w:rsid w:val="00560DCB"/>
    <w:rsid w:val="00565058"/>
    <w:rsid w:val="005663B5"/>
    <w:rsid w:val="00567EC7"/>
    <w:rsid w:val="00570013"/>
    <w:rsid w:val="00574DC3"/>
    <w:rsid w:val="00575A5D"/>
    <w:rsid w:val="005801A2"/>
    <w:rsid w:val="0058767B"/>
    <w:rsid w:val="005905E7"/>
    <w:rsid w:val="005952A5"/>
    <w:rsid w:val="005A0863"/>
    <w:rsid w:val="005A33A1"/>
    <w:rsid w:val="005A6194"/>
    <w:rsid w:val="005B0B7B"/>
    <w:rsid w:val="005B1050"/>
    <w:rsid w:val="005B1D37"/>
    <w:rsid w:val="005B217D"/>
    <w:rsid w:val="005B4192"/>
    <w:rsid w:val="005B6351"/>
    <w:rsid w:val="005C0AC2"/>
    <w:rsid w:val="005C174A"/>
    <w:rsid w:val="005C327C"/>
    <w:rsid w:val="005C385F"/>
    <w:rsid w:val="005C5E0C"/>
    <w:rsid w:val="005D23F3"/>
    <w:rsid w:val="005D2769"/>
    <w:rsid w:val="005E02BF"/>
    <w:rsid w:val="005E1AC6"/>
    <w:rsid w:val="005F0664"/>
    <w:rsid w:val="005F326F"/>
    <w:rsid w:val="005F6F1B"/>
    <w:rsid w:val="005F7ADF"/>
    <w:rsid w:val="006008B9"/>
    <w:rsid w:val="00602211"/>
    <w:rsid w:val="006028DB"/>
    <w:rsid w:val="006079E0"/>
    <w:rsid w:val="00607BD9"/>
    <w:rsid w:val="006205C0"/>
    <w:rsid w:val="00624028"/>
    <w:rsid w:val="00624B33"/>
    <w:rsid w:val="00630AA2"/>
    <w:rsid w:val="00630E93"/>
    <w:rsid w:val="00633AC8"/>
    <w:rsid w:val="00641F3A"/>
    <w:rsid w:val="00646707"/>
    <w:rsid w:val="00661FD4"/>
    <w:rsid w:val="00662E58"/>
    <w:rsid w:val="00664DCF"/>
    <w:rsid w:val="00667582"/>
    <w:rsid w:val="00677CF9"/>
    <w:rsid w:val="00684FC3"/>
    <w:rsid w:val="006A6122"/>
    <w:rsid w:val="006A6571"/>
    <w:rsid w:val="006B405B"/>
    <w:rsid w:val="006B45E6"/>
    <w:rsid w:val="006B6F1D"/>
    <w:rsid w:val="006C409D"/>
    <w:rsid w:val="006C4EF8"/>
    <w:rsid w:val="006C5D39"/>
    <w:rsid w:val="006D1415"/>
    <w:rsid w:val="006D7333"/>
    <w:rsid w:val="006E2810"/>
    <w:rsid w:val="006E5417"/>
    <w:rsid w:val="006E6ABA"/>
    <w:rsid w:val="006F2A9D"/>
    <w:rsid w:val="00702E3E"/>
    <w:rsid w:val="0070459C"/>
    <w:rsid w:val="00710981"/>
    <w:rsid w:val="00711345"/>
    <w:rsid w:val="00712146"/>
    <w:rsid w:val="00712F60"/>
    <w:rsid w:val="00714FD8"/>
    <w:rsid w:val="00715F82"/>
    <w:rsid w:val="00720E3B"/>
    <w:rsid w:val="00725E47"/>
    <w:rsid w:val="00726C8E"/>
    <w:rsid w:val="00732350"/>
    <w:rsid w:val="00737E2A"/>
    <w:rsid w:val="007419D6"/>
    <w:rsid w:val="00745F6B"/>
    <w:rsid w:val="007506E6"/>
    <w:rsid w:val="00751D68"/>
    <w:rsid w:val="0075585E"/>
    <w:rsid w:val="00770571"/>
    <w:rsid w:val="00775C51"/>
    <w:rsid w:val="007768FF"/>
    <w:rsid w:val="007820B3"/>
    <w:rsid w:val="007824D3"/>
    <w:rsid w:val="00783B19"/>
    <w:rsid w:val="0079274A"/>
    <w:rsid w:val="00796EE3"/>
    <w:rsid w:val="007A5AD9"/>
    <w:rsid w:val="007A63E0"/>
    <w:rsid w:val="007A7D29"/>
    <w:rsid w:val="007B4AB8"/>
    <w:rsid w:val="007C3E57"/>
    <w:rsid w:val="007C6AE8"/>
    <w:rsid w:val="007D1914"/>
    <w:rsid w:val="007D1F49"/>
    <w:rsid w:val="007D24EA"/>
    <w:rsid w:val="007D2DDA"/>
    <w:rsid w:val="007D3277"/>
    <w:rsid w:val="007D5898"/>
    <w:rsid w:val="007D6B91"/>
    <w:rsid w:val="007E179D"/>
    <w:rsid w:val="007E208D"/>
    <w:rsid w:val="007E2215"/>
    <w:rsid w:val="007E3E9D"/>
    <w:rsid w:val="007E4134"/>
    <w:rsid w:val="007E737B"/>
    <w:rsid w:val="007F1AB4"/>
    <w:rsid w:val="007F1F8B"/>
    <w:rsid w:val="007F67A1"/>
    <w:rsid w:val="00801FDB"/>
    <w:rsid w:val="00806624"/>
    <w:rsid w:val="00807F96"/>
    <w:rsid w:val="00811C05"/>
    <w:rsid w:val="008206C8"/>
    <w:rsid w:val="00821B53"/>
    <w:rsid w:val="0082421D"/>
    <w:rsid w:val="0083497D"/>
    <w:rsid w:val="008367F7"/>
    <w:rsid w:val="00836C99"/>
    <w:rsid w:val="00842038"/>
    <w:rsid w:val="00844A9E"/>
    <w:rsid w:val="00846A78"/>
    <w:rsid w:val="0085652C"/>
    <w:rsid w:val="00856959"/>
    <w:rsid w:val="008607D5"/>
    <w:rsid w:val="0086486C"/>
    <w:rsid w:val="00870E0A"/>
    <w:rsid w:val="00873BB5"/>
    <w:rsid w:val="00874A6C"/>
    <w:rsid w:val="00875AE7"/>
    <w:rsid w:val="00876717"/>
    <w:rsid w:val="00876C65"/>
    <w:rsid w:val="00880E21"/>
    <w:rsid w:val="00881582"/>
    <w:rsid w:val="008827E7"/>
    <w:rsid w:val="00882FEA"/>
    <w:rsid w:val="008842FE"/>
    <w:rsid w:val="008843FE"/>
    <w:rsid w:val="00884DEF"/>
    <w:rsid w:val="00885183"/>
    <w:rsid w:val="0089006E"/>
    <w:rsid w:val="00896CDD"/>
    <w:rsid w:val="00897AE0"/>
    <w:rsid w:val="008A4B4C"/>
    <w:rsid w:val="008A63B6"/>
    <w:rsid w:val="008B009C"/>
    <w:rsid w:val="008B4891"/>
    <w:rsid w:val="008B6462"/>
    <w:rsid w:val="008B6939"/>
    <w:rsid w:val="008C239F"/>
    <w:rsid w:val="008C23AA"/>
    <w:rsid w:val="008C2444"/>
    <w:rsid w:val="008C6C68"/>
    <w:rsid w:val="008C6D06"/>
    <w:rsid w:val="008E480C"/>
    <w:rsid w:val="008E65DC"/>
    <w:rsid w:val="008F309D"/>
    <w:rsid w:val="008F3B87"/>
    <w:rsid w:val="008F75BE"/>
    <w:rsid w:val="008F7796"/>
    <w:rsid w:val="00900089"/>
    <w:rsid w:val="00907757"/>
    <w:rsid w:val="00910BEA"/>
    <w:rsid w:val="0091223E"/>
    <w:rsid w:val="009212B0"/>
    <w:rsid w:val="00921534"/>
    <w:rsid w:val="00921BD0"/>
    <w:rsid w:val="009234A5"/>
    <w:rsid w:val="009253BA"/>
    <w:rsid w:val="00926163"/>
    <w:rsid w:val="00930CB3"/>
    <w:rsid w:val="009336F7"/>
    <w:rsid w:val="009374A7"/>
    <w:rsid w:val="009465CE"/>
    <w:rsid w:val="0095627D"/>
    <w:rsid w:val="009614CC"/>
    <w:rsid w:val="009621C8"/>
    <w:rsid w:val="00967C7A"/>
    <w:rsid w:val="009718A6"/>
    <w:rsid w:val="0097269A"/>
    <w:rsid w:val="0097480D"/>
    <w:rsid w:val="0098551D"/>
    <w:rsid w:val="00987C4D"/>
    <w:rsid w:val="009921FC"/>
    <w:rsid w:val="00994B75"/>
    <w:rsid w:val="0099518F"/>
    <w:rsid w:val="009955C5"/>
    <w:rsid w:val="009A4B59"/>
    <w:rsid w:val="009A523D"/>
    <w:rsid w:val="009B1466"/>
    <w:rsid w:val="009B2C58"/>
    <w:rsid w:val="009B2D84"/>
    <w:rsid w:val="009C24B5"/>
    <w:rsid w:val="009E1448"/>
    <w:rsid w:val="009F0748"/>
    <w:rsid w:val="009F42F5"/>
    <w:rsid w:val="009F496B"/>
    <w:rsid w:val="00A01439"/>
    <w:rsid w:val="00A02E61"/>
    <w:rsid w:val="00A03C31"/>
    <w:rsid w:val="00A05CFF"/>
    <w:rsid w:val="00A1286E"/>
    <w:rsid w:val="00A15E85"/>
    <w:rsid w:val="00A17EE7"/>
    <w:rsid w:val="00A208B0"/>
    <w:rsid w:val="00A2602A"/>
    <w:rsid w:val="00A419EE"/>
    <w:rsid w:val="00A500CF"/>
    <w:rsid w:val="00A53BAD"/>
    <w:rsid w:val="00A53FEE"/>
    <w:rsid w:val="00A557CE"/>
    <w:rsid w:val="00A56B97"/>
    <w:rsid w:val="00A56CA4"/>
    <w:rsid w:val="00A6093D"/>
    <w:rsid w:val="00A72B09"/>
    <w:rsid w:val="00A73E90"/>
    <w:rsid w:val="00A74D0B"/>
    <w:rsid w:val="00A76A6D"/>
    <w:rsid w:val="00A83253"/>
    <w:rsid w:val="00A832F5"/>
    <w:rsid w:val="00A92C8D"/>
    <w:rsid w:val="00A978A9"/>
    <w:rsid w:val="00AA6802"/>
    <w:rsid w:val="00AA6E84"/>
    <w:rsid w:val="00AC09A4"/>
    <w:rsid w:val="00AC4A60"/>
    <w:rsid w:val="00AC774F"/>
    <w:rsid w:val="00AD08D4"/>
    <w:rsid w:val="00AE341B"/>
    <w:rsid w:val="00AE3B38"/>
    <w:rsid w:val="00AF1B7A"/>
    <w:rsid w:val="00AF22F6"/>
    <w:rsid w:val="00AF2592"/>
    <w:rsid w:val="00AF3C98"/>
    <w:rsid w:val="00AF7BFA"/>
    <w:rsid w:val="00B020B7"/>
    <w:rsid w:val="00B038B6"/>
    <w:rsid w:val="00B046FF"/>
    <w:rsid w:val="00B07CA7"/>
    <w:rsid w:val="00B1279A"/>
    <w:rsid w:val="00B12B25"/>
    <w:rsid w:val="00B12C12"/>
    <w:rsid w:val="00B13C52"/>
    <w:rsid w:val="00B14379"/>
    <w:rsid w:val="00B2267C"/>
    <w:rsid w:val="00B3042F"/>
    <w:rsid w:val="00B44D52"/>
    <w:rsid w:val="00B5222E"/>
    <w:rsid w:val="00B61C96"/>
    <w:rsid w:val="00B675DC"/>
    <w:rsid w:val="00B67E05"/>
    <w:rsid w:val="00B70A0D"/>
    <w:rsid w:val="00B73A2A"/>
    <w:rsid w:val="00B76CF4"/>
    <w:rsid w:val="00B83368"/>
    <w:rsid w:val="00B834FD"/>
    <w:rsid w:val="00B84470"/>
    <w:rsid w:val="00B857EC"/>
    <w:rsid w:val="00B859C8"/>
    <w:rsid w:val="00B87CE3"/>
    <w:rsid w:val="00B90899"/>
    <w:rsid w:val="00B94B06"/>
    <w:rsid w:val="00B94C28"/>
    <w:rsid w:val="00B965BB"/>
    <w:rsid w:val="00BA0EAD"/>
    <w:rsid w:val="00BB225E"/>
    <w:rsid w:val="00BB38CF"/>
    <w:rsid w:val="00BB3FAB"/>
    <w:rsid w:val="00BB54C3"/>
    <w:rsid w:val="00BC10BA"/>
    <w:rsid w:val="00BC276B"/>
    <w:rsid w:val="00BC5AFD"/>
    <w:rsid w:val="00BD6051"/>
    <w:rsid w:val="00BE6479"/>
    <w:rsid w:val="00BF42C4"/>
    <w:rsid w:val="00BF5B1F"/>
    <w:rsid w:val="00BF73D5"/>
    <w:rsid w:val="00C04F43"/>
    <w:rsid w:val="00C0609D"/>
    <w:rsid w:val="00C1033E"/>
    <w:rsid w:val="00C10490"/>
    <w:rsid w:val="00C115AB"/>
    <w:rsid w:val="00C1202B"/>
    <w:rsid w:val="00C152F6"/>
    <w:rsid w:val="00C30249"/>
    <w:rsid w:val="00C344FD"/>
    <w:rsid w:val="00C3723B"/>
    <w:rsid w:val="00C40449"/>
    <w:rsid w:val="00C5614C"/>
    <w:rsid w:val="00C567F9"/>
    <w:rsid w:val="00C606C9"/>
    <w:rsid w:val="00C80288"/>
    <w:rsid w:val="00C806B8"/>
    <w:rsid w:val="00C80F7F"/>
    <w:rsid w:val="00C84003"/>
    <w:rsid w:val="00C87ADE"/>
    <w:rsid w:val="00C90650"/>
    <w:rsid w:val="00C91E1C"/>
    <w:rsid w:val="00C95B36"/>
    <w:rsid w:val="00C97D78"/>
    <w:rsid w:val="00CA3890"/>
    <w:rsid w:val="00CA6541"/>
    <w:rsid w:val="00CB2B22"/>
    <w:rsid w:val="00CB32A4"/>
    <w:rsid w:val="00CB5345"/>
    <w:rsid w:val="00CC0818"/>
    <w:rsid w:val="00CC2AAE"/>
    <w:rsid w:val="00CC5A42"/>
    <w:rsid w:val="00CD0EAB"/>
    <w:rsid w:val="00CD2E05"/>
    <w:rsid w:val="00CD54F9"/>
    <w:rsid w:val="00CD623F"/>
    <w:rsid w:val="00CE2CD1"/>
    <w:rsid w:val="00CE2FBB"/>
    <w:rsid w:val="00CE3314"/>
    <w:rsid w:val="00CE3CCC"/>
    <w:rsid w:val="00CF193D"/>
    <w:rsid w:val="00CF34DB"/>
    <w:rsid w:val="00CF3B00"/>
    <w:rsid w:val="00CF4012"/>
    <w:rsid w:val="00CF558F"/>
    <w:rsid w:val="00CF6CC8"/>
    <w:rsid w:val="00D01330"/>
    <w:rsid w:val="00D073E2"/>
    <w:rsid w:val="00D115B0"/>
    <w:rsid w:val="00D1561B"/>
    <w:rsid w:val="00D175BD"/>
    <w:rsid w:val="00D17D3E"/>
    <w:rsid w:val="00D21A01"/>
    <w:rsid w:val="00D32002"/>
    <w:rsid w:val="00D36324"/>
    <w:rsid w:val="00D42D00"/>
    <w:rsid w:val="00D441CA"/>
    <w:rsid w:val="00D446EC"/>
    <w:rsid w:val="00D44EBD"/>
    <w:rsid w:val="00D47B23"/>
    <w:rsid w:val="00D51BF0"/>
    <w:rsid w:val="00D55942"/>
    <w:rsid w:val="00D56A44"/>
    <w:rsid w:val="00D60DAF"/>
    <w:rsid w:val="00D64AEA"/>
    <w:rsid w:val="00D70E26"/>
    <w:rsid w:val="00D713B6"/>
    <w:rsid w:val="00D71DD8"/>
    <w:rsid w:val="00D7486C"/>
    <w:rsid w:val="00D75A72"/>
    <w:rsid w:val="00D80576"/>
    <w:rsid w:val="00D807BF"/>
    <w:rsid w:val="00D80B2D"/>
    <w:rsid w:val="00D82FCC"/>
    <w:rsid w:val="00D8333E"/>
    <w:rsid w:val="00D87811"/>
    <w:rsid w:val="00D91F23"/>
    <w:rsid w:val="00DA17FC"/>
    <w:rsid w:val="00DA5B68"/>
    <w:rsid w:val="00DA6AF7"/>
    <w:rsid w:val="00DA7887"/>
    <w:rsid w:val="00DB2C26"/>
    <w:rsid w:val="00DB314A"/>
    <w:rsid w:val="00DB3B9B"/>
    <w:rsid w:val="00DB673C"/>
    <w:rsid w:val="00DB7901"/>
    <w:rsid w:val="00DC72C7"/>
    <w:rsid w:val="00DD2BA8"/>
    <w:rsid w:val="00DD559D"/>
    <w:rsid w:val="00DD5C59"/>
    <w:rsid w:val="00DE22FA"/>
    <w:rsid w:val="00DE6556"/>
    <w:rsid w:val="00DE6B43"/>
    <w:rsid w:val="00DF179F"/>
    <w:rsid w:val="00DF1ED3"/>
    <w:rsid w:val="00DF5478"/>
    <w:rsid w:val="00DF67C6"/>
    <w:rsid w:val="00E0547B"/>
    <w:rsid w:val="00E11893"/>
    <w:rsid w:val="00E11923"/>
    <w:rsid w:val="00E23768"/>
    <w:rsid w:val="00E262D4"/>
    <w:rsid w:val="00E34D4E"/>
    <w:rsid w:val="00E36250"/>
    <w:rsid w:val="00E41828"/>
    <w:rsid w:val="00E47763"/>
    <w:rsid w:val="00E504B8"/>
    <w:rsid w:val="00E53C79"/>
    <w:rsid w:val="00E54511"/>
    <w:rsid w:val="00E5721A"/>
    <w:rsid w:val="00E575ED"/>
    <w:rsid w:val="00E61DAC"/>
    <w:rsid w:val="00E632B7"/>
    <w:rsid w:val="00E6504B"/>
    <w:rsid w:val="00E66A90"/>
    <w:rsid w:val="00E67FDD"/>
    <w:rsid w:val="00E72B80"/>
    <w:rsid w:val="00E75FE3"/>
    <w:rsid w:val="00E77B83"/>
    <w:rsid w:val="00E8651F"/>
    <w:rsid w:val="00E86C4C"/>
    <w:rsid w:val="00E918C0"/>
    <w:rsid w:val="00E94A57"/>
    <w:rsid w:val="00E94B78"/>
    <w:rsid w:val="00E96D3D"/>
    <w:rsid w:val="00EA2D55"/>
    <w:rsid w:val="00EB10C6"/>
    <w:rsid w:val="00EB1BA1"/>
    <w:rsid w:val="00EB6114"/>
    <w:rsid w:val="00EB7AB1"/>
    <w:rsid w:val="00EC15D4"/>
    <w:rsid w:val="00EC18AA"/>
    <w:rsid w:val="00EC42FA"/>
    <w:rsid w:val="00EC5C8E"/>
    <w:rsid w:val="00ED0350"/>
    <w:rsid w:val="00ED2F61"/>
    <w:rsid w:val="00ED3E12"/>
    <w:rsid w:val="00EE4BCD"/>
    <w:rsid w:val="00EF48CC"/>
    <w:rsid w:val="00EF5F69"/>
    <w:rsid w:val="00F00E58"/>
    <w:rsid w:val="00F13E3C"/>
    <w:rsid w:val="00F16A67"/>
    <w:rsid w:val="00F16C37"/>
    <w:rsid w:val="00F24A05"/>
    <w:rsid w:val="00F27B57"/>
    <w:rsid w:val="00F31969"/>
    <w:rsid w:val="00F35982"/>
    <w:rsid w:val="00F412B6"/>
    <w:rsid w:val="00F47037"/>
    <w:rsid w:val="00F51EE7"/>
    <w:rsid w:val="00F51F5C"/>
    <w:rsid w:val="00F52798"/>
    <w:rsid w:val="00F56547"/>
    <w:rsid w:val="00F570FA"/>
    <w:rsid w:val="00F60A7B"/>
    <w:rsid w:val="00F643B4"/>
    <w:rsid w:val="00F66BE2"/>
    <w:rsid w:val="00F73032"/>
    <w:rsid w:val="00F738EB"/>
    <w:rsid w:val="00F83C5C"/>
    <w:rsid w:val="00F848FC"/>
    <w:rsid w:val="00F85082"/>
    <w:rsid w:val="00F9282A"/>
    <w:rsid w:val="00F93B22"/>
    <w:rsid w:val="00F943D8"/>
    <w:rsid w:val="00F95B23"/>
    <w:rsid w:val="00F96BAD"/>
    <w:rsid w:val="00FA1324"/>
    <w:rsid w:val="00FA3690"/>
    <w:rsid w:val="00FB0742"/>
    <w:rsid w:val="00FB0E84"/>
    <w:rsid w:val="00FC7B65"/>
    <w:rsid w:val="00FD01C2"/>
    <w:rsid w:val="00FD428E"/>
    <w:rsid w:val="00FE187E"/>
    <w:rsid w:val="00FE2F16"/>
    <w:rsid w:val="00FE77F1"/>
    <w:rsid w:val="00FF0CE3"/>
    <w:rsid w:val="00FF69BE"/>
    <w:rsid w:val="00FF7594"/>
    <w:rsid w:val="00FF76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6481A"/>
    <w:pPr>
      <w:tabs>
        <w:tab w:val="center" w:pos="4320"/>
        <w:tab w:val="right" w:pos="8640"/>
      </w:tabs>
    </w:pPr>
  </w:style>
  <w:style w:type="paragraph" w:styleId="Footer">
    <w:name w:val="footer"/>
    <w:basedOn w:val="Normal"/>
    <w:rsid w:val="0046481A"/>
    <w:pPr>
      <w:tabs>
        <w:tab w:val="center" w:pos="4320"/>
        <w:tab w:val="right" w:pos="8640"/>
      </w:tabs>
    </w:pPr>
  </w:style>
  <w:style w:type="character" w:styleId="PageNumber">
    <w:name w:val="page number"/>
    <w:basedOn w:val="DefaultParagraphFont"/>
    <w:rsid w:val="0046481A"/>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nhideWhenUsed/>
    <w:qFormat/>
    <w:rsid w:val="000D371B"/>
    <w:pPr>
      <w:tabs>
        <w:tab w:val="clear" w:pos="360"/>
        <w:tab w:val="clear" w:pos="720"/>
        <w:tab w:val="clear" w:pos="1080"/>
        <w:tab w:val="clear" w:pos="1440"/>
      </w:tabs>
      <w:spacing w:before="0"/>
    </w:pPr>
    <w:rPr>
      <w:b/>
      <w:bCs/>
      <w:sz w:val="20"/>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0D371B"/>
    <w:rPr>
      <w:b/>
      <w:bCs/>
      <w:lang w:eastAsia="en-US"/>
    </w:rPr>
  </w:style>
  <w:style w:type="paragraph" w:customStyle="1" w:styleId="SPIEreferencelisting">
    <w:name w:val="SPIE reference listing"/>
    <w:basedOn w:val="Normal"/>
    <w:rsid w:val="00F35982"/>
    <w:pPr>
      <w:numPr>
        <w:numId w:val="12"/>
      </w:numPr>
      <w:tabs>
        <w:tab w:val="clear" w:pos="720"/>
        <w:tab w:val="clear" w:pos="1080"/>
        <w:tab w:val="clear" w:pos="1440"/>
      </w:tabs>
      <w:overflowPunct/>
      <w:autoSpaceDE/>
      <w:autoSpaceDN/>
      <w:adjustRightInd/>
      <w:spacing w:before="0"/>
      <w:textAlignment w:val="auto"/>
    </w:pPr>
    <w:rPr>
      <w:rFonts w:eastAsia="Batang"/>
      <w:sz w:val="24"/>
      <w:szCs w:val="24"/>
    </w:rPr>
  </w:style>
  <w:style w:type="paragraph" w:customStyle="1" w:styleId="tableheading">
    <w:name w:val="table heading"/>
    <w:basedOn w:val="Normal"/>
    <w:rsid w:val="00F35982"/>
    <w:pPr>
      <w:keepNext/>
      <w:keepLines/>
      <w:tabs>
        <w:tab w:val="clear" w:pos="360"/>
        <w:tab w:val="clear" w:pos="720"/>
        <w:tab w:val="clear" w:pos="1080"/>
        <w:tab w:val="clear" w:pos="1440"/>
      </w:tabs>
      <w:spacing w:before="0" w:after="60"/>
      <w:jc w:val="both"/>
      <w:textAlignment w:val="auto"/>
    </w:pPr>
    <w:rPr>
      <w:rFonts w:eastAsia="Malgun Gothic"/>
      <w:b/>
      <w:bCs/>
      <w:sz w:val="20"/>
      <w:lang w:val="en-GB"/>
    </w:rPr>
  </w:style>
  <w:style w:type="paragraph" w:customStyle="1" w:styleId="tablecell">
    <w:name w:val="table cell"/>
    <w:basedOn w:val="Normal"/>
    <w:rsid w:val="00F35982"/>
    <w:pPr>
      <w:keepNext/>
      <w:keepLines/>
      <w:tabs>
        <w:tab w:val="clear" w:pos="360"/>
        <w:tab w:val="clear" w:pos="720"/>
        <w:tab w:val="clear" w:pos="1080"/>
        <w:tab w:val="clear" w:pos="1440"/>
      </w:tabs>
      <w:spacing w:before="0" w:after="60"/>
      <w:jc w:val="both"/>
      <w:textAlignment w:val="auto"/>
    </w:pPr>
    <w:rPr>
      <w:rFonts w:eastAsia="Malgun Gothic"/>
      <w:sz w:val="20"/>
      <w:lang w:val="en-GB"/>
    </w:rPr>
  </w:style>
  <w:style w:type="character" w:customStyle="1" w:styleId="tablesyntaxChar">
    <w:name w:val="table syntax Char"/>
    <w:link w:val="tablesyntax"/>
    <w:locked/>
    <w:rsid w:val="00F35982"/>
    <w:rPr>
      <w:lang w:val="en-GB" w:eastAsia="en-US"/>
    </w:rPr>
  </w:style>
  <w:style w:type="paragraph" w:customStyle="1" w:styleId="tablesyntax">
    <w:name w:val="table syntax"/>
    <w:basedOn w:val="Normal"/>
    <w:link w:val="tablesyntaxChar"/>
    <w:rsid w:val="00F3598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sz w:val="20"/>
      <w:lang w:val="en-GB"/>
    </w:rPr>
  </w:style>
  <w:style w:type="table" w:styleId="TableGrid">
    <w:name w:val="Table Grid"/>
    <w:basedOn w:val="TableNormal"/>
    <w:uiPriority w:val="59"/>
    <w:rsid w:val="005B0B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B834FD"/>
    <w:rPr>
      <w:sz w:val="16"/>
      <w:szCs w:val="16"/>
    </w:rPr>
  </w:style>
  <w:style w:type="paragraph" w:styleId="CommentText">
    <w:name w:val="annotation text"/>
    <w:basedOn w:val="Normal"/>
    <w:link w:val="CommentTextChar"/>
    <w:rsid w:val="00B834FD"/>
    <w:rPr>
      <w:sz w:val="20"/>
    </w:rPr>
  </w:style>
  <w:style w:type="character" w:customStyle="1" w:styleId="CommentTextChar">
    <w:name w:val="Comment Text Char"/>
    <w:basedOn w:val="DefaultParagraphFont"/>
    <w:link w:val="CommentText"/>
    <w:rsid w:val="00B834FD"/>
    <w:rPr>
      <w:lang w:eastAsia="en-US"/>
    </w:rPr>
  </w:style>
  <w:style w:type="paragraph" w:styleId="CommentSubject">
    <w:name w:val="annotation subject"/>
    <w:basedOn w:val="CommentText"/>
    <w:next w:val="CommentText"/>
    <w:link w:val="CommentSubjectChar"/>
    <w:rsid w:val="00B834FD"/>
    <w:rPr>
      <w:b/>
      <w:bCs/>
    </w:rPr>
  </w:style>
  <w:style w:type="character" w:customStyle="1" w:styleId="CommentSubjectChar">
    <w:name w:val="Comment Subject Char"/>
    <w:basedOn w:val="CommentTextChar"/>
    <w:link w:val="CommentSubject"/>
    <w:rsid w:val="00B834FD"/>
    <w:rPr>
      <w:b/>
      <w:bCs/>
      <w:lang w:eastAsia="en-US"/>
    </w:rPr>
  </w:style>
  <w:style w:type="paragraph" w:styleId="Revision">
    <w:name w:val="Revision"/>
    <w:hidden/>
    <w:uiPriority w:val="99"/>
    <w:semiHidden/>
    <w:rsid w:val="0042509A"/>
    <w:rPr>
      <w:sz w:val="22"/>
      <w:lang w:eastAsia="en-US"/>
    </w:rPr>
  </w:style>
  <w:style w:type="paragraph" w:styleId="ListParagraph">
    <w:name w:val="List Paragraph"/>
    <w:basedOn w:val="Normal"/>
    <w:uiPriority w:val="34"/>
    <w:qFormat/>
    <w:rsid w:val="006C4EF8"/>
    <w:pPr>
      <w:ind w:left="720"/>
      <w:contextualSpacing/>
    </w:pPr>
  </w:style>
  <w:style w:type="paragraph" w:customStyle="1" w:styleId="References">
    <w:name w:val="References"/>
    <w:basedOn w:val="Normal"/>
    <w:rsid w:val="00322929"/>
    <w:pPr>
      <w:numPr>
        <w:numId w:val="19"/>
      </w:numPr>
      <w:tabs>
        <w:tab w:val="clear" w:pos="360"/>
        <w:tab w:val="clear" w:pos="720"/>
        <w:tab w:val="clear" w:pos="1080"/>
        <w:tab w:val="clear" w:pos="1440"/>
      </w:tabs>
      <w:overflowPunct/>
      <w:autoSpaceDE/>
      <w:autoSpaceDN/>
      <w:adjustRightInd/>
      <w:spacing w:before="0"/>
      <w:textAlignment w:val="auto"/>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98663">
      <w:bodyDiv w:val="1"/>
      <w:marLeft w:val="0"/>
      <w:marRight w:val="0"/>
      <w:marTop w:val="0"/>
      <w:marBottom w:val="0"/>
      <w:divBdr>
        <w:top w:val="none" w:sz="0" w:space="0" w:color="auto"/>
        <w:left w:val="none" w:sz="0" w:space="0" w:color="auto"/>
        <w:bottom w:val="none" w:sz="0" w:space="0" w:color="auto"/>
        <w:right w:val="none" w:sz="0" w:space="0" w:color="auto"/>
      </w:divBdr>
    </w:div>
    <w:div w:id="91751175">
      <w:bodyDiv w:val="1"/>
      <w:marLeft w:val="0"/>
      <w:marRight w:val="0"/>
      <w:marTop w:val="0"/>
      <w:marBottom w:val="0"/>
      <w:divBdr>
        <w:top w:val="none" w:sz="0" w:space="0" w:color="auto"/>
        <w:left w:val="none" w:sz="0" w:space="0" w:color="auto"/>
        <w:bottom w:val="none" w:sz="0" w:space="0" w:color="auto"/>
        <w:right w:val="none" w:sz="0" w:space="0" w:color="auto"/>
      </w:divBdr>
    </w:div>
    <w:div w:id="118573602">
      <w:bodyDiv w:val="1"/>
      <w:marLeft w:val="0"/>
      <w:marRight w:val="0"/>
      <w:marTop w:val="0"/>
      <w:marBottom w:val="0"/>
      <w:divBdr>
        <w:top w:val="none" w:sz="0" w:space="0" w:color="auto"/>
        <w:left w:val="none" w:sz="0" w:space="0" w:color="auto"/>
        <w:bottom w:val="none" w:sz="0" w:space="0" w:color="auto"/>
        <w:right w:val="none" w:sz="0" w:space="0" w:color="auto"/>
      </w:divBdr>
    </w:div>
    <w:div w:id="165823992">
      <w:bodyDiv w:val="1"/>
      <w:marLeft w:val="0"/>
      <w:marRight w:val="0"/>
      <w:marTop w:val="0"/>
      <w:marBottom w:val="0"/>
      <w:divBdr>
        <w:top w:val="none" w:sz="0" w:space="0" w:color="auto"/>
        <w:left w:val="none" w:sz="0" w:space="0" w:color="auto"/>
        <w:bottom w:val="none" w:sz="0" w:space="0" w:color="auto"/>
        <w:right w:val="none" w:sz="0" w:space="0" w:color="auto"/>
      </w:divBdr>
    </w:div>
    <w:div w:id="204608579">
      <w:bodyDiv w:val="1"/>
      <w:marLeft w:val="0"/>
      <w:marRight w:val="0"/>
      <w:marTop w:val="0"/>
      <w:marBottom w:val="0"/>
      <w:divBdr>
        <w:top w:val="none" w:sz="0" w:space="0" w:color="auto"/>
        <w:left w:val="none" w:sz="0" w:space="0" w:color="auto"/>
        <w:bottom w:val="none" w:sz="0" w:space="0" w:color="auto"/>
        <w:right w:val="none" w:sz="0" w:space="0" w:color="auto"/>
      </w:divBdr>
    </w:div>
    <w:div w:id="291718172">
      <w:bodyDiv w:val="1"/>
      <w:marLeft w:val="0"/>
      <w:marRight w:val="0"/>
      <w:marTop w:val="0"/>
      <w:marBottom w:val="0"/>
      <w:divBdr>
        <w:top w:val="none" w:sz="0" w:space="0" w:color="auto"/>
        <w:left w:val="none" w:sz="0" w:space="0" w:color="auto"/>
        <w:bottom w:val="none" w:sz="0" w:space="0" w:color="auto"/>
        <w:right w:val="none" w:sz="0" w:space="0" w:color="auto"/>
      </w:divBdr>
    </w:div>
    <w:div w:id="351691520">
      <w:bodyDiv w:val="1"/>
      <w:marLeft w:val="0"/>
      <w:marRight w:val="0"/>
      <w:marTop w:val="0"/>
      <w:marBottom w:val="0"/>
      <w:divBdr>
        <w:top w:val="none" w:sz="0" w:space="0" w:color="auto"/>
        <w:left w:val="none" w:sz="0" w:space="0" w:color="auto"/>
        <w:bottom w:val="none" w:sz="0" w:space="0" w:color="auto"/>
        <w:right w:val="none" w:sz="0" w:space="0" w:color="auto"/>
      </w:divBdr>
    </w:div>
    <w:div w:id="357774975">
      <w:bodyDiv w:val="1"/>
      <w:marLeft w:val="0"/>
      <w:marRight w:val="0"/>
      <w:marTop w:val="0"/>
      <w:marBottom w:val="0"/>
      <w:divBdr>
        <w:top w:val="none" w:sz="0" w:space="0" w:color="auto"/>
        <w:left w:val="none" w:sz="0" w:space="0" w:color="auto"/>
        <w:bottom w:val="none" w:sz="0" w:space="0" w:color="auto"/>
        <w:right w:val="none" w:sz="0" w:space="0" w:color="auto"/>
      </w:divBdr>
    </w:div>
    <w:div w:id="367029151">
      <w:bodyDiv w:val="1"/>
      <w:marLeft w:val="0"/>
      <w:marRight w:val="0"/>
      <w:marTop w:val="0"/>
      <w:marBottom w:val="0"/>
      <w:divBdr>
        <w:top w:val="none" w:sz="0" w:space="0" w:color="auto"/>
        <w:left w:val="none" w:sz="0" w:space="0" w:color="auto"/>
        <w:bottom w:val="none" w:sz="0" w:space="0" w:color="auto"/>
        <w:right w:val="none" w:sz="0" w:space="0" w:color="auto"/>
      </w:divBdr>
    </w:div>
    <w:div w:id="395863235">
      <w:bodyDiv w:val="1"/>
      <w:marLeft w:val="0"/>
      <w:marRight w:val="0"/>
      <w:marTop w:val="0"/>
      <w:marBottom w:val="0"/>
      <w:divBdr>
        <w:top w:val="none" w:sz="0" w:space="0" w:color="auto"/>
        <w:left w:val="none" w:sz="0" w:space="0" w:color="auto"/>
        <w:bottom w:val="none" w:sz="0" w:space="0" w:color="auto"/>
        <w:right w:val="none" w:sz="0" w:space="0" w:color="auto"/>
      </w:divBdr>
    </w:div>
    <w:div w:id="404230996">
      <w:bodyDiv w:val="1"/>
      <w:marLeft w:val="0"/>
      <w:marRight w:val="0"/>
      <w:marTop w:val="0"/>
      <w:marBottom w:val="0"/>
      <w:divBdr>
        <w:top w:val="none" w:sz="0" w:space="0" w:color="auto"/>
        <w:left w:val="none" w:sz="0" w:space="0" w:color="auto"/>
        <w:bottom w:val="none" w:sz="0" w:space="0" w:color="auto"/>
        <w:right w:val="none" w:sz="0" w:space="0" w:color="auto"/>
      </w:divBdr>
    </w:div>
    <w:div w:id="416295047">
      <w:bodyDiv w:val="1"/>
      <w:marLeft w:val="0"/>
      <w:marRight w:val="0"/>
      <w:marTop w:val="0"/>
      <w:marBottom w:val="0"/>
      <w:divBdr>
        <w:top w:val="none" w:sz="0" w:space="0" w:color="auto"/>
        <w:left w:val="none" w:sz="0" w:space="0" w:color="auto"/>
        <w:bottom w:val="none" w:sz="0" w:space="0" w:color="auto"/>
        <w:right w:val="none" w:sz="0" w:space="0" w:color="auto"/>
      </w:divBdr>
    </w:div>
    <w:div w:id="420108151">
      <w:bodyDiv w:val="1"/>
      <w:marLeft w:val="0"/>
      <w:marRight w:val="0"/>
      <w:marTop w:val="0"/>
      <w:marBottom w:val="0"/>
      <w:divBdr>
        <w:top w:val="none" w:sz="0" w:space="0" w:color="auto"/>
        <w:left w:val="none" w:sz="0" w:space="0" w:color="auto"/>
        <w:bottom w:val="none" w:sz="0" w:space="0" w:color="auto"/>
        <w:right w:val="none" w:sz="0" w:space="0" w:color="auto"/>
      </w:divBdr>
    </w:div>
    <w:div w:id="426851710">
      <w:bodyDiv w:val="1"/>
      <w:marLeft w:val="0"/>
      <w:marRight w:val="0"/>
      <w:marTop w:val="0"/>
      <w:marBottom w:val="0"/>
      <w:divBdr>
        <w:top w:val="none" w:sz="0" w:space="0" w:color="auto"/>
        <w:left w:val="none" w:sz="0" w:space="0" w:color="auto"/>
        <w:bottom w:val="none" w:sz="0" w:space="0" w:color="auto"/>
        <w:right w:val="none" w:sz="0" w:space="0" w:color="auto"/>
      </w:divBdr>
    </w:div>
    <w:div w:id="444546402">
      <w:bodyDiv w:val="1"/>
      <w:marLeft w:val="0"/>
      <w:marRight w:val="0"/>
      <w:marTop w:val="0"/>
      <w:marBottom w:val="0"/>
      <w:divBdr>
        <w:top w:val="none" w:sz="0" w:space="0" w:color="auto"/>
        <w:left w:val="none" w:sz="0" w:space="0" w:color="auto"/>
        <w:bottom w:val="none" w:sz="0" w:space="0" w:color="auto"/>
        <w:right w:val="none" w:sz="0" w:space="0" w:color="auto"/>
      </w:divBdr>
    </w:div>
    <w:div w:id="662591791">
      <w:bodyDiv w:val="1"/>
      <w:marLeft w:val="0"/>
      <w:marRight w:val="0"/>
      <w:marTop w:val="0"/>
      <w:marBottom w:val="0"/>
      <w:divBdr>
        <w:top w:val="none" w:sz="0" w:space="0" w:color="auto"/>
        <w:left w:val="none" w:sz="0" w:space="0" w:color="auto"/>
        <w:bottom w:val="none" w:sz="0" w:space="0" w:color="auto"/>
        <w:right w:val="none" w:sz="0" w:space="0" w:color="auto"/>
      </w:divBdr>
    </w:div>
    <w:div w:id="702904296">
      <w:bodyDiv w:val="1"/>
      <w:marLeft w:val="0"/>
      <w:marRight w:val="0"/>
      <w:marTop w:val="0"/>
      <w:marBottom w:val="0"/>
      <w:divBdr>
        <w:top w:val="none" w:sz="0" w:space="0" w:color="auto"/>
        <w:left w:val="none" w:sz="0" w:space="0" w:color="auto"/>
        <w:bottom w:val="none" w:sz="0" w:space="0" w:color="auto"/>
        <w:right w:val="none" w:sz="0" w:space="0" w:color="auto"/>
      </w:divBdr>
    </w:div>
    <w:div w:id="736635649">
      <w:bodyDiv w:val="1"/>
      <w:marLeft w:val="0"/>
      <w:marRight w:val="0"/>
      <w:marTop w:val="0"/>
      <w:marBottom w:val="0"/>
      <w:divBdr>
        <w:top w:val="none" w:sz="0" w:space="0" w:color="auto"/>
        <w:left w:val="none" w:sz="0" w:space="0" w:color="auto"/>
        <w:bottom w:val="none" w:sz="0" w:space="0" w:color="auto"/>
        <w:right w:val="none" w:sz="0" w:space="0" w:color="auto"/>
      </w:divBdr>
    </w:div>
    <w:div w:id="761684418">
      <w:bodyDiv w:val="1"/>
      <w:marLeft w:val="0"/>
      <w:marRight w:val="0"/>
      <w:marTop w:val="0"/>
      <w:marBottom w:val="0"/>
      <w:divBdr>
        <w:top w:val="none" w:sz="0" w:space="0" w:color="auto"/>
        <w:left w:val="none" w:sz="0" w:space="0" w:color="auto"/>
        <w:bottom w:val="none" w:sz="0" w:space="0" w:color="auto"/>
        <w:right w:val="none" w:sz="0" w:space="0" w:color="auto"/>
      </w:divBdr>
    </w:div>
    <w:div w:id="799690496">
      <w:bodyDiv w:val="1"/>
      <w:marLeft w:val="0"/>
      <w:marRight w:val="0"/>
      <w:marTop w:val="0"/>
      <w:marBottom w:val="0"/>
      <w:divBdr>
        <w:top w:val="none" w:sz="0" w:space="0" w:color="auto"/>
        <w:left w:val="none" w:sz="0" w:space="0" w:color="auto"/>
        <w:bottom w:val="none" w:sz="0" w:space="0" w:color="auto"/>
        <w:right w:val="none" w:sz="0" w:space="0" w:color="auto"/>
      </w:divBdr>
    </w:div>
    <w:div w:id="801654029">
      <w:bodyDiv w:val="1"/>
      <w:marLeft w:val="0"/>
      <w:marRight w:val="0"/>
      <w:marTop w:val="0"/>
      <w:marBottom w:val="0"/>
      <w:divBdr>
        <w:top w:val="none" w:sz="0" w:space="0" w:color="auto"/>
        <w:left w:val="none" w:sz="0" w:space="0" w:color="auto"/>
        <w:bottom w:val="none" w:sz="0" w:space="0" w:color="auto"/>
        <w:right w:val="none" w:sz="0" w:space="0" w:color="auto"/>
      </w:divBdr>
    </w:div>
    <w:div w:id="877548700">
      <w:bodyDiv w:val="1"/>
      <w:marLeft w:val="0"/>
      <w:marRight w:val="0"/>
      <w:marTop w:val="0"/>
      <w:marBottom w:val="0"/>
      <w:divBdr>
        <w:top w:val="none" w:sz="0" w:space="0" w:color="auto"/>
        <w:left w:val="none" w:sz="0" w:space="0" w:color="auto"/>
        <w:bottom w:val="none" w:sz="0" w:space="0" w:color="auto"/>
        <w:right w:val="none" w:sz="0" w:space="0" w:color="auto"/>
      </w:divBdr>
    </w:div>
    <w:div w:id="948775364">
      <w:bodyDiv w:val="1"/>
      <w:marLeft w:val="0"/>
      <w:marRight w:val="0"/>
      <w:marTop w:val="0"/>
      <w:marBottom w:val="0"/>
      <w:divBdr>
        <w:top w:val="none" w:sz="0" w:space="0" w:color="auto"/>
        <w:left w:val="none" w:sz="0" w:space="0" w:color="auto"/>
        <w:bottom w:val="none" w:sz="0" w:space="0" w:color="auto"/>
        <w:right w:val="none" w:sz="0" w:space="0" w:color="auto"/>
      </w:divBdr>
    </w:div>
    <w:div w:id="957299372">
      <w:bodyDiv w:val="1"/>
      <w:marLeft w:val="0"/>
      <w:marRight w:val="0"/>
      <w:marTop w:val="0"/>
      <w:marBottom w:val="0"/>
      <w:divBdr>
        <w:top w:val="none" w:sz="0" w:space="0" w:color="auto"/>
        <w:left w:val="none" w:sz="0" w:space="0" w:color="auto"/>
        <w:bottom w:val="none" w:sz="0" w:space="0" w:color="auto"/>
        <w:right w:val="none" w:sz="0" w:space="0" w:color="auto"/>
      </w:divBdr>
    </w:div>
    <w:div w:id="988022426">
      <w:bodyDiv w:val="1"/>
      <w:marLeft w:val="0"/>
      <w:marRight w:val="0"/>
      <w:marTop w:val="0"/>
      <w:marBottom w:val="0"/>
      <w:divBdr>
        <w:top w:val="none" w:sz="0" w:space="0" w:color="auto"/>
        <w:left w:val="none" w:sz="0" w:space="0" w:color="auto"/>
        <w:bottom w:val="none" w:sz="0" w:space="0" w:color="auto"/>
        <w:right w:val="none" w:sz="0" w:space="0" w:color="auto"/>
      </w:divBdr>
    </w:div>
    <w:div w:id="1000818559">
      <w:bodyDiv w:val="1"/>
      <w:marLeft w:val="0"/>
      <w:marRight w:val="0"/>
      <w:marTop w:val="0"/>
      <w:marBottom w:val="0"/>
      <w:divBdr>
        <w:top w:val="none" w:sz="0" w:space="0" w:color="auto"/>
        <w:left w:val="none" w:sz="0" w:space="0" w:color="auto"/>
        <w:bottom w:val="none" w:sz="0" w:space="0" w:color="auto"/>
        <w:right w:val="none" w:sz="0" w:space="0" w:color="auto"/>
      </w:divBdr>
    </w:div>
    <w:div w:id="1102141200">
      <w:bodyDiv w:val="1"/>
      <w:marLeft w:val="0"/>
      <w:marRight w:val="0"/>
      <w:marTop w:val="0"/>
      <w:marBottom w:val="0"/>
      <w:divBdr>
        <w:top w:val="none" w:sz="0" w:space="0" w:color="auto"/>
        <w:left w:val="none" w:sz="0" w:space="0" w:color="auto"/>
        <w:bottom w:val="none" w:sz="0" w:space="0" w:color="auto"/>
        <w:right w:val="none" w:sz="0" w:space="0" w:color="auto"/>
      </w:divBdr>
    </w:div>
    <w:div w:id="1102534812">
      <w:bodyDiv w:val="1"/>
      <w:marLeft w:val="0"/>
      <w:marRight w:val="0"/>
      <w:marTop w:val="0"/>
      <w:marBottom w:val="0"/>
      <w:divBdr>
        <w:top w:val="none" w:sz="0" w:space="0" w:color="auto"/>
        <w:left w:val="none" w:sz="0" w:space="0" w:color="auto"/>
        <w:bottom w:val="none" w:sz="0" w:space="0" w:color="auto"/>
        <w:right w:val="none" w:sz="0" w:space="0" w:color="auto"/>
      </w:divBdr>
    </w:div>
    <w:div w:id="1148278846">
      <w:bodyDiv w:val="1"/>
      <w:marLeft w:val="0"/>
      <w:marRight w:val="0"/>
      <w:marTop w:val="0"/>
      <w:marBottom w:val="0"/>
      <w:divBdr>
        <w:top w:val="none" w:sz="0" w:space="0" w:color="auto"/>
        <w:left w:val="none" w:sz="0" w:space="0" w:color="auto"/>
        <w:bottom w:val="none" w:sz="0" w:space="0" w:color="auto"/>
        <w:right w:val="none" w:sz="0" w:space="0" w:color="auto"/>
      </w:divBdr>
    </w:div>
    <w:div w:id="1197616601">
      <w:bodyDiv w:val="1"/>
      <w:marLeft w:val="0"/>
      <w:marRight w:val="0"/>
      <w:marTop w:val="0"/>
      <w:marBottom w:val="0"/>
      <w:divBdr>
        <w:top w:val="none" w:sz="0" w:space="0" w:color="auto"/>
        <w:left w:val="none" w:sz="0" w:space="0" w:color="auto"/>
        <w:bottom w:val="none" w:sz="0" w:space="0" w:color="auto"/>
        <w:right w:val="none" w:sz="0" w:space="0" w:color="auto"/>
      </w:divBdr>
    </w:div>
    <w:div w:id="1247881504">
      <w:bodyDiv w:val="1"/>
      <w:marLeft w:val="0"/>
      <w:marRight w:val="0"/>
      <w:marTop w:val="0"/>
      <w:marBottom w:val="0"/>
      <w:divBdr>
        <w:top w:val="none" w:sz="0" w:space="0" w:color="auto"/>
        <w:left w:val="none" w:sz="0" w:space="0" w:color="auto"/>
        <w:bottom w:val="none" w:sz="0" w:space="0" w:color="auto"/>
        <w:right w:val="none" w:sz="0" w:space="0" w:color="auto"/>
      </w:divBdr>
    </w:div>
    <w:div w:id="1256133511">
      <w:bodyDiv w:val="1"/>
      <w:marLeft w:val="0"/>
      <w:marRight w:val="0"/>
      <w:marTop w:val="0"/>
      <w:marBottom w:val="0"/>
      <w:divBdr>
        <w:top w:val="none" w:sz="0" w:space="0" w:color="auto"/>
        <w:left w:val="none" w:sz="0" w:space="0" w:color="auto"/>
        <w:bottom w:val="none" w:sz="0" w:space="0" w:color="auto"/>
        <w:right w:val="none" w:sz="0" w:space="0" w:color="auto"/>
      </w:divBdr>
    </w:div>
    <w:div w:id="1258438114">
      <w:bodyDiv w:val="1"/>
      <w:marLeft w:val="0"/>
      <w:marRight w:val="0"/>
      <w:marTop w:val="0"/>
      <w:marBottom w:val="0"/>
      <w:divBdr>
        <w:top w:val="none" w:sz="0" w:space="0" w:color="auto"/>
        <w:left w:val="none" w:sz="0" w:space="0" w:color="auto"/>
        <w:bottom w:val="none" w:sz="0" w:space="0" w:color="auto"/>
        <w:right w:val="none" w:sz="0" w:space="0" w:color="auto"/>
      </w:divBdr>
    </w:div>
    <w:div w:id="1388454720">
      <w:bodyDiv w:val="1"/>
      <w:marLeft w:val="0"/>
      <w:marRight w:val="0"/>
      <w:marTop w:val="0"/>
      <w:marBottom w:val="0"/>
      <w:divBdr>
        <w:top w:val="none" w:sz="0" w:space="0" w:color="auto"/>
        <w:left w:val="none" w:sz="0" w:space="0" w:color="auto"/>
        <w:bottom w:val="none" w:sz="0" w:space="0" w:color="auto"/>
        <w:right w:val="none" w:sz="0" w:space="0" w:color="auto"/>
      </w:divBdr>
    </w:div>
    <w:div w:id="1427459000">
      <w:bodyDiv w:val="1"/>
      <w:marLeft w:val="0"/>
      <w:marRight w:val="0"/>
      <w:marTop w:val="0"/>
      <w:marBottom w:val="0"/>
      <w:divBdr>
        <w:top w:val="none" w:sz="0" w:space="0" w:color="auto"/>
        <w:left w:val="none" w:sz="0" w:space="0" w:color="auto"/>
        <w:bottom w:val="none" w:sz="0" w:space="0" w:color="auto"/>
        <w:right w:val="none" w:sz="0" w:space="0" w:color="auto"/>
      </w:divBdr>
    </w:div>
    <w:div w:id="1432507269">
      <w:bodyDiv w:val="1"/>
      <w:marLeft w:val="0"/>
      <w:marRight w:val="0"/>
      <w:marTop w:val="0"/>
      <w:marBottom w:val="0"/>
      <w:divBdr>
        <w:top w:val="none" w:sz="0" w:space="0" w:color="auto"/>
        <w:left w:val="none" w:sz="0" w:space="0" w:color="auto"/>
        <w:bottom w:val="none" w:sz="0" w:space="0" w:color="auto"/>
        <w:right w:val="none" w:sz="0" w:space="0" w:color="auto"/>
      </w:divBdr>
    </w:div>
    <w:div w:id="1436897216">
      <w:bodyDiv w:val="1"/>
      <w:marLeft w:val="0"/>
      <w:marRight w:val="0"/>
      <w:marTop w:val="0"/>
      <w:marBottom w:val="0"/>
      <w:divBdr>
        <w:top w:val="none" w:sz="0" w:space="0" w:color="auto"/>
        <w:left w:val="none" w:sz="0" w:space="0" w:color="auto"/>
        <w:bottom w:val="none" w:sz="0" w:space="0" w:color="auto"/>
        <w:right w:val="none" w:sz="0" w:space="0" w:color="auto"/>
      </w:divBdr>
    </w:div>
    <w:div w:id="1565262402">
      <w:bodyDiv w:val="1"/>
      <w:marLeft w:val="0"/>
      <w:marRight w:val="0"/>
      <w:marTop w:val="0"/>
      <w:marBottom w:val="0"/>
      <w:divBdr>
        <w:top w:val="none" w:sz="0" w:space="0" w:color="auto"/>
        <w:left w:val="none" w:sz="0" w:space="0" w:color="auto"/>
        <w:bottom w:val="none" w:sz="0" w:space="0" w:color="auto"/>
        <w:right w:val="none" w:sz="0" w:space="0" w:color="auto"/>
      </w:divBdr>
    </w:div>
    <w:div w:id="1614284487">
      <w:bodyDiv w:val="1"/>
      <w:marLeft w:val="0"/>
      <w:marRight w:val="0"/>
      <w:marTop w:val="0"/>
      <w:marBottom w:val="0"/>
      <w:divBdr>
        <w:top w:val="none" w:sz="0" w:space="0" w:color="auto"/>
        <w:left w:val="none" w:sz="0" w:space="0" w:color="auto"/>
        <w:bottom w:val="none" w:sz="0" w:space="0" w:color="auto"/>
        <w:right w:val="none" w:sz="0" w:space="0" w:color="auto"/>
      </w:divBdr>
    </w:div>
    <w:div w:id="170035114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4795954">
      <w:bodyDiv w:val="1"/>
      <w:marLeft w:val="0"/>
      <w:marRight w:val="0"/>
      <w:marTop w:val="0"/>
      <w:marBottom w:val="0"/>
      <w:divBdr>
        <w:top w:val="none" w:sz="0" w:space="0" w:color="auto"/>
        <w:left w:val="none" w:sz="0" w:space="0" w:color="auto"/>
        <w:bottom w:val="none" w:sz="0" w:space="0" w:color="auto"/>
        <w:right w:val="none" w:sz="0" w:space="0" w:color="auto"/>
      </w:divBdr>
    </w:div>
    <w:div w:id="1750421604">
      <w:bodyDiv w:val="1"/>
      <w:marLeft w:val="0"/>
      <w:marRight w:val="0"/>
      <w:marTop w:val="0"/>
      <w:marBottom w:val="0"/>
      <w:divBdr>
        <w:top w:val="none" w:sz="0" w:space="0" w:color="auto"/>
        <w:left w:val="none" w:sz="0" w:space="0" w:color="auto"/>
        <w:bottom w:val="none" w:sz="0" w:space="0" w:color="auto"/>
        <w:right w:val="none" w:sz="0" w:space="0" w:color="auto"/>
      </w:divBdr>
    </w:div>
    <w:div w:id="1783378228">
      <w:bodyDiv w:val="1"/>
      <w:marLeft w:val="0"/>
      <w:marRight w:val="0"/>
      <w:marTop w:val="0"/>
      <w:marBottom w:val="0"/>
      <w:divBdr>
        <w:top w:val="none" w:sz="0" w:space="0" w:color="auto"/>
        <w:left w:val="none" w:sz="0" w:space="0" w:color="auto"/>
        <w:bottom w:val="none" w:sz="0" w:space="0" w:color="auto"/>
        <w:right w:val="none" w:sz="0" w:space="0" w:color="auto"/>
      </w:divBdr>
    </w:div>
    <w:div w:id="1824352774">
      <w:bodyDiv w:val="1"/>
      <w:marLeft w:val="0"/>
      <w:marRight w:val="0"/>
      <w:marTop w:val="0"/>
      <w:marBottom w:val="0"/>
      <w:divBdr>
        <w:top w:val="none" w:sz="0" w:space="0" w:color="auto"/>
        <w:left w:val="none" w:sz="0" w:space="0" w:color="auto"/>
        <w:bottom w:val="none" w:sz="0" w:space="0" w:color="auto"/>
        <w:right w:val="none" w:sz="0" w:space="0" w:color="auto"/>
      </w:divBdr>
    </w:div>
    <w:div w:id="1842625384">
      <w:bodyDiv w:val="1"/>
      <w:marLeft w:val="0"/>
      <w:marRight w:val="0"/>
      <w:marTop w:val="0"/>
      <w:marBottom w:val="0"/>
      <w:divBdr>
        <w:top w:val="none" w:sz="0" w:space="0" w:color="auto"/>
        <w:left w:val="none" w:sz="0" w:space="0" w:color="auto"/>
        <w:bottom w:val="none" w:sz="0" w:space="0" w:color="auto"/>
        <w:right w:val="none" w:sz="0" w:space="0" w:color="auto"/>
      </w:divBdr>
    </w:div>
    <w:div w:id="1941255228">
      <w:bodyDiv w:val="1"/>
      <w:marLeft w:val="0"/>
      <w:marRight w:val="0"/>
      <w:marTop w:val="0"/>
      <w:marBottom w:val="0"/>
      <w:divBdr>
        <w:top w:val="none" w:sz="0" w:space="0" w:color="auto"/>
        <w:left w:val="none" w:sz="0" w:space="0" w:color="auto"/>
        <w:bottom w:val="none" w:sz="0" w:space="0" w:color="auto"/>
        <w:right w:val="none" w:sz="0" w:space="0" w:color="auto"/>
      </w:divBdr>
    </w:div>
    <w:div w:id="2007510434">
      <w:bodyDiv w:val="1"/>
      <w:marLeft w:val="0"/>
      <w:marRight w:val="0"/>
      <w:marTop w:val="0"/>
      <w:marBottom w:val="0"/>
      <w:divBdr>
        <w:top w:val="none" w:sz="0" w:space="0" w:color="auto"/>
        <w:left w:val="none" w:sz="0" w:space="0" w:color="auto"/>
        <w:bottom w:val="none" w:sz="0" w:space="0" w:color="auto"/>
        <w:right w:val="none" w:sz="0" w:space="0" w:color="auto"/>
      </w:divBdr>
    </w:div>
    <w:div w:id="2044936368">
      <w:bodyDiv w:val="1"/>
      <w:marLeft w:val="0"/>
      <w:marRight w:val="0"/>
      <w:marTop w:val="0"/>
      <w:marBottom w:val="0"/>
      <w:divBdr>
        <w:top w:val="none" w:sz="0" w:space="0" w:color="auto"/>
        <w:left w:val="none" w:sz="0" w:space="0" w:color="auto"/>
        <w:bottom w:val="none" w:sz="0" w:space="0" w:color="auto"/>
        <w:right w:val="none" w:sz="0" w:space="0" w:color="auto"/>
      </w:divBdr>
    </w:div>
    <w:div w:id="2081559213">
      <w:bodyDiv w:val="1"/>
      <w:marLeft w:val="0"/>
      <w:marRight w:val="0"/>
      <w:marTop w:val="0"/>
      <w:marBottom w:val="0"/>
      <w:divBdr>
        <w:top w:val="none" w:sz="0" w:space="0" w:color="auto"/>
        <w:left w:val="none" w:sz="0" w:space="0" w:color="auto"/>
        <w:bottom w:val="none" w:sz="0" w:space="0" w:color="auto"/>
        <w:right w:val="none" w:sz="0" w:space="0" w:color="auto"/>
      </w:divBdr>
    </w:div>
    <w:div w:id="209381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yan.ye@interdigita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yuwen.he@interdigita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3A584-92E5-48C3-89E5-2C2BD9371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389</Words>
  <Characters>2221</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2605</CharactersWithSpaces>
  <SharedDoc>false</SharedDoc>
  <HLinks>
    <vt:vector size="12" baseType="variant">
      <vt:variant>
        <vt:i4>5373999</vt:i4>
      </vt:variant>
      <vt:variant>
        <vt:i4>3</vt:i4>
      </vt:variant>
      <vt:variant>
        <vt:i4>0</vt:i4>
      </vt:variant>
      <vt:variant>
        <vt:i4>5</vt:i4>
      </vt:variant>
      <vt:variant>
        <vt:lpwstr>mailto:yan.ye@interdigital.com</vt:lpwstr>
      </vt:variant>
      <vt:variant>
        <vt:lpwstr/>
      </vt:variant>
      <vt:variant>
        <vt:i4>3407966</vt:i4>
      </vt:variant>
      <vt:variant>
        <vt:i4>0</vt:i4>
      </vt:variant>
      <vt:variant>
        <vt:i4>0</vt:i4>
      </vt:variant>
      <vt:variant>
        <vt:i4>5</vt:i4>
      </vt:variant>
      <vt:variant>
        <vt:lpwstr>mailto:yuwen.he@interdigital.com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Review YY</cp:lastModifiedBy>
  <cp:revision>2</cp:revision>
  <cp:lastPrinted>2013-04-08T19:19:00Z</cp:lastPrinted>
  <dcterms:created xsi:type="dcterms:W3CDTF">2014-07-06T07:16:00Z</dcterms:created>
  <dcterms:modified xsi:type="dcterms:W3CDTF">2014-07-06T07:16:00Z</dcterms:modified>
</cp:coreProperties>
</file>