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CB41B1">
        <w:tc>
          <w:tcPr>
            <w:tcW w:w="6408" w:type="dxa"/>
          </w:tcPr>
          <w:p w:rsidR="006C5D39" w:rsidRPr="00CB41B1" w:rsidRDefault="009B178A" w:rsidP="00C97D78">
            <w:pPr>
              <w:tabs>
                <w:tab w:val="left" w:pos="7200"/>
              </w:tabs>
              <w:spacing w:before="0"/>
              <w:rPr>
                <w:b/>
                <w:szCs w:val="22"/>
              </w:rPr>
            </w:pPr>
            <w:r>
              <w:rPr>
                <w:b/>
                <w:noProof/>
                <w:szCs w:val="22"/>
                <w:lang w:eastAsia="ja-JP"/>
              </w:rPr>
              <w:pict>
                <v:group id="Group 2" o:spid="_x0000_s1026" style="position:absolute;margin-left:-4.15pt;margin-top:-27.5pt;width:23.3pt;height:24.6pt;z-index:25165516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95J+Ko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5A747C">
              <w:rPr>
                <w:b/>
                <w:noProof/>
                <w:szCs w:val="22"/>
                <w:lang w:eastAsia="ja-JP"/>
              </w:rPr>
              <w:drawing>
                <wp:anchor distT="0" distB="0" distL="114300" distR="114300" simplePos="0" relativeHeight="251657216"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5A747C">
              <w:rPr>
                <w:b/>
                <w:noProof/>
                <w:szCs w:val="22"/>
                <w:lang w:eastAsia="ja-JP"/>
              </w:rPr>
              <w:drawing>
                <wp:anchor distT="0" distB="0" distL="114300" distR="114300" simplePos="0" relativeHeight="251656192"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CB41B1">
              <w:rPr>
                <w:b/>
                <w:szCs w:val="22"/>
              </w:rPr>
              <w:t xml:space="preserve">Joint </w:t>
            </w:r>
            <w:r w:rsidR="006C5D39" w:rsidRPr="00CB41B1">
              <w:rPr>
                <w:b/>
                <w:szCs w:val="22"/>
              </w:rPr>
              <w:t>Collaborative</w:t>
            </w:r>
            <w:r w:rsidR="00E61DAC" w:rsidRPr="00CB41B1">
              <w:rPr>
                <w:b/>
                <w:szCs w:val="22"/>
              </w:rPr>
              <w:t xml:space="preserve"> Team </w:t>
            </w:r>
            <w:r w:rsidR="006C5D39" w:rsidRPr="00CB41B1">
              <w:rPr>
                <w:b/>
                <w:szCs w:val="22"/>
              </w:rPr>
              <w:t>on Video Coding (JCT-VC)</w:t>
            </w:r>
          </w:p>
          <w:p w:rsidR="00E61DAC" w:rsidRPr="00CB41B1" w:rsidRDefault="00E54511" w:rsidP="00C97D78">
            <w:pPr>
              <w:tabs>
                <w:tab w:val="left" w:pos="7200"/>
              </w:tabs>
              <w:spacing w:before="0"/>
              <w:rPr>
                <w:b/>
                <w:szCs w:val="22"/>
              </w:rPr>
            </w:pPr>
            <w:r w:rsidRPr="00CB41B1">
              <w:rPr>
                <w:b/>
                <w:szCs w:val="22"/>
              </w:rPr>
              <w:t xml:space="preserve">of </w:t>
            </w:r>
            <w:r w:rsidR="007F1F8B" w:rsidRPr="00CB41B1">
              <w:rPr>
                <w:b/>
                <w:szCs w:val="22"/>
              </w:rPr>
              <w:t>ITU-T SG</w:t>
            </w:r>
            <w:r w:rsidR="005E1AC6" w:rsidRPr="00CB41B1">
              <w:rPr>
                <w:b/>
                <w:szCs w:val="22"/>
              </w:rPr>
              <w:t> </w:t>
            </w:r>
            <w:r w:rsidR="007F1F8B" w:rsidRPr="00CB41B1">
              <w:rPr>
                <w:b/>
                <w:szCs w:val="22"/>
              </w:rPr>
              <w:t>16 WP</w:t>
            </w:r>
            <w:r w:rsidR="005E1AC6" w:rsidRPr="00CB41B1">
              <w:rPr>
                <w:b/>
                <w:szCs w:val="22"/>
              </w:rPr>
              <w:t> </w:t>
            </w:r>
            <w:r w:rsidR="007F1F8B" w:rsidRPr="00CB41B1">
              <w:rPr>
                <w:b/>
                <w:szCs w:val="22"/>
              </w:rPr>
              <w:t>3 and ISO/IEC JTC</w:t>
            </w:r>
            <w:r w:rsidR="005E1AC6" w:rsidRPr="00CB41B1">
              <w:rPr>
                <w:b/>
                <w:szCs w:val="22"/>
              </w:rPr>
              <w:t> </w:t>
            </w:r>
            <w:r w:rsidR="007F1F8B" w:rsidRPr="00CB41B1">
              <w:rPr>
                <w:b/>
                <w:szCs w:val="22"/>
              </w:rPr>
              <w:t>1/SC</w:t>
            </w:r>
            <w:r w:rsidR="005E1AC6" w:rsidRPr="00CB41B1">
              <w:rPr>
                <w:b/>
                <w:szCs w:val="22"/>
              </w:rPr>
              <w:t> </w:t>
            </w:r>
            <w:r w:rsidR="007F1F8B" w:rsidRPr="00CB41B1">
              <w:rPr>
                <w:b/>
                <w:szCs w:val="22"/>
              </w:rPr>
              <w:t>29/WG</w:t>
            </w:r>
            <w:r w:rsidR="005E1AC6" w:rsidRPr="00CB41B1">
              <w:rPr>
                <w:b/>
                <w:szCs w:val="22"/>
              </w:rPr>
              <w:t> </w:t>
            </w:r>
            <w:r w:rsidR="007F1F8B" w:rsidRPr="00CB41B1">
              <w:rPr>
                <w:b/>
                <w:szCs w:val="22"/>
              </w:rPr>
              <w:t>11</w:t>
            </w:r>
          </w:p>
          <w:p w:rsidR="00E61DAC" w:rsidRPr="00CB41B1" w:rsidRDefault="00A767DC" w:rsidP="0074393F">
            <w:pPr>
              <w:tabs>
                <w:tab w:val="left" w:pos="7200"/>
              </w:tabs>
              <w:spacing w:before="0"/>
              <w:rPr>
                <w:b/>
                <w:szCs w:val="22"/>
              </w:rPr>
            </w:pPr>
            <w:r w:rsidRPr="00CB41B1">
              <w:t>18th Meeting: Sapporo, JP, 30 June – 9 July 2014</w:t>
            </w:r>
          </w:p>
        </w:tc>
        <w:tc>
          <w:tcPr>
            <w:tcW w:w="3168" w:type="dxa"/>
          </w:tcPr>
          <w:p w:rsidR="008A4B4C" w:rsidRPr="00CB41B1" w:rsidRDefault="00E61DAC" w:rsidP="00A767DC">
            <w:pPr>
              <w:tabs>
                <w:tab w:val="left" w:pos="7200"/>
              </w:tabs>
              <w:rPr>
                <w:u w:val="single"/>
              </w:rPr>
            </w:pPr>
            <w:r w:rsidRPr="00CB41B1">
              <w:t>Document</w:t>
            </w:r>
            <w:r w:rsidR="006C5D39" w:rsidRPr="00CB41B1">
              <w:t>: JC</w:t>
            </w:r>
            <w:r w:rsidRPr="00CB41B1">
              <w:t>T</w:t>
            </w:r>
            <w:r w:rsidR="006C5D39" w:rsidRPr="00CB41B1">
              <w:t>VC</w:t>
            </w:r>
            <w:r w:rsidRPr="00CB41B1">
              <w:t>-</w:t>
            </w:r>
            <w:r w:rsidR="00A767DC" w:rsidRPr="00CB41B1">
              <w:t>R</w:t>
            </w:r>
            <w:r w:rsidR="00F34827">
              <w:t>0267</w:t>
            </w:r>
            <w:ins w:id="0" w:author="leleannecf" w:date="2014-06-27T12:24:00Z">
              <w:r w:rsidR="0071311A">
                <w:t>r1</w:t>
              </w:r>
            </w:ins>
          </w:p>
          <w:p w:rsidR="00F44A93" w:rsidRPr="00DF2CBE" w:rsidRDefault="00F44A93" w:rsidP="00F34827">
            <w:pPr>
              <w:tabs>
                <w:tab w:val="left" w:pos="7200"/>
              </w:tabs>
            </w:pPr>
            <w:r w:rsidRPr="00DF2CBE">
              <w:t xml:space="preserve">                   M</w:t>
            </w:r>
            <w:r w:rsidR="00F34827" w:rsidRPr="00DF2CBE">
              <w:t>33939</w:t>
            </w:r>
          </w:p>
        </w:tc>
      </w:tr>
    </w:tbl>
    <w:p w:rsidR="00E61DAC" w:rsidRPr="00CB41B1"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CB41B1">
        <w:tc>
          <w:tcPr>
            <w:tcW w:w="1458" w:type="dxa"/>
          </w:tcPr>
          <w:p w:rsidR="00E61DAC" w:rsidRPr="00CB41B1" w:rsidRDefault="00E61DAC">
            <w:pPr>
              <w:spacing w:before="60" w:after="60"/>
              <w:rPr>
                <w:i/>
                <w:szCs w:val="22"/>
              </w:rPr>
            </w:pPr>
            <w:r w:rsidRPr="00CB41B1">
              <w:rPr>
                <w:i/>
                <w:szCs w:val="22"/>
              </w:rPr>
              <w:t>Title:</w:t>
            </w:r>
          </w:p>
        </w:tc>
        <w:tc>
          <w:tcPr>
            <w:tcW w:w="8118" w:type="dxa"/>
            <w:gridSpan w:val="3"/>
          </w:tcPr>
          <w:p w:rsidR="00E61DAC" w:rsidRPr="00CB41B1" w:rsidRDefault="00F87119" w:rsidP="00CE0B13">
            <w:pPr>
              <w:spacing w:before="60" w:after="60"/>
              <w:rPr>
                <w:b/>
                <w:szCs w:val="22"/>
              </w:rPr>
            </w:pPr>
            <w:r w:rsidRPr="00CB41B1">
              <w:rPr>
                <w:b/>
                <w:szCs w:val="22"/>
              </w:rPr>
              <w:t>Usage of modulation</w:t>
            </w:r>
            <w:r w:rsidR="00CE0B13">
              <w:rPr>
                <w:b/>
                <w:szCs w:val="22"/>
              </w:rPr>
              <w:t xml:space="preserve"> </w:t>
            </w:r>
            <w:r w:rsidRPr="00CB41B1">
              <w:rPr>
                <w:b/>
                <w:szCs w:val="22"/>
              </w:rPr>
              <w:t>channel for high bit-depth and floating point</w:t>
            </w:r>
            <w:r w:rsidR="00CE0B13">
              <w:rPr>
                <w:b/>
                <w:szCs w:val="22"/>
              </w:rPr>
              <w:t xml:space="preserve"> </w:t>
            </w:r>
            <w:r w:rsidRPr="00CB41B1">
              <w:rPr>
                <w:b/>
                <w:szCs w:val="22"/>
              </w:rPr>
              <w:t xml:space="preserve">signal </w:t>
            </w:r>
            <w:r w:rsidR="00CE0B13">
              <w:rPr>
                <w:b/>
                <w:szCs w:val="22"/>
              </w:rPr>
              <w:t>en</w:t>
            </w:r>
            <w:r w:rsidRPr="00CB41B1">
              <w:rPr>
                <w:b/>
                <w:szCs w:val="22"/>
              </w:rPr>
              <w:t>coding</w:t>
            </w:r>
          </w:p>
        </w:tc>
      </w:tr>
      <w:tr w:rsidR="00E61DAC" w:rsidRPr="00CB41B1">
        <w:tc>
          <w:tcPr>
            <w:tcW w:w="1458" w:type="dxa"/>
          </w:tcPr>
          <w:p w:rsidR="00E61DAC" w:rsidRPr="00CB41B1" w:rsidRDefault="00E61DAC">
            <w:pPr>
              <w:spacing w:before="60" w:after="60"/>
              <w:rPr>
                <w:i/>
                <w:szCs w:val="22"/>
              </w:rPr>
            </w:pPr>
            <w:r w:rsidRPr="00CB41B1">
              <w:rPr>
                <w:i/>
                <w:szCs w:val="22"/>
              </w:rPr>
              <w:t>Status:</w:t>
            </w:r>
          </w:p>
        </w:tc>
        <w:tc>
          <w:tcPr>
            <w:tcW w:w="8118" w:type="dxa"/>
            <w:gridSpan w:val="3"/>
          </w:tcPr>
          <w:p w:rsidR="00E61DAC" w:rsidRPr="00CB41B1" w:rsidRDefault="00E61DAC" w:rsidP="00F87119">
            <w:pPr>
              <w:spacing w:before="60" w:after="60"/>
              <w:rPr>
                <w:szCs w:val="22"/>
              </w:rPr>
            </w:pPr>
            <w:r w:rsidRPr="00CB41B1">
              <w:rPr>
                <w:szCs w:val="22"/>
              </w:rPr>
              <w:t xml:space="preserve">Input Document to </w:t>
            </w:r>
            <w:r w:rsidR="00AE341B" w:rsidRPr="00CB41B1">
              <w:rPr>
                <w:szCs w:val="22"/>
              </w:rPr>
              <w:t>JCT-VC</w:t>
            </w:r>
          </w:p>
        </w:tc>
      </w:tr>
      <w:tr w:rsidR="00E61DAC" w:rsidRPr="00CB41B1">
        <w:tc>
          <w:tcPr>
            <w:tcW w:w="1458" w:type="dxa"/>
          </w:tcPr>
          <w:p w:rsidR="00E61DAC" w:rsidRPr="00CB41B1" w:rsidRDefault="00E61DAC">
            <w:pPr>
              <w:spacing w:before="60" w:after="60"/>
              <w:rPr>
                <w:i/>
                <w:szCs w:val="22"/>
              </w:rPr>
            </w:pPr>
            <w:r w:rsidRPr="00CB41B1">
              <w:rPr>
                <w:i/>
                <w:szCs w:val="22"/>
              </w:rPr>
              <w:t>Purpose:</w:t>
            </w:r>
          </w:p>
        </w:tc>
        <w:tc>
          <w:tcPr>
            <w:tcW w:w="8118" w:type="dxa"/>
            <w:gridSpan w:val="3"/>
          </w:tcPr>
          <w:p w:rsidR="00E61DAC" w:rsidRPr="00CB41B1" w:rsidRDefault="00E61DAC" w:rsidP="00F87119">
            <w:pPr>
              <w:spacing w:before="60" w:after="60"/>
              <w:rPr>
                <w:szCs w:val="22"/>
              </w:rPr>
            </w:pPr>
            <w:r w:rsidRPr="00CB41B1">
              <w:rPr>
                <w:szCs w:val="22"/>
              </w:rPr>
              <w:t>Proposal</w:t>
            </w:r>
          </w:p>
        </w:tc>
      </w:tr>
      <w:tr w:rsidR="00E61DAC" w:rsidRPr="00CB41B1">
        <w:tc>
          <w:tcPr>
            <w:tcW w:w="1458" w:type="dxa"/>
          </w:tcPr>
          <w:p w:rsidR="00E61DAC" w:rsidRPr="00CB41B1" w:rsidRDefault="00E61DAC">
            <w:pPr>
              <w:spacing w:before="60" w:after="60"/>
              <w:rPr>
                <w:i/>
                <w:szCs w:val="22"/>
              </w:rPr>
            </w:pPr>
            <w:r w:rsidRPr="00CB41B1">
              <w:rPr>
                <w:i/>
                <w:szCs w:val="22"/>
              </w:rPr>
              <w:t>Author(s) or</w:t>
            </w:r>
            <w:r w:rsidRPr="00CB41B1">
              <w:rPr>
                <w:i/>
                <w:szCs w:val="22"/>
              </w:rPr>
              <w:br/>
              <w:t>Contact(s):</w:t>
            </w:r>
          </w:p>
        </w:tc>
        <w:tc>
          <w:tcPr>
            <w:tcW w:w="4050" w:type="dxa"/>
          </w:tcPr>
          <w:p w:rsidR="006D158C" w:rsidRPr="00CB41B1" w:rsidRDefault="001B4F8E" w:rsidP="006D158C">
            <w:pPr>
              <w:spacing w:before="60" w:after="60"/>
              <w:rPr>
                <w:szCs w:val="22"/>
              </w:rPr>
            </w:pPr>
            <w:r w:rsidRPr="00CB41B1">
              <w:rPr>
                <w:szCs w:val="22"/>
              </w:rPr>
              <w:t xml:space="preserve">Fabrice Le </w:t>
            </w:r>
            <w:proofErr w:type="spellStart"/>
            <w:r w:rsidRPr="00CB41B1">
              <w:rPr>
                <w:szCs w:val="22"/>
              </w:rPr>
              <w:t>Léannec</w:t>
            </w:r>
            <w:proofErr w:type="spellEnd"/>
            <w:r w:rsidRPr="00CB41B1">
              <w:rPr>
                <w:szCs w:val="22"/>
              </w:rPr>
              <w:t>,</w:t>
            </w:r>
            <w:r w:rsidRPr="00CB41B1">
              <w:rPr>
                <w:szCs w:val="22"/>
              </w:rPr>
              <w:br/>
            </w:r>
            <w:proofErr w:type="spellStart"/>
            <w:r w:rsidR="006D158C" w:rsidRPr="00CB41B1">
              <w:rPr>
                <w:szCs w:val="22"/>
              </w:rPr>
              <w:t>Sébastien</w:t>
            </w:r>
            <w:proofErr w:type="spellEnd"/>
            <w:r w:rsidR="006D158C" w:rsidRPr="00CB41B1">
              <w:rPr>
                <w:szCs w:val="22"/>
              </w:rPr>
              <w:t xml:space="preserve"> Lasserre,</w:t>
            </w:r>
            <w:r w:rsidR="006D158C" w:rsidRPr="00CB41B1">
              <w:rPr>
                <w:szCs w:val="22"/>
              </w:rPr>
              <w:br/>
              <w:t>Patrick Lopez,</w:t>
            </w:r>
            <w:r w:rsidR="006D158C" w:rsidRPr="00CB41B1">
              <w:rPr>
                <w:szCs w:val="22"/>
              </w:rPr>
              <w:br/>
              <w:t>Yannick Olivier,</w:t>
            </w:r>
            <w:r w:rsidR="006D158C" w:rsidRPr="00CB41B1">
              <w:rPr>
                <w:szCs w:val="22"/>
              </w:rPr>
              <w:br/>
              <w:t xml:space="preserve">David </w:t>
            </w:r>
            <w:proofErr w:type="spellStart"/>
            <w:r w:rsidR="006D158C" w:rsidRPr="00CB41B1">
              <w:rPr>
                <w:szCs w:val="22"/>
              </w:rPr>
              <w:t>Touzé</w:t>
            </w:r>
            <w:proofErr w:type="spellEnd"/>
            <w:r w:rsidR="006D158C" w:rsidRPr="00CB41B1">
              <w:rPr>
                <w:szCs w:val="22"/>
              </w:rPr>
              <w:t>,</w:t>
            </w:r>
            <w:r w:rsidR="006D158C" w:rsidRPr="00CB41B1">
              <w:rPr>
                <w:szCs w:val="22"/>
              </w:rPr>
              <w:br/>
              <w:t>Edouard François</w:t>
            </w:r>
          </w:p>
          <w:p w:rsidR="00E61DAC" w:rsidRPr="0060690B" w:rsidRDefault="006D158C" w:rsidP="006D158C">
            <w:pPr>
              <w:spacing w:before="60" w:after="60"/>
              <w:rPr>
                <w:szCs w:val="22"/>
                <w:lang w:val="fr-FR"/>
              </w:rPr>
            </w:pPr>
            <w:r w:rsidRPr="0060690B">
              <w:rPr>
                <w:szCs w:val="22"/>
                <w:lang w:val="fr-FR"/>
              </w:rPr>
              <w:t>975 avenue des champs blancs</w:t>
            </w:r>
            <w:r w:rsidRPr="0060690B">
              <w:rPr>
                <w:szCs w:val="22"/>
                <w:lang w:val="fr-FR"/>
              </w:rPr>
              <w:br/>
              <w:t>CS 17616-35576 Cesson-Sévigné Cedex, France</w:t>
            </w:r>
          </w:p>
        </w:tc>
        <w:tc>
          <w:tcPr>
            <w:tcW w:w="900" w:type="dxa"/>
          </w:tcPr>
          <w:p w:rsidR="00E61DAC" w:rsidRPr="00CB41B1" w:rsidRDefault="00E61DAC">
            <w:pPr>
              <w:spacing w:before="60" w:after="60"/>
              <w:rPr>
                <w:szCs w:val="22"/>
              </w:rPr>
            </w:pPr>
            <w:r w:rsidRPr="0060690B">
              <w:rPr>
                <w:szCs w:val="22"/>
                <w:lang w:val="fr-FR"/>
              </w:rPr>
              <w:br/>
            </w:r>
            <w:r w:rsidRPr="00CB41B1">
              <w:rPr>
                <w:szCs w:val="22"/>
              </w:rPr>
              <w:t>Tel:</w:t>
            </w:r>
            <w:r w:rsidRPr="00CB41B1">
              <w:rPr>
                <w:szCs w:val="22"/>
              </w:rPr>
              <w:br/>
              <w:t>Email:</w:t>
            </w:r>
          </w:p>
        </w:tc>
        <w:tc>
          <w:tcPr>
            <w:tcW w:w="3168" w:type="dxa"/>
          </w:tcPr>
          <w:p w:rsidR="00E61DAC" w:rsidRPr="00CB41B1" w:rsidRDefault="00E61DAC" w:rsidP="00DD25FB">
            <w:pPr>
              <w:spacing w:before="60" w:after="60"/>
              <w:rPr>
                <w:szCs w:val="22"/>
              </w:rPr>
            </w:pPr>
            <w:r w:rsidRPr="00CB41B1">
              <w:rPr>
                <w:szCs w:val="22"/>
              </w:rPr>
              <w:br/>
            </w:r>
            <w:r w:rsidR="006D158C" w:rsidRPr="00CB41B1">
              <w:rPr>
                <w:szCs w:val="22"/>
              </w:rPr>
              <w:t>+33 (0)2 99 27 38 07</w:t>
            </w:r>
            <w:r w:rsidRPr="00CB41B1">
              <w:rPr>
                <w:szCs w:val="22"/>
              </w:rPr>
              <w:br/>
            </w:r>
            <w:hyperlink r:id="rId11" w:history="1">
              <w:r w:rsidR="008D5A3C" w:rsidRPr="00CB41B1">
                <w:rPr>
                  <w:rStyle w:val="Hyperlink"/>
                  <w:sz w:val="20"/>
                  <w:szCs w:val="22"/>
                </w:rPr>
                <w:t>fabrice.leleannec@technicolor.com</w:t>
              </w:r>
            </w:hyperlink>
            <w:r w:rsidR="00DD25FB" w:rsidRPr="00CB41B1">
              <w:rPr>
                <w:rStyle w:val="Hyperlink"/>
                <w:sz w:val="20"/>
                <w:szCs w:val="22"/>
              </w:rPr>
              <w:br/>
            </w:r>
            <w:hyperlink r:id="rId12" w:history="1">
              <w:r w:rsidR="006D158C" w:rsidRPr="00CB41B1">
                <w:rPr>
                  <w:rStyle w:val="Hyperlink"/>
                  <w:sz w:val="20"/>
                  <w:szCs w:val="22"/>
                </w:rPr>
                <w:t>sebastien.lasserre@technicolor.com</w:t>
              </w:r>
            </w:hyperlink>
            <w:r w:rsidR="006D158C" w:rsidRPr="00CB41B1">
              <w:rPr>
                <w:sz w:val="20"/>
                <w:szCs w:val="22"/>
              </w:rPr>
              <w:br/>
            </w:r>
            <w:hyperlink r:id="rId13" w:history="1">
              <w:r w:rsidR="006D158C" w:rsidRPr="00CB41B1">
                <w:rPr>
                  <w:rStyle w:val="Hyperlink"/>
                  <w:sz w:val="20"/>
                  <w:szCs w:val="22"/>
                </w:rPr>
                <w:t>edouard.francois@technicolor.com</w:t>
              </w:r>
            </w:hyperlink>
          </w:p>
        </w:tc>
      </w:tr>
      <w:tr w:rsidR="00E61DAC" w:rsidRPr="00CB41B1">
        <w:tc>
          <w:tcPr>
            <w:tcW w:w="1458" w:type="dxa"/>
          </w:tcPr>
          <w:p w:rsidR="00E61DAC" w:rsidRPr="00CB41B1" w:rsidRDefault="00E61DAC">
            <w:pPr>
              <w:spacing w:before="60" w:after="60"/>
              <w:rPr>
                <w:i/>
                <w:szCs w:val="22"/>
              </w:rPr>
            </w:pPr>
            <w:r w:rsidRPr="00CB41B1">
              <w:rPr>
                <w:i/>
                <w:szCs w:val="22"/>
              </w:rPr>
              <w:t>Source:</w:t>
            </w:r>
          </w:p>
        </w:tc>
        <w:tc>
          <w:tcPr>
            <w:tcW w:w="8118" w:type="dxa"/>
            <w:gridSpan w:val="3"/>
          </w:tcPr>
          <w:p w:rsidR="00E61DAC" w:rsidRPr="00CB41B1" w:rsidRDefault="006D158C" w:rsidP="006D158C">
            <w:pPr>
              <w:spacing w:before="60" w:after="60"/>
              <w:rPr>
                <w:szCs w:val="22"/>
              </w:rPr>
            </w:pPr>
            <w:r w:rsidRPr="00CB41B1">
              <w:rPr>
                <w:szCs w:val="22"/>
              </w:rPr>
              <w:t>Technicolor</w:t>
            </w:r>
          </w:p>
        </w:tc>
      </w:tr>
    </w:tbl>
    <w:p w:rsidR="00E61DAC" w:rsidRPr="00CB41B1" w:rsidRDefault="00E61DAC">
      <w:pPr>
        <w:tabs>
          <w:tab w:val="left" w:pos="1800"/>
          <w:tab w:val="right" w:pos="9360"/>
        </w:tabs>
        <w:spacing w:before="120" w:after="240"/>
        <w:jc w:val="center"/>
        <w:rPr>
          <w:szCs w:val="22"/>
        </w:rPr>
      </w:pPr>
      <w:r w:rsidRPr="00CB41B1">
        <w:rPr>
          <w:szCs w:val="22"/>
          <w:u w:val="single"/>
        </w:rPr>
        <w:t>_____________________________</w:t>
      </w:r>
    </w:p>
    <w:p w:rsidR="002A687F" w:rsidRPr="00CB41B1" w:rsidRDefault="002A687F" w:rsidP="002A687F">
      <w:pPr>
        <w:pStyle w:val="Heading1"/>
        <w:numPr>
          <w:ilvl w:val="0"/>
          <w:numId w:val="0"/>
        </w:numPr>
        <w:ind w:left="432" w:hanging="432"/>
      </w:pPr>
      <w:bookmarkStart w:id="1" w:name="_Toc391480809"/>
      <w:r w:rsidRPr="00CB41B1">
        <w:t>Abstract</w:t>
      </w:r>
      <w:bookmarkEnd w:id="1"/>
    </w:p>
    <w:p w:rsidR="002A687F" w:rsidRDefault="007B44B9" w:rsidP="002A687F">
      <w:pPr>
        <w:tabs>
          <w:tab w:val="left" w:pos="7200"/>
        </w:tabs>
        <w:jc w:val="both"/>
      </w:pPr>
      <w:r>
        <w:t xml:space="preserve">Document </w:t>
      </w:r>
      <w:r w:rsidRPr="00CB41B1">
        <w:t>JCTVC-R</w:t>
      </w:r>
      <w:r>
        <w:t xml:space="preserve">0139 proposes a </w:t>
      </w:r>
      <w:r w:rsidRPr="00A1521B">
        <w:rPr>
          <w:szCs w:val="22"/>
          <w:lang w:val="en-CA" w:eastAsia="ko-KR"/>
        </w:rPr>
        <w:t>new SEI message aiming at using a modulation channel in combination with a limited bit-depth channel.</w:t>
      </w:r>
      <w:r>
        <w:t xml:space="preserve"> </w:t>
      </w:r>
      <w:r w:rsidR="002A687F">
        <w:t>Th</w:t>
      </w:r>
      <w:r w:rsidR="001F671F">
        <w:t>e current</w:t>
      </w:r>
      <w:r w:rsidR="002A687F">
        <w:t xml:space="preserve"> document</w:t>
      </w:r>
      <w:r>
        <w:t xml:space="preserve"> completes </w:t>
      </w:r>
      <w:r w:rsidRPr="00CB41B1">
        <w:t>JCTVC-R</w:t>
      </w:r>
      <w:r>
        <w:t>0139 and</w:t>
      </w:r>
      <w:r w:rsidR="002A687F">
        <w:t xml:space="preserve"> presents in details the </w:t>
      </w:r>
      <w:r w:rsidR="00EA78DD">
        <w:t>decomposition</w:t>
      </w:r>
      <w:r w:rsidR="002A687F">
        <w:t xml:space="preserve"> </w:t>
      </w:r>
      <w:r>
        <w:t xml:space="preserve">side </w:t>
      </w:r>
      <w:r w:rsidR="002A687F">
        <w:t xml:space="preserve">of the </w:t>
      </w:r>
      <w:r>
        <w:t xml:space="preserve">proposed modulation process. The usage of a modulation channel allows </w:t>
      </w:r>
      <w:r w:rsidR="002A687F">
        <w:t xml:space="preserve">for coding high </w:t>
      </w:r>
      <w:r w:rsidR="00A04EAC">
        <w:t>bit-</w:t>
      </w:r>
      <w:r w:rsidR="002A687F">
        <w:t xml:space="preserve">depth </w:t>
      </w:r>
      <w:r w:rsidR="00EA78DD">
        <w:t>or even</w:t>
      </w:r>
      <w:r w:rsidR="002A687F">
        <w:t xml:space="preserve"> floating point video sequences</w:t>
      </w:r>
      <w:r>
        <w:t xml:space="preserve"> with low bit depth encoding/decoding devices</w:t>
      </w:r>
      <w:r w:rsidR="002A687F">
        <w:t>.</w:t>
      </w:r>
      <w:r w:rsidR="00A04EAC">
        <w:t xml:space="preserve"> The concept consists in splitting an input high bit-depth signal into two signals of low bit-depth, one modulation signal and one </w:t>
      </w:r>
      <w:r w:rsidR="00EA78DD">
        <w:t>low bit-depth (</w:t>
      </w:r>
      <w:r w:rsidR="00A04EAC">
        <w:t>LBD</w:t>
      </w:r>
      <w:r w:rsidR="00EA78DD">
        <w:t>)</w:t>
      </w:r>
      <w:r w:rsidR="00A04EAC">
        <w:t xml:space="preserve"> signal corresponding to the residual part of the modulation. In the proposed approach, two functional modes are </w:t>
      </w:r>
      <w:r w:rsidR="00EA78DD">
        <w:t>considered</w:t>
      </w:r>
      <w:r w:rsidR="00A04EAC">
        <w:t xml:space="preserve">, one guaranteeing the LBD signal </w:t>
      </w:r>
      <w:r w:rsidR="00D1579B">
        <w:t>to be</w:t>
      </w:r>
      <w:r w:rsidR="00A04EAC">
        <w:t xml:space="preserve"> conform to BT.709 or BT.2020 recommendations (therefore being usable as is on BT.709 or BT.2020 rendering devices), and one offering optimal coding efficiency but without direct compatibility with BT.709 or BT.2020 rendering devices.</w:t>
      </w:r>
    </w:p>
    <w:p w:rsidR="0049505F" w:rsidRDefault="0049505F">
      <w:pPr>
        <w:pStyle w:val="TOCHeading"/>
      </w:pPr>
      <w:r>
        <w:t>Table of Contents</w:t>
      </w:r>
    </w:p>
    <w:p w:rsidR="00B47237" w:rsidRDefault="00C64FCE">
      <w:pPr>
        <w:pStyle w:val="TOC1"/>
        <w:tabs>
          <w:tab w:val="right" w:pos="9350"/>
        </w:tabs>
        <w:rPr>
          <w:rFonts w:asciiTheme="minorHAnsi" w:eastAsiaTheme="minorEastAsia" w:hAnsiTheme="minorHAnsi" w:cstheme="minorBidi"/>
          <w:noProof/>
          <w:szCs w:val="22"/>
          <w:lang w:eastAsia="ja-JP"/>
        </w:rPr>
      </w:pPr>
      <w:r w:rsidRPr="002A687F">
        <w:rPr>
          <w:b/>
        </w:rPr>
        <w:fldChar w:fldCharType="begin"/>
      </w:r>
      <w:r w:rsidR="0049505F" w:rsidRPr="002A687F">
        <w:rPr>
          <w:b/>
        </w:rPr>
        <w:instrText xml:space="preserve"> TOC \o "1-3" \h \z \u </w:instrText>
      </w:r>
      <w:r w:rsidRPr="002A687F">
        <w:rPr>
          <w:b/>
        </w:rPr>
        <w:fldChar w:fldCharType="separate"/>
      </w:r>
      <w:hyperlink w:anchor="_Toc391480809" w:history="1">
        <w:r w:rsidR="00B47237" w:rsidRPr="00E47907">
          <w:rPr>
            <w:rStyle w:val="Hyperlink"/>
            <w:noProof/>
          </w:rPr>
          <w:t>Abstract</w:t>
        </w:r>
        <w:r w:rsidR="00B47237">
          <w:rPr>
            <w:noProof/>
            <w:webHidden/>
          </w:rPr>
          <w:tab/>
        </w:r>
        <w:r>
          <w:rPr>
            <w:noProof/>
            <w:webHidden/>
          </w:rPr>
          <w:fldChar w:fldCharType="begin"/>
        </w:r>
        <w:r w:rsidR="00B47237">
          <w:rPr>
            <w:noProof/>
            <w:webHidden/>
          </w:rPr>
          <w:instrText xml:space="preserve"> PAGEREF _Toc391480809 \h </w:instrText>
        </w:r>
        <w:r>
          <w:rPr>
            <w:noProof/>
            <w:webHidden/>
          </w:rPr>
        </w:r>
        <w:r>
          <w:rPr>
            <w:noProof/>
            <w:webHidden/>
          </w:rPr>
          <w:fldChar w:fldCharType="separate"/>
        </w:r>
        <w:r w:rsidR="00B47237">
          <w:rPr>
            <w:noProof/>
            <w:webHidden/>
          </w:rPr>
          <w:t>1</w:t>
        </w:r>
        <w:r>
          <w:rPr>
            <w:noProof/>
            <w:webHidden/>
          </w:rPr>
          <w:fldChar w:fldCharType="end"/>
        </w:r>
      </w:hyperlink>
    </w:p>
    <w:p w:rsidR="00B47237" w:rsidRDefault="009B178A">
      <w:pPr>
        <w:pStyle w:val="TOC1"/>
        <w:tabs>
          <w:tab w:val="left" w:pos="440"/>
          <w:tab w:val="right" w:pos="9350"/>
        </w:tabs>
        <w:rPr>
          <w:rFonts w:asciiTheme="minorHAnsi" w:eastAsiaTheme="minorEastAsia" w:hAnsiTheme="minorHAnsi" w:cstheme="minorBidi"/>
          <w:noProof/>
          <w:szCs w:val="22"/>
          <w:lang w:eastAsia="ja-JP"/>
        </w:rPr>
      </w:pPr>
      <w:hyperlink w:anchor="_Toc391480810" w:history="1">
        <w:r w:rsidR="00B47237" w:rsidRPr="00E47907">
          <w:rPr>
            <w:rStyle w:val="Hyperlink"/>
            <w:noProof/>
          </w:rPr>
          <w:t>1</w:t>
        </w:r>
        <w:r w:rsidR="00B47237">
          <w:rPr>
            <w:rFonts w:asciiTheme="minorHAnsi" w:eastAsiaTheme="minorEastAsia" w:hAnsiTheme="minorHAnsi" w:cstheme="minorBidi"/>
            <w:noProof/>
            <w:szCs w:val="22"/>
            <w:lang w:eastAsia="ja-JP"/>
          </w:rPr>
          <w:tab/>
        </w:r>
        <w:r w:rsidR="00B47237" w:rsidRPr="00E47907">
          <w:rPr>
            <w:rStyle w:val="Hyperlink"/>
            <w:noProof/>
          </w:rPr>
          <w:t>Introduction</w:t>
        </w:r>
        <w:r w:rsidR="00B47237">
          <w:rPr>
            <w:noProof/>
            <w:webHidden/>
          </w:rPr>
          <w:tab/>
        </w:r>
        <w:r w:rsidR="00C64FCE">
          <w:rPr>
            <w:noProof/>
            <w:webHidden/>
          </w:rPr>
          <w:fldChar w:fldCharType="begin"/>
        </w:r>
        <w:r w:rsidR="00B47237">
          <w:rPr>
            <w:noProof/>
            <w:webHidden/>
          </w:rPr>
          <w:instrText xml:space="preserve"> PAGEREF _Toc391480810 \h </w:instrText>
        </w:r>
        <w:r w:rsidR="00C64FCE">
          <w:rPr>
            <w:noProof/>
            <w:webHidden/>
          </w:rPr>
        </w:r>
        <w:r w:rsidR="00C64FCE">
          <w:rPr>
            <w:noProof/>
            <w:webHidden/>
          </w:rPr>
          <w:fldChar w:fldCharType="separate"/>
        </w:r>
        <w:r w:rsidR="00B47237">
          <w:rPr>
            <w:noProof/>
            <w:webHidden/>
          </w:rPr>
          <w:t>2</w:t>
        </w:r>
        <w:r w:rsidR="00C64FCE">
          <w:rPr>
            <w:noProof/>
            <w:webHidden/>
          </w:rPr>
          <w:fldChar w:fldCharType="end"/>
        </w:r>
      </w:hyperlink>
    </w:p>
    <w:p w:rsidR="00B47237" w:rsidRDefault="009B178A">
      <w:pPr>
        <w:pStyle w:val="TOC1"/>
        <w:tabs>
          <w:tab w:val="left" w:pos="440"/>
          <w:tab w:val="right" w:pos="9350"/>
        </w:tabs>
        <w:rPr>
          <w:rFonts w:asciiTheme="minorHAnsi" w:eastAsiaTheme="minorEastAsia" w:hAnsiTheme="minorHAnsi" w:cstheme="minorBidi"/>
          <w:noProof/>
          <w:szCs w:val="22"/>
          <w:lang w:eastAsia="ja-JP"/>
        </w:rPr>
      </w:pPr>
      <w:hyperlink w:anchor="_Toc391480811" w:history="1">
        <w:r w:rsidR="00B47237" w:rsidRPr="00E47907">
          <w:rPr>
            <w:rStyle w:val="Hyperlink"/>
            <w:noProof/>
          </w:rPr>
          <w:t>2</w:t>
        </w:r>
        <w:r w:rsidR="00B47237">
          <w:rPr>
            <w:rFonts w:asciiTheme="minorHAnsi" w:eastAsiaTheme="minorEastAsia" w:hAnsiTheme="minorHAnsi" w:cstheme="minorBidi"/>
            <w:noProof/>
            <w:szCs w:val="22"/>
            <w:lang w:eastAsia="ja-JP"/>
          </w:rPr>
          <w:tab/>
        </w:r>
        <w:r w:rsidR="00B47237" w:rsidRPr="00E47907">
          <w:rPr>
            <w:rStyle w:val="Hyperlink"/>
            <w:noProof/>
          </w:rPr>
          <w:t>Modulation picture generation process</w:t>
        </w:r>
        <w:r w:rsidR="00B47237">
          <w:rPr>
            <w:noProof/>
            <w:webHidden/>
          </w:rPr>
          <w:tab/>
        </w:r>
        <w:r w:rsidR="00C64FCE">
          <w:rPr>
            <w:noProof/>
            <w:webHidden/>
          </w:rPr>
          <w:fldChar w:fldCharType="begin"/>
        </w:r>
        <w:r w:rsidR="00B47237">
          <w:rPr>
            <w:noProof/>
            <w:webHidden/>
          </w:rPr>
          <w:instrText xml:space="preserve"> PAGEREF _Toc391480811 \h </w:instrText>
        </w:r>
        <w:r w:rsidR="00C64FCE">
          <w:rPr>
            <w:noProof/>
            <w:webHidden/>
          </w:rPr>
        </w:r>
        <w:r w:rsidR="00C64FCE">
          <w:rPr>
            <w:noProof/>
            <w:webHidden/>
          </w:rPr>
          <w:fldChar w:fldCharType="separate"/>
        </w:r>
        <w:r w:rsidR="00B47237">
          <w:rPr>
            <w:noProof/>
            <w:webHidden/>
          </w:rPr>
          <w:t>3</w:t>
        </w:r>
        <w:r w:rsidR="00C64FCE">
          <w:rPr>
            <w:noProof/>
            <w:webHidden/>
          </w:rPr>
          <w:fldChar w:fldCharType="end"/>
        </w:r>
      </w:hyperlink>
    </w:p>
    <w:p w:rsidR="00B47237" w:rsidRDefault="009B178A">
      <w:pPr>
        <w:pStyle w:val="TOC2"/>
        <w:tabs>
          <w:tab w:val="left" w:pos="880"/>
          <w:tab w:val="right" w:pos="9350"/>
        </w:tabs>
        <w:rPr>
          <w:rFonts w:asciiTheme="minorHAnsi" w:eastAsiaTheme="minorEastAsia" w:hAnsiTheme="minorHAnsi" w:cstheme="minorBidi"/>
          <w:noProof/>
          <w:szCs w:val="22"/>
          <w:lang w:eastAsia="ja-JP"/>
        </w:rPr>
      </w:pPr>
      <w:hyperlink w:anchor="_Toc391480812" w:history="1">
        <w:r w:rsidR="00B47237" w:rsidRPr="00E47907">
          <w:rPr>
            <w:rStyle w:val="Hyperlink"/>
            <w:noProof/>
          </w:rPr>
          <w:t>2.1</w:t>
        </w:r>
        <w:r w:rsidR="00B47237">
          <w:rPr>
            <w:rFonts w:asciiTheme="minorHAnsi" w:eastAsiaTheme="minorEastAsia" w:hAnsiTheme="minorHAnsi" w:cstheme="minorBidi"/>
            <w:noProof/>
            <w:szCs w:val="22"/>
            <w:lang w:eastAsia="ja-JP"/>
          </w:rPr>
          <w:tab/>
        </w:r>
        <w:r w:rsidR="00B47237" w:rsidRPr="00E47907">
          <w:rPr>
            <w:rStyle w:val="Hyperlink"/>
            <w:noProof/>
          </w:rPr>
          <w:t>Modelling of the modulation picture by separable Shape functions</w:t>
        </w:r>
        <w:r w:rsidR="00B47237">
          <w:rPr>
            <w:noProof/>
            <w:webHidden/>
          </w:rPr>
          <w:tab/>
        </w:r>
        <w:r w:rsidR="00C64FCE">
          <w:rPr>
            <w:noProof/>
            <w:webHidden/>
          </w:rPr>
          <w:fldChar w:fldCharType="begin"/>
        </w:r>
        <w:r w:rsidR="00B47237">
          <w:rPr>
            <w:noProof/>
            <w:webHidden/>
          </w:rPr>
          <w:instrText xml:space="preserve"> PAGEREF _Toc391480812 \h </w:instrText>
        </w:r>
        <w:r w:rsidR="00C64FCE">
          <w:rPr>
            <w:noProof/>
            <w:webHidden/>
          </w:rPr>
        </w:r>
        <w:r w:rsidR="00C64FCE">
          <w:rPr>
            <w:noProof/>
            <w:webHidden/>
          </w:rPr>
          <w:fldChar w:fldCharType="separate"/>
        </w:r>
        <w:r w:rsidR="00B47237">
          <w:rPr>
            <w:noProof/>
            <w:webHidden/>
          </w:rPr>
          <w:t>3</w:t>
        </w:r>
        <w:r w:rsidR="00C64FCE">
          <w:rPr>
            <w:noProof/>
            <w:webHidden/>
          </w:rPr>
          <w:fldChar w:fldCharType="end"/>
        </w:r>
      </w:hyperlink>
    </w:p>
    <w:p w:rsidR="00B47237" w:rsidRDefault="009B178A">
      <w:pPr>
        <w:pStyle w:val="TOC2"/>
        <w:tabs>
          <w:tab w:val="left" w:pos="880"/>
          <w:tab w:val="right" w:pos="9350"/>
        </w:tabs>
        <w:rPr>
          <w:rFonts w:asciiTheme="minorHAnsi" w:eastAsiaTheme="minorEastAsia" w:hAnsiTheme="minorHAnsi" w:cstheme="minorBidi"/>
          <w:noProof/>
          <w:szCs w:val="22"/>
          <w:lang w:eastAsia="ja-JP"/>
        </w:rPr>
      </w:pPr>
      <w:hyperlink w:anchor="_Toc391480813" w:history="1">
        <w:r w:rsidR="00B47237" w:rsidRPr="00E47907">
          <w:rPr>
            <w:rStyle w:val="Hyperlink"/>
            <w:noProof/>
          </w:rPr>
          <w:t>2.2</w:t>
        </w:r>
        <w:r w:rsidR="00B47237">
          <w:rPr>
            <w:rFonts w:asciiTheme="minorHAnsi" w:eastAsiaTheme="minorEastAsia" w:hAnsiTheme="minorHAnsi" w:cstheme="minorBidi"/>
            <w:noProof/>
            <w:szCs w:val="22"/>
            <w:lang w:eastAsia="ja-JP"/>
          </w:rPr>
          <w:tab/>
        </w:r>
        <w:r w:rsidR="00B47237" w:rsidRPr="00E47907">
          <w:rPr>
            <w:rStyle w:val="Hyperlink"/>
            <w:noProof/>
          </w:rPr>
          <w:t>Determination of the weights a</w:t>
        </w:r>
        <w:r w:rsidR="00B47237" w:rsidRPr="00E47907">
          <w:rPr>
            <w:rStyle w:val="Hyperlink"/>
            <w:noProof/>
            <w:vertAlign w:val="subscript"/>
          </w:rPr>
          <w:t>i</w:t>
        </w:r>
        <w:r w:rsidR="00B47237" w:rsidRPr="00E47907">
          <w:rPr>
            <w:rStyle w:val="Hyperlink"/>
            <w:noProof/>
          </w:rPr>
          <w:t xml:space="preserve"> of the SF </w:t>
        </w:r>
        <m:oMath>
          <m:r>
            <m:rPr>
              <m:sty m:val="bi"/>
            </m:rPr>
            <w:rPr>
              <w:rStyle w:val="Hyperlink"/>
              <w:rFonts w:ascii="Cambria Math" w:hAnsi="Cambria Math"/>
              <w:noProof/>
            </w:rPr>
            <m:t>ψi</m:t>
          </m:r>
        </m:oMath>
        <w:r w:rsidR="00B47237">
          <w:rPr>
            <w:noProof/>
            <w:webHidden/>
          </w:rPr>
          <w:tab/>
        </w:r>
        <w:r w:rsidR="00C64FCE">
          <w:rPr>
            <w:noProof/>
            <w:webHidden/>
          </w:rPr>
          <w:fldChar w:fldCharType="begin"/>
        </w:r>
        <w:r w:rsidR="00B47237">
          <w:rPr>
            <w:noProof/>
            <w:webHidden/>
          </w:rPr>
          <w:instrText xml:space="preserve"> PAGEREF _Toc391480813 \h </w:instrText>
        </w:r>
        <w:r w:rsidR="00C64FCE">
          <w:rPr>
            <w:noProof/>
            <w:webHidden/>
          </w:rPr>
        </w:r>
        <w:r w:rsidR="00C64FCE">
          <w:rPr>
            <w:noProof/>
            <w:webHidden/>
          </w:rPr>
          <w:fldChar w:fldCharType="separate"/>
        </w:r>
        <w:r w:rsidR="00B47237">
          <w:rPr>
            <w:noProof/>
            <w:webHidden/>
          </w:rPr>
          <w:t>3</w:t>
        </w:r>
        <w:r w:rsidR="00C64FCE">
          <w:rPr>
            <w:noProof/>
            <w:webHidden/>
          </w:rPr>
          <w:fldChar w:fldCharType="end"/>
        </w:r>
      </w:hyperlink>
    </w:p>
    <w:p w:rsidR="00B47237" w:rsidRDefault="009B178A">
      <w:pPr>
        <w:pStyle w:val="TOC3"/>
        <w:tabs>
          <w:tab w:val="left" w:pos="1320"/>
          <w:tab w:val="right" w:pos="9350"/>
        </w:tabs>
        <w:rPr>
          <w:rFonts w:asciiTheme="minorHAnsi" w:eastAsiaTheme="minorEastAsia" w:hAnsiTheme="minorHAnsi" w:cstheme="minorBidi"/>
          <w:noProof/>
          <w:szCs w:val="22"/>
          <w:lang w:eastAsia="ja-JP"/>
        </w:rPr>
      </w:pPr>
      <w:hyperlink w:anchor="_Toc391480814" w:history="1">
        <w:r w:rsidR="00B47237" w:rsidRPr="00E47907">
          <w:rPr>
            <w:rStyle w:val="Hyperlink"/>
            <w:noProof/>
          </w:rPr>
          <w:t>2.2.1</w:t>
        </w:r>
        <w:r w:rsidR="00B47237">
          <w:rPr>
            <w:rFonts w:asciiTheme="minorHAnsi" w:eastAsiaTheme="minorEastAsia" w:hAnsiTheme="minorHAnsi" w:cstheme="minorBidi"/>
            <w:noProof/>
            <w:szCs w:val="22"/>
            <w:lang w:eastAsia="ja-JP"/>
          </w:rPr>
          <w:tab/>
        </w:r>
        <w:r w:rsidR="00B47237" w:rsidRPr="00E47907">
          <w:rPr>
            <w:rStyle w:val="Hyperlink"/>
            <w:noProof/>
          </w:rPr>
          <w:t>Spatial stabilization of the modulation picture</w:t>
        </w:r>
        <w:r w:rsidR="00B47237">
          <w:rPr>
            <w:noProof/>
            <w:webHidden/>
          </w:rPr>
          <w:tab/>
        </w:r>
        <w:r w:rsidR="00C64FCE">
          <w:rPr>
            <w:noProof/>
            <w:webHidden/>
          </w:rPr>
          <w:fldChar w:fldCharType="begin"/>
        </w:r>
        <w:r w:rsidR="00B47237">
          <w:rPr>
            <w:noProof/>
            <w:webHidden/>
          </w:rPr>
          <w:instrText xml:space="preserve"> PAGEREF _Toc391480814 \h </w:instrText>
        </w:r>
        <w:r w:rsidR="00C64FCE">
          <w:rPr>
            <w:noProof/>
            <w:webHidden/>
          </w:rPr>
        </w:r>
        <w:r w:rsidR="00C64FCE">
          <w:rPr>
            <w:noProof/>
            <w:webHidden/>
          </w:rPr>
          <w:fldChar w:fldCharType="separate"/>
        </w:r>
        <w:r w:rsidR="00B47237">
          <w:rPr>
            <w:noProof/>
            <w:webHidden/>
          </w:rPr>
          <w:t>4</w:t>
        </w:r>
        <w:r w:rsidR="00C64FCE">
          <w:rPr>
            <w:noProof/>
            <w:webHidden/>
          </w:rPr>
          <w:fldChar w:fldCharType="end"/>
        </w:r>
      </w:hyperlink>
    </w:p>
    <w:p w:rsidR="00B47237" w:rsidRDefault="009B178A">
      <w:pPr>
        <w:pStyle w:val="TOC3"/>
        <w:tabs>
          <w:tab w:val="left" w:pos="1320"/>
          <w:tab w:val="right" w:pos="9350"/>
        </w:tabs>
        <w:rPr>
          <w:rFonts w:asciiTheme="minorHAnsi" w:eastAsiaTheme="minorEastAsia" w:hAnsiTheme="minorHAnsi" w:cstheme="minorBidi"/>
          <w:noProof/>
          <w:szCs w:val="22"/>
          <w:lang w:eastAsia="ja-JP"/>
        </w:rPr>
      </w:pPr>
      <w:hyperlink w:anchor="_Toc391480815" w:history="1">
        <w:r w:rsidR="00B47237" w:rsidRPr="00E47907">
          <w:rPr>
            <w:rStyle w:val="Hyperlink"/>
            <w:noProof/>
          </w:rPr>
          <w:t>2.2.2</w:t>
        </w:r>
        <w:r w:rsidR="00B47237">
          <w:rPr>
            <w:rFonts w:asciiTheme="minorHAnsi" w:eastAsiaTheme="minorEastAsia" w:hAnsiTheme="minorHAnsi" w:cstheme="minorBidi"/>
            <w:noProof/>
            <w:szCs w:val="22"/>
            <w:lang w:eastAsia="ja-JP"/>
          </w:rPr>
          <w:tab/>
        </w:r>
        <w:r w:rsidR="00B47237" w:rsidRPr="00E47907">
          <w:rPr>
            <w:rStyle w:val="Hyperlink"/>
            <w:noProof/>
          </w:rPr>
          <w:t>Temporal stabilization of the modulation picture</w:t>
        </w:r>
        <w:r w:rsidR="00B47237">
          <w:rPr>
            <w:noProof/>
            <w:webHidden/>
          </w:rPr>
          <w:tab/>
        </w:r>
        <w:r w:rsidR="00C64FCE">
          <w:rPr>
            <w:noProof/>
            <w:webHidden/>
          </w:rPr>
          <w:fldChar w:fldCharType="begin"/>
        </w:r>
        <w:r w:rsidR="00B47237">
          <w:rPr>
            <w:noProof/>
            <w:webHidden/>
          </w:rPr>
          <w:instrText xml:space="preserve"> PAGEREF _Toc391480815 \h </w:instrText>
        </w:r>
        <w:r w:rsidR="00C64FCE">
          <w:rPr>
            <w:noProof/>
            <w:webHidden/>
          </w:rPr>
        </w:r>
        <w:r w:rsidR="00C64FCE">
          <w:rPr>
            <w:noProof/>
            <w:webHidden/>
          </w:rPr>
          <w:fldChar w:fldCharType="separate"/>
        </w:r>
        <w:r w:rsidR="00B47237">
          <w:rPr>
            <w:noProof/>
            <w:webHidden/>
          </w:rPr>
          <w:t>5</w:t>
        </w:r>
        <w:r w:rsidR="00C64FCE">
          <w:rPr>
            <w:noProof/>
            <w:webHidden/>
          </w:rPr>
          <w:fldChar w:fldCharType="end"/>
        </w:r>
      </w:hyperlink>
    </w:p>
    <w:p w:rsidR="00B47237" w:rsidRDefault="009B178A">
      <w:pPr>
        <w:pStyle w:val="TOC2"/>
        <w:tabs>
          <w:tab w:val="left" w:pos="880"/>
          <w:tab w:val="right" w:pos="9350"/>
        </w:tabs>
        <w:rPr>
          <w:rFonts w:asciiTheme="minorHAnsi" w:eastAsiaTheme="minorEastAsia" w:hAnsiTheme="minorHAnsi" w:cstheme="minorBidi"/>
          <w:noProof/>
          <w:szCs w:val="22"/>
          <w:lang w:eastAsia="ja-JP"/>
        </w:rPr>
      </w:pPr>
      <w:hyperlink w:anchor="_Toc391480816" w:history="1">
        <w:r w:rsidR="00B47237" w:rsidRPr="00E47907">
          <w:rPr>
            <w:rStyle w:val="Hyperlink"/>
            <w:noProof/>
          </w:rPr>
          <w:t>2.3</w:t>
        </w:r>
        <w:r w:rsidR="00B47237">
          <w:rPr>
            <w:rFonts w:asciiTheme="minorHAnsi" w:eastAsiaTheme="minorEastAsia" w:hAnsiTheme="minorHAnsi" w:cstheme="minorBidi"/>
            <w:noProof/>
            <w:szCs w:val="22"/>
            <w:lang w:eastAsia="ja-JP"/>
          </w:rPr>
          <w:tab/>
        </w:r>
        <w:r w:rsidR="00B47237" w:rsidRPr="00E47907">
          <w:rPr>
            <w:rStyle w:val="Hyperlink"/>
            <w:noProof/>
          </w:rPr>
          <w:t>Final reconstruction of the modulation picture</w:t>
        </w:r>
        <w:r w:rsidR="00B47237">
          <w:rPr>
            <w:noProof/>
            <w:webHidden/>
          </w:rPr>
          <w:tab/>
        </w:r>
        <w:r w:rsidR="00C64FCE">
          <w:rPr>
            <w:noProof/>
            <w:webHidden/>
          </w:rPr>
          <w:fldChar w:fldCharType="begin"/>
        </w:r>
        <w:r w:rsidR="00B47237">
          <w:rPr>
            <w:noProof/>
            <w:webHidden/>
          </w:rPr>
          <w:instrText xml:space="preserve"> PAGEREF _Toc391480816 \h </w:instrText>
        </w:r>
        <w:r w:rsidR="00C64FCE">
          <w:rPr>
            <w:noProof/>
            <w:webHidden/>
          </w:rPr>
        </w:r>
        <w:r w:rsidR="00C64FCE">
          <w:rPr>
            <w:noProof/>
            <w:webHidden/>
          </w:rPr>
          <w:fldChar w:fldCharType="separate"/>
        </w:r>
        <w:r w:rsidR="00B47237">
          <w:rPr>
            <w:noProof/>
            <w:webHidden/>
          </w:rPr>
          <w:t>5</w:t>
        </w:r>
        <w:r w:rsidR="00C64FCE">
          <w:rPr>
            <w:noProof/>
            <w:webHidden/>
          </w:rPr>
          <w:fldChar w:fldCharType="end"/>
        </w:r>
      </w:hyperlink>
    </w:p>
    <w:p w:rsidR="00B47237" w:rsidRDefault="009B178A">
      <w:pPr>
        <w:pStyle w:val="TOC2"/>
        <w:tabs>
          <w:tab w:val="left" w:pos="880"/>
          <w:tab w:val="right" w:pos="9350"/>
        </w:tabs>
        <w:rPr>
          <w:rFonts w:asciiTheme="minorHAnsi" w:eastAsiaTheme="minorEastAsia" w:hAnsiTheme="minorHAnsi" w:cstheme="minorBidi"/>
          <w:noProof/>
          <w:szCs w:val="22"/>
          <w:lang w:eastAsia="ja-JP"/>
        </w:rPr>
      </w:pPr>
      <w:hyperlink w:anchor="_Toc391480817" w:history="1">
        <w:r w:rsidR="00B47237" w:rsidRPr="00E47907">
          <w:rPr>
            <w:rStyle w:val="Hyperlink"/>
            <w:noProof/>
          </w:rPr>
          <w:t>2.4</w:t>
        </w:r>
        <w:r w:rsidR="00B47237">
          <w:rPr>
            <w:rFonts w:asciiTheme="minorHAnsi" w:eastAsiaTheme="minorEastAsia" w:hAnsiTheme="minorHAnsi" w:cstheme="minorBidi"/>
            <w:noProof/>
            <w:szCs w:val="22"/>
            <w:lang w:eastAsia="ja-JP"/>
          </w:rPr>
          <w:tab/>
        </w:r>
        <w:r w:rsidR="00B47237" w:rsidRPr="00E47907">
          <w:rPr>
            <w:rStyle w:val="Hyperlink"/>
            <w:noProof/>
          </w:rPr>
          <w:t>Parameters of the modulation picture generation process</w:t>
        </w:r>
        <w:r w:rsidR="00B47237">
          <w:rPr>
            <w:noProof/>
            <w:webHidden/>
          </w:rPr>
          <w:tab/>
        </w:r>
        <w:r w:rsidR="00C64FCE">
          <w:rPr>
            <w:noProof/>
            <w:webHidden/>
          </w:rPr>
          <w:fldChar w:fldCharType="begin"/>
        </w:r>
        <w:r w:rsidR="00B47237">
          <w:rPr>
            <w:noProof/>
            <w:webHidden/>
          </w:rPr>
          <w:instrText xml:space="preserve"> PAGEREF _Toc391480817 \h </w:instrText>
        </w:r>
        <w:r w:rsidR="00C64FCE">
          <w:rPr>
            <w:noProof/>
            <w:webHidden/>
          </w:rPr>
        </w:r>
        <w:r w:rsidR="00C64FCE">
          <w:rPr>
            <w:noProof/>
            <w:webHidden/>
          </w:rPr>
          <w:fldChar w:fldCharType="separate"/>
        </w:r>
        <w:r w:rsidR="00B47237">
          <w:rPr>
            <w:noProof/>
            <w:webHidden/>
          </w:rPr>
          <w:t>5</w:t>
        </w:r>
        <w:r w:rsidR="00C64FCE">
          <w:rPr>
            <w:noProof/>
            <w:webHidden/>
          </w:rPr>
          <w:fldChar w:fldCharType="end"/>
        </w:r>
      </w:hyperlink>
    </w:p>
    <w:p w:rsidR="00B47237" w:rsidRDefault="009B178A">
      <w:pPr>
        <w:pStyle w:val="TOC1"/>
        <w:tabs>
          <w:tab w:val="left" w:pos="440"/>
          <w:tab w:val="right" w:pos="9350"/>
        </w:tabs>
        <w:rPr>
          <w:rFonts w:asciiTheme="minorHAnsi" w:eastAsiaTheme="minorEastAsia" w:hAnsiTheme="minorHAnsi" w:cstheme="minorBidi"/>
          <w:noProof/>
          <w:szCs w:val="22"/>
          <w:lang w:eastAsia="ja-JP"/>
        </w:rPr>
      </w:pPr>
      <w:hyperlink w:anchor="_Toc391480818" w:history="1">
        <w:r w:rsidR="00B47237" w:rsidRPr="00E47907">
          <w:rPr>
            <w:rStyle w:val="Hyperlink"/>
            <w:noProof/>
          </w:rPr>
          <w:t>3</w:t>
        </w:r>
        <w:r w:rsidR="00B47237">
          <w:rPr>
            <w:rFonts w:asciiTheme="minorHAnsi" w:eastAsiaTheme="minorEastAsia" w:hAnsiTheme="minorHAnsi" w:cstheme="minorBidi"/>
            <w:noProof/>
            <w:szCs w:val="22"/>
            <w:lang w:eastAsia="ja-JP"/>
          </w:rPr>
          <w:tab/>
        </w:r>
        <w:r w:rsidR="00B47237" w:rsidRPr="00E47907">
          <w:rPr>
            <w:rStyle w:val="Hyperlink"/>
            <w:noProof/>
          </w:rPr>
          <w:t>LBD picture generation process</w:t>
        </w:r>
        <w:r w:rsidR="00B47237">
          <w:rPr>
            <w:noProof/>
            <w:webHidden/>
          </w:rPr>
          <w:tab/>
        </w:r>
        <w:r w:rsidR="00C64FCE">
          <w:rPr>
            <w:noProof/>
            <w:webHidden/>
          </w:rPr>
          <w:fldChar w:fldCharType="begin"/>
        </w:r>
        <w:r w:rsidR="00B47237">
          <w:rPr>
            <w:noProof/>
            <w:webHidden/>
          </w:rPr>
          <w:instrText xml:space="preserve"> PAGEREF _Toc391480818 \h </w:instrText>
        </w:r>
        <w:r w:rsidR="00C64FCE">
          <w:rPr>
            <w:noProof/>
            <w:webHidden/>
          </w:rPr>
        </w:r>
        <w:r w:rsidR="00C64FCE">
          <w:rPr>
            <w:noProof/>
            <w:webHidden/>
          </w:rPr>
          <w:fldChar w:fldCharType="separate"/>
        </w:r>
        <w:r w:rsidR="00B47237">
          <w:rPr>
            <w:noProof/>
            <w:webHidden/>
          </w:rPr>
          <w:t>5</w:t>
        </w:r>
        <w:r w:rsidR="00C64FCE">
          <w:rPr>
            <w:noProof/>
            <w:webHidden/>
          </w:rPr>
          <w:fldChar w:fldCharType="end"/>
        </w:r>
      </w:hyperlink>
    </w:p>
    <w:p w:rsidR="00B47237" w:rsidRDefault="009B178A">
      <w:pPr>
        <w:pStyle w:val="TOC2"/>
        <w:tabs>
          <w:tab w:val="left" w:pos="880"/>
          <w:tab w:val="right" w:pos="9350"/>
        </w:tabs>
        <w:rPr>
          <w:rFonts w:asciiTheme="minorHAnsi" w:eastAsiaTheme="minorEastAsia" w:hAnsiTheme="minorHAnsi" w:cstheme="minorBidi"/>
          <w:noProof/>
          <w:szCs w:val="22"/>
          <w:lang w:eastAsia="ja-JP"/>
        </w:rPr>
      </w:pPr>
      <w:hyperlink w:anchor="_Toc391480819" w:history="1">
        <w:r w:rsidR="00B47237" w:rsidRPr="00E47907">
          <w:rPr>
            <w:rStyle w:val="Hyperlink"/>
            <w:noProof/>
          </w:rPr>
          <w:t>3.1</w:t>
        </w:r>
        <w:r w:rsidR="00B47237">
          <w:rPr>
            <w:rFonts w:asciiTheme="minorHAnsi" w:eastAsiaTheme="minorEastAsia" w:hAnsiTheme="minorHAnsi" w:cstheme="minorBidi"/>
            <w:noProof/>
            <w:szCs w:val="22"/>
            <w:lang w:eastAsia="ja-JP"/>
          </w:rPr>
          <w:tab/>
        </w:r>
        <w:r w:rsidR="00B47237" w:rsidRPr="00E47907">
          <w:rPr>
            <w:rStyle w:val="Hyperlink"/>
            <w:noProof/>
          </w:rPr>
          <w:t>GLog mapping</w:t>
        </w:r>
        <w:r w:rsidR="00B47237">
          <w:rPr>
            <w:noProof/>
            <w:webHidden/>
          </w:rPr>
          <w:tab/>
        </w:r>
        <w:r w:rsidR="00C64FCE">
          <w:rPr>
            <w:noProof/>
            <w:webHidden/>
          </w:rPr>
          <w:fldChar w:fldCharType="begin"/>
        </w:r>
        <w:r w:rsidR="00B47237">
          <w:rPr>
            <w:noProof/>
            <w:webHidden/>
          </w:rPr>
          <w:instrText xml:space="preserve"> PAGEREF _Toc391480819 \h </w:instrText>
        </w:r>
        <w:r w:rsidR="00C64FCE">
          <w:rPr>
            <w:noProof/>
            <w:webHidden/>
          </w:rPr>
        </w:r>
        <w:r w:rsidR="00C64FCE">
          <w:rPr>
            <w:noProof/>
            <w:webHidden/>
          </w:rPr>
          <w:fldChar w:fldCharType="separate"/>
        </w:r>
        <w:r w:rsidR="00B47237">
          <w:rPr>
            <w:noProof/>
            <w:webHidden/>
          </w:rPr>
          <w:t>5</w:t>
        </w:r>
        <w:r w:rsidR="00C64FCE">
          <w:rPr>
            <w:noProof/>
            <w:webHidden/>
          </w:rPr>
          <w:fldChar w:fldCharType="end"/>
        </w:r>
      </w:hyperlink>
    </w:p>
    <w:p w:rsidR="00B47237" w:rsidRDefault="009B178A">
      <w:pPr>
        <w:pStyle w:val="TOC2"/>
        <w:tabs>
          <w:tab w:val="left" w:pos="880"/>
          <w:tab w:val="right" w:pos="9350"/>
        </w:tabs>
        <w:rPr>
          <w:rFonts w:asciiTheme="minorHAnsi" w:eastAsiaTheme="minorEastAsia" w:hAnsiTheme="minorHAnsi" w:cstheme="minorBidi"/>
          <w:noProof/>
          <w:szCs w:val="22"/>
          <w:lang w:eastAsia="ja-JP"/>
        </w:rPr>
      </w:pPr>
      <w:hyperlink w:anchor="_Toc391480820" w:history="1">
        <w:r w:rsidR="00B47237" w:rsidRPr="00E47907">
          <w:rPr>
            <w:rStyle w:val="Hyperlink"/>
            <w:noProof/>
          </w:rPr>
          <w:t>3.2</w:t>
        </w:r>
        <w:r w:rsidR="00B47237">
          <w:rPr>
            <w:rFonts w:asciiTheme="minorHAnsi" w:eastAsiaTheme="minorEastAsia" w:hAnsiTheme="minorHAnsi" w:cstheme="minorBidi"/>
            <w:noProof/>
            <w:szCs w:val="22"/>
            <w:lang w:eastAsia="ja-JP"/>
          </w:rPr>
          <w:tab/>
        </w:r>
        <w:r w:rsidR="00B47237" w:rsidRPr="00E47907">
          <w:rPr>
            <w:rStyle w:val="Hyperlink"/>
            <w:noProof/>
          </w:rPr>
          <w:t>LBD picture generation process in mode YCbCr</w:t>
        </w:r>
        <w:r w:rsidR="00B47237">
          <w:rPr>
            <w:noProof/>
            <w:webHidden/>
          </w:rPr>
          <w:tab/>
        </w:r>
        <w:r w:rsidR="00C64FCE">
          <w:rPr>
            <w:noProof/>
            <w:webHidden/>
          </w:rPr>
          <w:fldChar w:fldCharType="begin"/>
        </w:r>
        <w:r w:rsidR="00B47237">
          <w:rPr>
            <w:noProof/>
            <w:webHidden/>
          </w:rPr>
          <w:instrText xml:space="preserve"> PAGEREF _Toc391480820 \h </w:instrText>
        </w:r>
        <w:r w:rsidR="00C64FCE">
          <w:rPr>
            <w:noProof/>
            <w:webHidden/>
          </w:rPr>
        </w:r>
        <w:r w:rsidR="00C64FCE">
          <w:rPr>
            <w:noProof/>
            <w:webHidden/>
          </w:rPr>
          <w:fldChar w:fldCharType="separate"/>
        </w:r>
        <w:r w:rsidR="00B47237">
          <w:rPr>
            <w:noProof/>
            <w:webHidden/>
          </w:rPr>
          <w:t>6</w:t>
        </w:r>
        <w:r w:rsidR="00C64FCE">
          <w:rPr>
            <w:noProof/>
            <w:webHidden/>
          </w:rPr>
          <w:fldChar w:fldCharType="end"/>
        </w:r>
      </w:hyperlink>
    </w:p>
    <w:p w:rsidR="00B47237" w:rsidRDefault="009B178A">
      <w:pPr>
        <w:pStyle w:val="TOC3"/>
        <w:tabs>
          <w:tab w:val="left" w:pos="1320"/>
          <w:tab w:val="right" w:pos="9350"/>
        </w:tabs>
        <w:rPr>
          <w:rFonts w:asciiTheme="minorHAnsi" w:eastAsiaTheme="minorEastAsia" w:hAnsiTheme="minorHAnsi" w:cstheme="minorBidi"/>
          <w:noProof/>
          <w:szCs w:val="22"/>
          <w:lang w:eastAsia="ja-JP"/>
        </w:rPr>
      </w:pPr>
      <w:hyperlink w:anchor="_Toc391480821" w:history="1">
        <w:r w:rsidR="00B47237" w:rsidRPr="00E47907">
          <w:rPr>
            <w:rStyle w:val="Hyperlink"/>
            <w:noProof/>
          </w:rPr>
          <w:t>3.2.1</w:t>
        </w:r>
        <w:r w:rsidR="00B47237">
          <w:rPr>
            <w:rFonts w:asciiTheme="minorHAnsi" w:eastAsiaTheme="minorEastAsia" w:hAnsiTheme="minorHAnsi" w:cstheme="minorBidi"/>
            <w:noProof/>
            <w:szCs w:val="22"/>
            <w:lang w:eastAsia="ja-JP"/>
          </w:rPr>
          <w:tab/>
        </w:r>
        <w:r w:rsidR="00B47237" w:rsidRPr="00E47907">
          <w:rPr>
            <w:rStyle w:val="Hyperlink"/>
            <w:noProof/>
          </w:rPr>
          <w:t>Overview</w:t>
        </w:r>
        <w:r w:rsidR="00B47237">
          <w:rPr>
            <w:noProof/>
            <w:webHidden/>
          </w:rPr>
          <w:tab/>
        </w:r>
        <w:r w:rsidR="00C64FCE">
          <w:rPr>
            <w:noProof/>
            <w:webHidden/>
          </w:rPr>
          <w:fldChar w:fldCharType="begin"/>
        </w:r>
        <w:r w:rsidR="00B47237">
          <w:rPr>
            <w:noProof/>
            <w:webHidden/>
          </w:rPr>
          <w:instrText xml:space="preserve"> PAGEREF _Toc391480821 \h </w:instrText>
        </w:r>
        <w:r w:rsidR="00C64FCE">
          <w:rPr>
            <w:noProof/>
            <w:webHidden/>
          </w:rPr>
        </w:r>
        <w:r w:rsidR="00C64FCE">
          <w:rPr>
            <w:noProof/>
            <w:webHidden/>
          </w:rPr>
          <w:fldChar w:fldCharType="separate"/>
        </w:r>
        <w:r w:rsidR="00B47237">
          <w:rPr>
            <w:noProof/>
            <w:webHidden/>
          </w:rPr>
          <w:t>6</w:t>
        </w:r>
        <w:r w:rsidR="00C64FCE">
          <w:rPr>
            <w:noProof/>
            <w:webHidden/>
          </w:rPr>
          <w:fldChar w:fldCharType="end"/>
        </w:r>
      </w:hyperlink>
    </w:p>
    <w:p w:rsidR="00B47237" w:rsidRDefault="009B178A">
      <w:pPr>
        <w:pStyle w:val="TOC3"/>
        <w:tabs>
          <w:tab w:val="left" w:pos="1320"/>
          <w:tab w:val="right" w:pos="9350"/>
        </w:tabs>
        <w:rPr>
          <w:rFonts w:asciiTheme="minorHAnsi" w:eastAsiaTheme="minorEastAsia" w:hAnsiTheme="minorHAnsi" w:cstheme="minorBidi"/>
          <w:noProof/>
          <w:szCs w:val="22"/>
          <w:lang w:eastAsia="ja-JP"/>
        </w:rPr>
      </w:pPr>
      <w:hyperlink w:anchor="_Toc391480822" w:history="1">
        <w:r w:rsidR="00B47237" w:rsidRPr="00E47907">
          <w:rPr>
            <w:rStyle w:val="Hyperlink"/>
            <w:noProof/>
          </w:rPr>
          <w:t>3.2.2</w:t>
        </w:r>
        <w:r w:rsidR="00B47237">
          <w:rPr>
            <w:rFonts w:asciiTheme="minorHAnsi" w:eastAsiaTheme="minorEastAsia" w:hAnsiTheme="minorHAnsi" w:cstheme="minorBidi"/>
            <w:noProof/>
            <w:szCs w:val="22"/>
            <w:lang w:eastAsia="ja-JP"/>
          </w:rPr>
          <w:tab/>
        </w:r>
        <w:r w:rsidR="00B47237" w:rsidRPr="00E47907">
          <w:rPr>
            <w:rStyle w:val="Hyperlink"/>
            <w:noProof/>
          </w:rPr>
          <w:t>Intensity modulation of the modulation picture</w:t>
        </w:r>
        <w:r w:rsidR="00B47237">
          <w:rPr>
            <w:noProof/>
            <w:webHidden/>
          </w:rPr>
          <w:tab/>
        </w:r>
        <w:r w:rsidR="00C64FCE">
          <w:rPr>
            <w:noProof/>
            <w:webHidden/>
          </w:rPr>
          <w:fldChar w:fldCharType="begin"/>
        </w:r>
        <w:r w:rsidR="00B47237">
          <w:rPr>
            <w:noProof/>
            <w:webHidden/>
          </w:rPr>
          <w:instrText xml:space="preserve"> PAGEREF _Toc391480822 \h </w:instrText>
        </w:r>
        <w:r w:rsidR="00C64FCE">
          <w:rPr>
            <w:noProof/>
            <w:webHidden/>
          </w:rPr>
        </w:r>
        <w:r w:rsidR="00C64FCE">
          <w:rPr>
            <w:noProof/>
            <w:webHidden/>
          </w:rPr>
          <w:fldChar w:fldCharType="separate"/>
        </w:r>
        <w:r w:rsidR="00B47237">
          <w:rPr>
            <w:noProof/>
            <w:webHidden/>
          </w:rPr>
          <w:t>7</w:t>
        </w:r>
        <w:r w:rsidR="00C64FCE">
          <w:rPr>
            <w:noProof/>
            <w:webHidden/>
          </w:rPr>
          <w:fldChar w:fldCharType="end"/>
        </w:r>
      </w:hyperlink>
    </w:p>
    <w:p w:rsidR="00B47237" w:rsidRDefault="009B178A">
      <w:pPr>
        <w:pStyle w:val="TOC3"/>
        <w:tabs>
          <w:tab w:val="left" w:pos="1320"/>
          <w:tab w:val="right" w:pos="9350"/>
        </w:tabs>
        <w:rPr>
          <w:rFonts w:asciiTheme="minorHAnsi" w:eastAsiaTheme="minorEastAsia" w:hAnsiTheme="minorHAnsi" w:cstheme="minorBidi"/>
          <w:noProof/>
          <w:szCs w:val="22"/>
          <w:lang w:eastAsia="ja-JP"/>
        </w:rPr>
      </w:pPr>
      <w:hyperlink w:anchor="_Toc391480823" w:history="1">
        <w:r w:rsidR="00B47237" w:rsidRPr="00E47907">
          <w:rPr>
            <w:rStyle w:val="Hyperlink"/>
            <w:noProof/>
          </w:rPr>
          <w:t>3.2.3</w:t>
        </w:r>
        <w:r w:rsidR="00B47237">
          <w:rPr>
            <w:rFonts w:asciiTheme="minorHAnsi" w:eastAsiaTheme="minorEastAsia" w:hAnsiTheme="minorHAnsi" w:cstheme="minorBidi"/>
            <w:noProof/>
            <w:szCs w:val="22"/>
            <w:lang w:eastAsia="ja-JP"/>
          </w:rPr>
          <w:tab/>
        </w:r>
        <w:r w:rsidR="00B47237" w:rsidRPr="00E47907">
          <w:rPr>
            <w:rStyle w:val="Hyperlink"/>
            <w:noProof/>
          </w:rPr>
          <w:t>Parametric tone mapping</w:t>
        </w:r>
        <w:r w:rsidR="00B47237">
          <w:rPr>
            <w:noProof/>
            <w:webHidden/>
          </w:rPr>
          <w:tab/>
        </w:r>
        <w:r w:rsidR="00C64FCE">
          <w:rPr>
            <w:noProof/>
            <w:webHidden/>
          </w:rPr>
          <w:fldChar w:fldCharType="begin"/>
        </w:r>
        <w:r w:rsidR="00B47237">
          <w:rPr>
            <w:noProof/>
            <w:webHidden/>
          </w:rPr>
          <w:instrText xml:space="preserve"> PAGEREF _Toc391480823 \h </w:instrText>
        </w:r>
        <w:r w:rsidR="00C64FCE">
          <w:rPr>
            <w:noProof/>
            <w:webHidden/>
          </w:rPr>
        </w:r>
        <w:r w:rsidR="00C64FCE">
          <w:rPr>
            <w:noProof/>
            <w:webHidden/>
          </w:rPr>
          <w:fldChar w:fldCharType="separate"/>
        </w:r>
        <w:r w:rsidR="00B47237">
          <w:rPr>
            <w:noProof/>
            <w:webHidden/>
          </w:rPr>
          <w:t>7</w:t>
        </w:r>
        <w:r w:rsidR="00C64FCE">
          <w:rPr>
            <w:noProof/>
            <w:webHidden/>
          </w:rPr>
          <w:fldChar w:fldCharType="end"/>
        </w:r>
      </w:hyperlink>
    </w:p>
    <w:p w:rsidR="00B47237" w:rsidRDefault="009B178A">
      <w:pPr>
        <w:pStyle w:val="TOC2"/>
        <w:tabs>
          <w:tab w:val="left" w:pos="880"/>
          <w:tab w:val="right" w:pos="9350"/>
        </w:tabs>
        <w:rPr>
          <w:rFonts w:asciiTheme="minorHAnsi" w:eastAsiaTheme="minorEastAsia" w:hAnsiTheme="minorHAnsi" w:cstheme="minorBidi"/>
          <w:noProof/>
          <w:szCs w:val="22"/>
          <w:lang w:eastAsia="ja-JP"/>
        </w:rPr>
      </w:pPr>
      <w:hyperlink w:anchor="_Toc391480824" w:history="1">
        <w:r w:rsidR="00B47237" w:rsidRPr="00E47907">
          <w:rPr>
            <w:rStyle w:val="Hyperlink"/>
            <w:noProof/>
          </w:rPr>
          <w:t>3.3</w:t>
        </w:r>
        <w:r w:rsidR="00B47237">
          <w:rPr>
            <w:rFonts w:asciiTheme="minorHAnsi" w:eastAsiaTheme="minorEastAsia" w:hAnsiTheme="minorHAnsi" w:cstheme="minorBidi"/>
            <w:noProof/>
            <w:szCs w:val="22"/>
            <w:lang w:eastAsia="ja-JP"/>
          </w:rPr>
          <w:tab/>
        </w:r>
        <w:r w:rsidR="00B47237" w:rsidRPr="00E47907">
          <w:rPr>
            <w:rStyle w:val="Hyperlink"/>
            <w:noProof/>
          </w:rPr>
          <w:t>LBD picture generation process in mode Lab</w:t>
        </w:r>
        <w:r w:rsidR="00B47237">
          <w:rPr>
            <w:noProof/>
            <w:webHidden/>
          </w:rPr>
          <w:tab/>
        </w:r>
        <w:r w:rsidR="00C64FCE">
          <w:rPr>
            <w:noProof/>
            <w:webHidden/>
          </w:rPr>
          <w:fldChar w:fldCharType="begin"/>
        </w:r>
        <w:r w:rsidR="00B47237">
          <w:rPr>
            <w:noProof/>
            <w:webHidden/>
          </w:rPr>
          <w:instrText xml:space="preserve"> PAGEREF _Toc391480824 \h </w:instrText>
        </w:r>
        <w:r w:rsidR="00C64FCE">
          <w:rPr>
            <w:noProof/>
            <w:webHidden/>
          </w:rPr>
        </w:r>
        <w:r w:rsidR="00C64FCE">
          <w:rPr>
            <w:noProof/>
            <w:webHidden/>
          </w:rPr>
          <w:fldChar w:fldCharType="separate"/>
        </w:r>
        <w:r w:rsidR="00B47237">
          <w:rPr>
            <w:noProof/>
            <w:webHidden/>
          </w:rPr>
          <w:t>8</w:t>
        </w:r>
        <w:r w:rsidR="00C64FCE">
          <w:rPr>
            <w:noProof/>
            <w:webHidden/>
          </w:rPr>
          <w:fldChar w:fldCharType="end"/>
        </w:r>
      </w:hyperlink>
    </w:p>
    <w:p w:rsidR="00B47237" w:rsidRDefault="009B178A">
      <w:pPr>
        <w:pStyle w:val="TOC3"/>
        <w:tabs>
          <w:tab w:val="left" w:pos="1320"/>
          <w:tab w:val="right" w:pos="9350"/>
        </w:tabs>
        <w:rPr>
          <w:rFonts w:asciiTheme="minorHAnsi" w:eastAsiaTheme="minorEastAsia" w:hAnsiTheme="minorHAnsi" w:cstheme="minorBidi"/>
          <w:noProof/>
          <w:szCs w:val="22"/>
          <w:lang w:eastAsia="ja-JP"/>
        </w:rPr>
      </w:pPr>
      <w:hyperlink w:anchor="_Toc391480825" w:history="1">
        <w:r w:rsidR="00B47237" w:rsidRPr="00E47907">
          <w:rPr>
            <w:rStyle w:val="Hyperlink"/>
            <w:noProof/>
          </w:rPr>
          <w:t>3.3.1</w:t>
        </w:r>
        <w:r w:rsidR="00B47237">
          <w:rPr>
            <w:rFonts w:asciiTheme="minorHAnsi" w:eastAsiaTheme="minorEastAsia" w:hAnsiTheme="minorHAnsi" w:cstheme="minorBidi"/>
            <w:noProof/>
            <w:szCs w:val="22"/>
            <w:lang w:eastAsia="ja-JP"/>
          </w:rPr>
          <w:tab/>
        </w:r>
        <w:r w:rsidR="00B47237" w:rsidRPr="00E47907">
          <w:rPr>
            <w:rStyle w:val="Hyperlink"/>
            <w:noProof/>
          </w:rPr>
          <w:t>LBD picture generation using the Lãᵬ space</w:t>
        </w:r>
        <w:r w:rsidR="00B47237">
          <w:rPr>
            <w:noProof/>
            <w:webHidden/>
          </w:rPr>
          <w:tab/>
        </w:r>
        <w:r w:rsidR="00C64FCE">
          <w:rPr>
            <w:noProof/>
            <w:webHidden/>
          </w:rPr>
          <w:fldChar w:fldCharType="begin"/>
        </w:r>
        <w:r w:rsidR="00B47237">
          <w:rPr>
            <w:noProof/>
            <w:webHidden/>
          </w:rPr>
          <w:instrText xml:space="preserve"> PAGEREF _Toc391480825 \h </w:instrText>
        </w:r>
        <w:r w:rsidR="00C64FCE">
          <w:rPr>
            <w:noProof/>
            <w:webHidden/>
          </w:rPr>
        </w:r>
        <w:r w:rsidR="00C64FCE">
          <w:rPr>
            <w:noProof/>
            <w:webHidden/>
          </w:rPr>
          <w:fldChar w:fldCharType="separate"/>
        </w:r>
        <w:r w:rsidR="00B47237">
          <w:rPr>
            <w:noProof/>
            <w:webHidden/>
          </w:rPr>
          <w:t>8</w:t>
        </w:r>
        <w:r w:rsidR="00C64FCE">
          <w:rPr>
            <w:noProof/>
            <w:webHidden/>
          </w:rPr>
          <w:fldChar w:fldCharType="end"/>
        </w:r>
      </w:hyperlink>
    </w:p>
    <w:p w:rsidR="00B47237" w:rsidRDefault="009B178A">
      <w:pPr>
        <w:pStyle w:val="TOC3"/>
        <w:tabs>
          <w:tab w:val="left" w:pos="1320"/>
          <w:tab w:val="right" w:pos="9350"/>
        </w:tabs>
        <w:rPr>
          <w:rFonts w:asciiTheme="minorHAnsi" w:eastAsiaTheme="minorEastAsia" w:hAnsiTheme="minorHAnsi" w:cstheme="minorBidi"/>
          <w:noProof/>
          <w:szCs w:val="22"/>
          <w:lang w:eastAsia="ja-JP"/>
        </w:rPr>
      </w:pPr>
      <w:hyperlink w:anchor="_Toc391480826" w:history="1">
        <w:r w:rsidR="00B47237" w:rsidRPr="00E47907">
          <w:rPr>
            <w:rStyle w:val="Hyperlink"/>
            <w:noProof/>
          </w:rPr>
          <w:t>3.3.2</w:t>
        </w:r>
        <w:r w:rsidR="00B47237">
          <w:rPr>
            <w:rFonts w:asciiTheme="minorHAnsi" w:eastAsiaTheme="minorEastAsia" w:hAnsiTheme="minorHAnsi" w:cstheme="minorBidi"/>
            <w:noProof/>
            <w:szCs w:val="22"/>
            <w:lang w:eastAsia="ja-JP"/>
          </w:rPr>
          <w:tab/>
        </w:r>
        <w:r w:rsidR="00B47237" w:rsidRPr="00E47907">
          <w:rPr>
            <w:rStyle w:val="Hyperlink"/>
            <w:noProof/>
          </w:rPr>
          <w:t>Local maximum adaptation</w:t>
        </w:r>
        <w:r w:rsidR="00B47237">
          <w:rPr>
            <w:noProof/>
            <w:webHidden/>
          </w:rPr>
          <w:tab/>
        </w:r>
        <w:r w:rsidR="00C64FCE">
          <w:rPr>
            <w:noProof/>
            <w:webHidden/>
          </w:rPr>
          <w:fldChar w:fldCharType="begin"/>
        </w:r>
        <w:r w:rsidR="00B47237">
          <w:rPr>
            <w:noProof/>
            <w:webHidden/>
          </w:rPr>
          <w:instrText xml:space="preserve"> PAGEREF _Toc391480826 \h </w:instrText>
        </w:r>
        <w:r w:rsidR="00C64FCE">
          <w:rPr>
            <w:noProof/>
            <w:webHidden/>
          </w:rPr>
        </w:r>
        <w:r w:rsidR="00C64FCE">
          <w:rPr>
            <w:noProof/>
            <w:webHidden/>
          </w:rPr>
          <w:fldChar w:fldCharType="separate"/>
        </w:r>
        <w:r w:rsidR="00B47237">
          <w:rPr>
            <w:noProof/>
            <w:webHidden/>
          </w:rPr>
          <w:t>9</w:t>
        </w:r>
        <w:r w:rsidR="00C64FCE">
          <w:rPr>
            <w:noProof/>
            <w:webHidden/>
          </w:rPr>
          <w:fldChar w:fldCharType="end"/>
        </w:r>
      </w:hyperlink>
    </w:p>
    <w:p w:rsidR="00B47237" w:rsidRDefault="009B178A">
      <w:pPr>
        <w:pStyle w:val="TOC1"/>
        <w:tabs>
          <w:tab w:val="left" w:pos="440"/>
          <w:tab w:val="right" w:pos="9350"/>
        </w:tabs>
        <w:rPr>
          <w:rFonts w:asciiTheme="minorHAnsi" w:eastAsiaTheme="minorEastAsia" w:hAnsiTheme="minorHAnsi" w:cstheme="minorBidi"/>
          <w:noProof/>
          <w:szCs w:val="22"/>
          <w:lang w:eastAsia="ja-JP"/>
        </w:rPr>
      </w:pPr>
      <w:hyperlink w:anchor="_Toc391480827" w:history="1">
        <w:r w:rsidR="00B47237" w:rsidRPr="00E47907">
          <w:rPr>
            <w:rStyle w:val="Hyperlink"/>
            <w:noProof/>
          </w:rPr>
          <w:t>4</w:t>
        </w:r>
        <w:r w:rsidR="00B47237">
          <w:rPr>
            <w:rFonts w:asciiTheme="minorHAnsi" w:eastAsiaTheme="minorEastAsia" w:hAnsiTheme="minorHAnsi" w:cstheme="minorBidi"/>
            <w:noProof/>
            <w:szCs w:val="22"/>
            <w:lang w:eastAsia="ja-JP"/>
          </w:rPr>
          <w:tab/>
        </w:r>
        <w:r w:rsidR="00B47237" w:rsidRPr="00E47907">
          <w:rPr>
            <w:rStyle w:val="Hyperlink"/>
            <w:noProof/>
          </w:rPr>
          <w:t>Patent rights declaration(s)</w:t>
        </w:r>
        <w:r w:rsidR="00B47237">
          <w:rPr>
            <w:noProof/>
            <w:webHidden/>
          </w:rPr>
          <w:tab/>
        </w:r>
        <w:r w:rsidR="00C64FCE">
          <w:rPr>
            <w:noProof/>
            <w:webHidden/>
          </w:rPr>
          <w:fldChar w:fldCharType="begin"/>
        </w:r>
        <w:r w:rsidR="00B47237">
          <w:rPr>
            <w:noProof/>
            <w:webHidden/>
          </w:rPr>
          <w:instrText xml:space="preserve"> PAGEREF _Toc391480827 \h </w:instrText>
        </w:r>
        <w:r w:rsidR="00C64FCE">
          <w:rPr>
            <w:noProof/>
            <w:webHidden/>
          </w:rPr>
        </w:r>
        <w:r w:rsidR="00C64FCE">
          <w:rPr>
            <w:noProof/>
            <w:webHidden/>
          </w:rPr>
          <w:fldChar w:fldCharType="separate"/>
        </w:r>
        <w:r w:rsidR="00B47237">
          <w:rPr>
            <w:noProof/>
            <w:webHidden/>
          </w:rPr>
          <w:t>9</w:t>
        </w:r>
        <w:r w:rsidR="00C64FCE">
          <w:rPr>
            <w:noProof/>
            <w:webHidden/>
          </w:rPr>
          <w:fldChar w:fldCharType="end"/>
        </w:r>
      </w:hyperlink>
    </w:p>
    <w:p w:rsidR="00B47237" w:rsidRDefault="009B178A">
      <w:pPr>
        <w:pStyle w:val="TOC1"/>
        <w:tabs>
          <w:tab w:val="left" w:pos="440"/>
          <w:tab w:val="right" w:pos="9350"/>
        </w:tabs>
        <w:rPr>
          <w:rFonts w:asciiTheme="minorHAnsi" w:eastAsiaTheme="minorEastAsia" w:hAnsiTheme="minorHAnsi" w:cstheme="minorBidi"/>
          <w:noProof/>
          <w:szCs w:val="22"/>
          <w:lang w:eastAsia="ja-JP"/>
        </w:rPr>
      </w:pPr>
      <w:hyperlink w:anchor="_Toc391480828" w:history="1">
        <w:r w:rsidR="00B47237" w:rsidRPr="00E47907">
          <w:rPr>
            <w:rStyle w:val="Hyperlink"/>
            <w:noProof/>
          </w:rPr>
          <w:t>5</w:t>
        </w:r>
        <w:r w:rsidR="00B47237">
          <w:rPr>
            <w:rFonts w:asciiTheme="minorHAnsi" w:eastAsiaTheme="minorEastAsia" w:hAnsiTheme="minorHAnsi" w:cstheme="minorBidi"/>
            <w:noProof/>
            <w:szCs w:val="22"/>
            <w:lang w:eastAsia="ja-JP"/>
          </w:rPr>
          <w:tab/>
        </w:r>
        <w:r w:rsidR="00B47237" w:rsidRPr="00E47907">
          <w:rPr>
            <w:rStyle w:val="Hyperlink"/>
            <w:noProof/>
          </w:rPr>
          <w:t>Annex: the Lãᵬ color space</w:t>
        </w:r>
        <w:r w:rsidR="00B47237">
          <w:rPr>
            <w:noProof/>
            <w:webHidden/>
          </w:rPr>
          <w:tab/>
        </w:r>
        <w:r w:rsidR="00C64FCE">
          <w:rPr>
            <w:noProof/>
            <w:webHidden/>
          </w:rPr>
          <w:fldChar w:fldCharType="begin"/>
        </w:r>
        <w:r w:rsidR="00B47237">
          <w:rPr>
            <w:noProof/>
            <w:webHidden/>
          </w:rPr>
          <w:instrText xml:space="preserve"> PAGEREF _Toc391480828 \h </w:instrText>
        </w:r>
        <w:r w:rsidR="00C64FCE">
          <w:rPr>
            <w:noProof/>
            <w:webHidden/>
          </w:rPr>
        </w:r>
        <w:r w:rsidR="00C64FCE">
          <w:rPr>
            <w:noProof/>
            <w:webHidden/>
          </w:rPr>
          <w:fldChar w:fldCharType="separate"/>
        </w:r>
        <w:r w:rsidR="00B47237">
          <w:rPr>
            <w:noProof/>
            <w:webHidden/>
          </w:rPr>
          <w:t>10</w:t>
        </w:r>
        <w:r w:rsidR="00C64FCE">
          <w:rPr>
            <w:noProof/>
            <w:webHidden/>
          </w:rPr>
          <w:fldChar w:fldCharType="end"/>
        </w:r>
      </w:hyperlink>
    </w:p>
    <w:p w:rsidR="006E3F52" w:rsidRPr="00CB41B1" w:rsidRDefault="00C64FCE" w:rsidP="00DF2CBE">
      <w:pPr>
        <w:rPr>
          <w:u w:val="single"/>
        </w:rPr>
      </w:pPr>
      <w:r w:rsidRPr="002A687F">
        <w:rPr>
          <w:b/>
          <w:bCs/>
          <w:noProof/>
        </w:rPr>
        <w:fldChar w:fldCharType="end"/>
      </w:r>
    </w:p>
    <w:p w:rsidR="00745F6B" w:rsidRPr="00CB41B1" w:rsidRDefault="00821FEF" w:rsidP="00E11923">
      <w:pPr>
        <w:pStyle w:val="Heading1"/>
      </w:pPr>
      <w:bookmarkStart w:id="2" w:name="_Toc391480810"/>
      <w:r w:rsidRPr="00CB41B1">
        <w:t>Introduction</w:t>
      </w:r>
      <w:bookmarkEnd w:id="2"/>
    </w:p>
    <w:p w:rsidR="00E61DAC" w:rsidRDefault="00662D2F" w:rsidP="004234F0">
      <w:pPr>
        <w:jc w:val="both"/>
        <w:rPr>
          <w:szCs w:val="22"/>
        </w:rPr>
      </w:pPr>
      <w:r>
        <w:rPr>
          <w:szCs w:val="22"/>
        </w:rPr>
        <w:t xml:space="preserve">This proposal addresses the topic of high bit-depth (HBD), or even floating point (FP) video signal coding, using a modulation approach. The document completes document JCTVC-R0139, which describes a new Modulation channel information SEI message that enables the implementation of this </w:t>
      </w:r>
      <w:r w:rsidR="00EA78DD">
        <w:rPr>
          <w:szCs w:val="22"/>
        </w:rPr>
        <w:t>solution</w:t>
      </w:r>
      <w:r>
        <w:rPr>
          <w:szCs w:val="22"/>
        </w:rPr>
        <w:t>. In this current document,</w:t>
      </w:r>
      <w:r w:rsidR="001709DE">
        <w:rPr>
          <w:szCs w:val="22"/>
        </w:rPr>
        <w:t xml:space="preserve"> </w:t>
      </w:r>
      <w:r>
        <w:rPr>
          <w:szCs w:val="22"/>
        </w:rPr>
        <w:t xml:space="preserve">we focus on the description of the pre-processing step to be applied at the encoding side for demodulating the input HBD signal. </w:t>
      </w:r>
      <w:r w:rsidR="00EA08C0">
        <w:rPr>
          <w:szCs w:val="22"/>
        </w:rPr>
        <w:t xml:space="preserve">The process applies per picture. </w:t>
      </w:r>
      <w:r>
        <w:rPr>
          <w:szCs w:val="22"/>
        </w:rPr>
        <w:t xml:space="preserve">The demodulating consists in </w:t>
      </w:r>
      <w:r w:rsidR="006E3F52">
        <w:rPr>
          <w:szCs w:val="22"/>
        </w:rPr>
        <w:t xml:space="preserve">splitting the </w:t>
      </w:r>
      <w:r w:rsidR="000D351B">
        <w:rPr>
          <w:szCs w:val="22"/>
        </w:rPr>
        <w:t xml:space="preserve">input </w:t>
      </w:r>
      <w:r w:rsidR="00EA08C0">
        <w:rPr>
          <w:szCs w:val="22"/>
        </w:rPr>
        <w:t>picture</w:t>
      </w:r>
      <w:r w:rsidR="006E3F52">
        <w:rPr>
          <w:szCs w:val="22"/>
        </w:rPr>
        <w:t xml:space="preserve"> </w:t>
      </w:r>
      <w:r w:rsidR="000D351B">
        <w:rPr>
          <w:szCs w:val="22"/>
        </w:rPr>
        <w:t>P</w:t>
      </w:r>
      <w:r w:rsidR="000D351B" w:rsidRPr="000D351B">
        <w:rPr>
          <w:szCs w:val="22"/>
          <w:vertAlign w:val="subscript"/>
        </w:rPr>
        <w:t>HBD</w:t>
      </w:r>
      <w:r w:rsidR="000D351B">
        <w:rPr>
          <w:szCs w:val="22"/>
        </w:rPr>
        <w:t xml:space="preserve"> </w:t>
      </w:r>
      <w:r w:rsidR="006E3F52">
        <w:rPr>
          <w:szCs w:val="22"/>
        </w:rPr>
        <w:t xml:space="preserve">into two </w:t>
      </w:r>
      <w:r>
        <w:rPr>
          <w:szCs w:val="22"/>
        </w:rPr>
        <w:t xml:space="preserve">separate and independent </w:t>
      </w:r>
      <w:r w:rsidR="006E3F52">
        <w:rPr>
          <w:szCs w:val="22"/>
        </w:rPr>
        <w:t>layers</w:t>
      </w:r>
      <w:r>
        <w:rPr>
          <w:szCs w:val="22"/>
        </w:rPr>
        <w:t>:</w:t>
      </w:r>
    </w:p>
    <w:p w:rsidR="006E3F52" w:rsidRDefault="006E3F52" w:rsidP="006E3F52">
      <w:pPr>
        <w:numPr>
          <w:ilvl w:val="0"/>
          <w:numId w:val="40"/>
        </w:numPr>
        <w:jc w:val="both"/>
        <w:rPr>
          <w:szCs w:val="22"/>
        </w:rPr>
      </w:pPr>
      <w:r>
        <w:rPr>
          <w:szCs w:val="22"/>
        </w:rPr>
        <w:t xml:space="preserve">a low bit depth monochromatic modulation picture </w:t>
      </w:r>
      <w:proofErr w:type="spellStart"/>
      <w:r w:rsidR="00932017">
        <w:rPr>
          <w:szCs w:val="22"/>
        </w:rPr>
        <w:t>P</w:t>
      </w:r>
      <w:r w:rsidR="00932017" w:rsidRPr="00932017">
        <w:rPr>
          <w:szCs w:val="22"/>
          <w:vertAlign w:val="subscript"/>
        </w:rPr>
        <w:t>mod</w:t>
      </w:r>
      <w:proofErr w:type="spellEnd"/>
    </w:p>
    <w:p w:rsidR="006E3F52" w:rsidRDefault="006E3F52" w:rsidP="006E3F52">
      <w:pPr>
        <w:numPr>
          <w:ilvl w:val="0"/>
          <w:numId w:val="40"/>
        </w:numPr>
        <w:jc w:val="both"/>
        <w:rPr>
          <w:szCs w:val="22"/>
        </w:rPr>
      </w:pPr>
      <w:r>
        <w:rPr>
          <w:szCs w:val="22"/>
        </w:rPr>
        <w:t xml:space="preserve">a standard low bit depth three color picture </w:t>
      </w:r>
      <w:r w:rsidR="00534B83">
        <w:rPr>
          <w:szCs w:val="22"/>
        </w:rPr>
        <w:t>P</w:t>
      </w:r>
      <w:r w:rsidR="00534B83">
        <w:rPr>
          <w:szCs w:val="22"/>
          <w:vertAlign w:val="subscript"/>
        </w:rPr>
        <w:t>LBD</w:t>
      </w:r>
      <w:r w:rsidR="00B65BE2">
        <w:rPr>
          <w:szCs w:val="22"/>
        </w:rPr>
        <w:t xml:space="preserve">, typically </w:t>
      </w:r>
      <w:r>
        <w:rPr>
          <w:szCs w:val="22"/>
        </w:rPr>
        <w:t xml:space="preserve">coded in 10 bits. </w:t>
      </w:r>
    </w:p>
    <w:p w:rsidR="006E3F52" w:rsidRDefault="006E3F52" w:rsidP="006E3F52">
      <w:pPr>
        <w:jc w:val="both"/>
        <w:rPr>
          <w:szCs w:val="22"/>
        </w:rPr>
      </w:pPr>
      <w:r>
        <w:rPr>
          <w:szCs w:val="22"/>
        </w:rPr>
        <w:t>The original signal is the multiplication</w:t>
      </w:r>
      <w:r w:rsidR="00B65BE2">
        <w:rPr>
          <w:szCs w:val="22"/>
        </w:rPr>
        <w:t xml:space="preserve"> </w:t>
      </w:r>
      <w:r>
        <w:rPr>
          <w:szCs w:val="22"/>
        </w:rPr>
        <w:t xml:space="preserve">of these two layers, such one gets </w:t>
      </w:r>
      <w:r w:rsidR="00B65BE2">
        <w:rPr>
          <w:szCs w:val="22"/>
        </w:rPr>
        <w:t>per</w:t>
      </w:r>
      <w:r>
        <w:rPr>
          <w:szCs w:val="22"/>
        </w:rPr>
        <w:t xml:space="preserve"> component</w:t>
      </w:r>
      <w:r w:rsidR="00B65BE2">
        <w:rPr>
          <w:szCs w:val="22"/>
        </w:rPr>
        <w:t>:</w:t>
      </w:r>
    </w:p>
    <w:p w:rsidR="006E3F52" w:rsidRDefault="000D351B" w:rsidP="006E3F52">
      <w:pPr>
        <w:jc w:val="center"/>
        <w:rPr>
          <w:szCs w:val="22"/>
        </w:rPr>
      </w:pPr>
      <w:r>
        <w:rPr>
          <w:szCs w:val="22"/>
        </w:rPr>
        <w:t>P</w:t>
      </w:r>
      <w:r w:rsidR="006E3F52" w:rsidRPr="000D351B">
        <w:rPr>
          <w:szCs w:val="22"/>
          <w:vertAlign w:val="subscript"/>
        </w:rPr>
        <w:t>HBD</w:t>
      </w:r>
      <w:r w:rsidR="006E3F52">
        <w:rPr>
          <w:szCs w:val="22"/>
        </w:rPr>
        <w:t xml:space="preserve"> = </w:t>
      </w:r>
      <w:proofErr w:type="spellStart"/>
      <w:r w:rsidR="00932017">
        <w:rPr>
          <w:szCs w:val="22"/>
        </w:rPr>
        <w:t>P</w:t>
      </w:r>
      <w:r w:rsidR="00932017" w:rsidRPr="00932017">
        <w:rPr>
          <w:szCs w:val="22"/>
          <w:vertAlign w:val="subscript"/>
        </w:rPr>
        <w:t>mod</w:t>
      </w:r>
      <w:proofErr w:type="spellEnd"/>
      <w:r w:rsidR="006E3F52">
        <w:rPr>
          <w:szCs w:val="22"/>
        </w:rPr>
        <w:t>* f</w:t>
      </w:r>
      <w:r w:rsidR="006E3F52" w:rsidRPr="006E3F52">
        <w:rPr>
          <w:szCs w:val="22"/>
          <w:vertAlign w:val="superscript"/>
        </w:rPr>
        <w:t>-1</w:t>
      </w:r>
      <w:r w:rsidR="006E3F52">
        <w:rPr>
          <w:szCs w:val="22"/>
        </w:rPr>
        <w:t>(</w:t>
      </w:r>
      <w:r w:rsidR="00534B83">
        <w:rPr>
          <w:szCs w:val="22"/>
        </w:rPr>
        <w:t>P</w:t>
      </w:r>
      <w:r w:rsidR="00534B83">
        <w:rPr>
          <w:szCs w:val="22"/>
          <w:vertAlign w:val="subscript"/>
        </w:rPr>
        <w:t>LBD</w:t>
      </w:r>
      <w:r w:rsidR="006E3F52">
        <w:rPr>
          <w:szCs w:val="22"/>
        </w:rPr>
        <w:t>)</w:t>
      </w:r>
    </w:p>
    <w:p w:rsidR="006E3F52" w:rsidRDefault="006E3F52" w:rsidP="006E3F52">
      <w:pPr>
        <w:jc w:val="both"/>
        <w:rPr>
          <w:szCs w:val="22"/>
        </w:rPr>
      </w:pPr>
      <w:r>
        <w:rPr>
          <w:szCs w:val="22"/>
        </w:rPr>
        <w:t xml:space="preserve">where f is </w:t>
      </w:r>
      <w:r w:rsidR="00444E43">
        <w:rPr>
          <w:szCs w:val="22"/>
        </w:rPr>
        <w:t xml:space="preserve">a </w:t>
      </w:r>
      <w:r>
        <w:rPr>
          <w:szCs w:val="22"/>
        </w:rPr>
        <w:t xml:space="preserve">non-linear mapping used to </w:t>
      </w:r>
      <w:r w:rsidR="00444E43">
        <w:rPr>
          <w:szCs w:val="22"/>
        </w:rPr>
        <w:t>derive</w:t>
      </w:r>
      <w:r>
        <w:rPr>
          <w:szCs w:val="22"/>
        </w:rPr>
        <w:t xml:space="preserve"> the </w:t>
      </w:r>
      <w:r w:rsidR="00C440F2">
        <w:rPr>
          <w:szCs w:val="22"/>
        </w:rPr>
        <w:t>LBD</w:t>
      </w:r>
      <w:r>
        <w:rPr>
          <w:szCs w:val="22"/>
        </w:rPr>
        <w:t xml:space="preserve"> layer from the multiplicative residual </w:t>
      </w:r>
      <w:r w:rsidR="000D351B">
        <w:rPr>
          <w:szCs w:val="22"/>
        </w:rPr>
        <w:t>P</w:t>
      </w:r>
      <w:r w:rsidRPr="000D351B">
        <w:rPr>
          <w:szCs w:val="22"/>
          <w:vertAlign w:val="subscript"/>
        </w:rPr>
        <w:t>HBD</w:t>
      </w:r>
      <w:r w:rsidR="00444E43">
        <w:rPr>
          <w:szCs w:val="22"/>
          <w:vertAlign w:val="subscript"/>
        </w:rPr>
        <w:t xml:space="preserve"> </w:t>
      </w:r>
      <w:r>
        <w:rPr>
          <w:szCs w:val="22"/>
        </w:rPr>
        <w:t>/</w:t>
      </w:r>
      <w:r w:rsidR="00444E43">
        <w:rPr>
          <w:szCs w:val="22"/>
        </w:rPr>
        <w:t xml:space="preserve"> </w:t>
      </w:r>
      <w:proofErr w:type="spellStart"/>
      <w:r w:rsidR="00932017">
        <w:rPr>
          <w:szCs w:val="22"/>
        </w:rPr>
        <w:t>P</w:t>
      </w:r>
      <w:r w:rsidR="00932017" w:rsidRPr="00932017">
        <w:rPr>
          <w:szCs w:val="22"/>
          <w:vertAlign w:val="subscript"/>
        </w:rPr>
        <w:t>mod</w:t>
      </w:r>
      <w:proofErr w:type="spellEnd"/>
      <w:r>
        <w:rPr>
          <w:szCs w:val="22"/>
        </w:rPr>
        <w:t>.</w:t>
      </w:r>
    </w:p>
    <w:p w:rsidR="0016237B" w:rsidRPr="00CB41B1" w:rsidRDefault="0016237B" w:rsidP="0029489B">
      <w:pPr>
        <w:tabs>
          <w:tab w:val="clear" w:pos="360"/>
          <w:tab w:val="clear" w:pos="720"/>
          <w:tab w:val="clear" w:pos="1080"/>
          <w:tab w:val="clear" w:pos="1440"/>
        </w:tabs>
        <w:jc w:val="both"/>
        <w:rPr>
          <w:szCs w:val="22"/>
        </w:rPr>
      </w:pPr>
      <w:r w:rsidRPr="00CB41B1">
        <w:rPr>
          <w:szCs w:val="22"/>
        </w:rPr>
        <w:t xml:space="preserve">The </w:t>
      </w:r>
      <w:r w:rsidR="0068382D">
        <w:rPr>
          <w:szCs w:val="22"/>
        </w:rPr>
        <w:t>encod</w:t>
      </w:r>
      <w:r w:rsidR="004B5FA5">
        <w:rPr>
          <w:szCs w:val="22"/>
        </w:rPr>
        <w:t>er</w:t>
      </w:r>
      <w:r w:rsidR="004B5FA5" w:rsidRPr="004B5FA5">
        <w:rPr>
          <w:szCs w:val="22"/>
        </w:rPr>
        <w:t xml:space="preserve"> </w:t>
      </w:r>
      <w:r w:rsidR="004B5FA5">
        <w:rPr>
          <w:szCs w:val="22"/>
        </w:rPr>
        <w:t>pre-processing</w:t>
      </w:r>
      <w:r w:rsidR="0068382D">
        <w:rPr>
          <w:szCs w:val="22"/>
        </w:rPr>
        <w:t xml:space="preserve"> </w:t>
      </w:r>
      <w:r w:rsidR="00444E43">
        <w:rPr>
          <w:szCs w:val="22"/>
        </w:rPr>
        <w:t>is</w:t>
      </w:r>
      <w:r w:rsidRPr="00CB41B1">
        <w:rPr>
          <w:szCs w:val="22"/>
        </w:rPr>
        <w:t xml:space="preserve"> implemented in two basic modes, </w:t>
      </w:r>
      <w:proofErr w:type="spellStart"/>
      <w:r w:rsidR="0068382D">
        <w:rPr>
          <w:szCs w:val="22"/>
        </w:rPr>
        <w:t>YCbCr</w:t>
      </w:r>
      <w:proofErr w:type="spellEnd"/>
      <w:r w:rsidRPr="00CB41B1">
        <w:rPr>
          <w:szCs w:val="22"/>
        </w:rPr>
        <w:t xml:space="preserve"> </w:t>
      </w:r>
      <w:r w:rsidR="00444E43" w:rsidRPr="00CB41B1">
        <w:rPr>
          <w:szCs w:val="22"/>
        </w:rPr>
        <w:t xml:space="preserve">mode </w:t>
      </w:r>
      <w:r w:rsidRPr="00CB41B1">
        <w:rPr>
          <w:szCs w:val="22"/>
        </w:rPr>
        <w:t xml:space="preserve">where the </w:t>
      </w:r>
      <w:r w:rsidR="00C440F2">
        <w:rPr>
          <w:szCs w:val="22"/>
        </w:rPr>
        <w:t>LBD</w:t>
      </w:r>
      <w:r w:rsidRPr="00CB41B1">
        <w:rPr>
          <w:szCs w:val="22"/>
        </w:rPr>
        <w:t xml:space="preserve"> picture </w:t>
      </w:r>
      <w:r w:rsidR="0029489B" w:rsidRPr="00CB41B1">
        <w:rPr>
          <w:szCs w:val="22"/>
        </w:rPr>
        <w:t xml:space="preserve">is in </w:t>
      </w:r>
      <w:proofErr w:type="spellStart"/>
      <w:r w:rsidR="0029489B" w:rsidRPr="00CB41B1">
        <w:rPr>
          <w:szCs w:val="22"/>
        </w:rPr>
        <w:t>YCbCr</w:t>
      </w:r>
      <w:proofErr w:type="spellEnd"/>
      <w:r w:rsidR="0029489B" w:rsidRPr="00CB41B1">
        <w:rPr>
          <w:szCs w:val="22"/>
        </w:rPr>
        <w:t xml:space="preserve"> format and can be </w:t>
      </w:r>
      <w:r w:rsidR="00444E43">
        <w:rPr>
          <w:szCs w:val="22"/>
        </w:rPr>
        <w:t>rendered on</w:t>
      </w:r>
      <w:r w:rsidR="0029489B" w:rsidRPr="00CB41B1">
        <w:rPr>
          <w:szCs w:val="22"/>
        </w:rPr>
        <w:t xml:space="preserve"> devices</w:t>
      </w:r>
      <w:r w:rsidR="004B5FA5">
        <w:rPr>
          <w:szCs w:val="22"/>
        </w:rPr>
        <w:t xml:space="preserve"> conform to BT.709 or BT.2020 recommendations</w:t>
      </w:r>
      <w:r w:rsidR="0029489B" w:rsidRPr="00CB41B1">
        <w:rPr>
          <w:szCs w:val="22"/>
        </w:rPr>
        <w:t xml:space="preserve">, and </w:t>
      </w:r>
      <w:r w:rsidR="0068382D">
        <w:rPr>
          <w:szCs w:val="22"/>
        </w:rPr>
        <w:t>Lab</w:t>
      </w:r>
      <w:r w:rsidR="0029489B" w:rsidRPr="00CB41B1">
        <w:rPr>
          <w:szCs w:val="22"/>
        </w:rPr>
        <w:t xml:space="preserve"> </w:t>
      </w:r>
      <w:r w:rsidR="00444E43" w:rsidRPr="00CB41B1">
        <w:rPr>
          <w:szCs w:val="22"/>
        </w:rPr>
        <w:t>mode</w:t>
      </w:r>
      <w:r w:rsidR="00444E43">
        <w:rPr>
          <w:szCs w:val="22"/>
        </w:rPr>
        <w:t>, offering enhanced compression capabilities, but</w:t>
      </w:r>
      <w:r w:rsidR="00444E43" w:rsidRPr="00CB41B1">
        <w:rPr>
          <w:szCs w:val="22"/>
        </w:rPr>
        <w:t xml:space="preserve"> </w:t>
      </w:r>
      <w:r w:rsidR="0029489B" w:rsidRPr="00CB41B1">
        <w:rPr>
          <w:szCs w:val="22"/>
        </w:rPr>
        <w:t xml:space="preserve">where the </w:t>
      </w:r>
      <w:r w:rsidR="00C440F2">
        <w:rPr>
          <w:szCs w:val="22"/>
        </w:rPr>
        <w:t>LBD</w:t>
      </w:r>
      <w:r w:rsidR="0029489B" w:rsidRPr="00CB41B1">
        <w:rPr>
          <w:szCs w:val="22"/>
        </w:rPr>
        <w:t xml:space="preserve"> picture cannot be correctly rendered without additional mapping.</w:t>
      </w:r>
      <w:r w:rsidR="0029489B" w:rsidRPr="00CB41B1">
        <w:rPr>
          <w:szCs w:val="22"/>
        </w:rPr>
        <w:tab/>
      </w:r>
    </w:p>
    <w:p w:rsidR="000478E8" w:rsidRPr="00CB41B1" w:rsidRDefault="008A2E06" w:rsidP="00B75337">
      <w:pPr>
        <w:jc w:val="both"/>
        <w:rPr>
          <w:szCs w:val="22"/>
        </w:rPr>
      </w:pPr>
      <w:r w:rsidRPr="00CB41B1">
        <w:rPr>
          <w:szCs w:val="22"/>
        </w:rPr>
        <w:t xml:space="preserve">The </w:t>
      </w:r>
      <w:r w:rsidR="0029489B" w:rsidRPr="00CB41B1">
        <w:rPr>
          <w:szCs w:val="22"/>
        </w:rPr>
        <w:t xml:space="preserve">decomposition </w:t>
      </w:r>
      <w:r w:rsidRPr="00CB41B1">
        <w:rPr>
          <w:szCs w:val="22"/>
        </w:rPr>
        <w:t xml:space="preserve">process is </w:t>
      </w:r>
      <w:r w:rsidR="00444E43">
        <w:rPr>
          <w:szCs w:val="22"/>
        </w:rPr>
        <w:t>schematically</w:t>
      </w:r>
      <w:r w:rsidR="00444E43" w:rsidRPr="00CB41B1">
        <w:rPr>
          <w:szCs w:val="22"/>
        </w:rPr>
        <w:t xml:space="preserve"> </w:t>
      </w:r>
      <w:r w:rsidR="00F74FAF" w:rsidRPr="00CB41B1">
        <w:rPr>
          <w:szCs w:val="22"/>
        </w:rPr>
        <w:t>depicted</w:t>
      </w:r>
      <w:r w:rsidRPr="00CB41B1">
        <w:rPr>
          <w:szCs w:val="22"/>
        </w:rPr>
        <w:t xml:space="preserve"> in the </w:t>
      </w:r>
      <w:r w:rsidR="00C64FCE" w:rsidRPr="00CB41B1">
        <w:rPr>
          <w:szCs w:val="22"/>
        </w:rPr>
        <w:fldChar w:fldCharType="begin"/>
      </w:r>
      <w:r w:rsidR="0029489B" w:rsidRPr="00CB41B1">
        <w:rPr>
          <w:szCs w:val="22"/>
        </w:rPr>
        <w:instrText xml:space="preserve"> REF _Ref389757735 \h </w:instrText>
      </w:r>
      <w:r w:rsidR="00C64FCE" w:rsidRPr="00CB41B1">
        <w:rPr>
          <w:szCs w:val="22"/>
        </w:rPr>
      </w:r>
      <w:r w:rsidR="00C64FCE" w:rsidRPr="00CB41B1">
        <w:rPr>
          <w:szCs w:val="22"/>
        </w:rPr>
        <w:fldChar w:fldCharType="separate"/>
      </w:r>
      <w:r w:rsidR="00B47237" w:rsidRPr="00CB41B1">
        <w:t xml:space="preserve">Figure </w:t>
      </w:r>
      <w:r w:rsidR="00B47237">
        <w:rPr>
          <w:noProof/>
        </w:rPr>
        <w:t>1</w:t>
      </w:r>
      <w:r w:rsidR="00C64FCE" w:rsidRPr="00CB41B1">
        <w:rPr>
          <w:szCs w:val="22"/>
        </w:rPr>
        <w:fldChar w:fldCharType="end"/>
      </w:r>
      <w:r w:rsidRPr="00CB41B1">
        <w:rPr>
          <w:szCs w:val="22"/>
        </w:rPr>
        <w:t>.</w:t>
      </w:r>
      <w:r w:rsidR="00F74FAF" w:rsidRPr="00CB41B1">
        <w:rPr>
          <w:szCs w:val="22"/>
        </w:rPr>
        <w:t xml:space="preserve"> </w:t>
      </w:r>
      <w:r w:rsidR="00564874">
        <w:rPr>
          <w:szCs w:val="22"/>
        </w:rPr>
        <w:t>The input HBD video is considered to be linear</w:t>
      </w:r>
      <w:r w:rsidR="00444E43">
        <w:rPr>
          <w:szCs w:val="22"/>
        </w:rPr>
        <w:t xml:space="preserve"> (if not, a pre-conversion applies to convert the signal in the linear domain)</w:t>
      </w:r>
      <w:r w:rsidR="00564874">
        <w:rPr>
          <w:szCs w:val="22"/>
        </w:rPr>
        <w:t xml:space="preserve">. </w:t>
      </w:r>
      <w:r w:rsidR="00F74FAF" w:rsidRPr="00CB41B1">
        <w:rPr>
          <w:szCs w:val="22"/>
        </w:rPr>
        <w:t>From the input HDB video,</w:t>
      </w:r>
      <w:r w:rsidR="00FF7851" w:rsidRPr="00CB41B1">
        <w:rPr>
          <w:szCs w:val="22"/>
        </w:rPr>
        <w:t xml:space="preserve"> the modulation picture i</w:t>
      </w:r>
      <w:r w:rsidR="002A687F">
        <w:rPr>
          <w:szCs w:val="22"/>
        </w:rPr>
        <w:t>s</w:t>
      </w:r>
      <w:r w:rsidR="00FF7851" w:rsidRPr="00CB41B1">
        <w:rPr>
          <w:szCs w:val="22"/>
        </w:rPr>
        <w:t xml:space="preserve"> generated. The corresponding process is described in section </w:t>
      </w:r>
      <w:r w:rsidR="00C64FCE" w:rsidRPr="00CB41B1">
        <w:rPr>
          <w:szCs w:val="22"/>
        </w:rPr>
        <w:fldChar w:fldCharType="begin"/>
      </w:r>
      <w:r w:rsidR="00FF7851" w:rsidRPr="00CB41B1">
        <w:rPr>
          <w:szCs w:val="22"/>
        </w:rPr>
        <w:instrText xml:space="preserve"> REF _Ref389774026 \r \h </w:instrText>
      </w:r>
      <w:r w:rsidR="00C64FCE" w:rsidRPr="00CB41B1">
        <w:rPr>
          <w:szCs w:val="22"/>
        </w:rPr>
      </w:r>
      <w:r w:rsidR="00C64FCE" w:rsidRPr="00CB41B1">
        <w:rPr>
          <w:szCs w:val="22"/>
        </w:rPr>
        <w:fldChar w:fldCharType="separate"/>
      </w:r>
      <w:r w:rsidR="00B47237">
        <w:rPr>
          <w:szCs w:val="22"/>
        </w:rPr>
        <w:t>2</w:t>
      </w:r>
      <w:r w:rsidR="00C64FCE" w:rsidRPr="00CB41B1">
        <w:rPr>
          <w:szCs w:val="22"/>
        </w:rPr>
        <w:fldChar w:fldCharType="end"/>
      </w:r>
      <w:r w:rsidR="00FF7851" w:rsidRPr="00CB41B1">
        <w:rPr>
          <w:szCs w:val="22"/>
        </w:rPr>
        <w:t xml:space="preserve">. </w:t>
      </w:r>
      <w:r w:rsidR="00314755" w:rsidRPr="00CB41B1">
        <w:rPr>
          <w:szCs w:val="22"/>
        </w:rPr>
        <w:t xml:space="preserve">From the input HDB video and the modulation picture, the </w:t>
      </w:r>
      <w:r w:rsidR="00C440F2">
        <w:rPr>
          <w:szCs w:val="22"/>
        </w:rPr>
        <w:t>LBD</w:t>
      </w:r>
      <w:r w:rsidR="00314755" w:rsidRPr="00CB41B1">
        <w:rPr>
          <w:szCs w:val="22"/>
        </w:rPr>
        <w:t xml:space="preserve"> picture is </w:t>
      </w:r>
      <w:r w:rsidR="000478E8" w:rsidRPr="00CB41B1">
        <w:rPr>
          <w:szCs w:val="22"/>
        </w:rPr>
        <w:t xml:space="preserve">then </w:t>
      </w:r>
      <w:r w:rsidR="00314755" w:rsidRPr="00CB41B1">
        <w:rPr>
          <w:szCs w:val="22"/>
        </w:rPr>
        <w:t>generated</w:t>
      </w:r>
      <w:r w:rsidR="000478E8" w:rsidRPr="00CB41B1">
        <w:rPr>
          <w:szCs w:val="22"/>
        </w:rPr>
        <w:t xml:space="preserve">. This process is described in section </w:t>
      </w:r>
      <w:r w:rsidR="00C64FCE" w:rsidRPr="00CB41B1">
        <w:rPr>
          <w:szCs w:val="22"/>
        </w:rPr>
        <w:fldChar w:fldCharType="begin"/>
      </w:r>
      <w:r w:rsidR="000478E8" w:rsidRPr="00CB41B1">
        <w:rPr>
          <w:szCs w:val="22"/>
        </w:rPr>
        <w:instrText xml:space="preserve"> REF _Ref389774369 \r \h </w:instrText>
      </w:r>
      <w:r w:rsidR="00C64FCE" w:rsidRPr="00CB41B1">
        <w:rPr>
          <w:szCs w:val="22"/>
        </w:rPr>
      </w:r>
      <w:r w:rsidR="00C64FCE" w:rsidRPr="00CB41B1">
        <w:rPr>
          <w:szCs w:val="22"/>
        </w:rPr>
        <w:fldChar w:fldCharType="separate"/>
      </w:r>
      <w:r w:rsidR="00B47237">
        <w:rPr>
          <w:szCs w:val="22"/>
        </w:rPr>
        <w:t>3</w:t>
      </w:r>
      <w:r w:rsidR="00C64FCE" w:rsidRPr="00CB41B1">
        <w:rPr>
          <w:szCs w:val="22"/>
        </w:rPr>
        <w:fldChar w:fldCharType="end"/>
      </w:r>
      <w:r w:rsidR="000478E8" w:rsidRPr="00CB41B1">
        <w:rPr>
          <w:szCs w:val="22"/>
        </w:rPr>
        <w:t>.</w:t>
      </w:r>
      <w:r w:rsidR="00745F46" w:rsidRPr="00CB41B1">
        <w:rPr>
          <w:szCs w:val="22"/>
        </w:rPr>
        <w:t xml:space="preserve"> In both cases, the process is </w:t>
      </w:r>
      <w:r w:rsidR="001552BA" w:rsidRPr="00CB41B1">
        <w:rPr>
          <w:szCs w:val="22"/>
        </w:rPr>
        <w:t>describe</w:t>
      </w:r>
      <w:r w:rsidR="001552BA">
        <w:rPr>
          <w:szCs w:val="22"/>
        </w:rPr>
        <w:t>d</w:t>
      </w:r>
      <w:r w:rsidR="001552BA" w:rsidRPr="00CB41B1">
        <w:rPr>
          <w:szCs w:val="22"/>
        </w:rPr>
        <w:t xml:space="preserve"> </w:t>
      </w:r>
      <w:r w:rsidR="00745F46" w:rsidRPr="00CB41B1">
        <w:rPr>
          <w:szCs w:val="22"/>
        </w:rPr>
        <w:t xml:space="preserve">for </w:t>
      </w:r>
      <w:r w:rsidR="0068382D">
        <w:rPr>
          <w:szCs w:val="22"/>
        </w:rPr>
        <w:t xml:space="preserve">both </w:t>
      </w:r>
      <w:proofErr w:type="spellStart"/>
      <w:r w:rsidR="0068382D">
        <w:rPr>
          <w:szCs w:val="22"/>
        </w:rPr>
        <w:t>YCbCr</w:t>
      </w:r>
      <w:proofErr w:type="spellEnd"/>
      <w:r w:rsidR="0068382D">
        <w:rPr>
          <w:szCs w:val="22"/>
        </w:rPr>
        <w:t xml:space="preserve"> </w:t>
      </w:r>
      <w:r w:rsidR="00745F46" w:rsidRPr="00CB41B1">
        <w:rPr>
          <w:szCs w:val="22"/>
        </w:rPr>
        <w:t xml:space="preserve">and </w:t>
      </w:r>
      <w:r w:rsidR="0068382D">
        <w:rPr>
          <w:szCs w:val="22"/>
        </w:rPr>
        <w:t>Lab</w:t>
      </w:r>
      <w:r w:rsidR="00444E43" w:rsidRPr="00444E43">
        <w:rPr>
          <w:szCs w:val="22"/>
        </w:rPr>
        <w:t xml:space="preserve"> </w:t>
      </w:r>
      <w:r w:rsidR="00444E43" w:rsidRPr="00CB41B1">
        <w:rPr>
          <w:szCs w:val="22"/>
        </w:rPr>
        <w:t>mode</w:t>
      </w:r>
      <w:r w:rsidR="00444E43">
        <w:rPr>
          <w:szCs w:val="22"/>
        </w:rPr>
        <w:t>s</w:t>
      </w:r>
      <w:r w:rsidR="00745F46" w:rsidRPr="00CB41B1">
        <w:rPr>
          <w:szCs w:val="22"/>
        </w:rPr>
        <w:t>.</w:t>
      </w:r>
      <w:r w:rsidR="00EA08C0">
        <w:rPr>
          <w:szCs w:val="22"/>
        </w:rPr>
        <w:t xml:space="preserve"> </w:t>
      </w:r>
    </w:p>
    <w:p w:rsidR="008A2E06" w:rsidRPr="00CB41B1" w:rsidRDefault="00314755" w:rsidP="008A2E06">
      <w:pPr>
        <w:tabs>
          <w:tab w:val="left" w:pos="284"/>
        </w:tabs>
        <w:ind w:left="284" w:hanging="284"/>
        <w:jc w:val="center"/>
        <w:rPr>
          <w:noProof/>
          <w:lang w:eastAsia="ko-KR"/>
        </w:rPr>
      </w:pPr>
      <w:r w:rsidRPr="00CB41B1">
        <w:object w:dxaOrig="9415" w:dyaOrig="2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8pt;height:80.65pt" o:ole="">
            <v:imagedata r:id="rId14" o:title=""/>
          </v:shape>
          <o:OLEObject Type="Embed" ProgID="Visio.Drawing.11" ShapeID="_x0000_i1025" DrawAspect="Content" ObjectID="_1465394094" r:id="rId15"/>
        </w:object>
      </w:r>
    </w:p>
    <w:p w:rsidR="008A2E06" w:rsidRPr="00CB41B1" w:rsidRDefault="008A2E06" w:rsidP="008A2E06">
      <w:pPr>
        <w:pStyle w:val="Caption"/>
        <w:jc w:val="center"/>
      </w:pPr>
      <w:bookmarkStart w:id="3" w:name="_Ref389757735"/>
      <w:r w:rsidRPr="00CB41B1">
        <w:t xml:space="preserve">Figure </w:t>
      </w:r>
      <w:r w:rsidR="00C64FCE">
        <w:fldChar w:fldCharType="begin"/>
      </w:r>
      <w:r w:rsidR="00C563E1">
        <w:instrText xml:space="preserve"> SEQ Figure \* ARABIC </w:instrText>
      </w:r>
      <w:r w:rsidR="00C64FCE">
        <w:fldChar w:fldCharType="separate"/>
      </w:r>
      <w:r w:rsidR="00B47237">
        <w:rPr>
          <w:noProof/>
        </w:rPr>
        <w:t>1</w:t>
      </w:r>
      <w:r w:rsidR="00C64FCE">
        <w:rPr>
          <w:noProof/>
        </w:rPr>
        <w:fldChar w:fldCharType="end"/>
      </w:r>
      <w:bookmarkEnd w:id="3"/>
      <w:r w:rsidRPr="00CB41B1">
        <w:t>: simplified block synoptic of the encoding process.</w:t>
      </w:r>
    </w:p>
    <w:p w:rsidR="00F05F56" w:rsidRPr="00CB41B1" w:rsidRDefault="00F05F56" w:rsidP="00F05F56">
      <w:pPr>
        <w:jc w:val="both"/>
        <w:rPr>
          <w:szCs w:val="22"/>
        </w:rPr>
      </w:pPr>
      <w:r w:rsidRPr="00CB41B1">
        <w:rPr>
          <w:szCs w:val="22"/>
        </w:rPr>
        <w:t xml:space="preserve">The process for generating the modulation picture is the same for </w:t>
      </w:r>
      <w:proofErr w:type="spellStart"/>
      <w:r w:rsidR="002A687F">
        <w:rPr>
          <w:szCs w:val="22"/>
        </w:rPr>
        <w:t>YCbCr</w:t>
      </w:r>
      <w:proofErr w:type="spellEnd"/>
      <w:r w:rsidRPr="00CB41B1">
        <w:rPr>
          <w:szCs w:val="22"/>
        </w:rPr>
        <w:t xml:space="preserve"> and </w:t>
      </w:r>
      <w:r w:rsidR="002A687F">
        <w:rPr>
          <w:szCs w:val="22"/>
        </w:rPr>
        <w:t>Lab</w:t>
      </w:r>
      <w:r w:rsidR="00BC7329" w:rsidRPr="00BC7329">
        <w:rPr>
          <w:szCs w:val="22"/>
        </w:rPr>
        <w:t xml:space="preserve"> </w:t>
      </w:r>
      <w:r w:rsidR="00BC7329" w:rsidRPr="00CB41B1">
        <w:rPr>
          <w:szCs w:val="22"/>
        </w:rPr>
        <w:t>mode</w:t>
      </w:r>
      <w:r w:rsidR="00BC7329">
        <w:rPr>
          <w:szCs w:val="22"/>
        </w:rPr>
        <w:t>s (with different parameters settings)</w:t>
      </w:r>
      <w:r w:rsidRPr="00CB41B1">
        <w:rPr>
          <w:szCs w:val="22"/>
        </w:rPr>
        <w:t xml:space="preserve">. The idea is to create a modulation picture representative of the low frequency part of the luminance component of the HBD video. From there, a multiplicative residual is computed by dividing </w:t>
      </w:r>
      <w:r w:rsidR="00F3093C">
        <w:rPr>
          <w:szCs w:val="22"/>
        </w:rPr>
        <w:t>the</w:t>
      </w:r>
      <w:r w:rsidR="00F3093C" w:rsidRPr="00CB41B1">
        <w:rPr>
          <w:szCs w:val="22"/>
        </w:rPr>
        <w:t xml:space="preserve"> </w:t>
      </w:r>
      <w:r w:rsidRPr="00CB41B1">
        <w:rPr>
          <w:szCs w:val="22"/>
        </w:rPr>
        <w:t xml:space="preserve">HBD picture by the associated modulation picture and, by using suitable color transforms and mappings, a </w:t>
      </w:r>
      <w:r w:rsidR="00C440F2">
        <w:rPr>
          <w:szCs w:val="22"/>
        </w:rPr>
        <w:t>LBD</w:t>
      </w:r>
      <w:r w:rsidRPr="00CB41B1">
        <w:rPr>
          <w:szCs w:val="22"/>
        </w:rPr>
        <w:t xml:space="preserve"> picture is created.</w:t>
      </w:r>
      <w:r w:rsidR="00BC7329">
        <w:rPr>
          <w:szCs w:val="22"/>
        </w:rPr>
        <w:t xml:space="preserve"> The outputs of the decomposing process are:</w:t>
      </w:r>
    </w:p>
    <w:p w:rsidR="00F05F56" w:rsidRPr="00CB41B1" w:rsidRDefault="00BC7329" w:rsidP="00F05F56">
      <w:pPr>
        <w:numPr>
          <w:ilvl w:val="0"/>
          <w:numId w:val="22"/>
        </w:numPr>
        <w:jc w:val="both"/>
        <w:rPr>
          <w:szCs w:val="22"/>
        </w:rPr>
      </w:pPr>
      <w:r>
        <w:rPr>
          <w:szCs w:val="22"/>
        </w:rPr>
        <w:lastRenderedPageBreak/>
        <w:t>an</w:t>
      </w:r>
      <w:r w:rsidR="00F05F56" w:rsidRPr="00CB41B1">
        <w:rPr>
          <w:szCs w:val="22"/>
        </w:rPr>
        <w:t xml:space="preserve"> </w:t>
      </w:r>
      <w:r w:rsidR="00C440F2">
        <w:rPr>
          <w:szCs w:val="22"/>
        </w:rPr>
        <w:t>LBD</w:t>
      </w:r>
      <w:r w:rsidR="00F05F56" w:rsidRPr="00CB41B1">
        <w:rPr>
          <w:szCs w:val="22"/>
        </w:rPr>
        <w:t xml:space="preserve"> picture</w:t>
      </w:r>
    </w:p>
    <w:p w:rsidR="00F05F56" w:rsidRPr="00CB41B1" w:rsidRDefault="00BC7329" w:rsidP="00F05F56">
      <w:pPr>
        <w:numPr>
          <w:ilvl w:val="0"/>
          <w:numId w:val="22"/>
        </w:numPr>
        <w:jc w:val="both"/>
        <w:rPr>
          <w:szCs w:val="22"/>
        </w:rPr>
      </w:pPr>
      <w:r>
        <w:rPr>
          <w:szCs w:val="22"/>
        </w:rPr>
        <w:t>a</w:t>
      </w:r>
      <w:r w:rsidR="00F05F56" w:rsidRPr="00CB41B1">
        <w:rPr>
          <w:szCs w:val="22"/>
        </w:rPr>
        <w:t xml:space="preserve"> modulation picture</w:t>
      </w:r>
    </w:p>
    <w:p w:rsidR="00F05F56" w:rsidRPr="00CB41B1" w:rsidRDefault="00F05F56" w:rsidP="00F05F56">
      <w:pPr>
        <w:numPr>
          <w:ilvl w:val="0"/>
          <w:numId w:val="22"/>
        </w:numPr>
        <w:jc w:val="both"/>
        <w:rPr>
          <w:szCs w:val="22"/>
        </w:rPr>
      </w:pPr>
      <w:r w:rsidRPr="00CB41B1">
        <w:rPr>
          <w:szCs w:val="22"/>
        </w:rPr>
        <w:t xml:space="preserve">some parameters </w:t>
      </w:r>
      <w:r w:rsidR="00BC7329">
        <w:rPr>
          <w:szCs w:val="22"/>
        </w:rPr>
        <w:t>to control the recomposing process</w:t>
      </w:r>
      <w:r w:rsidRPr="00CB41B1">
        <w:rPr>
          <w:szCs w:val="22"/>
        </w:rPr>
        <w:t>.</w:t>
      </w:r>
    </w:p>
    <w:p w:rsidR="00580DC8" w:rsidRPr="00CB41B1" w:rsidRDefault="00580DC8" w:rsidP="0068382D">
      <w:pPr>
        <w:pStyle w:val="Heading1"/>
      </w:pPr>
      <w:bookmarkStart w:id="4" w:name="_Toc391472057"/>
      <w:bookmarkStart w:id="5" w:name="_Ref389774026"/>
      <w:bookmarkStart w:id="6" w:name="_Toc391480811"/>
      <w:bookmarkEnd w:id="4"/>
      <w:r w:rsidRPr="00CB41B1">
        <w:t>Modulation picture generation</w:t>
      </w:r>
      <w:r w:rsidR="00C24417" w:rsidRPr="00CB41B1">
        <w:t xml:space="preserve"> process</w:t>
      </w:r>
      <w:bookmarkEnd w:id="5"/>
      <w:bookmarkEnd w:id="6"/>
    </w:p>
    <w:p w:rsidR="00186D9F" w:rsidRPr="00CB41B1" w:rsidRDefault="00186D9F" w:rsidP="00DF2CBE">
      <w:pPr>
        <w:pStyle w:val="Heading2"/>
      </w:pPr>
      <w:bookmarkStart w:id="7" w:name="_Toc390171975"/>
      <w:bookmarkStart w:id="8" w:name="_Toc391382396"/>
      <w:bookmarkStart w:id="9" w:name="_Toc391384351"/>
      <w:bookmarkStart w:id="10" w:name="_Toc391385199"/>
      <w:bookmarkStart w:id="11" w:name="_Toc391385626"/>
      <w:bookmarkStart w:id="12" w:name="_Toc391391489"/>
      <w:bookmarkStart w:id="13" w:name="_Toc391472059"/>
      <w:bookmarkStart w:id="14" w:name="_Toc391480812"/>
      <w:bookmarkEnd w:id="7"/>
      <w:bookmarkEnd w:id="8"/>
      <w:bookmarkEnd w:id="9"/>
      <w:bookmarkEnd w:id="10"/>
      <w:bookmarkEnd w:id="11"/>
      <w:bookmarkEnd w:id="12"/>
      <w:bookmarkEnd w:id="13"/>
      <w:r w:rsidRPr="00186D9F">
        <w:t xml:space="preserve">Modelling of the modulation picture by separable </w:t>
      </w:r>
      <w:r w:rsidR="008F2A51">
        <w:t>Shape functions</w:t>
      </w:r>
      <w:bookmarkEnd w:id="14"/>
    </w:p>
    <w:p w:rsidR="00531BAF" w:rsidRPr="00CB41B1" w:rsidRDefault="00564874" w:rsidP="00CB41B1">
      <w:pPr>
        <w:jc w:val="both"/>
        <w:rPr>
          <w:szCs w:val="22"/>
        </w:rPr>
      </w:pPr>
      <w:r>
        <w:rPr>
          <w:szCs w:val="22"/>
        </w:rPr>
        <w:t>T</w:t>
      </w:r>
      <w:r w:rsidR="00531BAF" w:rsidRPr="00CB41B1">
        <w:rPr>
          <w:szCs w:val="22"/>
        </w:rPr>
        <w:t xml:space="preserve">he modulation picture </w:t>
      </w:r>
      <w:r>
        <w:rPr>
          <w:szCs w:val="22"/>
        </w:rPr>
        <w:t xml:space="preserve">is </w:t>
      </w:r>
      <w:r w:rsidR="009D2F14">
        <w:rPr>
          <w:szCs w:val="22"/>
        </w:rPr>
        <w:t>generated from</w:t>
      </w:r>
      <w:r>
        <w:rPr>
          <w:szCs w:val="22"/>
        </w:rPr>
        <w:t xml:space="preserve"> the </w:t>
      </w:r>
      <w:r w:rsidRPr="00CB41B1">
        <w:rPr>
          <w:szCs w:val="22"/>
        </w:rPr>
        <w:t xml:space="preserve">linear luminance component Y </w:t>
      </w:r>
      <w:r>
        <w:rPr>
          <w:szCs w:val="22"/>
        </w:rPr>
        <w:t xml:space="preserve">of the </w:t>
      </w:r>
      <w:r w:rsidRPr="00CB41B1">
        <w:rPr>
          <w:szCs w:val="22"/>
        </w:rPr>
        <w:t>HBD video</w:t>
      </w:r>
      <w:r w:rsidR="00531BAF" w:rsidRPr="00CB41B1">
        <w:rPr>
          <w:szCs w:val="22"/>
        </w:rPr>
        <w:t>. In case the input format is</w:t>
      </w:r>
      <w:r w:rsidR="00BB23BC" w:rsidRPr="00CB41B1">
        <w:rPr>
          <w:szCs w:val="22"/>
        </w:rPr>
        <w:t xml:space="preserve"> linear </w:t>
      </w:r>
      <w:r w:rsidR="00531BAF" w:rsidRPr="00CB41B1">
        <w:rPr>
          <w:szCs w:val="22"/>
        </w:rPr>
        <w:t>XYZ, this component is simply the input Y</w:t>
      </w:r>
      <w:r w:rsidR="00BB23BC" w:rsidRPr="00CB41B1">
        <w:rPr>
          <w:szCs w:val="22"/>
        </w:rPr>
        <w:t xml:space="preserve">. Otherwise, a pre-processing is needed to get the linear Y component, for instance from a </w:t>
      </w:r>
      <w:proofErr w:type="spellStart"/>
      <w:r w:rsidR="00BB23BC" w:rsidRPr="00CB41B1">
        <w:rPr>
          <w:szCs w:val="22"/>
        </w:rPr>
        <w:t>gammatized</w:t>
      </w:r>
      <w:proofErr w:type="spellEnd"/>
      <w:r w:rsidR="00BB23BC" w:rsidRPr="00CB41B1">
        <w:rPr>
          <w:szCs w:val="22"/>
        </w:rPr>
        <w:t xml:space="preserve"> RGB input. </w:t>
      </w:r>
    </w:p>
    <w:p w:rsidR="009D2F14" w:rsidRDefault="00531BAF" w:rsidP="009D2F14">
      <w:pPr>
        <w:jc w:val="both"/>
        <w:rPr>
          <w:szCs w:val="22"/>
        </w:rPr>
      </w:pPr>
      <w:r w:rsidRPr="00CB41B1">
        <w:rPr>
          <w:szCs w:val="22"/>
        </w:rPr>
        <w:t>Th</w:t>
      </w:r>
      <w:r w:rsidR="00BB23BC" w:rsidRPr="00CB41B1">
        <w:rPr>
          <w:szCs w:val="22"/>
        </w:rPr>
        <w:t>e</w:t>
      </w:r>
      <w:r w:rsidR="009D2F14">
        <w:rPr>
          <w:szCs w:val="22"/>
        </w:rPr>
        <w:t xml:space="preserve"> process consists in extracting </w:t>
      </w:r>
      <w:r w:rsidR="00564874">
        <w:rPr>
          <w:szCs w:val="22"/>
        </w:rPr>
        <w:t>a smooth (low frequency) version of the</w:t>
      </w:r>
      <w:r w:rsidR="00BB23BC" w:rsidRPr="00CB41B1">
        <w:rPr>
          <w:szCs w:val="22"/>
        </w:rPr>
        <w:t xml:space="preserve"> logarithm</w:t>
      </w:r>
      <w:r w:rsidRPr="00CB41B1">
        <w:rPr>
          <w:szCs w:val="22"/>
        </w:rPr>
        <w:t xml:space="preserve"> luminance </w:t>
      </w:r>
      <w:r w:rsidR="00BB23BC" w:rsidRPr="00CB41B1">
        <w:rPr>
          <w:szCs w:val="22"/>
        </w:rPr>
        <w:t xml:space="preserve">picture </w:t>
      </w:r>
      <w:r w:rsidR="00564874" w:rsidRPr="00CB41B1">
        <w:rPr>
          <w:szCs w:val="22"/>
        </w:rPr>
        <w:t>L</w:t>
      </w:r>
      <w:r w:rsidR="007D1295">
        <w:rPr>
          <w:szCs w:val="22"/>
        </w:rPr>
        <w:t> </w:t>
      </w:r>
      <w:r w:rsidR="00564874" w:rsidRPr="00CB41B1">
        <w:rPr>
          <w:szCs w:val="22"/>
        </w:rPr>
        <w:t>=</w:t>
      </w:r>
      <w:r w:rsidR="007D1295">
        <w:rPr>
          <w:szCs w:val="22"/>
        </w:rPr>
        <w:t> </w:t>
      </w:r>
      <w:r w:rsidR="00564874" w:rsidRPr="00CB41B1">
        <w:rPr>
          <w:szCs w:val="22"/>
        </w:rPr>
        <w:t>log(Y)</w:t>
      </w:r>
      <w:r w:rsidR="00564874">
        <w:rPr>
          <w:szCs w:val="22"/>
        </w:rPr>
        <w:t>. Several solutions may be used for this smooth</w:t>
      </w:r>
      <w:r w:rsidR="00A45520">
        <w:rPr>
          <w:szCs w:val="22"/>
        </w:rPr>
        <w:t xml:space="preserve">ing process. The option proposed in this contribution is to model the </w:t>
      </w:r>
      <w:r w:rsidR="00A45520" w:rsidRPr="00CB41B1">
        <w:rPr>
          <w:szCs w:val="22"/>
        </w:rPr>
        <w:t xml:space="preserve">modulation picture </w:t>
      </w:r>
      <w:r w:rsidR="00A45520">
        <w:rPr>
          <w:szCs w:val="22"/>
        </w:rPr>
        <w:t>as</w:t>
      </w:r>
      <w:r w:rsidR="00A45520" w:rsidRPr="00CB41B1">
        <w:rPr>
          <w:szCs w:val="22"/>
        </w:rPr>
        <w:t xml:space="preserve"> a linear combination of </w:t>
      </w:r>
      <w:r w:rsidR="005A747C">
        <w:rPr>
          <w:szCs w:val="22"/>
        </w:rPr>
        <w:t xml:space="preserve">pre-defined </w:t>
      </w:r>
      <w:r w:rsidR="008F2A51">
        <w:rPr>
          <w:szCs w:val="22"/>
        </w:rPr>
        <w:t>Shape Functions (</w:t>
      </w:r>
      <w:r w:rsidR="00A45520" w:rsidRPr="00CB41B1">
        <w:rPr>
          <w:szCs w:val="22"/>
        </w:rPr>
        <w:t>SF</w:t>
      </w:r>
      <w:r w:rsidR="00A45520">
        <w:rPr>
          <w:szCs w:val="22"/>
        </w:rPr>
        <w:t>s)</w:t>
      </w:r>
      <w:r w:rsidR="000847AC">
        <w:rPr>
          <w:szCs w:val="22"/>
        </w:rPr>
        <w:t xml:space="preserve">, as illustrated in </w:t>
      </w:r>
      <w:r w:rsidR="00C64FCE">
        <w:rPr>
          <w:szCs w:val="22"/>
        </w:rPr>
        <w:fldChar w:fldCharType="begin"/>
      </w:r>
      <w:r w:rsidR="000847AC">
        <w:rPr>
          <w:szCs w:val="22"/>
        </w:rPr>
        <w:instrText xml:space="preserve"> REF _Ref391381214 \h </w:instrText>
      </w:r>
      <w:r w:rsidR="00C64FCE">
        <w:rPr>
          <w:szCs w:val="22"/>
        </w:rPr>
      </w:r>
      <w:r w:rsidR="00C64FCE">
        <w:rPr>
          <w:szCs w:val="22"/>
        </w:rPr>
        <w:fldChar w:fldCharType="separate"/>
      </w:r>
      <w:r w:rsidR="00B47237">
        <w:t xml:space="preserve">Figure </w:t>
      </w:r>
      <w:r w:rsidR="00B47237">
        <w:rPr>
          <w:noProof/>
        </w:rPr>
        <w:t>2</w:t>
      </w:r>
      <w:r w:rsidR="00C64FCE">
        <w:rPr>
          <w:szCs w:val="22"/>
        </w:rPr>
        <w:fldChar w:fldCharType="end"/>
      </w:r>
      <w:r w:rsidR="00A45520">
        <w:rPr>
          <w:szCs w:val="22"/>
        </w:rPr>
        <w:t>.</w:t>
      </w:r>
      <w:r w:rsidR="005A747C">
        <w:rPr>
          <w:szCs w:val="22"/>
        </w:rPr>
        <w:t xml:space="preserve"> </w:t>
      </w:r>
      <w:r w:rsidR="008F2A51">
        <w:rPr>
          <w:szCs w:val="22"/>
        </w:rPr>
        <w:t xml:space="preserve">The </w:t>
      </w:r>
      <w:r w:rsidR="009D2F14" w:rsidRPr="00CB41B1">
        <w:rPr>
          <w:szCs w:val="22"/>
        </w:rPr>
        <w:t>SF</w:t>
      </w:r>
      <w:r w:rsidR="008F2A51">
        <w:rPr>
          <w:szCs w:val="22"/>
        </w:rPr>
        <w:t>s</w:t>
      </w:r>
      <w:r w:rsidR="009D2F14" w:rsidRPr="00CB41B1">
        <w:rPr>
          <w:szCs w:val="22"/>
        </w:rPr>
        <w:t xml:space="preserve"> </w:t>
      </w:r>
      <w:r w:rsidR="00BF27B7">
        <w:rPr>
          <w:szCs w:val="22"/>
        </w:rPr>
        <w:t xml:space="preserve">are </w:t>
      </w:r>
      <w:r w:rsidR="00201BC1">
        <w:rPr>
          <w:szCs w:val="22"/>
        </w:rPr>
        <w:t xml:space="preserve">mathematically </w:t>
      </w:r>
      <w:r w:rsidR="009D2F14">
        <w:rPr>
          <w:szCs w:val="22"/>
        </w:rPr>
        <w:t>built</w:t>
      </w:r>
      <w:r w:rsidR="009D2F14" w:rsidRPr="00CB41B1">
        <w:rPr>
          <w:szCs w:val="22"/>
        </w:rPr>
        <w:t xml:space="preserve"> </w:t>
      </w:r>
      <w:r w:rsidR="00201BC1" w:rsidRPr="00CB41B1">
        <w:rPr>
          <w:szCs w:val="22"/>
        </w:rPr>
        <w:t xml:space="preserve">as partition of unity </w:t>
      </w:r>
      <w:r w:rsidR="009D2F14" w:rsidRPr="00CB41B1">
        <w:rPr>
          <w:szCs w:val="22"/>
        </w:rPr>
        <w:t>such that the luminance picture is fitted at best with a low amount of data and enough smoothness</w:t>
      </w:r>
      <w:r w:rsidR="00201BC1">
        <w:rPr>
          <w:szCs w:val="22"/>
        </w:rPr>
        <w:t xml:space="preserve">. </w:t>
      </w:r>
      <w:r w:rsidR="009D2F14">
        <w:rPr>
          <w:szCs w:val="22"/>
        </w:rPr>
        <w:t xml:space="preserve">Prior to this modeling process, a </w:t>
      </w:r>
      <w:proofErr w:type="spellStart"/>
      <w:r w:rsidR="009D2F14">
        <w:rPr>
          <w:szCs w:val="22"/>
        </w:rPr>
        <w:t>thresholding</w:t>
      </w:r>
      <w:proofErr w:type="spellEnd"/>
      <w:r w:rsidR="009D2F14">
        <w:rPr>
          <w:szCs w:val="22"/>
        </w:rPr>
        <w:t xml:space="preserve"> is first applied in order to avoid extre</w:t>
      </w:r>
      <w:r w:rsidR="00EA08C0">
        <w:rPr>
          <w:szCs w:val="22"/>
        </w:rPr>
        <w:t xml:space="preserve">me values from influencing the </w:t>
      </w:r>
      <w:r w:rsidR="009D2F14">
        <w:rPr>
          <w:szCs w:val="22"/>
        </w:rPr>
        <w:t xml:space="preserve">SF-model fitting. </w:t>
      </w:r>
    </w:p>
    <w:p w:rsidR="00531BAF" w:rsidRDefault="00531BAF" w:rsidP="00CB41B1">
      <w:pPr>
        <w:jc w:val="both"/>
        <w:rPr>
          <w:szCs w:val="22"/>
        </w:rPr>
      </w:pPr>
      <w:r w:rsidRPr="00CB41B1">
        <w:rPr>
          <w:szCs w:val="22"/>
        </w:rPr>
        <w:t xml:space="preserve">Let </w:t>
      </w:r>
      <w:proofErr w:type="spellStart"/>
      <w:r w:rsidRPr="00CB41B1">
        <w:rPr>
          <w:szCs w:val="22"/>
        </w:rPr>
        <w:t>ψ</w:t>
      </w:r>
      <w:r w:rsidRPr="00CB41B1">
        <w:rPr>
          <w:szCs w:val="22"/>
          <w:vertAlign w:val="subscript"/>
        </w:rPr>
        <w:t>i</w:t>
      </w:r>
      <w:proofErr w:type="spellEnd"/>
      <w:r w:rsidRPr="00CB41B1">
        <w:rPr>
          <w:szCs w:val="22"/>
        </w:rPr>
        <w:t xml:space="preserve"> be a </w:t>
      </w:r>
      <w:r w:rsidR="00657905" w:rsidRPr="00CB41B1">
        <w:rPr>
          <w:szCs w:val="22"/>
        </w:rPr>
        <w:t>SF</w:t>
      </w:r>
      <w:r w:rsidRPr="00CB41B1">
        <w:rPr>
          <w:szCs w:val="22"/>
        </w:rPr>
        <w:t xml:space="preserve"> </w:t>
      </w:r>
      <w:r w:rsidR="008A7E99">
        <w:rPr>
          <w:szCs w:val="22"/>
        </w:rPr>
        <w:t xml:space="preserve">(one-dimensional coefficients array) </w:t>
      </w:r>
      <w:r w:rsidRPr="00CB41B1">
        <w:rPr>
          <w:szCs w:val="22"/>
        </w:rPr>
        <w:t xml:space="preserve">with weight </w:t>
      </w:r>
      <w:proofErr w:type="spellStart"/>
      <w:r w:rsidR="00657905" w:rsidRPr="00CB41B1">
        <w:rPr>
          <w:szCs w:val="22"/>
        </w:rPr>
        <w:t>a</w:t>
      </w:r>
      <w:r w:rsidRPr="00CB41B1">
        <w:rPr>
          <w:szCs w:val="22"/>
          <w:vertAlign w:val="subscript"/>
        </w:rPr>
        <w:t>i</w:t>
      </w:r>
      <w:proofErr w:type="spellEnd"/>
      <w:r w:rsidRPr="00CB41B1">
        <w:rPr>
          <w:szCs w:val="22"/>
        </w:rPr>
        <w:t xml:space="preserve">. The </w:t>
      </w:r>
      <w:r w:rsidR="00657905" w:rsidRPr="00CB41B1">
        <w:rPr>
          <w:szCs w:val="22"/>
        </w:rPr>
        <w:t xml:space="preserve">modulation picture </w:t>
      </w:r>
      <w:proofErr w:type="spellStart"/>
      <w:r w:rsidR="00932017">
        <w:rPr>
          <w:szCs w:val="22"/>
        </w:rPr>
        <w:t>P</w:t>
      </w:r>
      <w:r w:rsidR="00932017" w:rsidRPr="00932017">
        <w:rPr>
          <w:szCs w:val="22"/>
          <w:vertAlign w:val="subscript"/>
        </w:rPr>
        <w:t>mod</w:t>
      </w:r>
      <w:proofErr w:type="spellEnd"/>
      <w:r w:rsidR="005A747C">
        <w:rPr>
          <w:szCs w:val="22"/>
        </w:rPr>
        <w:t xml:space="preserve"> i</w:t>
      </w:r>
      <w:r w:rsidRPr="00CB41B1">
        <w:rPr>
          <w:szCs w:val="22"/>
        </w:rPr>
        <w:t>s the linear combination</w:t>
      </w:r>
      <w:r w:rsidR="00201BC1">
        <w:rPr>
          <w:szCs w:val="22"/>
        </w:rPr>
        <w:t xml:space="preserve"> of coefficients </w:t>
      </w:r>
      <w:proofErr w:type="spellStart"/>
      <w:r w:rsidR="00201BC1">
        <w:rPr>
          <w:szCs w:val="22"/>
        </w:rPr>
        <w:t>a</w:t>
      </w:r>
      <w:r w:rsidR="00201BC1" w:rsidRPr="00DF2CBE">
        <w:rPr>
          <w:szCs w:val="22"/>
          <w:vertAlign w:val="subscript"/>
        </w:rPr>
        <w:t>i</w:t>
      </w:r>
      <w:proofErr w:type="spellEnd"/>
      <w:r w:rsidR="008F2A51">
        <w:rPr>
          <w:szCs w:val="22"/>
        </w:rPr>
        <w:t xml:space="preserve"> by </w:t>
      </w:r>
      <w:r w:rsidR="00201BC1">
        <w:rPr>
          <w:szCs w:val="22"/>
        </w:rPr>
        <w:t>SF</w:t>
      </w:r>
      <w:r w:rsidR="00201BC1" w:rsidRPr="00201BC1">
        <w:rPr>
          <w:szCs w:val="22"/>
        </w:rPr>
        <w:t xml:space="preserve"> </w:t>
      </w:r>
      <w:proofErr w:type="spellStart"/>
      <w:r w:rsidR="00201BC1" w:rsidRPr="00CB41B1">
        <w:rPr>
          <w:szCs w:val="22"/>
        </w:rPr>
        <w:t>ψ</w:t>
      </w:r>
      <w:r w:rsidR="00201BC1" w:rsidRPr="00CB41B1">
        <w:rPr>
          <w:szCs w:val="22"/>
          <w:vertAlign w:val="subscript"/>
        </w:rPr>
        <w:t>i</w:t>
      </w:r>
      <w:proofErr w:type="spellEnd"/>
      <w:r w:rsidR="00201BC1" w:rsidRPr="00DF2CBE">
        <w:rPr>
          <w:szCs w:val="22"/>
        </w:rPr>
        <w:t xml:space="preserve"> </w:t>
      </w:r>
      <w:r w:rsidR="00D52739" w:rsidRPr="00DF2CBE">
        <w:rPr>
          <w:szCs w:val="22"/>
        </w:rPr>
        <w:t xml:space="preserve">, for </w:t>
      </w:r>
      <w:proofErr w:type="spellStart"/>
      <w:r w:rsidR="00D52739">
        <w:rPr>
          <w:szCs w:val="22"/>
        </w:rPr>
        <w:t>i</w:t>
      </w:r>
      <w:proofErr w:type="spellEnd"/>
      <w:r w:rsidR="00D52739">
        <w:rPr>
          <w:szCs w:val="22"/>
        </w:rPr>
        <w:t xml:space="preserve"> corresponding to a spar</w:t>
      </w:r>
      <w:r w:rsidR="007345CA">
        <w:rPr>
          <w:szCs w:val="22"/>
        </w:rPr>
        <w:t>se sampling of the picture grid. T</w:t>
      </w:r>
      <w:r w:rsidR="00201BC1">
        <w:rPr>
          <w:szCs w:val="22"/>
        </w:rPr>
        <w:t>he c</w:t>
      </w:r>
      <w:r w:rsidR="00201BC1" w:rsidRPr="00CB41B1">
        <w:rPr>
          <w:szCs w:val="22"/>
        </w:rPr>
        <w:t xml:space="preserve">oefficients </w:t>
      </w:r>
      <w:proofErr w:type="spellStart"/>
      <w:r w:rsidR="00201BC1" w:rsidRPr="00CB41B1">
        <w:rPr>
          <w:szCs w:val="22"/>
        </w:rPr>
        <w:t>a</w:t>
      </w:r>
      <w:r w:rsidR="00201BC1" w:rsidRPr="00CB41B1">
        <w:rPr>
          <w:szCs w:val="22"/>
          <w:vertAlign w:val="subscript"/>
        </w:rPr>
        <w:t>i</w:t>
      </w:r>
      <w:proofErr w:type="spellEnd"/>
      <w:r w:rsidR="00201BC1" w:rsidRPr="00CB41B1">
        <w:rPr>
          <w:szCs w:val="22"/>
        </w:rPr>
        <w:t xml:space="preserve"> </w:t>
      </w:r>
      <w:r w:rsidR="00201BC1">
        <w:rPr>
          <w:szCs w:val="22"/>
        </w:rPr>
        <w:t>are identified by</w:t>
      </w:r>
      <w:r w:rsidR="00201BC1" w:rsidRPr="00CB41B1">
        <w:rPr>
          <w:szCs w:val="22"/>
        </w:rPr>
        <w:t xml:space="preserve"> least mean square method</w:t>
      </w:r>
      <w:r w:rsidR="007345CA">
        <w:rPr>
          <w:szCs w:val="22"/>
        </w:rPr>
        <w:t xml:space="preserve"> as</w:t>
      </w:r>
      <w:r w:rsidR="00D60A4C">
        <w:rPr>
          <w:szCs w:val="22"/>
        </w:rPr>
        <w:t xml:space="preserve"> described in the next sub-section.</w:t>
      </w:r>
    </w:p>
    <w:p w:rsidR="00665D89" w:rsidRPr="00EA08C0" w:rsidRDefault="009B178A" w:rsidP="00DF2CBE">
      <w:pPr>
        <w:spacing w:before="0"/>
        <w:jc w:val="center"/>
        <w:rPr>
          <w:szCs w:val="22"/>
          <w:lang w:eastAsia="ja-JP"/>
        </w:rPr>
      </w:pPr>
      <m:oMathPara>
        <m:oMath>
          <m:sSub>
            <m:sSubPr>
              <m:ctrlPr>
                <w:rPr>
                  <w:rFonts w:ascii="Cambria Math" w:eastAsia="MS Mincho" w:hAnsi="Cambria Math"/>
                  <w:szCs w:val="22"/>
                  <w:lang w:eastAsia="ja-JP"/>
                </w:rPr>
              </m:ctrlPr>
            </m:sSubPr>
            <m:e>
              <m:r>
                <m:rPr>
                  <m:sty m:val="p"/>
                </m:rPr>
                <w:rPr>
                  <w:rFonts w:ascii="Cambria Math" w:hAnsi="Cambria Math"/>
                </w:rPr>
                <m:t>P</m:t>
              </m:r>
            </m:e>
            <m:sub>
              <m:r>
                <w:rPr>
                  <w:rFonts w:ascii="Cambria Math" w:hAnsi="Cambria Math"/>
                </w:rPr>
                <m:t>mod</m:t>
              </m:r>
            </m:sub>
          </m:sSub>
          <m:r>
            <w:rPr>
              <w:rFonts w:ascii="Cambria Math" w:eastAsia="Cambria Math" w:hAnsi="Cambria Math" w:cs="Cambria Math"/>
            </w:rPr>
            <m:t>=</m:t>
          </m:r>
          <m:nary>
            <m:naryPr>
              <m:chr m:val="∑"/>
              <m:limLoc m:val="undOvr"/>
              <m:supHide m:val="1"/>
              <m:ctrlPr>
                <w:rPr>
                  <w:rFonts w:ascii="Cambria Math" w:eastAsia="Cambria Math" w:hAnsi="Cambria Math" w:cs="Cambria Math"/>
                  <w:i/>
                  <w:szCs w:val="22"/>
                  <w:lang w:eastAsia="ja-JP"/>
                </w:rPr>
              </m:ctrlPr>
            </m:naryPr>
            <m:sub>
              <m:r>
                <w:rPr>
                  <w:rFonts w:ascii="Cambria Math" w:eastAsia="Cambria Math" w:hAnsi="Cambria Math" w:cs="Cambria Math"/>
                </w:rPr>
                <m:t>i</m:t>
              </m:r>
            </m:sub>
            <m:sup/>
            <m:e>
              <m:sSub>
                <m:sSubPr>
                  <m:ctrlPr>
                    <w:rPr>
                      <w:rFonts w:ascii="Cambria Math" w:hAnsi="Cambria Math"/>
                      <w:i/>
                      <w:szCs w:val="22"/>
                    </w:rPr>
                  </m:ctrlPr>
                </m:sSubPr>
                <m:e>
                  <m:r>
                    <w:rPr>
                      <w:rFonts w:ascii="Cambria Math" w:hAnsi="Cambria Math"/>
                      <w:szCs w:val="22"/>
                    </w:rPr>
                    <m:t>a</m:t>
                  </m:r>
                </m:e>
                <m:sub>
                  <m:r>
                    <w:rPr>
                      <w:rFonts w:ascii="Cambria Math" w:hAnsi="Cambria Math"/>
                      <w:szCs w:val="22"/>
                    </w:rPr>
                    <m:t>i</m:t>
                  </m:r>
                </m:sub>
              </m:sSub>
              <m:sSub>
                <m:sSubPr>
                  <m:ctrlPr>
                    <w:rPr>
                      <w:rFonts w:ascii="Cambria Math" w:hAnsi="Cambria Math"/>
                      <w:i/>
                      <w:szCs w:val="22"/>
                    </w:rPr>
                  </m:ctrlPr>
                </m:sSubPr>
                <m:e>
                  <m:r>
                    <w:rPr>
                      <w:rFonts w:ascii="Cambria Math" w:hAnsi="Cambria Math"/>
                      <w:szCs w:val="22"/>
                    </w:rPr>
                    <m:t>ψ</m:t>
                  </m:r>
                </m:e>
                <m:sub>
                  <m:r>
                    <w:rPr>
                      <w:rFonts w:ascii="Cambria Math" w:hAnsi="Cambria Math"/>
                      <w:szCs w:val="22"/>
                    </w:rPr>
                    <m:t>i</m:t>
                  </m:r>
                </m:sub>
              </m:sSub>
            </m:e>
          </m:nary>
        </m:oMath>
      </m:oMathPara>
    </w:p>
    <w:p w:rsidR="00EA08C0" w:rsidRPr="00DF2CBE" w:rsidRDefault="00EA08C0" w:rsidP="00EA08C0">
      <w:pPr>
        <w:jc w:val="center"/>
        <w:rPr>
          <w:b/>
          <w:szCs w:val="22"/>
        </w:rPr>
      </w:pPr>
      <w:r>
        <w:object w:dxaOrig="4906" w:dyaOrig="2958">
          <v:shape id="_x0000_i1026" type="#_x0000_t75" style="width:245.95pt;height:149.2pt" o:ole="">
            <v:imagedata r:id="rId16" o:title=""/>
          </v:shape>
          <o:OLEObject Type="Embed" ProgID="Visio.Drawing.11" ShapeID="_x0000_i1026" DrawAspect="Content" ObjectID="_1465394095" r:id="rId17"/>
        </w:object>
      </w:r>
      <w:r>
        <w:t xml:space="preserve">     </w:t>
      </w:r>
      <w:r w:rsidRPr="00DF2CBE">
        <w:rPr>
          <w:noProof/>
          <w:szCs w:val="22"/>
          <w:lang w:eastAsia="ja-JP"/>
        </w:rPr>
        <w:drawing>
          <wp:inline distT="0" distB="0" distL="0" distR="0">
            <wp:extent cx="2576222" cy="1973788"/>
            <wp:effectExtent l="0" t="0" r="0" b="7620"/>
            <wp:docPr id="30" name="Picture 1" descr="C:\Users\lasserres\Documents\MATLAB\align images\PSF_analy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sserres\Documents\MATLAB\align images\PSF_analytical.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73725" cy="1971875"/>
                    </a:xfrm>
                    <a:prstGeom prst="rect">
                      <a:avLst/>
                    </a:prstGeom>
                    <a:noFill/>
                    <a:ln>
                      <a:noFill/>
                    </a:ln>
                  </pic:spPr>
                </pic:pic>
              </a:graphicData>
            </a:graphic>
          </wp:inline>
        </w:drawing>
      </w:r>
    </w:p>
    <w:p w:rsidR="00EA08C0" w:rsidRDefault="00EA08C0" w:rsidP="00EA08C0">
      <w:pPr>
        <w:pStyle w:val="Caption"/>
        <w:jc w:val="center"/>
      </w:pPr>
      <w:bookmarkStart w:id="15" w:name="_Ref391381214"/>
      <w:r>
        <w:t xml:space="preserve">Figure </w:t>
      </w:r>
      <w:r w:rsidR="00C64FCE">
        <w:fldChar w:fldCharType="begin"/>
      </w:r>
      <w:r>
        <w:instrText xml:space="preserve"> SEQ Figure \* ARABIC </w:instrText>
      </w:r>
      <w:r w:rsidR="00C64FCE">
        <w:fldChar w:fldCharType="separate"/>
      </w:r>
      <w:r>
        <w:rPr>
          <w:noProof/>
        </w:rPr>
        <w:t>2</w:t>
      </w:r>
      <w:r w:rsidR="00C64FCE">
        <w:fldChar w:fldCharType="end"/>
      </w:r>
      <w:bookmarkEnd w:id="15"/>
      <w:r>
        <w:t>: left: modulation picture modelling by SFs – right: used SF shape.</w:t>
      </w:r>
    </w:p>
    <w:p w:rsidR="00087A1A" w:rsidRPr="00CB41B1" w:rsidRDefault="00087A1A" w:rsidP="00DF2CBE">
      <w:pPr>
        <w:pStyle w:val="Heading2"/>
      </w:pPr>
      <w:bookmarkStart w:id="16" w:name="_Toc391382398"/>
      <w:bookmarkStart w:id="17" w:name="_Toc391384353"/>
      <w:bookmarkStart w:id="18" w:name="_Toc391385201"/>
      <w:bookmarkStart w:id="19" w:name="_Toc391385628"/>
      <w:bookmarkStart w:id="20" w:name="_Toc391391491"/>
      <w:bookmarkStart w:id="21" w:name="_Toc391472061"/>
      <w:bookmarkStart w:id="22" w:name="_Toc391382399"/>
      <w:bookmarkStart w:id="23" w:name="_Toc391384354"/>
      <w:bookmarkStart w:id="24" w:name="_Toc391385202"/>
      <w:bookmarkStart w:id="25" w:name="_Toc391385629"/>
      <w:bookmarkStart w:id="26" w:name="_Toc391391492"/>
      <w:bookmarkStart w:id="27" w:name="_Toc391472062"/>
      <w:bookmarkStart w:id="28" w:name="_Toc391382400"/>
      <w:bookmarkStart w:id="29" w:name="_Toc391384355"/>
      <w:bookmarkStart w:id="30" w:name="_Toc391385203"/>
      <w:bookmarkStart w:id="31" w:name="_Toc391385630"/>
      <w:bookmarkStart w:id="32" w:name="_Toc391391493"/>
      <w:bookmarkStart w:id="33" w:name="_Toc391472063"/>
      <w:bookmarkStart w:id="34" w:name="_Toc391382401"/>
      <w:bookmarkStart w:id="35" w:name="_Toc391384356"/>
      <w:bookmarkStart w:id="36" w:name="_Toc391385204"/>
      <w:bookmarkStart w:id="37" w:name="_Toc391385631"/>
      <w:bookmarkStart w:id="38" w:name="_Toc391391494"/>
      <w:bookmarkStart w:id="39" w:name="_Toc391472064"/>
      <w:bookmarkStart w:id="40" w:name="_Toc391382402"/>
      <w:bookmarkStart w:id="41" w:name="_Toc391384357"/>
      <w:bookmarkStart w:id="42" w:name="_Toc391385205"/>
      <w:bookmarkStart w:id="43" w:name="_Toc391385632"/>
      <w:bookmarkStart w:id="44" w:name="_Toc391391495"/>
      <w:bookmarkStart w:id="45" w:name="_Toc391472065"/>
      <w:bookmarkStart w:id="46" w:name="_Toc391382403"/>
      <w:bookmarkStart w:id="47" w:name="_Toc391384358"/>
      <w:bookmarkStart w:id="48" w:name="_Toc391385206"/>
      <w:bookmarkStart w:id="49" w:name="_Toc391385633"/>
      <w:bookmarkStart w:id="50" w:name="_Toc391391496"/>
      <w:bookmarkStart w:id="51" w:name="_Toc391472066"/>
      <w:bookmarkStart w:id="52" w:name="_Toc391382404"/>
      <w:bookmarkStart w:id="53" w:name="_Toc391384359"/>
      <w:bookmarkStart w:id="54" w:name="_Toc391385207"/>
      <w:bookmarkStart w:id="55" w:name="_Toc391385634"/>
      <w:bookmarkStart w:id="56" w:name="_Toc391391497"/>
      <w:bookmarkStart w:id="57" w:name="_Toc391472067"/>
      <w:bookmarkStart w:id="58" w:name="_Toc391382405"/>
      <w:bookmarkStart w:id="59" w:name="_Toc391384360"/>
      <w:bookmarkStart w:id="60" w:name="_Toc391385208"/>
      <w:bookmarkStart w:id="61" w:name="_Toc391385635"/>
      <w:bookmarkStart w:id="62" w:name="_Toc391391498"/>
      <w:bookmarkStart w:id="63" w:name="_Toc391472068"/>
      <w:bookmarkStart w:id="64" w:name="_Toc391382406"/>
      <w:bookmarkStart w:id="65" w:name="_Toc391384361"/>
      <w:bookmarkStart w:id="66" w:name="_Toc391385209"/>
      <w:bookmarkStart w:id="67" w:name="_Toc391385636"/>
      <w:bookmarkStart w:id="68" w:name="_Toc391391499"/>
      <w:bookmarkStart w:id="69" w:name="_Toc391472069"/>
      <w:bookmarkStart w:id="70" w:name="_Toc391382407"/>
      <w:bookmarkStart w:id="71" w:name="_Toc391384362"/>
      <w:bookmarkStart w:id="72" w:name="_Toc391385210"/>
      <w:bookmarkStart w:id="73" w:name="_Toc391385637"/>
      <w:bookmarkStart w:id="74" w:name="_Toc391391500"/>
      <w:bookmarkStart w:id="75" w:name="_Toc391472070"/>
      <w:bookmarkStart w:id="76" w:name="_Toc391382408"/>
      <w:bookmarkStart w:id="77" w:name="_Toc391384363"/>
      <w:bookmarkStart w:id="78" w:name="_Toc391385211"/>
      <w:bookmarkStart w:id="79" w:name="_Toc391385638"/>
      <w:bookmarkStart w:id="80" w:name="_Toc391391501"/>
      <w:bookmarkStart w:id="81" w:name="_Toc391472071"/>
      <w:bookmarkStart w:id="82" w:name="_Toc391382409"/>
      <w:bookmarkStart w:id="83" w:name="_Toc391384364"/>
      <w:bookmarkStart w:id="84" w:name="_Toc391385212"/>
      <w:bookmarkStart w:id="85" w:name="_Toc391385639"/>
      <w:bookmarkStart w:id="86" w:name="_Toc391391502"/>
      <w:bookmarkStart w:id="87" w:name="_Toc391472072"/>
      <w:bookmarkStart w:id="88" w:name="_Toc391382410"/>
      <w:bookmarkStart w:id="89" w:name="_Toc391384365"/>
      <w:bookmarkStart w:id="90" w:name="_Toc391385213"/>
      <w:bookmarkStart w:id="91" w:name="_Toc391385640"/>
      <w:bookmarkStart w:id="92" w:name="_Toc391391503"/>
      <w:bookmarkStart w:id="93" w:name="_Toc391472073"/>
      <w:bookmarkStart w:id="94" w:name="_Toc391382411"/>
      <w:bookmarkStart w:id="95" w:name="_Toc391384366"/>
      <w:bookmarkStart w:id="96" w:name="_Toc391385214"/>
      <w:bookmarkStart w:id="97" w:name="_Toc391385641"/>
      <w:bookmarkStart w:id="98" w:name="_Toc391391504"/>
      <w:bookmarkStart w:id="99" w:name="_Toc391472074"/>
      <w:bookmarkStart w:id="100" w:name="_Toc391382412"/>
      <w:bookmarkStart w:id="101" w:name="_Toc391384367"/>
      <w:bookmarkStart w:id="102" w:name="_Toc391385215"/>
      <w:bookmarkStart w:id="103" w:name="_Toc391385642"/>
      <w:bookmarkStart w:id="104" w:name="_Toc391391505"/>
      <w:bookmarkStart w:id="105" w:name="_Toc391472075"/>
      <w:bookmarkStart w:id="106" w:name="_Toc391382413"/>
      <w:bookmarkStart w:id="107" w:name="_Toc391384368"/>
      <w:bookmarkStart w:id="108" w:name="_Toc391385216"/>
      <w:bookmarkStart w:id="109" w:name="_Toc391385643"/>
      <w:bookmarkStart w:id="110" w:name="_Toc391391506"/>
      <w:bookmarkStart w:id="111" w:name="_Toc391472076"/>
      <w:bookmarkStart w:id="112" w:name="_Toc391382414"/>
      <w:bookmarkStart w:id="113" w:name="_Toc391384369"/>
      <w:bookmarkStart w:id="114" w:name="_Toc391385217"/>
      <w:bookmarkStart w:id="115" w:name="_Toc391385644"/>
      <w:bookmarkStart w:id="116" w:name="_Toc391391507"/>
      <w:bookmarkStart w:id="117" w:name="_Toc391472077"/>
      <w:bookmarkStart w:id="118" w:name="_Toc391382415"/>
      <w:bookmarkStart w:id="119" w:name="_Toc391384370"/>
      <w:bookmarkStart w:id="120" w:name="_Toc391385218"/>
      <w:bookmarkStart w:id="121" w:name="_Toc391385645"/>
      <w:bookmarkStart w:id="122" w:name="_Toc391391508"/>
      <w:bookmarkStart w:id="123" w:name="_Toc391472078"/>
      <w:bookmarkStart w:id="124" w:name="_Toc391382416"/>
      <w:bookmarkStart w:id="125" w:name="_Toc391384371"/>
      <w:bookmarkStart w:id="126" w:name="_Toc391385219"/>
      <w:bookmarkStart w:id="127" w:name="_Toc391385646"/>
      <w:bookmarkStart w:id="128" w:name="_Toc391391509"/>
      <w:bookmarkStart w:id="129" w:name="_Toc391472079"/>
      <w:bookmarkStart w:id="130" w:name="_Toc391382417"/>
      <w:bookmarkStart w:id="131" w:name="_Toc391384372"/>
      <w:bookmarkStart w:id="132" w:name="_Toc391385220"/>
      <w:bookmarkStart w:id="133" w:name="_Toc391385647"/>
      <w:bookmarkStart w:id="134" w:name="_Toc391391510"/>
      <w:bookmarkStart w:id="135" w:name="_Toc391472080"/>
      <w:bookmarkStart w:id="136" w:name="_Toc391382418"/>
      <w:bookmarkStart w:id="137" w:name="_Toc391384373"/>
      <w:bookmarkStart w:id="138" w:name="_Toc391385221"/>
      <w:bookmarkStart w:id="139" w:name="_Toc391385648"/>
      <w:bookmarkStart w:id="140" w:name="_Toc391391511"/>
      <w:bookmarkStart w:id="141" w:name="_Toc391472081"/>
      <w:bookmarkStart w:id="142" w:name="_Toc391382419"/>
      <w:bookmarkStart w:id="143" w:name="_Toc391384374"/>
      <w:bookmarkStart w:id="144" w:name="_Toc391385222"/>
      <w:bookmarkStart w:id="145" w:name="_Toc391385649"/>
      <w:bookmarkStart w:id="146" w:name="_Toc391391512"/>
      <w:bookmarkStart w:id="147" w:name="_Toc391472082"/>
      <w:bookmarkStart w:id="148" w:name="_Toc391382420"/>
      <w:bookmarkStart w:id="149" w:name="_Toc391384375"/>
      <w:bookmarkStart w:id="150" w:name="_Toc391385223"/>
      <w:bookmarkStart w:id="151" w:name="_Toc391385650"/>
      <w:bookmarkStart w:id="152" w:name="_Toc391391513"/>
      <w:bookmarkStart w:id="153" w:name="_Toc391472083"/>
      <w:bookmarkStart w:id="154" w:name="_Toc391382421"/>
      <w:bookmarkStart w:id="155" w:name="_Toc391384376"/>
      <w:bookmarkStart w:id="156" w:name="_Toc391385224"/>
      <w:bookmarkStart w:id="157" w:name="_Toc391385651"/>
      <w:bookmarkStart w:id="158" w:name="_Toc391391514"/>
      <w:bookmarkStart w:id="159" w:name="_Toc391472084"/>
      <w:bookmarkStart w:id="160" w:name="_Toc391382422"/>
      <w:bookmarkStart w:id="161" w:name="_Toc391384377"/>
      <w:bookmarkStart w:id="162" w:name="_Toc391385225"/>
      <w:bookmarkStart w:id="163" w:name="_Toc391385652"/>
      <w:bookmarkStart w:id="164" w:name="_Toc391391515"/>
      <w:bookmarkStart w:id="165" w:name="_Toc391472085"/>
      <w:bookmarkStart w:id="166" w:name="_Toc391382423"/>
      <w:bookmarkStart w:id="167" w:name="_Toc391384378"/>
      <w:bookmarkStart w:id="168" w:name="_Toc391385226"/>
      <w:bookmarkStart w:id="169" w:name="_Toc391385653"/>
      <w:bookmarkStart w:id="170" w:name="_Toc391391516"/>
      <w:bookmarkStart w:id="171" w:name="_Toc391472086"/>
      <w:bookmarkStart w:id="172" w:name="_Toc391382424"/>
      <w:bookmarkStart w:id="173" w:name="_Toc391384379"/>
      <w:bookmarkStart w:id="174" w:name="_Toc391385227"/>
      <w:bookmarkStart w:id="175" w:name="_Toc391385654"/>
      <w:bookmarkStart w:id="176" w:name="_Toc391391517"/>
      <w:bookmarkStart w:id="177" w:name="_Toc391472087"/>
      <w:bookmarkStart w:id="178" w:name="_Toc391382425"/>
      <w:bookmarkStart w:id="179" w:name="_Toc391384380"/>
      <w:bookmarkStart w:id="180" w:name="_Toc391385228"/>
      <w:bookmarkStart w:id="181" w:name="_Toc391385655"/>
      <w:bookmarkStart w:id="182" w:name="_Toc391391518"/>
      <w:bookmarkStart w:id="183" w:name="_Toc391472088"/>
      <w:bookmarkStart w:id="184" w:name="_Toc391382426"/>
      <w:bookmarkStart w:id="185" w:name="_Toc391384381"/>
      <w:bookmarkStart w:id="186" w:name="_Toc391385229"/>
      <w:bookmarkStart w:id="187" w:name="_Toc391385656"/>
      <w:bookmarkStart w:id="188" w:name="_Toc391391519"/>
      <w:bookmarkStart w:id="189" w:name="_Toc391472089"/>
      <w:bookmarkStart w:id="190" w:name="_Toc391382427"/>
      <w:bookmarkStart w:id="191" w:name="_Toc391384382"/>
      <w:bookmarkStart w:id="192" w:name="_Toc391385230"/>
      <w:bookmarkStart w:id="193" w:name="_Toc391385657"/>
      <w:bookmarkStart w:id="194" w:name="_Toc391391520"/>
      <w:bookmarkStart w:id="195" w:name="_Toc391472090"/>
      <w:bookmarkStart w:id="196" w:name="_Toc391382428"/>
      <w:bookmarkStart w:id="197" w:name="_Toc391384383"/>
      <w:bookmarkStart w:id="198" w:name="_Toc391385231"/>
      <w:bookmarkStart w:id="199" w:name="_Toc391385658"/>
      <w:bookmarkStart w:id="200" w:name="_Toc391391521"/>
      <w:bookmarkStart w:id="201" w:name="_Toc391472091"/>
      <w:bookmarkStart w:id="202" w:name="_Toc391382429"/>
      <w:bookmarkStart w:id="203" w:name="_Toc391384384"/>
      <w:bookmarkStart w:id="204" w:name="_Toc391385232"/>
      <w:bookmarkStart w:id="205" w:name="_Toc391385659"/>
      <w:bookmarkStart w:id="206" w:name="_Toc391391522"/>
      <w:bookmarkStart w:id="207" w:name="_Toc391472092"/>
      <w:bookmarkStart w:id="208" w:name="_Toc391382430"/>
      <w:bookmarkStart w:id="209" w:name="_Toc391384385"/>
      <w:bookmarkStart w:id="210" w:name="_Toc391385233"/>
      <w:bookmarkStart w:id="211" w:name="_Toc391385660"/>
      <w:bookmarkStart w:id="212" w:name="_Toc391391523"/>
      <w:bookmarkStart w:id="213" w:name="_Toc391472093"/>
      <w:bookmarkStart w:id="214" w:name="_Toc391382431"/>
      <w:bookmarkStart w:id="215" w:name="_Toc391384386"/>
      <w:bookmarkStart w:id="216" w:name="_Toc391385234"/>
      <w:bookmarkStart w:id="217" w:name="_Toc391385661"/>
      <w:bookmarkStart w:id="218" w:name="_Toc391391524"/>
      <w:bookmarkStart w:id="219" w:name="_Toc391472094"/>
      <w:bookmarkStart w:id="220" w:name="_Toc391382432"/>
      <w:bookmarkStart w:id="221" w:name="_Toc391384387"/>
      <w:bookmarkStart w:id="222" w:name="_Toc391385235"/>
      <w:bookmarkStart w:id="223" w:name="_Toc391385662"/>
      <w:bookmarkStart w:id="224" w:name="_Toc391391525"/>
      <w:bookmarkStart w:id="225" w:name="_Toc391472095"/>
      <w:bookmarkStart w:id="226" w:name="_Toc391382433"/>
      <w:bookmarkStart w:id="227" w:name="_Toc391384388"/>
      <w:bookmarkStart w:id="228" w:name="_Toc391385236"/>
      <w:bookmarkStart w:id="229" w:name="_Toc391385663"/>
      <w:bookmarkStart w:id="230" w:name="_Toc391391526"/>
      <w:bookmarkStart w:id="231" w:name="_Toc391472096"/>
      <w:bookmarkStart w:id="232" w:name="_Toc391382434"/>
      <w:bookmarkStart w:id="233" w:name="_Toc391384389"/>
      <w:bookmarkStart w:id="234" w:name="_Toc391385237"/>
      <w:bookmarkStart w:id="235" w:name="_Toc391385664"/>
      <w:bookmarkStart w:id="236" w:name="_Toc391391527"/>
      <w:bookmarkStart w:id="237" w:name="_Toc391472097"/>
      <w:bookmarkStart w:id="238" w:name="_Toc391382435"/>
      <w:bookmarkStart w:id="239" w:name="_Toc391384390"/>
      <w:bookmarkStart w:id="240" w:name="_Toc391385238"/>
      <w:bookmarkStart w:id="241" w:name="_Toc391385665"/>
      <w:bookmarkStart w:id="242" w:name="_Toc391391528"/>
      <w:bookmarkStart w:id="243" w:name="_Toc391472098"/>
      <w:bookmarkStart w:id="244" w:name="_Toc391382436"/>
      <w:bookmarkStart w:id="245" w:name="_Toc391384391"/>
      <w:bookmarkStart w:id="246" w:name="_Toc391385239"/>
      <w:bookmarkStart w:id="247" w:name="_Toc391385666"/>
      <w:bookmarkStart w:id="248" w:name="_Toc391391529"/>
      <w:bookmarkStart w:id="249" w:name="_Toc391472099"/>
      <w:bookmarkStart w:id="250" w:name="_Toc391382437"/>
      <w:bookmarkStart w:id="251" w:name="_Toc391384392"/>
      <w:bookmarkStart w:id="252" w:name="_Toc391385240"/>
      <w:bookmarkStart w:id="253" w:name="_Toc391385667"/>
      <w:bookmarkStart w:id="254" w:name="_Toc391391530"/>
      <w:bookmarkStart w:id="255" w:name="_Toc391472100"/>
      <w:bookmarkStart w:id="256" w:name="_Toc391382438"/>
      <w:bookmarkStart w:id="257" w:name="_Toc391384393"/>
      <w:bookmarkStart w:id="258" w:name="_Toc391385241"/>
      <w:bookmarkStart w:id="259" w:name="_Toc391385668"/>
      <w:bookmarkStart w:id="260" w:name="_Toc391391531"/>
      <w:bookmarkStart w:id="261" w:name="_Toc391472101"/>
      <w:bookmarkStart w:id="262" w:name="_Toc391382439"/>
      <w:bookmarkStart w:id="263" w:name="_Toc391384394"/>
      <w:bookmarkStart w:id="264" w:name="_Toc391385242"/>
      <w:bookmarkStart w:id="265" w:name="_Toc391385669"/>
      <w:bookmarkStart w:id="266" w:name="_Toc391391532"/>
      <w:bookmarkStart w:id="267" w:name="_Toc391472102"/>
      <w:bookmarkStart w:id="268" w:name="_Toc391382440"/>
      <w:bookmarkStart w:id="269" w:name="_Toc391384395"/>
      <w:bookmarkStart w:id="270" w:name="_Toc391385243"/>
      <w:bookmarkStart w:id="271" w:name="_Toc391385670"/>
      <w:bookmarkStart w:id="272" w:name="_Toc391391533"/>
      <w:bookmarkStart w:id="273" w:name="_Toc391472103"/>
      <w:bookmarkStart w:id="274" w:name="_Toc391382441"/>
      <w:bookmarkStart w:id="275" w:name="_Toc391384396"/>
      <w:bookmarkStart w:id="276" w:name="_Toc391385244"/>
      <w:bookmarkStart w:id="277" w:name="_Toc391385671"/>
      <w:bookmarkStart w:id="278" w:name="_Toc391391534"/>
      <w:bookmarkStart w:id="279" w:name="_Toc391472104"/>
      <w:bookmarkStart w:id="280" w:name="_Toc391382442"/>
      <w:bookmarkStart w:id="281" w:name="_Toc391384397"/>
      <w:bookmarkStart w:id="282" w:name="_Toc391385245"/>
      <w:bookmarkStart w:id="283" w:name="_Toc391385672"/>
      <w:bookmarkStart w:id="284" w:name="_Toc391391535"/>
      <w:bookmarkStart w:id="285" w:name="_Toc391472105"/>
      <w:bookmarkStart w:id="286" w:name="_Toc391382443"/>
      <w:bookmarkStart w:id="287" w:name="_Toc391384398"/>
      <w:bookmarkStart w:id="288" w:name="_Toc391385246"/>
      <w:bookmarkStart w:id="289" w:name="_Toc391385673"/>
      <w:bookmarkStart w:id="290" w:name="_Toc391391536"/>
      <w:bookmarkStart w:id="291" w:name="_Toc391472106"/>
      <w:bookmarkStart w:id="292" w:name="_Toc391382444"/>
      <w:bookmarkStart w:id="293" w:name="_Toc391384399"/>
      <w:bookmarkStart w:id="294" w:name="_Toc391385247"/>
      <w:bookmarkStart w:id="295" w:name="_Toc391385674"/>
      <w:bookmarkStart w:id="296" w:name="_Toc391391537"/>
      <w:bookmarkStart w:id="297" w:name="_Toc391472107"/>
      <w:bookmarkStart w:id="298" w:name="_Toc39148081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CB41B1">
        <w:t xml:space="preserve">Determination of the weights </w:t>
      </w:r>
      <w:proofErr w:type="spellStart"/>
      <w:r w:rsidRPr="00CB41B1">
        <w:t>a</w:t>
      </w:r>
      <w:r w:rsidRPr="00906B28">
        <w:rPr>
          <w:vertAlign w:val="subscript"/>
        </w:rPr>
        <w:t>i</w:t>
      </w:r>
      <w:proofErr w:type="spellEnd"/>
      <w:r w:rsidRPr="00CB41B1">
        <w:t xml:space="preserve"> of the SF </w:t>
      </w:r>
      <m:oMath>
        <m:sSub>
          <m:sSubPr>
            <m:ctrlPr>
              <w:rPr>
                <w:rFonts w:ascii="Cambria Math" w:hAnsi="Cambria Math"/>
                <w:szCs w:val="22"/>
              </w:rPr>
            </m:ctrlPr>
          </m:sSubPr>
          <m:e>
            <m:r>
              <m:rPr>
                <m:sty m:val="bi"/>
              </m:rPr>
              <w:rPr>
                <w:rFonts w:ascii="Cambria Math" w:hAnsi="Cambria Math"/>
                <w:szCs w:val="22"/>
              </w:rPr>
              <m:t>ψ</m:t>
            </m:r>
          </m:e>
          <m:sub>
            <m:r>
              <m:rPr>
                <m:sty m:val="bi"/>
              </m:rPr>
              <w:rPr>
                <w:rFonts w:ascii="Cambria Math" w:hAnsi="Cambria Math"/>
                <w:szCs w:val="22"/>
              </w:rPr>
              <m:t>i</m:t>
            </m:r>
          </m:sub>
        </m:sSub>
      </m:oMath>
      <w:bookmarkEnd w:id="298"/>
      <w:r w:rsidRPr="00CB41B1">
        <w:t xml:space="preserve"> </w:t>
      </w:r>
    </w:p>
    <w:p w:rsidR="00D14974" w:rsidRDefault="00D14974" w:rsidP="00CB41B1">
      <w:pPr>
        <w:jc w:val="both"/>
        <w:rPr>
          <w:szCs w:val="22"/>
        </w:rPr>
      </w:pPr>
      <w:r>
        <w:rPr>
          <w:szCs w:val="22"/>
        </w:rPr>
        <w:t>For notation convenience, we represent</w:t>
      </w:r>
      <w:r w:rsidR="00A0353B">
        <w:rPr>
          <w:szCs w:val="22"/>
        </w:rPr>
        <w:t xml:space="preserve"> </w:t>
      </w:r>
      <w:r>
        <w:rPr>
          <w:szCs w:val="22"/>
        </w:rPr>
        <w:t>each</w:t>
      </w:r>
      <w:r w:rsidR="000A0CDF" w:rsidRPr="00CB41B1">
        <w:rPr>
          <w:szCs w:val="22"/>
        </w:rPr>
        <w:t xml:space="preserve"> SF </w:t>
      </w:r>
      <w:proofErr w:type="spellStart"/>
      <w:r w:rsidR="000A0CDF" w:rsidRPr="00CB41B1">
        <w:rPr>
          <w:szCs w:val="22"/>
        </w:rPr>
        <w:t>ψ</w:t>
      </w:r>
      <w:r w:rsidR="000A0CDF" w:rsidRPr="00CB41B1">
        <w:rPr>
          <w:szCs w:val="22"/>
          <w:vertAlign w:val="subscript"/>
        </w:rPr>
        <w:t>i</w:t>
      </w:r>
      <w:proofErr w:type="spellEnd"/>
      <w:r w:rsidR="000A0CDF" w:rsidRPr="00CB41B1">
        <w:rPr>
          <w:szCs w:val="22"/>
        </w:rPr>
        <w:t xml:space="preserve"> by a column vector whose length is the number of pixels of the image. Similarly, the luminance map </w:t>
      </w:r>
      <w:proofErr w:type="spellStart"/>
      <w:r w:rsidR="000A0CDF" w:rsidRPr="00CB41B1">
        <w:rPr>
          <w:szCs w:val="22"/>
        </w:rPr>
        <w:t>L</w:t>
      </w:r>
      <w:r w:rsidR="00FF2679" w:rsidRPr="00FF2679">
        <w:rPr>
          <w:szCs w:val="22"/>
          <w:vertAlign w:val="subscript"/>
        </w:rPr>
        <w:t>fit</w:t>
      </w:r>
      <w:proofErr w:type="spellEnd"/>
      <w:r w:rsidR="000A0CDF" w:rsidRPr="00CB41B1">
        <w:rPr>
          <w:szCs w:val="22"/>
        </w:rPr>
        <w:t xml:space="preserve"> is represented by a column vector </w:t>
      </w:r>
      <m:oMath>
        <m:r>
          <w:rPr>
            <w:rFonts w:ascii="Cambria Math" w:hAnsi="Cambria Math"/>
            <w:szCs w:val="22"/>
          </w:rPr>
          <m:t>l</m:t>
        </m:r>
      </m:oMath>
      <w:r>
        <w:rPr>
          <w:szCs w:val="22"/>
        </w:rPr>
        <w:t xml:space="preserve">. Let </w:t>
      </w:r>
      <w:r w:rsidRPr="00CB41B1">
        <w:rPr>
          <w:szCs w:val="22"/>
        </w:rPr>
        <w:t xml:space="preserve">N </w:t>
      </w:r>
      <w:r>
        <w:rPr>
          <w:szCs w:val="22"/>
        </w:rPr>
        <w:t>be</w:t>
      </w:r>
      <w:r w:rsidRPr="00CB41B1">
        <w:rPr>
          <w:szCs w:val="22"/>
        </w:rPr>
        <w:t xml:space="preserve"> the number of </w:t>
      </w:r>
      <w:r>
        <w:rPr>
          <w:szCs w:val="22"/>
        </w:rPr>
        <w:t xml:space="preserve">SF’s. The array of weights </w:t>
      </w:r>
      <w:r w:rsidRPr="00DF2CBE">
        <w:rPr>
          <w:i/>
          <w:szCs w:val="22"/>
        </w:rPr>
        <w:t>a</w:t>
      </w:r>
      <w:r>
        <w:rPr>
          <w:szCs w:val="22"/>
        </w:rPr>
        <w:t xml:space="preserve"> is identified by least mean squares as:</w:t>
      </w:r>
    </w:p>
    <w:p w:rsidR="00593FCD" w:rsidRPr="000476CA" w:rsidRDefault="00593FCD" w:rsidP="000476CA">
      <w:pPr>
        <w:spacing w:before="120"/>
        <w:jc w:val="center"/>
        <w:rPr>
          <w:szCs w:val="22"/>
        </w:rPr>
      </w:pPr>
      <m:oMath>
        <m:r>
          <w:rPr>
            <w:rFonts w:ascii="Cambria Math" w:hAnsi="Cambria Math"/>
            <w:szCs w:val="22"/>
          </w:rPr>
          <m:t>a=</m:t>
        </m:r>
        <m:func>
          <m:funcPr>
            <m:ctrlPr>
              <w:rPr>
                <w:rFonts w:ascii="Cambria Math" w:hAnsi="Cambria Math"/>
                <w:i/>
                <w:szCs w:val="22"/>
              </w:rPr>
            </m:ctrlPr>
          </m:funcPr>
          <m:fName>
            <m:limLow>
              <m:limLowPr>
                <m:ctrlPr>
                  <w:rPr>
                    <w:rFonts w:ascii="Cambria Math" w:hAnsi="Cambria Math"/>
                    <w:i/>
                    <w:szCs w:val="22"/>
                  </w:rPr>
                </m:ctrlPr>
              </m:limLowPr>
              <m:e>
                <m:r>
                  <m:rPr>
                    <m:sty m:val="p"/>
                  </m:rPr>
                  <w:rPr>
                    <w:rFonts w:ascii="Cambria Math" w:hAnsi="Cambria Math"/>
                  </w:rPr>
                  <m:t>argmin</m:t>
                </m:r>
              </m:e>
              <m:lim>
                <m:r>
                  <w:rPr>
                    <w:rFonts w:ascii="Cambria Math" w:hAnsi="Cambria Math"/>
                    <w:szCs w:val="22"/>
                  </w:rPr>
                  <m:t>a'</m:t>
                </m:r>
              </m:lim>
            </m:limLow>
          </m:fName>
          <m:e>
            <m:sSubSup>
              <m:sSubSupPr>
                <m:ctrlPr>
                  <w:rPr>
                    <w:rFonts w:ascii="Cambria Math" w:hAnsi="Cambria Math"/>
                    <w:i/>
                    <w:szCs w:val="22"/>
                  </w:rPr>
                </m:ctrlPr>
              </m:sSubSupPr>
              <m:e>
                <m:d>
                  <m:dPr>
                    <m:begChr m:val="‖"/>
                    <m:endChr m:val="‖"/>
                    <m:ctrlPr>
                      <w:rPr>
                        <w:rFonts w:ascii="Cambria Math" w:hAnsi="Cambria Math"/>
                        <w:i/>
                        <w:szCs w:val="22"/>
                      </w:rPr>
                    </m:ctrlPr>
                  </m:dPr>
                  <m:e>
                    <m:r>
                      <w:rPr>
                        <w:rFonts w:ascii="Cambria Math" w:hAnsi="Cambria Math"/>
                        <w:szCs w:val="22"/>
                      </w:rPr>
                      <m:t>Ma'-l</m:t>
                    </m:r>
                  </m:e>
                </m:d>
              </m:e>
              <m:sub>
                <m:r>
                  <w:rPr>
                    <w:rFonts w:ascii="Cambria Math" w:hAnsi="Cambria Math"/>
                    <w:szCs w:val="22"/>
                  </w:rPr>
                  <m:t>2</m:t>
                </m:r>
              </m:sub>
              <m:sup>
                <m:r>
                  <w:rPr>
                    <w:rFonts w:ascii="Cambria Math" w:hAnsi="Cambria Math"/>
                    <w:szCs w:val="22"/>
                  </w:rPr>
                  <m:t>2</m:t>
                </m:r>
              </m:sup>
            </m:sSubSup>
          </m:e>
        </m:func>
      </m:oMath>
      <w:r w:rsidR="000476CA">
        <w:rPr>
          <w:szCs w:val="22"/>
        </w:rPr>
        <w:t xml:space="preserve">                                 </w:t>
      </w:r>
      <w:r>
        <w:rPr>
          <w:szCs w:val="22"/>
        </w:rPr>
        <w:t xml:space="preserve">where </w:t>
      </w:r>
      <m:oMath>
        <m:r>
          <w:rPr>
            <w:rFonts w:ascii="Cambria Math" w:hAnsi="Cambria Math"/>
            <w:szCs w:val="22"/>
          </w:rPr>
          <m:t>M=</m:t>
        </m:r>
        <m:d>
          <m:dPr>
            <m:begChr m:val="["/>
            <m:endChr m:val="]"/>
            <m:ctrlPr>
              <w:rPr>
                <w:rFonts w:ascii="Cambria Math" w:hAnsi="Cambria Math"/>
                <w:i/>
                <w:szCs w:val="22"/>
              </w:rPr>
            </m:ctrlPr>
          </m:dPr>
          <m:e>
            <m:m>
              <m:mPr>
                <m:mcs>
                  <m:mc>
                    <m:mcPr>
                      <m:count m:val="3"/>
                      <m:mcJc m:val="center"/>
                    </m:mcPr>
                  </m:mc>
                </m:mcs>
                <m:ctrlPr>
                  <w:rPr>
                    <w:rFonts w:ascii="Cambria Math" w:hAnsi="Cambria Math"/>
                    <w:i/>
                    <w:szCs w:val="22"/>
                  </w:rPr>
                </m:ctrlPr>
              </m:mPr>
              <m:mr>
                <m:e>
                  <m:sSub>
                    <m:sSubPr>
                      <m:ctrlPr>
                        <w:rPr>
                          <w:rFonts w:ascii="Cambria Math" w:hAnsi="Cambria Math"/>
                          <w:i/>
                          <w:szCs w:val="22"/>
                        </w:rPr>
                      </m:ctrlPr>
                    </m:sSubPr>
                    <m:e>
                      <m:r>
                        <w:rPr>
                          <w:rFonts w:ascii="Cambria Math" w:hAnsi="Cambria Math"/>
                          <w:szCs w:val="22"/>
                        </w:rPr>
                        <m:t>ψ</m:t>
                      </m:r>
                    </m:e>
                    <m:sub>
                      <m:r>
                        <w:rPr>
                          <w:rFonts w:ascii="Cambria Math" w:hAnsi="Cambria Math"/>
                          <w:szCs w:val="22"/>
                        </w:rPr>
                        <m:t>1</m:t>
                      </m:r>
                    </m:sub>
                  </m:sSub>
                </m:e>
                <m:e>
                  <m:r>
                    <w:rPr>
                      <w:rFonts w:ascii="Cambria Math" w:hAnsi="Cambria Math"/>
                    </w:rPr>
                    <m:t>⋯</m:t>
                  </m:r>
                </m:e>
                <m:e>
                  <m:sSub>
                    <m:sSubPr>
                      <m:ctrlPr>
                        <w:rPr>
                          <w:rFonts w:ascii="Cambria Math" w:hAnsi="Cambria Math"/>
                          <w:i/>
                          <w:szCs w:val="22"/>
                        </w:rPr>
                      </m:ctrlPr>
                    </m:sSubPr>
                    <m:e>
                      <m:r>
                        <w:rPr>
                          <w:rFonts w:ascii="Cambria Math" w:hAnsi="Cambria Math"/>
                          <w:szCs w:val="22"/>
                        </w:rPr>
                        <m:t>ψ</m:t>
                      </m:r>
                    </m:e>
                    <m:sub>
                      <m:r>
                        <w:rPr>
                          <w:rFonts w:ascii="Cambria Math" w:hAnsi="Cambria Math"/>
                          <w:szCs w:val="22"/>
                        </w:rPr>
                        <m:t>N</m:t>
                      </m:r>
                    </m:sub>
                  </m:sSub>
                </m:e>
              </m:mr>
            </m:m>
          </m:e>
        </m:d>
      </m:oMath>
    </w:p>
    <w:p w:rsidR="00593FCD" w:rsidRDefault="00593FCD" w:rsidP="00CB41B1">
      <w:pPr>
        <w:jc w:val="both"/>
        <w:rPr>
          <w:szCs w:val="22"/>
        </w:rPr>
      </w:pPr>
      <w:r>
        <w:rPr>
          <w:szCs w:val="22"/>
        </w:rPr>
        <w:t>which leads to the well-known solution:</w:t>
      </w:r>
    </w:p>
    <w:p w:rsidR="00D14974" w:rsidRPr="00CB41B1" w:rsidRDefault="00D14974" w:rsidP="00DF2CBE">
      <w:pPr>
        <w:spacing w:before="0"/>
        <w:jc w:val="center"/>
        <w:rPr>
          <w:szCs w:val="22"/>
        </w:rPr>
      </w:pPr>
      <m:oMathPara>
        <m:oMath>
          <m:r>
            <w:rPr>
              <w:rFonts w:ascii="Cambria Math" w:hAnsi="Cambria Math"/>
              <w:szCs w:val="22"/>
            </w:rPr>
            <m:t>a=(</m:t>
          </m:r>
          <m:sSup>
            <m:sSupPr>
              <m:ctrlPr>
                <w:rPr>
                  <w:rFonts w:ascii="Cambria Math" w:hAnsi="Cambria Math"/>
                  <w:i/>
                  <w:szCs w:val="22"/>
                </w:rPr>
              </m:ctrlPr>
            </m:sSupPr>
            <m:e>
              <m:r>
                <w:rPr>
                  <w:rFonts w:ascii="Cambria Math" w:hAnsi="Cambria Math"/>
                  <w:szCs w:val="22"/>
                </w:rPr>
                <m:t>M</m:t>
              </m:r>
            </m:e>
            <m:sup>
              <m:r>
                <w:rPr>
                  <w:rFonts w:ascii="Cambria Math" w:hAnsi="Cambria Math"/>
                  <w:szCs w:val="22"/>
                </w:rPr>
                <m:t>T</m:t>
              </m:r>
            </m:sup>
          </m:sSup>
          <m:r>
            <w:rPr>
              <w:rFonts w:ascii="Cambria Math" w:hAnsi="Cambria Math"/>
              <w:szCs w:val="22"/>
            </w:rPr>
            <m:t>M</m:t>
          </m:r>
          <m:sSup>
            <m:sSupPr>
              <m:ctrlPr>
                <w:rPr>
                  <w:rFonts w:ascii="Cambria Math" w:hAnsi="Cambria Math"/>
                  <w:i/>
                  <w:szCs w:val="22"/>
                </w:rPr>
              </m:ctrlPr>
            </m:sSupPr>
            <m:e>
              <m:r>
                <w:rPr>
                  <w:rFonts w:ascii="Cambria Math" w:hAnsi="Cambria Math"/>
                  <w:szCs w:val="22"/>
                </w:rPr>
                <m:t>)</m:t>
              </m:r>
            </m:e>
            <m:sup>
              <m:r>
                <w:rPr>
                  <w:rFonts w:ascii="Cambria Math" w:hAnsi="Cambria Math"/>
                  <w:szCs w:val="22"/>
                </w:rPr>
                <m:t>-1</m:t>
              </m:r>
            </m:sup>
          </m:sSup>
          <m:sSup>
            <m:sSupPr>
              <m:ctrlPr>
                <w:rPr>
                  <w:rFonts w:ascii="Cambria Math" w:hAnsi="Cambria Math"/>
                  <w:i/>
                  <w:szCs w:val="22"/>
                </w:rPr>
              </m:ctrlPr>
            </m:sSupPr>
            <m:e>
              <m:r>
                <w:rPr>
                  <w:rFonts w:ascii="Cambria Math" w:hAnsi="Cambria Math"/>
                  <w:szCs w:val="22"/>
                </w:rPr>
                <m:t>M</m:t>
              </m:r>
            </m:e>
            <m:sup>
              <m:r>
                <w:rPr>
                  <w:rFonts w:ascii="Cambria Math" w:hAnsi="Cambria Math"/>
                  <w:szCs w:val="22"/>
                </w:rPr>
                <m:t>T</m:t>
              </m:r>
            </m:sup>
          </m:sSup>
          <m:r>
            <w:rPr>
              <w:rFonts w:ascii="Cambria Math" w:hAnsi="Cambria Math"/>
              <w:szCs w:val="22"/>
            </w:rPr>
            <m:t>l</m:t>
          </m:r>
        </m:oMath>
      </m:oMathPara>
    </w:p>
    <w:p w:rsidR="00D14974" w:rsidRDefault="000A0CDF" w:rsidP="00CB41B1">
      <w:pPr>
        <w:jc w:val="both"/>
        <w:rPr>
          <w:szCs w:val="22"/>
        </w:rPr>
      </w:pPr>
      <w:r w:rsidRPr="00CB41B1">
        <w:rPr>
          <w:szCs w:val="22"/>
        </w:rPr>
        <w:t xml:space="preserve">Note that the matrix </w:t>
      </w:r>
      <w:r w:rsidRPr="00DF2CBE">
        <w:rPr>
          <w:i/>
          <w:szCs w:val="22"/>
        </w:rPr>
        <w:t>M</w:t>
      </w:r>
      <w:r w:rsidRPr="00CB41B1">
        <w:rPr>
          <w:szCs w:val="22"/>
        </w:rPr>
        <w:t xml:space="preserve"> is sparse because the support of the </w:t>
      </w:r>
      <w:r w:rsidR="008A5B4C">
        <w:rPr>
          <w:szCs w:val="22"/>
        </w:rPr>
        <w:t xml:space="preserve">SF’s </w:t>
      </w:r>
      <w:r w:rsidRPr="00CB41B1">
        <w:rPr>
          <w:szCs w:val="22"/>
        </w:rPr>
        <w:t xml:space="preserve">is small. This makes the product </w:t>
      </w:r>
      <m:oMath>
        <m:sSup>
          <m:sSupPr>
            <m:ctrlPr>
              <w:rPr>
                <w:rFonts w:ascii="Cambria Math" w:hAnsi="Cambria Math"/>
                <w:i/>
                <w:szCs w:val="22"/>
              </w:rPr>
            </m:ctrlPr>
          </m:sSupPr>
          <m:e>
            <m:r>
              <w:rPr>
                <w:rFonts w:ascii="Cambria Math" w:hAnsi="Cambria Math"/>
                <w:szCs w:val="22"/>
              </w:rPr>
              <m:t>M</m:t>
            </m:r>
          </m:e>
          <m:sup>
            <m:r>
              <w:rPr>
                <w:rFonts w:ascii="Cambria Math" w:hAnsi="Cambria Math"/>
                <w:szCs w:val="22"/>
              </w:rPr>
              <m:t>T</m:t>
            </m:r>
          </m:sup>
        </m:sSup>
        <m:r>
          <w:rPr>
            <w:rFonts w:ascii="Cambria Math" w:hAnsi="Cambria Math"/>
            <w:szCs w:val="22"/>
          </w:rPr>
          <m:t>l</m:t>
        </m:r>
      </m:oMath>
      <w:r w:rsidRPr="00CB41B1">
        <w:rPr>
          <w:szCs w:val="22"/>
        </w:rPr>
        <w:t xml:space="preserve"> fast to compute. </w:t>
      </w:r>
    </w:p>
    <w:p w:rsidR="006934AA" w:rsidRPr="00CB41B1" w:rsidRDefault="006934AA" w:rsidP="00593FCD">
      <w:pPr>
        <w:pStyle w:val="Heading3"/>
      </w:pPr>
      <w:bookmarkStart w:id="299" w:name="_Toc391384401"/>
      <w:bookmarkStart w:id="300" w:name="_Toc391385249"/>
      <w:bookmarkStart w:id="301" w:name="_Toc391385676"/>
      <w:bookmarkStart w:id="302" w:name="_Toc391391539"/>
      <w:bookmarkStart w:id="303" w:name="_Toc391472109"/>
      <w:bookmarkStart w:id="304" w:name="_Toc391384402"/>
      <w:bookmarkStart w:id="305" w:name="_Toc391385250"/>
      <w:bookmarkStart w:id="306" w:name="_Toc391385677"/>
      <w:bookmarkStart w:id="307" w:name="_Toc391391540"/>
      <w:bookmarkStart w:id="308" w:name="_Toc391472110"/>
      <w:bookmarkStart w:id="309" w:name="_Toc391384403"/>
      <w:bookmarkStart w:id="310" w:name="_Toc391385251"/>
      <w:bookmarkStart w:id="311" w:name="_Toc391385678"/>
      <w:bookmarkStart w:id="312" w:name="_Toc391391541"/>
      <w:bookmarkStart w:id="313" w:name="_Toc391472111"/>
      <w:bookmarkStart w:id="314" w:name="_Toc391384404"/>
      <w:bookmarkStart w:id="315" w:name="_Toc391385252"/>
      <w:bookmarkStart w:id="316" w:name="_Toc391385679"/>
      <w:bookmarkStart w:id="317" w:name="_Toc391391542"/>
      <w:bookmarkStart w:id="318" w:name="_Toc391472112"/>
      <w:bookmarkStart w:id="319" w:name="_Toc391384405"/>
      <w:bookmarkStart w:id="320" w:name="_Toc391385253"/>
      <w:bookmarkStart w:id="321" w:name="_Toc391385680"/>
      <w:bookmarkStart w:id="322" w:name="_Toc391391543"/>
      <w:bookmarkStart w:id="323" w:name="_Toc391472113"/>
      <w:bookmarkStart w:id="324" w:name="_Toc39148081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CB41B1">
        <w:lastRenderedPageBreak/>
        <w:t>Spatial stabilization of the modulation picture</w:t>
      </w:r>
      <w:bookmarkEnd w:id="324"/>
    </w:p>
    <w:p w:rsidR="00C51884" w:rsidRPr="00CB41B1" w:rsidRDefault="00C51884" w:rsidP="00CB41B1">
      <w:pPr>
        <w:jc w:val="both"/>
        <w:rPr>
          <w:szCs w:val="22"/>
        </w:rPr>
      </w:pPr>
      <w:r w:rsidRPr="00CB41B1">
        <w:t xml:space="preserve">If the </w:t>
      </w:r>
      <w:r w:rsidRPr="00CB41B1">
        <w:rPr>
          <w:szCs w:val="22"/>
        </w:rPr>
        <w:t>modulation picture</w:t>
      </w:r>
      <w:r w:rsidRPr="00CB41B1">
        <w:t xml:space="preserve"> is not spatially stabilized, one gets rebound effect around strong gradients. This </w:t>
      </w:r>
      <w:r w:rsidR="00A37B73">
        <w:t xml:space="preserve">possibly </w:t>
      </w:r>
      <w:r w:rsidRPr="00CB41B1">
        <w:t xml:space="preserve">leads to </w:t>
      </w:r>
      <w:r w:rsidR="000476CA" w:rsidRPr="00CB41B1">
        <w:t>annoying spatial artifacts</w:t>
      </w:r>
      <w:r w:rsidR="000476CA">
        <w:t xml:space="preserve"> in the </w:t>
      </w:r>
      <w:r w:rsidR="00C440F2">
        <w:t>LBD</w:t>
      </w:r>
      <w:r w:rsidR="000476CA">
        <w:t xml:space="preserve"> picture</w:t>
      </w:r>
      <w:r w:rsidRPr="00CB41B1">
        <w:t>, like halo effects around objects with strong luminanc</w:t>
      </w:r>
      <w:r w:rsidR="000476CA">
        <w:t>e gradients at their boundaries</w:t>
      </w:r>
      <w:r w:rsidRPr="00CB41B1">
        <w:t>. Also, the multiplicative residual suffers from these rebounds and may be harder to predict both spatially and temporally, lead</w:t>
      </w:r>
      <w:r w:rsidR="000476CA">
        <w:t>ing</w:t>
      </w:r>
      <w:r w:rsidRPr="00CB41B1">
        <w:t xml:space="preserve"> to a less compressible residual.</w:t>
      </w:r>
      <w:r w:rsidR="000476CA">
        <w:t xml:space="preserve"> </w:t>
      </w:r>
      <w:r w:rsidR="00A37B73">
        <w:t>To control this phenomena, a</w:t>
      </w:r>
      <w:r w:rsidRPr="00CB41B1">
        <w:t xml:space="preserve"> spatial stabilization of the </w:t>
      </w:r>
      <w:r w:rsidRPr="00CB41B1">
        <w:rPr>
          <w:szCs w:val="22"/>
        </w:rPr>
        <w:t xml:space="preserve">modulation picture is </w:t>
      </w:r>
      <w:r w:rsidR="00593FCD">
        <w:rPr>
          <w:szCs w:val="22"/>
        </w:rPr>
        <w:t>used</w:t>
      </w:r>
      <w:r w:rsidRPr="00CB41B1">
        <w:t>.</w:t>
      </w:r>
      <w:r w:rsidR="000476CA">
        <w:t xml:space="preserve"> </w:t>
      </w:r>
      <w:r w:rsidRPr="00CB41B1">
        <w:rPr>
          <w:szCs w:val="22"/>
        </w:rPr>
        <w:t xml:space="preserve">The method </w:t>
      </w:r>
      <w:r w:rsidR="000476CA">
        <w:rPr>
          <w:szCs w:val="22"/>
        </w:rPr>
        <w:t>consists in</w:t>
      </w:r>
      <w:r w:rsidRPr="00CB41B1">
        <w:rPr>
          <w:szCs w:val="22"/>
        </w:rPr>
        <w:t xml:space="preserve"> add</w:t>
      </w:r>
      <w:r w:rsidR="000476CA">
        <w:rPr>
          <w:szCs w:val="22"/>
        </w:rPr>
        <w:t>ing</w:t>
      </w:r>
      <w:r w:rsidRPr="00CB41B1">
        <w:rPr>
          <w:szCs w:val="22"/>
        </w:rPr>
        <w:t xml:space="preserve"> a stabilization term in the minimization problem as follows</w:t>
      </w:r>
      <w:r w:rsidR="00A37B73">
        <w:rPr>
          <w:szCs w:val="22"/>
        </w:rPr>
        <w:t>:</w:t>
      </w:r>
    </w:p>
    <w:p w:rsidR="00C51884" w:rsidRPr="005A747C" w:rsidRDefault="005A747C" w:rsidP="00CB41B1">
      <w:pPr>
        <w:jc w:val="center"/>
        <w:rPr>
          <w:szCs w:val="22"/>
        </w:rPr>
      </w:pPr>
      <m:oMathPara>
        <m:oMath>
          <m:r>
            <w:rPr>
              <w:rFonts w:ascii="Cambria Math" w:hAnsi="Cambria Math"/>
              <w:szCs w:val="22"/>
            </w:rPr>
            <m:t>a=</m:t>
          </m:r>
          <m:func>
            <m:funcPr>
              <m:ctrlPr>
                <w:rPr>
                  <w:rFonts w:ascii="Cambria Math" w:hAnsi="Cambria Math"/>
                  <w:i/>
                  <w:szCs w:val="22"/>
                </w:rPr>
              </m:ctrlPr>
            </m:funcPr>
            <m:fName>
              <m:limLow>
                <m:limLowPr>
                  <m:ctrlPr>
                    <w:rPr>
                      <w:rFonts w:ascii="Cambria Math" w:hAnsi="Cambria Math"/>
                      <w:i/>
                      <w:szCs w:val="22"/>
                    </w:rPr>
                  </m:ctrlPr>
                </m:limLowPr>
                <m:e>
                  <m:r>
                    <m:rPr>
                      <m:sty m:val="p"/>
                    </m:rPr>
                    <w:rPr>
                      <w:rFonts w:ascii="Cambria Math" w:hAnsi="Cambria Math"/>
                    </w:rPr>
                    <m:t>argmin</m:t>
                  </m:r>
                </m:e>
                <m:lim>
                  <m:r>
                    <w:rPr>
                      <w:rFonts w:ascii="Cambria Math" w:hAnsi="Cambria Math"/>
                      <w:szCs w:val="22"/>
                    </w:rPr>
                    <m:t>a'</m:t>
                  </m:r>
                </m:lim>
              </m:limLow>
            </m:fName>
            <m:e>
              <m:sSubSup>
                <m:sSubSupPr>
                  <m:ctrlPr>
                    <w:rPr>
                      <w:rFonts w:ascii="Cambria Math" w:hAnsi="Cambria Math"/>
                      <w:i/>
                      <w:szCs w:val="22"/>
                    </w:rPr>
                  </m:ctrlPr>
                </m:sSubSupPr>
                <m:e>
                  <m:d>
                    <m:dPr>
                      <m:begChr m:val="‖"/>
                      <m:endChr m:val="‖"/>
                      <m:ctrlPr>
                        <w:rPr>
                          <w:rFonts w:ascii="Cambria Math" w:hAnsi="Cambria Math"/>
                          <w:i/>
                          <w:szCs w:val="22"/>
                        </w:rPr>
                      </m:ctrlPr>
                    </m:dPr>
                    <m:e>
                      <m:r>
                        <w:rPr>
                          <w:rFonts w:ascii="Cambria Math" w:hAnsi="Cambria Math"/>
                          <w:szCs w:val="22"/>
                        </w:rPr>
                        <m:t>Ma'-l</m:t>
                      </m:r>
                    </m:e>
                  </m:d>
                </m:e>
                <m:sub>
                  <m:r>
                    <w:rPr>
                      <w:rFonts w:ascii="Cambria Math" w:hAnsi="Cambria Math"/>
                      <w:szCs w:val="22"/>
                    </w:rPr>
                    <m:t>2</m:t>
                  </m:r>
                </m:sub>
                <m:sup>
                  <m:r>
                    <w:rPr>
                      <w:rFonts w:ascii="Cambria Math" w:hAnsi="Cambria Math"/>
                      <w:szCs w:val="22"/>
                    </w:rPr>
                    <m:t>2</m:t>
                  </m:r>
                </m:sup>
              </m:sSubSup>
            </m:e>
          </m:func>
          <m:r>
            <w:rPr>
              <w:rFonts w:ascii="Cambria Math" w:hAnsi="Cambria Math"/>
              <w:szCs w:val="22"/>
            </w:rPr>
            <m:t>+</m:t>
          </m:r>
          <m:sSup>
            <m:sSupPr>
              <m:ctrlPr>
                <w:rPr>
                  <w:rFonts w:ascii="Cambria Math" w:hAnsi="Cambria Math"/>
                  <w:i/>
                  <w:szCs w:val="22"/>
                </w:rPr>
              </m:ctrlPr>
            </m:sSupPr>
            <m:e>
              <m:r>
                <w:rPr>
                  <w:rFonts w:ascii="Cambria Math" w:hAnsi="Cambria Math"/>
                  <w:szCs w:val="22"/>
                </w:rPr>
                <m:t>μ</m:t>
              </m:r>
            </m:e>
            <m:sup>
              <m:r>
                <w:rPr>
                  <w:rFonts w:ascii="Cambria Math" w:hAnsi="Cambria Math"/>
                  <w:szCs w:val="22"/>
                </w:rPr>
                <m:t>2</m:t>
              </m:r>
            </m:sup>
          </m:sSup>
          <m:sSubSup>
            <m:sSubSupPr>
              <m:ctrlPr>
                <w:rPr>
                  <w:rFonts w:ascii="Cambria Math" w:hAnsi="Cambria Math"/>
                  <w:i/>
                  <w:szCs w:val="22"/>
                </w:rPr>
              </m:ctrlPr>
            </m:sSubSupPr>
            <m:e>
              <m:d>
                <m:dPr>
                  <m:begChr m:val="‖"/>
                  <m:endChr m:val="‖"/>
                  <m:ctrlPr>
                    <w:rPr>
                      <w:rFonts w:ascii="Cambria Math" w:hAnsi="Cambria Math"/>
                      <w:i/>
                      <w:szCs w:val="22"/>
                    </w:rPr>
                  </m:ctrlPr>
                </m:dPr>
                <m:e>
                  <m:r>
                    <w:rPr>
                      <w:rFonts w:ascii="Cambria Math" w:hAnsi="Cambria Math"/>
                      <w:szCs w:val="22"/>
                    </w:rPr>
                    <m:t>Δa'</m:t>
                  </m:r>
                </m:e>
              </m:d>
            </m:e>
            <m:sub>
              <m:r>
                <w:rPr>
                  <w:rFonts w:ascii="Cambria Math" w:hAnsi="Cambria Math"/>
                  <w:szCs w:val="22"/>
                </w:rPr>
                <m:t>2</m:t>
              </m:r>
            </m:sub>
            <m:sup>
              <m:r>
                <w:rPr>
                  <w:rFonts w:ascii="Cambria Math" w:hAnsi="Cambria Math"/>
                  <w:szCs w:val="22"/>
                </w:rPr>
                <m:t>2</m:t>
              </m:r>
            </m:sup>
          </m:sSubSup>
        </m:oMath>
      </m:oMathPara>
    </w:p>
    <w:p w:rsidR="007743E5" w:rsidRDefault="00C51884" w:rsidP="00CB41B1">
      <w:pPr>
        <w:jc w:val="both"/>
        <w:rPr>
          <w:szCs w:val="22"/>
        </w:rPr>
      </w:pPr>
      <w:r w:rsidRPr="00CB41B1">
        <w:rPr>
          <w:szCs w:val="22"/>
        </w:rPr>
        <w:t xml:space="preserve">where </w:t>
      </w:r>
      <m:oMath>
        <m:r>
          <w:rPr>
            <w:rFonts w:ascii="Cambria Math" w:hAnsi="Cambria Math"/>
            <w:szCs w:val="22"/>
          </w:rPr>
          <m:t>Δa'</m:t>
        </m:r>
      </m:oMath>
      <w:r w:rsidRPr="00CB41B1">
        <w:rPr>
          <w:szCs w:val="22"/>
        </w:rPr>
        <w:t xml:space="preserve"> is a Laplace operator applied on the</w:t>
      </w:r>
      <w:r w:rsidR="0048069A" w:rsidRPr="00CB41B1">
        <w:rPr>
          <w:szCs w:val="22"/>
        </w:rPr>
        <w:t xml:space="preserve"> weights a’. </w:t>
      </w:r>
      <w:r w:rsidRPr="00CB41B1">
        <w:rPr>
          <w:szCs w:val="22"/>
        </w:rPr>
        <w:t>The parameter μ tunes the strength of the stabilization</w:t>
      </w:r>
      <w:r w:rsidR="000476CA">
        <w:rPr>
          <w:szCs w:val="22"/>
        </w:rPr>
        <w:t xml:space="preserve"> (b</w:t>
      </w:r>
      <w:r w:rsidR="000476CA" w:rsidRPr="00CB41B1">
        <w:rPr>
          <w:szCs w:val="22"/>
        </w:rPr>
        <w:t xml:space="preserve">igger μ leads to a flatter </w:t>
      </w:r>
      <w:r w:rsidR="000476CA" w:rsidRPr="00CB41B1">
        <w:t>modulation picture</w:t>
      </w:r>
      <w:r w:rsidR="000476CA" w:rsidRPr="00CB41B1">
        <w:rPr>
          <w:szCs w:val="22"/>
        </w:rPr>
        <w:t xml:space="preserve"> as show</w:t>
      </w:r>
      <w:r w:rsidR="000476CA">
        <w:rPr>
          <w:szCs w:val="22"/>
        </w:rPr>
        <w:t>n i</w:t>
      </w:r>
      <w:r w:rsidR="000476CA" w:rsidRPr="00CB41B1">
        <w:rPr>
          <w:szCs w:val="22"/>
        </w:rPr>
        <w:t>n</w:t>
      </w:r>
      <w:r w:rsidR="000476CA">
        <w:rPr>
          <w:szCs w:val="22"/>
        </w:rPr>
        <w:t xml:space="preserve"> </w:t>
      </w:r>
      <w:r w:rsidR="00C64FCE">
        <w:rPr>
          <w:szCs w:val="22"/>
        </w:rPr>
        <w:fldChar w:fldCharType="begin"/>
      </w:r>
      <w:r w:rsidR="000476CA">
        <w:rPr>
          <w:szCs w:val="22"/>
        </w:rPr>
        <w:instrText xml:space="preserve"> REF _Ref391385365 \h </w:instrText>
      </w:r>
      <w:r w:rsidR="00C64FCE">
        <w:rPr>
          <w:szCs w:val="22"/>
        </w:rPr>
      </w:r>
      <w:r w:rsidR="00C64FCE">
        <w:rPr>
          <w:szCs w:val="22"/>
        </w:rPr>
        <w:fldChar w:fldCharType="separate"/>
      </w:r>
      <w:r w:rsidR="000476CA" w:rsidRPr="00CB41B1">
        <w:t xml:space="preserve">Figure </w:t>
      </w:r>
      <w:r w:rsidR="000476CA">
        <w:rPr>
          <w:noProof/>
        </w:rPr>
        <w:t>3</w:t>
      </w:r>
      <w:r w:rsidR="00C64FCE">
        <w:rPr>
          <w:szCs w:val="22"/>
        </w:rPr>
        <w:fldChar w:fldCharType="end"/>
      </w:r>
      <w:r w:rsidR="000476CA">
        <w:rPr>
          <w:szCs w:val="22"/>
        </w:rPr>
        <w:t>)</w:t>
      </w:r>
      <w:r w:rsidR="00593FCD">
        <w:rPr>
          <w:szCs w:val="22"/>
        </w:rPr>
        <w:t>.</w:t>
      </w:r>
      <w:r w:rsidR="007743E5">
        <w:rPr>
          <w:szCs w:val="22"/>
        </w:rPr>
        <w:t xml:space="preserve"> </w:t>
      </w:r>
      <w:r w:rsidRPr="00CB41B1">
        <w:rPr>
          <w:szCs w:val="22"/>
        </w:rPr>
        <w:t xml:space="preserve">This minimization problem </w:t>
      </w:r>
      <w:r w:rsidR="007743E5">
        <w:rPr>
          <w:szCs w:val="22"/>
        </w:rPr>
        <w:t>can be solved as:</w:t>
      </w:r>
    </w:p>
    <w:p w:rsidR="007A0FFE" w:rsidRDefault="007A0FFE" w:rsidP="007A0FFE">
      <w:pPr>
        <w:jc w:val="center"/>
        <w:rPr>
          <w:szCs w:val="22"/>
        </w:rPr>
      </w:pPr>
      <m:oMathPara>
        <m:oMath>
          <m:r>
            <w:rPr>
              <w:rFonts w:ascii="Cambria Math" w:hAnsi="Cambria Math"/>
              <w:szCs w:val="22"/>
            </w:rPr>
            <m:t>a=(</m:t>
          </m:r>
          <m:sSup>
            <m:sSupPr>
              <m:ctrlPr>
                <w:rPr>
                  <w:rFonts w:ascii="Cambria Math" w:hAnsi="Cambria Math"/>
                  <w:i/>
                  <w:szCs w:val="22"/>
                </w:rPr>
              </m:ctrlPr>
            </m:sSupPr>
            <m:e>
              <m:r>
                <w:rPr>
                  <w:rFonts w:ascii="Cambria Math" w:hAnsi="Cambria Math"/>
                  <w:szCs w:val="22"/>
                </w:rPr>
                <m:t>M</m:t>
              </m:r>
            </m:e>
            <m:sup>
              <m:r>
                <w:rPr>
                  <w:rFonts w:ascii="Cambria Math" w:hAnsi="Cambria Math"/>
                  <w:szCs w:val="22"/>
                </w:rPr>
                <m:t>T</m:t>
              </m:r>
            </m:sup>
          </m:sSup>
          <m:r>
            <w:rPr>
              <w:rFonts w:ascii="Cambria Math" w:hAnsi="Cambria Math"/>
              <w:szCs w:val="22"/>
            </w:rPr>
            <m:t>M+μ²</m:t>
          </m:r>
          <m:sSup>
            <m:sSupPr>
              <m:ctrlPr>
                <w:rPr>
                  <w:rFonts w:ascii="Cambria Math" w:hAnsi="Cambria Math"/>
                  <w:i/>
                  <w:szCs w:val="22"/>
                </w:rPr>
              </m:ctrlPr>
            </m:sSupPr>
            <m:e>
              <m:r>
                <w:rPr>
                  <w:rFonts w:ascii="Cambria Math" w:hAnsi="Cambria Math"/>
                  <w:szCs w:val="22"/>
                </w:rPr>
                <m:t>D</m:t>
              </m:r>
            </m:e>
            <m:sup>
              <m:r>
                <w:rPr>
                  <w:rFonts w:ascii="Cambria Math" w:hAnsi="Cambria Math"/>
                  <w:szCs w:val="22"/>
                </w:rPr>
                <m:t>T</m:t>
              </m:r>
            </m:sup>
          </m:sSup>
          <m:r>
            <w:rPr>
              <w:rFonts w:ascii="Cambria Math" w:hAnsi="Cambria Math"/>
              <w:szCs w:val="22"/>
            </w:rPr>
            <m:t>D</m:t>
          </m:r>
          <m:sSup>
            <m:sSupPr>
              <m:ctrlPr>
                <w:rPr>
                  <w:rFonts w:ascii="Cambria Math" w:hAnsi="Cambria Math"/>
                  <w:i/>
                  <w:szCs w:val="22"/>
                </w:rPr>
              </m:ctrlPr>
            </m:sSupPr>
            <m:e>
              <m:r>
                <w:rPr>
                  <w:rFonts w:ascii="Cambria Math" w:hAnsi="Cambria Math"/>
                  <w:szCs w:val="22"/>
                </w:rPr>
                <m:t>)</m:t>
              </m:r>
            </m:e>
            <m:sup>
              <m:r>
                <w:rPr>
                  <w:rFonts w:ascii="Cambria Math" w:hAnsi="Cambria Math"/>
                  <w:szCs w:val="22"/>
                </w:rPr>
                <m:t>-1</m:t>
              </m:r>
            </m:sup>
          </m:sSup>
          <m:sSup>
            <m:sSupPr>
              <m:ctrlPr>
                <w:rPr>
                  <w:rFonts w:ascii="Cambria Math" w:hAnsi="Cambria Math"/>
                  <w:i/>
                  <w:szCs w:val="22"/>
                </w:rPr>
              </m:ctrlPr>
            </m:sSupPr>
            <m:e>
              <m:r>
                <w:rPr>
                  <w:rFonts w:ascii="Cambria Math" w:hAnsi="Cambria Math"/>
                  <w:szCs w:val="22"/>
                </w:rPr>
                <m:t>M</m:t>
              </m:r>
            </m:e>
            <m:sup>
              <m:r>
                <w:rPr>
                  <w:rFonts w:ascii="Cambria Math" w:hAnsi="Cambria Math"/>
                  <w:szCs w:val="22"/>
                </w:rPr>
                <m:t>T</m:t>
              </m:r>
            </m:sup>
          </m:sSup>
          <m:r>
            <w:rPr>
              <w:rFonts w:ascii="Cambria Math" w:hAnsi="Cambria Math"/>
              <w:szCs w:val="22"/>
            </w:rPr>
            <m:t>l</m:t>
          </m:r>
        </m:oMath>
      </m:oMathPara>
    </w:p>
    <w:p w:rsidR="007A0FFE" w:rsidRDefault="00E52934" w:rsidP="00CB41B1">
      <w:pPr>
        <w:jc w:val="both"/>
        <w:rPr>
          <w:szCs w:val="22"/>
        </w:rPr>
      </w:pPr>
      <w:r>
        <w:rPr>
          <w:szCs w:val="22"/>
        </w:rPr>
        <w:t xml:space="preserve">where </w:t>
      </w:r>
      <w:r w:rsidRPr="00DF2CBE">
        <w:rPr>
          <w:i/>
          <w:szCs w:val="22"/>
        </w:rPr>
        <w:t>D</w:t>
      </w:r>
      <w:r>
        <w:rPr>
          <w:szCs w:val="22"/>
        </w:rPr>
        <w:t xml:space="preserve"> i</w:t>
      </w:r>
      <w:r w:rsidR="00C51884" w:rsidRPr="00CB41B1">
        <w:rPr>
          <w:szCs w:val="22"/>
        </w:rPr>
        <w:t xml:space="preserve">s a </w:t>
      </w:r>
      <w:proofErr w:type="spellStart"/>
      <w:r w:rsidR="00C51884" w:rsidRPr="00CB41B1">
        <w:rPr>
          <w:szCs w:val="22"/>
        </w:rPr>
        <w:t>NxN</w:t>
      </w:r>
      <w:proofErr w:type="spellEnd"/>
      <w:r w:rsidR="00C51884" w:rsidRPr="00CB41B1">
        <w:rPr>
          <w:szCs w:val="22"/>
        </w:rPr>
        <w:t xml:space="preserve"> matrix which</w:t>
      </w:r>
      <w:r w:rsidR="000476CA">
        <w:rPr>
          <w:szCs w:val="22"/>
        </w:rPr>
        <w:t xml:space="preserve"> is</w:t>
      </w:r>
      <w:r w:rsidR="00C51884" w:rsidRPr="00CB41B1">
        <w:rPr>
          <w:szCs w:val="22"/>
        </w:rPr>
        <w:t xml:space="preserve"> a discrete version of the Laplace operator Δ. </w:t>
      </w:r>
    </w:p>
    <w:p w:rsidR="00C51884" w:rsidRPr="00CB41B1" w:rsidRDefault="008F1B45" w:rsidP="00C51884">
      <w:pPr>
        <w:pStyle w:val="Caption"/>
        <w:jc w:val="center"/>
        <w:rPr>
          <w:noProof/>
          <w:lang w:eastAsia="ja-JP"/>
        </w:rPr>
      </w:pPr>
      <w:r>
        <w:rPr>
          <w:noProof/>
          <w:szCs w:val="22"/>
          <w:lang w:eastAsia="ja-JP"/>
        </w:rPr>
        <w:drawing>
          <wp:inline distT="0" distB="0" distL="0" distR="0">
            <wp:extent cx="2915077" cy="1639019"/>
            <wp:effectExtent l="0" t="0" r="0" b="0"/>
            <wp:docPr id="79" name="Picture 17" descr="C:\Users\lasserres\Documents\MATLAB\align images\Peniches_temporal_meanlum_comppow0.333x1.7_resx3x120_g2.8_slog2.8_chroma_Amean_pow05_v2_precLEDq_max2.5_00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lasserres\Documents\MATLAB\align images\Peniches_temporal_meanlum_comppow0.333x1.7_resx3x120_g2.8_slog2.8_chroma_Amean_pow05_v2_precLEDq_max2.5_00700.jpg"/>
                    <pic:cNvPicPr>
                      <a:picLocks noChangeAspect="1" noChangeArrowheads="1"/>
                    </pic:cNvPicPr>
                  </pic:nvPicPr>
                  <pic:blipFill>
                    <a:blip r:embed="rId19" cstate="print">
                      <a:extLst>
                        <a:ext uri="{BEBA8EAE-BF5A-486C-A8C5-ECC9F3942E4B}">
                          <a14:imgProps xmlns:a14="http://schemas.microsoft.com/office/drawing/2010/main">
                            <a14:imgLayer r:embed="rId20">
                              <a14:imgEffect>
                                <a14:brightnessContrast bright="19000" contrast="-7000"/>
                              </a14:imgEffect>
                            </a14:imgLayer>
                          </a14:imgProps>
                        </a:ext>
                        <a:ext uri="{28A0092B-C50C-407E-A947-70E740481C1C}">
                          <a14:useLocalDpi xmlns:a14="http://schemas.microsoft.com/office/drawing/2010/main" val="0"/>
                        </a:ext>
                      </a:extLst>
                    </a:blip>
                    <a:srcRect/>
                    <a:stretch>
                      <a:fillRect/>
                    </a:stretch>
                  </pic:blipFill>
                  <pic:spPr bwMode="auto">
                    <a:xfrm>
                      <a:off x="0" y="0"/>
                      <a:ext cx="2920827" cy="1642252"/>
                    </a:xfrm>
                    <a:prstGeom prst="rect">
                      <a:avLst/>
                    </a:prstGeom>
                    <a:noFill/>
                    <a:ln>
                      <a:noFill/>
                    </a:ln>
                  </pic:spPr>
                </pic:pic>
              </a:graphicData>
            </a:graphic>
          </wp:inline>
        </w:drawing>
      </w:r>
      <w:r>
        <w:rPr>
          <w:noProof/>
          <w:lang w:eastAsia="ja-JP"/>
        </w:rPr>
        <w:t xml:space="preserve">  </w:t>
      </w:r>
      <w:r w:rsidR="005A747C">
        <w:rPr>
          <w:noProof/>
          <w:lang w:eastAsia="ja-JP"/>
        </w:rPr>
        <w:drawing>
          <wp:inline distT="0" distB="0" distL="0" distR="0">
            <wp:extent cx="2893060" cy="1630680"/>
            <wp:effectExtent l="0" t="0" r="2540" b="7620"/>
            <wp:docPr id="80" name="Picture 14" descr="C:\Users\lasserres\Documents\MATLAB\align images\backlight_mu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sserres\Documents\MATLAB\align images\backlight_mu0.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3060" cy="1630680"/>
                    </a:xfrm>
                    <a:prstGeom prst="rect">
                      <a:avLst/>
                    </a:prstGeom>
                    <a:noFill/>
                    <a:ln>
                      <a:noFill/>
                    </a:ln>
                  </pic:spPr>
                </pic:pic>
              </a:graphicData>
            </a:graphic>
          </wp:inline>
        </w:drawing>
      </w:r>
    </w:p>
    <w:p w:rsidR="00C51884" w:rsidRPr="00CB41B1" w:rsidRDefault="005A747C" w:rsidP="00C51884">
      <w:pPr>
        <w:jc w:val="center"/>
        <w:rPr>
          <w:lang w:eastAsia="ja-JP"/>
        </w:rPr>
      </w:pPr>
      <w:r>
        <w:rPr>
          <w:noProof/>
          <w:lang w:eastAsia="ja-JP"/>
        </w:rPr>
        <w:drawing>
          <wp:inline distT="0" distB="0" distL="0" distR="0">
            <wp:extent cx="2886710" cy="1617345"/>
            <wp:effectExtent l="0" t="0" r="8890" b="1905"/>
            <wp:docPr id="82" name="Picture 16" descr="C:\Users\lasserres\Documents\MATLAB\align images\backlight_mu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lasserres\Documents\MATLAB\align images\backlight_mu16.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86710" cy="1617345"/>
                    </a:xfrm>
                    <a:prstGeom prst="rect">
                      <a:avLst/>
                    </a:prstGeom>
                    <a:noFill/>
                    <a:ln>
                      <a:noFill/>
                    </a:ln>
                  </pic:spPr>
                </pic:pic>
              </a:graphicData>
            </a:graphic>
          </wp:inline>
        </w:drawing>
      </w:r>
      <w:r w:rsidR="00C51884" w:rsidRPr="00CB41B1">
        <w:rPr>
          <w:lang w:eastAsia="ja-JP"/>
        </w:rPr>
        <w:t xml:space="preserve">  </w:t>
      </w:r>
      <w:r>
        <w:rPr>
          <w:noProof/>
          <w:lang w:eastAsia="ja-JP"/>
        </w:rPr>
        <w:drawing>
          <wp:inline distT="0" distB="0" distL="0" distR="0">
            <wp:extent cx="2893060" cy="1624330"/>
            <wp:effectExtent l="0" t="0" r="2540" b="0"/>
            <wp:docPr id="83" name="Picture 18" descr="C:\Users\lasserres\Documents\MATLAB\align images\backlight_mu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lasserres\Documents\MATLAB\align images\backlight_mu64.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3060" cy="1624330"/>
                    </a:xfrm>
                    <a:prstGeom prst="rect">
                      <a:avLst/>
                    </a:prstGeom>
                    <a:noFill/>
                    <a:ln>
                      <a:noFill/>
                    </a:ln>
                  </pic:spPr>
                </pic:pic>
              </a:graphicData>
            </a:graphic>
          </wp:inline>
        </w:drawing>
      </w:r>
    </w:p>
    <w:p w:rsidR="00C51884" w:rsidRPr="00CB41B1" w:rsidRDefault="00C51884" w:rsidP="00C51884">
      <w:pPr>
        <w:pStyle w:val="Caption"/>
        <w:jc w:val="center"/>
      </w:pPr>
      <w:bookmarkStart w:id="325" w:name="_Ref391385365"/>
      <w:r w:rsidRPr="00CB41B1">
        <w:t xml:space="preserve">Figure </w:t>
      </w:r>
      <w:r w:rsidR="00C64FCE">
        <w:fldChar w:fldCharType="begin"/>
      </w:r>
      <w:r w:rsidR="00C563E1">
        <w:instrText xml:space="preserve"> SEQ Figure \* ARABIC </w:instrText>
      </w:r>
      <w:r w:rsidR="00C64FCE">
        <w:fldChar w:fldCharType="separate"/>
      </w:r>
      <w:r w:rsidR="00B47237">
        <w:rPr>
          <w:noProof/>
        </w:rPr>
        <w:t>3</w:t>
      </w:r>
      <w:r w:rsidR="00C64FCE">
        <w:rPr>
          <w:noProof/>
        </w:rPr>
        <w:fldChar w:fldCharType="end"/>
      </w:r>
      <w:bookmarkEnd w:id="325"/>
      <w:r w:rsidRPr="00CB41B1">
        <w:t>:  </w:t>
      </w:r>
      <w:r w:rsidR="008F1B45">
        <w:t xml:space="preserve">source picture and </w:t>
      </w:r>
      <w:r w:rsidR="008F1B45">
        <w:rPr>
          <w:szCs w:val="22"/>
        </w:rPr>
        <w:t xml:space="preserve">its corresponding modulation picture for </w:t>
      </w:r>
      <w:r w:rsidRPr="00CB41B1">
        <w:rPr>
          <w:szCs w:val="22"/>
        </w:rPr>
        <w:t>increasing μ</w:t>
      </w:r>
      <w:r w:rsidR="00C52FCD" w:rsidRPr="00CB41B1">
        <w:rPr>
          <w:szCs w:val="22"/>
        </w:rPr>
        <w:t xml:space="preserve"> </w:t>
      </w:r>
      <w:r w:rsidR="008F1B45">
        <w:rPr>
          <w:szCs w:val="22"/>
        </w:rPr>
        <w:t>values.</w:t>
      </w:r>
    </w:p>
    <w:p w:rsidR="006934AA" w:rsidRPr="00CB41B1" w:rsidRDefault="006934AA" w:rsidP="00593FCD">
      <w:pPr>
        <w:pStyle w:val="Heading3"/>
      </w:pPr>
      <w:bookmarkStart w:id="326" w:name="_Toc391391545"/>
      <w:bookmarkStart w:id="327" w:name="_Toc391472115"/>
      <w:bookmarkStart w:id="328" w:name="_Toc391480815"/>
      <w:bookmarkEnd w:id="326"/>
      <w:bookmarkEnd w:id="327"/>
      <w:r w:rsidRPr="00CB41B1">
        <w:t>Temporal stabilization of the modulation picture</w:t>
      </w:r>
      <w:bookmarkEnd w:id="328"/>
      <w:r w:rsidRPr="00CB41B1">
        <w:t xml:space="preserve"> </w:t>
      </w:r>
    </w:p>
    <w:p w:rsidR="007E1126" w:rsidRPr="00CB41B1" w:rsidRDefault="006D7D94" w:rsidP="00CB41B1">
      <w:pPr>
        <w:jc w:val="both"/>
        <w:rPr>
          <w:szCs w:val="22"/>
        </w:rPr>
      </w:pPr>
      <w:r>
        <w:rPr>
          <w:szCs w:val="22"/>
        </w:rPr>
        <w:t xml:space="preserve">An additional temporal stabilization may be required to control fast brightness changes. </w:t>
      </w:r>
      <w:r w:rsidR="007E1126" w:rsidRPr="00CB41B1">
        <w:rPr>
          <w:szCs w:val="22"/>
        </w:rPr>
        <w:t>The main idea</w:t>
      </w:r>
      <w:r w:rsidR="00705B3F" w:rsidRPr="00CB41B1">
        <w:rPr>
          <w:szCs w:val="22"/>
        </w:rPr>
        <w:t xml:space="preserve"> </w:t>
      </w:r>
      <w:r w:rsidR="007E1126" w:rsidRPr="00CB41B1">
        <w:rPr>
          <w:szCs w:val="22"/>
        </w:rPr>
        <w:t xml:space="preserve">is to add a stabilization term in the minimization problem as follows </w:t>
      </w:r>
      <w:r>
        <w:rPr>
          <w:szCs w:val="22"/>
        </w:rPr>
        <w:t>:</w:t>
      </w:r>
    </w:p>
    <w:p w:rsidR="007E1126" w:rsidRPr="00CB41B1" w:rsidRDefault="005A747C" w:rsidP="00CB41B1">
      <w:pPr>
        <w:jc w:val="center"/>
      </w:pPr>
      <m:oMath>
        <m:r>
          <w:rPr>
            <w:rFonts w:ascii="Cambria Math" w:hAnsi="Cambria Math"/>
            <w:szCs w:val="22"/>
          </w:rPr>
          <m:t>a=</m:t>
        </m:r>
        <m:func>
          <m:funcPr>
            <m:ctrlPr>
              <w:rPr>
                <w:rFonts w:ascii="Cambria Math" w:hAnsi="Cambria Math"/>
                <w:i/>
                <w:szCs w:val="22"/>
              </w:rPr>
            </m:ctrlPr>
          </m:funcPr>
          <m:fName>
            <m:limLow>
              <m:limLowPr>
                <m:ctrlPr>
                  <w:rPr>
                    <w:rFonts w:ascii="Cambria Math" w:hAnsi="Cambria Math"/>
                    <w:i/>
                    <w:szCs w:val="22"/>
                  </w:rPr>
                </m:ctrlPr>
              </m:limLowPr>
              <m:e>
                <m:r>
                  <m:rPr>
                    <m:sty m:val="p"/>
                  </m:rPr>
                  <w:rPr>
                    <w:rFonts w:ascii="Cambria Math" w:hAnsi="Cambria Math"/>
                  </w:rPr>
                  <m:t>argmin</m:t>
                </m:r>
              </m:e>
              <m:lim>
                <m:r>
                  <w:rPr>
                    <w:rFonts w:ascii="Cambria Math" w:hAnsi="Cambria Math"/>
                    <w:szCs w:val="22"/>
                  </w:rPr>
                  <m:t>a'</m:t>
                </m:r>
              </m:lim>
            </m:limLow>
          </m:fName>
          <m:e>
            <m:sSubSup>
              <m:sSubSupPr>
                <m:ctrlPr>
                  <w:rPr>
                    <w:rFonts w:ascii="Cambria Math" w:hAnsi="Cambria Math"/>
                    <w:i/>
                    <w:szCs w:val="22"/>
                  </w:rPr>
                </m:ctrlPr>
              </m:sSubSupPr>
              <m:e>
                <m:d>
                  <m:dPr>
                    <m:begChr m:val="‖"/>
                    <m:endChr m:val="‖"/>
                    <m:ctrlPr>
                      <w:rPr>
                        <w:rFonts w:ascii="Cambria Math" w:hAnsi="Cambria Math"/>
                        <w:i/>
                        <w:szCs w:val="22"/>
                      </w:rPr>
                    </m:ctrlPr>
                  </m:dPr>
                  <m:e>
                    <m:r>
                      <w:rPr>
                        <w:rFonts w:ascii="Cambria Math" w:hAnsi="Cambria Math"/>
                        <w:szCs w:val="22"/>
                      </w:rPr>
                      <m:t>Ma'-l</m:t>
                    </m:r>
                  </m:e>
                </m:d>
              </m:e>
              <m:sub>
                <m:r>
                  <w:rPr>
                    <w:rFonts w:ascii="Cambria Math" w:hAnsi="Cambria Math"/>
                    <w:szCs w:val="22"/>
                  </w:rPr>
                  <m:t>2</m:t>
                </m:r>
              </m:sub>
              <m:sup>
                <m:r>
                  <w:rPr>
                    <w:rFonts w:ascii="Cambria Math" w:hAnsi="Cambria Math"/>
                    <w:szCs w:val="22"/>
                  </w:rPr>
                  <m:t>2</m:t>
                </m:r>
              </m:sup>
            </m:sSubSup>
          </m:e>
        </m:func>
        <m:r>
          <w:rPr>
            <w:rFonts w:ascii="Cambria Math" w:hAnsi="Cambria Math"/>
            <w:szCs w:val="22"/>
          </w:rPr>
          <m:t>+</m:t>
        </m:r>
        <m:sSup>
          <m:sSupPr>
            <m:ctrlPr>
              <w:rPr>
                <w:rFonts w:ascii="Cambria Math" w:hAnsi="Cambria Math"/>
                <w:i/>
                <w:szCs w:val="22"/>
              </w:rPr>
            </m:ctrlPr>
          </m:sSupPr>
          <m:e>
            <m:r>
              <w:rPr>
                <w:rFonts w:ascii="Cambria Math" w:hAnsi="Cambria Math"/>
                <w:szCs w:val="22"/>
              </w:rPr>
              <m:t>λ</m:t>
            </m:r>
          </m:e>
          <m:sup>
            <m:r>
              <w:rPr>
                <w:rFonts w:ascii="Cambria Math" w:hAnsi="Cambria Math"/>
                <w:szCs w:val="22"/>
              </w:rPr>
              <m:t>2</m:t>
            </m:r>
          </m:sup>
        </m:sSup>
        <m:sSubSup>
          <m:sSubSupPr>
            <m:ctrlPr>
              <w:rPr>
                <w:rFonts w:ascii="Cambria Math" w:hAnsi="Cambria Math"/>
                <w:i/>
                <w:szCs w:val="22"/>
              </w:rPr>
            </m:ctrlPr>
          </m:sSubSupPr>
          <m:e>
            <m:d>
              <m:dPr>
                <m:begChr m:val="‖"/>
                <m:endChr m:val="‖"/>
                <m:ctrlPr>
                  <w:rPr>
                    <w:rFonts w:ascii="Cambria Math" w:hAnsi="Cambria Math"/>
                    <w:i/>
                    <w:szCs w:val="22"/>
                  </w:rPr>
                </m:ctrlPr>
              </m:dPr>
              <m:e>
                <m:r>
                  <w:rPr>
                    <w:rFonts w:ascii="Cambria Math" w:hAnsi="Cambria Math"/>
                    <w:szCs w:val="22"/>
                  </w:rPr>
                  <m:t>a'-</m:t>
                </m:r>
                <m:sSub>
                  <m:sSubPr>
                    <m:ctrlPr>
                      <w:rPr>
                        <w:rFonts w:ascii="Cambria Math" w:hAnsi="Cambria Math"/>
                        <w:i/>
                        <w:szCs w:val="22"/>
                      </w:rPr>
                    </m:ctrlPr>
                  </m:sSubPr>
                  <m:e>
                    <m:r>
                      <w:rPr>
                        <w:rFonts w:ascii="Cambria Math" w:hAnsi="Cambria Math"/>
                        <w:szCs w:val="22"/>
                      </w:rPr>
                      <m:t>a</m:t>
                    </m:r>
                  </m:e>
                  <m:sub>
                    <m:r>
                      <m:rPr>
                        <m:nor/>
                      </m:rPr>
                      <w:rPr>
                        <w:rFonts w:ascii="Cambria Math" w:hAnsi="Cambria Math"/>
                        <w:szCs w:val="22"/>
                      </w:rPr>
                      <m:t>prev</m:t>
                    </m:r>
                  </m:sub>
                </m:sSub>
              </m:e>
            </m:d>
          </m:e>
          <m:sub>
            <m:r>
              <w:rPr>
                <w:rFonts w:ascii="Cambria Math" w:hAnsi="Cambria Math"/>
                <w:szCs w:val="22"/>
              </w:rPr>
              <m:t>2</m:t>
            </m:r>
          </m:sub>
          <m:sup>
            <m:r>
              <w:rPr>
                <w:rFonts w:ascii="Cambria Math" w:hAnsi="Cambria Math"/>
                <w:szCs w:val="22"/>
              </w:rPr>
              <m:t>2</m:t>
            </m:r>
          </m:sup>
        </m:sSubSup>
      </m:oMath>
      <w:r w:rsidR="007E1126" w:rsidRPr="00CB41B1">
        <w:rPr>
          <w:szCs w:val="22"/>
        </w:rPr>
        <w:t xml:space="preserve"> </w:t>
      </w:r>
    </w:p>
    <w:p w:rsidR="006D7D94" w:rsidRDefault="007E1126" w:rsidP="00FF2679">
      <w:pPr>
        <w:jc w:val="both"/>
        <w:rPr>
          <w:szCs w:val="22"/>
        </w:rPr>
      </w:pPr>
      <w:r w:rsidRPr="00CB41B1">
        <w:rPr>
          <w:szCs w:val="22"/>
        </w:rPr>
        <w:t xml:space="preserve">where </w:t>
      </w:r>
      <m:oMath>
        <m:sSub>
          <m:sSubPr>
            <m:ctrlPr>
              <w:rPr>
                <w:rFonts w:ascii="Cambria Math" w:hAnsi="Cambria Math"/>
                <w:i/>
                <w:szCs w:val="22"/>
              </w:rPr>
            </m:ctrlPr>
          </m:sSubPr>
          <m:e>
            <m:r>
              <w:rPr>
                <w:rFonts w:ascii="Cambria Math" w:hAnsi="Cambria Math"/>
                <w:szCs w:val="22"/>
              </w:rPr>
              <m:t>a</m:t>
            </m:r>
          </m:e>
          <m:sub>
            <m:r>
              <m:rPr>
                <m:nor/>
              </m:rPr>
              <w:rPr>
                <w:rFonts w:ascii="Cambria Math" w:hAnsi="Cambria Math"/>
                <w:szCs w:val="22"/>
              </w:rPr>
              <m:t>prev</m:t>
            </m:r>
          </m:sub>
        </m:sSub>
      </m:oMath>
      <w:r w:rsidRPr="00CB41B1">
        <w:rPr>
          <w:szCs w:val="22"/>
        </w:rPr>
        <w:t xml:space="preserve"> is the coefficient vector of the </w:t>
      </w:r>
      <w:r w:rsidR="00705B3F" w:rsidRPr="00CB41B1">
        <w:t>modulation picture</w:t>
      </w:r>
      <w:r w:rsidR="00705B3F" w:rsidRPr="00CB41B1">
        <w:rPr>
          <w:szCs w:val="22"/>
        </w:rPr>
        <w:t xml:space="preserve"> </w:t>
      </w:r>
      <w:r w:rsidRPr="00CB41B1">
        <w:rPr>
          <w:szCs w:val="22"/>
        </w:rPr>
        <w:t>of a previous reference frame</w:t>
      </w:r>
      <w:r w:rsidR="00EA7E2F">
        <w:rPr>
          <w:szCs w:val="22"/>
        </w:rPr>
        <w:t xml:space="preserve">. </w:t>
      </w:r>
      <w:r w:rsidRPr="00CB41B1">
        <w:rPr>
          <w:szCs w:val="22"/>
        </w:rPr>
        <w:t xml:space="preserve">This minimization problem </w:t>
      </w:r>
      <w:r w:rsidR="006D7D94">
        <w:rPr>
          <w:szCs w:val="22"/>
        </w:rPr>
        <w:t>can be solved as:</w:t>
      </w:r>
    </w:p>
    <w:p w:rsidR="006D7D94" w:rsidRPr="005A747C" w:rsidRDefault="006D7D94" w:rsidP="006D7D94">
      <w:pPr>
        <w:jc w:val="center"/>
        <w:rPr>
          <w:szCs w:val="22"/>
        </w:rPr>
      </w:pPr>
      <m:oMathPara>
        <m:oMath>
          <m:r>
            <w:rPr>
              <w:rFonts w:ascii="Cambria Math" w:hAnsi="Cambria Math"/>
              <w:szCs w:val="22"/>
            </w:rPr>
            <m:t>a=(</m:t>
          </m:r>
          <m:sSup>
            <m:sSupPr>
              <m:ctrlPr>
                <w:rPr>
                  <w:rFonts w:ascii="Cambria Math" w:hAnsi="Cambria Math"/>
                  <w:i/>
                  <w:szCs w:val="22"/>
                </w:rPr>
              </m:ctrlPr>
            </m:sSupPr>
            <m:e>
              <m:r>
                <w:rPr>
                  <w:rFonts w:ascii="Cambria Math" w:hAnsi="Cambria Math"/>
                  <w:szCs w:val="22"/>
                </w:rPr>
                <m:t>M</m:t>
              </m:r>
            </m:e>
            <m:sup>
              <m:r>
                <w:rPr>
                  <w:rFonts w:ascii="Cambria Math" w:hAnsi="Cambria Math"/>
                  <w:szCs w:val="22"/>
                </w:rPr>
                <m:t>T</m:t>
              </m:r>
            </m:sup>
          </m:sSup>
          <m:r>
            <w:rPr>
              <w:rFonts w:ascii="Cambria Math" w:hAnsi="Cambria Math"/>
              <w:szCs w:val="22"/>
            </w:rPr>
            <m:t>M+</m:t>
          </m:r>
          <m:sSup>
            <m:sSupPr>
              <m:ctrlPr>
                <w:rPr>
                  <w:rFonts w:ascii="Cambria Math" w:hAnsi="Cambria Math"/>
                  <w:i/>
                  <w:szCs w:val="22"/>
                </w:rPr>
              </m:ctrlPr>
            </m:sSupPr>
            <m:e>
              <m:r>
                <w:rPr>
                  <w:rFonts w:ascii="Cambria Math" w:hAnsi="Cambria Math"/>
                  <w:szCs w:val="22"/>
                </w:rPr>
                <m:t>μ</m:t>
              </m:r>
            </m:e>
            <m:sup>
              <m:r>
                <w:rPr>
                  <w:rFonts w:ascii="Cambria Math" w:hAnsi="Cambria Math"/>
                  <w:szCs w:val="22"/>
                </w:rPr>
                <m:t>2</m:t>
              </m:r>
            </m:sup>
          </m:sSup>
          <m:sSup>
            <m:sSupPr>
              <m:ctrlPr>
                <w:rPr>
                  <w:rFonts w:ascii="Cambria Math" w:hAnsi="Cambria Math"/>
                  <w:i/>
                  <w:szCs w:val="22"/>
                </w:rPr>
              </m:ctrlPr>
            </m:sSupPr>
            <m:e>
              <m:r>
                <w:rPr>
                  <w:rFonts w:ascii="Cambria Math" w:hAnsi="Cambria Math"/>
                  <w:szCs w:val="22"/>
                </w:rPr>
                <m:t>D</m:t>
              </m:r>
            </m:e>
            <m:sup>
              <m:r>
                <w:rPr>
                  <w:rFonts w:ascii="Cambria Math" w:hAnsi="Cambria Math"/>
                  <w:szCs w:val="22"/>
                </w:rPr>
                <m:t>T</m:t>
              </m:r>
            </m:sup>
          </m:sSup>
          <m:r>
            <w:rPr>
              <w:rFonts w:ascii="Cambria Math" w:hAnsi="Cambria Math"/>
              <w:szCs w:val="22"/>
            </w:rPr>
            <m:t>D+λ²</m:t>
          </m:r>
          <m:sSub>
            <m:sSubPr>
              <m:ctrlPr>
                <w:rPr>
                  <w:rFonts w:ascii="Cambria Math" w:hAnsi="Cambria Math"/>
                  <w:i/>
                  <w:szCs w:val="22"/>
                </w:rPr>
              </m:ctrlPr>
            </m:sSubPr>
            <m:e>
              <m:r>
                <w:rPr>
                  <w:rFonts w:ascii="Cambria Math" w:hAnsi="Cambria Math"/>
                  <w:szCs w:val="22"/>
                </w:rPr>
                <m:t>I</m:t>
              </m:r>
            </m:e>
            <m:sub>
              <m:r>
                <w:rPr>
                  <w:rFonts w:ascii="Cambria Math" w:hAnsi="Cambria Math"/>
                  <w:szCs w:val="22"/>
                </w:rPr>
                <m:t>N</m:t>
              </m:r>
            </m:sub>
          </m:sSub>
          <m:sSup>
            <m:sSupPr>
              <m:ctrlPr>
                <w:rPr>
                  <w:rFonts w:ascii="Cambria Math" w:hAnsi="Cambria Math"/>
                  <w:i/>
                  <w:szCs w:val="22"/>
                </w:rPr>
              </m:ctrlPr>
            </m:sSupPr>
            <m:e>
              <m:r>
                <w:rPr>
                  <w:rFonts w:ascii="Cambria Math" w:hAnsi="Cambria Math"/>
                  <w:szCs w:val="22"/>
                </w:rPr>
                <m:t>)</m:t>
              </m:r>
            </m:e>
            <m:sup>
              <m:r>
                <w:rPr>
                  <w:rFonts w:ascii="Cambria Math" w:hAnsi="Cambria Math"/>
                  <w:szCs w:val="22"/>
                </w:rPr>
                <m:t>-1</m:t>
              </m:r>
            </m:sup>
          </m:sSup>
          <m:r>
            <w:rPr>
              <w:rFonts w:ascii="Cambria Math" w:hAnsi="Cambria Math"/>
              <w:szCs w:val="22"/>
            </w:rPr>
            <m:t>(</m:t>
          </m:r>
          <m:sSup>
            <m:sSupPr>
              <m:ctrlPr>
                <w:rPr>
                  <w:rFonts w:ascii="Cambria Math" w:hAnsi="Cambria Math"/>
                  <w:i/>
                  <w:szCs w:val="22"/>
                </w:rPr>
              </m:ctrlPr>
            </m:sSupPr>
            <m:e>
              <m:r>
                <w:rPr>
                  <w:rFonts w:ascii="Cambria Math" w:hAnsi="Cambria Math"/>
                  <w:szCs w:val="22"/>
                </w:rPr>
                <m:t>M</m:t>
              </m:r>
            </m:e>
            <m:sup>
              <m:r>
                <w:rPr>
                  <w:rFonts w:ascii="Cambria Math" w:hAnsi="Cambria Math"/>
                  <w:szCs w:val="22"/>
                </w:rPr>
                <m:t>T</m:t>
              </m:r>
            </m:sup>
          </m:sSup>
          <m:r>
            <w:rPr>
              <w:rFonts w:ascii="Cambria Math" w:hAnsi="Cambria Math"/>
              <w:szCs w:val="22"/>
            </w:rPr>
            <m:t>l+</m:t>
          </m:r>
          <m:sSub>
            <m:sSubPr>
              <m:ctrlPr>
                <w:rPr>
                  <w:rFonts w:ascii="Cambria Math" w:hAnsi="Cambria Math"/>
                  <w:i/>
                  <w:szCs w:val="22"/>
                </w:rPr>
              </m:ctrlPr>
            </m:sSubPr>
            <m:e>
              <m:r>
                <w:rPr>
                  <w:rFonts w:ascii="Cambria Math" w:hAnsi="Cambria Math"/>
                  <w:szCs w:val="22"/>
                </w:rPr>
                <m:t>λa</m:t>
              </m:r>
            </m:e>
            <m:sub>
              <m:r>
                <m:rPr>
                  <m:nor/>
                </m:rPr>
                <w:rPr>
                  <w:rFonts w:ascii="Cambria Math" w:hAnsi="Cambria Math"/>
                  <w:szCs w:val="22"/>
                </w:rPr>
                <m:t>prev</m:t>
              </m:r>
            </m:sub>
          </m:sSub>
          <m:r>
            <w:rPr>
              <w:rFonts w:ascii="Cambria Math" w:hAnsi="Cambria Math"/>
              <w:szCs w:val="22"/>
            </w:rPr>
            <m:t>)</m:t>
          </m:r>
        </m:oMath>
      </m:oMathPara>
    </w:p>
    <w:p w:rsidR="007E1126" w:rsidRPr="00CB41B1" w:rsidRDefault="007D1295" w:rsidP="00DF2CBE">
      <w:pPr>
        <w:pStyle w:val="Heading2"/>
      </w:pPr>
      <w:bookmarkStart w:id="329" w:name="_Toc391480816"/>
      <w:r>
        <w:rPr>
          <w:szCs w:val="22"/>
        </w:rPr>
        <w:t>Final r</w:t>
      </w:r>
      <w:bookmarkStart w:id="330" w:name="_Toc391391548"/>
      <w:bookmarkStart w:id="331" w:name="_Toc391472118"/>
      <w:bookmarkStart w:id="332" w:name="_Toc391391549"/>
      <w:bookmarkStart w:id="333" w:name="_Toc391472119"/>
      <w:bookmarkStart w:id="334" w:name="_Toc391391550"/>
      <w:bookmarkStart w:id="335" w:name="_Toc391472120"/>
      <w:bookmarkStart w:id="336" w:name="_Toc391391551"/>
      <w:bookmarkStart w:id="337" w:name="_Toc391472121"/>
      <w:bookmarkStart w:id="338" w:name="_Toc391391552"/>
      <w:bookmarkStart w:id="339" w:name="_Toc391472122"/>
      <w:bookmarkStart w:id="340" w:name="_Toc391391553"/>
      <w:bookmarkStart w:id="341" w:name="_Toc391472123"/>
      <w:bookmarkStart w:id="342" w:name="_Toc391391554"/>
      <w:bookmarkStart w:id="343" w:name="_Toc391472124"/>
      <w:bookmarkStart w:id="344" w:name="_Toc391391555"/>
      <w:bookmarkStart w:id="345" w:name="_Toc391472125"/>
      <w:bookmarkStart w:id="346" w:name="_Toc391391556"/>
      <w:bookmarkStart w:id="347" w:name="_Toc391472126"/>
      <w:bookmarkStart w:id="348" w:name="_Toc391391557"/>
      <w:bookmarkStart w:id="349" w:name="_Toc391472127"/>
      <w:bookmarkStart w:id="350" w:name="_Toc391391558"/>
      <w:bookmarkStart w:id="351" w:name="_Toc391472128"/>
      <w:bookmarkStart w:id="352" w:name="_Toc391391559"/>
      <w:bookmarkStart w:id="353" w:name="_Toc391472129"/>
      <w:bookmarkStart w:id="354" w:name="_Toc391391560"/>
      <w:bookmarkStart w:id="355" w:name="_Toc391472130"/>
      <w:bookmarkStart w:id="356" w:name="_Toc391391561"/>
      <w:bookmarkStart w:id="357" w:name="_Toc391472131"/>
      <w:bookmarkStart w:id="358" w:name="_Toc391391562"/>
      <w:bookmarkStart w:id="359" w:name="_Toc391472132"/>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0048069A" w:rsidRPr="00CB41B1">
        <w:t>ec</w:t>
      </w:r>
      <w:r w:rsidR="007E1126" w:rsidRPr="00CB41B1">
        <w:t>onstruction of the modulation picture</w:t>
      </w:r>
      <w:bookmarkEnd w:id="329"/>
      <w:r w:rsidR="007E1126" w:rsidRPr="00CB41B1">
        <w:t xml:space="preserve"> </w:t>
      </w:r>
    </w:p>
    <w:p w:rsidR="007E1126" w:rsidRPr="00CB41B1" w:rsidRDefault="007D1CDE" w:rsidP="00AA1B67">
      <w:pPr>
        <w:jc w:val="both"/>
        <w:rPr>
          <w:szCs w:val="22"/>
        </w:rPr>
      </w:pPr>
      <w:r w:rsidRPr="00CB41B1">
        <w:rPr>
          <w:szCs w:val="22"/>
        </w:rPr>
        <w:t xml:space="preserve">The modulation picture in the linear domain is reconstructed from the determined weights </w:t>
      </w:r>
      <w:proofErr w:type="spellStart"/>
      <w:r w:rsidRPr="00CB41B1">
        <w:rPr>
          <w:szCs w:val="22"/>
        </w:rPr>
        <w:t>a</w:t>
      </w:r>
      <w:r w:rsidRPr="00CB41B1">
        <w:rPr>
          <w:szCs w:val="22"/>
          <w:vertAlign w:val="subscript"/>
        </w:rPr>
        <w:t>i</w:t>
      </w:r>
      <w:r w:rsidRPr="00CB41B1">
        <w:rPr>
          <w:szCs w:val="22"/>
        </w:rPr>
        <w:t>’s</w:t>
      </w:r>
      <w:proofErr w:type="spellEnd"/>
      <w:r w:rsidRPr="00CB41B1">
        <w:rPr>
          <w:szCs w:val="22"/>
        </w:rPr>
        <w:t xml:space="preserve"> by using the formula</w:t>
      </w:r>
      <w:r w:rsidR="00624D25">
        <w:rPr>
          <w:szCs w:val="22"/>
        </w:rPr>
        <w:t>:</w:t>
      </w:r>
    </w:p>
    <w:p w:rsidR="007D1CDE" w:rsidRPr="005A747C" w:rsidRDefault="009B178A" w:rsidP="00A03024">
      <w:pPr>
        <w:spacing w:before="0"/>
        <w:jc w:val="center"/>
        <w:rPr>
          <w:szCs w:val="22"/>
        </w:rPr>
      </w:pPr>
      <m:oMathPara>
        <m:oMath>
          <m:sSub>
            <m:sSubPr>
              <m:ctrlPr>
                <w:rPr>
                  <w:rFonts w:ascii="Cambria Math" w:eastAsia="MS Mincho" w:hAnsi="Cambria Math"/>
                  <w:szCs w:val="22"/>
                  <w:lang w:eastAsia="ja-JP"/>
                </w:rPr>
              </m:ctrlPr>
            </m:sSubPr>
            <m:e>
              <m:r>
                <m:rPr>
                  <m:sty m:val="p"/>
                </m:rPr>
                <w:rPr>
                  <w:rFonts w:ascii="Cambria Math" w:hAnsi="Cambria Math"/>
                </w:rPr>
                <m:t>P'</m:t>
              </m:r>
            </m:e>
            <m:sub>
              <m:r>
                <w:rPr>
                  <w:rFonts w:ascii="Cambria Math" w:hAnsi="Cambria Math"/>
                </w:rPr>
                <m:t>mod</m:t>
              </m:r>
            </m:sub>
          </m:sSub>
          <m:r>
            <w:rPr>
              <w:rFonts w:ascii="Cambria Math" w:eastAsia="Cambria Math" w:hAnsi="Cambria Math" w:cs="Cambria Math"/>
              <w:szCs w:val="22"/>
            </w:rPr>
            <m:t>=</m:t>
          </m:r>
          <m:func>
            <m:funcPr>
              <m:ctrlPr>
                <w:rPr>
                  <w:rFonts w:ascii="Cambria Math" w:eastAsia="Cambria Math" w:hAnsi="Cambria Math" w:cs="Cambria Math"/>
                  <w:i/>
                  <w:szCs w:val="22"/>
                </w:rPr>
              </m:ctrlPr>
            </m:funcPr>
            <m:fName>
              <m:r>
                <m:rPr>
                  <m:sty m:val="p"/>
                </m:rPr>
                <w:rPr>
                  <w:rFonts w:ascii="Cambria Math" w:eastAsia="Cambria Math" w:hAnsi="Cambria Math" w:cs="Cambria Math"/>
                  <w:szCs w:val="22"/>
                </w:rPr>
                <m:t>exp</m:t>
              </m:r>
            </m:fName>
            <m:e>
              <m:nary>
                <m:naryPr>
                  <m:chr m:val="∑"/>
                  <m:limLoc m:val="undOvr"/>
                  <m:supHide m:val="1"/>
                  <m:ctrlPr>
                    <w:rPr>
                      <w:rFonts w:ascii="Cambria Math" w:eastAsia="Cambria Math" w:hAnsi="Cambria Math" w:cs="Cambria Math"/>
                      <w:i/>
                      <w:szCs w:val="22"/>
                    </w:rPr>
                  </m:ctrlPr>
                </m:naryPr>
                <m:sub>
                  <m:r>
                    <w:rPr>
                      <w:rFonts w:ascii="Cambria Math" w:eastAsia="Cambria Math" w:hAnsi="Cambria Math" w:cs="Cambria Math"/>
                      <w:szCs w:val="22"/>
                    </w:rPr>
                    <m:t>i</m:t>
                  </m:r>
                </m:sub>
                <m:sup/>
                <m:e>
                  <m:sSub>
                    <m:sSubPr>
                      <m:ctrlPr>
                        <w:rPr>
                          <w:rFonts w:ascii="Cambria Math" w:hAnsi="Cambria Math"/>
                          <w:i/>
                          <w:szCs w:val="22"/>
                        </w:rPr>
                      </m:ctrlPr>
                    </m:sSubPr>
                    <m:e>
                      <m:r>
                        <w:rPr>
                          <w:rFonts w:ascii="Cambria Math" w:hAnsi="Cambria Math"/>
                          <w:szCs w:val="22"/>
                        </w:rPr>
                        <m:t>a</m:t>
                      </m:r>
                    </m:e>
                    <m:sub>
                      <m:r>
                        <w:rPr>
                          <w:rFonts w:ascii="Cambria Math" w:hAnsi="Cambria Math"/>
                          <w:szCs w:val="22"/>
                        </w:rPr>
                        <m:t>i</m:t>
                      </m:r>
                    </m:sub>
                  </m:sSub>
                  <m:sSub>
                    <m:sSubPr>
                      <m:ctrlPr>
                        <w:rPr>
                          <w:rFonts w:ascii="Cambria Math" w:hAnsi="Cambria Math"/>
                          <w:i/>
                          <w:szCs w:val="22"/>
                        </w:rPr>
                      </m:ctrlPr>
                    </m:sSubPr>
                    <m:e>
                      <m:r>
                        <w:rPr>
                          <w:rFonts w:ascii="Cambria Math" w:hAnsi="Cambria Math"/>
                          <w:szCs w:val="22"/>
                        </w:rPr>
                        <m:t>ψ</m:t>
                      </m:r>
                    </m:e>
                    <m:sub>
                      <m:r>
                        <w:rPr>
                          <w:rFonts w:ascii="Cambria Math" w:hAnsi="Cambria Math"/>
                          <w:szCs w:val="22"/>
                        </w:rPr>
                        <m:t>i</m:t>
                      </m:r>
                    </m:sub>
                  </m:sSub>
                </m:e>
              </m:nary>
            </m:e>
          </m:func>
        </m:oMath>
      </m:oMathPara>
    </w:p>
    <w:p w:rsidR="00EA7E2F" w:rsidRDefault="007D1CDE" w:rsidP="00AA1B67">
      <w:pPr>
        <w:jc w:val="both"/>
        <w:rPr>
          <w:szCs w:val="22"/>
        </w:rPr>
      </w:pPr>
      <w:r w:rsidRPr="00CB41B1">
        <w:rPr>
          <w:szCs w:val="22"/>
        </w:rPr>
        <w:t xml:space="preserve">The exponential function is used because the LMS fit has been performed in the log domain </w:t>
      </w:r>
      <w:r w:rsidR="002530E9">
        <w:rPr>
          <w:szCs w:val="22"/>
        </w:rPr>
        <w:t>a</w:t>
      </w:r>
      <w:r w:rsidRPr="00CB41B1">
        <w:rPr>
          <w:szCs w:val="22"/>
        </w:rPr>
        <w:t xml:space="preserve">nd not the linear domain Y. </w:t>
      </w:r>
    </w:p>
    <w:p w:rsidR="007D1CDE" w:rsidRPr="00CB41B1" w:rsidRDefault="007D1CDE" w:rsidP="00AA1B67">
      <w:pPr>
        <w:jc w:val="both"/>
        <w:rPr>
          <w:szCs w:val="22"/>
        </w:rPr>
      </w:pPr>
      <w:r w:rsidRPr="00CB41B1">
        <w:rPr>
          <w:szCs w:val="22"/>
        </w:rPr>
        <w:t>There are mainly two strategies to transmit the modulation picture to the decoder</w:t>
      </w:r>
      <w:r w:rsidR="00F53714">
        <w:rPr>
          <w:szCs w:val="22"/>
        </w:rPr>
        <w:t>:</w:t>
      </w:r>
    </w:p>
    <w:p w:rsidR="007D1CDE" w:rsidRPr="00CB41B1" w:rsidRDefault="007D1CDE" w:rsidP="00CB41B1">
      <w:pPr>
        <w:numPr>
          <w:ilvl w:val="0"/>
          <w:numId w:val="30"/>
        </w:numPr>
        <w:jc w:val="both"/>
        <w:rPr>
          <w:szCs w:val="22"/>
        </w:rPr>
      </w:pPr>
      <w:r w:rsidRPr="00CB41B1">
        <w:rPr>
          <w:szCs w:val="22"/>
        </w:rPr>
        <w:t xml:space="preserve">either send the coefficients </w:t>
      </w:r>
      <w:proofErr w:type="spellStart"/>
      <w:r w:rsidRPr="00CB41B1">
        <w:rPr>
          <w:szCs w:val="22"/>
        </w:rPr>
        <w:t>a</w:t>
      </w:r>
      <w:r w:rsidRPr="00CB41B1">
        <w:rPr>
          <w:szCs w:val="22"/>
          <w:vertAlign w:val="subscript"/>
        </w:rPr>
        <w:t>i</w:t>
      </w:r>
      <w:r w:rsidRPr="00CB41B1">
        <w:rPr>
          <w:szCs w:val="22"/>
        </w:rPr>
        <w:t>’s</w:t>
      </w:r>
      <w:proofErr w:type="spellEnd"/>
      <w:r w:rsidRPr="00CB41B1">
        <w:rPr>
          <w:szCs w:val="22"/>
        </w:rPr>
        <w:t xml:space="preserve"> and let the decoder reconstruct the modulation picture</w:t>
      </w:r>
      <w:r w:rsidR="00F53714">
        <w:rPr>
          <w:szCs w:val="22"/>
        </w:rPr>
        <w:t>;</w:t>
      </w:r>
      <w:r w:rsidR="00DF2CBE">
        <w:rPr>
          <w:szCs w:val="22"/>
        </w:rPr>
        <w:t xml:space="preserve"> this first option is not considered in the recomposing process described in JCTVC-R0139;</w:t>
      </w:r>
    </w:p>
    <w:p w:rsidR="003834E6" w:rsidRDefault="007D1CDE" w:rsidP="00A03024">
      <w:pPr>
        <w:numPr>
          <w:ilvl w:val="0"/>
          <w:numId w:val="30"/>
        </w:numPr>
        <w:jc w:val="both"/>
        <w:rPr>
          <w:szCs w:val="22"/>
        </w:rPr>
      </w:pPr>
      <w:r w:rsidRPr="00CB41B1">
        <w:rPr>
          <w:szCs w:val="22"/>
        </w:rPr>
        <w:t>or send directly a compressed version of the reconstructed modulation picture</w:t>
      </w:r>
      <w:r w:rsidR="00F53714">
        <w:rPr>
          <w:szCs w:val="22"/>
        </w:rPr>
        <w:t>, for instance using the</w:t>
      </w:r>
      <w:r w:rsidR="00F53714" w:rsidRPr="00CB41B1">
        <w:rPr>
          <w:szCs w:val="22"/>
        </w:rPr>
        <w:t xml:space="preserve"> frame packing</w:t>
      </w:r>
      <w:r w:rsidR="00F53714">
        <w:rPr>
          <w:szCs w:val="22"/>
        </w:rPr>
        <w:t xml:space="preserve"> or </w:t>
      </w:r>
      <w:r w:rsidR="00F53714" w:rsidRPr="00CB41B1">
        <w:rPr>
          <w:szCs w:val="22"/>
        </w:rPr>
        <w:t xml:space="preserve">auxiliary picture </w:t>
      </w:r>
      <w:r w:rsidR="00F53714">
        <w:rPr>
          <w:szCs w:val="22"/>
        </w:rPr>
        <w:t>mechanisms</w:t>
      </w:r>
      <w:r w:rsidR="00DF2CBE">
        <w:rPr>
          <w:szCs w:val="22"/>
        </w:rPr>
        <w:t xml:space="preserve"> (</w:t>
      </w:r>
      <w:proofErr w:type="spellStart"/>
      <w:r w:rsidR="00DF2CBE">
        <w:rPr>
          <w:szCs w:val="22"/>
        </w:rPr>
        <w:t>cf</w:t>
      </w:r>
      <w:proofErr w:type="spellEnd"/>
      <w:r w:rsidR="00DF2CBE">
        <w:rPr>
          <w:szCs w:val="22"/>
        </w:rPr>
        <w:t xml:space="preserve"> JCTVC-R0139 for more details); the modulation picture </w:t>
      </w:r>
      <w:proofErr w:type="spellStart"/>
      <w:r w:rsidR="00DF2CBE">
        <w:rPr>
          <w:szCs w:val="22"/>
        </w:rPr>
        <w:t>P</w:t>
      </w:r>
      <w:r w:rsidR="00DF2CBE" w:rsidRPr="00932017">
        <w:rPr>
          <w:szCs w:val="22"/>
          <w:vertAlign w:val="subscript"/>
        </w:rPr>
        <w:t>mod</w:t>
      </w:r>
      <w:proofErr w:type="spellEnd"/>
      <w:r w:rsidR="00DF2CBE">
        <w:rPr>
          <w:szCs w:val="22"/>
        </w:rPr>
        <w:t xml:space="preserve"> is quantized in the log domain (before applying the exp operator), after a possible clipping to avoid too small and large values.</w:t>
      </w:r>
    </w:p>
    <w:p w:rsidR="00AA1B67" w:rsidRPr="00CB41B1" w:rsidRDefault="00AB795D" w:rsidP="0068382D">
      <w:pPr>
        <w:pStyle w:val="Heading2"/>
      </w:pPr>
      <w:bookmarkStart w:id="360" w:name="_Toc391391564"/>
      <w:bookmarkStart w:id="361" w:name="_Toc391472134"/>
      <w:bookmarkStart w:id="362" w:name="_Toc391480817"/>
      <w:bookmarkEnd w:id="360"/>
      <w:bookmarkEnd w:id="361"/>
      <w:r w:rsidRPr="00CB41B1">
        <w:t>Parameters of the m</w:t>
      </w:r>
      <w:r w:rsidR="00AA1B67" w:rsidRPr="00CB41B1">
        <w:t>odulation picture generation process</w:t>
      </w:r>
      <w:bookmarkEnd w:id="362"/>
      <w:r w:rsidR="00AA1B67" w:rsidRPr="00CB41B1">
        <w:t xml:space="preserve"> </w:t>
      </w:r>
    </w:p>
    <w:p w:rsidR="00BD26E8" w:rsidRDefault="00BA2E56" w:rsidP="00CD1F25">
      <w:pPr>
        <w:jc w:val="both"/>
        <w:rPr>
          <w:szCs w:val="22"/>
        </w:rPr>
      </w:pPr>
      <w:r>
        <w:rPr>
          <w:szCs w:val="22"/>
        </w:rPr>
        <w:t xml:space="preserve">Typical values for the SF topology are a spacing of several 10s of pixels, with an overlap of </w:t>
      </w:r>
      <w:r w:rsidR="00A521CC">
        <w:rPr>
          <w:szCs w:val="22"/>
        </w:rPr>
        <w:t>1</w:t>
      </w:r>
      <w:r>
        <w:rPr>
          <w:szCs w:val="22"/>
        </w:rPr>
        <w:t xml:space="preserve"> to 3</w:t>
      </w:r>
      <w:r w:rsidR="00A521CC">
        <w:rPr>
          <w:szCs w:val="22"/>
        </w:rPr>
        <w:t xml:space="preserve"> (1 SF overlaps its neighboring SFs by 1 or 3 SF width/height)</w:t>
      </w:r>
      <w:r>
        <w:rPr>
          <w:szCs w:val="22"/>
        </w:rPr>
        <w:t xml:space="preserve">. As an example </w:t>
      </w:r>
      <w:r w:rsidRPr="00BA2E56">
        <w:rPr>
          <w:szCs w:val="22"/>
        </w:rPr>
        <w:t>in Figure 2, the SF overlap is of 1 horizontally and 1 vertically</w:t>
      </w:r>
      <w:r>
        <w:rPr>
          <w:szCs w:val="22"/>
        </w:rPr>
        <w:t xml:space="preserve">. The other parameters mostly depend on mode. </w:t>
      </w:r>
      <w:r w:rsidR="004337EF" w:rsidRPr="00CB41B1">
        <w:rPr>
          <w:szCs w:val="22"/>
        </w:rPr>
        <w:t xml:space="preserve">In </w:t>
      </w:r>
      <w:proofErr w:type="spellStart"/>
      <w:r w:rsidR="002A687F">
        <w:rPr>
          <w:szCs w:val="22"/>
        </w:rPr>
        <w:t>YCbCr</w:t>
      </w:r>
      <w:proofErr w:type="spellEnd"/>
      <w:r w:rsidR="00A521CC" w:rsidRPr="00A521CC">
        <w:rPr>
          <w:szCs w:val="22"/>
        </w:rPr>
        <w:t xml:space="preserve"> </w:t>
      </w:r>
      <w:r w:rsidR="00A521CC" w:rsidRPr="00CB41B1">
        <w:rPr>
          <w:szCs w:val="22"/>
        </w:rPr>
        <w:t>mode</w:t>
      </w:r>
      <w:r w:rsidR="00A521CC">
        <w:rPr>
          <w:szCs w:val="22"/>
        </w:rPr>
        <w:t>²</w:t>
      </w:r>
      <w:r w:rsidR="004337EF" w:rsidRPr="00CB41B1">
        <w:rPr>
          <w:szCs w:val="22"/>
        </w:rPr>
        <w:t xml:space="preserve">, the </w:t>
      </w:r>
      <w:proofErr w:type="spellStart"/>
      <w:r w:rsidR="004337EF" w:rsidRPr="00CB41B1">
        <w:rPr>
          <w:szCs w:val="22"/>
        </w:rPr>
        <w:t>viewability</w:t>
      </w:r>
      <w:proofErr w:type="spellEnd"/>
      <w:r w:rsidR="004337EF" w:rsidRPr="00CB41B1">
        <w:rPr>
          <w:szCs w:val="22"/>
        </w:rPr>
        <w:t xml:space="preserve"> of the </w:t>
      </w:r>
      <w:r w:rsidR="00C440F2">
        <w:rPr>
          <w:szCs w:val="22"/>
        </w:rPr>
        <w:t>LBD</w:t>
      </w:r>
      <w:r w:rsidR="004337EF" w:rsidRPr="00CB41B1">
        <w:rPr>
          <w:szCs w:val="22"/>
        </w:rPr>
        <w:t xml:space="preserve"> picture is crucial</w:t>
      </w:r>
      <w:r>
        <w:rPr>
          <w:szCs w:val="22"/>
        </w:rPr>
        <w:t xml:space="preserve">, and </w:t>
      </w:r>
      <w:r w:rsidR="004337EF" w:rsidRPr="00CB41B1">
        <w:rPr>
          <w:szCs w:val="22"/>
        </w:rPr>
        <w:t xml:space="preserve">strong spatial stabilization and temporal stabilization are used. </w:t>
      </w:r>
      <w:r>
        <w:rPr>
          <w:szCs w:val="22"/>
        </w:rPr>
        <w:t xml:space="preserve">Typical values are </w:t>
      </w:r>
      <w:r w:rsidRPr="008F1B45">
        <w:rPr>
          <w:rFonts w:ascii="Symbol" w:hAnsi="Symbol"/>
          <w:szCs w:val="22"/>
        </w:rPr>
        <w:t></w:t>
      </w:r>
      <w:r>
        <w:rPr>
          <w:szCs w:val="22"/>
        </w:rPr>
        <w:t xml:space="preserve"> around 3000, </w:t>
      </w:r>
      <w:r w:rsidRPr="008F1B45">
        <w:rPr>
          <w:rFonts w:ascii="Symbol" w:hAnsi="Symbol"/>
          <w:szCs w:val="22"/>
        </w:rPr>
        <w:t></w:t>
      </w:r>
      <w:r>
        <w:rPr>
          <w:szCs w:val="22"/>
        </w:rPr>
        <w:t xml:space="preserve"> around 1500. For the </w:t>
      </w:r>
      <w:r w:rsidR="002A687F">
        <w:rPr>
          <w:szCs w:val="22"/>
        </w:rPr>
        <w:t>Lab</w:t>
      </w:r>
      <w:r>
        <w:rPr>
          <w:szCs w:val="22"/>
        </w:rPr>
        <w:t xml:space="preserve"> mode</w:t>
      </w:r>
      <w:r w:rsidR="00621BC4" w:rsidRPr="00CB41B1">
        <w:rPr>
          <w:szCs w:val="22"/>
        </w:rPr>
        <w:t xml:space="preserve">, compression capability </w:t>
      </w:r>
      <w:r>
        <w:rPr>
          <w:szCs w:val="22"/>
        </w:rPr>
        <w:t>is</w:t>
      </w:r>
      <w:r w:rsidRPr="00CB41B1">
        <w:rPr>
          <w:szCs w:val="22"/>
        </w:rPr>
        <w:t xml:space="preserve"> </w:t>
      </w:r>
      <w:r w:rsidR="00621BC4" w:rsidRPr="00CB41B1">
        <w:rPr>
          <w:szCs w:val="22"/>
        </w:rPr>
        <w:t xml:space="preserve">preferred to the </w:t>
      </w:r>
      <w:proofErr w:type="spellStart"/>
      <w:r w:rsidR="00621BC4" w:rsidRPr="00CB41B1">
        <w:rPr>
          <w:szCs w:val="22"/>
        </w:rPr>
        <w:t>viewability</w:t>
      </w:r>
      <w:proofErr w:type="spellEnd"/>
      <w:r w:rsidR="00621BC4" w:rsidRPr="00CB41B1">
        <w:rPr>
          <w:szCs w:val="22"/>
        </w:rPr>
        <w:t xml:space="preserve"> and the </w:t>
      </w:r>
      <w:r>
        <w:rPr>
          <w:szCs w:val="22"/>
        </w:rPr>
        <w:t xml:space="preserve">regularization constraints are reduced. Typical values are </w:t>
      </w:r>
      <w:r w:rsidRPr="009A1979">
        <w:rPr>
          <w:rFonts w:ascii="Symbol" w:hAnsi="Symbol"/>
          <w:szCs w:val="22"/>
        </w:rPr>
        <w:t></w:t>
      </w:r>
      <w:r>
        <w:rPr>
          <w:szCs w:val="22"/>
        </w:rPr>
        <w:t xml:space="preserve"> around 0, </w:t>
      </w:r>
      <w:r w:rsidRPr="009A1979">
        <w:rPr>
          <w:rFonts w:ascii="Symbol" w:hAnsi="Symbol"/>
          <w:szCs w:val="22"/>
        </w:rPr>
        <w:t></w:t>
      </w:r>
      <w:r>
        <w:rPr>
          <w:szCs w:val="22"/>
        </w:rPr>
        <w:t xml:space="preserve"> around 500. </w:t>
      </w:r>
      <w:r w:rsidR="00A521CC">
        <w:rPr>
          <w:szCs w:val="22"/>
        </w:rPr>
        <w:t>A final clipping applies before quantization of the modulation picture in order to avoid dark/bright unbalance in the multiplicative residual. T</w:t>
      </w:r>
      <w:r>
        <w:rPr>
          <w:szCs w:val="22"/>
        </w:rPr>
        <w:t xml:space="preserve">ypical </w:t>
      </w:r>
      <w:r w:rsidR="00A521CC">
        <w:rPr>
          <w:szCs w:val="22"/>
        </w:rPr>
        <w:t xml:space="preserve">value  is </w:t>
      </w:r>
      <w:r>
        <w:rPr>
          <w:szCs w:val="22"/>
        </w:rPr>
        <w:t xml:space="preserve">around 100 in the </w:t>
      </w:r>
      <w:proofErr w:type="spellStart"/>
      <w:r>
        <w:rPr>
          <w:szCs w:val="22"/>
        </w:rPr>
        <w:t>YCbCr</w:t>
      </w:r>
      <w:proofErr w:type="spellEnd"/>
      <w:r>
        <w:rPr>
          <w:szCs w:val="22"/>
        </w:rPr>
        <w:t xml:space="preserve"> case, and 10000 in the Lab case. </w:t>
      </w:r>
    </w:p>
    <w:p w:rsidR="00580DC8" w:rsidRPr="00CB41B1" w:rsidRDefault="00C440F2" w:rsidP="0068382D">
      <w:pPr>
        <w:pStyle w:val="Heading1"/>
      </w:pPr>
      <w:bookmarkStart w:id="363" w:name="_Toc391391566"/>
      <w:bookmarkStart w:id="364" w:name="_Toc391472136"/>
      <w:bookmarkStart w:id="365" w:name="_Toc391391567"/>
      <w:bookmarkStart w:id="366" w:name="_Toc391472137"/>
      <w:bookmarkStart w:id="367" w:name="_Toc391391568"/>
      <w:bookmarkStart w:id="368" w:name="_Toc391472138"/>
      <w:bookmarkStart w:id="369" w:name="_Toc391391569"/>
      <w:bookmarkStart w:id="370" w:name="_Toc391472139"/>
      <w:bookmarkStart w:id="371" w:name="_Toc390171978"/>
      <w:bookmarkStart w:id="372" w:name="_Ref389774369"/>
      <w:bookmarkStart w:id="373" w:name="_Toc391480818"/>
      <w:bookmarkEnd w:id="363"/>
      <w:bookmarkEnd w:id="364"/>
      <w:bookmarkEnd w:id="365"/>
      <w:bookmarkEnd w:id="366"/>
      <w:bookmarkEnd w:id="367"/>
      <w:bookmarkEnd w:id="368"/>
      <w:bookmarkEnd w:id="369"/>
      <w:bookmarkEnd w:id="370"/>
      <w:bookmarkEnd w:id="371"/>
      <w:r>
        <w:t>LBD</w:t>
      </w:r>
      <w:r w:rsidR="00C24417" w:rsidRPr="00CB41B1">
        <w:t xml:space="preserve"> picture generation process</w:t>
      </w:r>
      <w:bookmarkEnd w:id="372"/>
      <w:bookmarkEnd w:id="373"/>
      <w:r w:rsidR="00C24417" w:rsidRPr="00CB41B1">
        <w:t xml:space="preserve"> </w:t>
      </w:r>
    </w:p>
    <w:p w:rsidR="00580DC8" w:rsidRPr="00CB41B1" w:rsidRDefault="007C2E3B" w:rsidP="002659BF">
      <w:pPr>
        <w:jc w:val="both"/>
        <w:rPr>
          <w:szCs w:val="22"/>
        </w:rPr>
      </w:pPr>
      <w:r>
        <w:rPr>
          <w:szCs w:val="22"/>
        </w:rPr>
        <w:t xml:space="preserve">For the LBD picture generation, </w:t>
      </w:r>
      <w:r w:rsidR="002659BF" w:rsidRPr="00CB41B1">
        <w:t xml:space="preserve">a multiplicative residual is </w:t>
      </w:r>
      <w:r>
        <w:t xml:space="preserve">first </w:t>
      </w:r>
      <w:r w:rsidR="002659BF" w:rsidRPr="00CB41B1">
        <w:t xml:space="preserve">computed from </w:t>
      </w:r>
      <w:r>
        <w:t xml:space="preserve">the </w:t>
      </w:r>
      <w:r w:rsidR="002659BF" w:rsidRPr="00CB41B1">
        <w:t xml:space="preserve">linear XYZ input and the reconstructed modulation picture </w:t>
      </w:r>
      <w:proofErr w:type="spellStart"/>
      <w:r w:rsidR="00932017">
        <w:rPr>
          <w:szCs w:val="22"/>
        </w:rPr>
        <w:t>P</w:t>
      </w:r>
      <w:r w:rsidR="00932017" w:rsidRPr="00932017">
        <w:rPr>
          <w:szCs w:val="22"/>
          <w:vertAlign w:val="subscript"/>
        </w:rPr>
        <w:t>mod</w:t>
      </w:r>
      <w:proofErr w:type="spellEnd"/>
      <w:r w:rsidR="00880275">
        <w:t xml:space="preserve"> b</w:t>
      </w:r>
      <w:r w:rsidR="002659BF" w:rsidRPr="00CB41B1">
        <w:t xml:space="preserve">y using a </w:t>
      </w:r>
      <w:r w:rsidR="00426B2A" w:rsidRPr="00CB41B1">
        <w:t>division</w:t>
      </w:r>
      <w:r w:rsidR="00CB41B1">
        <w:t xml:space="preserve"> of the linear input by the modulation picture. </w:t>
      </w:r>
      <w:r w:rsidR="002659BF" w:rsidRPr="00CB41B1">
        <w:rPr>
          <w:szCs w:val="22"/>
        </w:rPr>
        <w:t xml:space="preserve">Then, a mapping and a color space transform are used to obtain a </w:t>
      </w:r>
      <w:r w:rsidR="00C440F2">
        <w:rPr>
          <w:szCs w:val="22"/>
        </w:rPr>
        <w:t>LBD</w:t>
      </w:r>
      <w:r w:rsidR="002659BF" w:rsidRPr="00CB41B1">
        <w:rPr>
          <w:szCs w:val="22"/>
        </w:rPr>
        <w:t xml:space="preserve"> picture. </w:t>
      </w:r>
      <w:r w:rsidR="00880275">
        <w:rPr>
          <w:szCs w:val="22"/>
        </w:rPr>
        <w:t>T</w:t>
      </w:r>
      <w:r w:rsidR="00CB41B1">
        <w:rPr>
          <w:szCs w:val="22"/>
        </w:rPr>
        <w:t>his</w:t>
      </w:r>
      <w:r w:rsidR="00CB41B1" w:rsidRPr="00CB41B1">
        <w:rPr>
          <w:szCs w:val="22"/>
        </w:rPr>
        <w:t xml:space="preserve"> </w:t>
      </w:r>
      <w:r w:rsidR="002659BF" w:rsidRPr="00CB41B1">
        <w:rPr>
          <w:szCs w:val="22"/>
        </w:rPr>
        <w:t xml:space="preserve">process </w:t>
      </w:r>
      <w:r w:rsidR="00880275">
        <w:rPr>
          <w:szCs w:val="22"/>
        </w:rPr>
        <w:t xml:space="preserve">is described for the </w:t>
      </w:r>
      <w:proofErr w:type="spellStart"/>
      <w:r w:rsidR="00880275">
        <w:rPr>
          <w:szCs w:val="22"/>
        </w:rPr>
        <w:t>YCbCr</w:t>
      </w:r>
      <w:proofErr w:type="spellEnd"/>
      <w:r w:rsidR="00880275">
        <w:rPr>
          <w:szCs w:val="22"/>
        </w:rPr>
        <w:t xml:space="preserve"> and Lab modes in the following sub-sections</w:t>
      </w:r>
      <w:r w:rsidR="002659BF" w:rsidRPr="00CB41B1">
        <w:rPr>
          <w:szCs w:val="22"/>
        </w:rPr>
        <w:t xml:space="preserve">. </w:t>
      </w:r>
    </w:p>
    <w:p w:rsidR="00426B2A" w:rsidRPr="00CB41B1" w:rsidRDefault="00C563E1" w:rsidP="0068382D">
      <w:pPr>
        <w:pStyle w:val="Heading2"/>
      </w:pPr>
      <w:bookmarkStart w:id="374" w:name="_Toc391480819"/>
      <w:proofErr w:type="spellStart"/>
      <w:r>
        <w:t>GL</w:t>
      </w:r>
      <w:r w:rsidR="00426B2A" w:rsidRPr="00CB41B1">
        <w:t>og</w:t>
      </w:r>
      <w:proofErr w:type="spellEnd"/>
      <w:r w:rsidR="00426B2A" w:rsidRPr="00CB41B1">
        <w:t xml:space="preserve"> </w:t>
      </w:r>
      <w:r w:rsidR="0068382D">
        <w:t>mapping</w:t>
      </w:r>
      <w:bookmarkEnd w:id="374"/>
    </w:p>
    <w:p w:rsidR="00C563E1" w:rsidRDefault="000E6E20" w:rsidP="00CB41B1">
      <w:pPr>
        <w:jc w:val="both"/>
        <w:rPr>
          <w:szCs w:val="22"/>
        </w:rPr>
      </w:pPr>
      <w:r w:rsidRPr="00CB41B1">
        <w:rPr>
          <w:szCs w:val="22"/>
        </w:rPr>
        <w:t xml:space="preserve">Despite </w:t>
      </w:r>
      <w:r w:rsidR="00CB41B1">
        <w:rPr>
          <w:szCs w:val="22"/>
        </w:rPr>
        <w:t xml:space="preserve">the range reduction due to </w:t>
      </w:r>
      <w:r w:rsidRPr="00CB41B1">
        <w:rPr>
          <w:szCs w:val="22"/>
        </w:rPr>
        <w:t xml:space="preserve">the division by the modulation picture, </w:t>
      </w:r>
      <w:r w:rsidR="00D9327E" w:rsidRPr="00CB41B1">
        <w:rPr>
          <w:szCs w:val="22"/>
        </w:rPr>
        <w:t xml:space="preserve">very bright pixels may still be present </w:t>
      </w:r>
      <w:r w:rsidR="00CB41B1" w:rsidRPr="00CB41B1">
        <w:rPr>
          <w:szCs w:val="22"/>
        </w:rPr>
        <w:t xml:space="preserve">in the residual picture </w:t>
      </w:r>
      <w:r w:rsidR="00D9327E" w:rsidRPr="00CB41B1">
        <w:rPr>
          <w:szCs w:val="22"/>
        </w:rPr>
        <w:t xml:space="preserve">because of specular light or very bright small objects like fireworks or lights on a dark background. It is known that a gamma correction does not flatten high lights fast enough to avoid burning of bright pixels after clipping; that is why </w:t>
      </w:r>
      <w:r w:rsidR="00C563E1">
        <w:rPr>
          <w:szCs w:val="22"/>
        </w:rPr>
        <w:t>L</w:t>
      </w:r>
      <w:r w:rsidR="00D9327E" w:rsidRPr="00CB41B1">
        <w:rPr>
          <w:szCs w:val="22"/>
        </w:rPr>
        <w:t>og</w:t>
      </w:r>
      <w:r w:rsidR="00C563E1">
        <w:rPr>
          <w:szCs w:val="22"/>
        </w:rPr>
        <w:t>-based</w:t>
      </w:r>
      <w:r w:rsidR="00D9327E" w:rsidRPr="00CB41B1">
        <w:rPr>
          <w:szCs w:val="22"/>
        </w:rPr>
        <w:t xml:space="preserve"> </w:t>
      </w:r>
      <w:r w:rsidR="007C2E3B" w:rsidRPr="00CB41B1">
        <w:rPr>
          <w:szCs w:val="22"/>
        </w:rPr>
        <w:t xml:space="preserve">correction </w:t>
      </w:r>
      <w:r w:rsidR="00C563E1">
        <w:rPr>
          <w:szCs w:val="22"/>
        </w:rPr>
        <w:t xml:space="preserve">(noted </w:t>
      </w:r>
      <w:proofErr w:type="spellStart"/>
      <w:r w:rsidR="00C563E1">
        <w:rPr>
          <w:szCs w:val="22"/>
        </w:rPr>
        <w:t>GLog</w:t>
      </w:r>
      <w:proofErr w:type="spellEnd"/>
      <w:r w:rsidR="00C563E1">
        <w:rPr>
          <w:szCs w:val="22"/>
        </w:rPr>
        <w:t>) is</w:t>
      </w:r>
      <w:r w:rsidR="00C563E1" w:rsidRPr="00CB41B1">
        <w:rPr>
          <w:szCs w:val="22"/>
        </w:rPr>
        <w:t xml:space="preserve"> </w:t>
      </w:r>
      <w:r w:rsidR="00D9327E" w:rsidRPr="00CB41B1">
        <w:rPr>
          <w:szCs w:val="22"/>
        </w:rPr>
        <w:t>used instead</w:t>
      </w:r>
      <w:r w:rsidR="00C563E1">
        <w:rPr>
          <w:szCs w:val="22"/>
        </w:rPr>
        <w:t xml:space="preserve">: </w:t>
      </w:r>
    </w:p>
    <w:p w:rsidR="00D9327E" w:rsidRPr="0060690B" w:rsidRDefault="00087967" w:rsidP="008F1B45">
      <w:pPr>
        <w:spacing w:before="0"/>
        <w:jc w:val="center"/>
        <w:rPr>
          <w:szCs w:val="22"/>
          <w:lang w:val="pl-PL"/>
        </w:rPr>
      </w:pPr>
      <w:proofErr w:type="spellStart"/>
      <w:r w:rsidRPr="0060690B">
        <w:rPr>
          <w:szCs w:val="22"/>
          <w:lang w:val="pl-PL"/>
        </w:rPr>
        <w:t>GLog</w:t>
      </w:r>
      <w:proofErr w:type="spellEnd"/>
      <w:r w:rsidRPr="0060690B">
        <w:rPr>
          <w:szCs w:val="22"/>
          <w:lang w:val="pl-PL"/>
        </w:rPr>
        <w:t xml:space="preserve">( </w:t>
      </w:r>
      <w:r w:rsidR="00D9327E" w:rsidRPr="0060690B">
        <w:rPr>
          <w:szCs w:val="22"/>
          <w:lang w:val="pl-PL"/>
        </w:rPr>
        <w:t>x</w:t>
      </w:r>
      <w:r w:rsidRPr="0060690B">
        <w:rPr>
          <w:szCs w:val="22"/>
          <w:lang w:val="pl-PL"/>
        </w:rPr>
        <w:t xml:space="preserve"> ) = </w:t>
      </w:r>
      <w:r w:rsidR="00D9327E" w:rsidRPr="0060690B">
        <w:rPr>
          <w:szCs w:val="22"/>
          <w:lang w:val="pl-PL"/>
        </w:rPr>
        <w:t>a</w:t>
      </w:r>
      <w:r w:rsidR="00C563E1" w:rsidRPr="0060690B">
        <w:rPr>
          <w:szCs w:val="22"/>
          <w:lang w:val="pl-PL"/>
        </w:rPr>
        <w:t xml:space="preserve"> *</w:t>
      </w:r>
      <w:r w:rsidR="00D9327E" w:rsidRPr="0060690B">
        <w:rPr>
          <w:szCs w:val="22"/>
          <w:lang w:val="pl-PL"/>
        </w:rPr>
        <w:t xml:space="preserve"> </w:t>
      </w:r>
      <w:proofErr w:type="spellStart"/>
      <w:r w:rsidR="00D9327E" w:rsidRPr="0060690B">
        <w:rPr>
          <w:szCs w:val="22"/>
          <w:lang w:val="pl-PL"/>
        </w:rPr>
        <w:t>ln</w:t>
      </w:r>
      <w:proofErr w:type="spellEnd"/>
      <w:r w:rsidR="00D9327E" w:rsidRPr="0060690B">
        <w:rPr>
          <w:szCs w:val="22"/>
          <w:lang w:val="pl-PL"/>
        </w:rPr>
        <w:t>(</w:t>
      </w:r>
      <w:r w:rsidRPr="0060690B">
        <w:rPr>
          <w:szCs w:val="22"/>
          <w:lang w:val="pl-PL"/>
        </w:rPr>
        <w:t xml:space="preserve"> </w:t>
      </w:r>
      <w:r w:rsidR="00D9327E" w:rsidRPr="0060690B">
        <w:rPr>
          <w:szCs w:val="22"/>
          <w:lang w:val="pl-PL"/>
        </w:rPr>
        <w:t>x</w:t>
      </w:r>
      <w:r w:rsidRPr="0060690B">
        <w:rPr>
          <w:szCs w:val="22"/>
          <w:lang w:val="pl-PL"/>
        </w:rPr>
        <w:t xml:space="preserve"> </w:t>
      </w:r>
      <w:r w:rsidR="00D9327E" w:rsidRPr="0060690B">
        <w:rPr>
          <w:szCs w:val="22"/>
          <w:lang w:val="pl-PL"/>
        </w:rPr>
        <w:t>+</w:t>
      </w:r>
      <w:r w:rsidRPr="0060690B">
        <w:rPr>
          <w:szCs w:val="22"/>
          <w:lang w:val="pl-PL"/>
        </w:rPr>
        <w:t xml:space="preserve"> </w:t>
      </w:r>
      <w:r w:rsidR="00D9327E" w:rsidRPr="0060690B">
        <w:rPr>
          <w:szCs w:val="22"/>
          <w:lang w:val="pl-PL"/>
        </w:rPr>
        <w:t>b</w:t>
      </w:r>
      <w:r w:rsidRPr="0060690B">
        <w:rPr>
          <w:szCs w:val="22"/>
          <w:lang w:val="pl-PL"/>
        </w:rPr>
        <w:t xml:space="preserve"> </w:t>
      </w:r>
      <w:r w:rsidR="00D9327E" w:rsidRPr="0060690B">
        <w:rPr>
          <w:szCs w:val="22"/>
          <w:lang w:val="pl-PL"/>
        </w:rPr>
        <w:t>) + c.</w:t>
      </w:r>
    </w:p>
    <w:p w:rsidR="00D9327E" w:rsidRPr="00CB41B1" w:rsidRDefault="00D9327E" w:rsidP="007C2E3B">
      <w:pPr>
        <w:jc w:val="both"/>
      </w:pPr>
      <w:r w:rsidRPr="00CB41B1">
        <w:t>The parameters a, b, c of the</w:t>
      </w:r>
      <w:r w:rsidR="00C563E1" w:rsidRPr="00C563E1">
        <w:rPr>
          <w:szCs w:val="22"/>
        </w:rPr>
        <w:t xml:space="preserve"> </w:t>
      </w:r>
      <w:proofErr w:type="spellStart"/>
      <w:r w:rsidR="00C563E1">
        <w:rPr>
          <w:szCs w:val="22"/>
        </w:rPr>
        <w:t>GLog</w:t>
      </w:r>
      <w:proofErr w:type="spellEnd"/>
      <w:r w:rsidR="00C563E1">
        <w:rPr>
          <w:szCs w:val="22"/>
        </w:rPr>
        <w:t xml:space="preserve"> </w:t>
      </w:r>
      <w:r w:rsidRPr="00CB41B1">
        <w:t>curves are determined such that</w:t>
      </w:r>
      <w:r w:rsidR="00C563E1">
        <w:t xml:space="preserve"> </w:t>
      </w:r>
      <w:proofErr w:type="spellStart"/>
      <w:r w:rsidR="002A1200">
        <w:t>G</w:t>
      </w:r>
      <w:r w:rsidR="00C563E1">
        <w:t>L</w:t>
      </w:r>
      <w:r w:rsidRPr="00CB41B1">
        <w:t>og</w:t>
      </w:r>
      <w:proofErr w:type="spellEnd"/>
      <w:r w:rsidRPr="00CB41B1">
        <w:t>(0) = 0,</w:t>
      </w:r>
      <w:r w:rsidRPr="00CB41B1">
        <w:tab/>
      </w:r>
      <w:proofErr w:type="spellStart"/>
      <w:r w:rsidR="002A1200">
        <w:t>G</w:t>
      </w:r>
      <w:r w:rsidR="00C563E1">
        <w:t>L</w:t>
      </w:r>
      <w:r w:rsidRPr="00CB41B1">
        <w:t>og</w:t>
      </w:r>
      <w:proofErr w:type="spellEnd"/>
      <w:r w:rsidRPr="00CB41B1">
        <w:t>(1) = 1,</w:t>
      </w:r>
      <w:r w:rsidR="00C563E1">
        <w:t xml:space="preserve"> </w:t>
      </w:r>
      <w:r w:rsidRPr="00CB41B1">
        <w:t>and the derivative in 1</w:t>
      </w:r>
      <w:r w:rsidR="000E6E20" w:rsidRPr="00CB41B1">
        <w:t xml:space="preserve"> is the same as a gamma function</w:t>
      </w:r>
      <w:r w:rsidR="00C563E1">
        <w:t xml:space="preserve">: </w:t>
      </w:r>
      <w:proofErr w:type="spellStart"/>
      <w:r w:rsidR="002A1200">
        <w:t>G</w:t>
      </w:r>
      <w:r w:rsidR="00C563E1">
        <w:t>L</w:t>
      </w:r>
      <w:r w:rsidRPr="00CB41B1">
        <w:t>og</w:t>
      </w:r>
      <w:proofErr w:type="spellEnd"/>
      <w:r w:rsidRPr="00CB41B1">
        <w:t>’(1) = γ.</w:t>
      </w:r>
      <w:r w:rsidR="00C563E1">
        <w:t xml:space="preserve"> </w:t>
      </w:r>
      <w:ins w:id="375" w:author="leleannecf" w:date="2014-06-27T11:39:00Z">
        <w:r w:rsidR="005C3688">
          <w:t xml:space="preserve">Note the </w:t>
        </w:r>
        <w:r w:rsidR="005C3688" w:rsidRPr="00CB41B1">
          <w:t>γ</w:t>
        </w:r>
        <w:r w:rsidR="005C3688">
          <w:t xml:space="preserve"> parameter here is only used to configure the above </w:t>
        </w:r>
        <w:proofErr w:type="spellStart"/>
        <w:r w:rsidR="005C3688">
          <w:t>GLog</w:t>
        </w:r>
        <w:proofErr w:type="spellEnd"/>
        <w:r w:rsidR="005C3688">
          <w:t xml:space="preserve"> mapping function in a practical way. </w:t>
        </w:r>
      </w:ins>
      <w:ins w:id="376" w:author="leleannecf" w:date="2014-06-27T11:40:00Z">
        <w:r w:rsidR="005C3688">
          <w:t xml:space="preserve">Hence the proposed mapping process </w:t>
        </w:r>
      </w:ins>
      <w:ins w:id="377" w:author="leleannecf" w:date="2014-06-27T11:41:00Z">
        <w:r w:rsidR="005C3688">
          <w:t xml:space="preserve">has nothing to do with </w:t>
        </w:r>
      </w:ins>
      <w:ins w:id="378" w:author="leleannecf" w:date="2014-06-27T11:40:00Z">
        <w:r w:rsidR="005C3688">
          <w:t>a traditional gamma correction</w:t>
        </w:r>
      </w:ins>
      <w:ins w:id="379" w:author="leleannecf" w:date="2014-06-27T11:41:00Z">
        <w:r w:rsidR="005C3688">
          <w:t xml:space="preserve">. </w:t>
        </w:r>
      </w:ins>
      <w:r w:rsidR="00C563E1">
        <w:t xml:space="preserve">Practical examples are shown in </w:t>
      </w:r>
      <w:r w:rsidR="00C64FCE">
        <w:fldChar w:fldCharType="begin"/>
      </w:r>
      <w:r w:rsidR="00C563E1">
        <w:instrText xml:space="preserve"> REF _Ref391478078 \h </w:instrText>
      </w:r>
      <w:r w:rsidR="00C64FCE">
        <w:fldChar w:fldCharType="separate"/>
      </w:r>
      <w:r w:rsidR="00B47237">
        <w:t xml:space="preserve">Table </w:t>
      </w:r>
      <w:r w:rsidR="00B47237">
        <w:rPr>
          <w:noProof/>
        </w:rPr>
        <w:t>1</w:t>
      </w:r>
      <w:r w:rsidR="00C64FCE">
        <w:fldChar w:fldCharType="end"/>
      </w:r>
      <w:r w:rsidR="00C563E1">
        <w:t xml:space="preserve"> and in </w:t>
      </w:r>
      <w:r w:rsidR="00C64FCE">
        <w:fldChar w:fldCharType="begin"/>
      </w:r>
      <w:r w:rsidR="00C563E1">
        <w:instrText xml:space="preserve"> REF _Ref391393256 \h </w:instrText>
      </w:r>
      <w:r w:rsidR="00C64FCE">
        <w:fldChar w:fldCharType="separate"/>
      </w:r>
      <w:r w:rsidR="00B47237" w:rsidRPr="00CB41B1">
        <w:t xml:space="preserve">Figure </w:t>
      </w:r>
      <w:r w:rsidR="00B47237">
        <w:rPr>
          <w:noProof/>
        </w:rPr>
        <w:t>4</w:t>
      </w:r>
      <w:r w:rsidR="00C64FCE">
        <w:fldChar w:fldCharType="end"/>
      </w:r>
      <w:r w:rsidR="00C563E1" w:rsidRPr="00CB41B1">
        <w:t xml:space="preserve">. One observes that high lights are lowered much more aggressively with a </w:t>
      </w:r>
      <w:proofErr w:type="spellStart"/>
      <w:r w:rsidR="007C2E3B">
        <w:t>GL</w:t>
      </w:r>
      <w:r w:rsidR="00C563E1" w:rsidRPr="00CB41B1">
        <w:t>og</w:t>
      </w:r>
      <w:proofErr w:type="spellEnd"/>
      <w:r w:rsidR="00C563E1" w:rsidRPr="00CB41B1">
        <w:t xml:space="preserve"> curve than with a gamma curve</w:t>
      </w:r>
      <w:r w:rsidR="00C563E1">
        <w:t>.</w:t>
      </w:r>
    </w:p>
    <w:p w:rsidR="00D9327E" w:rsidRDefault="00C563E1" w:rsidP="008F1B45">
      <w:pPr>
        <w:pStyle w:val="Caption"/>
        <w:jc w:val="center"/>
      </w:pPr>
      <w:bookmarkStart w:id="380" w:name="_Ref391478078"/>
      <w:r>
        <w:t xml:space="preserve">Table </w:t>
      </w:r>
      <w:r w:rsidR="00C64FCE">
        <w:fldChar w:fldCharType="begin"/>
      </w:r>
      <w:r>
        <w:instrText xml:space="preserve"> SEQ Table \* ARABIC </w:instrText>
      </w:r>
      <w:r w:rsidR="00C64FCE">
        <w:fldChar w:fldCharType="separate"/>
      </w:r>
      <w:r w:rsidR="00B47237">
        <w:rPr>
          <w:noProof/>
        </w:rPr>
        <w:t>1</w:t>
      </w:r>
      <w:r w:rsidR="00C64FCE">
        <w:fldChar w:fldCharType="end"/>
      </w:r>
      <w:bookmarkEnd w:id="380"/>
      <w:r>
        <w:t xml:space="preserve">: different settings for the </w:t>
      </w:r>
      <w:proofErr w:type="spellStart"/>
      <w:r>
        <w:t>GLog</w:t>
      </w:r>
      <w:proofErr w:type="spellEnd"/>
      <w:r>
        <w:t xml:space="preserve"> transfer function.</w:t>
      </w:r>
    </w:p>
    <w:tbl>
      <w:tblPr>
        <w:tblW w:w="0" w:type="auto"/>
        <w:jc w:val="center"/>
        <w:tblInd w:w="1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400"/>
        <w:gridCol w:w="1134"/>
        <w:gridCol w:w="1276"/>
      </w:tblGrid>
      <w:tr w:rsidR="00D9327E" w:rsidRPr="00CB41B1" w:rsidTr="00DF2CBE">
        <w:trPr>
          <w:jc w:val="center"/>
        </w:trPr>
        <w:tc>
          <w:tcPr>
            <w:tcW w:w="1719" w:type="dxa"/>
            <w:shd w:val="clear" w:color="auto" w:fill="auto"/>
          </w:tcPr>
          <w:p w:rsidR="00D9327E" w:rsidRPr="00CB41B1" w:rsidRDefault="00D9327E" w:rsidP="00DF2CBE">
            <w:pPr>
              <w:spacing w:before="0"/>
              <w:jc w:val="center"/>
              <w:rPr>
                <w:rFonts w:ascii="Calibri" w:eastAsia="MS Mincho" w:hAnsi="Calibri"/>
                <w:b/>
                <w:szCs w:val="22"/>
              </w:rPr>
            </w:pPr>
            <w:r w:rsidRPr="00CB41B1">
              <w:rPr>
                <w:rFonts w:ascii="Calibri" w:eastAsia="MS Mincho" w:hAnsi="Calibri"/>
                <w:b/>
                <w:szCs w:val="22"/>
              </w:rPr>
              <w:t>γ</w:t>
            </w:r>
          </w:p>
        </w:tc>
        <w:tc>
          <w:tcPr>
            <w:tcW w:w="1400" w:type="dxa"/>
            <w:shd w:val="clear" w:color="auto" w:fill="auto"/>
          </w:tcPr>
          <w:p w:rsidR="00D9327E" w:rsidRPr="00CB41B1" w:rsidRDefault="00D9327E" w:rsidP="00DF2CBE">
            <w:pPr>
              <w:spacing w:before="0"/>
              <w:jc w:val="center"/>
              <w:rPr>
                <w:rFonts w:ascii="Calibri" w:eastAsia="MS Mincho" w:hAnsi="Calibri"/>
                <w:b/>
                <w:szCs w:val="22"/>
              </w:rPr>
            </w:pPr>
            <w:r w:rsidRPr="00CB41B1">
              <w:rPr>
                <w:rFonts w:ascii="Calibri" w:eastAsia="MS Mincho" w:hAnsi="Calibri"/>
                <w:b/>
                <w:szCs w:val="22"/>
              </w:rPr>
              <w:t>a</w:t>
            </w:r>
          </w:p>
        </w:tc>
        <w:tc>
          <w:tcPr>
            <w:tcW w:w="1134" w:type="dxa"/>
            <w:shd w:val="clear" w:color="auto" w:fill="auto"/>
          </w:tcPr>
          <w:p w:rsidR="00D9327E" w:rsidRPr="00CB41B1" w:rsidRDefault="00D9327E" w:rsidP="00DF2CBE">
            <w:pPr>
              <w:spacing w:before="0"/>
              <w:jc w:val="center"/>
              <w:rPr>
                <w:rFonts w:ascii="Calibri" w:eastAsia="MS Mincho" w:hAnsi="Calibri"/>
                <w:b/>
                <w:szCs w:val="22"/>
              </w:rPr>
            </w:pPr>
            <w:r w:rsidRPr="00CB41B1">
              <w:rPr>
                <w:rFonts w:ascii="Calibri" w:eastAsia="MS Mincho" w:hAnsi="Calibri"/>
                <w:b/>
                <w:szCs w:val="22"/>
              </w:rPr>
              <w:t>b</w:t>
            </w:r>
          </w:p>
        </w:tc>
        <w:tc>
          <w:tcPr>
            <w:tcW w:w="1276" w:type="dxa"/>
            <w:shd w:val="clear" w:color="auto" w:fill="auto"/>
          </w:tcPr>
          <w:p w:rsidR="00D9327E" w:rsidRPr="00CB41B1" w:rsidRDefault="00D9327E" w:rsidP="00DF2CBE">
            <w:pPr>
              <w:spacing w:before="0"/>
              <w:jc w:val="center"/>
              <w:rPr>
                <w:rFonts w:ascii="Calibri" w:eastAsia="MS Mincho" w:hAnsi="Calibri"/>
                <w:b/>
                <w:szCs w:val="22"/>
              </w:rPr>
            </w:pPr>
            <w:r w:rsidRPr="00CB41B1">
              <w:rPr>
                <w:rFonts w:ascii="Calibri" w:eastAsia="MS Mincho" w:hAnsi="Calibri"/>
                <w:b/>
                <w:szCs w:val="22"/>
              </w:rPr>
              <w:t>c</w:t>
            </w:r>
          </w:p>
        </w:tc>
      </w:tr>
      <w:tr w:rsidR="00D9327E" w:rsidRPr="00CB41B1" w:rsidTr="00DF2CBE">
        <w:trPr>
          <w:jc w:val="center"/>
        </w:trPr>
        <w:tc>
          <w:tcPr>
            <w:tcW w:w="1719"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1/2.0</w:t>
            </w:r>
          </w:p>
        </w:tc>
        <w:tc>
          <w:tcPr>
            <w:tcW w:w="1400"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0.6275</w:t>
            </w:r>
          </w:p>
        </w:tc>
        <w:tc>
          <w:tcPr>
            <w:tcW w:w="1134"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0.2550</w:t>
            </w:r>
          </w:p>
        </w:tc>
        <w:tc>
          <w:tcPr>
            <w:tcW w:w="1276"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0.8575</w:t>
            </w:r>
          </w:p>
        </w:tc>
      </w:tr>
      <w:tr w:rsidR="00D9327E" w:rsidRPr="00CB41B1" w:rsidTr="00DF2CBE">
        <w:trPr>
          <w:jc w:val="center"/>
        </w:trPr>
        <w:tc>
          <w:tcPr>
            <w:tcW w:w="1719"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1/2.4</w:t>
            </w:r>
          </w:p>
        </w:tc>
        <w:tc>
          <w:tcPr>
            <w:tcW w:w="1400"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0.4742</w:t>
            </w:r>
          </w:p>
        </w:tc>
        <w:tc>
          <w:tcPr>
            <w:tcW w:w="1134"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0.1382</w:t>
            </w:r>
          </w:p>
        </w:tc>
        <w:tc>
          <w:tcPr>
            <w:tcW w:w="1276"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0.9386</w:t>
            </w:r>
          </w:p>
        </w:tc>
      </w:tr>
      <w:tr w:rsidR="00D9327E" w:rsidRPr="00CB41B1" w:rsidTr="00DF2CBE">
        <w:trPr>
          <w:jc w:val="center"/>
        </w:trPr>
        <w:tc>
          <w:tcPr>
            <w:tcW w:w="1719"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1/2.8</w:t>
            </w:r>
          </w:p>
        </w:tc>
        <w:tc>
          <w:tcPr>
            <w:tcW w:w="1400"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0.3861</w:t>
            </w:r>
          </w:p>
        </w:tc>
        <w:tc>
          <w:tcPr>
            <w:tcW w:w="1134" w:type="dxa"/>
            <w:shd w:val="clear" w:color="auto" w:fill="auto"/>
          </w:tcPr>
          <w:p w:rsidR="00D9327E" w:rsidRPr="00DF2CBE" w:rsidRDefault="00D9327E" w:rsidP="00DF2CBE">
            <w:pPr>
              <w:tabs>
                <w:tab w:val="clear" w:pos="720"/>
                <w:tab w:val="left" w:pos="709"/>
              </w:tabs>
              <w:spacing w:before="0"/>
              <w:jc w:val="center"/>
              <w:rPr>
                <w:rFonts w:ascii="Calibri" w:eastAsia="MS Mincho" w:hAnsi="Calibri"/>
                <w:sz w:val="21"/>
                <w:szCs w:val="22"/>
              </w:rPr>
            </w:pPr>
            <w:r w:rsidRPr="00DF2CBE">
              <w:rPr>
                <w:rFonts w:ascii="Calibri" w:eastAsia="MS Mincho" w:hAnsi="Calibri"/>
                <w:sz w:val="21"/>
                <w:szCs w:val="22"/>
              </w:rPr>
              <w:t>0.0811</w:t>
            </w:r>
          </w:p>
        </w:tc>
        <w:tc>
          <w:tcPr>
            <w:tcW w:w="1276" w:type="dxa"/>
            <w:shd w:val="clear" w:color="auto" w:fill="auto"/>
          </w:tcPr>
          <w:p w:rsidR="00D9327E" w:rsidRPr="00DF2CBE" w:rsidRDefault="00D9327E" w:rsidP="00DF2CBE">
            <w:pPr>
              <w:spacing w:before="0"/>
              <w:jc w:val="center"/>
              <w:rPr>
                <w:rFonts w:ascii="Calibri" w:eastAsia="MS Mincho" w:hAnsi="Calibri"/>
                <w:sz w:val="21"/>
                <w:szCs w:val="22"/>
              </w:rPr>
            </w:pPr>
            <w:r w:rsidRPr="00DF2CBE">
              <w:rPr>
                <w:rFonts w:ascii="Calibri" w:eastAsia="MS Mincho" w:hAnsi="Calibri"/>
                <w:sz w:val="21"/>
                <w:szCs w:val="22"/>
              </w:rPr>
              <w:t>0.9699</w:t>
            </w:r>
          </w:p>
        </w:tc>
      </w:tr>
    </w:tbl>
    <w:p w:rsidR="00D9327E" w:rsidRPr="00CB41B1" w:rsidRDefault="0009418F" w:rsidP="00D9327E">
      <w:pPr>
        <w:jc w:val="center"/>
      </w:pPr>
      <w:r>
        <w:rPr>
          <w:noProof/>
          <w:lang w:eastAsia="ja-JP"/>
        </w:rPr>
        <w:lastRenderedPageBreak/>
        <w:drawing>
          <wp:inline distT="0" distB="0" distL="0" distR="0">
            <wp:extent cx="3950970" cy="2233930"/>
            <wp:effectExtent l="19050" t="0" r="0" b="0"/>
            <wp:docPr id="13" name="Picture 2" descr="cid:image001.png@01CF91F0.F4E80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CF91F0.F4E80A60"/>
                    <pic:cNvPicPr>
                      <a:picLocks noChangeAspect="1" noChangeArrowheads="1"/>
                    </pic:cNvPicPr>
                  </pic:nvPicPr>
                  <pic:blipFill>
                    <a:blip r:embed="rId24" r:link="rId25" cstate="print"/>
                    <a:srcRect/>
                    <a:stretch>
                      <a:fillRect/>
                    </a:stretch>
                  </pic:blipFill>
                  <pic:spPr bwMode="auto">
                    <a:xfrm>
                      <a:off x="0" y="0"/>
                      <a:ext cx="3950970" cy="2233930"/>
                    </a:xfrm>
                    <a:prstGeom prst="rect">
                      <a:avLst/>
                    </a:prstGeom>
                    <a:noFill/>
                    <a:ln w="9525">
                      <a:noFill/>
                      <a:miter lim="800000"/>
                      <a:headEnd/>
                      <a:tailEnd/>
                    </a:ln>
                  </pic:spPr>
                </pic:pic>
              </a:graphicData>
            </a:graphic>
          </wp:inline>
        </w:drawing>
      </w:r>
      <w:r w:rsidR="00D9327E" w:rsidRPr="00CB41B1">
        <w:t xml:space="preserve"> </w:t>
      </w:r>
    </w:p>
    <w:p w:rsidR="00D9327E" w:rsidRPr="00CB41B1" w:rsidRDefault="00D9327E" w:rsidP="00DF2CBE">
      <w:pPr>
        <w:pStyle w:val="Caption"/>
        <w:spacing w:before="0"/>
        <w:jc w:val="center"/>
      </w:pPr>
      <w:bookmarkStart w:id="381" w:name="_Ref391393256"/>
      <w:r w:rsidRPr="00CB41B1">
        <w:t xml:space="preserve">Figure </w:t>
      </w:r>
      <w:r w:rsidR="00C64FCE">
        <w:fldChar w:fldCharType="begin"/>
      </w:r>
      <w:r w:rsidR="00C563E1">
        <w:instrText xml:space="preserve"> SEQ Figure \* ARABIC </w:instrText>
      </w:r>
      <w:r w:rsidR="00C64FCE">
        <w:fldChar w:fldCharType="separate"/>
      </w:r>
      <w:r w:rsidR="00B47237">
        <w:rPr>
          <w:noProof/>
        </w:rPr>
        <w:t>4</w:t>
      </w:r>
      <w:r w:rsidR="00C64FCE">
        <w:rPr>
          <w:noProof/>
        </w:rPr>
        <w:fldChar w:fldCharType="end"/>
      </w:r>
      <w:bookmarkEnd w:id="381"/>
      <w:r w:rsidRPr="00CB41B1">
        <w:t xml:space="preserve">: </w:t>
      </w:r>
      <w:proofErr w:type="spellStart"/>
      <w:r w:rsidR="00087967">
        <w:t>GL</w:t>
      </w:r>
      <w:r w:rsidRPr="00CB41B1">
        <w:t>og</w:t>
      </w:r>
      <w:proofErr w:type="spellEnd"/>
      <w:r w:rsidRPr="00CB41B1">
        <w:t xml:space="preserve"> curves  </w:t>
      </w:r>
    </w:p>
    <w:p w:rsidR="00C24417" w:rsidRPr="00CB41B1" w:rsidRDefault="00C440F2" w:rsidP="0068382D">
      <w:pPr>
        <w:pStyle w:val="Heading2"/>
      </w:pPr>
      <w:bookmarkStart w:id="382" w:name="_Toc391472142"/>
      <w:bookmarkStart w:id="383" w:name="_Toc391480820"/>
      <w:bookmarkEnd w:id="382"/>
      <w:r>
        <w:t>LBD</w:t>
      </w:r>
      <w:r w:rsidR="00C24417" w:rsidRPr="00CB41B1">
        <w:t xml:space="preserve"> picture generation process in </w:t>
      </w:r>
      <w:proofErr w:type="spellStart"/>
      <w:r w:rsidR="0068382D">
        <w:t>YCbCr</w:t>
      </w:r>
      <w:bookmarkEnd w:id="383"/>
      <w:proofErr w:type="spellEnd"/>
      <w:r w:rsidR="007C2E3B" w:rsidRPr="007C2E3B">
        <w:t xml:space="preserve"> </w:t>
      </w:r>
      <w:r w:rsidR="007C2E3B" w:rsidRPr="00CB41B1">
        <w:t>mode</w:t>
      </w:r>
    </w:p>
    <w:p w:rsidR="00C24417" w:rsidRDefault="00B530E9" w:rsidP="00C24417">
      <w:pPr>
        <w:jc w:val="both"/>
        <w:rPr>
          <w:szCs w:val="22"/>
        </w:rPr>
      </w:pPr>
      <w:r>
        <w:rPr>
          <w:szCs w:val="22"/>
        </w:rPr>
        <w:t xml:space="preserve">In </w:t>
      </w:r>
      <w:proofErr w:type="spellStart"/>
      <w:r w:rsidR="00417C49">
        <w:rPr>
          <w:szCs w:val="22"/>
        </w:rPr>
        <w:t>YCbCr</w:t>
      </w:r>
      <w:proofErr w:type="spellEnd"/>
      <w:r>
        <w:rPr>
          <w:szCs w:val="22"/>
        </w:rPr>
        <w:t xml:space="preserve"> </w:t>
      </w:r>
      <w:r w:rsidR="007C2E3B">
        <w:rPr>
          <w:szCs w:val="22"/>
        </w:rPr>
        <w:t xml:space="preserve">mode </w:t>
      </w:r>
      <w:r>
        <w:rPr>
          <w:szCs w:val="22"/>
        </w:rPr>
        <w:t xml:space="preserve">the generated </w:t>
      </w:r>
      <w:r w:rsidR="00C440F2">
        <w:rPr>
          <w:szCs w:val="22"/>
        </w:rPr>
        <w:t>LBD</w:t>
      </w:r>
      <w:r>
        <w:rPr>
          <w:szCs w:val="22"/>
        </w:rPr>
        <w:t xml:space="preserve"> picture is under the standard color space </w:t>
      </w:r>
      <w:proofErr w:type="spellStart"/>
      <w:r>
        <w:rPr>
          <w:szCs w:val="22"/>
        </w:rPr>
        <w:t>YCbCr</w:t>
      </w:r>
      <w:proofErr w:type="spellEnd"/>
      <w:r>
        <w:rPr>
          <w:szCs w:val="22"/>
        </w:rPr>
        <w:t xml:space="preserve">. The method presented here is not limited to the </w:t>
      </w:r>
      <w:r w:rsidR="0010076D">
        <w:rPr>
          <w:szCs w:val="22"/>
        </w:rPr>
        <w:t>BT</w:t>
      </w:r>
      <w:r>
        <w:rPr>
          <w:szCs w:val="22"/>
        </w:rPr>
        <w:t xml:space="preserve">.709 </w:t>
      </w:r>
      <w:proofErr w:type="spellStart"/>
      <w:r>
        <w:rPr>
          <w:szCs w:val="22"/>
        </w:rPr>
        <w:t>chromaticities</w:t>
      </w:r>
      <w:proofErr w:type="spellEnd"/>
      <w:r>
        <w:rPr>
          <w:szCs w:val="22"/>
        </w:rPr>
        <w:t xml:space="preserve"> and may be straightforwardly adapted to other </w:t>
      </w:r>
      <w:proofErr w:type="spellStart"/>
      <w:r>
        <w:rPr>
          <w:szCs w:val="22"/>
        </w:rPr>
        <w:t>chromatici</w:t>
      </w:r>
      <w:r w:rsidR="007C2E3B">
        <w:rPr>
          <w:szCs w:val="22"/>
        </w:rPr>
        <w:t>ti</w:t>
      </w:r>
      <w:r>
        <w:rPr>
          <w:szCs w:val="22"/>
        </w:rPr>
        <w:t>es</w:t>
      </w:r>
      <w:proofErr w:type="spellEnd"/>
      <w:r>
        <w:rPr>
          <w:szCs w:val="22"/>
        </w:rPr>
        <w:t xml:space="preserve"> like </w:t>
      </w:r>
      <w:r w:rsidR="0010076D">
        <w:rPr>
          <w:szCs w:val="22"/>
        </w:rPr>
        <w:t>BT</w:t>
      </w:r>
      <w:r>
        <w:rPr>
          <w:szCs w:val="22"/>
        </w:rPr>
        <w:t>.2020 for instance.</w:t>
      </w:r>
    </w:p>
    <w:p w:rsidR="00B530E9" w:rsidRPr="00311533" w:rsidRDefault="00B530E9" w:rsidP="0068382D">
      <w:pPr>
        <w:pStyle w:val="Heading3"/>
      </w:pPr>
      <w:bookmarkStart w:id="384" w:name="_Toc391480821"/>
      <w:r>
        <w:t>Overview</w:t>
      </w:r>
      <w:bookmarkEnd w:id="384"/>
    </w:p>
    <w:p w:rsidR="0041214D" w:rsidRDefault="00B530E9" w:rsidP="00C24417">
      <w:pPr>
        <w:jc w:val="both"/>
        <w:rPr>
          <w:szCs w:val="22"/>
        </w:rPr>
      </w:pPr>
      <w:r>
        <w:rPr>
          <w:szCs w:val="22"/>
        </w:rPr>
        <w:t xml:space="preserve">Here is a sketch of the main steps of the </w:t>
      </w:r>
      <w:r w:rsidR="00C440F2">
        <w:rPr>
          <w:szCs w:val="22"/>
        </w:rPr>
        <w:t>LBD</w:t>
      </w:r>
      <w:r>
        <w:rPr>
          <w:szCs w:val="22"/>
        </w:rPr>
        <w:t xml:space="preserve"> layer generation and coding. </w:t>
      </w:r>
      <w:r w:rsidR="00A25137">
        <w:rPr>
          <w:szCs w:val="22"/>
        </w:rPr>
        <w:t>T</w:t>
      </w:r>
      <w:r>
        <w:rPr>
          <w:szCs w:val="22"/>
        </w:rPr>
        <w:t>he following processes are performed</w:t>
      </w:r>
      <w:r w:rsidR="00320847">
        <w:rPr>
          <w:szCs w:val="22"/>
        </w:rPr>
        <w:t xml:space="preserve"> as shown on</w:t>
      </w:r>
      <w:r w:rsidR="0010076D">
        <w:rPr>
          <w:szCs w:val="22"/>
        </w:rPr>
        <w:t xml:space="preserve"> </w:t>
      </w:r>
      <w:r w:rsidR="00C64FCE">
        <w:rPr>
          <w:szCs w:val="22"/>
        </w:rPr>
        <w:fldChar w:fldCharType="begin"/>
      </w:r>
      <w:r w:rsidR="0010076D">
        <w:rPr>
          <w:szCs w:val="22"/>
        </w:rPr>
        <w:instrText xml:space="preserve"> REF _Ref391393492 \h </w:instrText>
      </w:r>
      <w:r w:rsidR="00C64FCE">
        <w:rPr>
          <w:szCs w:val="22"/>
        </w:rPr>
      </w:r>
      <w:r w:rsidR="00C64FCE">
        <w:rPr>
          <w:szCs w:val="22"/>
        </w:rPr>
        <w:fldChar w:fldCharType="separate"/>
      </w:r>
      <w:r w:rsidR="00B47237" w:rsidRPr="00CB41B1">
        <w:t xml:space="preserve">Figure </w:t>
      </w:r>
      <w:r w:rsidR="00B47237">
        <w:rPr>
          <w:noProof/>
        </w:rPr>
        <w:t>5</w:t>
      </w:r>
      <w:r w:rsidR="00C64FCE">
        <w:rPr>
          <w:szCs w:val="22"/>
        </w:rPr>
        <w:fldChar w:fldCharType="end"/>
      </w:r>
      <w:r w:rsidR="00320847">
        <w:rPr>
          <w:szCs w:val="22"/>
        </w:rPr>
        <w:t xml:space="preserve">. </w:t>
      </w:r>
    </w:p>
    <w:p w:rsidR="008E4E68" w:rsidRDefault="00B530E9" w:rsidP="00CB41B1">
      <w:pPr>
        <w:numPr>
          <w:ilvl w:val="0"/>
          <w:numId w:val="34"/>
        </w:numPr>
        <w:jc w:val="both"/>
        <w:rPr>
          <w:szCs w:val="22"/>
        </w:rPr>
      </w:pPr>
      <w:r>
        <w:rPr>
          <w:szCs w:val="22"/>
        </w:rPr>
        <w:t xml:space="preserve">input of </w:t>
      </w:r>
      <w:r w:rsidR="006618DB">
        <w:rPr>
          <w:szCs w:val="22"/>
        </w:rPr>
        <w:t xml:space="preserve">the </w:t>
      </w:r>
      <w:r w:rsidR="00EE6957">
        <w:rPr>
          <w:szCs w:val="22"/>
        </w:rPr>
        <w:t xml:space="preserve">linear </w:t>
      </w:r>
      <w:r w:rsidR="006618DB">
        <w:rPr>
          <w:szCs w:val="22"/>
        </w:rPr>
        <w:t xml:space="preserve">4:4:4 </w:t>
      </w:r>
      <w:r>
        <w:rPr>
          <w:szCs w:val="22"/>
        </w:rPr>
        <w:t>XYZ HBD video</w:t>
      </w:r>
      <w:r w:rsidR="008E6741">
        <w:rPr>
          <w:szCs w:val="22"/>
        </w:rPr>
        <w:t xml:space="preserve"> (if necessary after conversion)</w:t>
      </w:r>
    </w:p>
    <w:p w:rsidR="00B530E9" w:rsidRDefault="008E4E68" w:rsidP="00CB41B1">
      <w:pPr>
        <w:numPr>
          <w:ilvl w:val="0"/>
          <w:numId w:val="34"/>
        </w:numPr>
        <w:jc w:val="both"/>
        <w:rPr>
          <w:szCs w:val="22"/>
        </w:rPr>
      </w:pPr>
      <w:r>
        <w:rPr>
          <w:szCs w:val="22"/>
        </w:rPr>
        <w:t xml:space="preserve">intensity modulation of the luminance picture </w:t>
      </w:r>
      <w:proofErr w:type="spellStart"/>
      <w:r>
        <w:rPr>
          <w:szCs w:val="22"/>
        </w:rPr>
        <w:t>L</w:t>
      </w:r>
      <w:r w:rsidRPr="008E4E68">
        <w:rPr>
          <w:szCs w:val="22"/>
          <w:vertAlign w:val="subscript"/>
        </w:rPr>
        <w:t>fit</w:t>
      </w:r>
      <w:proofErr w:type="spellEnd"/>
      <w:r>
        <w:rPr>
          <w:szCs w:val="22"/>
        </w:rPr>
        <w:t xml:space="preserve"> into </w:t>
      </w:r>
      <w:proofErr w:type="spellStart"/>
      <w:r>
        <w:rPr>
          <w:szCs w:val="22"/>
        </w:rPr>
        <w:t>L</w:t>
      </w:r>
      <w:r w:rsidRPr="008E4E68">
        <w:rPr>
          <w:szCs w:val="22"/>
          <w:vertAlign w:val="subscript"/>
        </w:rPr>
        <w:t>fit,mod</w:t>
      </w:r>
      <w:proofErr w:type="spellEnd"/>
      <w:r>
        <w:rPr>
          <w:szCs w:val="22"/>
        </w:rPr>
        <w:t xml:space="preserve"> </w:t>
      </w:r>
    </w:p>
    <w:p w:rsidR="00B530E9" w:rsidRDefault="00B530E9" w:rsidP="00CB41B1">
      <w:pPr>
        <w:numPr>
          <w:ilvl w:val="0"/>
          <w:numId w:val="34"/>
        </w:numPr>
        <w:jc w:val="both"/>
        <w:rPr>
          <w:szCs w:val="22"/>
        </w:rPr>
      </w:pPr>
      <w:r>
        <w:rPr>
          <w:szCs w:val="22"/>
        </w:rPr>
        <w:t xml:space="preserve">generation of the modulation </w:t>
      </w:r>
      <w:r w:rsidR="00F5170D">
        <w:rPr>
          <w:szCs w:val="22"/>
        </w:rPr>
        <w:t>picture</w:t>
      </w:r>
      <w:r>
        <w:rPr>
          <w:szCs w:val="22"/>
        </w:rPr>
        <w:t xml:space="preserve"> </w:t>
      </w:r>
      <w:proofErr w:type="spellStart"/>
      <w:r w:rsidR="00932017">
        <w:rPr>
          <w:szCs w:val="22"/>
        </w:rPr>
        <w:t>P</w:t>
      </w:r>
      <w:r w:rsidR="00932017" w:rsidRPr="00932017">
        <w:rPr>
          <w:szCs w:val="22"/>
          <w:vertAlign w:val="subscript"/>
        </w:rPr>
        <w:t>mod</w:t>
      </w:r>
      <w:proofErr w:type="spellEnd"/>
      <w:r w:rsidR="00705818">
        <w:rPr>
          <w:szCs w:val="22"/>
        </w:rPr>
        <w:t xml:space="preserve"> a</w:t>
      </w:r>
      <w:r>
        <w:rPr>
          <w:szCs w:val="22"/>
        </w:rPr>
        <w:t>s described above</w:t>
      </w:r>
    </w:p>
    <w:p w:rsidR="00B530E9" w:rsidRDefault="00B530E9" w:rsidP="00CB41B1">
      <w:pPr>
        <w:numPr>
          <w:ilvl w:val="0"/>
          <w:numId w:val="34"/>
        </w:numPr>
        <w:jc w:val="both"/>
        <w:rPr>
          <w:szCs w:val="22"/>
        </w:rPr>
      </w:pPr>
      <w:r>
        <w:rPr>
          <w:szCs w:val="22"/>
        </w:rPr>
        <w:t xml:space="preserve">transformation, in the linear domain, of the XYZ HBD pictures into RBG pictures; depending on the </w:t>
      </w:r>
      <w:proofErr w:type="spellStart"/>
      <w:r>
        <w:rPr>
          <w:szCs w:val="22"/>
        </w:rPr>
        <w:t>chromaticities</w:t>
      </w:r>
      <w:proofErr w:type="spellEnd"/>
      <w:r>
        <w:rPr>
          <w:szCs w:val="22"/>
        </w:rPr>
        <w:t xml:space="preserve"> (</w:t>
      </w:r>
      <w:r w:rsidR="008E6741">
        <w:rPr>
          <w:szCs w:val="22"/>
        </w:rPr>
        <w:t>e.g. BT</w:t>
      </w:r>
      <w:r>
        <w:rPr>
          <w:szCs w:val="22"/>
        </w:rPr>
        <w:t xml:space="preserve">.709, </w:t>
      </w:r>
      <w:r w:rsidR="008E6741">
        <w:rPr>
          <w:szCs w:val="22"/>
        </w:rPr>
        <w:t>BT.</w:t>
      </w:r>
      <w:r>
        <w:rPr>
          <w:szCs w:val="22"/>
        </w:rPr>
        <w:t>2020)</w:t>
      </w:r>
    </w:p>
    <w:p w:rsidR="00B530E9" w:rsidRDefault="00B530E9" w:rsidP="00CB41B1">
      <w:pPr>
        <w:numPr>
          <w:ilvl w:val="0"/>
          <w:numId w:val="34"/>
        </w:numPr>
        <w:jc w:val="both"/>
        <w:rPr>
          <w:szCs w:val="22"/>
        </w:rPr>
      </w:pPr>
      <w:r>
        <w:rPr>
          <w:szCs w:val="22"/>
        </w:rPr>
        <w:t xml:space="preserve">division, in the linear domain, of the three components RGB by </w:t>
      </w:r>
      <w:r w:rsidR="002C70A7">
        <w:rPr>
          <w:szCs w:val="22"/>
        </w:rPr>
        <w:t xml:space="preserve">the </w:t>
      </w:r>
      <w:r>
        <w:rPr>
          <w:szCs w:val="22"/>
        </w:rPr>
        <w:t xml:space="preserve">modulation picture </w:t>
      </w:r>
      <w:proofErr w:type="spellStart"/>
      <w:r w:rsidR="00932017">
        <w:rPr>
          <w:szCs w:val="22"/>
        </w:rPr>
        <w:t>P</w:t>
      </w:r>
      <w:r w:rsidR="00932017" w:rsidRPr="00932017">
        <w:rPr>
          <w:szCs w:val="22"/>
          <w:vertAlign w:val="subscript"/>
        </w:rPr>
        <w:t>mod</w:t>
      </w:r>
      <w:proofErr w:type="spellEnd"/>
      <w:r w:rsidR="00421210">
        <w:rPr>
          <w:szCs w:val="22"/>
        </w:rPr>
        <w:t xml:space="preserve"> t</w:t>
      </w:r>
      <w:r>
        <w:rPr>
          <w:szCs w:val="22"/>
        </w:rPr>
        <w:t xml:space="preserve">o get residual components </w:t>
      </w:r>
    </w:p>
    <w:p w:rsidR="00B530E9" w:rsidRPr="008E4E68" w:rsidRDefault="00B530E9" w:rsidP="00DF2CBE">
      <w:pPr>
        <w:spacing w:before="0"/>
        <w:ind w:left="720"/>
        <w:jc w:val="center"/>
        <w:rPr>
          <w:lang w:val="fr-FR"/>
        </w:rPr>
      </w:pPr>
      <w:proofErr w:type="spellStart"/>
      <w:r w:rsidRPr="008E4E68">
        <w:rPr>
          <w:lang w:val="fr-FR"/>
        </w:rPr>
        <w:t>R</w:t>
      </w:r>
      <w:r w:rsidRPr="008E4E68">
        <w:rPr>
          <w:vertAlign w:val="subscript"/>
          <w:lang w:val="fr-FR"/>
        </w:rPr>
        <w:t>res</w:t>
      </w:r>
      <w:proofErr w:type="spellEnd"/>
      <w:r w:rsidRPr="008E4E68">
        <w:rPr>
          <w:lang w:val="fr-FR"/>
        </w:rPr>
        <w:t>= R</w:t>
      </w:r>
      <w:r w:rsidR="00C563E1">
        <w:rPr>
          <w:lang w:val="fr-FR"/>
        </w:rPr>
        <w:t xml:space="preserve"> </w:t>
      </w:r>
      <w:r w:rsidRPr="008E4E68">
        <w:rPr>
          <w:lang w:val="fr-FR"/>
        </w:rPr>
        <w:t>/</w:t>
      </w:r>
      <w:r w:rsidR="00C563E1">
        <w:rPr>
          <w:lang w:val="fr-FR"/>
        </w:rPr>
        <w:t xml:space="preserve"> </w:t>
      </w:r>
      <w:proofErr w:type="spellStart"/>
      <w:r w:rsidR="00932017">
        <w:rPr>
          <w:szCs w:val="22"/>
        </w:rPr>
        <w:t>P</w:t>
      </w:r>
      <w:r w:rsidR="00932017" w:rsidRPr="00932017">
        <w:rPr>
          <w:szCs w:val="22"/>
          <w:vertAlign w:val="subscript"/>
        </w:rPr>
        <w:t>mod</w:t>
      </w:r>
      <w:proofErr w:type="spellEnd"/>
      <w:r w:rsidRPr="008E4E68">
        <w:rPr>
          <w:lang w:val="fr-FR"/>
        </w:rPr>
        <w:t xml:space="preserve">, </w:t>
      </w:r>
      <w:r w:rsidRPr="008E4E68">
        <w:rPr>
          <w:lang w:val="fr-FR"/>
        </w:rPr>
        <w:tab/>
      </w:r>
      <w:proofErr w:type="spellStart"/>
      <w:r w:rsidRPr="008E4E68">
        <w:rPr>
          <w:lang w:val="fr-FR"/>
        </w:rPr>
        <w:t>G</w:t>
      </w:r>
      <w:r w:rsidRPr="008E4E68">
        <w:rPr>
          <w:vertAlign w:val="subscript"/>
          <w:lang w:val="fr-FR"/>
        </w:rPr>
        <w:t>res</w:t>
      </w:r>
      <w:proofErr w:type="spellEnd"/>
      <w:r w:rsidRPr="008E4E68">
        <w:rPr>
          <w:lang w:val="fr-FR"/>
        </w:rPr>
        <w:t>= G</w:t>
      </w:r>
      <w:r w:rsidR="00C563E1">
        <w:rPr>
          <w:lang w:val="fr-FR"/>
        </w:rPr>
        <w:t xml:space="preserve"> </w:t>
      </w:r>
      <w:r w:rsidRPr="008E4E68">
        <w:rPr>
          <w:lang w:val="fr-FR"/>
        </w:rPr>
        <w:t>/</w:t>
      </w:r>
      <w:r w:rsidR="00C563E1">
        <w:rPr>
          <w:lang w:val="fr-FR"/>
        </w:rPr>
        <w:t xml:space="preserve"> </w:t>
      </w:r>
      <w:proofErr w:type="spellStart"/>
      <w:r w:rsidR="00932017">
        <w:rPr>
          <w:szCs w:val="22"/>
        </w:rPr>
        <w:t>P</w:t>
      </w:r>
      <w:r w:rsidR="00932017" w:rsidRPr="00932017">
        <w:rPr>
          <w:szCs w:val="22"/>
          <w:vertAlign w:val="subscript"/>
        </w:rPr>
        <w:t>mod</w:t>
      </w:r>
      <w:proofErr w:type="spellEnd"/>
      <w:r w:rsidRPr="008E4E68">
        <w:rPr>
          <w:lang w:val="fr-FR"/>
        </w:rPr>
        <w:t xml:space="preserve">, </w:t>
      </w:r>
      <w:r w:rsidRPr="008E4E68">
        <w:rPr>
          <w:lang w:val="fr-FR"/>
        </w:rPr>
        <w:tab/>
      </w:r>
      <w:proofErr w:type="spellStart"/>
      <w:r w:rsidRPr="008E4E68">
        <w:rPr>
          <w:lang w:val="fr-FR"/>
        </w:rPr>
        <w:t>B</w:t>
      </w:r>
      <w:r w:rsidRPr="008E4E68">
        <w:rPr>
          <w:vertAlign w:val="subscript"/>
          <w:lang w:val="fr-FR"/>
        </w:rPr>
        <w:t>res</w:t>
      </w:r>
      <w:proofErr w:type="spellEnd"/>
      <w:r w:rsidRPr="008E4E68">
        <w:rPr>
          <w:lang w:val="fr-FR"/>
        </w:rPr>
        <w:t>= B</w:t>
      </w:r>
      <w:r w:rsidR="00C563E1">
        <w:rPr>
          <w:lang w:val="fr-FR"/>
        </w:rPr>
        <w:t xml:space="preserve"> </w:t>
      </w:r>
      <w:r w:rsidRPr="008E4E68">
        <w:rPr>
          <w:lang w:val="fr-FR"/>
        </w:rPr>
        <w:t>/</w:t>
      </w:r>
      <w:r w:rsidR="00C563E1">
        <w:rPr>
          <w:lang w:val="fr-FR"/>
        </w:rPr>
        <w:t xml:space="preserve"> </w:t>
      </w:r>
      <w:proofErr w:type="spellStart"/>
      <w:r w:rsidR="00932017">
        <w:rPr>
          <w:szCs w:val="22"/>
        </w:rPr>
        <w:t>P</w:t>
      </w:r>
      <w:r w:rsidR="00932017" w:rsidRPr="00932017">
        <w:rPr>
          <w:szCs w:val="22"/>
          <w:vertAlign w:val="subscript"/>
        </w:rPr>
        <w:t>mod</w:t>
      </w:r>
      <w:proofErr w:type="spellEnd"/>
      <w:r w:rsidRPr="008E4E68">
        <w:rPr>
          <w:lang w:val="fr-FR"/>
        </w:rPr>
        <w:t>,</w:t>
      </w:r>
    </w:p>
    <w:p w:rsidR="00B530E9" w:rsidRPr="00CB41B1" w:rsidRDefault="00B530E9" w:rsidP="00CB41B1">
      <w:pPr>
        <w:numPr>
          <w:ilvl w:val="0"/>
          <w:numId w:val="34"/>
        </w:numPr>
        <w:jc w:val="both"/>
        <w:rPr>
          <w:szCs w:val="22"/>
        </w:rPr>
      </w:pPr>
      <w:r>
        <w:rPr>
          <w:szCs w:val="22"/>
        </w:rPr>
        <w:t xml:space="preserve">tone mapping of </w:t>
      </w:r>
      <w:proofErr w:type="spellStart"/>
      <w:r w:rsidRPr="00A22D7F">
        <w:t>R</w:t>
      </w:r>
      <w:r w:rsidRPr="00A22D7F">
        <w:rPr>
          <w:vertAlign w:val="subscript"/>
        </w:rPr>
        <w:t>res</w:t>
      </w:r>
      <w:proofErr w:type="spellEnd"/>
      <w:r w:rsidRPr="00A22D7F">
        <w:t>,</w:t>
      </w:r>
      <w:r>
        <w:t xml:space="preserve"> </w:t>
      </w:r>
      <w:proofErr w:type="spellStart"/>
      <w:r w:rsidRPr="00A22D7F">
        <w:t>G</w:t>
      </w:r>
      <w:r w:rsidRPr="00A22D7F">
        <w:rPr>
          <w:vertAlign w:val="subscript"/>
        </w:rPr>
        <w:t>res</w:t>
      </w:r>
      <w:proofErr w:type="spellEnd"/>
      <w:r w:rsidRPr="00A22D7F">
        <w:t xml:space="preserve">, </w:t>
      </w:r>
      <w:proofErr w:type="spellStart"/>
      <w:r w:rsidRPr="00A22D7F">
        <w:t>B</w:t>
      </w:r>
      <w:r w:rsidRPr="00A22D7F">
        <w:rPr>
          <w:vertAlign w:val="subscript"/>
        </w:rPr>
        <w:t>res</w:t>
      </w:r>
      <w:proofErr w:type="spellEnd"/>
      <w:r>
        <w:t xml:space="preserve"> onto N (=8,</w:t>
      </w:r>
      <w:r w:rsidR="0041214D">
        <w:t xml:space="preserve"> </w:t>
      </w:r>
      <w:r>
        <w:t>10</w:t>
      </w:r>
      <w:r w:rsidR="0041214D">
        <w:t xml:space="preserve"> or </w:t>
      </w:r>
      <w:r>
        <w:t xml:space="preserve">12) bits by using the parametric tone mapping described in the next section  </w:t>
      </w:r>
    </w:p>
    <w:p w:rsidR="0018205B" w:rsidRPr="00CB41B1" w:rsidRDefault="0018205B" w:rsidP="00CB41B1">
      <w:pPr>
        <w:ind w:left="720"/>
        <w:jc w:val="center"/>
      </w:pPr>
      <w:proofErr w:type="spellStart"/>
      <w:r w:rsidRPr="00CB41B1">
        <w:t>R’</w:t>
      </w:r>
      <w:r w:rsidRPr="00CB41B1">
        <w:rPr>
          <w:vertAlign w:val="subscript"/>
        </w:rPr>
        <w:t>res</w:t>
      </w:r>
      <w:proofErr w:type="spellEnd"/>
      <w:r w:rsidRPr="00CB41B1">
        <w:t>= TM(</w:t>
      </w:r>
      <w:r w:rsidR="00C563E1">
        <w:t xml:space="preserve"> </w:t>
      </w:r>
      <w:proofErr w:type="spellStart"/>
      <w:r w:rsidRPr="00CB41B1">
        <w:t>R</w:t>
      </w:r>
      <w:r w:rsidRPr="00CB41B1">
        <w:rPr>
          <w:vertAlign w:val="subscript"/>
        </w:rPr>
        <w:t>res</w:t>
      </w:r>
      <w:proofErr w:type="spellEnd"/>
      <w:r w:rsidR="00C563E1">
        <w:rPr>
          <w:vertAlign w:val="subscript"/>
        </w:rPr>
        <w:t xml:space="preserve"> </w:t>
      </w:r>
      <w:r w:rsidRPr="00CB41B1">
        <w:t xml:space="preserve">), </w:t>
      </w:r>
      <w:r w:rsidRPr="00CB41B1">
        <w:tab/>
      </w:r>
      <w:proofErr w:type="spellStart"/>
      <w:r>
        <w:t>G</w:t>
      </w:r>
      <w:r w:rsidRPr="00CB41B1">
        <w:t>’</w:t>
      </w:r>
      <w:r w:rsidRPr="00CB41B1">
        <w:rPr>
          <w:vertAlign w:val="subscript"/>
        </w:rPr>
        <w:t>res</w:t>
      </w:r>
      <w:proofErr w:type="spellEnd"/>
      <w:r w:rsidRPr="00CB41B1">
        <w:t>= TM(</w:t>
      </w:r>
      <w:r w:rsidR="00C563E1">
        <w:t xml:space="preserve"> </w:t>
      </w:r>
      <w:proofErr w:type="spellStart"/>
      <w:r>
        <w:t>G</w:t>
      </w:r>
      <w:r w:rsidRPr="00CB41B1">
        <w:rPr>
          <w:vertAlign w:val="subscript"/>
        </w:rPr>
        <w:t>res</w:t>
      </w:r>
      <w:proofErr w:type="spellEnd"/>
      <w:r w:rsidR="00C563E1">
        <w:rPr>
          <w:vertAlign w:val="subscript"/>
        </w:rPr>
        <w:t xml:space="preserve"> </w:t>
      </w:r>
      <w:r w:rsidRPr="00CB41B1">
        <w:t xml:space="preserve">),  </w:t>
      </w:r>
      <w:r w:rsidRPr="00CB41B1">
        <w:tab/>
      </w:r>
      <w:proofErr w:type="spellStart"/>
      <w:r>
        <w:t>B</w:t>
      </w:r>
      <w:r w:rsidRPr="00CB41B1">
        <w:t>’</w:t>
      </w:r>
      <w:r w:rsidRPr="00CB41B1">
        <w:rPr>
          <w:vertAlign w:val="subscript"/>
        </w:rPr>
        <w:t>res</w:t>
      </w:r>
      <w:proofErr w:type="spellEnd"/>
      <w:r w:rsidRPr="00CB41B1">
        <w:t>= TM(</w:t>
      </w:r>
      <w:r w:rsidR="00C563E1">
        <w:t xml:space="preserve"> </w:t>
      </w:r>
      <w:proofErr w:type="spellStart"/>
      <w:r>
        <w:t>B</w:t>
      </w:r>
      <w:r w:rsidRPr="00CB41B1">
        <w:rPr>
          <w:vertAlign w:val="subscript"/>
        </w:rPr>
        <w:t>res</w:t>
      </w:r>
      <w:proofErr w:type="spellEnd"/>
      <w:r w:rsidR="00C563E1">
        <w:rPr>
          <w:vertAlign w:val="subscript"/>
        </w:rPr>
        <w:t xml:space="preserve"> </w:t>
      </w:r>
      <w:r w:rsidRPr="00CB41B1">
        <w:t>),</w:t>
      </w:r>
    </w:p>
    <w:p w:rsidR="0018205B" w:rsidRDefault="0018205B" w:rsidP="00CB41B1">
      <w:pPr>
        <w:numPr>
          <w:ilvl w:val="0"/>
          <w:numId w:val="34"/>
        </w:numPr>
        <w:jc w:val="both"/>
        <w:rPr>
          <w:szCs w:val="22"/>
        </w:rPr>
      </w:pPr>
      <w:r>
        <w:rPr>
          <w:szCs w:val="22"/>
        </w:rPr>
        <w:t xml:space="preserve">transformation of the tone mapped </w:t>
      </w:r>
      <w:proofErr w:type="spellStart"/>
      <w:r w:rsidRPr="00311533">
        <w:t>R’</w:t>
      </w:r>
      <w:r w:rsidRPr="00311533">
        <w:rPr>
          <w:vertAlign w:val="subscript"/>
        </w:rPr>
        <w:t>res</w:t>
      </w:r>
      <w:proofErr w:type="spellEnd"/>
      <w:r>
        <w:rPr>
          <w:szCs w:val="22"/>
        </w:rPr>
        <w:t xml:space="preserve"> </w:t>
      </w:r>
      <w:proofErr w:type="spellStart"/>
      <w:r>
        <w:rPr>
          <w:szCs w:val="22"/>
        </w:rPr>
        <w:t>G</w:t>
      </w:r>
      <w:r w:rsidRPr="00311533">
        <w:t>’</w:t>
      </w:r>
      <w:r w:rsidRPr="00311533">
        <w:rPr>
          <w:vertAlign w:val="subscript"/>
        </w:rPr>
        <w:t>res</w:t>
      </w:r>
      <w:proofErr w:type="spellEnd"/>
      <w:r>
        <w:rPr>
          <w:szCs w:val="22"/>
        </w:rPr>
        <w:t xml:space="preserve"> </w:t>
      </w:r>
      <w:proofErr w:type="spellStart"/>
      <w:r>
        <w:rPr>
          <w:szCs w:val="22"/>
        </w:rPr>
        <w:t>B</w:t>
      </w:r>
      <w:r w:rsidRPr="00311533">
        <w:t>’</w:t>
      </w:r>
      <w:r w:rsidRPr="00311533">
        <w:rPr>
          <w:vertAlign w:val="subscript"/>
        </w:rPr>
        <w:t>res</w:t>
      </w:r>
      <w:proofErr w:type="spellEnd"/>
      <w:r>
        <w:rPr>
          <w:szCs w:val="22"/>
        </w:rPr>
        <w:t xml:space="preserve">  components into </w:t>
      </w:r>
      <w:proofErr w:type="spellStart"/>
      <w:r>
        <w:rPr>
          <w:szCs w:val="22"/>
        </w:rPr>
        <w:t>YCbCr</w:t>
      </w:r>
      <w:proofErr w:type="spellEnd"/>
      <w:r>
        <w:rPr>
          <w:szCs w:val="22"/>
        </w:rPr>
        <w:t xml:space="preserve"> components by using a standard</w:t>
      </w:r>
      <w:r w:rsidR="00A64C8B">
        <w:rPr>
          <w:szCs w:val="22"/>
        </w:rPr>
        <w:t xml:space="preserve"> </w:t>
      </w:r>
      <w:r w:rsidR="00C440F2">
        <w:rPr>
          <w:szCs w:val="22"/>
        </w:rPr>
        <w:t>LBD</w:t>
      </w:r>
      <w:r>
        <w:rPr>
          <w:szCs w:val="22"/>
        </w:rPr>
        <w:t xml:space="preserve"> transform RGB</w:t>
      </w:r>
      <w:r w:rsidR="00421210" w:rsidRPr="00421210">
        <w:rPr>
          <w:szCs w:val="22"/>
        </w:rPr>
        <w:sym w:font="Wingdings" w:char="F0E0"/>
      </w:r>
      <w:proofErr w:type="spellStart"/>
      <w:r>
        <w:rPr>
          <w:szCs w:val="22"/>
        </w:rPr>
        <w:t>YCbCr</w:t>
      </w:r>
      <w:proofErr w:type="spellEnd"/>
    </w:p>
    <w:p w:rsidR="00B530E9" w:rsidRDefault="0018205B" w:rsidP="008F1B45">
      <w:pPr>
        <w:numPr>
          <w:ilvl w:val="0"/>
          <w:numId w:val="34"/>
        </w:numPr>
        <w:jc w:val="both"/>
        <w:rPr>
          <w:szCs w:val="22"/>
        </w:rPr>
      </w:pPr>
      <w:r w:rsidRPr="008F1B45">
        <w:rPr>
          <w:szCs w:val="22"/>
        </w:rPr>
        <w:t xml:space="preserve">the resulting </w:t>
      </w:r>
      <w:proofErr w:type="spellStart"/>
      <w:r w:rsidRPr="008F1B45">
        <w:rPr>
          <w:szCs w:val="22"/>
        </w:rPr>
        <w:t>YCbCr</w:t>
      </w:r>
      <w:proofErr w:type="spellEnd"/>
      <w:r w:rsidRPr="008F1B45">
        <w:rPr>
          <w:szCs w:val="22"/>
        </w:rPr>
        <w:t xml:space="preserve"> picture is the </w:t>
      </w:r>
      <w:r w:rsidR="00C440F2" w:rsidRPr="008F1B45">
        <w:rPr>
          <w:szCs w:val="22"/>
        </w:rPr>
        <w:t>LBD</w:t>
      </w:r>
      <w:r w:rsidRPr="008F1B45">
        <w:rPr>
          <w:szCs w:val="22"/>
        </w:rPr>
        <w:t xml:space="preserve"> picture to be sent to a standard</w:t>
      </w:r>
      <w:r w:rsidR="003944DF" w:rsidRPr="008F1B45">
        <w:rPr>
          <w:szCs w:val="22"/>
        </w:rPr>
        <w:t xml:space="preserve"> N bit encoder like h</w:t>
      </w:r>
      <w:r w:rsidRPr="008F1B45">
        <w:rPr>
          <w:szCs w:val="22"/>
        </w:rPr>
        <w:t>264/AVC or HEVC</w:t>
      </w:r>
      <w:r w:rsidR="005C484A" w:rsidRPr="008F1B45">
        <w:rPr>
          <w:szCs w:val="22"/>
        </w:rPr>
        <w:t xml:space="preserve">; at this stage </w:t>
      </w:r>
      <w:proofErr w:type="spellStart"/>
      <w:r w:rsidR="005C484A" w:rsidRPr="008F1B45">
        <w:rPr>
          <w:szCs w:val="22"/>
        </w:rPr>
        <w:t>chroma</w:t>
      </w:r>
      <w:proofErr w:type="spellEnd"/>
      <w:r w:rsidR="005C484A" w:rsidRPr="008F1B45">
        <w:rPr>
          <w:szCs w:val="22"/>
        </w:rPr>
        <w:t xml:space="preserve"> down-s</w:t>
      </w:r>
      <w:r w:rsidR="006618DB" w:rsidRPr="008F1B45">
        <w:rPr>
          <w:szCs w:val="22"/>
        </w:rPr>
        <w:t>a</w:t>
      </w:r>
      <w:r w:rsidR="005C484A" w:rsidRPr="008F1B45">
        <w:rPr>
          <w:szCs w:val="22"/>
        </w:rPr>
        <w:t>m</w:t>
      </w:r>
      <w:r w:rsidR="006618DB" w:rsidRPr="008F1B45">
        <w:rPr>
          <w:szCs w:val="22"/>
        </w:rPr>
        <w:t>pling 4:4:4</w:t>
      </w:r>
      <w:r w:rsidR="00D0270A" w:rsidRPr="00D0270A">
        <w:rPr>
          <w:szCs w:val="22"/>
        </w:rPr>
        <w:sym w:font="Wingdings" w:char="F0E0"/>
      </w:r>
      <w:r w:rsidR="006618DB" w:rsidRPr="008F1B45">
        <w:rPr>
          <w:szCs w:val="22"/>
        </w:rPr>
        <w:t>4:2:2 or 4:4:4</w:t>
      </w:r>
      <w:r w:rsidR="00D0270A" w:rsidRPr="00D0270A">
        <w:rPr>
          <w:szCs w:val="22"/>
        </w:rPr>
        <w:sym w:font="Wingdings" w:char="F0E0"/>
      </w:r>
      <w:r w:rsidR="00D0270A" w:rsidRPr="008F1B45">
        <w:rPr>
          <w:szCs w:val="22"/>
        </w:rPr>
        <w:t xml:space="preserve"> </w:t>
      </w:r>
      <w:r w:rsidR="006618DB" w:rsidRPr="008F1B45">
        <w:rPr>
          <w:szCs w:val="22"/>
        </w:rPr>
        <w:t>4:2:0 may be performed</w:t>
      </w:r>
    </w:p>
    <w:p w:rsidR="00B7068F" w:rsidRPr="008F1B45" w:rsidRDefault="00B7068F" w:rsidP="00B7068F">
      <w:pPr>
        <w:jc w:val="both"/>
        <w:rPr>
          <w:szCs w:val="22"/>
        </w:rPr>
      </w:pPr>
      <w:r>
        <w:rPr>
          <w:szCs w:val="22"/>
        </w:rPr>
        <w:t xml:space="preserve">The idea behind this scheme is to mimic the LBD scheme where RGB linear components are </w:t>
      </w:r>
      <w:proofErr w:type="spellStart"/>
      <w:r>
        <w:rPr>
          <w:szCs w:val="22"/>
        </w:rPr>
        <w:t>gammatized</w:t>
      </w:r>
      <w:proofErr w:type="spellEnd"/>
      <w:r>
        <w:rPr>
          <w:szCs w:val="22"/>
        </w:rPr>
        <w:t xml:space="preserve"> to R’G’B’ before being transformed into </w:t>
      </w:r>
      <w:proofErr w:type="spellStart"/>
      <w:r>
        <w:rPr>
          <w:szCs w:val="22"/>
        </w:rPr>
        <w:t>YCbCr</w:t>
      </w:r>
      <w:proofErr w:type="spellEnd"/>
      <w:r>
        <w:rPr>
          <w:szCs w:val="22"/>
        </w:rPr>
        <w:t xml:space="preserve">. We show in next section how to tune the parametric tone mapping to obtain a viewable LBD </w:t>
      </w:r>
      <w:proofErr w:type="spellStart"/>
      <w:r>
        <w:rPr>
          <w:szCs w:val="22"/>
        </w:rPr>
        <w:t>YCbCr</w:t>
      </w:r>
      <w:proofErr w:type="spellEnd"/>
      <w:r>
        <w:rPr>
          <w:szCs w:val="22"/>
        </w:rPr>
        <w:t xml:space="preserve"> layer. </w:t>
      </w:r>
    </w:p>
    <w:p w:rsidR="00823002" w:rsidRPr="00CB41B1" w:rsidRDefault="00605347" w:rsidP="00823002">
      <w:pPr>
        <w:jc w:val="center"/>
      </w:pPr>
      <w:r>
        <w:rPr>
          <w:noProof/>
          <w:lang w:eastAsia="ja-JP"/>
        </w:rPr>
        <w:lastRenderedPageBreak/>
        <w:drawing>
          <wp:inline distT="0" distB="0" distL="0" distR="0">
            <wp:extent cx="5943600" cy="2737434"/>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61838" cy="2745834"/>
                    </a:xfrm>
                    <a:prstGeom prst="rect">
                      <a:avLst/>
                    </a:prstGeom>
                    <a:noFill/>
                  </pic:spPr>
                </pic:pic>
              </a:graphicData>
            </a:graphic>
          </wp:inline>
        </w:drawing>
      </w:r>
    </w:p>
    <w:p w:rsidR="00823002" w:rsidRPr="00CB41B1" w:rsidRDefault="00823002" w:rsidP="00823002">
      <w:pPr>
        <w:pStyle w:val="Caption"/>
        <w:jc w:val="center"/>
      </w:pPr>
      <w:bookmarkStart w:id="385" w:name="_Ref391393492"/>
      <w:r w:rsidRPr="00CB41B1">
        <w:t xml:space="preserve">Figure </w:t>
      </w:r>
      <w:r w:rsidR="00C64FCE">
        <w:fldChar w:fldCharType="begin"/>
      </w:r>
      <w:r w:rsidR="00C563E1">
        <w:instrText xml:space="preserve"> SEQ Figure \* ARABIC </w:instrText>
      </w:r>
      <w:r w:rsidR="00C64FCE">
        <w:fldChar w:fldCharType="separate"/>
      </w:r>
      <w:r w:rsidR="00B47237">
        <w:rPr>
          <w:noProof/>
        </w:rPr>
        <w:t>5</w:t>
      </w:r>
      <w:r w:rsidR="00C64FCE">
        <w:rPr>
          <w:noProof/>
        </w:rPr>
        <w:fldChar w:fldCharType="end"/>
      </w:r>
      <w:bookmarkEnd w:id="385"/>
      <w:r w:rsidRPr="00CB41B1">
        <w:t xml:space="preserve">: </w:t>
      </w:r>
      <w:r w:rsidR="0010076D">
        <w:t xml:space="preserve">decomposition </w:t>
      </w:r>
      <w:r>
        <w:t xml:space="preserve">process in mode </w:t>
      </w:r>
      <w:proofErr w:type="spellStart"/>
      <w:r>
        <w:t>YCbCr</w:t>
      </w:r>
      <w:proofErr w:type="spellEnd"/>
    </w:p>
    <w:p w:rsidR="009D7DC7" w:rsidRDefault="009D7DC7" w:rsidP="0068382D">
      <w:pPr>
        <w:pStyle w:val="Heading3"/>
      </w:pPr>
      <w:bookmarkStart w:id="386" w:name="_Toc391480822"/>
      <w:r>
        <w:t>Intensity modulation of the modulation picture</w:t>
      </w:r>
      <w:bookmarkEnd w:id="386"/>
    </w:p>
    <w:p w:rsidR="003C05B2" w:rsidRDefault="00D52CAB" w:rsidP="008D5E61">
      <w:pPr>
        <w:jc w:val="both"/>
      </w:pPr>
      <w:r>
        <w:t xml:space="preserve">By construction of the modulation picture, </w:t>
      </w:r>
      <w:r w:rsidR="00087967">
        <w:t>the</w:t>
      </w:r>
      <w:r w:rsidRPr="00A22D7F">
        <w:t xml:space="preserve"> residual </w:t>
      </w:r>
      <w:proofErr w:type="spellStart"/>
      <w:r w:rsidRPr="00C849DD">
        <w:t>R</w:t>
      </w:r>
      <w:r w:rsidRPr="00C849DD">
        <w:rPr>
          <w:vertAlign w:val="subscript"/>
        </w:rPr>
        <w:t>res</w:t>
      </w:r>
      <w:r>
        <w:t>G</w:t>
      </w:r>
      <w:r w:rsidRPr="00C849DD">
        <w:rPr>
          <w:vertAlign w:val="subscript"/>
        </w:rPr>
        <w:t>res</w:t>
      </w:r>
      <w:r>
        <w:t>B</w:t>
      </w:r>
      <w:r w:rsidRPr="00C849DD">
        <w:rPr>
          <w:vertAlign w:val="subscript"/>
        </w:rPr>
        <w:t>res</w:t>
      </w:r>
      <w:proofErr w:type="spellEnd"/>
      <w:r w:rsidRPr="00A22D7F">
        <w:t xml:space="preserve"> </w:t>
      </w:r>
      <w:r w:rsidR="00087967">
        <w:t>has</w:t>
      </w:r>
      <w:r w:rsidR="00087967" w:rsidRPr="00A22D7F">
        <w:t xml:space="preserve"> </w:t>
      </w:r>
      <w:r w:rsidRPr="00A22D7F">
        <w:t xml:space="preserve">a mean value close to one, and this independently </w:t>
      </w:r>
      <w:r w:rsidR="00ED6F5D">
        <w:t>from</w:t>
      </w:r>
      <w:r w:rsidR="00ED6F5D" w:rsidRPr="00A22D7F">
        <w:t xml:space="preserve"> </w:t>
      </w:r>
      <w:r w:rsidRPr="00A22D7F">
        <w:t xml:space="preserve">the image content. As a consequence, all images, dark or bright, will lead to a residual with </w:t>
      </w:r>
      <w:r>
        <w:t xml:space="preserve">roughly </w:t>
      </w:r>
      <w:r w:rsidRPr="00A22D7F">
        <w:t xml:space="preserve">the same </w:t>
      </w:r>
      <w:r>
        <w:t xml:space="preserve">mid </w:t>
      </w:r>
      <w:r w:rsidRPr="00A22D7F">
        <w:t>brightness. Obviously, this breaks the consistency with the original video.</w:t>
      </w:r>
      <w:r w:rsidR="008D5E61">
        <w:t xml:space="preserve"> To solve this issue, the LBD signal is modulated </w:t>
      </w:r>
      <w:r w:rsidRPr="00A22D7F">
        <w:t>such that bright scenes look bright, and dark scene</w:t>
      </w:r>
      <w:r>
        <w:t>s</w:t>
      </w:r>
      <w:r w:rsidRPr="00A22D7F">
        <w:t xml:space="preserve"> look dark on the </w:t>
      </w:r>
      <w:r w:rsidR="00C440F2">
        <w:t>LBD</w:t>
      </w:r>
      <w:r w:rsidRPr="00A22D7F">
        <w:t xml:space="preserve"> video sequence. </w:t>
      </w:r>
      <w:r w:rsidR="008D5E61">
        <w:t>T</w:t>
      </w:r>
      <w:r w:rsidR="00A243DF">
        <w:t xml:space="preserve">he intensity modulation is directly applied to the luminance map </w:t>
      </w:r>
      <w:proofErr w:type="spellStart"/>
      <w:r w:rsidR="00A243DF">
        <w:t>L</w:t>
      </w:r>
      <w:r w:rsidR="00A243DF" w:rsidRPr="00CD1F25">
        <w:rPr>
          <w:vertAlign w:val="subscript"/>
        </w:rPr>
        <w:t>fit</w:t>
      </w:r>
      <w:proofErr w:type="spellEnd"/>
      <w:r w:rsidR="00A243DF">
        <w:t xml:space="preserve"> before determination of the weights </w:t>
      </w:r>
      <w:proofErr w:type="spellStart"/>
      <w:r w:rsidR="00A243DF">
        <w:t>a</w:t>
      </w:r>
      <w:r w:rsidR="00A243DF" w:rsidRPr="00A243DF">
        <w:rPr>
          <w:vertAlign w:val="subscript"/>
        </w:rPr>
        <w:t>i</w:t>
      </w:r>
      <w:r w:rsidR="00A243DF">
        <w:t>’s</w:t>
      </w:r>
      <w:proofErr w:type="spellEnd"/>
      <w:r w:rsidR="00A243DF">
        <w:t xml:space="preserve"> by the stabilized LMS process. </w:t>
      </w:r>
      <w:r w:rsidR="003C05B2">
        <w:t>This consists in the following operation:</w:t>
      </w:r>
    </w:p>
    <w:p w:rsidR="00D52CAB" w:rsidRPr="00594EBD" w:rsidRDefault="00A243DF" w:rsidP="008F1B45">
      <w:pPr>
        <w:spacing w:before="0"/>
        <w:jc w:val="center"/>
      </w:pPr>
      <w:proofErr w:type="spellStart"/>
      <w:r>
        <w:t>L</w:t>
      </w:r>
      <w:r w:rsidRPr="00A243DF">
        <w:rPr>
          <w:vertAlign w:val="subscript"/>
        </w:rPr>
        <w:t>fit,mod</w:t>
      </w:r>
      <w:proofErr w:type="spellEnd"/>
      <w:r>
        <w:t xml:space="preserve"> = </w:t>
      </w:r>
      <w:proofErr w:type="spellStart"/>
      <w:r>
        <w:t>c</w:t>
      </w:r>
      <w:r w:rsidRPr="00A243DF">
        <w:rPr>
          <w:vertAlign w:val="subscript"/>
        </w:rPr>
        <w:t>f</w:t>
      </w:r>
      <w:proofErr w:type="spellEnd"/>
      <w:r>
        <w:t xml:space="preserve"> </w:t>
      </w:r>
      <w:proofErr w:type="spellStart"/>
      <w:r>
        <w:t>L</w:t>
      </w:r>
      <w:r w:rsidRPr="00A243DF">
        <w:rPr>
          <w:vertAlign w:val="subscript"/>
        </w:rPr>
        <w:t>fit</w:t>
      </w:r>
      <w:proofErr w:type="spellEnd"/>
      <w:ins w:id="387" w:author="leleannecf" w:date="2014-06-27T12:30:00Z">
        <w:r w:rsidR="00594EBD" w:rsidRPr="0060690B">
          <w:t>/</w:t>
        </w:r>
        <w:r w:rsidR="00594EBD">
          <w:t>E(</w:t>
        </w:r>
        <w:proofErr w:type="spellStart"/>
        <w:r w:rsidR="00594EBD">
          <w:t>L</w:t>
        </w:r>
        <w:r w:rsidR="00594EBD">
          <w:rPr>
            <w:vertAlign w:val="subscript"/>
          </w:rPr>
          <w:t>fit</w:t>
        </w:r>
        <w:proofErr w:type="spellEnd"/>
        <w:r w:rsidR="00594EBD">
          <w:t>)</w:t>
        </w:r>
      </w:ins>
    </w:p>
    <w:p w:rsidR="00A243DF" w:rsidRPr="008F1B45" w:rsidRDefault="00A243DF" w:rsidP="00A243DF">
      <w:pPr>
        <w:jc w:val="both"/>
      </w:pPr>
      <w:r w:rsidRPr="008F1B45">
        <w:t>where th</w:t>
      </w:r>
      <w:r w:rsidR="003C05B2" w:rsidRPr="008F1B45">
        <w:t xml:space="preserve">e </w:t>
      </w:r>
      <w:r w:rsidRPr="008F1B45">
        <w:t>factor</w:t>
      </w:r>
      <w:r w:rsidR="003C05B2" w:rsidRPr="008F1B45">
        <w:t xml:space="preserve"> </w:t>
      </w:r>
      <w:proofErr w:type="spellStart"/>
      <w:r w:rsidR="003C05B2" w:rsidRPr="008F1B45">
        <w:t>c</w:t>
      </w:r>
      <w:r w:rsidR="003C05B2" w:rsidRPr="008F1B45">
        <w:rPr>
          <w:vertAlign w:val="subscript"/>
        </w:rPr>
        <w:t>f</w:t>
      </w:r>
      <w:proofErr w:type="spellEnd"/>
      <w:r w:rsidR="003C05B2" w:rsidRPr="008F1B45">
        <w:t xml:space="preserve"> is adjusted based on the mean value of the luminance </w:t>
      </w:r>
      <w:r w:rsidR="003C05B2" w:rsidRPr="0060690B">
        <w:t>E(</w:t>
      </w:r>
      <w:proofErr w:type="spellStart"/>
      <w:r w:rsidR="003C05B2" w:rsidRPr="0060690B">
        <w:t>L</w:t>
      </w:r>
      <w:r w:rsidR="003C05B2" w:rsidRPr="0060690B">
        <w:rPr>
          <w:vertAlign w:val="subscript"/>
        </w:rPr>
        <w:t>fit</w:t>
      </w:r>
      <w:proofErr w:type="spellEnd"/>
      <w:r w:rsidR="003C05B2" w:rsidRPr="0060690B">
        <w:t xml:space="preserve">). Typically </w:t>
      </w:r>
      <w:proofErr w:type="spellStart"/>
      <w:r w:rsidR="003C05B2" w:rsidRPr="009A1979">
        <w:t>c</w:t>
      </w:r>
      <w:r w:rsidR="003C05B2" w:rsidRPr="009A1979">
        <w:rPr>
          <w:vertAlign w:val="subscript"/>
        </w:rPr>
        <w:t>f</w:t>
      </w:r>
      <w:proofErr w:type="spellEnd"/>
      <w:r w:rsidR="003C05B2" w:rsidRPr="009A1979">
        <w:t xml:space="preserve"> </w:t>
      </w:r>
      <w:r w:rsidR="003C05B2" w:rsidRPr="0060690B">
        <w:t xml:space="preserve">is </w:t>
      </w:r>
      <w:ins w:id="388" w:author="leleannecf" w:date="2014-06-27T16:42:00Z">
        <w:r w:rsidR="00BC3257">
          <w:t>proportional</w:t>
        </w:r>
      </w:ins>
      <w:del w:id="389" w:author="leleannecf" w:date="2014-06-27T16:41:00Z">
        <w:r w:rsidR="003C05B2" w:rsidRPr="0060690B" w:rsidDel="00BC3257">
          <w:delText>set</w:delText>
        </w:r>
      </w:del>
      <w:r w:rsidR="003C05B2" w:rsidRPr="0060690B">
        <w:t xml:space="preserve"> to </w:t>
      </w:r>
      <w:del w:id="390" w:author="leleannecf" w:date="2014-06-27T12:31:00Z">
        <w:r w:rsidR="003C05B2" w:rsidRPr="0060690B" w:rsidDel="00594EBD">
          <w:delText>0.6</w:delText>
        </w:r>
      </w:del>
      <w:del w:id="391" w:author="leleannecf" w:date="2014-06-27T16:41:00Z">
        <w:r w:rsidR="00B7068F" w:rsidRPr="0060690B" w:rsidDel="00BC3257">
          <w:delText> </w:delText>
        </w:r>
        <w:r w:rsidR="003C05B2" w:rsidRPr="0060690B" w:rsidDel="00BC3257">
          <w:delText>*</w:delText>
        </w:r>
      </w:del>
      <w:r w:rsidR="00B7068F" w:rsidRPr="0060690B">
        <w:t> </w:t>
      </w:r>
      <w:ins w:id="392" w:author="leleannecf" w:date="2014-06-27T12:31:00Z">
        <w:r w:rsidR="00594EBD">
          <w:t>(</w:t>
        </w:r>
      </w:ins>
      <w:r w:rsidR="003C05B2" w:rsidRPr="0060690B">
        <w:t>E(</w:t>
      </w:r>
      <w:proofErr w:type="spellStart"/>
      <w:r w:rsidR="003C05B2" w:rsidRPr="0060690B">
        <w:t>L</w:t>
      </w:r>
      <w:r w:rsidR="003C05B2" w:rsidRPr="0060690B">
        <w:rPr>
          <w:vertAlign w:val="subscript"/>
        </w:rPr>
        <w:t>fit</w:t>
      </w:r>
      <w:proofErr w:type="spellEnd"/>
      <w:r w:rsidR="003C05B2" w:rsidRPr="0060690B">
        <w:t>)</w:t>
      </w:r>
      <w:ins w:id="393" w:author="leleannecf" w:date="2014-06-27T12:31:00Z">
        <w:r w:rsidR="00594EBD">
          <w:t>)</w:t>
        </w:r>
        <w:r w:rsidR="00594EBD">
          <w:rPr>
            <w:vertAlign w:val="superscript"/>
          </w:rPr>
          <w:t>1/2</w:t>
        </w:r>
      </w:ins>
      <w:r w:rsidR="003C05B2" w:rsidRPr="0060690B">
        <w:t xml:space="preserve"> </w:t>
      </w:r>
      <w:del w:id="394" w:author="leleannecf" w:date="2014-06-27T12:32:00Z">
        <w:r w:rsidR="003C05B2" w:rsidRPr="0060690B" w:rsidDel="00594EBD">
          <w:delText>to 0.8</w:delText>
        </w:r>
        <w:r w:rsidR="00B7068F" w:rsidRPr="0060690B" w:rsidDel="00594EBD">
          <w:delText> </w:delText>
        </w:r>
        <w:r w:rsidR="003C05B2" w:rsidRPr="0060690B" w:rsidDel="00594EBD">
          <w:delText>*</w:delText>
        </w:r>
        <w:r w:rsidR="00B7068F" w:rsidRPr="0060690B" w:rsidDel="00594EBD">
          <w:delText> </w:delText>
        </w:r>
        <w:r w:rsidR="003C05B2" w:rsidRPr="0060690B" w:rsidDel="00594EBD">
          <w:delText>E(L</w:delText>
        </w:r>
        <w:r w:rsidR="003C05B2" w:rsidRPr="0060690B" w:rsidDel="00594EBD">
          <w:rPr>
            <w:vertAlign w:val="subscript"/>
          </w:rPr>
          <w:delText>fit</w:delText>
        </w:r>
        <w:r w:rsidR="003C05B2" w:rsidRPr="0060690B" w:rsidDel="00594EBD">
          <w:delText>)</w:delText>
        </w:r>
      </w:del>
      <w:r w:rsidR="003C05B2" w:rsidRPr="0060690B">
        <w:t>.</w:t>
      </w:r>
      <w:bookmarkStart w:id="395" w:name="_GoBack"/>
      <w:bookmarkEnd w:id="395"/>
    </w:p>
    <w:p w:rsidR="00B530E9" w:rsidRPr="00CB41B1" w:rsidRDefault="00B530E9" w:rsidP="0068382D">
      <w:pPr>
        <w:pStyle w:val="Heading3"/>
        <w:rPr>
          <w:szCs w:val="22"/>
        </w:rPr>
      </w:pPr>
      <w:bookmarkStart w:id="396" w:name="_Toc391480571"/>
      <w:bookmarkStart w:id="397" w:name="_Toc391472146"/>
      <w:bookmarkStart w:id="398" w:name="_Toc391480823"/>
      <w:bookmarkEnd w:id="396"/>
      <w:bookmarkEnd w:id="397"/>
      <w:r>
        <w:t>Parametric tone mapping</w:t>
      </w:r>
      <w:bookmarkEnd w:id="398"/>
    </w:p>
    <w:p w:rsidR="00D439F9" w:rsidRDefault="00A83EB0" w:rsidP="00C24417">
      <w:pPr>
        <w:jc w:val="both"/>
        <w:rPr>
          <w:szCs w:val="22"/>
        </w:rPr>
      </w:pPr>
      <w:r>
        <w:rPr>
          <w:szCs w:val="22"/>
        </w:rPr>
        <w:t>T</w:t>
      </w:r>
      <w:r w:rsidR="008D725D">
        <w:rPr>
          <w:szCs w:val="22"/>
        </w:rPr>
        <w:t>he tone mapping perform</w:t>
      </w:r>
      <w:r w:rsidR="00C70E34">
        <w:rPr>
          <w:szCs w:val="22"/>
        </w:rPr>
        <w:t>s the following operation before clipping the tone mapped data to N bits</w:t>
      </w:r>
      <w:r w:rsidR="00CD067B">
        <w:rPr>
          <w:szCs w:val="22"/>
        </w:rPr>
        <w:t>:</w:t>
      </w:r>
    </w:p>
    <w:p w:rsidR="00CD067B" w:rsidRPr="009D7DC7" w:rsidRDefault="00CD067B" w:rsidP="00DF2CBE">
      <w:pPr>
        <w:spacing w:before="120"/>
        <w:jc w:val="center"/>
      </w:pPr>
      <w:proofErr w:type="spellStart"/>
      <w:r w:rsidRPr="009D7DC7">
        <w:t>R’</w:t>
      </w:r>
      <w:r w:rsidRPr="009D7DC7">
        <w:rPr>
          <w:vertAlign w:val="subscript"/>
        </w:rPr>
        <w:t>res</w:t>
      </w:r>
      <w:proofErr w:type="spellEnd"/>
      <w:r w:rsidRPr="009D7DC7">
        <w:t>= TM(</w:t>
      </w:r>
      <w:r w:rsidR="009C32CD">
        <w:t xml:space="preserve"> </w:t>
      </w:r>
      <w:proofErr w:type="spellStart"/>
      <w:r w:rsidRPr="009D7DC7">
        <w:t>R</w:t>
      </w:r>
      <w:r w:rsidRPr="009D7DC7">
        <w:rPr>
          <w:vertAlign w:val="subscript"/>
        </w:rPr>
        <w:t>res</w:t>
      </w:r>
      <w:proofErr w:type="spellEnd"/>
      <w:r w:rsidR="009C32CD">
        <w:rPr>
          <w:vertAlign w:val="subscript"/>
        </w:rPr>
        <w:t xml:space="preserve"> </w:t>
      </w:r>
      <w:r w:rsidRPr="009D7DC7">
        <w:t xml:space="preserve">) = </w:t>
      </w:r>
      <w:proofErr w:type="spellStart"/>
      <w:r w:rsidR="00605347">
        <w:t>GLog</w:t>
      </w:r>
      <w:proofErr w:type="spellEnd"/>
      <w:r w:rsidRPr="009D7DC7">
        <w:t>(</w:t>
      </w:r>
      <w:r>
        <w:t xml:space="preserve"> </w:t>
      </w:r>
      <w:proofErr w:type="spellStart"/>
      <w:r w:rsidRPr="009D7DC7">
        <w:t>R</w:t>
      </w:r>
      <w:r w:rsidRPr="009D7DC7">
        <w:rPr>
          <w:vertAlign w:val="subscript"/>
        </w:rPr>
        <w:t>res</w:t>
      </w:r>
      <w:proofErr w:type="spellEnd"/>
      <w:r>
        <w:rPr>
          <w:vertAlign w:val="subscript"/>
        </w:rPr>
        <w:t xml:space="preserve"> </w:t>
      </w:r>
      <w:ins w:id="399" w:author="leleannecf" w:date="2014-06-27T15:35:00Z">
        <w:r w:rsidR="00D0343D" w:rsidRPr="0060690B">
          <w:t>*</w:t>
        </w:r>
      </w:ins>
      <w:del w:id="400" w:author="leleannecf" w:date="2014-06-27T15:35:00Z">
        <w:r w:rsidRPr="009D7DC7" w:rsidDel="00D0343D">
          <w:delText>/</w:delText>
        </w:r>
      </w:del>
      <w:r>
        <w:t xml:space="preserve"> </w:t>
      </w:r>
      <w:ins w:id="401" w:author="leleannecf" w:date="2014-06-27T12:15:00Z">
        <w:r w:rsidR="00484C63">
          <w:t>(</w:t>
        </w:r>
      </w:ins>
      <w:proofErr w:type="spellStart"/>
      <w:r w:rsidRPr="001110F2">
        <w:rPr>
          <w:szCs w:val="22"/>
        </w:rPr>
        <w:t>LumaBalance</w:t>
      </w:r>
      <w:r w:rsidRPr="000049F2">
        <w:t>Factor</w:t>
      </w:r>
      <w:proofErr w:type="spellEnd"/>
      <w:ins w:id="402" w:author="leleannecf" w:date="2014-06-27T12:15:00Z">
        <w:r w:rsidR="00484C63">
          <w:t>/10)</w:t>
        </w:r>
      </w:ins>
      <w:del w:id="403" w:author="leleannecf" w:date="2014-06-27T12:15:00Z">
        <w:r w:rsidDel="00484C63">
          <w:delText xml:space="preserve"> </w:delText>
        </w:r>
      </w:del>
      <w:r w:rsidRPr="009D7DC7">
        <w:t xml:space="preserve">) </w:t>
      </w:r>
      <w:ins w:id="404" w:author="leleannecf" w:date="2014-06-27T15:35:00Z">
        <w:r w:rsidR="00D0343D">
          <w:t>*</w:t>
        </w:r>
      </w:ins>
      <w:del w:id="405" w:author="leleannecf" w:date="2014-06-27T15:35:00Z">
        <w:r w:rsidRPr="009D7DC7" w:rsidDel="00D0343D">
          <w:delText>/</w:delText>
        </w:r>
      </w:del>
      <w:r w:rsidRPr="009D7DC7">
        <w:t xml:space="preserve"> </w:t>
      </w:r>
      <w:proofErr w:type="spellStart"/>
      <w:r>
        <w:t>ScalingFactor</w:t>
      </w:r>
      <w:proofErr w:type="spellEnd"/>
    </w:p>
    <w:p w:rsidR="00CD067B" w:rsidRDefault="00CD067B" w:rsidP="00DF2CBE">
      <w:pPr>
        <w:spacing w:after="120"/>
        <w:jc w:val="both"/>
        <w:rPr>
          <w:szCs w:val="22"/>
        </w:rPr>
      </w:pPr>
      <w:r>
        <w:rPr>
          <w:szCs w:val="22"/>
        </w:rPr>
        <w:t xml:space="preserve">the </w:t>
      </w:r>
      <w:proofErr w:type="spellStart"/>
      <w:r>
        <w:rPr>
          <w:szCs w:val="22"/>
        </w:rPr>
        <w:t>G</w:t>
      </w:r>
      <w:r w:rsidR="00605347">
        <w:rPr>
          <w:szCs w:val="22"/>
        </w:rPr>
        <w:t>L</w:t>
      </w:r>
      <w:r>
        <w:rPr>
          <w:szCs w:val="22"/>
        </w:rPr>
        <w:t>og</w:t>
      </w:r>
      <w:proofErr w:type="spellEnd"/>
      <w:r>
        <w:rPr>
          <w:szCs w:val="22"/>
        </w:rPr>
        <w:t xml:space="preserve"> transfer function being applied with γ=1/</w:t>
      </w:r>
      <w:proofErr w:type="spellStart"/>
      <w:r w:rsidR="00605347">
        <w:rPr>
          <w:i/>
          <w:szCs w:val="22"/>
        </w:rPr>
        <w:t>GLog</w:t>
      </w:r>
      <w:proofErr w:type="spellEnd"/>
      <w:r>
        <w:rPr>
          <w:i/>
          <w:szCs w:val="22"/>
        </w:rPr>
        <w:t xml:space="preserve"> </w:t>
      </w:r>
      <w:r>
        <w:rPr>
          <w:szCs w:val="22"/>
        </w:rPr>
        <w:t>(</w:t>
      </w:r>
      <w:r w:rsidRPr="009D7DC7">
        <w:rPr>
          <w:szCs w:val="22"/>
        </w:rPr>
        <w:t xml:space="preserve">identical formulas </w:t>
      </w:r>
      <w:r>
        <w:rPr>
          <w:szCs w:val="22"/>
        </w:rPr>
        <w:t xml:space="preserve">apply </w:t>
      </w:r>
      <w:r w:rsidRPr="009D7DC7">
        <w:rPr>
          <w:szCs w:val="22"/>
        </w:rPr>
        <w:t>for the green and blue components</w:t>
      </w:r>
      <w:r>
        <w:rPr>
          <w:szCs w:val="22"/>
        </w:rPr>
        <w:t>)</w:t>
      </w:r>
      <w:r w:rsidRPr="009D7DC7">
        <w:rPr>
          <w:szCs w:val="22"/>
        </w:rPr>
        <w:t>.</w:t>
      </w:r>
      <w:r>
        <w:rPr>
          <w:szCs w:val="22"/>
        </w:rPr>
        <w:t xml:space="preserve"> </w:t>
      </w:r>
      <w:r w:rsidR="00565D83">
        <w:rPr>
          <w:szCs w:val="22"/>
        </w:rPr>
        <w:t>The parameters are derived as follows:</w:t>
      </w:r>
    </w:p>
    <w:p w:rsidR="006F386F" w:rsidRPr="00A03024" w:rsidRDefault="009D7DC7" w:rsidP="00DF2CBE">
      <w:pPr>
        <w:pStyle w:val="ListParagraph"/>
        <w:numPr>
          <w:ilvl w:val="0"/>
          <w:numId w:val="48"/>
        </w:numPr>
        <w:spacing w:after="120"/>
        <w:ind w:left="426" w:hanging="357"/>
      </w:pPr>
      <w:r w:rsidRPr="0060690B">
        <w:rPr>
          <w:rFonts w:ascii="Times New Roman" w:hAnsi="Times New Roman"/>
          <w:lang w:val="en-US"/>
        </w:rPr>
        <w:t>The final scaling by</w:t>
      </w:r>
      <w:r w:rsidRPr="0060690B">
        <w:rPr>
          <w:rFonts w:ascii="Times New Roman" w:hAnsi="Times New Roman"/>
          <w:i/>
          <w:lang w:val="en-US"/>
        </w:rPr>
        <w:t xml:space="preserve"> </w:t>
      </w:r>
      <w:proofErr w:type="spellStart"/>
      <w:r w:rsidRPr="0060690B">
        <w:rPr>
          <w:rFonts w:ascii="Times New Roman" w:hAnsi="Times New Roman"/>
          <w:i/>
          <w:lang w:val="en-US"/>
        </w:rPr>
        <w:t>ScalingFactor</w:t>
      </w:r>
      <w:proofErr w:type="spellEnd"/>
      <w:r w:rsidRPr="0060690B">
        <w:rPr>
          <w:rFonts w:ascii="Times New Roman" w:hAnsi="Times New Roman"/>
          <w:lang w:val="en-US"/>
        </w:rPr>
        <w:t xml:space="preserve"> is set such that the </w:t>
      </w:r>
      <w:r w:rsidR="00C440F2" w:rsidRPr="0060690B">
        <w:rPr>
          <w:rFonts w:ascii="Times New Roman" w:hAnsi="Times New Roman"/>
          <w:lang w:val="en-US"/>
        </w:rPr>
        <w:t>LBD</w:t>
      </w:r>
      <w:r w:rsidRPr="0060690B">
        <w:rPr>
          <w:rFonts w:ascii="Times New Roman" w:hAnsi="Times New Roman"/>
          <w:lang w:val="en-US"/>
        </w:rPr>
        <w:t xml:space="preserve"> </w:t>
      </w:r>
      <w:r w:rsidR="006F386F" w:rsidRPr="0060690B">
        <w:rPr>
          <w:rFonts w:ascii="Times New Roman" w:hAnsi="Times New Roman"/>
          <w:lang w:val="en-US"/>
        </w:rPr>
        <w:t xml:space="preserve">tone mapped </w:t>
      </w:r>
      <w:r w:rsidRPr="0060690B">
        <w:rPr>
          <w:rFonts w:ascii="Times New Roman" w:hAnsi="Times New Roman"/>
          <w:lang w:val="en-US"/>
        </w:rPr>
        <w:t>data occupies the full N bit range and is tuned</w:t>
      </w:r>
      <w:r w:rsidR="006F386F" w:rsidRPr="0060690B">
        <w:rPr>
          <w:rFonts w:ascii="Times New Roman" w:hAnsi="Times New Roman"/>
          <w:lang w:val="en-US"/>
        </w:rPr>
        <w:t xml:space="preserve"> to obtain a global luminosity consistent with the scene. </w:t>
      </w:r>
      <w:proofErr w:type="spellStart"/>
      <w:r w:rsidR="00605347">
        <w:rPr>
          <w:rFonts w:ascii="Times New Roman" w:hAnsi="Times New Roman"/>
        </w:rPr>
        <w:t>Typical</w:t>
      </w:r>
      <w:proofErr w:type="spellEnd"/>
      <w:r w:rsidR="00605347">
        <w:rPr>
          <w:rFonts w:ascii="Times New Roman" w:hAnsi="Times New Roman"/>
        </w:rPr>
        <w:t xml:space="preserve"> value </w:t>
      </w:r>
      <w:proofErr w:type="spellStart"/>
      <w:r w:rsidR="00605347">
        <w:rPr>
          <w:rFonts w:ascii="Times New Roman" w:hAnsi="Times New Roman"/>
        </w:rPr>
        <w:t>is</w:t>
      </w:r>
      <w:proofErr w:type="spellEnd"/>
      <w:r w:rsidR="00605347">
        <w:rPr>
          <w:rFonts w:ascii="Times New Roman" w:hAnsi="Times New Roman"/>
        </w:rPr>
        <w:t xml:space="preserve"> </w:t>
      </w:r>
      <w:proofErr w:type="spellStart"/>
      <w:r w:rsidR="00605347">
        <w:rPr>
          <w:rFonts w:ascii="Times New Roman" w:hAnsi="Times New Roman"/>
        </w:rPr>
        <w:t>around</w:t>
      </w:r>
      <w:proofErr w:type="spellEnd"/>
      <w:r w:rsidR="00605347">
        <w:rPr>
          <w:rFonts w:ascii="Times New Roman" w:hAnsi="Times New Roman"/>
        </w:rPr>
        <w:t xml:space="preserve"> 50-60.</w:t>
      </w:r>
    </w:p>
    <w:p w:rsidR="006F386F" w:rsidRPr="00A03024" w:rsidRDefault="006F386F" w:rsidP="00DF2CBE">
      <w:pPr>
        <w:pStyle w:val="ListParagraph"/>
        <w:numPr>
          <w:ilvl w:val="0"/>
          <w:numId w:val="48"/>
        </w:numPr>
        <w:spacing w:after="120"/>
        <w:ind w:left="426" w:hanging="357"/>
      </w:pPr>
      <w:r w:rsidRPr="0060690B">
        <w:rPr>
          <w:rFonts w:ascii="Times New Roman" w:hAnsi="Times New Roman"/>
          <w:lang w:val="en-US"/>
        </w:rPr>
        <w:t xml:space="preserve">The parameter </w:t>
      </w:r>
      <w:proofErr w:type="spellStart"/>
      <w:r w:rsidR="00605347" w:rsidRPr="0060690B">
        <w:rPr>
          <w:rFonts w:ascii="Times New Roman" w:hAnsi="Times New Roman"/>
          <w:i/>
          <w:lang w:val="en-US"/>
        </w:rPr>
        <w:t>GLog</w:t>
      </w:r>
      <w:proofErr w:type="spellEnd"/>
      <w:r w:rsidR="000049F2" w:rsidRPr="0060690B">
        <w:rPr>
          <w:rFonts w:ascii="Times New Roman" w:hAnsi="Times New Roman"/>
          <w:lang w:val="en-US"/>
        </w:rPr>
        <w:t xml:space="preserve"> </w:t>
      </w:r>
      <w:r w:rsidR="00565D83" w:rsidRPr="0060690B">
        <w:rPr>
          <w:rFonts w:ascii="Times New Roman" w:hAnsi="Times New Roman"/>
          <w:lang w:val="en-US"/>
        </w:rPr>
        <w:t xml:space="preserve">is </w:t>
      </w:r>
      <w:r w:rsidRPr="0060690B">
        <w:rPr>
          <w:rFonts w:ascii="Times New Roman" w:hAnsi="Times New Roman"/>
          <w:lang w:val="en-US"/>
        </w:rPr>
        <w:t xml:space="preserve">chosen to be close to a standard gamma curve in the mid lights such that the hue is preserved and no shift in colors is noticeable between the HDR video and the tone mapped viewable </w:t>
      </w:r>
      <w:r w:rsidR="00C440F2" w:rsidRPr="0060690B">
        <w:rPr>
          <w:rFonts w:ascii="Times New Roman" w:hAnsi="Times New Roman"/>
          <w:lang w:val="en-US"/>
        </w:rPr>
        <w:t>LBD</w:t>
      </w:r>
      <w:r w:rsidRPr="0060690B">
        <w:rPr>
          <w:rFonts w:ascii="Times New Roman" w:hAnsi="Times New Roman"/>
          <w:lang w:val="en-US"/>
        </w:rPr>
        <w:t xml:space="preserve"> video.</w:t>
      </w:r>
      <w:r w:rsidR="00605347" w:rsidRPr="0060690B">
        <w:rPr>
          <w:rFonts w:ascii="Times New Roman" w:hAnsi="Times New Roman"/>
          <w:lang w:val="en-US"/>
        </w:rPr>
        <w:t xml:space="preserve"> </w:t>
      </w:r>
      <w:proofErr w:type="spellStart"/>
      <w:r w:rsidR="00605347">
        <w:rPr>
          <w:rFonts w:ascii="Times New Roman" w:hAnsi="Times New Roman"/>
        </w:rPr>
        <w:t>Typical</w:t>
      </w:r>
      <w:proofErr w:type="spellEnd"/>
      <w:r w:rsidR="00605347">
        <w:rPr>
          <w:rFonts w:ascii="Times New Roman" w:hAnsi="Times New Roman"/>
        </w:rPr>
        <w:t xml:space="preserve"> value </w:t>
      </w:r>
      <w:proofErr w:type="spellStart"/>
      <w:r w:rsidR="00605347">
        <w:rPr>
          <w:rFonts w:ascii="Times New Roman" w:hAnsi="Times New Roman"/>
        </w:rPr>
        <w:t>is</w:t>
      </w:r>
      <w:proofErr w:type="spellEnd"/>
      <w:r w:rsidR="00605347">
        <w:rPr>
          <w:rFonts w:ascii="Times New Roman" w:hAnsi="Times New Roman"/>
        </w:rPr>
        <w:t xml:space="preserve"> </w:t>
      </w:r>
      <w:proofErr w:type="spellStart"/>
      <w:r w:rsidR="00605347">
        <w:rPr>
          <w:rFonts w:ascii="Times New Roman" w:hAnsi="Times New Roman"/>
        </w:rPr>
        <w:t>around</w:t>
      </w:r>
      <w:proofErr w:type="spellEnd"/>
      <w:r w:rsidR="00605347">
        <w:rPr>
          <w:rFonts w:ascii="Times New Roman" w:hAnsi="Times New Roman"/>
        </w:rPr>
        <w:t xml:space="preserve"> 2</w:t>
      </w:r>
      <w:r w:rsidR="00B7068F">
        <w:rPr>
          <w:rFonts w:ascii="Times New Roman" w:hAnsi="Times New Roman"/>
        </w:rPr>
        <w:t>.5</w:t>
      </w:r>
      <w:r w:rsidR="00605347">
        <w:rPr>
          <w:rFonts w:ascii="Times New Roman" w:hAnsi="Times New Roman"/>
        </w:rPr>
        <w:t>.</w:t>
      </w:r>
    </w:p>
    <w:p w:rsidR="00C70E34" w:rsidRPr="00A03024" w:rsidRDefault="00565D83" w:rsidP="00DF2CBE">
      <w:pPr>
        <w:pStyle w:val="ListParagraph"/>
        <w:numPr>
          <w:ilvl w:val="0"/>
          <w:numId w:val="48"/>
        </w:numPr>
        <w:spacing w:after="120"/>
        <w:ind w:left="426" w:hanging="357"/>
      </w:pPr>
      <w:r w:rsidRPr="0060690B">
        <w:rPr>
          <w:rFonts w:ascii="Times New Roman" w:hAnsi="Times New Roman"/>
          <w:lang w:val="en-US"/>
        </w:rPr>
        <w:t>T</w:t>
      </w:r>
      <w:r w:rsidR="006F386F" w:rsidRPr="0060690B">
        <w:rPr>
          <w:rFonts w:ascii="Times New Roman" w:hAnsi="Times New Roman"/>
          <w:lang w:val="en-US"/>
        </w:rPr>
        <w:t>he pre-scaling by</w:t>
      </w:r>
      <w:r w:rsidR="006F386F" w:rsidRPr="0060690B">
        <w:rPr>
          <w:rFonts w:ascii="Times New Roman" w:hAnsi="Times New Roman"/>
          <w:i/>
          <w:lang w:val="en-US"/>
        </w:rPr>
        <w:t xml:space="preserve"> </w:t>
      </w:r>
      <w:proofErr w:type="spellStart"/>
      <w:r w:rsidR="000049F2" w:rsidRPr="0060690B">
        <w:rPr>
          <w:rFonts w:ascii="Times New Roman" w:hAnsi="Times New Roman"/>
          <w:i/>
          <w:lang w:val="en-US"/>
        </w:rPr>
        <w:t>LumaBalanceFactor</w:t>
      </w:r>
      <w:proofErr w:type="spellEnd"/>
      <w:r w:rsidR="000049F2" w:rsidRPr="0060690B">
        <w:rPr>
          <w:rFonts w:ascii="Times New Roman" w:hAnsi="Times New Roman"/>
          <w:lang w:val="en-US"/>
        </w:rPr>
        <w:t xml:space="preserve"> </w:t>
      </w:r>
      <w:r w:rsidR="006F386F" w:rsidRPr="0060690B">
        <w:rPr>
          <w:rFonts w:ascii="Times New Roman" w:hAnsi="Times New Roman"/>
          <w:lang w:val="en-US"/>
        </w:rPr>
        <w:t>is used to choose the balance between the dark and the bright regions of the picture. A high value tends to give more room to the dark regions and to burn the bright regions. On the other hand, a low value tends to provide more details in bright regions but very dark regions are pushed down close to zero and lack details.</w:t>
      </w:r>
      <w:r w:rsidR="00605347" w:rsidRPr="0060690B">
        <w:rPr>
          <w:rFonts w:ascii="Times New Roman" w:hAnsi="Times New Roman"/>
          <w:lang w:val="en-US"/>
        </w:rPr>
        <w:t xml:space="preserve"> </w:t>
      </w:r>
      <w:proofErr w:type="spellStart"/>
      <w:r w:rsidR="00605347">
        <w:rPr>
          <w:rFonts w:ascii="Times New Roman" w:hAnsi="Times New Roman"/>
        </w:rPr>
        <w:t>Typical</w:t>
      </w:r>
      <w:proofErr w:type="spellEnd"/>
      <w:r w:rsidR="00605347">
        <w:rPr>
          <w:rFonts w:ascii="Times New Roman" w:hAnsi="Times New Roman"/>
        </w:rPr>
        <w:t xml:space="preserve"> value </w:t>
      </w:r>
      <w:proofErr w:type="spellStart"/>
      <w:r w:rsidR="00605347">
        <w:rPr>
          <w:rFonts w:ascii="Times New Roman" w:hAnsi="Times New Roman"/>
        </w:rPr>
        <w:t>is</w:t>
      </w:r>
      <w:proofErr w:type="spellEnd"/>
      <w:r w:rsidR="00605347">
        <w:rPr>
          <w:rFonts w:ascii="Times New Roman" w:hAnsi="Times New Roman"/>
        </w:rPr>
        <w:t xml:space="preserve"> </w:t>
      </w:r>
      <w:proofErr w:type="spellStart"/>
      <w:r w:rsidR="00605347">
        <w:rPr>
          <w:rFonts w:ascii="Times New Roman" w:hAnsi="Times New Roman"/>
        </w:rPr>
        <w:t>around</w:t>
      </w:r>
      <w:proofErr w:type="spellEnd"/>
      <w:r w:rsidR="00605347">
        <w:rPr>
          <w:rFonts w:ascii="Times New Roman" w:hAnsi="Times New Roman"/>
        </w:rPr>
        <w:t xml:space="preserve"> </w:t>
      </w:r>
      <w:del w:id="406" w:author="Francois Edouard" w:date="2014-06-27T17:07:00Z">
        <w:r w:rsidR="00605347" w:rsidDel="00FE4D5C">
          <w:rPr>
            <w:rFonts w:ascii="Times New Roman" w:hAnsi="Times New Roman"/>
          </w:rPr>
          <w:delText>5</w:delText>
        </w:r>
      </w:del>
      <w:ins w:id="407" w:author="Francois Edouard" w:date="2014-06-27T17:07:00Z">
        <w:r w:rsidR="00FE4D5C">
          <w:rPr>
            <w:rFonts w:ascii="Times New Roman" w:hAnsi="Times New Roman"/>
          </w:rPr>
          <w:t>4</w:t>
        </w:r>
      </w:ins>
      <w:r w:rsidR="00605347">
        <w:rPr>
          <w:rFonts w:ascii="Times New Roman" w:hAnsi="Times New Roman"/>
        </w:rPr>
        <w:t>0-60.</w:t>
      </w:r>
    </w:p>
    <w:p w:rsidR="00C24417" w:rsidRPr="00CB41B1" w:rsidRDefault="00C440F2" w:rsidP="0068382D">
      <w:pPr>
        <w:pStyle w:val="Heading2"/>
      </w:pPr>
      <w:bookmarkStart w:id="408" w:name="_Toc391480573"/>
      <w:bookmarkStart w:id="409" w:name="_Toc391480575"/>
      <w:bookmarkStart w:id="410" w:name="_Toc391480576"/>
      <w:bookmarkStart w:id="411" w:name="_Toc391472148"/>
      <w:bookmarkStart w:id="412" w:name="_Toc391480824"/>
      <w:bookmarkEnd w:id="408"/>
      <w:bookmarkEnd w:id="409"/>
      <w:bookmarkEnd w:id="410"/>
      <w:bookmarkEnd w:id="411"/>
      <w:r>
        <w:t>LBD</w:t>
      </w:r>
      <w:r w:rsidR="00C24417" w:rsidRPr="00CB41B1">
        <w:t xml:space="preserve"> picture generation process in </w:t>
      </w:r>
      <w:r w:rsidR="0068382D">
        <w:t>Lab</w:t>
      </w:r>
      <w:bookmarkEnd w:id="412"/>
      <w:r w:rsidR="00B7068F" w:rsidRPr="00B7068F">
        <w:t xml:space="preserve"> </w:t>
      </w:r>
      <w:r w:rsidR="00B7068F" w:rsidRPr="00CB41B1">
        <w:t>mode</w:t>
      </w:r>
    </w:p>
    <w:p w:rsidR="007D06BD" w:rsidRDefault="008C63D7" w:rsidP="00C24417">
      <w:pPr>
        <w:jc w:val="both"/>
        <w:rPr>
          <w:szCs w:val="22"/>
        </w:rPr>
      </w:pPr>
      <w:r>
        <w:rPr>
          <w:szCs w:val="22"/>
        </w:rPr>
        <w:t>In th</w:t>
      </w:r>
      <w:r w:rsidR="00417C49">
        <w:rPr>
          <w:szCs w:val="22"/>
        </w:rPr>
        <w:t>e</w:t>
      </w:r>
      <w:r>
        <w:rPr>
          <w:szCs w:val="22"/>
        </w:rPr>
        <w:t xml:space="preserve"> </w:t>
      </w:r>
      <w:r w:rsidR="00417C49">
        <w:rPr>
          <w:szCs w:val="22"/>
        </w:rPr>
        <w:t>Lab</w:t>
      </w:r>
      <w:r w:rsidR="00B7068F" w:rsidRPr="00B7068F">
        <w:rPr>
          <w:szCs w:val="22"/>
        </w:rPr>
        <w:t xml:space="preserve"> </w:t>
      </w:r>
      <w:r w:rsidR="00B7068F">
        <w:rPr>
          <w:szCs w:val="22"/>
        </w:rPr>
        <w:t>mode</w:t>
      </w:r>
      <w:r>
        <w:rPr>
          <w:szCs w:val="22"/>
        </w:rPr>
        <w:t xml:space="preserve">, compression performance </w:t>
      </w:r>
      <w:r w:rsidR="00B7068F">
        <w:rPr>
          <w:szCs w:val="22"/>
        </w:rPr>
        <w:t>is</w:t>
      </w:r>
      <w:r>
        <w:rPr>
          <w:szCs w:val="22"/>
        </w:rPr>
        <w:t xml:space="preserve"> of highest priority and the </w:t>
      </w:r>
      <w:proofErr w:type="spellStart"/>
      <w:r>
        <w:rPr>
          <w:szCs w:val="22"/>
        </w:rPr>
        <w:t>viewability</w:t>
      </w:r>
      <w:proofErr w:type="spellEnd"/>
      <w:r>
        <w:rPr>
          <w:szCs w:val="22"/>
        </w:rPr>
        <w:t xml:space="preserve"> of the </w:t>
      </w:r>
      <w:r w:rsidR="00C440F2">
        <w:rPr>
          <w:szCs w:val="22"/>
        </w:rPr>
        <w:t>LBD</w:t>
      </w:r>
      <w:r>
        <w:rPr>
          <w:szCs w:val="22"/>
        </w:rPr>
        <w:t xml:space="preserve"> layer is </w:t>
      </w:r>
      <w:r w:rsidR="00A83EB0">
        <w:rPr>
          <w:szCs w:val="22"/>
        </w:rPr>
        <w:t>not considered</w:t>
      </w:r>
      <w:r>
        <w:rPr>
          <w:szCs w:val="22"/>
        </w:rPr>
        <w:t xml:space="preserve">. A dedicated quantization space, namely the </w:t>
      </w:r>
      <w:proofErr w:type="spellStart"/>
      <w:r>
        <w:rPr>
          <w:szCs w:val="22"/>
        </w:rPr>
        <w:t>Lã</w:t>
      </w:r>
      <w:proofErr w:type="spellEnd"/>
      <w:r>
        <w:rPr>
          <w:szCs w:val="22"/>
        </w:rPr>
        <w:t xml:space="preserve">ᵬ, is used to maximize the compression </w:t>
      </w:r>
      <w:r>
        <w:rPr>
          <w:szCs w:val="22"/>
        </w:rPr>
        <w:lastRenderedPageBreak/>
        <w:t xml:space="preserve">performance. </w:t>
      </w:r>
      <w:r w:rsidR="00526B7B">
        <w:rPr>
          <w:szCs w:val="22"/>
        </w:rPr>
        <w:t>The</w:t>
      </w:r>
      <w:r>
        <w:rPr>
          <w:szCs w:val="22"/>
        </w:rPr>
        <w:t xml:space="preserve"> </w:t>
      </w:r>
      <w:proofErr w:type="spellStart"/>
      <w:r w:rsidR="00605347">
        <w:rPr>
          <w:szCs w:val="22"/>
        </w:rPr>
        <w:t>GLog</w:t>
      </w:r>
      <w:proofErr w:type="spellEnd"/>
      <w:r>
        <w:rPr>
          <w:szCs w:val="22"/>
        </w:rPr>
        <w:t xml:space="preserve"> </w:t>
      </w:r>
      <w:r w:rsidR="00A83EB0">
        <w:rPr>
          <w:szCs w:val="22"/>
        </w:rPr>
        <w:t xml:space="preserve">transfer function </w:t>
      </w:r>
      <w:r>
        <w:rPr>
          <w:szCs w:val="22"/>
        </w:rPr>
        <w:t xml:space="preserve">parameters are fixed in order to obtain a </w:t>
      </w:r>
      <w:r w:rsidR="00C440F2">
        <w:rPr>
          <w:szCs w:val="22"/>
        </w:rPr>
        <w:t>LBD</w:t>
      </w:r>
      <w:r>
        <w:rPr>
          <w:szCs w:val="22"/>
        </w:rPr>
        <w:t xml:space="preserve"> layer with the most details allowing to reach very high quality compressed videos.</w:t>
      </w:r>
      <w:r w:rsidR="00265567">
        <w:rPr>
          <w:szCs w:val="22"/>
        </w:rPr>
        <w:t xml:space="preserve"> Finally, local adaptation of the </w:t>
      </w:r>
      <w:proofErr w:type="spellStart"/>
      <w:r w:rsidR="00605347">
        <w:rPr>
          <w:szCs w:val="22"/>
        </w:rPr>
        <w:t>GLog</w:t>
      </w:r>
      <w:proofErr w:type="spellEnd"/>
      <w:r w:rsidR="00265567">
        <w:rPr>
          <w:szCs w:val="22"/>
        </w:rPr>
        <w:t xml:space="preserve"> mapping, driven by a local theoretical input maximum, allows to further enhance compression capabilities.</w:t>
      </w:r>
      <w:r>
        <w:rPr>
          <w:szCs w:val="22"/>
        </w:rPr>
        <w:t xml:space="preserve">  </w:t>
      </w:r>
    </w:p>
    <w:p w:rsidR="00BB3014" w:rsidRPr="00CB41B1" w:rsidRDefault="00BB3014" w:rsidP="00C24417">
      <w:pPr>
        <w:jc w:val="both"/>
        <w:rPr>
          <w:szCs w:val="22"/>
        </w:rPr>
      </w:pPr>
      <w:r>
        <w:rPr>
          <w:szCs w:val="22"/>
        </w:rPr>
        <w:t xml:space="preserve">The construction of the </w:t>
      </w:r>
      <w:proofErr w:type="spellStart"/>
      <w:r w:rsidRPr="00CB41B1">
        <w:t>L</w:t>
      </w:r>
      <w:r>
        <w:t>ã</w:t>
      </w:r>
      <w:proofErr w:type="spellEnd"/>
      <w:r>
        <w:t>ᵬ color space is explained in</w:t>
      </w:r>
      <w:r w:rsidR="00B7068F">
        <w:t xml:space="preserve"> details in </w:t>
      </w:r>
      <w:r>
        <w:t>the Annex.</w:t>
      </w:r>
    </w:p>
    <w:p w:rsidR="007D06BD" w:rsidRPr="00CB41B1" w:rsidRDefault="00C440F2" w:rsidP="0068382D">
      <w:pPr>
        <w:pStyle w:val="Heading3"/>
      </w:pPr>
      <w:bookmarkStart w:id="413" w:name="_Toc391472150"/>
      <w:bookmarkStart w:id="414" w:name="_Toc391472151"/>
      <w:bookmarkStart w:id="415" w:name="_Toc391472152"/>
      <w:bookmarkStart w:id="416" w:name="_Toc391472153"/>
      <w:bookmarkStart w:id="417" w:name="_Toc391472154"/>
      <w:bookmarkStart w:id="418" w:name="_Toc391472155"/>
      <w:bookmarkStart w:id="419" w:name="_Toc391472156"/>
      <w:bookmarkStart w:id="420" w:name="_Toc391472157"/>
      <w:bookmarkStart w:id="421" w:name="_Toc391472158"/>
      <w:bookmarkStart w:id="422" w:name="_Toc391472159"/>
      <w:bookmarkStart w:id="423" w:name="_Toc391472160"/>
      <w:bookmarkStart w:id="424" w:name="_Toc391472161"/>
      <w:bookmarkStart w:id="425" w:name="_Toc391472162"/>
      <w:bookmarkStart w:id="426" w:name="_Toc391472163"/>
      <w:bookmarkStart w:id="427" w:name="_Toc391472164"/>
      <w:bookmarkStart w:id="428" w:name="_Toc391472165"/>
      <w:bookmarkStart w:id="429" w:name="_Toc391472166"/>
      <w:bookmarkStart w:id="430" w:name="_Toc391472167"/>
      <w:bookmarkStart w:id="431" w:name="_Toc391472168"/>
      <w:bookmarkStart w:id="432" w:name="_Toc391472169"/>
      <w:bookmarkStart w:id="433" w:name="_Toc391472170"/>
      <w:bookmarkStart w:id="434" w:name="_Toc391472171"/>
      <w:bookmarkStart w:id="435" w:name="_Toc391472172"/>
      <w:bookmarkStart w:id="436" w:name="_Toc391472173"/>
      <w:bookmarkStart w:id="437" w:name="_Toc391472174"/>
      <w:bookmarkStart w:id="438" w:name="_Toc391472175"/>
      <w:bookmarkStart w:id="439" w:name="_Toc391472176"/>
      <w:bookmarkStart w:id="440" w:name="_Toc391472177"/>
      <w:bookmarkStart w:id="441" w:name="_Toc391472178"/>
      <w:bookmarkStart w:id="442" w:name="_Toc391472179"/>
      <w:bookmarkStart w:id="443" w:name="_Toc391472180"/>
      <w:bookmarkStart w:id="444" w:name="_Toc391472181"/>
      <w:bookmarkStart w:id="445" w:name="_Toc391472182"/>
      <w:bookmarkStart w:id="446" w:name="_Toc391472183"/>
      <w:bookmarkStart w:id="447" w:name="_Toc391472184"/>
      <w:bookmarkStart w:id="448" w:name="_Toc391472185"/>
      <w:bookmarkStart w:id="449" w:name="_Toc391472186"/>
      <w:bookmarkStart w:id="450" w:name="_Toc391472187"/>
      <w:bookmarkStart w:id="451" w:name="_Toc391472188"/>
      <w:bookmarkStart w:id="452" w:name="_Toc391472189"/>
      <w:bookmarkStart w:id="453" w:name="_Toc391472190"/>
      <w:bookmarkStart w:id="454" w:name="_Toc391472191"/>
      <w:bookmarkStart w:id="455" w:name="_Toc391472192"/>
      <w:bookmarkStart w:id="456" w:name="_Toc391472193"/>
      <w:bookmarkStart w:id="457" w:name="_Toc391472194"/>
      <w:bookmarkStart w:id="458" w:name="_Toc391472195"/>
      <w:bookmarkStart w:id="459" w:name="_Toc391472196"/>
      <w:bookmarkStart w:id="460" w:name="_Toc391472197"/>
      <w:bookmarkStart w:id="461" w:name="_Toc391472198"/>
      <w:bookmarkStart w:id="462" w:name="_Toc391472199"/>
      <w:bookmarkStart w:id="463" w:name="_Toc391472200"/>
      <w:bookmarkStart w:id="464" w:name="_Toc391472201"/>
      <w:bookmarkStart w:id="465" w:name="_Toc391472202"/>
      <w:bookmarkStart w:id="466" w:name="_Toc391472203"/>
      <w:bookmarkStart w:id="467" w:name="_Toc391472204"/>
      <w:bookmarkStart w:id="468" w:name="_Toc391472205"/>
      <w:bookmarkStart w:id="469" w:name="_Toc391472206"/>
      <w:bookmarkStart w:id="470" w:name="_Toc391472207"/>
      <w:bookmarkStart w:id="471" w:name="_Toc391472208"/>
      <w:bookmarkStart w:id="472" w:name="_Toc391472209"/>
      <w:bookmarkStart w:id="473" w:name="_Toc391472210"/>
      <w:bookmarkStart w:id="474" w:name="_Toc391472211"/>
      <w:bookmarkStart w:id="475" w:name="_Toc391472212"/>
      <w:bookmarkStart w:id="476" w:name="_Toc391472213"/>
      <w:bookmarkStart w:id="477" w:name="_Toc391472214"/>
      <w:bookmarkStart w:id="478" w:name="_Toc391472215"/>
      <w:bookmarkStart w:id="479" w:name="_Toc391472216"/>
      <w:bookmarkStart w:id="480" w:name="_Toc391472217"/>
      <w:bookmarkStart w:id="481" w:name="_Toc391472218"/>
      <w:bookmarkStart w:id="482" w:name="_Toc391472219"/>
      <w:bookmarkStart w:id="483" w:name="_Toc391472220"/>
      <w:bookmarkStart w:id="484" w:name="_Toc391472221"/>
      <w:bookmarkStart w:id="485" w:name="_Toc391472222"/>
      <w:bookmarkStart w:id="486" w:name="_Toc391472223"/>
      <w:bookmarkStart w:id="487" w:name="_Toc391472224"/>
      <w:bookmarkStart w:id="488" w:name="_Toc391472225"/>
      <w:bookmarkStart w:id="489" w:name="_Toc391472226"/>
      <w:bookmarkStart w:id="490" w:name="_Toc391472227"/>
      <w:bookmarkStart w:id="491" w:name="_Toc391472228"/>
      <w:bookmarkStart w:id="492" w:name="_Toc391472229"/>
      <w:bookmarkStart w:id="493" w:name="_Toc391480825"/>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LBD</w:t>
      </w:r>
      <w:r w:rsidR="007D06BD" w:rsidRPr="00CB41B1">
        <w:t xml:space="preserve"> picture generation using </w:t>
      </w:r>
      <w:r w:rsidR="00AB7349">
        <w:t xml:space="preserve">the </w:t>
      </w:r>
      <w:proofErr w:type="spellStart"/>
      <w:r w:rsidR="007D06BD" w:rsidRPr="00CB41B1">
        <w:t>L</w:t>
      </w:r>
      <w:r w:rsidR="004E7F81">
        <w:t>ã</w:t>
      </w:r>
      <w:proofErr w:type="spellEnd"/>
      <w:r w:rsidR="004E7F81">
        <w:t>ᵬ</w:t>
      </w:r>
      <w:r w:rsidR="00AB7349">
        <w:t xml:space="preserve"> space</w:t>
      </w:r>
      <w:bookmarkEnd w:id="493"/>
    </w:p>
    <w:p w:rsidR="007D06BD" w:rsidRDefault="003944DF" w:rsidP="003944DF">
      <w:pPr>
        <w:jc w:val="both"/>
      </w:pPr>
      <w:r>
        <w:rPr>
          <w:szCs w:val="22"/>
        </w:rPr>
        <w:t xml:space="preserve">Here is a sketch of the main steps of the </w:t>
      </w:r>
      <w:r w:rsidR="00C440F2">
        <w:rPr>
          <w:szCs w:val="22"/>
        </w:rPr>
        <w:t>LBD</w:t>
      </w:r>
      <w:r>
        <w:rPr>
          <w:szCs w:val="22"/>
        </w:rPr>
        <w:t xml:space="preserve"> layer generation and coding. </w:t>
      </w:r>
      <w:r w:rsidR="00A25137">
        <w:rPr>
          <w:szCs w:val="22"/>
        </w:rPr>
        <w:t>The</w:t>
      </w:r>
      <w:r>
        <w:rPr>
          <w:szCs w:val="22"/>
        </w:rPr>
        <w:t xml:space="preserve"> following processes are performed</w:t>
      </w:r>
      <w:r w:rsidR="00542C3D">
        <w:rPr>
          <w:szCs w:val="22"/>
        </w:rPr>
        <w:t xml:space="preserve"> as shown on</w:t>
      </w:r>
      <w:r w:rsidR="00190B0F">
        <w:rPr>
          <w:szCs w:val="22"/>
        </w:rPr>
        <w:t xml:space="preserve"> </w:t>
      </w:r>
      <w:r w:rsidR="00C64FCE">
        <w:rPr>
          <w:szCs w:val="22"/>
        </w:rPr>
        <w:fldChar w:fldCharType="begin"/>
      </w:r>
      <w:r w:rsidR="00190B0F">
        <w:rPr>
          <w:szCs w:val="22"/>
        </w:rPr>
        <w:instrText xml:space="preserve"> REF _Ref391457034 \h </w:instrText>
      </w:r>
      <w:r w:rsidR="00C64FCE">
        <w:rPr>
          <w:szCs w:val="22"/>
        </w:rPr>
      </w:r>
      <w:r w:rsidR="00C64FCE">
        <w:rPr>
          <w:szCs w:val="22"/>
        </w:rPr>
        <w:fldChar w:fldCharType="separate"/>
      </w:r>
      <w:r w:rsidR="00B47237" w:rsidRPr="00CB41B1">
        <w:t xml:space="preserve">Figure </w:t>
      </w:r>
      <w:r w:rsidR="00B47237">
        <w:rPr>
          <w:noProof/>
        </w:rPr>
        <w:t>6</w:t>
      </w:r>
      <w:r w:rsidR="00C64FCE">
        <w:rPr>
          <w:szCs w:val="22"/>
        </w:rPr>
        <w:fldChar w:fldCharType="end"/>
      </w:r>
      <w:r w:rsidR="00542C3D">
        <w:rPr>
          <w:szCs w:val="22"/>
        </w:rPr>
        <w:t>.</w:t>
      </w:r>
    </w:p>
    <w:p w:rsidR="002C70A7" w:rsidRDefault="002C70A7" w:rsidP="002C70A7">
      <w:pPr>
        <w:numPr>
          <w:ilvl w:val="0"/>
          <w:numId w:val="38"/>
        </w:numPr>
        <w:jc w:val="both"/>
        <w:rPr>
          <w:szCs w:val="22"/>
        </w:rPr>
      </w:pPr>
      <w:r>
        <w:rPr>
          <w:szCs w:val="22"/>
        </w:rPr>
        <w:t xml:space="preserve">input of the </w:t>
      </w:r>
      <w:r w:rsidR="00FB0626">
        <w:rPr>
          <w:szCs w:val="22"/>
        </w:rPr>
        <w:t xml:space="preserve">linear </w:t>
      </w:r>
      <w:r>
        <w:rPr>
          <w:szCs w:val="22"/>
        </w:rPr>
        <w:t xml:space="preserve">4:4:4 XYZ HBD video </w:t>
      </w:r>
    </w:p>
    <w:p w:rsidR="002C70A7" w:rsidRDefault="002C70A7" w:rsidP="002C70A7">
      <w:pPr>
        <w:numPr>
          <w:ilvl w:val="0"/>
          <w:numId w:val="38"/>
        </w:numPr>
        <w:jc w:val="both"/>
        <w:rPr>
          <w:szCs w:val="22"/>
        </w:rPr>
      </w:pPr>
      <w:r>
        <w:rPr>
          <w:szCs w:val="22"/>
        </w:rPr>
        <w:t xml:space="preserve">generation of the modulation picture </w:t>
      </w:r>
      <w:proofErr w:type="spellStart"/>
      <w:r w:rsidR="00932017">
        <w:rPr>
          <w:szCs w:val="22"/>
        </w:rPr>
        <w:t>P</w:t>
      </w:r>
      <w:r w:rsidR="00932017" w:rsidRPr="00932017">
        <w:rPr>
          <w:szCs w:val="22"/>
          <w:vertAlign w:val="subscript"/>
        </w:rPr>
        <w:t>mod</w:t>
      </w:r>
      <w:proofErr w:type="spellEnd"/>
      <w:r w:rsidR="00BB3014">
        <w:rPr>
          <w:szCs w:val="22"/>
        </w:rPr>
        <w:t xml:space="preserve"> a</w:t>
      </w:r>
      <w:r>
        <w:rPr>
          <w:szCs w:val="22"/>
        </w:rPr>
        <w:t>s described above</w:t>
      </w:r>
    </w:p>
    <w:p w:rsidR="002C70A7" w:rsidRDefault="002C70A7" w:rsidP="002C70A7">
      <w:pPr>
        <w:numPr>
          <w:ilvl w:val="0"/>
          <w:numId w:val="38"/>
        </w:numPr>
        <w:jc w:val="both"/>
        <w:rPr>
          <w:szCs w:val="22"/>
        </w:rPr>
      </w:pPr>
      <w:r>
        <w:rPr>
          <w:szCs w:val="22"/>
        </w:rPr>
        <w:t xml:space="preserve">division, in the linear domain, of the three components XYZ by the modulation picture </w:t>
      </w:r>
      <w:proofErr w:type="spellStart"/>
      <w:r w:rsidR="00932017">
        <w:rPr>
          <w:szCs w:val="22"/>
        </w:rPr>
        <w:t>P</w:t>
      </w:r>
      <w:r w:rsidR="00932017" w:rsidRPr="00932017">
        <w:rPr>
          <w:szCs w:val="22"/>
          <w:vertAlign w:val="subscript"/>
        </w:rPr>
        <w:t>mod</w:t>
      </w:r>
      <w:proofErr w:type="spellEnd"/>
      <w:r w:rsidR="001C6585" w:rsidRPr="001C6585">
        <w:rPr>
          <w:szCs w:val="22"/>
        </w:rPr>
        <w:t xml:space="preserve"> </w:t>
      </w:r>
      <w:r>
        <w:rPr>
          <w:szCs w:val="22"/>
        </w:rPr>
        <w:t>to get residual components in the D65 illuminant</w:t>
      </w:r>
    </w:p>
    <w:p w:rsidR="002C70A7" w:rsidRPr="0060690B" w:rsidRDefault="002C70A7" w:rsidP="002C70A7">
      <w:pPr>
        <w:ind w:left="720"/>
        <w:jc w:val="center"/>
      </w:pPr>
      <w:proofErr w:type="spellStart"/>
      <w:r w:rsidRPr="0060690B">
        <w:t>X</w:t>
      </w:r>
      <w:r w:rsidRPr="0060690B">
        <w:rPr>
          <w:vertAlign w:val="subscript"/>
        </w:rPr>
        <w:t>res</w:t>
      </w:r>
      <w:proofErr w:type="spellEnd"/>
      <w:r w:rsidRPr="0060690B">
        <w:t>= X</w:t>
      </w:r>
      <w:r w:rsidR="00B377AC" w:rsidRPr="0060690B">
        <w:t xml:space="preserve"> </w:t>
      </w:r>
      <w:r w:rsidRPr="0060690B">
        <w:t>/</w:t>
      </w:r>
      <w:r w:rsidR="00B377AC" w:rsidRPr="0060690B">
        <w:t xml:space="preserve"> </w:t>
      </w:r>
      <w:r w:rsidRPr="0060690B">
        <w:t>(</w:t>
      </w:r>
      <w:r w:rsidR="00DD617E" w:rsidRPr="0060690B">
        <w:t xml:space="preserve"> </w:t>
      </w:r>
      <w:r w:rsidRPr="0060690B">
        <w:t>0.9505</w:t>
      </w:r>
      <w:r w:rsidR="00DD617E" w:rsidRPr="0060690B">
        <w:t xml:space="preserve"> *</w:t>
      </w:r>
      <w:r w:rsidR="00FF2679" w:rsidRPr="0060690B">
        <w:t xml:space="preserve"> </w:t>
      </w:r>
      <w:proofErr w:type="spellStart"/>
      <w:r w:rsidR="00932017">
        <w:rPr>
          <w:szCs w:val="22"/>
        </w:rPr>
        <w:t>P</w:t>
      </w:r>
      <w:r w:rsidR="00932017" w:rsidRPr="00932017">
        <w:rPr>
          <w:szCs w:val="22"/>
          <w:vertAlign w:val="subscript"/>
        </w:rPr>
        <w:t>mod</w:t>
      </w:r>
      <w:proofErr w:type="spellEnd"/>
      <w:r w:rsidR="00DD617E">
        <w:rPr>
          <w:szCs w:val="22"/>
          <w:vertAlign w:val="subscript"/>
        </w:rPr>
        <w:t xml:space="preserve"> </w:t>
      </w:r>
      <w:r w:rsidRPr="0060690B">
        <w:t xml:space="preserve">), </w:t>
      </w:r>
      <w:r w:rsidRPr="0060690B">
        <w:tab/>
      </w:r>
      <w:proofErr w:type="spellStart"/>
      <w:r w:rsidRPr="0060690B">
        <w:t>Y</w:t>
      </w:r>
      <w:r w:rsidRPr="0060690B">
        <w:rPr>
          <w:vertAlign w:val="subscript"/>
        </w:rPr>
        <w:t>res</w:t>
      </w:r>
      <w:proofErr w:type="spellEnd"/>
      <w:r w:rsidRPr="0060690B">
        <w:t>= Y</w:t>
      </w:r>
      <w:r w:rsidR="00DD617E" w:rsidRPr="0060690B">
        <w:t xml:space="preserve"> </w:t>
      </w:r>
      <w:r w:rsidRPr="0060690B">
        <w:t>/</w:t>
      </w:r>
      <w:r w:rsidR="00DD617E" w:rsidRPr="0060690B">
        <w:t xml:space="preserve"> </w:t>
      </w:r>
      <w:proofErr w:type="spellStart"/>
      <w:r w:rsidR="00932017">
        <w:rPr>
          <w:szCs w:val="22"/>
        </w:rPr>
        <w:t>P</w:t>
      </w:r>
      <w:r w:rsidR="00932017" w:rsidRPr="00932017">
        <w:rPr>
          <w:szCs w:val="22"/>
          <w:vertAlign w:val="subscript"/>
        </w:rPr>
        <w:t>mod</w:t>
      </w:r>
      <w:proofErr w:type="spellEnd"/>
      <w:r w:rsidRPr="0060690B">
        <w:t>,</w:t>
      </w:r>
      <w:r w:rsidR="00DD617E" w:rsidRPr="0060690B">
        <w:t xml:space="preserve">    </w:t>
      </w:r>
      <w:r w:rsidRPr="0060690B">
        <w:t xml:space="preserve"> </w:t>
      </w:r>
      <w:r w:rsidRPr="0060690B">
        <w:tab/>
      </w:r>
      <w:proofErr w:type="spellStart"/>
      <w:r w:rsidRPr="0060690B">
        <w:t>Z</w:t>
      </w:r>
      <w:r w:rsidRPr="0060690B">
        <w:rPr>
          <w:vertAlign w:val="subscript"/>
        </w:rPr>
        <w:t>res</w:t>
      </w:r>
      <w:proofErr w:type="spellEnd"/>
      <w:r w:rsidRPr="0060690B">
        <w:t>= Z</w:t>
      </w:r>
      <w:r w:rsidR="00B377AC" w:rsidRPr="0060690B">
        <w:t xml:space="preserve"> </w:t>
      </w:r>
      <w:r w:rsidRPr="0060690B">
        <w:t>/</w:t>
      </w:r>
      <w:r w:rsidR="00B377AC" w:rsidRPr="0060690B">
        <w:t xml:space="preserve"> </w:t>
      </w:r>
      <w:r w:rsidRPr="0060690B">
        <w:t>(</w:t>
      </w:r>
      <w:r w:rsidR="00DD617E" w:rsidRPr="0060690B">
        <w:t xml:space="preserve"> </w:t>
      </w:r>
      <w:r w:rsidRPr="0060690B">
        <w:t>1.0890</w:t>
      </w:r>
      <w:r w:rsidR="00DD617E" w:rsidRPr="0060690B">
        <w:t xml:space="preserve"> *</w:t>
      </w:r>
      <w:r w:rsidR="00FF2679" w:rsidRPr="0060690B">
        <w:t xml:space="preserve"> </w:t>
      </w:r>
      <w:proofErr w:type="spellStart"/>
      <w:r w:rsidR="00932017">
        <w:rPr>
          <w:szCs w:val="22"/>
        </w:rPr>
        <w:t>P</w:t>
      </w:r>
      <w:r w:rsidR="00932017" w:rsidRPr="00932017">
        <w:rPr>
          <w:szCs w:val="22"/>
          <w:vertAlign w:val="subscript"/>
        </w:rPr>
        <w:t>mod</w:t>
      </w:r>
      <w:proofErr w:type="spellEnd"/>
      <w:r w:rsidR="00DD617E">
        <w:rPr>
          <w:szCs w:val="22"/>
          <w:vertAlign w:val="subscript"/>
        </w:rPr>
        <w:t xml:space="preserve"> </w:t>
      </w:r>
      <w:r w:rsidRPr="0060690B">
        <w:t>),</w:t>
      </w:r>
    </w:p>
    <w:p w:rsidR="002C70A7" w:rsidRPr="00CB41B1" w:rsidRDefault="002C70A7" w:rsidP="002C70A7">
      <w:pPr>
        <w:numPr>
          <w:ilvl w:val="0"/>
          <w:numId w:val="38"/>
        </w:numPr>
        <w:jc w:val="both"/>
        <w:rPr>
          <w:szCs w:val="22"/>
        </w:rPr>
      </w:pPr>
      <w:r>
        <w:rPr>
          <w:szCs w:val="22"/>
        </w:rPr>
        <w:t xml:space="preserve">tone mapping of </w:t>
      </w:r>
      <w:proofErr w:type="spellStart"/>
      <w:r w:rsidRPr="00A22D7F">
        <w:t>R</w:t>
      </w:r>
      <w:r w:rsidRPr="00A22D7F">
        <w:rPr>
          <w:vertAlign w:val="subscript"/>
        </w:rPr>
        <w:t>res</w:t>
      </w:r>
      <w:proofErr w:type="spellEnd"/>
      <w:r w:rsidRPr="00A22D7F">
        <w:t>,</w:t>
      </w:r>
      <w:r>
        <w:t xml:space="preserve"> </w:t>
      </w:r>
      <w:proofErr w:type="spellStart"/>
      <w:r w:rsidRPr="00A22D7F">
        <w:t>G</w:t>
      </w:r>
      <w:r w:rsidRPr="00A22D7F">
        <w:rPr>
          <w:vertAlign w:val="subscript"/>
        </w:rPr>
        <w:t>res</w:t>
      </w:r>
      <w:proofErr w:type="spellEnd"/>
      <w:r w:rsidRPr="00A22D7F">
        <w:t xml:space="preserve">, </w:t>
      </w:r>
      <w:proofErr w:type="spellStart"/>
      <w:r w:rsidRPr="00A22D7F">
        <w:t>B</w:t>
      </w:r>
      <w:r w:rsidRPr="00A22D7F">
        <w:rPr>
          <w:vertAlign w:val="subscript"/>
        </w:rPr>
        <w:t>res</w:t>
      </w:r>
      <w:proofErr w:type="spellEnd"/>
      <w:r>
        <w:t xml:space="preserve"> onto N (=8, 10 or 12) bits by using a fixed </w:t>
      </w:r>
      <w:proofErr w:type="spellStart"/>
      <w:r w:rsidR="00605347">
        <w:t>GLog</w:t>
      </w:r>
      <w:proofErr w:type="spellEnd"/>
      <w:r>
        <w:t xml:space="preserve"> mapping f</w:t>
      </w:r>
    </w:p>
    <w:p w:rsidR="002C70A7" w:rsidRPr="002C70A7" w:rsidRDefault="002C70A7" w:rsidP="002C70A7">
      <w:pPr>
        <w:ind w:left="720"/>
        <w:jc w:val="center"/>
      </w:pPr>
      <w:proofErr w:type="spellStart"/>
      <w:r w:rsidRPr="002C70A7">
        <w:t>X’</w:t>
      </w:r>
      <w:r w:rsidRPr="002C70A7">
        <w:rPr>
          <w:vertAlign w:val="subscript"/>
        </w:rPr>
        <w:t>res</w:t>
      </w:r>
      <w:proofErr w:type="spellEnd"/>
      <w:r w:rsidRPr="002C70A7">
        <w:t>= f(</w:t>
      </w:r>
      <w:r w:rsidR="00DD617E">
        <w:t xml:space="preserve"> </w:t>
      </w:r>
      <w:proofErr w:type="spellStart"/>
      <w:r w:rsidRPr="002C70A7">
        <w:t>X</w:t>
      </w:r>
      <w:r w:rsidRPr="002C70A7">
        <w:rPr>
          <w:vertAlign w:val="subscript"/>
        </w:rPr>
        <w:t>res</w:t>
      </w:r>
      <w:proofErr w:type="spellEnd"/>
      <w:r w:rsidR="00DD617E">
        <w:rPr>
          <w:vertAlign w:val="subscript"/>
        </w:rPr>
        <w:t xml:space="preserve"> </w:t>
      </w:r>
      <w:r w:rsidRPr="002C70A7">
        <w:t xml:space="preserve">), </w:t>
      </w:r>
      <w:r w:rsidRPr="002C70A7">
        <w:tab/>
      </w:r>
      <w:proofErr w:type="spellStart"/>
      <w:r w:rsidRPr="002C70A7">
        <w:t>Y’</w:t>
      </w:r>
      <w:r w:rsidRPr="002C70A7">
        <w:rPr>
          <w:vertAlign w:val="subscript"/>
        </w:rPr>
        <w:t>res</w:t>
      </w:r>
      <w:proofErr w:type="spellEnd"/>
      <w:r w:rsidRPr="002C70A7">
        <w:t>= f(</w:t>
      </w:r>
      <w:r w:rsidR="00DD617E">
        <w:t xml:space="preserve"> </w:t>
      </w:r>
      <w:proofErr w:type="spellStart"/>
      <w:r w:rsidRPr="002C70A7">
        <w:t>Y</w:t>
      </w:r>
      <w:r w:rsidRPr="002C70A7">
        <w:rPr>
          <w:vertAlign w:val="subscript"/>
        </w:rPr>
        <w:t>res</w:t>
      </w:r>
      <w:proofErr w:type="spellEnd"/>
      <w:r w:rsidR="00DD617E">
        <w:rPr>
          <w:vertAlign w:val="subscript"/>
        </w:rPr>
        <w:t xml:space="preserve"> </w:t>
      </w:r>
      <w:r w:rsidRPr="002C70A7">
        <w:t xml:space="preserve">),  </w:t>
      </w:r>
      <w:r w:rsidRPr="002C70A7">
        <w:tab/>
      </w:r>
      <w:proofErr w:type="spellStart"/>
      <w:r>
        <w:t>Z</w:t>
      </w:r>
      <w:r w:rsidRPr="002C70A7">
        <w:t>’</w:t>
      </w:r>
      <w:r w:rsidRPr="002C70A7">
        <w:rPr>
          <w:vertAlign w:val="subscript"/>
        </w:rPr>
        <w:t>res</w:t>
      </w:r>
      <w:proofErr w:type="spellEnd"/>
      <w:r w:rsidRPr="002C70A7">
        <w:t>= f(</w:t>
      </w:r>
      <w:r w:rsidR="00DD617E">
        <w:t xml:space="preserve"> </w:t>
      </w:r>
      <w:proofErr w:type="spellStart"/>
      <w:r>
        <w:t>Z</w:t>
      </w:r>
      <w:r w:rsidRPr="002C70A7">
        <w:rPr>
          <w:vertAlign w:val="subscript"/>
        </w:rPr>
        <w:t>res</w:t>
      </w:r>
      <w:proofErr w:type="spellEnd"/>
      <w:r w:rsidR="00DD617E">
        <w:rPr>
          <w:vertAlign w:val="subscript"/>
        </w:rPr>
        <w:t xml:space="preserve"> </w:t>
      </w:r>
      <w:r w:rsidRPr="002C70A7">
        <w:t>),</w:t>
      </w:r>
    </w:p>
    <w:p w:rsidR="002C70A7" w:rsidRDefault="002C70A7" w:rsidP="002C70A7">
      <w:pPr>
        <w:numPr>
          <w:ilvl w:val="0"/>
          <w:numId w:val="38"/>
        </w:numPr>
        <w:jc w:val="both"/>
        <w:rPr>
          <w:szCs w:val="22"/>
        </w:rPr>
      </w:pPr>
      <w:r>
        <w:rPr>
          <w:szCs w:val="22"/>
        </w:rPr>
        <w:t xml:space="preserve">transformation to a Lab-like space </w:t>
      </w:r>
    </w:p>
    <w:p w:rsidR="002C70A7" w:rsidRPr="002C70A7" w:rsidRDefault="002C70A7" w:rsidP="002C70A7">
      <w:pPr>
        <w:ind w:left="720"/>
        <w:jc w:val="center"/>
        <w:rPr>
          <w:szCs w:val="22"/>
        </w:rPr>
      </w:pPr>
      <w:r w:rsidRPr="002C70A7">
        <w:t>L = 116</w:t>
      </w:r>
      <w:r w:rsidR="00B377AC">
        <w:t xml:space="preserve"> * </w:t>
      </w:r>
      <w:proofErr w:type="spellStart"/>
      <w:r w:rsidRPr="002C70A7">
        <w:t>Y’</w:t>
      </w:r>
      <w:r w:rsidRPr="002C70A7">
        <w:rPr>
          <w:vertAlign w:val="subscript"/>
        </w:rPr>
        <w:t>res</w:t>
      </w:r>
      <w:proofErr w:type="spellEnd"/>
      <w:r w:rsidRPr="002C70A7">
        <w:t xml:space="preserve">, </w:t>
      </w:r>
      <w:r w:rsidRPr="002C70A7">
        <w:tab/>
      </w:r>
      <w:r w:rsidR="00B377AC">
        <w:t xml:space="preserve">       </w:t>
      </w:r>
      <w:r w:rsidRPr="002C70A7">
        <w:t>a = 500</w:t>
      </w:r>
      <w:r w:rsidR="00B377AC">
        <w:t xml:space="preserve"> * </w:t>
      </w:r>
      <w:r w:rsidRPr="002C70A7">
        <w:t>(</w:t>
      </w:r>
      <w:r w:rsidR="00DD617E">
        <w:t xml:space="preserve"> </w:t>
      </w:r>
      <w:proofErr w:type="spellStart"/>
      <w:r w:rsidRPr="002C70A7">
        <w:t>X’</w:t>
      </w:r>
      <w:r w:rsidRPr="002C70A7">
        <w:rPr>
          <w:vertAlign w:val="subscript"/>
        </w:rPr>
        <w:t>res</w:t>
      </w:r>
      <w:proofErr w:type="spellEnd"/>
      <w:r w:rsidRPr="002C70A7">
        <w:t xml:space="preserve"> -</w:t>
      </w:r>
      <w:proofErr w:type="spellStart"/>
      <w:r w:rsidRPr="002C70A7">
        <w:t>Y’</w:t>
      </w:r>
      <w:r w:rsidRPr="002C70A7">
        <w:rPr>
          <w:vertAlign w:val="subscript"/>
        </w:rPr>
        <w:t>res</w:t>
      </w:r>
      <w:proofErr w:type="spellEnd"/>
      <w:r w:rsidR="00DD617E">
        <w:rPr>
          <w:vertAlign w:val="subscript"/>
        </w:rPr>
        <w:t xml:space="preserve"> </w:t>
      </w:r>
      <w:r w:rsidRPr="002C70A7">
        <w:t xml:space="preserve">),  </w:t>
      </w:r>
      <w:r w:rsidRPr="002C70A7">
        <w:tab/>
      </w:r>
      <w:r>
        <w:t>b</w:t>
      </w:r>
      <w:r w:rsidRPr="002C70A7">
        <w:t xml:space="preserve"> = 500</w:t>
      </w:r>
      <w:r w:rsidR="00B377AC">
        <w:t xml:space="preserve"> * </w:t>
      </w:r>
      <w:r w:rsidRPr="002C70A7">
        <w:t>(</w:t>
      </w:r>
      <w:r w:rsidR="00DD617E">
        <w:t xml:space="preserve"> </w:t>
      </w:r>
      <w:proofErr w:type="spellStart"/>
      <w:r>
        <w:t>Y</w:t>
      </w:r>
      <w:r w:rsidRPr="002C70A7">
        <w:t>’</w:t>
      </w:r>
      <w:r w:rsidRPr="002C70A7">
        <w:rPr>
          <w:vertAlign w:val="subscript"/>
        </w:rPr>
        <w:t>res</w:t>
      </w:r>
      <w:proofErr w:type="spellEnd"/>
      <w:r w:rsidRPr="002C70A7">
        <w:t xml:space="preserve"> -</w:t>
      </w:r>
      <w:r w:rsidR="00B377AC">
        <w:t xml:space="preserve"> </w:t>
      </w:r>
      <w:proofErr w:type="spellStart"/>
      <w:r>
        <w:t>Z</w:t>
      </w:r>
      <w:r w:rsidRPr="002C70A7">
        <w:t>’</w:t>
      </w:r>
      <w:r w:rsidRPr="002C70A7">
        <w:rPr>
          <w:vertAlign w:val="subscript"/>
        </w:rPr>
        <w:t>res</w:t>
      </w:r>
      <w:proofErr w:type="spellEnd"/>
      <w:r w:rsidR="00DD617E">
        <w:rPr>
          <w:vertAlign w:val="subscript"/>
        </w:rPr>
        <w:t xml:space="preserve"> </w:t>
      </w:r>
      <w:r w:rsidRPr="002C70A7">
        <w:t>)</w:t>
      </w:r>
    </w:p>
    <w:p w:rsidR="002C70A7" w:rsidRDefault="002C70A7" w:rsidP="002C70A7">
      <w:pPr>
        <w:numPr>
          <w:ilvl w:val="0"/>
          <w:numId w:val="38"/>
        </w:numPr>
        <w:jc w:val="both"/>
        <w:rPr>
          <w:szCs w:val="22"/>
        </w:rPr>
      </w:pPr>
      <w:r>
        <w:rPr>
          <w:szCs w:val="22"/>
        </w:rPr>
        <w:t xml:space="preserve">transformation to the associated </w:t>
      </w:r>
      <w:proofErr w:type="spellStart"/>
      <w:r>
        <w:rPr>
          <w:szCs w:val="22"/>
        </w:rPr>
        <w:t>Lã</w:t>
      </w:r>
      <w:proofErr w:type="spellEnd"/>
      <w:r>
        <w:rPr>
          <w:szCs w:val="22"/>
        </w:rPr>
        <w:t>ᵬ</w:t>
      </w:r>
      <w:r w:rsidR="00E71AF3">
        <w:rPr>
          <w:szCs w:val="22"/>
        </w:rPr>
        <w:t xml:space="preserve"> </w:t>
      </w:r>
    </w:p>
    <w:p w:rsidR="00E71AF3" w:rsidRPr="00CB41B1" w:rsidRDefault="00E71AF3" w:rsidP="00E71AF3">
      <w:pPr>
        <w:jc w:val="center"/>
        <w:rPr>
          <w:shd w:val="pct15" w:color="auto" w:fill="FFFFFF"/>
        </w:rPr>
      </w:pPr>
      <w:r w:rsidRPr="00E71AF3">
        <w:t>C² = a²</w:t>
      </w:r>
      <w:r w:rsidR="00DD617E">
        <w:t xml:space="preserve"> </w:t>
      </w:r>
      <w:r w:rsidRPr="00E71AF3">
        <w:t>+</w:t>
      </w:r>
      <w:r w:rsidR="00DD617E">
        <w:t xml:space="preserve"> </w:t>
      </w:r>
      <w:r w:rsidRPr="00E71AF3">
        <w:t xml:space="preserve">b²,  </w:t>
      </w:r>
      <w:r>
        <w:t xml:space="preserve"> </w:t>
      </w:r>
      <w:r w:rsidRPr="00E71AF3">
        <w:tab/>
      </w:r>
      <w:r w:rsidRPr="00A64C8B">
        <w:t>Ĉ</w:t>
      </w:r>
      <w:r w:rsidRPr="00E71AF3">
        <w:t xml:space="preserve"> =  </w:t>
      </w:r>
      <w:proofErr w:type="spellStart"/>
      <w:r w:rsidRPr="00CB41B1">
        <w:t>ln</w:t>
      </w:r>
      <w:proofErr w:type="spellEnd"/>
      <w:r w:rsidRPr="00CB41B1">
        <w:t>(</w:t>
      </w:r>
      <w:r w:rsidR="00DD617E">
        <w:t xml:space="preserve"> </w:t>
      </w:r>
      <w:r w:rsidRPr="00CB41B1">
        <w:t>1</w:t>
      </w:r>
      <w:r w:rsidR="00DD617E">
        <w:t xml:space="preserve"> </w:t>
      </w:r>
      <w:r w:rsidRPr="00CB41B1">
        <w:t>+</w:t>
      </w:r>
      <w:r w:rsidR="00DD617E">
        <w:t xml:space="preserve"> </w:t>
      </w:r>
      <w:r w:rsidRPr="00CB41B1">
        <w:t>k</w:t>
      </w:r>
      <w:r w:rsidR="00DD617E">
        <w:t xml:space="preserve"> * </w:t>
      </w:r>
      <w:r w:rsidRPr="00CB41B1">
        <w:t>C</w:t>
      </w:r>
      <w:r w:rsidR="00DD617E">
        <w:t xml:space="preserve"> </w:t>
      </w:r>
      <w:r w:rsidRPr="00CB41B1">
        <w:t>)</w:t>
      </w:r>
      <w:r w:rsidR="00DD617E">
        <w:t xml:space="preserve"> </w:t>
      </w:r>
      <w:r w:rsidRPr="00CB41B1">
        <w:t>/</w:t>
      </w:r>
      <w:r w:rsidR="00DD617E">
        <w:t xml:space="preserve"> </w:t>
      </w:r>
      <w:r w:rsidRPr="00CB41B1">
        <w:t>k</w:t>
      </w:r>
      <w:r w:rsidRPr="00E71AF3">
        <w:t xml:space="preserve">,  </w:t>
      </w:r>
      <w:r w:rsidRPr="00E71AF3">
        <w:tab/>
        <w:t>ã</w:t>
      </w:r>
      <w:r w:rsidR="00DD617E">
        <w:t xml:space="preserve"> </w:t>
      </w:r>
      <w:r w:rsidRPr="00E71AF3">
        <w:t>=</w:t>
      </w:r>
      <w:r w:rsidR="00DD617E">
        <w:t xml:space="preserve"> </w:t>
      </w:r>
      <w:r w:rsidRPr="00E71AF3">
        <w:t>a</w:t>
      </w:r>
      <w:r w:rsidR="00190B0F">
        <w:t xml:space="preserve"> * </w:t>
      </w:r>
      <w:r w:rsidRPr="00E71AF3">
        <w:t>Ĉ</w:t>
      </w:r>
      <w:r w:rsidR="00DD617E">
        <w:t xml:space="preserve"> </w:t>
      </w:r>
      <w:r w:rsidRPr="00E71AF3">
        <w:t>/</w:t>
      </w:r>
      <w:r w:rsidR="00DD617E">
        <w:t xml:space="preserve"> </w:t>
      </w:r>
      <w:r w:rsidRPr="00E71AF3">
        <w:t xml:space="preserve">C     </w:t>
      </w:r>
      <w:r>
        <w:t>and</w:t>
      </w:r>
      <w:r w:rsidRPr="00E71AF3">
        <w:t xml:space="preserve">    ᵬ</w:t>
      </w:r>
      <w:r w:rsidR="00DD617E">
        <w:t xml:space="preserve"> </w:t>
      </w:r>
      <w:r w:rsidRPr="00E71AF3">
        <w:t>=</w:t>
      </w:r>
      <w:r w:rsidR="00DD617E">
        <w:t xml:space="preserve"> </w:t>
      </w:r>
      <w:r w:rsidRPr="00E71AF3">
        <w:t>b</w:t>
      </w:r>
      <w:r w:rsidR="00190B0F">
        <w:t xml:space="preserve"> * </w:t>
      </w:r>
      <w:r w:rsidRPr="00E71AF3">
        <w:t>Ĉ</w:t>
      </w:r>
      <w:r w:rsidR="00DD617E">
        <w:t xml:space="preserve"> </w:t>
      </w:r>
      <w:r w:rsidRPr="00E71AF3">
        <w:t>/</w:t>
      </w:r>
      <w:r w:rsidR="00DD617E">
        <w:t xml:space="preserve"> </w:t>
      </w:r>
      <w:r w:rsidRPr="00E71AF3">
        <w:t>C</w:t>
      </w:r>
    </w:p>
    <w:p w:rsidR="003944DF" w:rsidRDefault="00E71AF3" w:rsidP="002C70A7">
      <w:pPr>
        <w:numPr>
          <w:ilvl w:val="0"/>
          <w:numId w:val="38"/>
        </w:numPr>
        <w:jc w:val="both"/>
        <w:rPr>
          <w:szCs w:val="22"/>
        </w:rPr>
      </w:pPr>
      <w:r w:rsidRPr="003944DF">
        <w:rPr>
          <w:szCs w:val="22"/>
        </w:rPr>
        <w:t>scaling by a multiplicative scaling factor s</w:t>
      </w:r>
    </w:p>
    <w:p w:rsidR="003944DF" w:rsidRPr="00CB41B1" w:rsidRDefault="003944DF" w:rsidP="003944DF">
      <w:pPr>
        <w:ind w:left="720"/>
        <w:jc w:val="center"/>
        <w:rPr>
          <w:shd w:val="pct15" w:color="auto" w:fill="FFFFFF"/>
        </w:rPr>
      </w:pPr>
      <w:r>
        <w:t>L</w:t>
      </w:r>
      <w:r w:rsidR="001D3095" w:rsidRPr="001D3095">
        <w:rPr>
          <w:vertAlign w:val="subscript"/>
        </w:rPr>
        <w:t>out</w:t>
      </w:r>
      <w:r w:rsidRPr="00E71AF3">
        <w:t xml:space="preserve"> = </w:t>
      </w:r>
      <w:r>
        <w:t>s</w:t>
      </w:r>
      <w:r w:rsidR="00190B0F">
        <w:t xml:space="preserve"> * </w:t>
      </w:r>
      <w:r>
        <w:t>L</w:t>
      </w:r>
      <w:r w:rsidRPr="00E71AF3">
        <w:t xml:space="preserve">,  </w:t>
      </w:r>
      <w:r>
        <w:t xml:space="preserve"> </w:t>
      </w:r>
      <w:proofErr w:type="spellStart"/>
      <w:r w:rsidRPr="00E71AF3">
        <w:t>ã</w:t>
      </w:r>
      <w:r w:rsidR="001D3095" w:rsidRPr="001D3095">
        <w:rPr>
          <w:vertAlign w:val="subscript"/>
        </w:rPr>
        <w:t>out</w:t>
      </w:r>
      <w:proofErr w:type="spellEnd"/>
      <w:r w:rsidRPr="00E71AF3">
        <w:t>=</w:t>
      </w:r>
      <w:r>
        <w:t>s</w:t>
      </w:r>
      <w:r w:rsidR="00190B0F">
        <w:t xml:space="preserve"> * </w:t>
      </w:r>
      <w:r w:rsidRPr="00E71AF3">
        <w:t xml:space="preserve">ã     </w:t>
      </w:r>
      <w:r>
        <w:t>and</w:t>
      </w:r>
      <w:r w:rsidRPr="00E71AF3">
        <w:t xml:space="preserve">    ᵬ</w:t>
      </w:r>
      <w:r w:rsidR="001D3095" w:rsidRPr="001D3095">
        <w:rPr>
          <w:vertAlign w:val="subscript"/>
        </w:rPr>
        <w:t>out</w:t>
      </w:r>
      <w:r w:rsidRPr="00E71AF3">
        <w:t>=</w:t>
      </w:r>
      <w:r>
        <w:t>s</w:t>
      </w:r>
      <w:r w:rsidR="00190B0F">
        <w:t xml:space="preserve"> * </w:t>
      </w:r>
      <w:r w:rsidRPr="00E71AF3">
        <w:t xml:space="preserve">ᵬ </w:t>
      </w:r>
    </w:p>
    <w:p w:rsidR="003944DF" w:rsidRDefault="002C70A7" w:rsidP="008F1B45">
      <w:pPr>
        <w:numPr>
          <w:ilvl w:val="0"/>
          <w:numId w:val="38"/>
        </w:numPr>
        <w:jc w:val="both"/>
        <w:rPr>
          <w:szCs w:val="22"/>
        </w:rPr>
      </w:pPr>
      <w:r w:rsidRPr="008F1B45">
        <w:rPr>
          <w:szCs w:val="22"/>
        </w:rPr>
        <w:t xml:space="preserve">the resulting </w:t>
      </w:r>
      <w:proofErr w:type="spellStart"/>
      <w:r w:rsidR="00E71AF3" w:rsidRPr="008F1B45">
        <w:rPr>
          <w:szCs w:val="22"/>
        </w:rPr>
        <w:t>Lã</w:t>
      </w:r>
      <w:proofErr w:type="spellEnd"/>
      <w:r w:rsidR="00E71AF3" w:rsidRPr="008F1B45">
        <w:rPr>
          <w:szCs w:val="22"/>
        </w:rPr>
        <w:t>ᵬ</w:t>
      </w:r>
      <w:r w:rsidRPr="008F1B45">
        <w:rPr>
          <w:szCs w:val="22"/>
        </w:rPr>
        <w:t xml:space="preserve"> picture is the </w:t>
      </w:r>
      <w:r w:rsidR="00C440F2" w:rsidRPr="008F1B45">
        <w:rPr>
          <w:szCs w:val="22"/>
        </w:rPr>
        <w:t>LBD</w:t>
      </w:r>
      <w:r w:rsidRPr="008F1B45">
        <w:rPr>
          <w:szCs w:val="22"/>
        </w:rPr>
        <w:t xml:space="preserve"> picture to be sent to a standard </w:t>
      </w:r>
      <w:r w:rsidR="003944DF" w:rsidRPr="008F1B45">
        <w:rPr>
          <w:szCs w:val="22"/>
        </w:rPr>
        <w:t xml:space="preserve">N bit </w:t>
      </w:r>
      <w:r w:rsidRPr="008F1B45">
        <w:rPr>
          <w:szCs w:val="22"/>
        </w:rPr>
        <w:t xml:space="preserve">encoder like </w:t>
      </w:r>
      <w:r w:rsidR="00B377AC" w:rsidRPr="008F1B45">
        <w:rPr>
          <w:szCs w:val="22"/>
        </w:rPr>
        <w:t>H.264</w:t>
      </w:r>
      <w:r w:rsidRPr="008F1B45">
        <w:rPr>
          <w:szCs w:val="22"/>
        </w:rPr>
        <w:t xml:space="preserve">/AVC or </w:t>
      </w:r>
      <w:r w:rsidR="00B377AC" w:rsidRPr="008F1B45">
        <w:rPr>
          <w:szCs w:val="22"/>
        </w:rPr>
        <w:t>H.265/</w:t>
      </w:r>
      <w:r w:rsidRPr="008F1B45">
        <w:rPr>
          <w:szCs w:val="22"/>
        </w:rPr>
        <w:t xml:space="preserve">HEVC; at this stage </w:t>
      </w:r>
      <w:proofErr w:type="spellStart"/>
      <w:r w:rsidRPr="008F1B45">
        <w:rPr>
          <w:szCs w:val="22"/>
        </w:rPr>
        <w:t>chroma</w:t>
      </w:r>
      <w:proofErr w:type="spellEnd"/>
      <w:r w:rsidRPr="008F1B45">
        <w:rPr>
          <w:szCs w:val="22"/>
        </w:rPr>
        <w:t xml:space="preserve"> down-sampling 4:4:4</w:t>
      </w:r>
      <w:r w:rsidR="00190B0F" w:rsidRPr="00190B0F">
        <w:rPr>
          <w:szCs w:val="22"/>
        </w:rPr>
        <w:sym w:font="Wingdings" w:char="F0E0"/>
      </w:r>
      <w:r w:rsidRPr="008F1B45">
        <w:rPr>
          <w:szCs w:val="22"/>
        </w:rPr>
        <w:t>4:2:2 or 4:4:4</w:t>
      </w:r>
      <w:r w:rsidR="00190B0F" w:rsidRPr="00190B0F">
        <w:rPr>
          <w:szCs w:val="22"/>
        </w:rPr>
        <w:sym w:font="Wingdings" w:char="F0E0"/>
      </w:r>
      <w:r w:rsidRPr="008F1B45">
        <w:rPr>
          <w:szCs w:val="22"/>
        </w:rPr>
        <w:t>4:2:0 may be performed</w:t>
      </w:r>
      <w:r w:rsidR="001C6585">
        <w:rPr>
          <w:szCs w:val="22"/>
        </w:rPr>
        <w:t>.</w:t>
      </w:r>
    </w:p>
    <w:p w:rsidR="001C6585" w:rsidRDefault="001C6585" w:rsidP="001C6585">
      <w:pPr>
        <w:jc w:val="both"/>
        <w:rPr>
          <w:szCs w:val="22"/>
        </w:rPr>
      </w:pPr>
      <w:r>
        <w:rPr>
          <w:szCs w:val="22"/>
        </w:rPr>
        <w:t>The parameters are typically set to: a</w:t>
      </w:r>
      <w:r w:rsidRPr="003944DF">
        <w:rPr>
          <w:szCs w:val="22"/>
          <w:vertAlign w:val="subscript"/>
        </w:rPr>
        <w:t>0</w:t>
      </w:r>
      <w:r>
        <w:rPr>
          <w:szCs w:val="22"/>
        </w:rPr>
        <w:t> = </w:t>
      </w:r>
      <w:r w:rsidRPr="003944DF">
        <w:rPr>
          <w:szCs w:val="22"/>
        </w:rPr>
        <w:t>0.4481</w:t>
      </w:r>
      <w:r>
        <w:rPr>
          <w:szCs w:val="22"/>
        </w:rPr>
        <w:t>, b</w:t>
      </w:r>
      <w:r w:rsidRPr="003944DF">
        <w:rPr>
          <w:szCs w:val="22"/>
          <w:vertAlign w:val="subscript"/>
        </w:rPr>
        <w:t>0</w:t>
      </w:r>
      <w:r w:rsidRPr="008F1B45">
        <w:rPr>
          <w:szCs w:val="22"/>
        </w:rPr>
        <w:t> = </w:t>
      </w:r>
      <w:r w:rsidRPr="003944DF">
        <w:rPr>
          <w:szCs w:val="22"/>
        </w:rPr>
        <w:t>0.120</w:t>
      </w:r>
      <w:r>
        <w:rPr>
          <w:szCs w:val="22"/>
        </w:rPr>
        <w:t>3, c</w:t>
      </w:r>
      <w:r w:rsidRPr="003944DF">
        <w:rPr>
          <w:szCs w:val="22"/>
          <w:vertAlign w:val="subscript"/>
        </w:rPr>
        <w:t>0</w:t>
      </w:r>
      <w:r w:rsidRPr="008F1B45">
        <w:rPr>
          <w:szCs w:val="22"/>
        </w:rPr>
        <w:t> = </w:t>
      </w:r>
      <w:r w:rsidRPr="003944DF">
        <w:rPr>
          <w:szCs w:val="22"/>
        </w:rPr>
        <w:t>0.9491</w:t>
      </w:r>
      <w:r>
        <w:rPr>
          <w:szCs w:val="22"/>
        </w:rPr>
        <w:t xml:space="preserve">, k=0.03, </w:t>
      </w:r>
      <w:r w:rsidRPr="0068382D">
        <w:rPr>
          <w:szCs w:val="22"/>
        </w:rPr>
        <w:t>scal</w:t>
      </w:r>
      <w:r w:rsidRPr="0068382D">
        <w:rPr>
          <w:szCs w:val="22"/>
          <w:vertAlign w:val="subscript"/>
        </w:rPr>
        <w:t>0</w:t>
      </w:r>
      <w:r w:rsidRPr="0068382D">
        <w:rPr>
          <w:szCs w:val="22"/>
        </w:rPr>
        <w:t xml:space="preserve"> = 0.4408</w:t>
      </w:r>
      <w:r>
        <w:rPr>
          <w:szCs w:val="22"/>
        </w:rPr>
        <w:t>, and s = 256 / 116 * 2</w:t>
      </w:r>
      <w:r w:rsidRPr="003944DF">
        <w:rPr>
          <w:szCs w:val="22"/>
          <w:vertAlign w:val="superscript"/>
        </w:rPr>
        <w:t>N-8</w:t>
      </w:r>
      <w:r>
        <w:rPr>
          <w:szCs w:val="22"/>
        </w:rPr>
        <w:t xml:space="preserve"> * scal</w:t>
      </w:r>
      <w:r w:rsidRPr="00695DEF">
        <w:rPr>
          <w:szCs w:val="22"/>
          <w:vertAlign w:val="subscript"/>
        </w:rPr>
        <w:t>0</w:t>
      </w:r>
      <w:r>
        <w:rPr>
          <w:szCs w:val="22"/>
        </w:rPr>
        <w:t>, N being the LBD signal bit-depth.</w:t>
      </w:r>
    </w:p>
    <w:p w:rsidR="00047908" w:rsidRPr="00CB41B1" w:rsidRDefault="00DD617E" w:rsidP="00047908">
      <w:pPr>
        <w:jc w:val="center"/>
      </w:pPr>
      <w:r>
        <w:rPr>
          <w:noProof/>
          <w:lang w:eastAsia="ja-JP"/>
        </w:rPr>
        <w:drawing>
          <wp:inline distT="0" distB="0" distL="0" distR="0">
            <wp:extent cx="5943600" cy="2219337"/>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55355" cy="2223726"/>
                    </a:xfrm>
                    <a:prstGeom prst="rect">
                      <a:avLst/>
                    </a:prstGeom>
                    <a:noFill/>
                  </pic:spPr>
                </pic:pic>
              </a:graphicData>
            </a:graphic>
          </wp:inline>
        </w:drawing>
      </w:r>
    </w:p>
    <w:p w:rsidR="00047908" w:rsidRPr="00CB41B1" w:rsidRDefault="00047908" w:rsidP="00047908">
      <w:pPr>
        <w:pStyle w:val="Caption"/>
        <w:jc w:val="center"/>
      </w:pPr>
      <w:bookmarkStart w:id="494" w:name="_Ref391457034"/>
      <w:r w:rsidRPr="00CB41B1">
        <w:t xml:space="preserve">Figure </w:t>
      </w:r>
      <w:r w:rsidR="00C64FCE">
        <w:fldChar w:fldCharType="begin"/>
      </w:r>
      <w:r w:rsidR="00C563E1">
        <w:instrText xml:space="preserve"> SEQ Figure \* ARABIC </w:instrText>
      </w:r>
      <w:r w:rsidR="00C64FCE">
        <w:fldChar w:fldCharType="separate"/>
      </w:r>
      <w:r w:rsidR="00B47237">
        <w:rPr>
          <w:noProof/>
        </w:rPr>
        <w:t>6</w:t>
      </w:r>
      <w:r w:rsidR="00C64FCE">
        <w:rPr>
          <w:noProof/>
        </w:rPr>
        <w:fldChar w:fldCharType="end"/>
      </w:r>
      <w:bookmarkEnd w:id="494"/>
      <w:r w:rsidRPr="00CB41B1">
        <w:t xml:space="preserve">: </w:t>
      </w:r>
      <w:r w:rsidR="00190B0F">
        <w:t xml:space="preserve">decomposition </w:t>
      </w:r>
      <w:r>
        <w:t>process in mode Lab</w:t>
      </w:r>
    </w:p>
    <w:p w:rsidR="00C85996" w:rsidRPr="00CB41B1" w:rsidRDefault="00C85996" w:rsidP="0068382D">
      <w:pPr>
        <w:pStyle w:val="Heading3"/>
      </w:pPr>
      <w:bookmarkStart w:id="495" w:name="_Toc391480579"/>
      <w:bookmarkStart w:id="496" w:name="_Toc391472231"/>
      <w:bookmarkStart w:id="497" w:name="_Toc391480826"/>
      <w:bookmarkEnd w:id="495"/>
      <w:bookmarkEnd w:id="496"/>
      <w:r w:rsidRPr="00CB41B1">
        <w:lastRenderedPageBreak/>
        <w:t xml:space="preserve">Local maximum </w:t>
      </w:r>
      <w:r w:rsidR="002C70A7" w:rsidRPr="00CB41B1">
        <w:t>adaptation</w:t>
      </w:r>
      <w:bookmarkEnd w:id="497"/>
    </w:p>
    <w:p w:rsidR="00297416" w:rsidRDefault="0093725A" w:rsidP="00DF2CBE">
      <w:pPr>
        <w:spacing w:before="0"/>
        <w:jc w:val="both"/>
        <w:rPr>
          <w:szCs w:val="22"/>
        </w:rPr>
      </w:pPr>
      <w:r>
        <w:rPr>
          <w:szCs w:val="22"/>
        </w:rPr>
        <w:t xml:space="preserve">In order to improve the representation of the </w:t>
      </w:r>
      <w:r w:rsidR="00C440F2">
        <w:rPr>
          <w:szCs w:val="22"/>
        </w:rPr>
        <w:t>LBD</w:t>
      </w:r>
      <w:r>
        <w:rPr>
          <w:szCs w:val="22"/>
        </w:rPr>
        <w:t xml:space="preserve"> picture by occupying as best as possible all possible code-words, the mapping f is localized and made dependent on the modulation picture</w:t>
      </w:r>
      <w:r w:rsidR="003C275F">
        <w:rPr>
          <w:szCs w:val="22"/>
        </w:rPr>
        <w:t xml:space="preserve">. </w:t>
      </w:r>
      <w:r w:rsidR="001F1DC6">
        <w:rPr>
          <w:szCs w:val="22"/>
        </w:rPr>
        <w:t>L</w:t>
      </w:r>
      <w:r w:rsidR="002C70A7" w:rsidRPr="002C70A7">
        <w:rPr>
          <w:szCs w:val="22"/>
        </w:rPr>
        <w:t xml:space="preserve">et </w:t>
      </w:r>
      <w:r w:rsidR="00777252">
        <w:rPr>
          <w:szCs w:val="22"/>
        </w:rPr>
        <w:t>M be the</w:t>
      </w:r>
      <w:r w:rsidR="002C70A7" w:rsidRPr="002C70A7">
        <w:rPr>
          <w:szCs w:val="22"/>
        </w:rPr>
        <w:t xml:space="preserve"> upper bound</w:t>
      </w:r>
      <w:r w:rsidR="00190B0F">
        <w:rPr>
          <w:szCs w:val="22"/>
        </w:rPr>
        <w:t xml:space="preserve"> </w:t>
      </w:r>
      <w:r w:rsidR="002C70A7" w:rsidRPr="002C70A7">
        <w:rPr>
          <w:szCs w:val="22"/>
        </w:rPr>
        <w:t xml:space="preserve">for the value </w:t>
      </w:r>
      <w:r w:rsidR="001F1DC6">
        <w:rPr>
          <w:szCs w:val="22"/>
        </w:rPr>
        <w:t>Y</w:t>
      </w:r>
      <w:r w:rsidR="002C70A7" w:rsidRPr="002C70A7">
        <w:rPr>
          <w:szCs w:val="22"/>
        </w:rPr>
        <w:t xml:space="preserve">. </w:t>
      </w:r>
      <w:r w:rsidR="0050115C">
        <w:rPr>
          <w:szCs w:val="22"/>
        </w:rPr>
        <w:t xml:space="preserve">Knowing that </w:t>
      </w:r>
      <w:proofErr w:type="spellStart"/>
      <w:r w:rsidR="001F1DC6" w:rsidRPr="002C70A7">
        <w:t>Y’</w:t>
      </w:r>
      <w:r w:rsidR="001F1DC6" w:rsidRPr="002C70A7">
        <w:rPr>
          <w:vertAlign w:val="subscript"/>
        </w:rPr>
        <w:t>res</w:t>
      </w:r>
      <w:proofErr w:type="spellEnd"/>
      <w:r w:rsidR="002C70A7" w:rsidRPr="002C70A7">
        <w:rPr>
          <w:szCs w:val="22"/>
        </w:rPr>
        <w:t xml:space="preserve"> </w:t>
      </w:r>
      <w:r w:rsidR="001F1DC6">
        <w:rPr>
          <w:szCs w:val="22"/>
        </w:rPr>
        <w:t>≤</w:t>
      </w:r>
      <w:r w:rsidR="002C70A7" w:rsidRPr="002C70A7">
        <w:rPr>
          <w:szCs w:val="22"/>
        </w:rPr>
        <w:t xml:space="preserve"> f(M/</w:t>
      </w:r>
      <w:proofErr w:type="spellStart"/>
      <w:r w:rsidR="00932017">
        <w:rPr>
          <w:szCs w:val="22"/>
        </w:rPr>
        <w:t>P</w:t>
      </w:r>
      <w:r w:rsidR="00932017" w:rsidRPr="00932017">
        <w:rPr>
          <w:szCs w:val="22"/>
          <w:vertAlign w:val="subscript"/>
        </w:rPr>
        <w:t>mod</w:t>
      </w:r>
      <w:proofErr w:type="spellEnd"/>
      <w:r w:rsidR="002C70A7" w:rsidRPr="002C70A7">
        <w:rPr>
          <w:szCs w:val="22"/>
        </w:rPr>
        <w:t>)</w:t>
      </w:r>
      <w:r w:rsidR="0050115C">
        <w:rPr>
          <w:szCs w:val="22"/>
        </w:rPr>
        <w:t xml:space="preserve">, the output signal </w:t>
      </w:r>
      <w:r w:rsidR="0050115C">
        <w:t>L</w:t>
      </w:r>
      <w:r w:rsidR="0050115C" w:rsidRPr="001D3095">
        <w:rPr>
          <w:vertAlign w:val="subscript"/>
        </w:rPr>
        <w:t>out</w:t>
      </w:r>
      <w:r w:rsidR="0050115C" w:rsidRPr="00DF2CBE">
        <w:t xml:space="preserve"> is actually bounded by</w:t>
      </w:r>
      <w:r w:rsidR="0050115C">
        <w:t xml:space="preserve"> ( </w:t>
      </w:r>
      <w:r w:rsidR="001D3095">
        <w:rPr>
          <w:szCs w:val="22"/>
        </w:rPr>
        <w:t>2</w:t>
      </w:r>
      <w:r w:rsidR="001D3095" w:rsidRPr="003944DF">
        <w:rPr>
          <w:szCs w:val="22"/>
          <w:vertAlign w:val="superscript"/>
        </w:rPr>
        <w:t>N</w:t>
      </w:r>
      <w:r w:rsidR="001D3095" w:rsidRPr="001D3095">
        <w:rPr>
          <w:szCs w:val="22"/>
        </w:rPr>
        <w:t xml:space="preserve"> </w:t>
      </w:r>
      <w:r w:rsidR="008F1B45">
        <w:rPr>
          <w:szCs w:val="22"/>
        </w:rPr>
        <w:t xml:space="preserve">* </w:t>
      </w:r>
      <w:r w:rsidR="001D3095">
        <w:rPr>
          <w:szCs w:val="22"/>
        </w:rPr>
        <w:t>scal</w:t>
      </w:r>
      <w:r w:rsidR="001D3095" w:rsidRPr="00695DEF">
        <w:rPr>
          <w:szCs w:val="22"/>
          <w:vertAlign w:val="subscript"/>
        </w:rPr>
        <w:t>0</w:t>
      </w:r>
      <w:r w:rsidR="001D3095" w:rsidRPr="001D3095">
        <w:rPr>
          <w:szCs w:val="22"/>
        </w:rPr>
        <w:t xml:space="preserve"> </w:t>
      </w:r>
      <w:r w:rsidR="008F1B45">
        <w:rPr>
          <w:szCs w:val="22"/>
        </w:rPr>
        <w:t xml:space="preserve">* </w:t>
      </w:r>
      <w:r w:rsidR="001D3095" w:rsidRPr="002C70A7">
        <w:rPr>
          <w:szCs w:val="22"/>
        </w:rPr>
        <w:t>f(</w:t>
      </w:r>
      <w:r w:rsidR="008F1B45">
        <w:rPr>
          <w:szCs w:val="22"/>
        </w:rPr>
        <w:t xml:space="preserve"> </w:t>
      </w:r>
      <w:r w:rsidR="001D3095" w:rsidRPr="002C70A7">
        <w:rPr>
          <w:szCs w:val="22"/>
        </w:rPr>
        <w:t>M</w:t>
      </w:r>
      <w:r w:rsidR="008F1B45">
        <w:rPr>
          <w:szCs w:val="22"/>
        </w:rPr>
        <w:t xml:space="preserve"> </w:t>
      </w:r>
      <w:r w:rsidR="001D3095" w:rsidRPr="002C70A7">
        <w:rPr>
          <w:szCs w:val="22"/>
        </w:rPr>
        <w:t>/</w:t>
      </w:r>
      <w:r w:rsidR="008F1B45">
        <w:rPr>
          <w:szCs w:val="22"/>
        </w:rPr>
        <w:t xml:space="preserve"> </w:t>
      </w:r>
      <w:proofErr w:type="spellStart"/>
      <w:r w:rsidR="00932017">
        <w:rPr>
          <w:szCs w:val="22"/>
        </w:rPr>
        <w:t>P</w:t>
      </w:r>
      <w:r w:rsidR="00932017" w:rsidRPr="00932017">
        <w:rPr>
          <w:szCs w:val="22"/>
          <w:vertAlign w:val="subscript"/>
        </w:rPr>
        <w:t>mod</w:t>
      </w:r>
      <w:proofErr w:type="spellEnd"/>
      <w:r w:rsidR="008F1B45">
        <w:rPr>
          <w:szCs w:val="22"/>
          <w:vertAlign w:val="subscript"/>
        </w:rPr>
        <w:t xml:space="preserve"> </w:t>
      </w:r>
      <w:r w:rsidR="001D3095" w:rsidRPr="002C70A7">
        <w:rPr>
          <w:szCs w:val="22"/>
        </w:rPr>
        <w:t>)</w:t>
      </w:r>
      <w:r w:rsidR="0050115C">
        <w:rPr>
          <w:szCs w:val="22"/>
        </w:rPr>
        <w:t xml:space="preserve"> ).</w:t>
      </w:r>
      <w:r w:rsidR="008F1B45">
        <w:rPr>
          <w:szCs w:val="22"/>
        </w:rPr>
        <w:t xml:space="preserve"> </w:t>
      </w:r>
      <w:r w:rsidR="00297416">
        <w:rPr>
          <w:szCs w:val="22"/>
        </w:rPr>
        <w:t xml:space="preserve">The signal is therefore normalized using the following factor </w:t>
      </w:r>
    </w:p>
    <w:p w:rsidR="0050115C" w:rsidRDefault="00297416" w:rsidP="008F1B45">
      <w:pPr>
        <w:spacing w:before="120"/>
        <w:jc w:val="center"/>
        <w:rPr>
          <w:szCs w:val="22"/>
        </w:rPr>
      </w:pPr>
      <w:r>
        <w:rPr>
          <w:szCs w:val="22"/>
        </w:rPr>
        <w:t>norm = Clip</w:t>
      </w:r>
      <w:r w:rsidRPr="007F3AB1">
        <w:rPr>
          <w:szCs w:val="22"/>
          <w:vertAlign w:val="subscript"/>
        </w:rPr>
        <w:t>[0.5,2]</w:t>
      </w:r>
      <w:r>
        <w:rPr>
          <w:szCs w:val="22"/>
        </w:rPr>
        <w:t>( scal</w:t>
      </w:r>
      <w:r w:rsidRPr="00695DEF">
        <w:rPr>
          <w:szCs w:val="22"/>
          <w:vertAlign w:val="subscript"/>
        </w:rPr>
        <w:t>0</w:t>
      </w:r>
      <w:r w:rsidRPr="00DF2CBE">
        <w:rPr>
          <w:szCs w:val="22"/>
        </w:rPr>
        <w:t xml:space="preserve"> * </w:t>
      </w:r>
      <w:r w:rsidRPr="00695DEF">
        <w:rPr>
          <w:szCs w:val="22"/>
        </w:rPr>
        <w:t>f(</w:t>
      </w:r>
      <w:r w:rsidR="008F1B45">
        <w:rPr>
          <w:szCs w:val="22"/>
        </w:rPr>
        <w:t xml:space="preserve"> </w:t>
      </w:r>
      <w:r w:rsidRPr="00695DEF">
        <w:rPr>
          <w:szCs w:val="22"/>
        </w:rPr>
        <w:t>M</w:t>
      </w:r>
      <w:r w:rsidR="008F1B45">
        <w:rPr>
          <w:szCs w:val="22"/>
        </w:rPr>
        <w:t xml:space="preserve"> </w:t>
      </w:r>
      <w:r w:rsidRPr="00695DEF">
        <w:rPr>
          <w:szCs w:val="22"/>
        </w:rPr>
        <w:t>/</w:t>
      </w:r>
      <w:r w:rsidR="008F1B45">
        <w:rPr>
          <w:szCs w:val="22"/>
        </w:rPr>
        <w:t xml:space="preserve"> </w:t>
      </w:r>
      <w:proofErr w:type="spellStart"/>
      <w:r>
        <w:rPr>
          <w:szCs w:val="22"/>
        </w:rPr>
        <w:t>P</w:t>
      </w:r>
      <w:r w:rsidRPr="00932017">
        <w:rPr>
          <w:szCs w:val="22"/>
          <w:vertAlign w:val="subscript"/>
        </w:rPr>
        <w:t>mod</w:t>
      </w:r>
      <w:proofErr w:type="spellEnd"/>
      <w:r w:rsidR="008F1B45">
        <w:rPr>
          <w:szCs w:val="22"/>
          <w:vertAlign w:val="subscript"/>
        </w:rPr>
        <w:t xml:space="preserve"> </w:t>
      </w:r>
      <w:r w:rsidRPr="00695DEF">
        <w:rPr>
          <w:szCs w:val="22"/>
        </w:rPr>
        <w:t>)</w:t>
      </w:r>
      <w:r>
        <w:rPr>
          <w:szCs w:val="22"/>
        </w:rPr>
        <w:t xml:space="preserve"> </w:t>
      </w:r>
      <w:r w:rsidRPr="00695DEF">
        <w:rPr>
          <w:szCs w:val="22"/>
        </w:rPr>
        <w:t>)</w:t>
      </w:r>
    </w:p>
    <w:p w:rsidR="007F3AB1" w:rsidRDefault="00297416" w:rsidP="00DF2CBE">
      <w:pPr>
        <w:jc w:val="both"/>
        <w:rPr>
          <w:szCs w:val="22"/>
        </w:rPr>
      </w:pPr>
      <w:r>
        <w:rPr>
          <w:szCs w:val="22"/>
        </w:rPr>
        <w:t>the clipping</w:t>
      </w:r>
      <w:r w:rsidRPr="00297416">
        <w:rPr>
          <w:szCs w:val="22"/>
        </w:rPr>
        <w:t xml:space="preserve"> </w:t>
      </w:r>
      <w:r>
        <w:rPr>
          <w:szCs w:val="22"/>
        </w:rPr>
        <w:t>in [0.5, 2] being introduced in</w:t>
      </w:r>
      <w:r w:rsidRPr="00297416">
        <w:rPr>
          <w:szCs w:val="22"/>
        </w:rPr>
        <w:t xml:space="preserve"> </w:t>
      </w:r>
      <w:r>
        <w:rPr>
          <w:szCs w:val="22"/>
        </w:rPr>
        <w:t xml:space="preserve">order to avoid too strong local correction leading to too much details in the dark. </w:t>
      </w:r>
    </w:p>
    <w:p w:rsidR="007F3AB1" w:rsidRDefault="007F3AB1" w:rsidP="007F3AB1">
      <w:pPr>
        <w:jc w:val="both"/>
        <w:rPr>
          <w:szCs w:val="22"/>
        </w:rPr>
      </w:pPr>
      <w:r w:rsidRPr="007F3AB1">
        <w:rPr>
          <w:szCs w:val="22"/>
        </w:rPr>
        <w:t>Practically, the value for M is taken from the input format upper bound</w:t>
      </w:r>
      <w:r w:rsidR="001C6585">
        <w:rPr>
          <w:szCs w:val="22"/>
        </w:rPr>
        <w:t xml:space="preserve"> (</w:t>
      </w:r>
      <w:r w:rsidRPr="007F3AB1">
        <w:rPr>
          <w:szCs w:val="22"/>
        </w:rPr>
        <w:t xml:space="preserve">M=10000 nits in the current implementation of the </w:t>
      </w:r>
      <w:r w:rsidR="001C6585">
        <w:rPr>
          <w:szCs w:val="22"/>
        </w:rPr>
        <w:t>decomposing process)</w:t>
      </w:r>
      <w:r w:rsidRPr="007F3AB1">
        <w:rPr>
          <w:szCs w:val="22"/>
        </w:rPr>
        <w:t>.</w:t>
      </w:r>
      <w:r w:rsidR="008E2AD0">
        <w:rPr>
          <w:szCs w:val="22"/>
        </w:rPr>
        <w:t xml:space="preserve"> </w:t>
      </w:r>
      <w:r w:rsidR="00C64FCE">
        <w:rPr>
          <w:szCs w:val="22"/>
        </w:rPr>
        <w:fldChar w:fldCharType="begin"/>
      </w:r>
      <w:r w:rsidR="008E2AD0">
        <w:rPr>
          <w:szCs w:val="22"/>
        </w:rPr>
        <w:instrText xml:space="preserve"> REF _Ref391472014 \h </w:instrText>
      </w:r>
      <w:r w:rsidR="00C64FCE">
        <w:rPr>
          <w:szCs w:val="22"/>
        </w:rPr>
      </w:r>
      <w:r w:rsidR="00C64FCE">
        <w:rPr>
          <w:szCs w:val="22"/>
        </w:rPr>
        <w:fldChar w:fldCharType="separate"/>
      </w:r>
      <w:r w:rsidR="00B47237" w:rsidRPr="00A22D7F">
        <w:t xml:space="preserve">Figure </w:t>
      </w:r>
      <w:r w:rsidR="00B47237">
        <w:rPr>
          <w:noProof/>
        </w:rPr>
        <w:t>7</w:t>
      </w:r>
      <w:r w:rsidR="00C64FCE">
        <w:rPr>
          <w:szCs w:val="22"/>
        </w:rPr>
        <w:fldChar w:fldCharType="end"/>
      </w:r>
      <w:r w:rsidR="008E2AD0">
        <w:rPr>
          <w:szCs w:val="22"/>
        </w:rPr>
        <w:t xml:space="preserve"> illustrates the coding efficiency gain from this renormalizing.</w:t>
      </w:r>
    </w:p>
    <w:p w:rsidR="00A64C8B" w:rsidRDefault="005A747C" w:rsidP="00A64C8B">
      <w:pPr>
        <w:jc w:val="center"/>
        <w:rPr>
          <w:szCs w:val="22"/>
        </w:rPr>
      </w:pPr>
      <w:r w:rsidRPr="00DF2CBE">
        <w:rPr>
          <w:noProof/>
          <w:szCs w:val="22"/>
          <w:bdr w:val="single" w:sz="4" w:space="0" w:color="auto"/>
          <w:lang w:eastAsia="ja-JP"/>
        </w:rPr>
        <w:drawing>
          <wp:inline distT="0" distB="0" distL="0" distR="0">
            <wp:extent cx="2544235" cy="1923690"/>
            <wp:effectExtent l="0" t="0" r="8890" b="635"/>
            <wp:docPr id="12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1316" t="2623" r="23158" b="2547"/>
                    <a:stretch/>
                  </pic:blipFill>
                  <pic:spPr bwMode="auto">
                    <a:xfrm>
                      <a:off x="0" y="0"/>
                      <a:ext cx="2542135" cy="1922102"/>
                    </a:xfrm>
                    <a:prstGeom prst="rect">
                      <a:avLst/>
                    </a:prstGeom>
                    <a:noFill/>
                    <a:ln>
                      <a:noFill/>
                    </a:ln>
                    <a:extLst>
                      <a:ext uri="{53640926-AAD7-44D8-BBD7-CCE9431645EC}">
                        <a14:shadowObscured xmlns:a14="http://schemas.microsoft.com/office/drawing/2010/main"/>
                      </a:ext>
                    </a:extLst>
                  </pic:spPr>
                </pic:pic>
              </a:graphicData>
            </a:graphic>
          </wp:inline>
        </w:drawing>
      </w:r>
    </w:p>
    <w:p w:rsidR="00A64C8B" w:rsidRDefault="00A64C8B" w:rsidP="00A64C8B">
      <w:pPr>
        <w:pStyle w:val="Caption"/>
        <w:jc w:val="center"/>
      </w:pPr>
      <w:bookmarkStart w:id="498" w:name="_Ref391472014"/>
      <w:r w:rsidRPr="00A22D7F">
        <w:t xml:space="preserve">Figure </w:t>
      </w:r>
      <w:r w:rsidR="00C64FCE">
        <w:fldChar w:fldCharType="begin"/>
      </w:r>
      <w:r w:rsidR="00C563E1">
        <w:instrText xml:space="preserve"> SEQ Figure \* ARABIC </w:instrText>
      </w:r>
      <w:r w:rsidR="00C64FCE">
        <w:fldChar w:fldCharType="separate"/>
      </w:r>
      <w:r w:rsidR="00B47237">
        <w:rPr>
          <w:noProof/>
        </w:rPr>
        <w:t>7</w:t>
      </w:r>
      <w:r w:rsidR="00C64FCE">
        <w:rPr>
          <w:noProof/>
        </w:rPr>
        <w:fldChar w:fldCharType="end"/>
      </w:r>
      <w:bookmarkEnd w:id="498"/>
      <w:r w:rsidRPr="00A22D7F">
        <w:t xml:space="preserve">: </w:t>
      </w:r>
      <w:r>
        <w:t xml:space="preserve">effect of the local mapping </w:t>
      </w:r>
      <w:proofErr w:type="spellStart"/>
      <w:r w:rsidR="00932017" w:rsidRPr="007F3AB1">
        <w:rPr>
          <w:szCs w:val="22"/>
        </w:rPr>
        <w:t>f</w:t>
      </w:r>
      <w:r w:rsidR="00932017">
        <w:rPr>
          <w:szCs w:val="22"/>
          <w:vertAlign w:val="subscript"/>
        </w:rPr>
        <w:t>Pmod</w:t>
      </w:r>
      <w:proofErr w:type="spellEnd"/>
      <w:r w:rsidR="00932017">
        <w:t xml:space="preserve"> </w:t>
      </w:r>
      <w:r>
        <w:t>(orange) compared to the global mapping f (red) on the test sequence Balloon. Curves are kb/s vs. PSNR Lab2000 (dB)</w:t>
      </w:r>
      <w:r w:rsidRPr="00A22D7F">
        <w:t> </w:t>
      </w:r>
    </w:p>
    <w:p w:rsidR="002A6B9E" w:rsidRPr="00CB41B1" w:rsidRDefault="002A6B9E" w:rsidP="002A6B9E">
      <w:pPr>
        <w:pStyle w:val="Heading1"/>
      </w:pPr>
      <w:bookmarkStart w:id="499" w:name="_Toc391472233"/>
      <w:bookmarkStart w:id="500" w:name="_Toc391472234"/>
      <w:bookmarkStart w:id="501" w:name="_Toc391472235"/>
      <w:bookmarkStart w:id="502" w:name="_Toc391472236"/>
      <w:bookmarkStart w:id="503" w:name="_Toc391472237"/>
      <w:bookmarkStart w:id="504" w:name="_Toc391472238"/>
      <w:bookmarkStart w:id="505" w:name="_Toc391472239"/>
      <w:bookmarkStart w:id="506" w:name="_Toc391480827"/>
      <w:bookmarkEnd w:id="499"/>
      <w:bookmarkEnd w:id="500"/>
      <w:bookmarkEnd w:id="501"/>
      <w:bookmarkEnd w:id="502"/>
      <w:bookmarkEnd w:id="503"/>
      <w:bookmarkEnd w:id="504"/>
      <w:bookmarkEnd w:id="505"/>
      <w:r w:rsidRPr="00CB41B1">
        <w:t>Patent rights declaration(s)</w:t>
      </w:r>
      <w:bookmarkEnd w:id="506"/>
    </w:p>
    <w:p w:rsidR="002A6B9E" w:rsidRDefault="002A6B9E" w:rsidP="002A6B9E">
      <w:pPr>
        <w:jc w:val="both"/>
        <w:rPr>
          <w:b/>
          <w:szCs w:val="22"/>
        </w:rPr>
      </w:pPr>
      <w:r w:rsidRPr="00CB41B1">
        <w:rPr>
          <w:b/>
          <w:szCs w:val="22"/>
        </w:rPr>
        <w:t>Technicolor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297416" w:rsidRDefault="00297416">
      <w:pPr>
        <w:tabs>
          <w:tab w:val="clear" w:pos="360"/>
          <w:tab w:val="clear" w:pos="720"/>
          <w:tab w:val="clear" w:pos="1080"/>
          <w:tab w:val="clear" w:pos="1440"/>
        </w:tabs>
        <w:overflowPunct/>
        <w:autoSpaceDE/>
        <w:autoSpaceDN/>
        <w:adjustRightInd/>
        <w:spacing w:before="0"/>
        <w:textAlignment w:val="auto"/>
        <w:rPr>
          <w:b/>
          <w:szCs w:val="22"/>
        </w:rPr>
      </w:pPr>
      <w:r>
        <w:rPr>
          <w:b/>
          <w:szCs w:val="22"/>
        </w:rPr>
        <w:br w:type="page"/>
      </w:r>
    </w:p>
    <w:p w:rsidR="00BB3014" w:rsidRDefault="00BB3014" w:rsidP="00BB3014">
      <w:pPr>
        <w:pStyle w:val="Heading1"/>
      </w:pPr>
      <w:bookmarkStart w:id="507" w:name="_Toc391472241"/>
      <w:bookmarkStart w:id="508" w:name="_Toc391480828"/>
      <w:bookmarkEnd w:id="507"/>
      <w:r>
        <w:lastRenderedPageBreak/>
        <w:t>Annex: the</w:t>
      </w:r>
      <w:r w:rsidRPr="00BB3014">
        <w:t xml:space="preserve"> </w:t>
      </w:r>
      <w:proofErr w:type="spellStart"/>
      <w:r w:rsidRPr="00CB41B1">
        <w:t>L</w:t>
      </w:r>
      <w:r>
        <w:t>ã</w:t>
      </w:r>
      <w:proofErr w:type="spellEnd"/>
      <w:r>
        <w:t>ᵬ</w:t>
      </w:r>
      <w:r w:rsidRPr="00CB41B1">
        <w:t xml:space="preserve"> color space</w:t>
      </w:r>
      <w:bookmarkEnd w:id="508"/>
    </w:p>
    <w:p w:rsidR="00BB3014" w:rsidRPr="00CB41B1" w:rsidRDefault="00BB3014" w:rsidP="00BB3014">
      <w:pPr>
        <w:jc w:val="both"/>
        <w:rPr>
          <w:szCs w:val="22"/>
        </w:rPr>
      </w:pPr>
      <w:r w:rsidRPr="00CB41B1">
        <w:rPr>
          <w:szCs w:val="22"/>
        </w:rPr>
        <w:t xml:space="preserve">A color space is said to be perceptual if </w:t>
      </w:r>
    </w:p>
    <w:p w:rsidR="00BB3014" w:rsidRPr="00CB41B1" w:rsidRDefault="00BB3014" w:rsidP="00BB3014">
      <w:pPr>
        <w:pStyle w:val="ListParagraph"/>
        <w:numPr>
          <w:ilvl w:val="0"/>
          <w:numId w:val="32"/>
        </w:numPr>
        <w:rPr>
          <w:rFonts w:ascii="Times New Roman" w:hAnsi="Times New Roman"/>
          <w:lang w:val="en-US"/>
        </w:rPr>
      </w:pPr>
      <w:r w:rsidRPr="00CB41B1">
        <w:rPr>
          <w:rFonts w:ascii="Times New Roman" w:hAnsi="Times New Roman"/>
          <w:lang w:val="en-US"/>
        </w:rPr>
        <w:t>it is three dimensional and has for components</w:t>
      </w:r>
    </w:p>
    <w:p w:rsidR="00BB3014" w:rsidRPr="00CB41B1" w:rsidRDefault="00BB3014" w:rsidP="00BB3014">
      <w:pPr>
        <w:pStyle w:val="ListParagraph"/>
        <w:numPr>
          <w:ilvl w:val="1"/>
          <w:numId w:val="32"/>
        </w:numPr>
        <w:rPr>
          <w:rFonts w:ascii="Times New Roman" w:hAnsi="Times New Roman"/>
          <w:lang w:val="en-US"/>
        </w:rPr>
      </w:pPr>
      <w:r w:rsidRPr="00CB41B1">
        <w:rPr>
          <w:rFonts w:ascii="Times New Roman" w:hAnsi="Times New Roman"/>
          <w:lang w:val="en-US"/>
        </w:rPr>
        <w:t>one luminance L</w:t>
      </w:r>
    </w:p>
    <w:p w:rsidR="00BB3014" w:rsidRPr="00CB41B1" w:rsidRDefault="00BB3014" w:rsidP="00BB3014">
      <w:pPr>
        <w:pStyle w:val="ListParagraph"/>
        <w:numPr>
          <w:ilvl w:val="1"/>
          <w:numId w:val="32"/>
        </w:numPr>
        <w:rPr>
          <w:rFonts w:ascii="Times New Roman" w:hAnsi="Times New Roman"/>
          <w:lang w:val="en-US"/>
        </w:rPr>
      </w:pPr>
      <w:r w:rsidRPr="00CB41B1">
        <w:rPr>
          <w:rFonts w:ascii="Times New Roman" w:hAnsi="Times New Roman"/>
          <w:lang w:val="en-US"/>
        </w:rPr>
        <w:t xml:space="preserve">two </w:t>
      </w:r>
      <w:proofErr w:type="spellStart"/>
      <w:r w:rsidRPr="00CB41B1">
        <w:rPr>
          <w:rFonts w:ascii="Times New Roman" w:hAnsi="Times New Roman"/>
          <w:lang w:val="en-US"/>
        </w:rPr>
        <w:t>chrominance</w:t>
      </w:r>
      <w:r>
        <w:rPr>
          <w:rFonts w:ascii="Times New Roman" w:hAnsi="Times New Roman"/>
          <w:lang w:val="en-US"/>
        </w:rPr>
        <w:t>s</w:t>
      </w:r>
      <w:proofErr w:type="spellEnd"/>
      <w:r w:rsidRPr="00CB41B1">
        <w:rPr>
          <w:rFonts w:ascii="Times New Roman" w:hAnsi="Times New Roman"/>
          <w:lang w:val="en-US"/>
        </w:rPr>
        <w:t xml:space="preserve"> C</w:t>
      </w:r>
      <w:r w:rsidRPr="00CB41B1">
        <w:rPr>
          <w:rFonts w:ascii="Times New Roman" w:hAnsi="Times New Roman"/>
          <w:vertAlign w:val="subscript"/>
          <w:lang w:val="en-US"/>
        </w:rPr>
        <w:t>1</w:t>
      </w:r>
      <w:r w:rsidRPr="00CB41B1">
        <w:rPr>
          <w:rFonts w:ascii="Times New Roman" w:hAnsi="Times New Roman"/>
          <w:lang w:val="en-US"/>
        </w:rPr>
        <w:t xml:space="preserve"> and C</w:t>
      </w:r>
      <w:r w:rsidRPr="00CB41B1">
        <w:rPr>
          <w:rFonts w:ascii="Times New Roman" w:hAnsi="Times New Roman"/>
          <w:vertAlign w:val="subscript"/>
          <w:lang w:val="en-US"/>
        </w:rPr>
        <w:t>2</w:t>
      </w:r>
    </w:p>
    <w:p w:rsidR="00BB3014" w:rsidRPr="00CB41B1" w:rsidRDefault="00BB3014" w:rsidP="00BB3014">
      <w:pPr>
        <w:pStyle w:val="ListParagraph"/>
        <w:numPr>
          <w:ilvl w:val="0"/>
          <w:numId w:val="32"/>
        </w:numPr>
        <w:rPr>
          <w:rFonts w:ascii="Times New Roman" w:hAnsi="Times New Roman"/>
          <w:lang w:val="en-US"/>
        </w:rPr>
      </w:pPr>
      <w:r>
        <w:rPr>
          <w:rFonts w:ascii="Times New Roman" w:hAnsi="Times New Roman"/>
          <w:lang w:val="en-US"/>
        </w:rPr>
        <w:t>a distance</w:t>
      </w:r>
      <w:r w:rsidRPr="00CB41B1">
        <w:rPr>
          <w:rFonts w:ascii="Times New Roman" w:hAnsi="Times New Roman"/>
          <w:lang w:val="en-US"/>
        </w:rPr>
        <w:t xml:space="preserve"> d </w:t>
      </w:r>
      <w:r>
        <w:rPr>
          <w:rFonts w:ascii="Times New Roman" w:hAnsi="Times New Roman"/>
          <w:lang w:val="en-US"/>
        </w:rPr>
        <w:t>is defined on the space</w:t>
      </w:r>
      <w:r w:rsidRPr="00CB41B1">
        <w:rPr>
          <w:rFonts w:ascii="Times New Roman" w:hAnsi="Times New Roman"/>
          <w:lang w:val="en-US"/>
        </w:rPr>
        <w:t xml:space="preserve">, i.e. </w:t>
      </w:r>
      <w:r>
        <w:rPr>
          <w:rFonts w:ascii="Times New Roman" w:hAnsi="Times New Roman"/>
          <w:lang w:val="en-US"/>
        </w:rPr>
        <w:t>this is a metric space</w:t>
      </w:r>
    </w:p>
    <w:p w:rsidR="00BB3014" w:rsidRPr="00CB41B1" w:rsidRDefault="00BB3014" w:rsidP="00BB3014">
      <w:pPr>
        <w:pStyle w:val="ListParagraph"/>
        <w:numPr>
          <w:ilvl w:val="0"/>
          <w:numId w:val="32"/>
        </w:numPr>
        <w:rPr>
          <w:rFonts w:ascii="Times New Roman" w:hAnsi="Times New Roman"/>
          <w:lang w:val="en-US"/>
        </w:rPr>
      </w:pPr>
      <w:r w:rsidRPr="00CB41B1">
        <w:rPr>
          <w:rFonts w:ascii="Times New Roman" w:hAnsi="Times New Roman"/>
          <w:lang w:val="en-US"/>
        </w:rPr>
        <w:t>the distance between two points  (L,C</w:t>
      </w:r>
      <w:r w:rsidRPr="00CB41B1">
        <w:rPr>
          <w:rFonts w:ascii="Times New Roman" w:hAnsi="Times New Roman"/>
          <w:vertAlign w:val="subscript"/>
          <w:lang w:val="en-US"/>
        </w:rPr>
        <w:t>1</w:t>
      </w:r>
      <w:r w:rsidRPr="00CB41B1">
        <w:rPr>
          <w:rFonts w:ascii="Times New Roman" w:hAnsi="Times New Roman"/>
          <w:lang w:val="en-US"/>
        </w:rPr>
        <w:t>,C</w:t>
      </w:r>
      <w:r w:rsidRPr="00CB41B1">
        <w:rPr>
          <w:rFonts w:ascii="Times New Roman" w:hAnsi="Times New Roman"/>
          <w:vertAlign w:val="subscript"/>
          <w:lang w:val="en-US"/>
        </w:rPr>
        <w:t>2</w:t>
      </w:r>
      <w:r w:rsidRPr="00CB41B1">
        <w:rPr>
          <w:rFonts w:ascii="Times New Roman" w:hAnsi="Times New Roman"/>
          <w:lang w:val="en-US"/>
        </w:rPr>
        <w:t>) et (L’,C’</w:t>
      </w:r>
      <w:r w:rsidRPr="00CB41B1">
        <w:rPr>
          <w:rFonts w:ascii="Times New Roman" w:hAnsi="Times New Roman"/>
          <w:vertAlign w:val="subscript"/>
          <w:lang w:val="en-US"/>
        </w:rPr>
        <w:t>1</w:t>
      </w:r>
      <w:r w:rsidRPr="00CB41B1">
        <w:rPr>
          <w:rFonts w:ascii="Times New Roman" w:hAnsi="Times New Roman"/>
          <w:lang w:val="en-US"/>
        </w:rPr>
        <w:t>,C’</w:t>
      </w:r>
      <w:r w:rsidRPr="00CB41B1">
        <w:rPr>
          <w:rFonts w:ascii="Times New Roman" w:hAnsi="Times New Roman"/>
          <w:vertAlign w:val="subscript"/>
          <w:lang w:val="en-US"/>
        </w:rPr>
        <w:t>2</w:t>
      </w:r>
      <w:r w:rsidRPr="00CB41B1">
        <w:rPr>
          <w:rFonts w:ascii="Times New Roman" w:hAnsi="Times New Roman"/>
          <w:lang w:val="en-US"/>
        </w:rPr>
        <w:t xml:space="preserve">) is proportional  to the visual perceptual difference between these two points </w:t>
      </w:r>
    </w:p>
    <w:p w:rsidR="00BB3014" w:rsidRPr="00CB41B1" w:rsidRDefault="00BB3014" w:rsidP="00BB3014">
      <w:pPr>
        <w:jc w:val="both"/>
      </w:pPr>
      <w:r w:rsidRPr="00CB41B1">
        <w:t>Of course, this an imperfect mathematical experimental construction which is supposed to vary depending on each individual.</w:t>
      </w:r>
      <w:r>
        <w:t xml:space="preserve"> However, we will suppose that the perceptual space is perfect; in particular there exists a maximum perceptual bound </w:t>
      </w:r>
      <w:r w:rsidRPr="00CB41B1">
        <w:t xml:space="preserve">ΔE </w:t>
      </w:r>
      <w:r>
        <w:t xml:space="preserve">below  which human beings cannot perceive any difference two colors if the following inequality is </w:t>
      </w:r>
    </w:p>
    <w:p w:rsidR="00BB3014" w:rsidRPr="00CB41B1" w:rsidRDefault="00BB3014" w:rsidP="00BB3014">
      <w:pPr>
        <w:jc w:val="center"/>
      </w:pPr>
      <w:r w:rsidRPr="00CB41B1">
        <w:t>d((L,C</w:t>
      </w:r>
      <w:r w:rsidRPr="00CB41B1">
        <w:rPr>
          <w:vertAlign w:val="subscript"/>
        </w:rPr>
        <w:t>1</w:t>
      </w:r>
      <w:r w:rsidRPr="00CB41B1">
        <w:t>,C</w:t>
      </w:r>
      <w:r w:rsidRPr="00CB41B1">
        <w:rPr>
          <w:vertAlign w:val="subscript"/>
        </w:rPr>
        <w:t>2</w:t>
      </w:r>
      <w:r w:rsidRPr="00CB41B1">
        <w:t>), (L’,C’</w:t>
      </w:r>
      <w:r w:rsidRPr="00CB41B1">
        <w:rPr>
          <w:vertAlign w:val="subscript"/>
        </w:rPr>
        <w:t>1</w:t>
      </w:r>
      <w:r w:rsidRPr="00CB41B1">
        <w:t>,C’</w:t>
      </w:r>
      <w:r w:rsidRPr="00CB41B1">
        <w:rPr>
          <w:vertAlign w:val="subscript"/>
        </w:rPr>
        <w:t>2</w:t>
      </w:r>
      <w:r w:rsidRPr="00CB41B1">
        <w:t>))&lt; ΔE.</w:t>
      </w:r>
    </w:p>
    <w:p w:rsidR="00BB3014" w:rsidRPr="00CB41B1" w:rsidRDefault="00BB3014" w:rsidP="00BB3014">
      <w:pPr>
        <w:jc w:val="both"/>
      </w:pPr>
      <w:r>
        <w:t xml:space="preserve">The </w:t>
      </w:r>
      <w:r w:rsidRPr="00CB41B1">
        <w:t xml:space="preserve">perceptual color space is said to be Euclidian if the metric is Euclidian. This means that the metric follows the formula </w:t>
      </w:r>
    </w:p>
    <w:p w:rsidR="00BB3014" w:rsidRPr="0060690B" w:rsidRDefault="00BB3014" w:rsidP="00BB3014">
      <w:pPr>
        <w:jc w:val="center"/>
      </w:pPr>
      <w:r w:rsidRPr="00CB41B1">
        <w:t>d</w:t>
      </w:r>
      <w:r w:rsidRPr="0060690B">
        <w:t>((L,C</w:t>
      </w:r>
      <w:r w:rsidRPr="0060690B">
        <w:rPr>
          <w:vertAlign w:val="subscript"/>
        </w:rPr>
        <w:t>1</w:t>
      </w:r>
      <w:r w:rsidRPr="0060690B">
        <w:t>,C</w:t>
      </w:r>
      <w:r w:rsidRPr="0060690B">
        <w:rPr>
          <w:vertAlign w:val="subscript"/>
        </w:rPr>
        <w:t>2</w:t>
      </w:r>
      <w:r w:rsidRPr="0060690B">
        <w:t>), (L’,C’</w:t>
      </w:r>
      <w:r w:rsidRPr="0060690B">
        <w:rPr>
          <w:vertAlign w:val="subscript"/>
        </w:rPr>
        <w:t>1</w:t>
      </w:r>
      <w:r w:rsidRPr="0060690B">
        <w:t>,C’</w:t>
      </w:r>
      <w:r w:rsidRPr="0060690B">
        <w:rPr>
          <w:vertAlign w:val="subscript"/>
        </w:rPr>
        <w:t>2</w:t>
      </w:r>
      <w:r w:rsidRPr="0060690B">
        <w:t>))² = (L-L’)² +( C</w:t>
      </w:r>
      <w:r w:rsidRPr="0060690B">
        <w:rPr>
          <w:vertAlign w:val="subscript"/>
        </w:rPr>
        <w:t>1</w:t>
      </w:r>
      <w:r w:rsidRPr="0060690B">
        <w:t>- C’</w:t>
      </w:r>
      <w:r w:rsidRPr="0060690B">
        <w:rPr>
          <w:vertAlign w:val="subscript"/>
        </w:rPr>
        <w:t>1</w:t>
      </w:r>
      <w:r w:rsidRPr="0060690B">
        <w:t>)² +( C</w:t>
      </w:r>
      <w:r w:rsidRPr="0060690B">
        <w:rPr>
          <w:vertAlign w:val="subscript"/>
        </w:rPr>
        <w:t>2</w:t>
      </w:r>
      <w:r w:rsidRPr="0060690B">
        <w:t>- C’</w:t>
      </w:r>
      <w:r w:rsidRPr="0060690B">
        <w:rPr>
          <w:vertAlign w:val="subscript"/>
        </w:rPr>
        <w:t>2</w:t>
      </w:r>
      <w:r w:rsidRPr="0060690B">
        <w:t>)²</w:t>
      </w:r>
    </w:p>
    <w:p w:rsidR="00BB3014" w:rsidRDefault="00BB3014" w:rsidP="00BB3014">
      <w:pPr>
        <w:jc w:val="both"/>
        <w:rPr>
          <w:szCs w:val="22"/>
        </w:rPr>
      </w:pPr>
      <w:r w:rsidRPr="00CB41B1">
        <w:t>A well-known example of Euclidian perceptual space is the Lab76 described hereafter.</w:t>
      </w:r>
      <w:r>
        <w:t xml:space="preserve"> </w:t>
      </w:r>
      <w:r w:rsidRPr="00CB41B1">
        <w:t xml:space="preserve">It is deduced from the universal space XYZ by using the following transform for a </w:t>
      </w:r>
      <w:r>
        <w:t xml:space="preserve">given </w:t>
      </w:r>
      <w:r w:rsidRPr="00CB41B1">
        <w:t xml:space="preserve">triplet </w:t>
      </w:r>
      <w:r w:rsidRPr="00311533">
        <w:rPr>
          <w:szCs w:val="22"/>
        </w:rPr>
        <w:t>(</w:t>
      </w:r>
      <w:proofErr w:type="spellStart"/>
      <w:r w:rsidRPr="00311533">
        <w:rPr>
          <w:szCs w:val="22"/>
        </w:rPr>
        <w:t>X</w:t>
      </w:r>
      <w:r w:rsidRPr="00311533">
        <w:rPr>
          <w:szCs w:val="22"/>
          <w:vertAlign w:val="subscript"/>
        </w:rPr>
        <w:t>n</w:t>
      </w:r>
      <w:proofErr w:type="spellEnd"/>
      <w:r w:rsidRPr="00311533">
        <w:rPr>
          <w:szCs w:val="22"/>
        </w:rPr>
        <w:t xml:space="preserve">, </w:t>
      </w:r>
      <w:proofErr w:type="spellStart"/>
      <w:r w:rsidRPr="00311533">
        <w:rPr>
          <w:szCs w:val="22"/>
        </w:rPr>
        <w:t>Y</w:t>
      </w:r>
      <w:r w:rsidRPr="00311533">
        <w:rPr>
          <w:szCs w:val="22"/>
          <w:vertAlign w:val="subscript"/>
        </w:rPr>
        <w:t>n</w:t>
      </w:r>
      <w:proofErr w:type="spellEnd"/>
      <w:r w:rsidRPr="00311533">
        <w:rPr>
          <w:szCs w:val="22"/>
        </w:rPr>
        <w:t>, Z</w:t>
      </w:r>
      <w:r w:rsidRPr="00311533">
        <w:rPr>
          <w:szCs w:val="22"/>
          <w:vertAlign w:val="subscript"/>
        </w:rPr>
        <w:t>n</w:t>
      </w:r>
      <w:r w:rsidRPr="00311533">
        <w:rPr>
          <w:szCs w:val="22"/>
        </w:rPr>
        <w:t>)</w:t>
      </w:r>
      <w:r>
        <w:rPr>
          <w:szCs w:val="22"/>
        </w:rPr>
        <w:t xml:space="preserve"> </w:t>
      </w:r>
      <w:r w:rsidRPr="00CB41B1">
        <w:t xml:space="preserve">of </w:t>
      </w:r>
      <w:r>
        <w:t xml:space="preserve">reference lightning. </w:t>
      </w:r>
      <w:r w:rsidRPr="00CB41B1">
        <w:t xml:space="preserve">The transform to the </w:t>
      </w:r>
      <w:r w:rsidRPr="00CB41B1">
        <w:rPr>
          <w:szCs w:val="22"/>
        </w:rPr>
        <w:t xml:space="preserve"> perceptual space Lab CIE1976 is performed by the equations</w:t>
      </w:r>
    </w:p>
    <w:p w:rsidR="00BB3014" w:rsidRPr="00CB41B1" w:rsidRDefault="00BB3014" w:rsidP="00BB3014">
      <w:pPr>
        <w:rPr>
          <w:szCs w:val="22"/>
        </w:rPr>
      </w:pPr>
    </w:p>
    <w:p w:rsidR="00BB3014" w:rsidRPr="00CB41B1" w:rsidRDefault="00BB3014" w:rsidP="00BB3014">
      <w:pPr>
        <w:numPr>
          <w:ilvl w:val="0"/>
          <w:numId w:val="33"/>
        </w:numPr>
        <w:tabs>
          <w:tab w:val="clear" w:pos="360"/>
          <w:tab w:val="clear" w:pos="720"/>
          <w:tab w:val="clear" w:pos="1080"/>
          <w:tab w:val="clear" w:pos="1440"/>
        </w:tabs>
        <w:overflowPunct/>
        <w:autoSpaceDE/>
        <w:autoSpaceDN/>
        <w:adjustRightInd/>
        <w:spacing w:before="0"/>
        <w:jc w:val="both"/>
        <w:textAlignment w:val="auto"/>
        <w:rPr>
          <w:szCs w:val="22"/>
        </w:rPr>
      </w:pPr>
      <w:r w:rsidRPr="00CB41B1">
        <w:rPr>
          <w:szCs w:val="22"/>
        </w:rPr>
        <w:t>L = 116f(Y/</w:t>
      </w:r>
      <w:proofErr w:type="spellStart"/>
      <w:r w:rsidRPr="00CB41B1">
        <w:rPr>
          <w:szCs w:val="22"/>
        </w:rPr>
        <w:t>Y</w:t>
      </w:r>
      <w:r w:rsidRPr="00CB41B1">
        <w:rPr>
          <w:szCs w:val="22"/>
          <w:vertAlign w:val="subscript"/>
        </w:rPr>
        <w:t>n</w:t>
      </w:r>
      <w:proofErr w:type="spellEnd"/>
      <w:r w:rsidRPr="00CB41B1">
        <w:rPr>
          <w:szCs w:val="22"/>
        </w:rPr>
        <w:t>)-16</w:t>
      </w:r>
    </w:p>
    <w:p w:rsidR="00BB3014" w:rsidRPr="00CB41B1" w:rsidRDefault="00BB3014" w:rsidP="00BB3014">
      <w:pPr>
        <w:numPr>
          <w:ilvl w:val="0"/>
          <w:numId w:val="33"/>
        </w:numPr>
        <w:tabs>
          <w:tab w:val="clear" w:pos="360"/>
          <w:tab w:val="clear" w:pos="720"/>
          <w:tab w:val="clear" w:pos="1080"/>
          <w:tab w:val="clear" w:pos="1440"/>
        </w:tabs>
        <w:overflowPunct/>
        <w:autoSpaceDE/>
        <w:autoSpaceDN/>
        <w:adjustRightInd/>
        <w:spacing w:before="0"/>
        <w:jc w:val="both"/>
        <w:textAlignment w:val="auto"/>
        <w:rPr>
          <w:szCs w:val="22"/>
        </w:rPr>
      </w:pPr>
      <w:r w:rsidRPr="00CB41B1">
        <w:rPr>
          <w:szCs w:val="22"/>
        </w:rPr>
        <w:t>a = 500(f(X/</w:t>
      </w:r>
      <w:proofErr w:type="spellStart"/>
      <w:r w:rsidRPr="00CB41B1">
        <w:rPr>
          <w:szCs w:val="22"/>
        </w:rPr>
        <w:t>X</w:t>
      </w:r>
      <w:r w:rsidRPr="00CB41B1">
        <w:rPr>
          <w:szCs w:val="22"/>
          <w:vertAlign w:val="subscript"/>
        </w:rPr>
        <w:t>n</w:t>
      </w:r>
      <w:proofErr w:type="spellEnd"/>
      <w:r w:rsidRPr="00CB41B1">
        <w:rPr>
          <w:szCs w:val="22"/>
        </w:rPr>
        <w:t>)-f(Y/</w:t>
      </w:r>
      <w:proofErr w:type="spellStart"/>
      <w:r w:rsidRPr="00CB41B1">
        <w:rPr>
          <w:szCs w:val="22"/>
        </w:rPr>
        <w:t>Y</w:t>
      </w:r>
      <w:r w:rsidRPr="00CB41B1">
        <w:rPr>
          <w:szCs w:val="22"/>
          <w:vertAlign w:val="subscript"/>
        </w:rPr>
        <w:t>n</w:t>
      </w:r>
      <w:proofErr w:type="spellEnd"/>
      <w:r w:rsidRPr="00CB41B1">
        <w:rPr>
          <w:szCs w:val="22"/>
        </w:rPr>
        <w:t>))</w:t>
      </w:r>
    </w:p>
    <w:p w:rsidR="00BB3014" w:rsidRPr="00CB41B1" w:rsidRDefault="00BB3014" w:rsidP="00BB3014">
      <w:pPr>
        <w:numPr>
          <w:ilvl w:val="0"/>
          <w:numId w:val="33"/>
        </w:numPr>
        <w:tabs>
          <w:tab w:val="clear" w:pos="360"/>
          <w:tab w:val="clear" w:pos="720"/>
          <w:tab w:val="clear" w:pos="1080"/>
          <w:tab w:val="clear" w:pos="1440"/>
        </w:tabs>
        <w:overflowPunct/>
        <w:autoSpaceDE/>
        <w:autoSpaceDN/>
        <w:adjustRightInd/>
        <w:spacing w:before="0"/>
        <w:jc w:val="both"/>
        <w:textAlignment w:val="auto"/>
        <w:rPr>
          <w:szCs w:val="22"/>
        </w:rPr>
      </w:pPr>
      <w:r w:rsidRPr="00CB41B1">
        <w:rPr>
          <w:szCs w:val="22"/>
        </w:rPr>
        <w:t>b = 200(f(Y/</w:t>
      </w:r>
      <w:proofErr w:type="spellStart"/>
      <w:r w:rsidRPr="00CB41B1">
        <w:rPr>
          <w:szCs w:val="22"/>
        </w:rPr>
        <w:t>Y</w:t>
      </w:r>
      <w:r w:rsidRPr="00CB41B1">
        <w:rPr>
          <w:szCs w:val="22"/>
          <w:vertAlign w:val="subscript"/>
        </w:rPr>
        <w:t>n</w:t>
      </w:r>
      <w:proofErr w:type="spellEnd"/>
      <w:r w:rsidRPr="00CB41B1">
        <w:rPr>
          <w:szCs w:val="22"/>
        </w:rPr>
        <w:t>) – f(Z/Z</w:t>
      </w:r>
      <w:r w:rsidRPr="00CB41B1">
        <w:rPr>
          <w:szCs w:val="22"/>
          <w:vertAlign w:val="subscript"/>
        </w:rPr>
        <w:t>n</w:t>
      </w:r>
      <w:r w:rsidRPr="00CB41B1">
        <w:rPr>
          <w:szCs w:val="22"/>
        </w:rPr>
        <w:t>))</w:t>
      </w:r>
    </w:p>
    <w:p w:rsidR="00BB3014" w:rsidRPr="00CB41B1" w:rsidRDefault="00BB3014" w:rsidP="00BB3014">
      <w:pPr>
        <w:rPr>
          <w:szCs w:val="22"/>
        </w:rPr>
      </w:pPr>
      <w:r w:rsidRPr="00CB41B1">
        <w:rPr>
          <w:szCs w:val="22"/>
        </w:rPr>
        <w:t xml:space="preserve">where f is essentially a gamma function of order 1/3, </w:t>
      </w:r>
      <w:r>
        <w:rPr>
          <w:szCs w:val="22"/>
        </w:rPr>
        <w:t>say</w:t>
      </w:r>
    </w:p>
    <w:p w:rsidR="00BB3014" w:rsidRPr="00CB41B1" w:rsidRDefault="00BB3014" w:rsidP="00BB3014">
      <w:pPr>
        <w:jc w:val="center"/>
        <w:rPr>
          <w:szCs w:val="22"/>
        </w:rPr>
      </w:pPr>
      <w:r w:rsidRPr="00CB41B1">
        <w:rPr>
          <w:szCs w:val="22"/>
        </w:rPr>
        <w:t>f(r) =  r</w:t>
      </w:r>
      <w:r w:rsidRPr="00BB3014">
        <w:rPr>
          <w:szCs w:val="22"/>
        </w:rPr>
        <w:t>^(1/3)</w:t>
      </w:r>
      <w:r w:rsidRPr="00CB41B1">
        <w:rPr>
          <w:szCs w:val="22"/>
        </w:rPr>
        <w:tab/>
      </w:r>
      <w:r w:rsidRPr="00CB41B1">
        <w:rPr>
          <w:szCs w:val="22"/>
        </w:rPr>
        <w:tab/>
      </w:r>
      <w:r>
        <w:rPr>
          <w:szCs w:val="22"/>
        </w:rPr>
        <w:t>if</w:t>
      </w:r>
      <w:r w:rsidRPr="00CB41B1">
        <w:rPr>
          <w:szCs w:val="22"/>
        </w:rPr>
        <w:t xml:space="preserve"> r&gt;(6/29)^</w:t>
      </w:r>
      <w:r w:rsidRPr="00BB3014">
        <w:rPr>
          <w:szCs w:val="22"/>
        </w:rPr>
        <w:t>3</w:t>
      </w:r>
      <w:r w:rsidRPr="00CB41B1">
        <w:rPr>
          <w:szCs w:val="22"/>
        </w:rPr>
        <w:t>,</w:t>
      </w:r>
    </w:p>
    <w:p w:rsidR="00BB3014" w:rsidRPr="00CB41B1" w:rsidRDefault="00BB3014" w:rsidP="00BB3014">
      <w:pPr>
        <w:jc w:val="center"/>
        <w:rPr>
          <w:szCs w:val="22"/>
        </w:rPr>
      </w:pPr>
      <w:r w:rsidRPr="00CB41B1">
        <w:rPr>
          <w:szCs w:val="22"/>
        </w:rPr>
        <w:t>f(r) = 1/3*(29/6)^</w:t>
      </w:r>
      <w:r w:rsidRPr="00BB3014">
        <w:rPr>
          <w:szCs w:val="22"/>
        </w:rPr>
        <w:t>2</w:t>
      </w:r>
      <w:r w:rsidRPr="00CB41B1">
        <w:rPr>
          <w:szCs w:val="22"/>
        </w:rPr>
        <w:t xml:space="preserve">*r + 4/29 </w:t>
      </w:r>
      <w:r w:rsidRPr="00CB41B1">
        <w:rPr>
          <w:szCs w:val="22"/>
        </w:rPr>
        <w:tab/>
      </w:r>
      <w:r>
        <w:rPr>
          <w:szCs w:val="22"/>
        </w:rPr>
        <w:t>otherwise</w:t>
      </w:r>
      <w:r w:rsidRPr="00CB41B1">
        <w:rPr>
          <w:szCs w:val="22"/>
        </w:rPr>
        <w:t>.</w:t>
      </w:r>
    </w:p>
    <w:p w:rsidR="00BB3014" w:rsidRPr="00CB41B1" w:rsidRDefault="00BB3014" w:rsidP="00BB3014">
      <w:pPr>
        <w:jc w:val="both"/>
        <w:rPr>
          <w:szCs w:val="22"/>
        </w:rPr>
      </w:pPr>
      <w:r w:rsidRPr="00CB41B1">
        <w:rPr>
          <w:szCs w:val="22"/>
        </w:rPr>
        <w:t xml:space="preserve">It has been established that, in this space, two colors are humanly indistinguishable, under the lightning conditions  </w:t>
      </w:r>
      <w:r w:rsidRPr="00311533">
        <w:rPr>
          <w:szCs w:val="22"/>
        </w:rPr>
        <w:t>(</w:t>
      </w:r>
      <w:proofErr w:type="spellStart"/>
      <w:r w:rsidRPr="00311533">
        <w:rPr>
          <w:szCs w:val="22"/>
        </w:rPr>
        <w:t>X</w:t>
      </w:r>
      <w:r w:rsidRPr="00311533">
        <w:rPr>
          <w:szCs w:val="22"/>
          <w:vertAlign w:val="subscript"/>
        </w:rPr>
        <w:t>n</w:t>
      </w:r>
      <w:proofErr w:type="spellEnd"/>
      <w:r w:rsidRPr="00311533">
        <w:rPr>
          <w:szCs w:val="22"/>
        </w:rPr>
        <w:t xml:space="preserve">, </w:t>
      </w:r>
      <w:proofErr w:type="spellStart"/>
      <w:r w:rsidRPr="00311533">
        <w:rPr>
          <w:szCs w:val="22"/>
        </w:rPr>
        <w:t>Y</w:t>
      </w:r>
      <w:r w:rsidRPr="00311533">
        <w:rPr>
          <w:szCs w:val="22"/>
          <w:vertAlign w:val="subscript"/>
        </w:rPr>
        <w:t>n</w:t>
      </w:r>
      <w:proofErr w:type="spellEnd"/>
      <w:r w:rsidRPr="00311533">
        <w:rPr>
          <w:szCs w:val="22"/>
        </w:rPr>
        <w:t>, Z</w:t>
      </w:r>
      <w:r w:rsidRPr="00311533">
        <w:rPr>
          <w:szCs w:val="22"/>
          <w:vertAlign w:val="subscript"/>
        </w:rPr>
        <w:t>n</w:t>
      </w:r>
      <w:r w:rsidRPr="00311533">
        <w:rPr>
          <w:szCs w:val="22"/>
        </w:rPr>
        <w:t xml:space="preserve">), </w:t>
      </w:r>
      <w:r>
        <w:rPr>
          <w:szCs w:val="22"/>
        </w:rPr>
        <w:t xml:space="preserve">as soon </w:t>
      </w:r>
    </w:p>
    <w:p w:rsidR="00BB3014" w:rsidRPr="00CB41B1" w:rsidRDefault="00BB3014" w:rsidP="00BB3014">
      <w:pPr>
        <w:jc w:val="center"/>
        <w:rPr>
          <w:szCs w:val="22"/>
        </w:rPr>
      </w:pPr>
      <w:r w:rsidRPr="00CB41B1">
        <w:rPr>
          <w:szCs w:val="22"/>
        </w:rPr>
        <w:t>d</w:t>
      </w:r>
      <w:r w:rsidRPr="00CB41B1">
        <w:rPr>
          <w:szCs w:val="22"/>
          <w:vertAlign w:val="subscript"/>
        </w:rPr>
        <w:t>76</w:t>
      </w:r>
      <w:r w:rsidRPr="00CB41B1">
        <w:rPr>
          <w:szCs w:val="22"/>
        </w:rPr>
        <w:t>((</w:t>
      </w:r>
      <w:proofErr w:type="spellStart"/>
      <w:r w:rsidRPr="00CB41B1">
        <w:rPr>
          <w:szCs w:val="22"/>
        </w:rPr>
        <w:t>L,a,b</w:t>
      </w:r>
      <w:proofErr w:type="spellEnd"/>
      <w:r w:rsidRPr="00CB41B1">
        <w:rPr>
          <w:szCs w:val="22"/>
        </w:rPr>
        <w:t>),(</w:t>
      </w:r>
      <w:proofErr w:type="spellStart"/>
      <w:r w:rsidRPr="00CB41B1">
        <w:rPr>
          <w:szCs w:val="22"/>
        </w:rPr>
        <w:t>L’,a’,b</w:t>
      </w:r>
      <w:proofErr w:type="spellEnd"/>
      <w:r w:rsidRPr="00CB41B1">
        <w:rPr>
          <w:szCs w:val="22"/>
        </w:rPr>
        <w:t>’))² := (∆L)² + (∆a)² + (∆b)² &lt; (∆E</w:t>
      </w:r>
      <w:r w:rsidRPr="00CB41B1">
        <w:rPr>
          <w:szCs w:val="22"/>
          <w:vertAlign w:val="subscript"/>
        </w:rPr>
        <w:t>0</w:t>
      </w:r>
      <w:r w:rsidRPr="00CB41B1">
        <w:rPr>
          <w:szCs w:val="22"/>
        </w:rPr>
        <w:t>)²</w:t>
      </w:r>
    </w:p>
    <w:p w:rsidR="00BB3014" w:rsidRPr="00CB41B1" w:rsidRDefault="00BB3014" w:rsidP="00BB3014">
      <w:pPr>
        <w:jc w:val="both"/>
        <w:rPr>
          <w:szCs w:val="22"/>
        </w:rPr>
      </w:pPr>
      <w:r>
        <w:rPr>
          <w:szCs w:val="22"/>
        </w:rPr>
        <w:t>where</w:t>
      </w:r>
      <w:r w:rsidRPr="00CB41B1">
        <w:rPr>
          <w:szCs w:val="22"/>
        </w:rPr>
        <w:t xml:space="preserve"> ∆L </w:t>
      </w:r>
      <w:r>
        <w:rPr>
          <w:szCs w:val="22"/>
        </w:rPr>
        <w:t xml:space="preserve">is the L-distance for these two colors, </w:t>
      </w:r>
      <w:r w:rsidRPr="00CB41B1">
        <w:rPr>
          <w:szCs w:val="22"/>
        </w:rPr>
        <w:t>∆a is the a-distance</w:t>
      </w:r>
      <w:r>
        <w:rPr>
          <w:szCs w:val="22"/>
        </w:rPr>
        <w:t xml:space="preserve"> and</w:t>
      </w:r>
      <w:r w:rsidRPr="00CB41B1">
        <w:rPr>
          <w:szCs w:val="22"/>
        </w:rPr>
        <w:t xml:space="preserve"> ∆b</w:t>
      </w:r>
      <w:r w:rsidRPr="00CB41B1">
        <w:rPr>
          <w:szCs w:val="22"/>
          <w:vertAlign w:val="superscript"/>
        </w:rPr>
        <w:t xml:space="preserve"> </w:t>
      </w:r>
      <w:r w:rsidRPr="00CB41B1">
        <w:rPr>
          <w:szCs w:val="22"/>
        </w:rPr>
        <w:t>is the b-distance.</w:t>
      </w:r>
      <w:r>
        <w:rPr>
          <w:szCs w:val="22"/>
        </w:rPr>
        <w:t xml:space="preserve"> A typical value for </w:t>
      </w:r>
      <w:r w:rsidRPr="00CB41B1">
        <w:rPr>
          <w:szCs w:val="22"/>
        </w:rPr>
        <w:t>∆E</w:t>
      </w:r>
      <w:r w:rsidRPr="00CB41B1">
        <w:rPr>
          <w:szCs w:val="22"/>
          <w:vertAlign w:val="subscript"/>
        </w:rPr>
        <w:t>0</w:t>
      </w:r>
      <w:r w:rsidRPr="00CB41B1">
        <w:rPr>
          <w:szCs w:val="22"/>
        </w:rPr>
        <w:t xml:space="preserve"> </w:t>
      </w:r>
      <w:r>
        <w:rPr>
          <w:szCs w:val="22"/>
        </w:rPr>
        <w:t xml:space="preserve">is between </w:t>
      </w:r>
      <w:r w:rsidRPr="00CB41B1">
        <w:rPr>
          <w:szCs w:val="22"/>
        </w:rPr>
        <w:t xml:space="preserve">1 </w:t>
      </w:r>
      <w:r>
        <w:rPr>
          <w:szCs w:val="22"/>
        </w:rPr>
        <w:t>and</w:t>
      </w:r>
      <w:r w:rsidRPr="00CB41B1">
        <w:rPr>
          <w:szCs w:val="22"/>
        </w:rPr>
        <w:t xml:space="preserve"> 2. </w:t>
      </w:r>
    </w:p>
    <w:p w:rsidR="00BB3014" w:rsidRPr="00CB41B1" w:rsidRDefault="00BB3014" w:rsidP="00BB3014">
      <w:pPr>
        <w:jc w:val="both"/>
        <w:rPr>
          <w:szCs w:val="22"/>
        </w:rPr>
      </w:pPr>
      <w:r>
        <w:rPr>
          <w:szCs w:val="22"/>
        </w:rPr>
        <w:t xml:space="preserve">The distance is Euclidian, this means that a classical codec can work directly in this space without sacrificing the trade-off bitrate vs. perceptual quality. However, the Lab76 space has turned out to be not really perceptually uniform as the metric is not proportional to the perceived visual difference. Thus, this space has been improved into the Lab94 but without changing the Lab definition: only the metric d has evolved. This new metric is given by </w:t>
      </w:r>
    </w:p>
    <w:p w:rsidR="00BB3014" w:rsidRPr="00CB41B1" w:rsidRDefault="00BB3014" w:rsidP="00BB3014">
      <w:pPr>
        <w:jc w:val="center"/>
        <w:rPr>
          <w:szCs w:val="22"/>
        </w:rPr>
      </w:pPr>
      <w:r w:rsidRPr="00CB41B1">
        <w:rPr>
          <w:szCs w:val="22"/>
        </w:rPr>
        <w:t>d</w:t>
      </w:r>
      <w:r w:rsidRPr="00CB41B1">
        <w:rPr>
          <w:szCs w:val="22"/>
          <w:vertAlign w:val="subscript"/>
        </w:rPr>
        <w:t>94</w:t>
      </w:r>
      <w:r w:rsidRPr="00CB41B1">
        <w:rPr>
          <w:szCs w:val="22"/>
        </w:rPr>
        <w:t>((</w:t>
      </w:r>
      <w:proofErr w:type="spellStart"/>
      <w:r w:rsidRPr="00CB41B1">
        <w:rPr>
          <w:szCs w:val="22"/>
        </w:rPr>
        <w:t>L,a,b</w:t>
      </w:r>
      <w:proofErr w:type="spellEnd"/>
      <w:r w:rsidRPr="00CB41B1">
        <w:rPr>
          <w:szCs w:val="22"/>
        </w:rPr>
        <w:t>),(</w:t>
      </w:r>
      <w:proofErr w:type="spellStart"/>
      <w:r w:rsidRPr="00CB41B1">
        <w:rPr>
          <w:szCs w:val="22"/>
        </w:rPr>
        <w:t>L’,a’,b</w:t>
      </w:r>
      <w:proofErr w:type="spellEnd"/>
      <w:r w:rsidRPr="00CB41B1">
        <w:rPr>
          <w:szCs w:val="22"/>
        </w:rPr>
        <w:t>’))² := (∆L)² + (∆C/(1+k</w:t>
      </w:r>
      <w:r w:rsidRPr="00CB41B1">
        <w:rPr>
          <w:szCs w:val="22"/>
          <w:vertAlign w:val="subscript"/>
        </w:rPr>
        <w:t>1</w:t>
      </w:r>
      <w:r w:rsidRPr="00CB41B1">
        <w:rPr>
          <w:szCs w:val="22"/>
        </w:rPr>
        <w:t>C))² + (∆H/(1+k</w:t>
      </w:r>
      <w:r w:rsidRPr="00CB41B1">
        <w:rPr>
          <w:szCs w:val="22"/>
          <w:vertAlign w:val="subscript"/>
        </w:rPr>
        <w:t>2</w:t>
      </w:r>
      <w:r w:rsidRPr="00CB41B1">
        <w:rPr>
          <w:szCs w:val="22"/>
        </w:rPr>
        <w:t>C))²</w:t>
      </w:r>
    </w:p>
    <w:p w:rsidR="00BB3014" w:rsidRPr="00CB41B1" w:rsidRDefault="00BB3014" w:rsidP="00BB3014">
      <w:pPr>
        <w:jc w:val="both"/>
        <w:rPr>
          <w:szCs w:val="22"/>
        </w:rPr>
      </w:pPr>
      <w:r w:rsidRPr="00CB41B1">
        <w:rPr>
          <w:szCs w:val="22"/>
        </w:rPr>
        <w:t xml:space="preserve">where C is the saturation and h is the hue. </w:t>
      </w:r>
      <w:r>
        <w:rPr>
          <w:szCs w:val="22"/>
        </w:rPr>
        <w:t>These new quantities are provided by the relations</w:t>
      </w:r>
      <w:r w:rsidRPr="00CB41B1">
        <w:rPr>
          <w:szCs w:val="22"/>
        </w:rPr>
        <w:t> </w:t>
      </w:r>
    </w:p>
    <w:p w:rsidR="00BB3014" w:rsidRPr="00CB41B1" w:rsidRDefault="00BB3014" w:rsidP="00BB3014">
      <w:pPr>
        <w:jc w:val="center"/>
        <w:rPr>
          <w:szCs w:val="22"/>
        </w:rPr>
      </w:pPr>
      <w:r w:rsidRPr="00CB41B1">
        <w:rPr>
          <w:szCs w:val="22"/>
        </w:rPr>
        <w:t>C² :=a²+b²,</w:t>
      </w:r>
      <w:r w:rsidRPr="00CB41B1">
        <w:rPr>
          <w:szCs w:val="22"/>
        </w:rPr>
        <w:tab/>
        <w:t xml:space="preserve">h = </w:t>
      </w:r>
      <w:proofErr w:type="spellStart"/>
      <w:r w:rsidRPr="00CB41B1">
        <w:rPr>
          <w:szCs w:val="22"/>
        </w:rPr>
        <w:t>atan</w:t>
      </w:r>
      <w:proofErr w:type="spellEnd"/>
      <w:r w:rsidRPr="00CB41B1">
        <w:rPr>
          <w:szCs w:val="22"/>
        </w:rPr>
        <w:t>(b/a)</w:t>
      </w:r>
      <w:r w:rsidRPr="00CB41B1">
        <w:rPr>
          <w:szCs w:val="22"/>
        </w:rPr>
        <w:tab/>
        <w:t>et</w:t>
      </w:r>
      <w:r w:rsidRPr="00CB41B1">
        <w:rPr>
          <w:szCs w:val="22"/>
        </w:rPr>
        <w:tab/>
        <w:t>H = Ch.</w:t>
      </w:r>
    </w:p>
    <w:p w:rsidR="00BB3014" w:rsidRPr="00CB41B1" w:rsidRDefault="00BB3014" w:rsidP="00BB3014">
      <w:pPr>
        <w:jc w:val="both"/>
        <w:rPr>
          <w:szCs w:val="22"/>
        </w:rPr>
      </w:pPr>
      <w:r w:rsidRPr="00CB41B1">
        <w:rPr>
          <w:szCs w:val="22"/>
        </w:rPr>
        <w:t>Clearly, the distance is not Euclidian anymore as soon as k</w:t>
      </w:r>
      <w:r w:rsidRPr="00CB41B1">
        <w:rPr>
          <w:szCs w:val="22"/>
          <w:vertAlign w:val="subscript"/>
        </w:rPr>
        <w:t>1</w:t>
      </w:r>
      <w:r w:rsidRPr="00CB41B1">
        <w:rPr>
          <w:szCs w:val="22"/>
        </w:rPr>
        <w:t xml:space="preserve"> </w:t>
      </w:r>
      <w:r>
        <w:rPr>
          <w:szCs w:val="22"/>
        </w:rPr>
        <w:t>and</w:t>
      </w:r>
      <w:r w:rsidRPr="00CB41B1">
        <w:rPr>
          <w:szCs w:val="22"/>
        </w:rPr>
        <w:t xml:space="preserve"> k</w:t>
      </w:r>
      <w:r w:rsidRPr="00CB41B1">
        <w:rPr>
          <w:szCs w:val="22"/>
          <w:vertAlign w:val="subscript"/>
        </w:rPr>
        <w:t>2</w:t>
      </w:r>
      <w:r w:rsidRPr="00CB41B1">
        <w:rPr>
          <w:szCs w:val="22"/>
        </w:rPr>
        <w:t xml:space="preserve"> </w:t>
      </w:r>
      <w:r>
        <w:rPr>
          <w:szCs w:val="22"/>
        </w:rPr>
        <w:t xml:space="preserve">are non-zero. From here, we will show that a naïve quantization of the </w:t>
      </w:r>
      <w:r w:rsidRPr="00CB41B1">
        <w:rPr>
          <w:szCs w:val="22"/>
        </w:rPr>
        <w:t>(</w:t>
      </w:r>
      <w:proofErr w:type="spellStart"/>
      <w:r w:rsidRPr="00CB41B1">
        <w:rPr>
          <w:szCs w:val="22"/>
        </w:rPr>
        <w:t>L,C,h</w:t>
      </w:r>
      <w:proofErr w:type="spellEnd"/>
      <w:r w:rsidRPr="00CB41B1">
        <w:rPr>
          <w:szCs w:val="22"/>
        </w:rPr>
        <w:t xml:space="preserve">) </w:t>
      </w:r>
      <w:r>
        <w:rPr>
          <w:szCs w:val="22"/>
        </w:rPr>
        <w:t>is not compatible with the perceptual distance</w:t>
      </w:r>
      <w:r w:rsidRPr="00CB41B1">
        <w:rPr>
          <w:szCs w:val="22"/>
        </w:rPr>
        <w:t xml:space="preserve">. </w:t>
      </w:r>
      <w:r>
        <w:rPr>
          <w:szCs w:val="22"/>
        </w:rPr>
        <w:t>Actually,</w:t>
      </w:r>
      <w:r w:rsidRPr="00CB41B1">
        <w:rPr>
          <w:szCs w:val="22"/>
        </w:rPr>
        <w:t xml:space="preserve"> </w:t>
      </w:r>
      <w:r>
        <w:rPr>
          <w:szCs w:val="22"/>
        </w:rPr>
        <w:t xml:space="preserve">we will simply prove that for the component C taken alone. </w:t>
      </w:r>
    </w:p>
    <w:p w:rsidR="00BB3014" w:rsidRPr="00CB41B1" w:rsidRDefault="00BB3014" w:rsidP="00BB3014">
      <w:pPr>
        <w:rPr>
          <w:szCs w:val="22"/>
        </w:rPr>
      </w:pPr>
      <w:r>
        <w:rPr>
          <w:szCs w:val="22"/>
        </w:rPr>
        <w:t>Let us try</w:t>
      </w:r>
    </w:p>
    <w:p w:rsidR="00BB3014" w:rsidRPr="00CB41B1" w:rsidRDefault="00BB3014" w:rsidP="00BB3014">
      <w:pPr>
        <w:jc w:val="center"/>
        <w:rPr>
          <w:szCs w:val="22"/>
        </w:rPr>
      </w:pPr>
      <w:r w:rsidRPr="00CB41B1">
        <w:rPr>
          <w:szCs w:val="22"/>
        </w:rPr>
        <w:t>Ĉ := C/(1+k</w:t>
      </w:r>
      <w:r w:rsidRPr="00CB41B1">
        <w:rPr>
          <w:szCs w:val="22"/>
          <w:vertAlign w:val="subscript"/>
        </w:rPr>
        <w:t>1</w:t>
      </w:r>
      <w:r w:rsidRPr="00CB41B1">
        <w:rPr>
          <w:szCs w:val="22"/>
        </w:rPr>
        <w:t>C)  &lt;-&gt;  C= Ĉ/(1-k</w:t>
      </w:r>
      <w:r w:rsidRPr="00CB41B1">
        <w:rPr>
          <w:szCs w:val="22"/>
          <w:vertAlign w:val="subscript"/>
        </w:rPr>
        <w:t>1</w:t>
      </w:r>
      <w:r w:rsidRPr="00CB41B1">
        <w:rPr>
          <w:szCs w:val="22"/>
        </w:rPr>
        <w:t>Ĉ)</w:t>
      </w:r>
    </w:p>
    <w:p w:rsidR="00BB3014" w:rsidRPr="00CB41B1" w:rsidRDefault="00BB3014" w:rsidP="00BB3014">
      <w:pPr>
        <w:rPr>
          <w:szCs w:val="22"/>
        </w:rPr>
      </w:pPr>
      <w:r w:rsidRPr="00CB41B1">
        <w:rPr>
          <w:szCs w:val="22"/>
        </w:rPr>
        <w:lastRenderedPageBreak/>
        <w:t>and encode “naively”  Ĉ with a quantization step ΔĈ.</w:t>
      </w:r>
      <w:r>
        <w:rPr>
          <w:szCs w:val="22"/>
        </w:rPr>
        <w:t xml:space="preserve"> One gets, from a first approximation, </w:t>
      </w:r>
    </w:p>
    <w:p w:rsidR="00BB3014" w:rsidRPr="00CB41B1" w:rsidRDefault="00BB3014" w:rsidP="00BB3014">
      <w:pPr>
        <w:jc w:val="center"/>
        <w:rPr>
          <w:szCs w:val="22"/>
        </w:rPr>
      </w:pPr>
      <w:r w:rsidRPr="00CB41B1">
        <w:rPr>
          <w:szCs w:val="22"/>
        </w:rPr>
        <w:t xml:space="preserve"> C ≈ (Ĉ+ΔĈ)/(1-k</w:t>
      </w:r>
      <w:r w:rsidRPr="00CB41B1">
        <w:rPr>
          <w:szCs w:val="22"/>
          <w:vertAlign w:val="subscript"/>
        </w:rPr>
        <w:t>1</w:t>
      </w:r>
      <w:r w:rsidRPr="00CB41B1">
        <w:rPr>
          <w:szCs w:val="22"/>
        </w:rPr>
        <w:t>(Ĉ+ ΔĈ)) ≈ C(1+ΔĈ/Ĉ)/(1- k</w:t>
      </w:r>
      <w:r w:rsidRPr="00CB41B1">
        <w:rPr>
          <w:szCs w:val="22"/>
          <w:vertAlign w:val="subscript"/>
        </w:rPr>
        <w:t>1</w:t>
      </w:r>
      <w:r w:rsidRPr="00CB41B1">
        <w:rPr>
          <w:szCs w:val="22"/>
        </w:rPr>
        <w:t>Ĉ/(1-k</w:t>
      </w:r>
      <w:r w:rsidRPr="00CB41B1">
        <w:rPr>
          <w:szCs w:val="22"/>
          <w:vertAlign w:val="subscript"/>
        </w:rPr>
        <w:t>1</w:t>
      </w:r>
      <w:r w:rsidRPr="00CB41B1">
        <w:rPr>
          <w:szCs w:val="22"/>
        </w:rPr>
        <w:t>Ĉ)) ≈ C(1+ ΔĈ(1/Ĉ+ k</w:t>
      </w:r>
      <w:r w:rsidRPr="00CB41B1">
        <w:rPr>
          <w:szCs w:val="22"/>
          <w:vertAlign w:val="subscript"/>
        </w:rPr>
        <w:t>1</w:t>
      </w:r>
      <w:r w:rsidRPr="00CB41B1">
        <w:rPr>
          <w:szCs w:val="22"/>
        </w:rPr>
        <w:t>Ĉ/(1-k</w:t>
      </w:r>
      <w:r w:rsidRPr="00CB41B1">
        <w:rPr>
          <w:szCs w:val="22"/>
          <w:vertAlign w:val="subscript"/>
        </w:rPr>
        <w:t>1</w:t>
      </w:r>
      <w:r w:rsidRPr="00CB41B1">
        <w:rPr>
          <w:szCs w:val="22"/>
        </w:rPr>
        <w:t>Ĉ)))</w:t>
      </w:r>
    </w:p>
    <w:p w:rsidR="00BB3014" w:rsidRPr="00CB41B1" w:rsidRDefault="00BB3014" w:rsidP="00BB3014">
      <w:pPr>
        <w:jc w:val="center"/>
        <w:rPr>
          <w:szCs w:val="22"/>
        </w:rPr>
      </w:pPr>
    </w:p>
    <w:p w:rsidR="00BB3014" w:rsidRPr="00CB41B1" w:rsidRDefault="00BB3014" w:rsidP="00BB3014">
      <w:pPr>
        <w:rPr>
          <w:szCs w:val="22"/>
        </w:rPr>
      </w:pPr>
      <w:r>
        <w:rPr>
          <w:szCs w:val="22"/>
        </w:rPr>
        <w:t xml:space="preserve">and identification of the first order terms leads to </w:t>
      </w:r>
    </w:p>
    <w:p w:rsidR="00BB3014" w:rsidRPr="00CB41B1" w:rsidRDefault="00BB3014" w:rsidP="00BB3014">
      <w:pPr>
        <w:jc w:val="center"/>
        <w:rPr>
          <w:szCs w:val="22"/>
        </w:rPr>
      </w:pPr>
      <w:r w:rsidRPr="00CB41B1">
        <w:rPr>
          <w:szCs w:val="22"/>
        </w:rPr>
        <w:t>ΔC = CΔĈ(1/Ĉ+ k</w:t>
      </w:r>
      <w:r w:rsidRPr="00CB41B1">
        <w:rPr>
          <w:szCs w:val="22"/>
          <w:vertAlign w:val="subscript"/>
        </w:rPr>
        <w:t>1</w:t>
      </w:r>
      <w:r w:rsidRPr="00CB41B1">
        <w:rPr>
          <w:szCs w:val="22"/>
        </w:rPr>
        <w:t>Ĉ/(1-k</w:t>
      </w:r>
      <w:r w:rsidRPr="00CB41B1">
        <w:rPr>
          <w:szCs w:val="22"/>
          <w:vertAlign w:val="subscript"/>
        </w:rPr>
        <w:t>1</w:t>
      </w:r>
      <w:r w:rsidRPr="00CB41B1">
        <w:rPr>
          <w:szCs w:val="22"/>
        </w:rPr>
        <w:t>Ĉ)) = CΔĈ(1+k</w:t>
      </w:r>
      <w:r w:rsidRPr="00CB41B1">
        <w:rPr>
          <w:szCs w:val="22"/>
          <w:vertAlign w:val="subscript"/>
        </w:rPr>
        <w:t>1</w:t>
      </w:r>
      <w:r w:rsidRPr="00CB41B1">
        <w:rPr>
          <w:szCs w:val="22"/>
        </w:rPr>
        <w:t>C)/Ĉ = ΔĈ(1+k</w:t>
      </w:r>
      <w:r w:rsidRPr="00CB41B1">
        <w:rPr>
          <w:szCs w:val="22"/>
          <w:vertAlign w:val="subscript"/>
        </w:rPr>
        <w:t>1</w:t>
      </w:r>
      <w:r w:rsidRPr="00CB41B1">
        <w:rPr>
          <w:szCs w:val="22"/>
        </w:rPr>
        <w:t>C)²</w:t>
      </w:r>
    </w:p>
    <w:p w:rsidR="00BB3014" w:rsidRPr="00CB41B1" w:rsidRDefault="00BB3014" w:rsidP="00BB3014">
      <w:pPr>
        <w:rPr>
          <w:szCs w:val="22"/>
        </w:rPr>
      </w:pPr>
      <w:r w:rsidRPr="00CB41B1">
        <w:rPr>
          <w:szCs w:val="22"/>
        </w:rPr>
        <w:t>As a consequence, if  Ĉ is quantized</w:t>
      </w:r>
      <w:r>
        <w:rPr>
          <w:szCs w:val="22"/>
        </w:rPr>
        <w:t xml:space="preserve"> </w:t>
      </w:r>
      <w:r w:rsidRPr="00CB41B1">
        <w:rPr>
          <w:szCs w:val="22"/>
        </w:rPr>
        <w:t>up to ΔE, then the error on C is up to ΔE(1+k</w:t>
      </w:r>
      <w:r w:rsidRPr="00CB41B1">
        <w:rPr>
          <w:szCs w:val="22"/>
          <w:vertAlign w:val="subscript"/>
        </w:rPr>
        <w:t>1</w:t>
      </w:r>
      <w:r w:rsidRPr="00CB41B1">
        <w:rPr>
          <w:szCs w:val="22"/>
        </w:rPr>
        <w:t>C)² et not the desired ΔE(1+k</w:t>
      </w:r>
      <w:r w:rsidRPr="00CB41B1">
        <w:rPr>
          <w:szCs w:val="22"/>
          <w:vertAlign w:val="subscript"/>
        </w:rPr>
        <w:t>1</w:t>
      </w:r>
      <w:r w:rsidRPr="00CB41B1">
        <w:rPr>
          <w:szCs w:val="22"/>
        </w:rPr>
        <w:t xml:space="preserve">C) </w:t>
      </w:r>
      <w:r>
        <w:rPr>
          <w:szCs w:val="22"/>
        </w:rPr>
        <w:t xml:space="preserve">as one would expect if being compatible with the perceptual distance. </w:t>
      </w:r>
      <w:r w:rsidRPr="00CB41B1">
        <w:rPr>
          <w:szCs w:val="22"/>
        </w:rPr>
        <w:t xml:space="preserve"> </w:t>
      </w:r>
      <w:r>
        <w:rPr>
          <w:szCs w:val="22"/>
        </w:rPr>
        <w:t xml:space="preserve">This is due to the fact that the inverse transform </w:t>
      </w:r>
    </w:p>
    <w:p w:rsidR="00BB3014" w:rsidRPr="00CB41B1" w:rsidRDefault="00BB3014" w:rsidP="00BB3014">
      <w:pPr>
        <w:jc w:val="center"/>
        <w:rPr>
          <w:szCs w:val="22"/>
        </w:rPr>
      </w:pPr>
      <w:r w:rsidRPr="00CB41B1">
        <w:rPr>
          <w:szCs w:val="22"/>
        </w:rPr>
        <w:t>C= Ĉ/(1-k</w:t>
      </w:r>
      <w:r w:rsidRPr="00CB41B1">
        <w:rPr>
          <w:szCs w:val="22"/>
          <w:vertAlign w:val="subscript"/>
        </w:rPr>
        <w:t>1</w:t>
      </w:r>
      <w:r w:rsidRPr="00CB41B1">
        <w:rPr>
          <w:szCs w:val="22"/>
        </w:rPr>
        <w:t>Ĉ)</w:t>
      </w:r>
    </w:p>
    <w:p w:rsidR="00BB3014" w:rsidRPr="00CB41B1" w:rsidRDefault="00BB3014" w:rsidP="00BB3014">
      <w:pPr>
        <w:jc w:val="both"/>
        <w:rPr>
          <w:szCs w:val="22"/>
        </w:rPr>
      </w:pPr>
      <w:r>
        <w:rPr>
          <w:szCs w:val="22"/>
        </w:rPr>
        <w:t>is</w:t>
      </w:r>
      <w:r w:rsidRPr="00CB41B1">
        <w:rPr>
          <w:szCs w:val="22"/>
        </w:rPr>
        <w:t xml:space="preserve"> </w:t>
      </w:r>
      <w:r>
        <w:rPr>
          <w:b/>
          <w:szCs w:val="22"/>
        </w:rPr>
        <w:t>not</w:t>
      </w:r>
      <w:r w:rsidRPr="00CB41B1">
        <w:rPr>
          <w:szCs w:val="22"/>
        </w:rPr>
        <w:t xml:space="preserve"> line</w:t>
      </w:r>
      <w:r>
        <w:rPr>
          <w:szCs w:val="22"/>
        </w:rPr>
        <w:t>ar</w:t>
      </w:r>
      <w:r w:rsidRPr="00CB41B1">
        <w:rPr>
          <w:szCs w:val="22"/>
        </w:rPr>
        <w:t xml:space="preserve">. </w:t>
      </w:r>
      <w:r>
        <w:rPr>
          <w:szCs w:val="22"/>
        </w:rPr>
        <w:t xml:space="preserve">We will show that it is possible to find a quantization space for C such that the error on this component is the desired </w:t>
      </w:r>
      <w:r w:rsidRPr="00CB41B1">
        <w:rPr>
          <w:szCs w:val="22"/>
        </w:rPr>
        <w:t>ΔE(1+k</w:t>
      </w:r>
      <w:r w:rsidRPr="00CB41B1">
        <w:rPr>
          <w:szCs w:val="22"/>
          <w:vertAlign w:val="subscript"/>
        </w:rPr>
        <w:t>1</w:t>
      </w:r>
      <w:r w:rsidRPr="00CB41B1">
        <w:rPr>
          <w:szCs w:val="22"/>
        </w:rPr>
        <w:t>C)</w:t>
      </w:r>
      <w:r>
        <w:rPr>
          <w:szCs w:val="22"/>
        </w:rPr>
        <w:t>. Let us take the problem the other way and let us look for a transform f such that</w:t>
      </w:r>
    </w:p>
    <w:p w:rsidR="00BB3014" w:rsidRPr="0060690B" w:rsidRDefault="00BB3014" w:rsidP="00BB3014">
      <w:pPr>
        <w:jc w:val="center"/>
        <w:rPr>
          <w:szCs w:val="22"/>
          <w:lang w:val="fr-FR"/>
        </w:rPr>
      </w:pPr>
      <w:r w:rsidRPr="0060690B">
        <w:rPr>
          <w:szCs w:val="22"/>
          <w:lang w:val="fr-FR"/>
        </w:rPr>
        <w:t xml:space="preserve">Ĉ = f(C) </w:t>
      </w:r>
      <w:r w:rsidRPr="0060690B">
        <w:rPr>
          <w:szCs w:val="22"/>
          <w:lang w:val="fr-FR"/>
        </w:rPr>
        <w:tab/>
        <w:t xml:space="preserve">et </w:t>
      </w:r>
      <w:r w:rsidRPr="0060690B">
        <w:rPr>
          <w:szCs w:val="22"/>
          <w:lang w:val="fr-FR"/>
        </w:rPr>
        <w:tab/>
      </w:r>
      <w:r w:rsidRPr="00CB41B1">
        <w:rPr>
          <w:szCs w:val="22"/>
        </w:rPr>
        <w:t>Δ</w:t>
      </w:r>
      <w:r w:rsidRPr="0060690B">
        <w:rPr>
          <w:szCs w:val="22"/>
          <w:lang w:val="fr-FR"/>
        </w:rPr>
        <w:t>C=</w:t>
      </w:r>
      <w:r w:rsidRPr="00CB41B1">
        <w:rPr>
          <w:szCs w:val="22"/>
        </w:rPr>
        <w:t>Δ</w:t>
      </w:r>
      <w:r w:rsidRPr="0060690B">
        <w:rPr>
          <w:szCs w:val="22"/>
          <w:lang w:val="fr-FR"/>
        </w:rPr>
        <w:t>Ĉ(1+k</w:t>
      </w:r>
      <w:r w:rsidRPr="0060690B">
        <w:rPr>
          <w:szCs w:val="22"/>
          <w:vertAlign w:val="subscript"/>
          <w:lang w:val="fr-FR"/>
        </w:rPr>
        <w:t>1</w:t>
      </w:r>
      <w:r w:rsidRPr="0060690B">
        <w:rPr>
          <w:szCs w:val="22"/>
          <w:lang w:val="fr-FR"/>
        </w:rPr>
        <w:t>C).</w:t>
      </w:r>
    </w:p>
    <w:p w:rsidR="00BB3014" w:rsidRPr="00CB41B1" w:rsidRDefault="00BB3014" w:rsidP="00BB3014">
      <w:pPr>
        <w:rPr>
          <w:szCs w:val="22"/>
        </w:rPr>
      </w:pPr>
      <w:r w:rsidRPr="00CB41B1">
        <w:rPr>
          <w:szCs w:val="22"/>
        </w:rPr>
        <w:t>Assuming some regularity on f, a first order approximation provides</w:t>
      </w:r>
    </w:p>
    <w:p w:rsidR="00BB3014" w:rsidRPr="00CB41B1" w:rsidRDefault="00BB3014" w:rsidP="00BB3014">
      <w:pPr>
        <w:jc w:val="center"/>
        <w:rPr>
          <w:szCs w:val="22"/>
        </w:rPr>
      </w:pPr>
      <w:r w:rsidRPr="00CB41B1">
        <w:rPr>
          <w:szCs w:val="22"/>
        </w:rPr>
        <w:t>C = f</w:t>
      </w:r>
      <w:r w:rsidRPr="00CB41B1">
        <w:rPr>
          <w:szCs w:val="22"/>
          <w:vertAlign w:val="superscript"/>
        </w:rPr>
        <w:t>-1</w:t>
      </w:r>
      <w:r w:rsidRPr="00CB41B1">
        <w:rPr>
          <w:szCs w:val="22"/>
        </w:rPr>
        <w:t>(Ĉ) ≈ f</w:t>
      </w:r>
      <w:r w:rsidRPr="00CB41B1">
        <w:rPr>
          <w:szCs w:val="22"/>
          <w:vertAlign w:val="superscript"/>
        </w:rPr>
        <w:t>-1</w:t>
      </w:r>
      <w:r w:rsidRPr="00CB41B1">
        <w:rPr>
          <w:szCs w:val="22"/>
        </w:rPr>
        <w:t xml:space="preserve"> (Ĉ+ΔĈ) ≈ f</w:t>
      </w:r>
      <w:r w:rsidRPr="00CB41B1">
        <w:rPr>
          <w:szCs w:val="22"/>
          <w:vertAlign w:val="superscript"/>
        </w:rPr>
        <w:t>-1</w:t>
      </w:r>
      <w:r w:rsidRPr="00CB41B1">
        <w:rPr>
          <w:szCs w:val="22"/>
        </w:rPr>
        <w:t>(Ĉ)+ ΔĈ f</w:t>
      </w:r>
      <w:r w:rsidRPr="00CB41B1">
        <w:rPr>
          <w:szCs w:val="22"/>
          <w:vertAlign w:val="superscript"/>
        </w:rPr>
        <w:t>-1</w:t>
      </w:r>
      <w:r w:rsidRPr="00CB41B1">
        <w:rPr>
          <w:szCs w:val="22"/>
        </w:rPr>
        <w:t>’(Ĉ) = C+ΔĈ f</w:t>
      </w:r>
      <w:r w:rsidRPr="00CB41B1">
        <w:rPr>
          <w:szCs w:val="22"/>
          <w:vertAlign w:val="superscript"/>
        </w:rPr>
        <w:t>-1</w:t>
      </w:r>
      <w:r w:rsidRPr="00CB41B1">
        <w:rPr>
          <w:szCs w:val="22"/>
        </w:rPr>
        <w:t>’(Ĉ)</w:t>
      </w:r>
    </w:p>
    <w:p w:rsidR="00BB3014" w:rsidRPr="00CB41B1" w:rsidRDefault="00BB3014" w:rsidP="00BB3014">
      <w:pPr>
        <w:rPr>
          <w:szCs w:val="22"/>
        </w:rPr>
      </w:pPr>
      <w:r>
        <w:rPr>
          <w:szCs w:val="22"/>
        </w:rPr>
        <w:t>and by a first order identification, it follows</w:t>
      </w:r>
    </w:p>
    <w:p w:rsidR="00BB3014" w:rsidRPr="00CB41B1" w:rsidRDefault="00BB3014" w:rsidP="00BB3014">
      <w:pPr>
        <w:rPr>
          <w:szCs w:val="22"/>
        </w:rPr>
      </w:pPr>
    </w:p>
    <w:p w:rsidR="00BB3014" w:rsidRPr="00CB41B1" w:rsidRDefault="00BB3014" w:rsidP="00BB3014">
      <w:pPr>
        <w:jc w:val="center"/>
        <w:rPr>
          <w:szCs w:val="22"/>
        </w:rPr>
      </w:pPr>
      <w:r w:rsidRPr="00CB41B1">
        <w:rPr>
          <w:szCs w:val="22"/>
        </w:rPr>
        <w:t>ΔĈ(1+k</w:t>
      </w:r>
      <w:r w:rsidRPr="00CB41B1">
        <w:rPr>
          <w:szCs w:val="22"/>
          <w:vertAlign w:val="subscript"/>
        </w:rPr>
        <w:t>1</w:t>
      </w:r>
      <w:r w:rsidRPr="00CB41B1">
        <w:rPr>
          <w:szCs w:val="22"/>
        </w:rPr>
        <w:t>C)=ΔC = ΔĈ f</w:t>
      </w:r>
      <w:r w:rsidRPr="00CB41B1">
        <w:rPr>
          <w:szCs w:val="22"/>
          <w:vertAlign w:val="superscript"/>
        </w:rPr>
        <w:t>-1</w:t>
      </w:r>
      <w:r w:rsidRPr="00CB41B1">
        <w:rPr>
          <w:szCs w:val="22"/>
        </w:rPr>
        <w:t>’(Ĉ)  =&gt;  1+k</w:t>
      </w:r>
      <w:r w:rsidRPr="00CB41B1">
        <w:rPr>
          <w:szCs w:val="22"/>
          <w:vertAlign w:val="subscript"/>
        </w:rPr>
        <w:t>1</w:t>
      </w:r>
      <w:r w:rsidRPr="00CB41B1">
        <w:rPr>
          <w:szCs w:val="22"/>
        </w:rPr>
        <w:t>C=f</w:t>
      </w:r>
      <w:r w:rsidRPr="00CB41B1">
        <w:rPr>
          <w:szCs w:val="22"/>
          <w:vertAlign w:val="superscript"/>
        </w:rPr>
        <w:t>-1</w:t>
      </w:r>
      <w:r w:rsidRPr="00CB41B1">
        <w:rPr>
          <w:szCs w:val="22"/>
        </w:rPr>
        <w:t>’(Ĉ)=1/f’(C)  =&gt;   f’(C)=1/(1+k</w:t>
      </w:r>
      <w:r w:rsidRPr="00CB41B1">
        <w:rPr>
          <w:szCs w:val="22"/>
          <w:vertAlign w:val="subscript"/>
        </w:rPr>
        <w:t>1</w:t>
      </w:r>
      <w:r w:rsidRPr="00CB41B1">
        <w:rPr>
          <w:szCs w:val="22"/>
        </w:rPr>
        <w:t>C)</w:t>
      </w:r>
    </w:p>
    <w:p w:rsidR="00BB3014" w:rsidRPr="00CB41B1" w:rsidRDefault="00BB3014" w:rsidP="00BB3014">
      <w:pPr>
        <w:rPr>
          <w:szCs w:val="22"/>
        </w:rPr>
      </w:pPr>
      <w:r>
        <w:rPr>
          <w:szCs w:val="22"/>
        </w:rPr>
        <w:t xml:space="preserve">and then, an integration gives </w:t>
      </w:r>
    </w:p>
    <w:p w:rsidR="00BB3014" w:rsidRPr="0068382D" w:rsidRDefault="00BB3014" w:rsidP="00BB3014">
      <w:pPr>
        <w:jc w:val="center"/>
        <w:rPr>
          <w:szCs w:val="22"/>
        </w:rPr>
      </w:pPr>
      <w:r w:rsidRPr="0068382D">
        <w:rPr>
          <w:szCs w:val="22"/>
        </w:rPr>
        <w:t>Ĉ = f(C)=</w:t>
      </w:r>
      <w:proofErr w:type="spellStart"/>
      <w:r w:rsidRPr="0068382D">
        <w:rPr>
          <w:szCs w:val="22"/>
        </w:rPr>
        <w:t>ln</w:t>
      </w:r>
      <w:proofErr w:type="spellEnd"/>
      <w:r w:rsidRPr="0068382D">
        <w:rPr>
          <w:szCs w:val="22"/>
        </w:rPr>
        <w:t>(1+k</w:t>
      </w:r>
      <w:r w:rsidRPr="0068382D">
        <w:rPr>
          <w:szCs w:val="22"/>
          <w:vertAlign w:val="subscript"/>
        </w:rPr>
        <w:t>1</w:t>
      </w:r>
      <w:r w:rsidRPr="0068382D">
        <w:rPr>
          <w:szCs w:val="22"/>
        </w:rPr>
        <w:t>C)/ k</w:t>
      </w:r>
      <w:r w:rsidRPr="0068382D">
        <w:rPr>
          <w:szCs w:val="22"/>
          <w:vertAlign w:val="subscript"/>
        </w:rPr>
        <w:t>1</w:t>
      </w:r>
      <w:r w:rsidRPr="0068382D">
        <w:rPr>
          <w:szCs w:val="22"/>
        </w:rPr>
        <w:t>.</w:t>
      </w:r>
    </w:p>
    <w:p w:rsidR="00BB3014" w:rsidRDefault="00BB3014" w:rsidP="00BB3014">
      <w:pPr>
        <w:rPr>
          <w:szCs w:val="22"/>
        </w:rPr>
      </w:pPr>
      <w:r w:rsidRPr="00CB41B1">
        <w:rPr>
          <w:szCs w:val="22"/>
        </w:rPr>
        <w:t>This is the good quantization space for C taken alone if one uses the perceptual metric of the Lab94 space</w:t>
      </w:r>
      <w:r>
        <w:rPr>
          <w:szCs w:val="22"/>
        </w:rPr>
        <w:t>.</w:t>
      </w:r>
    </w:p>
    <w:p w:rsidR="00BB3014" w:rsidRDefault="00BB3014" w:rsidP="00BB3014">
      <w:pPr>
        <w:rPr>
          <w:szCs w:val="22"/>
        </w:rPr>
      </w:pPr>
    </w:p>
    <w:p w:rsidR="00BB3014" w:rsidRPr="00CB41B1" w:rsidRDefault="00BB3014" w:rsidP="00BB3014">
      <w:pPr>
        <w:jc w:val="both"/>
        <w:rPr>
          <w:szCs w:val="22"/>
        </w:rPr>
      </w:pPr>
      <w:r w:rsidRPr="00CB41B1">
        <w:rPr>
          <w:szCs w:val="22"/>
        </w:rPr>
        <w:t>Unfortunately,  in the case of several components, solving the associated differential form</w:t>
      </w:r>
      <w:r>
        <w:rPr>
          <w:szCs w:val="22"/>
        </w:rPr>
        <w:t xml:space="preserve"> </w:t>
      </w:r>
      <w:r w:rsidRPr="00CB41B1">
        <w:rPr>
          <w:szCs w:val="22"/>
        </w:rPr>
        <w:t>is not straightforward.</w:t>
      </w:r>
      <w:r>
        <w:rPr>
          <w:szCs w:val="22"/>
        </w:rPr>
        <w:t xml:space="preserve"> From here, we show that despite the lack of analytic solution it is possible to find out some closed formulation but slightly sub-optimal for the quantization space of the two components a and b in the Lab94 space. </w:t>
      </w:r>
    </w:p>
    <w:p w:rsidR="00BB3014" w:rsidRPr="00CB41B1" w:rsidRDefault="00BB3014" w:rsidP="00BB3014">
      <w:pPr>
        <w:rPr>
          <w:szCs w:val="22"/>
        </w:rPr>
      </w:pPr>
      <w:r w:rsidRPr="00CB41B1">
        <w:rPr>
          <w:szCs w:val="22"/>
        </w:rPr>
        <w:t>First, let us have a look at the two constants k</w:t>
      </w:r>
      <w:r w:rsidRPr="00CB41B1">
        <w:rPr>
          <w:szCs w:val="22"/>
          <w:vertAlign w:val="subscript"/>
        </w:rPr>
        <w:t>1</w:t>
      </w:r>
      <w:r w:rsidRPr="00CB41B1">
        <w:rPr>
          <w:szCs w:val="22"/>
        </w:rPr>
        <w:t xml:space="preserve"> and k</w:t>
      </w:r>
      <w:r w:rsidRPr="00CB41B1">
        <w:rPr>
          <w:szCs w:val="22"/>
          <w:vertAlign w:val="subscript"/>
        </w:rPr>
        <w:t>2</w:t>
      </w:r>
      <w:r w:rsidRPr="00CB41B1">
        <w:rPr>
          <w:szCs w:val="22"/>
        </w:rPr>
        <w:t xml:space="preserve"> </w:t>
      </w:r>
      <w:r>
        <w:rPr>
          <w:szCs w:val="22"/>
        </w:rPr>
        <w:t>in the distance</w:t>
      </w:r>
    </w:p>
    <w:p w:rsidR="00BB3014" w:rsidRPr="00CB41B1" w:rsidRDefault="00BB3014" w:rsidP="00BB3014">
      <w:pPr>
        <w:jc w:val="center"/>
        <w:rPr>
          <w:szCs w:val="22"/>
        </w:rPr>
      </w:pPr>
      <w:r w:rsidRPr="00CB41B1">
        <w:rPr>
          <w:szCs w:val="22"/>
        </w:rPr>
        <w:t>d</w:t>
      </w:r>
      <w:r w:rsidRPr="00CB41B1">
        <w:rPr>
          <w:szCs w:val="22"/>
          <w:vertAlign w:val="subscript"/>
        </w:rPr>
        <w:t>94</w:t>
      </w:r>
      <w:r w:rsidRPr="00CB41B1">
        <w:rPr>
          <w:szCs w:val="22"/>
        </w:rPr>
        <w:t>((</w:t>
      </w:r>
      <w:proofErr w:type="spellStart"/>
      <w:r w:rsidRPr="00CB41B1">
        <w:rPr>
          <w:szCs w:val="22"/>
        </w:rPr>
        <w:t>L,a,b</w:t>
      </w:r>
      <w:proofErr w:type="spellEnd"/>
      <w:r w:rsidRPr="00CB41B1">
        <w:rPr>
          <w:szCs w:val="22"/>
        </w:rPr>
        <w:t>),(</w:t>
      </w:r>
      <w:proofErr w:type="spellStart"/>
      <w:r w:rsidRPr="00CB41B1">
        <w:rPr>
          <w:szCs w:val="22"/>
        </w:rPr>
        <w:t>L’,a’,b</w:t>
      </w:r>
      <w:proofErr w:type="spellEnd"/>
      <w:r w:rsidRPr="00CB41B1">
        <w:rPr>
          <w:szCs w:val="22"/>
        </w:rPr>
        <w:t>’))² := (∆L)² + (∆C/(1+k</w:t>
      </w:r>
      <w:r w:rsidRPr="00CB41B1">
        <w:rPr>
          <w:szCs w:val="22"/>
          <w:vertAlign w:val="subscript"/>
        </w:rPr>
        <w:t>1</w:t>
      </w:r>
      <w:r w:rsidRPr="00CB41B1">
        <w:rPr>
          <w:szCs w:val="22"/>
        </w:rPr>
        <w:t>C))² + (∆H/(1+k</w:t>
      </w:r>
      <w:r w:rsidRPr="00CB41B1">
        <w:rPr>
          <w:szCs w:val="22"/>
          <w:vertAlign w:val="subscript"/>
        </w:rPr>
        <w:t>2</w:t>
      </w:r>
      <w:r w:rsidRPr="00CB41B1">
        <w:rPr>
          <w:szCs w:val="22"/>
        </w:rPr>
        <w:t>C))².</w:t>
      </w:r>
    </w:p>
    <w:p w:rsidR="00BB3014" w:rsidRPr="00CB41B1" w:rsidRDefault="00BB3014" w:rsidP="00BB3014">
      <w:pPr>
        <w:jc w:val="both"/>
        <w:rPr>
          <w:szCs w:val="22"/>
        </w:rPr>
      </w:pPr>
      <w:r w:rsidRPr="00CB41B1">
        <w:rPr>
          <w:szCs w:val="22"/>
        </w:rPr>
        <w:t>Their recommended values are about k</w:t>
      </w:r>
      <w:r w:rsidRPr="00CB41B1">
        <w:rPr>
          <w:szCs w:val="22"/>
          <w:vertAlign w:val="subscript"/>
        </w:rPr>
        <w:t>1</w:t>
      </w:r>
      <w:r w:rsidRPr="00CB41B1">
        <w:rPr>
          <w:szCs w:val="22"/>
        </w:rPr>
        <w:t>=0.045 and k</w:t>
      </w:r>
      <w:r w:rsidRPr="00CB41B1">
        <w:rPr>
          <w:szCs w:val="22"/>
          <w:vertAlign w:val="subscript"/>
        </w:rPr>
        <w:t>2</w:t>
      </w:r>
      <w:r w:rsidRPr="00CB41B1">
        <w:rPr>
          <w:szCs w:val="22"/>
        </w:rPr>
        <w:t>=0.015. Let us define k :=min{k</w:t>
      </w:r>
      <w:r w:rsidRPr="00CB41B1">
        <w:rPr>
          <w:szCs w:val="22"/>
          <w:vertAlign w:val="subscript"/>
        </w:rPr>
        <w:t>1</w:t>
      </w:r>
      <w:r w:rsidRPr="00CB41B1">
        <w:rPr>
          <w:szCs w:val="22"/>
        </w:rPr>
        <w:t>,k</w:t>
      </w:r>
      <w:r w:rsidRPr="00CB41B1">
        <w:rPr>
          <w:szCs w:val="22"/>
          <w:vertAlign w:val="subscript"/>
        </w:rPr>
        <w:t>2</w:t>
      </w:r>
      <w:r w:rsidRPr="00CB41B1">
        <w:rPr>
          <w:szCs w:val="22"/>
        </w:rPr>
        <w:t>}.</w:t>
      </w:r>
      <w:r>
        <w:rPr>
          <w:szCs w:val="22"/>
        </w:rPr>
        <w:t xml:space="preserve"> </w:t>
      </w:r>
      <w:r w:rsidRPr="00CB41B1">
        <w:rPr>
          <w:szCs w:val="22"/>
        </w:rPr>
        <w:t xml:space="preserve">One defines a more constraining distance by   </w:t>
      </w:r>
    </w:p>
    <w:p w:rsidR="00BB3014" w:rsidRPr="0060690B" w:rsidRDefault="00BB3014" w:rsidP="00BB3014">
      <w:pPr>
        <w:jc w:val="center"/>
        <w:rPr>
          <w:szCs w:val="22"/>
          <w:vertAlign w:val="subscript"/>
        </w:rPr>
      </w:pPr>
      <w:r w:rsidRPr="0060690B">
        <w:rPr>
          <w:szCs w:val="22"/>
        </w:rPr>
        <w:t>d’</w:t>
      </w:r>
      <w:r w:rsidRPr="0060690B">
        <w:rPr>
          <w:szCs w:val="22"/>
          <w:vertAlign w:val="subscript"/>
        </w:rPr>
        <w:t>94</w:t>
      </w:r>
      <w:r w:rsidRPr="0060690B">
        <w:rPr>
          <w:szCs w:val="22"/>
        </w:rPr>
        <w:t>((</w:t>
      </w:r>
      <w:proofErr w:type="spellStart"/>
      <w:r w:rsidRPr="0060690B">
        <w:rPr>
          <w:szCs w:val="22"/>
        </w:rPr>
        <w:t>L,a,b</w:t>
      </w:r>
      <w:proofErr w:type="spellEnd"/>
      <w:r w:rsidRPr="0060690B">
        <w:rPr>
          <w:szCs w:val="22"/>
        </w:rPr>
        <w:t>),(</w:t>
      </w:r>
      <w:proofErr w:type="spellStart"/>
      <w:r w:rsidRPr="0060690B">
        <w:rPr>
          <w:szCs w:val="22"/>
        </w:rPr>
        <w:t>L’,a’,b</w:t>
      </w:r>
      <w:proofErr w:type="spellEnd"/>
      <w:r w:rsidRPr="0060690B">
        <w:rPr>
          <w:szCs w:val="22"/>
        </w:rPr>
        <w:t>’))² := (∆L)² + (∆C/(1+kC))² + (∆H/(1+kC))² ≤ d</w:t>
      </w:r>
      <w:r w:rsidRPr="0060690B">
        <w:rPr>
          <w:szCs w:val="22"/>
          <w:vertAlign w:val="subscript"/>
        </w:rPr>
        <w:t>94</w:t>
      </w:r>
      <w:r w:rsidRPr="0060690B">
        <w:rPr>
          <w:szCs w:val="22"/>
        </w:rPr>
        <w:t>²</w:t>
      </w:r>
    </w:p>
    <w:p w:rsidR="00BB3014" w:rsidRPr="00CB41B1" w:rsidRDefault="00BB3014" w:rsidP="00BB3014">
      <w:pPr>
        <w:jc w:val="both"/>
        <w:rPr>
          <w:szCs w:val="22"/>
        </w:rPr>
      </w:pPr>
      <w:r w:rsidRPr="00CB41B1">
        <w:rPr>
          <w:szCs w:val="22"/>
        </w:rPr>
        <w:t>such if one gets a given level of quality in the new  Lab94’ space, this level of quality is at least reached in the Lab94</w:t>
      </w:r>
      <w:r>
        <w:rPr>
          <w:szCs w:val="22"/>
        </w:rPr>
        <w:t xml:space="preserve"> space</w:t>
      </w:r>
      <w:r w:rsidRPr="00CB41B1">
        <w:rPr>
          <w:szCs w:val="22"/>
        </w:rPr>
        <w:t xml:space="preserve">.  </w:t>
      </w:r>
      <w:r>
        <w:rPr>
          <w:szCs w:val="22"/>
        </w:rPr>
        <w:t xml:space="preserve">Now, </w:t>
      </w:r>
      <w:r w:rsidRPr="00CB41B1">
        <w:rPr>
          <w:szCs w:val="22"/>
        </w:rPr>
        <w:t>Pythagora</w:t>
      </w:r>
      <w:r>
        <w:rPr>
          <w:szCs w:val="22"/>
        </w:rPr>
        <w:t xml:space="preserve">s’ theorem gives </w:t>
      </w:r>
      <w:r w:rsidRPr="00CB41B1">
        <w:rPr>
          <w:szCs w:val="22"/>
        </w:rPr>
        <w:t xml:space="preserve"> </w:t>
      </w:r>
    </w:p>
    <w:p w:rsidR="00BB3014" w:rsidRPr="00CB41B1" w:rsidRDefault="00BB3014" w:rsidP="00BB3014">
      <w:pPr>
        <w:jc w:val="center"/>
        <w:rPr>
          <w:szCs w:val="22"/>
        </w:rPr>
      </w:pPr>
      <w:r w:rsidRPr="00CB41B1">
        <w:rPr>
          <w:szCs w:val="22"/>
        </w:rPr>
        <w:t>d’</w:t>
      </w:r>
      <w:r w:rsidRPr="00CB41B1">
        <w:rPr>
          <w:szCs w:val="22"/>
          <w:vertAlign w:val="subscript"/>
        </w:rPr>
        <w:t>94</w:t>
      </w:r>
      <w:r w:rsidRPr="00CB41B1">
        <w:rPr>
          <w:szCs w:val="22"/>
        </w:rPr>
        <w:t>²= (∆L)^2 + (∆a/(1+kC))² + (∆b/(1+kC))²</w:t>
      </w:r>
      <w:r>
        <w:rPr>
          <w:szCs w:val="22"/>
        </w:rPr>
        <w:t>.</w:t>
      </w:r>
    </w:p>
    <w:p w:rsidR="00BB3014" w:rsidRPr="00CB41B1" w:rsidRDefault="00BB3014" w:rsidP="00BB3014">
      <w:pPr>
        <w:jc w:val="both"/>
        <w:rPr>
          <w:szCs w:val="22"/>
        </w:rPr>
      </w:pPr>
      <w:r>
        <w:rPr>
          <w:szCs w:val="22"/>
        </w:rPr>
        <w:t xml:space="preserve">One would like to use a uniform 2D quantization step </w:t>
      </w:r>
      <w:r w:rsidRPr="00311533">
        <w:rPr>
          <w:szCs w:val="22"/>
        </w:rPr>
        <w:t>∆E</w:t>
      </w:r>
      <w:r>
        <w:rPr>
          <w:szCs w:val="22"/>
        </w:rPr>
        <w:t xml:space="preserve"> times </w:t>
      </w:r>
      <w:r w:rsidRPr="00311533">
        <w:rPr>
          <w:szCs w:val="22"/>
        </w:rPr>
        <w:t xml:space="preserve">∆E </w:t>
      </w:r>
      <w:r>
        <w:rPr>
          <w:szCs w:val="22"/>
        </w:rPr>
        <w:t xml:space="preserve">such that the respective errors on a and b are compatible with </w:t>
      </w:r>
      <w:r w:rsidRPr="00311533">
        <w:rPr>
          <w:szCs w:val="22"/>
        </w:rPr>
        <w:t>(1+kC) ∆E</w:t>
      </w:r>
      <w:r>
        <w:rPr>
          <w:szCs w:val="22"/>
        </w:rPr>
        <w:t xml:space="preserve">. Let us name </w:t>
      </w:r>
      <w:r w:rsidRPr="00CB41B1">
        <w:rPr>
          <w:szCs w:val="22"/>
        </w:rPr>
        <w:t xml:space="preserve">ã et ᵬ </w:t>
      </w:r>
      <w:r>
        <w:rPr>
          <w:szCs w:val="22"/>
        </w:rPr>
        <w:t>the two associated components of the quantization space, and let us define</w:t>
      </w:r>
      <w:r w:rsidRPr="00CB41B1">
        <w:rPr>
          <w:szCs w:val="22"/>
        </w:rPr>
        <w:t xml:space="preserve"> ϕ </w:t>
      </w:r>
      <w:r>
        <w:rPr>
          <w:szCs w:val="22"/>
        </w:rPr>
        <w:t>the transform associated to this quantization space</w:t>
      </w:r>
    </w:p>
    <w:p w:rsidR="00BB3014" w:rsidRPr="00CB41B1" w:rsidRDefault="00BB3014" w:rsidP="00BB3014">
      <w:pPr>
        <w:jc w:val="center"/>
        <w:rPr>
          <w:szCs w:val="22"/>
        </w:rPr>
      </w:pPr>
      <w:r w:rsidRPr="00CB41B1">
        <w:rPr>
          <w:szCs w:val="22"/>
        </w:rPr>
        <w:t>ϕ(</w:t>
      </w:r>
      <w:proofErr w:type="spellStart"/>
      <w:r w:rsidRPr="00CB41B1">
        <w:rPr>
          <w:szCs w:val="22"/>
        </w:rPr>
        <w:t>a,b</w:t>
      </w:r>
      <w:proofErr w:type="spellEnd"/>
      <w:r w:rsidRPr="00CB41B1">
        <w:rPr>
          <w:szCs w:val="22"/>
        </w:rPr>
        <w:t>) = (ã,ᵬ)</w:t>
      </w:r>
    </w:p>
    <w:p w:rsidR="00BB3014" w:rsidRPr="00CB41B1" w:rsidRDefault="00BB3014" w:rsidP="00BB3014">
      <w:pPr>
        <w:jc w:val="both"/>
      </w:pPr>
      <w:r>
        <w:rPr>
          <w:szCs w:val="22"/>
        </w:rPr>
        <w:t xml:space="preserve">We suppose that this transform is smooth enough to allow the following calculation and first order  approximations </w:t>
      </w:r>
    </w:p>
    <w:p w:rsidR="00BB3014" w:rsidRPr="00CB41B1" w:rsidRDefault="00BB3014" w:rsidP="00BB3014">
      <w:pPr>
        <w:jc w:val="center"/>
        <w:rPr>
          <w:szCs w:val="22"/>
        </w:rPr>
      </w:pPr>
      <w:r w:rsidRPr="00CB41B1">
        <w:rPr>
          <w:position w:val="-34"/>
        </w:rPr>
        <w:object w:dxaOrig="8779" w:dyaOrig="800">
          <v:shape id="_x0000_i1027" type="#_x0000_t75" style="width:411.85pt;height:37.45pt" o:ole="">
            <v:imagedata r:id="rId29" o:title=""/>
          </v:shape>
          <o:OLEObject Type="Embed" ProgID="Equation.3" ShapeID="_x0000_i1027" DrawAspect="Content" ObjectID="_1465394096" r:id="rId30"/>
        </w:object>
      </w:r>
    </w:p>
    <w:p w:rsidR="00BB3014" w:rsidRPr="00CB41B1" w:rsidRDefault="00BB3014" w:rsidP="00BB3014">
      <w:pPr>
        <w:rPr>
          <w:szCs w:val="22"/>
        </w:rPr>
      </w:pPr>
      <w:r w:rsidRPr="00CB41B1">
        <w:rPr>
          <w:szCs w:val="22"/>
        </w:rPr>
        <w:t>and by first order identification, one gets</w:t>
      </w:r>
    </w:p>
    <w:p w:rsidR="00BB3014" w:rsidRPr="00CB41B1" w:rsidRDefault="00BB3014" w:rsidP="00BB3014">
      <w:pPr>
        <w:jc w:val="center"/>
        <w:rPr>
          <w:szCs w:val="22"/>
        </w:rPr>
      </w:pPr>
      <w:r w:rsidRPr="00CB41B1">
        <w:rPr>
          <w:position w:val="-30"/>
        </w:rPr>
        <w:object w:dxaOrig="7380" w:dyaOrig="720">
          <v:shape id="_x0000_i1028" type="#_x0000_t75" style="width:346.75pt;height:34pt" o:ole="">
            <v:imagedata r:id="rId31" o:title=""/>
          </v:shape>
          <o:OLEObject Type="Embed" ProgID="Equation.3" ShapeID="_x0000_i1028" DrawAspect="Content" ObjectID="_1465394097" r:id="rId32"/>
        </w:object>
      </w:r>
    </w:p>
    <w:p w:rsidR="00BB3014" w:rsidRPr="00CB41B1" w:rsidRDefault="00BB3014" w:rsidP="00BB3014">
      <w:pPr>
        <w:jc w:val="both"/>
        <w:rPr>
          <w:szCs w:val="22"/>
        </w:rPr>
      </w:pPr>
      <w:r w:rsidRPr="0060690B">
        <w:rPr>
          <w:szCs w:val="22"/>
        </w:rPr>
        <w:t xml:space="preserve">where g(C):=1+kC. </w:t>
      </w:r>
      <w:r w:rsidRPr="00CB41B1">
        <w:rPr>
          <w:szCs w:val="22"/>
        </w:rPr>
        <w:t xml:space="preserve">After a slight simplification , one deduces the following equality involving the </w:t>
      </w:r>
      <w:proofErr w:type="spellStart"/>
      <w:r w:rsidRPr="00CB41B1">
        <w:rPr>
          <w:szCs w:val="22"/>
        </w:rPr>
        <w:t>Jacobian</w:t>
      </w:r>
      <w:proofErr w:type="spellEnd"/>
      <w:r w:rsidRPr="00CB41B1">
        <w:rPr>
          <w:szCs w:val="22"/>
        </w:rPr>
        <w:t xml:space="preserve"> matrix J </w:t>
      </w:r>
      <w:r>
        <w:rPr>
          <w:szCs w:val="22"/>
        </w:rPr>
        <w:t>and the perceptual weight</w:t>
      </w:r>
      <w:r w:rsidRPr="00CB41B1">
        <w:rPr>
          <w:szCs w:val="22"/>
        </w:rPr>
        <w:t xml:space="preserve"> 1+kC</w:t>
      </w:r>
    </w:p>
    <w:p w:rsidR="00BB3014" w:rsidRPr="00CB41B1" w:rsidRDefault="00BB3014" w:rsidP="00BB3014">
      <w:pPr>
        <w:jc w:val="center"/>
      </w:pPr>
      <w:r w:rsidRPr="00CB41B1">
        <w:rPr>
          <w:position w:val="-30"/>
        </w:rPr>
        <w:object w:dxaOrig="2460" w:dyaOrig="720">
          <v:shape id="_x0000_i1029" type="#_x0000_t75" style="width:115.8pt;height:34pt" o:ole="">
            <v:imagedata r:id="rId33" o:title=""/>
          </v:shape>
          <o:OLEObject Type="Embed" ProgID="Equation.3" ShapeID="_x0000_i1029" DrawAspect="Content" ObjectID="_1465394098" r:id="rId34"/>
        </w:object>
      </w:r>
      <w:r w:rsidRPr="00CB41B1">
        <w:t xml:space="preserve">. </w:t>
      </w:r>
      <w:r w:rsidRPr="00CB41B1">
        <w:tab/>
        <w:t xml:space="preserve"> (*)</w:t>
      </w:r>
    </w:p>
    <w:p w:rsidR="00BB3014" w:rsidRPr="00CB41B1" w:rsidRDefault="00BB3014" w:rsidP="00BB3014">
      <w:pPr>
        <w:rPr>
          <w:szCs w:val="22"/>
        </w:rPr>
      </w:pPr>
      <w:r>
        <w:rPr>
          <w:szCs w:val="22"/>
        </w:rPr>
        <w:t xml:space="preserve">Let us recall the definition of the </w:t>
      </w:r>
      <w:proofErr w:type="spellStart"/>
      <w:r w:rsidRPr="00311533">
        <w:rPr>
          <w:szCs w:val="22"/>
        </w:rPr>
        <w:t>Jacobian</w:t>
      </w:r>
      <w:proofErr w:type="spellEnd"/>
      <w:r w:rsidRPr="00311533">
        <w:rPr>
          <w:szCs w:val="22"/>
        </w:rPr>
        <w:t xml:space="preserve"> </w:t>
      </w:r>
      <w:r>
        <w:rPr>
          <w:szCs w:val="22"/>
        </w:rPr>
        <w:t>matrix in term of partial derivatives</w:t>
      </w:r>
    </w:p>
    <w:p w:rsidR="00BB3014" w:rsidRPr="00CB41B1" w:rsidRDefault="00BB3014" w:rsidP="00BB3014">
      <w:pPr>
        <w:jc w:val="center"/>
      </w:pPr>
      <w:r w:rsidRPr="00CB41B1">
        <w:rPr>
          <w:position w:val="-32"/>
        </w:rPr>
        <w:object w:dxaOrig="2439" w:dyaOrig="760">
          <v:shape id="_x0000_i1030" type="#_x0000_t75" style="width:114.6pt;height:35.15pt" o:ole="">
            <v:imagedata r:id="rId35" o:title=""/>
          </v:shape>
          <o:OLEObject Type="Embed" ProgID="Equation.3" ShapeID="_x0000_i1030" DrawAspect="Content" ObjectID="_1465394099" r:id="rId36"/>
        </w:object>
      </w:r>
      <w:r>
        <w:t>.</w:t>
      </w:r>
    </w:p>
    <w:p w:rsidR="00BB3014" w:rsidRPr="00CB41B1" w:rsidRDefault="00BB3014" w:rsidP="00BB3014">
      <w:pPr>
        <w:jc w:val="both"/>
        <w:rPr>
          <w:szCs w:val="22"/>
        </w:rPr>
      </w:pPr>
      <w:r w:rsidRPr="00CB41B1">
        <w:rPr>
          <w:szCs w:val="22"/>
        </w:rPr>
        <w:t xml:space="preserve">Also, by symmetry on a and b, one has necessarily  </w:t>
      </w:r>
      <w:proofErr w:type="spellStart"/>
      <w:r w:rsidRPr="00CB41B1">
        <w:rPr>
          <w:szCs w:val="22"/>
        </w:rPr>
        <w:t>ϕ</w:t>
      </w:r>
      <w:r w:rsidRPr="00CB41B1">
        <w:rPr>
          <w:szCs w:val="22"/>
          <w:vertAlign w:val="subscript"/>
        </w:rPr>
        <w:t>a</w:t>
      </w:r>
      <w:proofErr w:type="spellEnd"/>
      <w:r w:rsidRPr="00CB41B1">
        <w:rPr>
          <w:szCs w:val="22"/>
        </w:rPr>
        <w:t>(</w:t>
      </w:r>
      <w:proofErr w:type="spellStart"/>
      <w:r w:rsidRPr="00CB41B1">
        <w:rPr>
          <w:szCs w:val="22"/>
        </w:rPr>
        <w:t>b,a</w:t>
      </w:r>
      <w:proofErr w:type="spellEnd"/>
      <w:r w:rsidRPr="00CB41B1">
        <w:rPr>
          <w:szCs w:val="22"/>
        </w:rPr>
        <w:t xml:space="preserve">)= </w:t>
      </w:r>
      <w:proofErr w:type="spellStart"/>
      <w:r w:rsidRPr="00CB41B1">
        <w:rPr>
          <w:szCs w:val="22"/>
        </w:rPr>
        <w:t>ϕ</w:t>
      </w:r>
      <w:r w:rsidRPr="00CB41B1">
        <w:rPr>
          <w:szCs w:val="22"/>
          <w:vertAlign w:val="subscript"/>
        </w:rPr>
        <w:t>b</w:t>
      </w:r>
      <w:proofErr w:type="spellEnd"/>
      <w:r w:rsidRPr="00CB41B1">
        <w:rPr>
          <w:szCs w:val="22"/>
        </w:rPr>
        <w:t>(</w:t>
      </w:r>
      <w:proofErr w:type="spellStart"/>
      <w:r w:rsidRPr="00CB41B1">
        <w:rPr>
          <w:szCs w:val="22"/>
        </w:rPr>
        <w:t>a,b</w:t>
      </w:r>
      <w:proofErr w:type="spellEnd"/>
      <w:r w:rsidRPr="00CB41B1">
        <w:rPr>
          <w:szCs w:val="22"/>
        </w:rPr>
        <w:t xml:space="preserve">). Thus, from the determination of  </w:t>
      </w:r>
      <w:proofErr w:type="spellStart"/>
      <w:r w:rsidRPr="00CB41B1">
        <w:rPr>
          <w:szCs w:val="22"/>
        </w:rPr>
        <w:t>ϕ</w:t>
      </w:r>
      <w:r w:rsidRPr="00CB41B1">
        <w:rPr>
          <w:szCs w:val="22"/>
          <w:vertAlign w:val="subscript"/>
        </w:rPr>
        <w:t>a</w:t>
      </w:r>
      <w:proofErr w:type="spellEnd"/>
      <w:r w:rsidRPr="00CB41B1">
        <w:rPr>
          <w:szCs w:val="22"/>
          <w:vertAlign w:val="subscript"/>
        </w:rPr>
        <w:t>,</w:t>
      </w:r>
      <w:r w:rsidRPr="00CB41B1">
        <w:rPr>
          <w:szCs w:val="22"/>
        </w:rPr>
        <w:t xml:space="preserve"> one will get </w:t>
      </w:r>
      <w:proofErr w:type="spellStart"/>
      <w:r w:rsidRPr="00CB41B1">
        <w:rPr>
          <w:szCs w:val="22"/>
        </w:rPr>
        <w:t>ϕ</w:t>
      </w:r>
      <w:r w:rsidRPr="00CB41B1">
        <w:rPr>
          <w:szCs w:val="22"/>
          <w:vertAlign w:val="subscript"/>
        </w:rPr>
        <w:t>b</w:t>
      </w:r>
      <w:proofErr w:type="spellEnd"/>
      <w:r w:rsidRPr="00CB41B1">
        <w:rPr>
          <w:szCs w:val="22"/>
        </w:rPr>
        <w:t xml:space="preserve"> automatically by symmetry. The first row of (*) provide a Partial Differential Equation (PDE) on </w:t>
      </w:r>
      <w:proofErr w:type="spellStart"/>
      <w:r w:rsidRPr="00CB41B1">
        <w:rPr>
          <w:szCs w:val="22"/>
        </w:rPr>
        <w:t>ϕ</w:t>
      </w:r>
      <w:r w:rsidRPr="00CB41B1">
        <w:rPr>
          <w:szCs w:val="22"/>
          <w:vertAlign w:val="subscript"/>
        </w:rPr>
        <w:t>a</w:t>
      </w:r>
      <w:proofErr w:type="spellEnd"/>
    </w:p>
    <w:p w:rsidR="00BB3014" w:rsidRPr="00CB41B1" w:rsidRDefault="00BB3014" w:rsidP="00BB3014">
      <w:pPr>
        <w:jc w:val="center"/>
      </w:pPr>
      <w:r w:rsidRPr="00CB41B1">
        <w:rPr>
          <w:position w:val="-28"/>
        </w:rPr>
        <w:object w:dxaOrig="2200" w:dyaOrig="660">
          <v:shape id="_x0000_i1031" type="#_x0000_t75" style="width:103.1pt;height:30.55pt" o:ole="">
            <v:imagedata r:id="rId37" o:title=""/>
          </v:shape>
          <o:OLEObject Type="Embed" ProgID="Equation.3" ShapeID="_x0000_i1031" DrawAspect="Content" ObjectID="_1465394100" r:id="rId38"/>
        </w:object>
      </w:r>
      <w:r w:rsidRPr="00CB41B1">
        <w:tab/>
      </w:r>
      <w:r w:rsidRPr="00CB41B1">
        <w:tab/>
        <w:t>(**).</w:t>
      </w:r>
    </w:p>
    <w:p w:rsidR="00BB3014" w:rsidRPr="00CB41B1" w:rsidRDefault="00BB3014" w:rsidP="00BB3014">
      <w:pPr>
        <w:jc w:val="both"/>
        <w:rPr>
          <w:szCs w:val="22"/>
        </w:rPr>
      </w:pPr>
      <w:r>
        <w:rPr>
          <w:szCs w:val="22"/>
        </w:rPr>
        <w:t xml:space="preserve">Unfortunately, there is no simple integral formulation for the solutions of </w:t>
      </w:r>
      <w:r w:rsidRPr="00CB41B1">
        <w:rPr>
          <w:szCs w:val="22"/>
        </w:rPr>
        <w:t xml:space="preserve">(**). </w:t>
      </w:r>
      <w:r>
        <w:rPr>
          <w:szCs w:val="22"/>
        </w:rPr>
        <w:t xml:space="preserve">So, we try the </w:t>
      </w:r>
      <w:proofErr w:type="spellStart"/>
      <w:r w:rsidRPr="00CB41B1">
        <w:rPr>
          <w:szCs w:val="22"/>
        </w:rPr>
        <w:t>Ansatz</w:t>
      </w:r>
      <w:proofErr w:type="spellEnd"/>
    </w:p>
    <w:p w:rsidR="00BB3014" w:rsidRPr="00CB41B1" w:rsidRDefault="00BB3014" w:rsidP="00BB3014">
      <w:pPr>
        <w:jc w:val="center"/>
      </w:pPr>
      <w:proofErr w:type="spellStart"/>
      <w:r w:rsidRPr="00CB41B1">
        <w:rPr>
          <w:szCs w:val="22"/>
        </w:rPr>
        <w:t>ϕ</w:t>
      </w:r>
      <w:r w:rsidRPr="00CB41B1">
        <w:rPr>
          <w:szCs w:val="22"/>
          <w:vertAlign w:val="subscript"/>
        </w:rPr>
        <w:t>a</w:t>
      </w:r>
      <w:proofErr w:type="spellEnd"/>
      <w:r w:rsidRPr="00CB41B1">
        <w:rPr>
          <w:szCs w:val="22"/>
        </w:rPr>
        <w:t>(</w:t>
      </w:r>
      <w:proofErr w:type="spellStart"/>
      <w:r w:rsidRPr="00CB41B1">
        <w:rPr>
          <w:szCs w:val="22"/>
        </w:rPr>
        <w:t>a,b</w:t>
      </w:r>
      <w:proofErr w:type="spellEnd"/>
      <w:r w:rsidRPr="00CB41B1">
        <w:rPr>
          <w:szCs w:val="22"/>
        </w:rPr>
        <w:t xml:space="preserve">) = </w:t>
      </w:r>
      <w:proofErr w:type="spellStart"/>
      <w:r w:rsidRPr="00CB41B1">
        <w:rPr>
          <w:szCs w:val="22"/>
        </w:rPr>
        <w:t>aψ</w:t>
      </w:r>
      <w:proofErr w:type="spellEnd"/>
      <w:r w:rsidRPr="00CB41B1">
        <w:rPr>
          <w:szCs w:val="22"/>
        </w:rPr>
        <w:t>(C)</w:t>
      </w:r>
    </w:p>
    <w:p w:rsidR="00BB3014" w:rsidRPr="00CB41B1" w:rsidRDefault="00BB3014" w:rsidP="00BB3014">
      <w:r w:rsidRPr="00CB41B1">
        <w:t xml:space="preserve">such that, using </w:t>
      </w:r>
      <w:r w:rsidRPr="00CB41B1">
        <w:rPr>
          <w:position w:val="-12"/>
        </w:rPr>
        <w:object w:dxaOrig="1160" w:dyaOrig="360">
          <v:shape id="_x0000_i1032" type="#_x0000_t75" style="width:54.15pt;height:16.7pt" o:ole="">
            <v:imagedata r:id="rId39" o:title=""/>
          </v:shape>
          <o:OLEObject Type="Embed" ProgID="Equation.3" ShapeID="_x0000_i1032" DrawAspect="Content" ObjectID="_1465394101" r:id="rId40"/>
        </w:object>
      </w:r>
      <w:r w:rsidRPr="00CB41B1">
        <w:t xml:space="preserve"> et </w:t>
      </w:r>
      <w:r w:rsidRPr="00CB41B1">
        <w:rPr>
          <w:position w:val="-12"/>
        </w:rPr>
        <w:object w:dxaOrig="1140" w:dyaOrig="360">
          <v:shape id="_x0000_i1033" type="#_x0000_t75" style="width:53.55pt;height:16.7pt" o:ole="">
            <v:imagedata r:id="rId41" o:title=""/>
          </v:shape>
          <o:OLEObject Type="Embed" ProgID="Equation.3" ShapeID="_x0000_i1033" DrawAspect="Content" ObjectID="_1465394102" r:id="rId42"/>
        </w:object>
      </w:r>
      <w:r w:rsidRPr="00CB41B1">
        <w:t xml:space="preserve">, </w:t>
      </w:r>
      <w:r>
        <w:t>e</w:t>
      </w:r>
      <w:r w:rsidRPr="00CB41B1">
        <w:t xml:space="preserve">quation (**) </w:t>
      </w:r>
      <w:r>
        <w:t>becomes</w:t>
      </w:r>
    </w:p>
    <w:p w:rsidR="00BB3014" w:rsidRPr="00CB41B1" w:rsidRDefault="00BB3014" w:rsidP="00BB3014">
      <w:pPr>
        <w:jc w:val="center"/>
      </w:pPr>
      <w:r w:rsidRPr="00CB41B1">
        <w:rPr>
          <w:position w:val="-28"/>
        </w:rPr>
        <w:object w:dxaOrig="2160" w:dyaOrig="700">
          <v:shape id="_x0000_i1034" type="#_x0000_t75" style="width:101.4pt;height:32.85pt" o:ole="">
            <v:imagedata r:id="rId43" o:title=""/>
          </v:shape>
          <o:OLEObject Type="Embed" ProgID="Equation.3" ShapeID="_x0000_i1034" DrawAspect="Content" ObjectID="_1465394103" r:id="rId44"/>
        </w:object>
      </w:r>
      <w:r w:rsidRPr="00CB41B1">
        <w:t>.</w:t>
      </w:r>
    </w:p>
    <w:p w:rsidR="00BB3014" w:rsidRPr="00CB41B1" w:rsidRDefault="00BB3014" w:rsidP="00BB3014">
      <w:pPr>
        <w:jc w:val="both"/>
      </w:pPr>
      <w:r w:rsidRPr="00CB41B1">
        <w:t xml:space="preserve">One approximates the term (a²+ab)/C by C; the validity of the solution found using the </w:t>
      </w:r>
      <w:proofErr w:type="spellStart"/>
      <w:r w:rsidRPr="00CB41B1">
        <w:t>Anstaz</w:t>
      </w:r>
      <w:proofErr w:type="spellEnd"/>
      <w:r w:rsidRPr="00CB41B1">
        <w:t xml:space="preserve"> and the approximation will be proved a posteriori. One gets </w:t>
      </w:r>
    </w:p>
    <w:p w:rsidR="00BB3014" w:rsidRPr="00CB41B1" w:rsidRDefault="00BB3014" w:rsidP="00BB3014">
      <w:pPr>
        <w:jc w:val="center"/>
      </w:pPr>
      <w:r w:rsidRPr="00CB41B1">
        <w:rPr>
          <w:position w:val="-10"/>
        </w:rPr>
        <w:object w:dxaOrig="1780" w:dyaOrig="320">
          <v:shape id="_x0000_i1035" type="#_x0000_t75" style="width:83.5pt;height:15pt" o:ole="">
            <v:imagedata r:id="rId45" o:title=""/>
          </v:shape>
          <o:OLEObject Type="Embed" ProgID="Equation.3" ShapeID="_x0000_i1035" DrawAspect="Content" ObjectID="_1465394104" r:id="rId46"/>
        </w:object>
      </w:r>
    </w:p>
    <w:p w:rsidR="00BB3014" w:rsidRPr="00CB41B1" w:rsidRDefault="00BB3014" w:rsidP="00BB3014">
      <w:pPr>
        <w:jc w:val="both"/>
      </w:pPr>
      <w:r w:rsidRPr="00CB41B1">
        <w:t>which is a linear differential equation on ψ. A particular solution is  ψ</w:t>
      </w:r>
      <w:r w:rsidRPr="00CB41B1">
        <w:rPr>
          <w:vertAlign w:val="subscript"/>
        </w:rPr>
        <w:t>0</w:t>
      </w:r>
      <w:r w:rsidRPr="00CB41B1">
        <w:t>=</w:t>
      </w:r>
      <w:proofErr w:type="spellStart"/>
      <w:r w:rsidRPr="00CB41B1">
        <w:t>cst</w:t>
      </w:r>
      <w:proofErr w:type="spellEnd"/>
      <w:r w:rsidRPr="00CB41B1">
        <w:t>/C. Now, u</w:t>
      </w:r>
      <w:r>
        <w:t>s</w:t>
      </w:r>
      <w:r w:rsidRPr="00CB41B1">
        <w:t>ing the well-known constant variation technique,  one proves that the solutions are</w:t>
      </w:r>
    </w:p>
    <w:p w:rsidR="00BB3014" w:rsidRPr="0060690B" w:rsidRDefault="00BB3014" w:rsidP="00BB3014">
      <w:pPr>
        <w:jc w:val="center"/>
      </w:pPr>
      <w:r w:rsidRPr="00CB41B1">
        <w:t xml:space="preserve">ψ(C) = </w:t>
      </w:r>
      <w:proofErr w:type="spellStart"/>
      <w:r w:rsidRPr="00CB41B1">
        <w:t>ln</w:t>
      </w:r>
      <w:proofErr w:type="spellEnd"/>
      <w:r w:rsidRPr="00CB41B1">
        <w:t>(1+kC)/</w:t>
      </w:r>
      <w:proofErr w:type="spellStart"/>
      <w:r w:rsidRPr="00CB41B1">
        <w:t>kC</w:t>
      </w:r>
      <w:proofErr w:type="spellEnd"/>
      <w:r w:rsidRPr="00CB41B1">
        <w:t xml:space="preserve"> = Ĉ/C.</w:t>
      </w:r>
    </w:p>
    <w:p w:rsidR="00BB3014" w:rsidRPr="00CB41B1" w:rsidRDefault="00BB3014" w:rsidP="00BB3014">
      <w:r w:rsidRPr="00CB41B1">
        <w:t>Finally, the quantization space is</w:t>
      </w:r>
    </w:p>
    <w:p w:rsidR="00BB3014" w:rsidRPr="00737AA8" w:rsidRDefault="00BB3014" w:rsidP="00BB3014">
      <w:pPr>
        <w:jc w:val="center"/>
      </w:pPr>
      <w:r w:rsidRPr="00737AA8">
        <w:t>ã=</w:t>
      </w:r>
      <w:proofErr w:type="spellStart"/>
      <w:r w:rsidRPr="00737AA8">
        <w:t>aĈ</w:t>
      </w:r>
      <w:proofErr w:type="spellEnd"/>
      <w:r w:rsidRPr="00737AA8">
        <w:t>/C     and     ᵬ=</w:t>
      </w:r>
      <w:proofErr w:type="spellStart"/>
      <w:r w:rsidRPr="00737AA8">
        <w:t>bĈ</w:t>
      </w:r>
      <w:proofErr w:type="spellEnd"/>
      <w:r w:rsidRPr="00737AA8">
        <w:t>/C</w:t>
      </w:r>
    </w:p>
    <w:p w:rsidR="00BB3014" w:rsidRPr="00CB41B1" w:rsidRDefault="00BB3014" w:rsidP="00BB3014">
      <w:r w:rsidRPr="00CB41B1">
        <w:t xml:space="preserve">This is the quantization space </w:t>
      </w:r>
      <w:r>
        <w:t>associated to</w:t>
      </w:r>
      <w:r w:rsidRPr="00CB41B1">
        <w:t xml:space="preserve"> (</w:t>
      </w:r>
      <w:proofErr w:type="spellStart"/>
      <w:r w:rsidRPr="00CB41B1">
        <w:t>a,b</w:t>
      </w:r>
      <w:proofErr w:type="spellEnd"/>
      <w:r w:rsidRPr="00CB41B1">
        <w:t>) in the Lab94</w:t>
      </w:r>
      <w:r>
        <w:t xml:space="preserve"> space</w:t>
      </w:r>
      <w:r w:rsidRPr="00CB41B1">
        <w:t>. One checks, after lengthy calculation and inequalit</w:t>
      </w:r>
      <w:r>
        <w:t>i</w:t>
      </w:r>
      <w:r w:rsidRPr="00CB41B1">
        <w:t xml:space="preserve">es, that </w:t>
      </w:r>
    </w:p>
    <w:p w:rsidR="00BB3014" w:rsidRPr="00CB41B1" w:rsidRDefault="00BB3014" w:rsidP="00BB3014">
      <w:pPr>
        <w:jc w:val="center"/>
      </w:pPr>
      <w:r w:rsidRPr="00CB41B1">
        <w:rPr>
          <w:position w:val="-14"/>
        </w:rPr>
        <w:object w:dxaOrig="2460" w:dyaOrig="420">
          <v:shape id="_x0000_i1036" type="#_x0000_t75" style="width:115.8pt;height:19.6pt" o:ole="">
            <v:imagedata r:id="rId47" o:title=""/>
          </v:shape>
          <o:OLEObject Type="Embed" ProgID="Equation.3" ShapeID="_x0000_i1036" DrawAspect="Content" ObjectID="_1465394105" r:id="rId48"/>
        </w:object>
      </w:r>
    </w:p>
    <w:p w:rsidR="00BB3014" w:rsidRPr="00CB41B1" w:rsidRDefault="00BB3014" w:rsidP="00BB3014">
      <w:pPr>
        <w:jc w:val="both"/>
      </w:pPr>
      <w:r w:rsidRPr="00CB41B1">
        <w:rPr>
          <w:szCs w:val="22"/>
        </w:rPr>
        <w:t xml:space="preserve">and it becomes clear that the quantization space is sub-optimal with at most a factor  square root of two, which is </w:t>
      </w:r>
      <w:r>
        <w:rPr>
          <w:szCs w:val="22"/>
        </w:rPr>
        <w:t>good on the paper</w:t>
      </w:r>
      <w:r w:rsidRPr="00CB41B1">
        <w:rPr>
          <w:szCs w:val="22"/>
        </w:rPr>
        <w:t>.</w:t>
      </w:r>
    </w:p>
    <w:p w:rsidR="00BB3014" w:rsidRPr="00CB41B1" w:rsidRDefault="00BB3014"/>
    <w:sectPr w:rsidR="00BB3014" w:rsidRPr="00CB41B1" w:rsidSect="00A01439">
      <w:footerReference w:type="default" r:id="rId4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43D" w:rsidRDefault="00D0343D">
      <w:r>
        <w:separator/>
      </w:r>
    </w:p>
  </w:endnote>
  <w:endnote w:type="continuationSeparator" w:id="0">
    <w:p w:rsidR="00D0343D" w:rsidRDefault="00D03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43D" w:rsidRDefault="00D0343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B178A">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E4D5C">
      <w:rPr>
        <w:rStyle w:val="PageNumber"/>
        <w:noProof/>
      </w:rPr>
      <w:t>2014-06-27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43D" w:rsidRDefault="00D0343D">
      <w:r>
        <w:separator/>
      </w:r>
    </w:p>
  </w:footnote>
  <w:footnote w:type="continuationSeparator" w:id="0">
    <w:p w:rsidR="00D0343D" w:rsidRDefault="00D03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96AE6"/>
    <w:multiLevelType w:val="hybridMultilevel"/>
    <w:tmpl w:val="8C44A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033467"/>
    <w:multiLevelType w:val="hybridMultilevel"/>
    <w:tmpl w:val="026E9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BC3E8D"/>
    <w:multiLevelType w:val="hybridMultilevel"/>
    <w:tmpl w:val="AA9A6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8E503B4"/>
    <w:multiLevelType w:val="hybridMultilevel"/>
    <w:tmpl w:val="9A1A4606"/>
    <w:lvl w:ilvl="0" w:tplc="1760049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655349"/>
    <w:multiLevelType w:val="hybridMultilevel"/>
    <w:tmpl w:val="B8565E78"/>
    <w:lvl w:ilvl="0" w:tplc="04090001">
      <w:start w:val="1"/>
      <w:numFmt w:val="bullet"/>
      <w:lvlText w:val=""/>
      <w:lvlJc w:val="left"/>
      <w:pPr>
        <w:ind w:left="851" w:hanging="360"/>
      </w:pPr>
      <w:rPr>
        <w:rFonts w:ascii="Symbol" w:hAnsi="Symbol" w:hint="default"/>
      </w:rPr>
    </w:lvl>
    <w:lvl w:ilvl="1" w:tplc="04090003">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abstractNum w:abstractNumId="10">
    <w:nsid w:val="2AF12C98"/>
    <w:multiLevelType w:val="hybridMultilevel"/>
    <w:tmpl w:val="99F272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526944"/>
    <w:multiLevelType w:val="hybridMultilevel"/>
    <w:tmpl w:val="34202094"/>
    <w:lvl w:ilvl="0" w:tplc="575CEE6C">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520569C"/>
    <w:multiLevelType w:val="hybridMultilevel"/>
    <w:tmpl w:val="AEEAC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FD6E32"/>
    <w:multiLevelType w:val="hybridMultilevel"/>
    <w:tmpl w:val="9CD63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0763F5"/>
    <w:multiLevelType w:val="hybridMultilevel"/>
    <w:tmpl w:val="D82EF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7926A3"/>
    <w:multiLevelType w:val="hybridMultilevel"/>
    <w:tmpl w:val="E88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FD5259"/>
    <w:multiLevelType w:val="hybridMultilevel"/>
    <w:tmpl w:val="BC7C7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C12BBD"/>
    <w:multiLevelType w:val="hybridMultilevel"/>
    <w:tmpl w:val="63D0B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98C191A"/>
    <w:multiLevelType w:val="hybridMultilevel"/>
    <w:tmpl w:val="6B620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7B6472"/>
    <w:multiLevelType w:val="hybridMultilevel"/>
    <w:tmpl w:val="4EAC8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2F5042"/>
    <w:multiLevelType w:val="hybridMultilevel"/>
    <w:tmpl w:val="58B2F942"/>
    <w:lvl w:ilvl="0" w:tplc="04090001">
      <w:start w:val="1"/>
      <w:numFmt w:val="bullet"/>
      <w:lvlText w:val=""/>
      <w:lvlJc w:val="left"/>
      <w:pPr>
        <w:ind w:left="884" w:hanging="360"/>
      </w:pPr>
      <w:rPr>
        <w:rFonts w:ascii="Symbol" w:hAnsi="Symbol" w:hint="default"/>
      </w:rPr>
    </w:lvl>
    <w:lvl w:ilvl="1" w:tplc="04090003" w:tentative="1">
      <w:start w:val="1"/>
      <w:numFmt w:val="bullet"/>
      <w:lvlText w:val="o"/>
      <w:lvlJc w:val="left"/>
      <w:pPr>
        <w:ind w:left="1604" w:hanging="360"/>
      </w:pPr>
      <w:rPr>
        <w:rFonts w:ascii="Courier New" w:hAnsi="Courier New" w:cs="Courier New" w:hint="default"/>
      </w:rPr>
    </w:lvl>
    <w:lvl w:ilvl="2" w:tplc="04090005" w:tentative="1">
      <w:start w:val="1"/>
      <w:numFmt w:val="bullet"/>
      <w:lvlText w:val=""/>
      <w:lvlJc w:val="left"/>
      <w:pPr>
        <w:ind w:left="2324" w:hanging="360"/>
      </w:pPr>
      <w:rPr>
        <w:rFonts w:ascii="Wingdings" w:hAnsi="Wingdings" w:hint="default"/>
      </w:rPr>
    </w:lvl>
    <w:lvl w:ilvl="3" w:tplc="04090001" w:tentative="1">
      <w:start w:val="1"/>
      <w:numFmt w:val="bullet"/>
      <w:lvlText w:val=""/>
      <w:lvlJc w:val="left"/>
      <w:pPr>
        <w:ind w:left="3044" w:hanging="360"/>
      </w:pPr>
      <w:rPr>
        <w:rFonts w:ascii="Symbol" w:hAnsi="Symbol" w:hint="default"/>
      </w:rPr>
    </w:lvl>
    <w:lvl w:ilvl="4" w:tplc="04090003" w:tentative="1">
      <w:start w:val="1"/>
      <w:numFmt w:val="bullet"/>
      <w:lvlText w:val="o"/>
      <w:lvlJc w:val="left"/>
      <w:pPr>
        <w:ind w:left="3764" w:hanging="360"/>
      </w:pPr>
      <w:rPr>
        <w:rFonts w:ascii="Courier New" w:hAnsi="Courier New" w:cs="Courier New" w:hint="default"/>
      </w:rPr>
    </w:lvl>
    <w:lvl w:ilvl="5" w:tplc="04090005" w:tentative="1">
      <w:start w:val="1"/>
      <w:numFmt w:val="bullet"/>
      <w:lvlText w:val=""/>
      <w:lvlJc w:val="left"/>
      <w:pPr>
        <w:ind w:left="4484" w:hanging="360"/>
      </w:pPr>
      <w:rPr>
        <w:rFonts w:ascii="Wingdings" w:hAnsi="Wingdings" w:hint="default"/>
      </w:rPr>
    </w:lvl>
    <w:lvl w:ilvl="6" w:tplc="04090001" w:tentative="1">
      <w:start w:val="1"/>
      <w:numFmt w:val="bullet"/>
      <w:lvlText w:val=""/>
      <w:lvlJc w:val="left"/>
      <w:pPr>
        <w:ind w:left="5204" w:hanging="360"/>
      </w:pPr>
      <w:rPr>
        <w:rFonts w:ascii="Symbol" w:hAnsi="Symbol" w:hint="default"/>
      </w:rPr>
    </w:lvl>
    <w:lvl w:ilvl="7" w:tplc="04090003" w:tentative="1">
      <w:start w:val="1"/>
      <w:numFmt w:val="bullet"/>
      <w:lvlText w:val="o"/>
      <w:lvlJc w:val="left"/>
      <w:pPr>
        <w:ind w:left="5924" w:hanging="360"/>
      </w:pPr>
      <w:rPr>
        <w:rFonts w:ascii="Courier New" w:hAnsi="Courier New" w:cs="Courier New" w:hint="default"/>
      </w:rPr>
    </w:lvl>
    <w:lvl w:ilvl="8" w:tplc="04090005" w:tentative="1">
      <w:start w:val="1"/>
      <w:numFmt w:val="bullet"/>
      <w:lvlText w:val=""/>
      <w:lvlJc w:val="left"/>
      <w:pPr>
        <w:ind w:left="6644" w:hanging="360"/>
      </w:pPr>
      <w:rPr>
        <w:rFonts w:ascii="Wingdings" w:hAnsi="Wingdings" w:hint="default"/>
      </w:rPr>
    </w:lvl>
  </w:abstractNum>
  <w:abstractNum w:abstractNumId="25">
    <w:nsid w:val="612A5172"/>
    <w:multiLevelType w:val="hybridMultilevel"/>
    <w:tmpl w:val="9F26E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496C5F"/>
    <w:multiLevelType w:val="hybridMultilevel"/>
    <w:tmpl w:val="88FA3E50"/>
    <w:lvl w:ilvl="0" w:tplc="1760049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6E65F56"/>
    <w:multiLevelType w:val="hybridMultilevel"/>
    <w:tmpl w:val="4F107F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99F4D43"/>
    <w:multiLevelType w:val="hybridMultilevel"/>
    <w:tmpl w:val="B292FAAC"/>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nsid w:val="6AD81DD9"/>
    <w:multiLevelType w:val="hybridMultilevel"/>
    <w:tmpl w:val="A4C0089E"/>
    <w:lvl w:ilvl="0" w:tplc="AD6C8DB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B67212F"/>
    <w:multiLevelType w:val="hybridMultilevel"/>
    <w:tmpl w:val="9CD63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2">
    <w:nsid w:val="723D651E"/>
    <w:multiLevelType w:val="hybridMultilevel"/>
    <w:tmpl w:val="E62A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236A55"/>
    <w:multiLevelType w:val="hybridMultilevel"/>
    <w:tmpl w:val="2EB2E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792F22"/>
    <w:multiLevelType w:val="hybridMultilevel"/>
    <w:tmpl w:val="13B45C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086D48"/>
    <w:multiLevelType w:val="multilevel"/>
    <w:tmpl w:val="D85CBF38"/>
    <w:lvl w:ilvl="0">
      <w:start w:val="1"/>
      <w:numFmt w:val="decimal"/>
      <w:lvlText w:val="%1."/>
      <w:lvlJc w:val="left"/>
      <w:pPr>
        <w:tabs>
          <w:tab w:val="num" w:pos="360"/>
        </w:tabs>
        <w:ind w:left="360" w:hanging="360"/>
      </w:pPr>
      <w:rPr>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6">
    <w:nsid w:val="7EFC6E53"/>
    <w:multiLevelType w:val="hybridMultilevel"/>
    <w:tmpl w:val="68700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F9678CE"/>
    <w:multiLevelType w:val="hybridMultilevel"/>
    <w:tmpl w:val="A4FE1C26"/>
    <w:lvl w:ilvl="0" w:tplc="C03C62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21"/>
  </w:num>
  <w:num w:numId="4">
    <w:abstractNumId w:val="19"/>
  </w:num>
  <w:num w:numId="5">
    <w:abstractNumId w:val="20"/>
  </w:num>
  <w:num w:numId="6">
    <w:abstractNumId w:val="7"/>
  </w:num>
  <w:num w:numId="7">
    <w:abstractNumId w:val="14"/>
  </w:num>
  <w:num w:numId="8">
    <w:abstractNumId w:val="7"/>
  </w:num>
  <w:num w:numId="9">
    <w:abstractNumId w:val="1"/>
  </w:num>
  <w:num w:numId="10">
    <w:abstractNumId w:val="6"/>
  </w:num>
  <w:num w:numId="11">
    <w:abstractNumId w:val="2"/>
  </w:num>
  <w:num w:numId="12">
    <w:abstractNumId w:val="7"/>
  </w:num>
  <w:num w:numId="13">
    <w:abstractNumId w:val="7"/>
  </w:num>
  <w:num w:numId="14">
    <w:abstractNumId w:val="37"/>
  </w:num>
  <w:num w:numId="15">
    <w:abstractNumId w:val="8"/>
  </w:num>
  <w:num w:numId="16">
    <w:abstractNumId w:val="26"/>
  </w:num>
  <w:num w:numId="17">
    <w:abstractNumId w:val="29"/>
  </w:num>
  <w:num w:numId="18">
    <w:abstractNumId w:val="11"/>
  </w:num>
  <w:num w:numId="19">
    <w:abstractNumId w:val="38"/>
  </w:num>
  <w:num w:numId="20">
    <w:abstractNumId w:val="16"/>
  </w:num>
  <w:num w:numId="21">
    <w:abstractNumId w:val="23"/>
  </w:num>
  <w:num w:numId="22">
    <w:abstractNumId w:val="24"/>
  </w:num>
  <w:num w:numId="23">
    <w:abstractNumId w:val="35"/>
  </w:num>
  <w:num w:numId="24">
    <w:abstractNumId w:val="4"/>
  </w:num>
  <w:num w:numId="25">
    <w:abstractNumId w:val="25"/>
  </w:num>
  <w:num w:numId="26">
    <w:abstractNumId w:val="22"/>
  </w:num>
  <w:num w:numId="27">
    <w:abstractNumId w:val="28"/>
  </w:num>
  <w:num w:numId="28">
    <w:abstractNumId w:val="17"/>
  </w:num>
  <w:num w:numId="29">
    <w:abstractNumId w:val="33"/>
  </w:num>
  <w:num w:numId="30">
    <w:abstractNumId w:val="34"/>
  </w:num>
  <w:num w:numId="31">
    <w:abstractNumId w:val="3"/>
  </w:num>
  <w:num w:numId="32">
    <w:abstractNumId w:val="9"/>
  </w:num>
  <w:num w:numId="33">
    <w:abstractNumId w:val="10"/>
  </w:num>
  <w:num w:numId="34">
    <w:abstractNumId w:val="30"/>
  </w:num>
  <w:num w:numId="35">
    <w:abstractNumId w:val="36"/>
  </w:num>
  <w:num w:numId="36">
    <w:abstractNumId w:val="15"/>
  </w:num>
  <w:num w:numId="37">
    <w:abstractNumId w:val="18"/>
  </w:num>
  <w:num w:numId="38">
    <w:abstractNumId w:val="13"/>
  </w:num>
  <w:num w:numId="39">
    <w:abstractNumId w:val="32"/>
  </w:num>
  <w:num w:numId="40">
    <w:abstractNumId w:val="12"/>
  </w:num>
  <w:num w:numId="41">
    <w:abstractNumId w:val="7"/>
  </w:num>
  <w:num w:numId="42">
    <w:abstractNumId w:val="7"/>
  </w:num>
  <w:num w:numId="43">
    <w:abstractNumId w:val="7"/>
  </w:num>
  <w:num w:numId="44">
    <w:abstractNumId w:val="7"/>
  </w:num>
  <w:num w:numId="45">
    <w:abstractNumId w:val="7"/>
  </w:num>
  <w:num w:numId="46">
    <w:abstractNumId w:val="7"/>
  </w:num>
  <w:num w:numId="47">
    <w:abstractNumId w:val="27"/>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6C5D39"/>
    <w:rsid w:val="00002F42"/>
    <w:rsid w:val="000049F2"/>
    <w:rsid w:val="00021EEA"/>
    <w:rsid w:val="000438D6"/>
    <w:rsid w:val="000458BC"/>
    <w:rsid w:val="00045C41"/>
    <w:rsid w:val="00046C03"/>
    <w:rsid w:val="000476CA"/>
    <w:rsid w:val="000478E8"/>
    <w:rsid w:val="00047908"/>
    <w:rsid w:val="00062231"/>
    <w:rsid w:val="00062B29"/>
    <w:rsid w:val="00065039"/>
    <w:rsid w:val="0007614F"/>
    <w:rsid w:val="00082AF1"/>
    <w:rsid w:val="000847AC"/>
    <w:rsid w:val="00087967"/>
    <w:rsid w:val="00087A1A"/>
    <w:rsid w:val="00091D48"/>
    <w:rsid w:val="0009418F"/>
    <w:rsid w:val="000A0CDF"/>
    <w:rsid w:val="000B0713"/>
    <w:rsid w:val="000B1C6B"/>
    <w:rsid w:val="000B4FF9"/>
    <w:rsid w:val="000C09AC"/>
    <w:rsid w:val="000D1EF6"/>
    <w:rsid w:val="000D351B"/>
    <w:rsid w:val="000D3D59"/>
    <w:rsid w:val="000E00F3"/>
    <w:rsid w:val="000E42F1"/>
    <w:rsid w:val="000E6E20"/>
    <w:rsid w:val="000F150F"/>
    <w:rsid w:val="000F158C"/>
    <w:rsid w:val="0010076D"/>
    <w:rsid w:val="00102F3D"/>
    <w:rsid w:val="00112DBF"/>
    <w:rsid w:val="00114634"/>
    <w:rsid w:val="00123FC3"/>
    <w:rsid w:val="00124E38"/>
    <w:rsid w:val="0012580B"/>
    <w:rsid w:val="00131F90"/>
    <w:rsid w:val="0013526E"/>
    <w:rsid w:val="00135CCD"/>
    <w:rsid w:val="00136AFB"/>
    <w:rsid w:val="00137D83"/>
    <w:rsid w:val="001403DB"/>
    <w:rsid w:val="00146152"/>
    <w:rsid w:val="001518EA"/>
    <w:rsid w:val="00151F16"/>
    <w:rsid w:val="001552BA"/>
    <w:rsid w:val="001605D3"/>
    <w:rsid w:val="00161AD8"/>
    <w:rsid w:val="0016237B"/>
    <w:rsid w:val="001709DE"/>
    <w:rsid w:val="00171371"/>
    <w:rsid w:val="001724C6"/>
    <w:rsid w:val="00175A24"/>
    <w:rsid w:val="0018205B"/>
    <w:rsid w:val="00186D9F"/>
    <w:rsid w:val="00187E58"/>
    <w:rsid w:val="00190B0F"/>
    <w:rsid w:val="0019342C"/>
    <w:rsid w:val="001961DC"/>
    <w:rsid w:val="001A0DA7"/>
    <w:rsid w:val="001A297E"/>
    <w:rsid w:val="001A368E"/>
    <w:rsid w:val="001A7329"/>
    <w:rsid w:val="001B4E28"/>
    <w:rsid w:val="001B4F8E"/>
    <w:rsid w:val="001C06DC"/>
    <w:rsid w:val="001C3525"/>
    <w:rsid w:val="001C5044"/>
    <w:rsid w:val="001C6585"/>
    <w:rsid w:val="001D1714"/>
    <w:rsid w:val="001D1BD2"/>
    <w:rsid w:val="001D3095"/>
    <w:rsid w:val="001E02BE"/>
    <w:rsid w:val="001E2F3D"/>
    <w:rsid w:val="001E3B37"/>
    <w:rsid w:val="001F1DC6"/>
    <w:rsid w:val="001F2594"/>
    <w:rsid w:val="001F671F"/>
    <w:rsid w:val="00201BC1"/>
    <w:rsid w:val="002055A6"/>
    <w:rsid w:val="00206460"/>
    <w:rsid w:val="002069B4"/>
    <w:rsid w:val="00215DFC"/>
    <w:rsid w:val="002212DF"/>
    <w:rsid w:val="00222CD4"/>
    <w:rsid w:val="00225016"/>
    <w:rsid w:val="002264A6"/>
    <w:rsid w:val="00227BA7"/>
    <w:rsid w:val="0023011C"/>
    <w:rsid w:val="00230D78"/>
    <w:rsid w:val="00231C9B"/>
    <w:rsid w:val="002355B6"/>
    <w:rsid w:val="002375C1"/>
    <w:rsid w:val="0024001D"/>
    <w:rsid w:val="002416B1"/>
    <w:rsid w:val="002503F9"/>
    <w:rsid w:val="002530E9"/>
    <w:rsid w:val="00261963"/>
    <w:rsid w:val="00263398"/>
    <w:rsid w:val="00265567"/>
    <w:rsid w:val="002659BF"/>
    <w:rsid w:val="00266BC1"/>
    <w:rsid w:val="00267AA7"/>
    <w:rsid w:val="00275BCF"/>
    <w:rsid w:val="00286B88"/>
    <w:rsid w:val="00291E36"/>
    <w:rsid w:val="00292257"/>
    <w:rsid w:val="0029489B"/>
    <w:rsid w:val="002954FF"/>
    <w:rsid w:val="00297416"/>
    <w:rsid w:val="002A1200"/>
    <w:rsid w:val="002A54E0"/>
    <w:rsid w:val="002A687F"/>
    <w:rsid w:val="002A6B9E"/>
    <w:rsid w:val="002B0A31"/>
    <w:rsid w:val="002B1595"/>
    <w:rsid w:val="002B191D"/>
    <w:rsid w:val="002C70A7"/>
    <w:rsid w:val="002D0AF6"/>
    <w:rsid w:val="002D7A7D"/>
    <w:rsid w:val="002E201D"/>
    <w:rsid w:val="002F164D"/>
    <w:rsid w:val="002F1E0E"/>
    <w:rsid w:val="002F51BD"/>
    <w:rsid w:val="00306206"/>
    <w:rsid w:val="00314755"/>
    <w:rsid w:val="003148DC"/>
    <w:rsid w:val="00317D85"/>
    <w:rsid w:val="00320847"/>
    <w:rsid w:val="00322D02"/>
    <w:rsid w:val="003277D0"/>
    <w:rsid w:val="00327C56"/>
    <w:rsid w:val="003315A1"/>
    <w:rsid w:val="00332FD3"/>
    <w:rsid w:val="003373EC"/>
    <w:rsid w:val="00342FF4"/>
    <w:rsid w:val="00346148"/>
    <w:rsid w:val="00346F34"/>
    <w:rsid w:val="0035615A"/>
    <w:rsid w:val="003669EA"/>
    <w:rsid w:val="003706CC"/>
    <w:rsid w:val="00377710"/>
    <w:rsid w:val="003834E6"/>
    <w:rsid w:val="003944DF"/>
    <w:rsid w:val="003A2D8E"/>
    <w:rsid w:val="003B2DEC"/>
    <w:rsid w:val="003B55F3"/>
    <w:rsid w:val="003C05B2"/>
    <w:rsid w:val="003C20E4"/>
    <w:rsid w:val="003C275F"/>
    <w:rsid w:val="003D5DB4"/>
    <w:rsid w:val="003D784C"/>
    <w:rsid w:val="003E6F90"/>
    <w:rsid w:val="003F5D0F"/>
    <w:rsid w:val="00404385"/>
    <w:rsid w:val="0041214D"/>
    <w:rsid w:val="00414101"/>
    <w:rsid w:val="00417C49"/>
    <w:rsid w:val="00421210"/>
    <w:rsid w:val="004234F0"/>
    <w:rsid w:val="00426B2A"/>
    <w:rsid w:val="004337EF"/>
    <w:rsid w:val="00433DDB"/>
    <w:rsid w:val="00437121"/>
    <w:rsid w:val="00437619"/>
    <w:rsid w:val="00444241"/>
    <w:rsid w:val="00444E43"/>
    <w:rsid w:val="00445368"/>
    <w:rsid w:val="00446EC3"/>
    <w:rsid w:val="00453CC4"/>
    <w:rsid w:val="00463EAC"/>
    <w:rsid w:val="00465A1E"/>
    <w:rsid w:val="0048069A"/>
    <w:rsid w:val="00484C63"/>
    <w:rsid w:val="00487A4A"/>
    <w:rsid w:val="0049245C"/>
    <w:rsid w:val="0049505F"/>
    <w:rsid w:val="00496A2E"/>
    <w:rsid w:val="004A0A5F"/>
    <w:rsid w:val="004A2887"/>
    <w:rsid w:val="004A2A63"/>
    <w:rsid w:val="004B210C"/>
    <w:rsid w:val="004B29E0"/>
    <w:rsid w:val="004B5FA5"/>
    <w:rsid w:val="004C538F"/>
    <w:rsid w:val="004D405F"/>
    <w:rsid w:val="004D6259"/>
    <w:rsid w:val="004E4F4F"/>
    <w:rsid w:val="004E6789"/>
    <w:rsid w:val="004E7F81"/>
    <w:rsid w:val="004F61E3"/>
    <w:rsid w:val="0050115C"/>
    <w:rsid w:val="00502E10"/>
    <w:rsid w:val="0051015C"/>
    <w:rsid w:val="005102FC"/>
    <w:rsid w:val="00516CF1"/>
    <w:rsid w:val="0052012A"/>
    <w:rsid w:val="00526B7B"/>
    <w:rsid w:val="00531AE9"/>
    <w:rsid w:val="00531BAF"/>
    <w:rsid w:val="00533DE6"/>
    <w:rsid w:val="00534B83"/>
    <w:rsid w:val="00534D66"/>
    <w:rsid w:val="00542C3D"/>
    <w:rsid w:val="005436F0"/>
    <w:rsid w:val="00550A66"/>
    <w:rsid w:val="00564874"/>
    <w:rsid w:val="00565D83"/>
    <w:rsid w:val="00567EC7"/>
    <w:rsid w:val="00570013"/>
    <w:rsid w:val="0057164B"/>
    <w:rsid w:val="005801A2"/>
    <w:rsid w:val="00580DC8"/>
    <w:rsid w:val="00582F6C"/>
    <w:rsid w:val="00586BA7"/>
    <w:rsid w:val="00593FCD"/>
    <w:rsid w:val="005942AD"/>
    <w:rsid w:val="00594EBD"/>
    <w:rsid w:val="005952A5"/>
    <w:rsid w:val="005A33A1"/>
    <w:rsid w:val="005A747C"/>
    <w:rsid w:val="005B217D"/>
    <w:rsid w:val="005C3688"/>
    <w:rsid w:val="005C385F"/>
    <w:rsid w:val="005C484A"/>
    <w:rsid w:val="005C680E"/>
    <w:rsid w:val="005C735D"/>
    <w:rsid w:val="005E1AC6"/>
    <w:rsid w:val="005E5303"/>
    <w:rsid w:val="005F19CB"/>
    <w:rsid w:val="005F5B8D"/>
    <w:rsid w:val="005F6F1B"/>
    <w:rsid w:val="00605347"/>
    <w:rsid w:val="0060690B"/>
    <w:rsid w:val="00607272"/>
    <w:rsid w:val="00621BC4"/>
    <w:rsid w:val="00624B33"/>
    <w:rsid w:val="00624D25"/>
    <w:rsid w:val="0063041A"/>
    <w:rsid w:val="00630AA2"/>
    <w:rsid w:val="00646707"/>
    <w:rsid w:val="0065588E"/>
    <w:rsid w:val="006562E5"/>
    <w:rsid w:val="00657905"/>
    <w:rsid w:val="006618DB"/>
    <w:rsid w:val="00662D2F"/>
    <w:rsid w:val="00662E58"/>
    <w:rsid w:val="00664DCF"/>
    <w:rsid w:val="00665D89"/>
    <w:rsid w:val="006713D4"/>
    <w:rsid w:val="0068382D"/>
    <w:rsid w:val="006934AA"/>
    <w:rsid w:val="00695DEF"/>
    <w:rsid w:val="006B4920"/>
    <w:rsid w:val="006C5D39"/>
    <w:rsid w:val="006D158C"/>
    <w:rsid w:val="006D6D9B"/>
    <w:rsid w:val="006D7D94"/>
    <w:rsid w:val="006E2810"/>
    <w:rsid w:val="006E31C0"/>
    <w:rsid w:val="006E3F52"/>
    <w:rsid w:val="006E5417"/>
    <w:rsid w:val="006E7D43"/>
    <w:rsid w:val="006F246E"/>
    <w:rsid w:val="006F386F"/>
    <w:rsid w:val="00705818"/>
    <w:rsid w:val="00705B3F"/>
    <w:rsid w:val="00707207"/>
    <w:rsid w:val="00712F60"/>
    <w:rsid w:val="0071311A"/>
    <w:rsid w:val="00720E3B"/>
    <w:rsid w:val="00721763"/>
    <w:rsid w:val="007345CA"/>
    <w:rsid w:val="00737AA8"/>
    <w:rsid w:val="0074393F"/>
    <w:rsid w:val="00743F71"/>
    <w:rsid w:val="00745F46"/>
    <w:rsid w:val="00745F6B"/>
    <w:rsid w:val="0075585E"/>
    <w:rsid w:val="00770571"/>
    <w:rsid w:val="00770D23"/>
    <w:rsid w:val="00773040"/>
    <w:rsid w:val="007743E5"/>
    <w:rsid w:val="007768FF"/>
    <w:rsid w:val="00777252"/>
    <w:rsid w:val="007824D3"/>
    <w:rsid w:val="007830D9"/>
    <w:rsid w:val="00783BF1"/>
    <w:rsid w:val="00784303"/>
    <w:rsid w:val="00784318"/>
    <w:rsid w:val="007957C9"/>
    <w:rsid w:val="00796EE3"/>
    <w:rsid w:val="007A0FFE"/>
    <w:rsid w:val="007A6C59"/>
    <w:rsid w:val="007A7B97"/>
    <w:rsid w:val="007A7D29"/>
    <w:rsid w:val="007B0709"/>
    <w:rsid w:val="007B44B9"/>
    <w:rsid w:val="007B4AB8"/>
    <w:rsid w:val="007B52CE"/>
    <w:rsid w:val="007B57DE"/>
    <w:rsid w:val="007C2E3B"/>
    <w:rsid w:val="007C311E"/>
    <w:rsid w:val="007C435B"/>
    <w:rsid w:val="007C5FF8"/>
    <w:rsid w:val="007D06BD"/>
    <w:rsid w:val="007D1295"/>
    <w:rsid w:val="007D1CDE"/>
    <w:rsid w:val="007E0067"/>
    <w:rsid w:val="007E01A3"/>
    <w:rsid w:val="007E1126"/>
    <w:rsid w:val="007F1F8B"/>
    <w:rsid w:val="007F3AB1"/>
    <w:rsid w:val="007F67A1"/>
    <w:rsid w:val="00802E65"/>
    <w:rsid w:val="00811C05"/>
    <w:rsid w:val="008164DB"/>
    <w:rsid w:val="008206C8"/>
    <w:rsid w:val="00821FEF"/>
    <w:rsid w:val="00823002"/>
    <w:rsid w:val="00823A14"/>
    <w:rsid w:val="00826F8C"/>
    <w:rsid w:val="008403C6"/>
    <w:rsid w:val="008457BC"/>
    <w:rsid w:val="008472A1"/>
    <w:rsid w:val="0084738C"/>
    <w:rsid w:val="00856933"/>
    <w:rsid w:val="0086339A"/>
    <w:rsid w:val="0086387C"/>
    <w:rsid w:val="00864C18"/>
    <w:rsid w:val="008669EB"/>
    <w:rsid w:val="00867BF3"/>
    <w:rsid w:val="008731E7"/>
    <w:rsid w:val="00874A6C"/>
    <w:rsid w:val="00876C65"/>
    <w:rsid w:val="00880275"/>
    <w:rsid w:val="008A2E06"/>
    <w:rsid w:val="008A4B4C"/>
    <w:rsid w:val="008A5B4C"/>
    <w:rsid w:val="008A7E99"/>
    <w:rsid w:val="008B115B"/>
    <w:rsid w:val="008B6131"/>
    <w:rsid w:val="008C239F"/>
    <w:rsid w:val="008C3B11"/>
    <w:rsid w:val="008C63D7"/>
    <w:rsid w:val="008D13CE"/>
    <w:rsid w:val="008D5A3C"/>
    <w:rsid w:val="008D5E61"/>
    <w:rsid w:val="008D725D"/>
    <w:rsid w:val="008E02C1"/>
    <w:rsid w:val="008E2AD0"/>
    <w:rsid w:val="008E3CDA"/>
    <w:rsid w:val="008E480C"/>
    <w:rsid w:val="008E4E66"/>
    <w:rsid w:val="008E4E68"/>
    <w:rsid w:val="008E6285"/>
    <w:rsid w:val="008E6741"/>
    <w:rsid w:val="008E7E31"/>
    <w:rsid w:val="008F1B45"/>
    <w:rsid w:val="008F2A51"/>
    <w:rsid w:val="00902F27"/>
    <w:rsid w:val="00906B28"/>
    <w:rsid w:val="00907757"/>
    <w:rsid w:val="00915CC6"/>
    <w:rsid w:val="009212B0"/>
    <w:rsid w:val="00921FA1"/>
    <w:rsid w:val="009229C1"/>
    <w:rsid w:val="009234A5"/>
    <w:rsid w:val="00932017"/>
    <w:rsid w:val="00933453"/>
    <w:rsid w:val="009336F7"/>
    <w:rsid w:val="009357AE"/>
    <w:rsid w:val="0093636C"/>
    <w:rsid w:val="0093725A"/>
    <w:rsid w:val="009374A7"/>
    <w:rsid w:val="00950552"/>
    <w:rsid w:val="00963CF1"/>
    <w:rsid w:val="00977060"/>
    <w:rsid w:val="00983DF4"/>
    <w:rsid w:val="0098551D"/>
    <w:rsid w:val="00992319"/>
    <w:rsid w:val="009923E9"/>
    <w:rsid w:val="0099518F"/>
    <w:rsid w:val="00996072"/>
    <w:rsid w:val="009A0452"/>
    <w:rsid w:val="009A523D"/>
    <w:rsid w:val="009B02A1"/>
    <w:rsid w:val="009B178A"/>
    <w:rsid w:val="009C04C8"/>
    <w:rsid w:val="009C32CD"/>
    <w:rsid w:val="009D2F14"/>
    <w:rsid w:val="009D7DC7"/>
    <w:rsid w:val="009F134A"/>
    <w:rsid w:val="009F496B"/>
    <w:rsid w:val="00A01439"/>
    <w:rsid w:val="00A02E61"/>
    <w:rsid w:val="00A03024"/>
    <w:rsid w:val="00A0353B"/>
    <w:rsid w:val="00A04EAC"/>
    <w:rsid w:val="00A05CFF"/>
    <w:rsid w:val="00A1461D"/>
    <w:rsid w:val="00A243DF"/>
    <w:rsid w:val="00A25137"/>
    <w:rsid w:val="00A376AB"/>
    <w:rsid w:val="00A37B73"/>
    <w:rsid w:val="00A42295"/>
    <w:rsid w:val="00A43A9F"/>
    <w:rsid w:val="00A45520"/>
    <w:rsid w:val="00A514AC"/>
    <w:rsid w:val="00A521CC"/>
    <w:rsid w:val="00A55339"/>
    <w:rsid w:val="00A56B97"/>
    <w:rsid w:val="00A57C14"/>
    <w:rsid w:val="00A6093D"/>
    <w:rsid w:val="00A64C8B"/>
    <w:rsid w:val="00A65392"/>
    <w:rsid w:val="00A767DC"/>
    <w:rsid w:val="00A76A6D"/>
    <w:rsid w:val="00A8004D"/>
    <w:rsid w:val="00A83253"/>
    <w:rsid w:val="00A83EB0"/>
    <w:rsid w:val="00A96295"/>
    <w:rsid w:val="00AA1B67"/>
    <w:rsid w:val="00AA67E1"/>
    <w:rsid w:val="00AA6E84"/>
    <w:rsid w:val="00AA7EB8"/>
    <w:rsid w:val="00AB7349"/>
    <w:rsid w:val="00AB795D"/>
    <w:rsid w:val="00AD4639"/>
    <w:rsid w:val="00AD617F"/>
    <w:rsid w:val="00AE341B"/>
    <w:rsid w:val="00AE6F87"/>
    <w:rsid w:val="00B07A75"/>
    <w:rsid w:val="00B07CA7"/>
    <w:rsid w:val="00B1279A"/>
    <w:rsid w:val="00B14C42"/>
    <w:rsid w:val="00B21297"/>
    <w:rsid w:val="00B33ECE"/>
    <w:rsid w:val="00B377AC"/>
    <w:rsid w:val="00B400AB"/>
    <w:rsid w:val="00B4194A"/>
    <w:rsid w:val="00B432C0"/>
    <w:rsid w:val="00B47237"/>
    <w:rsid w:val="00B5222E"/>
    <w:rsid w:val="00B530E9"/>
    <w:rsid w:val="00B53179"/>
    <w:rsid w:val="00B61C96"/>
    <w:rsid w:val="00B65BE2"/>
    <w:rsid w:val="00B7068F"/>
    <w:rsid w:val="00B73A2A"/>
    <w:rsid w:val="00B75337"/>
    <w:rsid w:val="00B75BD6"/>
    <w:rsid w:val="00B81686"/>
    <w:rsid w:val="00B91179"/>
    <w:rsid w:val="00B94B06"/>
    <w:rsid w:val="00B94C28"/>
    <w:rsid w:val="00BA2E56"/>
    <w:rsid w:val="00BA3D1D"/>
    <w:rsid w:val="00BA5506"/>
    <w:rsid w:val="00BB15FB"/>
    <w:rsid w:val="00BB23BC"/>
    <w:rsid w:val="00BB3014"/>
    <w:rsid w:val="00BC10BA"/>
    <w:rsid w:val="00BC14AD"/>
    <w:rsid w:val="00BC3257"/>
    <w:rsid w:val="00BC5AFD"/>
    <w:rsid w:val="00BC7329"/>
    <w:rsid w:val="00BD26E8"/>
    <w:rsid w:val="00BF27B7"/>
    <w:rsid w:val="00BF7396"/>
    <w:rsid w:val="00BF796F"/>
    <w:rsid w:val="00C03FBC"/>
    <w:rsid w:val="00C04F43"/>
    <w:rsid w:val="00C0609D"/>
    <w:rsid w:val="00C06AD9"/>
    <w:rsid w:val="00C115AB"/>
    <w:rsid w:val="00C13B4E"/>
    <w:rsid w:val="00C24417"/>
    <w:rsid w:val="00C30249"/>
    <w:rsid w:val="00C32616"/>
    <w:rsid w:val="00C34361"/>
    <w:rsid w:val="00C3723B"/>
    <w:rsid w:val="00C42466"/>
    <w:rsid w:val="00C440F2"/>
    <w:rsid w:val="00C44AC7"/>
    <w:rsid w:val="00C451B7"/>
    <w:rsid w:val="00C51884"/>
    <w:rsid w:val="00C52FCD"/>
    <w:rsid w:val="00C563E1"/>
    <w:rsid w:val="00C606C9"/>
    <w:rsid w:val="00C64925"/>
    <w:rsid w:val="00C64FCE"/>
    <w:rsid w:val="00C65AA7"/>
    <w:rsid w:val="00C70E34"/>
    <w:rsid w:val="00C80288"/>
    <w:rsid w:val="00C84003"/>
    <w:rsid w:val="00C849DD"/>
    <w:rsid w:val="00C85996"/>
    <w:rsid w:val="00C90650"/>
    <w:rsid w:val="00C97D78"/>
    <w:rsid w:val="00CA5A72"/>
    <w:rsid w:val="00CB0B7B"/>
    <w:rsid w:val="00CB41B1"/>
    <w:rsid w:val="00CC2AAE"/>
    <w:rsid w:val="00CC5A42"/>
    <w:rsid w:val="00CD04D3"/>
    <w:rsid w:val="00CD067B"/>
    <w:rsid w:val="00CD0EAB"/>
    <w:rsid w:val="00CD1F25"/>
    <w:rsid w:val="00CD7F7C"/>
    <w:rsid w:val="00CE0B13"/>
    <w:rsid w:val="00CE3ADA"/>
    <w:rsid w:val="00CE4523"/>
    <w:rsid w:val="00CE5E02"/>
    <w:rsid w:val="00CF34DB"/>
    <w:rsid w:val="00CF42C7"/>
    <w:rsid w:val="00CF558F"/>
    <w:rsid w:val="00D0270A"/>
    <w:rsid w:val="00D0343D"/>
    <w:rsid w:val="00D073E2"/>
    <w:rsid w:val="00D14974"/>
    <w:rsid w:val="00D1579B"/>
    <w:rsid w:val="00D439F9"/>
    <w:rsid w:val="00D446EC"/>
    <w:rsid w:val="00D51BF0"/>
    <w:rsid w:val="00D52739"/>
    <w:rsid w:val="00D52CAB"/>
    <w:rsid w:val="00D55942"/>
    <w:rsid w:val="00D60A4C"/>
    <w:rsid w:val="00D61369"/>
    <w:rsid w:val="00D65E3C"/>
    <w:rsid w:val="00D74F85"/>
    <w:rsid w:val="00D807BF"/>
    <w:rsid w:val="00D82FCC"/>
    <w:rsid w:val="00D9327E"/>
    <w:rsid w:val="00DA080E"/>
    <w:rsid w:val="00DA17FC"/>
    <w:rsid w:val="00DA3C1A"/>
    <w:rsid w:val="00DA7887"/>
    <w:rsid w:val="00DB2C26"/>
    <w:rsid w:val="00DC5188"/>
    <w:rsid w:val="00DC7709"/>
    <w:rsid w:val="00DD19E7"/>
    <w:rsid w:val="00DD25FB"/>
    <w:rsid w:val="00DD3C47"/>
    <w:rsid w:val="00DD617E"/>
    <w:rsid w:val="00DE3585"/>
    <w:rsid w:val="00DE6B43"/>
    <w:rsid w:val="00DF2CBE"/>
    <w:rsid w:val="00DF6B4B"/>
    <w:rsid w:val="00E00BEC"/>
    <w:rsid w:val="00E07464"/>
    <w:rsid w:val="00E11923"/>
    <w:rsid w:val="00E262D4"/>
    <w:rsid w:val="00E36250"/>
    <w:rsid w:val="00E44C31"/>
    <w:rsid w:val="00E479DA"/>
    <w:rsid w:val="00E52934"/>
    <w:rsid w:val="00E54511"/>
    <w:rsid w:val="00E61DAC"/>
    <w:rsid w:val="00E71AF3"/>
    <w:rsid w:val="00E72070"/>
    <w:rsid w:val="00E72B80"/>
    <w:rsid w:val="00E75FE3"/>
    <w:rsid w:val="00E818E4"/>
    <w:rsid w:val="00E86C4C"/>
    <w:rsid w:val="00E90C6A"/>
    <w:rsid w:val="00E93E54"/>
    <w:rsid w:val="00E961E2"/>
    <w:rsid w:val="00EA08C0"/>
    <w:rsid w:val="00EA5AE0"/>
    <w:rsid w:val="00EA78DD"/>
    <w:rsid w:val="00EA7E2F"/>
    <w:rsid w:val="00EB7AB1"/>
    <w:rsid w:val="00EC2047"/>
    <w:rsid w:val="00ED6F5D"/>
    <w:rsid w:val="00EE6957"/>
    <w:rsid w:val="00EE7CD8"/>
    <w:rsid w:val="00EF48CC"/>
    <w:rsid w:val="00EF6470"/>
    <w:rsid w:val="00F05F56"/>
    <w:rsid w:val="00F2031E"/>
    <w:rsid w:val="00F2131F"/>
    <w:rsid w:val="00F3093C"/>
    <w:rsid w:val="00F34827"/>
    <w:rsid w:val="00F42678"/>
    <w:rsid w:val="00F44A93"/>
    <w:rsid w:val="00F5170D"/>
    <w:rsid w:val="00F53714"/>
    <w:rsid w:val="00F5799F"/>
    <w:rsid w:val="00F630A3"/>
    <w:rsid w:val="00F73032"/>
    <w:rsid w:val="00F74FAF"/>
    <w:rsid w:val="00F75C4D"/>
    <w:rsid w:val="00F823E1"/>
    <w:rsid w:val="00F848FC"/>
    <w:rsid w:val="00F87119"/>
    <w:rsid w:val="00F9282A"/>
    <w:rsid w:val="00F9463E"/>
    <w:rsid w:val="00F96BAD"/>
    <w:rsid w:val="00FA139D"/>
    <w:rsid w:val="00FB0626"/>
    <w:rsid w:val="00FB0E84"/>
    <w:rsid w:val="00FC271E"/>
    <w:rsid w:val="00FD01C2"/>
    <w:rsid w:val="00FD4446"/>
    <w:rsid w:val="00FE0832"/>
    <w:rsid w:val="00FE4D5C"/>
    <w:rsid w:val="00FF0CE3"/>
    <w:rsid w:val="00FF2679"/>
    <w:rsid w:val="00FF7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7121"/>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64FCE"/>
    <w:pPr>
      <w:tabs>
        <w:tab w:val="center" w:pos="4320"/>
        <w:tab w:val="right" w:pos="8640"/>
      </w:tabs>
    </w:pPr>
  </w:style>
  <w:style w:type="paragraph" w:styleId="Footer">
    <w:name w:val="footer"/>
    <w:basedOn w:val="Normal"/>
    <w:rsid w:val="00C64FCE"/>
    <w:pPr>
      <w:tabs>
        <w:tab w:val="center" w:pos="4320"/>
        <w:tab w:val="right" w:pos="8640"/>
      </w:tabs>
    </w:pPr>
  </w:style>
  <w:style w:type="character" w:styleId="PageNumber">
    <w:name w:val="page number"/>
    <w:basedOn w:val="DefaultParagraphFont"/>
    <w:rsid w:val="00C64FCE"/>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N">
    <w:name w:val="3N"/>
    <w:basedOn w:val="Normal"/>
    <w:link w:val="3NChar"/>
    <w:qFormat/>
    <w:rsid w:val="00950552"/>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950552"/>
    <w:rPr>
      <w:rFonts w:eastAsia="Malgun Gothic"/>
      <w:lang w:val="en-GB" w:eastAsia="en-US"/>
    </w:rPr>
  </w:style>
  <w:style w:type="paragraph" w:customStyle="1" w:styleId="Equation">
    <w:name w:val="Equation"/>
    <w:basedOn w:val="Normal"/>
    <w:rsid w:val="00E961E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Caption">
    <w:name w:val="caption"/>
    <w:basedOn w:val="Normal"/>
    <w:next w:val="Normal"/>
    <w:link w:val="CaptionChar"/>
    <w:unhideWhenUsed/>
    <w:qFormat/>
    <w:rsid w:val="00E961E2"/>
    <w:rPr>
      <w:b/>
      <w:bCs/>
      <w:sz w:val="20"/>
    </w:rPr>
  </w:style>
  <w:style w:type="character" w:styleId="CommentReference">
    <w:name w:val="annotation reference"/>
    <w:rsid w:val="00A42295"/>
    <w:rPr>
      <w:sz w:val="16"/>
      <w:szCs w:val="16"/>
    </w:rPr>
  </w:style>
  <w:style w:type="paragraph" w:styleId="CommentText">
    <w:name w:val="annotation text"/>
    <w:basedOn w:val="Normal"/>
    <w:link w:val="CommentTextChar"/>
    <w:rsid w:val="00A42295"/>
    <w:rPr>
      <w:sz w:val="20"/>
    </w:rPr>
  </w:style>
  <w:style w:type="character" w:customStyle="1" w:styleId="CommentTextChar">
    <w:name w:val="Comment Text Char"/>
    <w:link w:val="CommentText"/>
    <w:rsid w:val="00A42295"/>
    <w:rPr>
      <w:lang w:eastAsia="en-US"/>
    </w:rPr>
  </w:style>
  <w:style w:type="paragraph" w:styleId="CommentSubject">
    <w:name w:val="annotation subject"/>
    <w:basedOn w:val="CommentText"/>
    <w:next w:val="CommentText"/>
    <w:link w:val="CommentSubjectChar"/>
    <w:rsid w:val="00A42295"/>
    <w:rPr>
      <w:b/>
      <w:bCs/>
    </w:rPr>
  </w:style>
  <w:style w:type="character" w:customStyle="1" w:styleId="CommentSubjectChar">
    <w:name w:val="Comment Subject Char"/>
    <w:link w:val="CommentSubject"/>
    <w:rsid w:val="00A42295"/>
    <w:rPr>
      <w:b/>
      <w:bCs/>
      <w:lang w:eastAsia="en-US"/>
    </w:rPr>
  </w:style>
  <w:style w:type="character" w:customStyle="1" w:styleId="CaptionChar">
    <w:name w:val="Caption Char"/>
    <w:link w:val="Caption"/>
    <w:rsid w:val="00707207"/>
    <w:rPr>
      <w:b/>
      <w:bCs/>
      <w:lang w:eastAsia="en-US"/>
    </w:rPr>
  </w:style>
  <w:style w:type="paragraph" w:styleId="ListParagraph">
    <w:name w:val="List Paragraph"/>
    <w:basedOn w:val="Normal"/>
    <w:uiPriority w:val="34"/>
    <w:qFormat/>
    <w:rsid w:val="000A0CDF"/>
    <w:pPr>
      <w:tabs>
        <w:tab w:val="clear" w:pos="360"/>
        <w:tab w:val="clear" w:pos="720"/>
        <w:tab w:val="clear" w:pos="1080"/>
        <w:tab w:val="clear" w:pos="1440"/>
      </w:tabs>
      <w:overflowPunct/>
      <w:autoSpaceDE/>
      <w:autoSpaceDN/>
      <w:adjustRightInd/>
      <w:spacing w:before="0"/>
      <w:ind w:left="720"/>
      <w:jc w:val="both"/>
      <w:textAlignment w:val="auto"/>
    </w:pPr>
    <w:rPr>
      <w:rFonts w:ascii="Calibri" w:eastAsia="Calibri" w:hAnsi="Calibri"/>
      <w:szCs w:val="22"/>
      <w:lang w:val="fr-FR" w:eastAsia="fr-FR"/>
    </w:rPr>
  </w:style>
  <w:style w:type="paragraph" w:styleId="Revision">
    <w:name w:val="Revision"/>
    <w:hidden/>
    <w:uiPriority w:val="99"/>
    <w:semiHidden/>
    <w:rsid w:val="007D1CDE"/>
    <w:rPr>
      <w:sz w:val="22"/>
      <w:lang w:eastAsia="en-US"/>
    </w:rPr>
  </w:style>
  <w:style w:type="table" w:styleId="TableGrid">
    <w:name w:val="Table Grid"/>
    <w:basedOn w:val="TableNormal"/>
    <w:uiPriority w:val="59"/>
    <w:rsid w:val="00D9327E"/>
    <w:rPr>
      <w:rFonts w:ascii="Calibri" w:eastAsia="MS Mincho"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49505F"/>
    <w:pPr>
      <w:keepLines/>
      <w:numPr>
        <w:numId w:val="0"/>
      </w:numPr>
      <w:tabs>
        <w:tab w:val="clear" w:pos="720"/>
        <w:tab w:val="clear" w:pos="1080"/>
        <w:tab w:val="clear" w:pos="1440"/>
      </w:tabs>
      <w:overflowPunct/>
      <w:autoSpaceDE/>
      <w:autoSpaceDN/>
      <w:adjustRightInd/>
      <w:spacing w:before="480" w:after="0" w:line="276" w:lineRule="auto"/>
      <w:textAlignment w:val="auto"/>
      <w:outlineLvl w:val="9"/>
    </w:pPr>
    <w:rPr>
      <w:rFonts w:ascii="Cambria" w:eastAsia="MS Gothic" w:hAnsi="Cambria" w:cs="Times New Roman"/>
      <w:color w:val="365F91"/>
      <w:kern w:val="0"/>
      <w:sz w:val="28"/>
      <w:szCs w:val="28"/>
      <w:lang w:eastAsia="ja-JP"/>
    </w:rPr>
  </w:style>
  <w:style w:type="paragraph" w:styleId="TOC1">
    <w:name w:val="toc 1"/>
    <w:basedOn w:val="Normal"/>
    <w:next w:val="Normal"/>
    <w:autoRedefine/>
    <w:uiPriority w:val="39"/>
    <w:rsid w:val="0049505F"/>
    <w:pPr>
      <w:tabs>
        <w:tab w:val="clear" w:pos="360"/>
        <w:tab w:val="clear" w:pos="720"/>
        <w:tab w:val="clear" w:pos="1080"/>
        <w:tab w:val="clear" w:pos="1440"/>
      </w:tabs>
    </w:pPr>
  </w:style>
  <w:style w:type="paragraph" w:styleId="TOC2">
    <w:name w:val="toc 2"/>
    <w:basedOn w:val="Normal"/>
    <w:next w:val="Normal"/>
    <w:autoRedefine/>
    <w:uiPriority w:val="39"/>
    <w:rsid w:val="0049505F"/>
    <w:pPr>
      <w:tabs>
        <w:tab w:val="clear" w:pos="360"/>
        <w:tab w:val="clear" w:pos="720"/>
        <w:tab w:val="clear" w:pos="1080"/>
        <w:tab w:val="clear" w:pos="1440"/>
      </w:tabs>
      <w:ind w:left="220"/>
    </w:pPr>
  </w:style>
  <w:style w:type="paragraph" w:styleId="TOC3">
    <w:name w:val="toc 3"/>
    <w:basedOn w:val="Normal"/>
    <w:next w:val="Normal"/>
    <w:autoRedefine/>
    <w:uiPriority w:val="39"/>
    <w:rsid w:val="0049505F"/>
    <w:pPr>
      <w:tabs>
        <w:tab w:val="clear" w:pos="360"/>
        <w:tab w:val="clear" w:pos="720"/>
        <w:tab w:val="clear" w:pos="1080"/>
        <w:tab w:val="clear" w:pos="1440"/>
      </w:tabs>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7121"/>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3N">
    <w:name w:val="3N"/>
    <w:basedOn w:val="Normal"/>
    <w:link w:val="3NChar"/>
    <w:qFormat/>
    <w:rsid w:val="00950552"/>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950552"/>
    <w:rPr>
      <w:rFonts w:eastAsia="Malgun Gothic"/>
      <w:lang w:val="en-GB" w:eastAsia="en-US"/>
    </w:rPr>
  </w:style>
  <w:style w:type="paragraph" w:customStyle="1" w:styleId="Equation">
    <w:name w:val="Equation"/>
    <w:basedOn w:val="Normal"/>
    <w:rsid w:val="00E961E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Caption">
    <w:name w:val="caption"/>
    <w:basedOn w:val="Normal"/>
    <w:next w:val="Normal"/>
    <w:link w:val="CaptionChar"/>
    <w:unhideWhenUsed/>
    <w:qFormat/>
    <w:rsid w:val="00E961E2"/>
    <w:rPr>
      <w:b/>
      <w:bCs/>
      <w:sz w:val="20"/>
    </w:rPr>
  </w:style>
  <w:style w:type="character" w:styleId="CommentReference">
    <w:name w:val="annotation reference"/>
    <w:rsid w:val="00A42295"/>
    <w:rPr>
      <w:sz w:val="16"/>
      <w:szCs w:val="16"/>
    </w:rPr>
  </w:style>
  <w:style w:type="paragraph" w:styleId="CommentText">
    <w:name w:val="annotation text"/>
    <w:basedOn w:val="Normal"/>
    <w:link w:val="CommentTextChar"/>
    <w:rsid w:val="00A42295"/>
    <w:rPr>
      <w:sz w:val="20"/>
    </w:rPr>
  </w:style>
  <w:style w:type="character" w:customStyle="1" w:styleId="CommentTextChar">
    <w:name w:val="Comment Text Char"/>
    <w:link w:val="CommentText"/>
    <w:rsid w:val="00A42295"/>
    <w:rPr>
      <w:lang w:eastAsia="en-US"/>
    </w:rPr>
  </w:style>
  <w:style w:type="paragraph" w:styleId="CommentSubject">
    <w:name w:val="annotation subject"/>
    <w:basedOn w:val="CommentText"/>
    <w:next w:val="CommentText"/>
    <w:link w:val="CommentSubjectChar"/>
    <w:rsid w:val="00A42295"/>
    <w:rPr>
      <w:b/>
      <w:bCs/>
    </w:rPr>
  </w:style>
  <w:style w:type="character" w:customStyle="1" w:styleId="CommentSubjectChar">
    <w:name w:val="Comment Subject Char"/>
    <w:link w:val="CommentSubject"/>
    <w:rsid w:val="00A42295"/>
    <w:rPr>
      <w:b/>
      <w:bCs/>
      <w:lang w:eastAsia="en-US"/>
    </w:rPr>
  </w:style>
  <w:style w:type="character" w:customStyle="1" w:styleId="CaptionChar">
    <w:name w:val="Caption Char"/>
    <w:link w:val="Caption"/>
    <w:rsid w:val="00707207"/>
    <w:rPr>
      <w:b/>
      <w:bCs/>
      <w:lang w:eastAsia="en-US"/>
    </w:rPr>
  </w:style>
  <w:style w:type="paragraph" w:styleId="ListParagraph">
    <w:name w:val="List Paragraph"/>
    <w:basedOn w:val="Normal"/>
    <w:uiPriority w:val="34"/>
    <w:qFormat/>
    <w:rsid w:val="000A0CDF"/>
    <w:pPr>
      <w:tabs>
        <w:tab w:val="clear" w:pos="360"/>
        <w:tab w:val="clear" w:pos="720"/>
        <w:tab w:val="clear" w:pos="1080"/>
        <w:tab w:val="clear" w:pos="1440"/>
      </w:tabs>
      <w:overflowPunct/>
      <w:autoSpaceDE/>
      <w:autoSpaceDN/>
      <w:adjustRightInd/>
      <w:spacing w:before="0"/>
      <w:ind w:left="720"/>
      <w:jc w:val="both"/>
      <w:textAlignment w:val="auto"/>
    </w:pPr>
    <w:rPr>
      <w:rFonts w:ascii="Calibri" w:eastAsia="Calibri" w:hAnsi="Calibri"/>
      <w:szCs w:val="22"/>
      <w:lang w:val="fr-FR" w:eastAsia="fr-FR"/>
    </w:rPr>
  </w:style>
  <w:style w:type="paragraph" w:styleId="Revision">
    <w:name w:val="Revision"/>
    <w:hidden/>
    <w:uiPriority w:val="99"/>
    <w:semiHidden/>
    <w:rsid w:val="007D1CDE"/>
    <w:rPr>
      <w:sz w:val="22"/>
      <w:lang w:eastAsia="en-US"/>
    </w:rPr>
  </w:style>
  <w:style w:type="table" w:styleId="TableGrid">
    <w:name w:val="Table Grid"/>
    <w:basedOn w:val="TableNormal"/>
    <w:uiPriority w:val="59"/>
    <w:rsid w:val="00D9327E"/>
    <w:rPr>
      <w:rFonts w:ascii="Calibri" w:eastAsia="MS Mincho"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49505F"/>
    <w:pPr>
      <w:keepLines/>
      <w:numPr>
        <w:numId w:val="0"/>
      </w:numPr>
      <w:tabs>
        <w:tab w:val="clear" w:pos="720"/>
        <w:tab w:val="clear" w:pos="1080"/>
        <w:tab w:val="clear" w:pos="1440"/>
      </w:tabs>
      <w:overflowPunct/>
      <w:autoSpaceDE/>
      <w:autoSpaceDN/>
      <w:adjustRightInd/>
      <w:spacing w:before="480" w:after="0" w:line="276" w:lineRule="auto"/>
      <w:textAlignment w:val="auto"/>
      <w:outlineLvl w:val="9"/>
    </w:pPr>
    <w:rPr>
      <w:rFonts w:ascii="Cambria" w:eastAsia="MS Gothic" w:hAnsi="Cambria" w:cs="Times New Roman"/>
      <w:color w:val="365F91"/>
      <w:kern w:val="0"/>
      <w:sz w:val="28"/>
      <w:szCs w:val="28"/>
      <w:lang w:eastAsia="ja-JP"/>
    </w:rPr>
  </w:style>
  <w:style w:type="paragraph" w:styleId="TOC1">
    <w:name w:val="toc 1"/>
    <w:basedOn w:val="Normal"/>
    <w:next w:val="Normal"/>
    <w:autoRedefine/>
    <w:uiPriority w:val="39"/>
    <w:rsid w:val="0049505F"/>
    <w:pPr>
      <w:tabs>
        <w:tab w:val="clear" w:pos="360"/>
        <w:tab w:val="clear" w:pos="720"/>
        <w:tab w:val="clear" w:pos="1080"/>
        <w:tab w:val="clear" w:pos="1440"/>
      </w:tabs>
    </w:pPr>
  </w:style>
  <w:style w:type="paragraph" w:styleId="TOC2">
    <w:name w:val="toc 2"/>
    <w:basedOn w:val="Normal"/>
    <w:next w:val="Normal"/>
    <w:autoRedefine/>
    <w:uiPriority w:val="39"/>
    <w:rsid w:val="0049505F"/>
    <w:pPr>
      <w:tabs>
        <w:tab w:val="clear" w:pos="360"/>
        <w:tab w:val="clear" w:pos="720"/>
        <w:tab w:val="clear" w:pos="1080"/>
        <w:tab w:val="clear" w:pos="1440"/>
      </w:tabs>
      <w:ind w:left="220"/>
    </w:pPr>
  </w:style>
  <w:style w:type="paragraph" w:styleId="TOC3">
    <w:name w:val="toc 3"/>
    <w:basedOn w:val="Normal"/>
    <w:next w:val="Normal"/>
    <w:autoRedefine/>
    <w:uiPriority w:val="39"/>
    <w:rsid w:val="0049505F"/>
    <w:pPr>
      <w:tabs>
        <w:tab w:val="clear" w:pos="360"/>
        <w:tab w:val="clear" w:pos="720"/>
        <w:tab w:val="clear" w:pos="1080"/>
        <w:tab w:val="clear" w:pos="1440"/>
      </w:tabs>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edouard.francois@technicolor.com" TargetMode="External"/><Relationship Id="rId18" Type="http://schemas.openxmlformats.org/officeDocument/2006/relationships/image" Target="media/image5.jpeg"/><Relationship Id="rId26" Type="http://schemas.openxmlformats.org/officeDocument/2006/relationships/image" Target="media/image11.png"/><Relationship Id="rId39"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oleObject" Target="embeddings/oleObject5.bin"/><Relationship Id="rId42" Type="http://schemas.openxmlformats.org/officeDocument/2006/relationships/oleObject" Target="embeddings/oleObject9.bin"/><Relationship Id="rId47" Type="http://schemas.openxmlformats.org/officeDocument/2006/relationships/image" Target="media/image23.wmf"/><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sebastien.lasserre@technicolor.com" TargetMode="External"/><Relationship Id="rId17" Type="http://schemas.openxmlformats.org/officeDocument/2006/relationships/oleObject" Target="embeddings/oleObject2.bin"/><Relationship Id="rId25" Type="http://schemas.openxmlformats.org/officeDocument/2006/relationships/image" Target="cid:image001.png@01CF91F0.F4E80A60" TargetMode="External"/><Relationship Id="rId33" Type="http://schemas.openxmlformats.org/officeDocument/2006/relationships/image" Target="media/image16.wmf"/><Relationship Id="rId38" Type="http://schemas.openxmlformats.org/officeDocument/2006/relationships/oleObject" Target="embeddings/oleObject7.bin"/><Relationship Id="rId46"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4.emf"/><Relationship Id="rId20" Type="http://schemas.microsoft.com/office/2007/relationships/hdphoto" Target="media/hdphoto1.wdp"/><Relationship Id="rId29" Type="http://schemas.openxmlformats.org/officeDocument/2006/relationships/image" Target="media/image14.wmf"/><Relationship Id="rId41"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abrice.leleannec@technicolor.com" TargetMode="External"/><Relationship Id="rId24" Type="http://schemas.openxmlformats.org/officeDocument/2006/relationships/image" Target="media/image10.png"/><Relationship Id="rId32" Type="http://schemas.openxmlformats.org/officeDocument/2006/relationships/oleObject" Target="embeddings/oleObject4.bin"/><Relationship Id="rId37" Type="http://schemas.openxmlformats.org/officeDocument/2006/relationships/image" Target="media/image18.wmf"/><Relationship Id="rId40" Type="http://schemas.openxmlformats.org/officeDocument/2006/relationships/oleObject" Target="embeddings/oleObject8.bin"/><Relationship Id="rId45" Type="http://schemas.openxmlformats.org/officeDocument/2006/relationships/image" Target="media/image22.wmf"/><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9.jpeg"/><Relationship Id="rId28" Type="http://schemas.openxmlformats.org/officeDocument/2006/relationships/image" Target="media/image13.png"/><Relationship Id="rId36" Type="http://schemas.openxmlformats.org/officeDocument/2006/relationships/oleObject" Target="embeddings/oleObject6.bin"/><Relationship Id="rId49"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6.jpeg"/><Relationship Id="rId31" Type="http://schemas.openxmlformats.org/officeDocument/2006/relationships/image" Target="media/image15.wmf"/><Relationship Id="rId44" Type="http://schemas.openxmlformats.org/officeDocument/2006/relationships/oleObject" Target="embeddings/oleObject10.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image" Target="media/image8.jpeg"/><Relationship Id="rId27" Type="http://schemas.openxmlformats.org/officeDocument/2006/relationships/image" Target="media/image12.png"/><Relationship Id="rId30" Type="http://schemas.openxmlformats.org/officeDocument/2006/relationships/oleObject" Target="embeddings/oleObject3.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2.bin"/><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1B636-DFE1-4CDB-80C0-2A3F2ACA5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4256</Words>
  <Characters>23996</Characters>
  <Application>Microsoft Office Word</Application>
  <DocSecurity>0</DocSecurity>
  <Lines>199</Lines>
  <Paragraphs>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28196</CharactersWithSpaces>
  <SharedDoc>false</SharedDoc>
  <HLinks>
    <vt:vector size="156" baseType="variant">
      <vt:variant>
        <vt:i4>1900605</vt:i4>
      </vt:variant>
      <vt:variant>
        <vt:i4>143</vt:i4>
      </vt:variant>
      <vt:variant>
        <vt:i4>0</vt:i4>
      </vt:variant>
      <vt:variant>
        <vt:i4>5</vt:i4>
      </vt:variant>
      <vt:variant>
        <vt:lpwstr/>
      </vt:variant>
      <vt:variant>
        <vt:lpwstr>_Toc390263828</vt:lpwstr>
      </vt:variant>
      <vt:variant>
        <vt:i4>1900605</vt:i4>
      </vt:variant>
      <vt:variant>
        <vt:i4>137</vt:i4>
      </vt:variant>
      <vt:variant>
        <vt:i4>0</vt:i4>
      </vt:variant>
      <vt:variant>
        <vt:i4>5</vt:i4>
      </vt:variant>
      <vt:variant>
        <vt:lpwstr/>
      </vt:variant>
      <vt:variant>
        <vt:lpwstr>_Toc390263827</vt:lpwstr>
      </vt:variant>
      <vt:variant>
        <vt:i4>1900605</vt:i4>
      </vt:variant>
      <vt:variant>
        <vt:i4>131</vt:i4>
      </vt:variant>
      <vt:variant>
        <vt:i4>0</vt:i4>
      </vt:variant>
      <vt:variant>
        <vt:i4>5</vt:i4>
      </vt:variant>
      <vt:variant>
        <vt:lpwstr/>
      </vt:variant>
      <vt:variant>
        <vt:lpwstr>_Toc390263826</vt:lpwstr>
      </vt:variant>
      <vt:variant>
        <vt:i4>1900605</vt:i4>
      </vt:variant>
      <vt:variant>
        <vt:i4>125</vt:i4>
      </vt:variant>
      <vt:variant>
        <vt:i4>0</vt:i4>
      </vt:variant>
      <vt:variant>
        <vt:i4>5</vt:i4>
      </vt:variant>
      <vt:variant>
        <vt:lpwstr/>
      </vt:variant>
      <vt:variant>
        <vt:lpwstr>_Toc390263825</vt:lpwstr>
      </vt:variant>
      <vt:variant>
        <vt:i4>1900605</vt:i4>
      </vt:variant>
      <vt:variant>
        <vt:i4>119</vt:i4>
      </vt:variant>
      <vt:variant>
        <vt:i4>0</vt:i4>
      </vt:variant>
      <vt:variant>
        <vt:i4>5</vt:i4>
      </vt:variant>
      <vt:variant>
        <vt:lpwstr/>
      </vt:variant>
      <vt:variant>
        <vt:lpwstr>_Toc390263824</vt:lpwstr>
      </vt:variant>
      <vt:variant>
        <vt:i4>1900605</vt:i4>
      </vt:variant>
      <vt:variant>
        <vt:i4>113</vt:i4>
      </vt:variant>
      <vt:variant>
        <vt:i4>0</vt:i4>
      </vt:variant>
      <vt:variant>
        <vt:i4>5</vt:i4>
      </vt:variant>
      <vt:variant>
        <vt:lpwstr/>
      </vt:variant>
      <vt:variant>
        <vt:lpwstr>_Toc390263823</vt:lpwstr>
      </vt:variant>
      <vt:variant>
        <vt:i4>1900605</vt:i4>
      </vt:variant>
      <vt:variant>
        <vt:i4>107</vt:i4>
      </vt:variant>
      <vt:variant>
        <vt:i4>0</vt:i4>
      </vt:variant>
      <vt:variant>
        <vt:i4>5</vt:i4>
      </vt:variant>
      <vt:variant>
        <vt:lpwstr/>
      </vt:variant>
      <vt:variant>
        <vt:lpwstr>_Toc390263822</vt:lpwstr>
      </vt:variant>
      <vt:variant>
        <vt:i4>1900605</vt:i4>
      </vt:variant>
      <vt:variant>
        <vt:i4>101</vt:i4>
      </vt:variant>
      <vt:variant>
        <vt:i4>0</vt:i4>
      </vt:variant>
      <vt:variant>
        <vt:i4>5</vt:i4>
      </vt:variant>
      <vt:variant>
        <vt:lpwstr/>
      </vt:variant>
      <vt:variant>
        <vt:lpwstr>_Toc390263821</vt:lpwstr>
      </vt:variant>
      <vt:variant>
        <vt:i4>1900605</vt:i4>
      </vt:variant>
      <vt:variant>
        <vt:i4>95</vt:i4>
      </vt:variant>
      <vt:variant>
        <vt:i4>0</vt:i4>
      </vt:variant>
      <vt:variant>
        <vt:i4>5</vt:i4>
      </vt:variant>
      <vt:variant>
        <vt:lpwstr/>
      </vt:variant>
      <vt:variant>
        <vt:lpwstr>_Toc390263820</vt:lpwstr>
      </vt:variant>
      <vt:variant>
        <vt:i4>1966141</vt:i4>
      </vt:variant>
      <vt:variant>
        <vt:i4>89</vt:i4>
      </vt:variant>
      <vt:variant>
        <vt:i4>0</vt:i4>
      </vt:variant>
      <vt:variant>
        <vt:i4>5</vt:i4>
      </vt:variant>
      <vt:variant>
        <vt:lpwstr/>
      </vt:variant>
      <vt:variant>
        <vt:lpwstr>_Toc390263819</vt:lpwstr>
      </vt:variant>
      <vt:variant>
        <vt:i4>1966141</vt:i4>
      </vt:variant>
      <vt:variant>
        <vt:i4>83</vt:i4>
      </vt:variant>
      <vt:variant>
        <vt:i4>0</vt:i4>
      </vt:variant>
      <vt:variant>
        <vt:i4>5</vt:i4>
      </vt:variant>
      <vt:variant>
        <vt:lpwstr/>
      </vt:variant>
      <vt:variant>
        <vt:lpwstr>_Toc390263818</vt:lpwstr>
      </vt:variant>
      <vt:variant>
        <vt:i4>1966141</vt:i4>
      </vt:variant>
      <vt:variant>
        <vt:i4>77</vt:i4>
      </vt:variant>
      <vt:variant>
        <vt:i4>0</vt:i4>
      </vt:variant>
      <vt:variant>
        <vt:i4>5</vt:i4>
      </vt:variant>
      <vt:variant>
        <vt:lpwstr/>
      </vt:variant>
      <vt:variant>
        <vt:lpwstr>_Toc390263817</vt:lpwstr>
      </vt:variant>
      <vt:variant>
        <vt:i4>1966141</vt:i4>
      </vt:variant>
      <vt:variant>
        <vt:i4>71</vt:i4>
      </vt:variant>
      <vt:variant>
        <vt:i4>0</vt:i4>
      </vt:variant>
      <vt:variant>
        <vt:i4>5</vt:i4>
      </vt:variant>
      <vt:variant>
        <vt:lpwstr/>
      </vt:variant>
      <vt:variant>
        <vt:lpwstr>_Toc390263816</vt:lpwstr>
      </vt:variant>
      <vt:variant>
        <vt:i4>1966141</vt:i4>
      </vt:variant>
      <vt:variant>
        <vt:i4>65</vt:i4>
      </vt:variant>
      <vt:variant>
        <vt:i4>0</vt:i4>
      </vt:variant>
      <vt:variant>
        <vt:i4>5</vt:i4>
      </vt:variant>
      <vt:variant>
        <vt:lpwstr/>
      </vt:variant>
      <vt:variant>
        <vt:lpwstr>_Toc390263815</vt:lpwstr>
      </vt:variant>
      <vt:variant>
        <vt:i4>1966141</vt:i4>
      </vt:variant>
      <vt:variant>
        <vt:i4>59</vt:i4>
      </vt:variant>
      <vt:variant>
        <vt:i4>0</vt:i4>
      </vt:variant>
      <vt:variant>
        <vt:i4>5</vt:i4>
      </vt:variant>
      <vt:variant>
        <vt:lpwstr/>
      </vt:variant>
      <vt:variant>
        <vt:lpwstr>_Toc390263814</vt:lpwstr>
      </vt:variant>
      <vt:variant>
        <vt:i4>1966141</vt:i4>
      </vt:variant>
      <vt:variant>
        <vt:i4>53</vt:i4>
      </vt:variant>
      <vt:variant>
        <vt:i4>0</vt:i4>
      </vt:variant>
      <vt:variant>
        <vt:i4>5</vt:i4>
      </vt:variant>
      <vt:variant>
        <vt:lpwstr/>
      </vt:variant>
      <vt:variant>
        <vt:lpwstr>_Toc390263813</vt:lpwstr>
      </vt:variant>
      <vt:variant>
        <vt:i4>1966141</vt:i4>
      </vt:variant>
      <vt:variant>
        <vt:i4>47</vt:i4>
      </vt:variant>
      <vt:variant>
        <vt:i4>0</vt:i4>
      </vt:variant>
      <vt:variant>
        <vt:i4>5</vt:i4>
      </vt:variant>
      <vt:variant>
        <vt:lpwstr/>
      </vt:variant>
      <vt:variant>
        <vt:lpwstr>_Toc390263812</vt:lpwstr>
      </vt:variant>
      <vt:variant>
        <vt:i4>1966141</vt:i4>
      </vt:variant>
      <vt:variant>
        <vt:i4>41</vt:i4>
      </vt:variant>
      <vt:variant>
        <vt:i4>0</vt:i4>
      </vt:variant>
      <vt:variant>
        <vt:i4>5</vt:i4>
      </vt:variant>
      <vt:variant>
        <vt:lpwstr/>
      </vt:variant>
      <vt:variant>
        <vt:lpwstr>_Toc390263811</vt:lpwstr>
      </vt:variant>
      <vt:variant>
        <vt:i4>1966141</vt:i4>
      </vt:variant>
      <vt:variant>
        <vt:i4>35</vt:i4>
      </vt:variant>
      <vt:variant>
        <vt:i4>0</vt:i4>
      </vt:variant>
      <vt:variant>
        <vt:i4>5</vt:i4>
      </vt:variant>
      <vt:variant>
        <vt:lpwstr/>
      </vt:variant>
      <vt:variant>
        <vt:lpwstr>_Toc390263810</vt:lpwstr>
      </vt:variant>
      <vt:variant>
        <vt:i4>2031677</vt:i4>
      </vt:variant>
      <vt:variant>
        <vt:i4>29</vt:i4>
      </vt:variant>
      <vt:variant>
        <vt:i4>0</vt:i4>
      </vt:variant>
      <vt:variant>
        <vt:i4>5</vt:i4>
      </vt:variant>
      <vt:variant>
        <vt:lpwstr/>
      </vt:variant>
      <vt:variant>
        <vt:lpwstr>_Toc390263809</vt:lpwstr>
      </vt:variant>
      <vt:variant>
        <vt:i4>2031677</vt:i4>
      </vt:variant>
      <vt:variant>
        <vt:i4>23</vt:i4>
      </vt:variant>
      <vt:variant>
        <vt:i4>0</vt:i4>
      </vt:variant>
      <vt:variant>
        <vt:i4>5</vt:i4>
      </vt:variant>
      <vt:variant>
        <vt:lpwstr/>
      </vt:variant>
      <vt:variant>
        <vt:lpwstr>_Toc390263808</vt:lpwstr>
      </vt:variant>
      <vt:variant>
        <vt:i4>2031677</vt:i4>
      </vt:variant>
      <vt:variant>
        <vt:i4>17</vt:i4>
      </vt:variant>
      <vt:variant>
        <vt:i4>0</vt:i4>
      </vt:variant>
      <vt:variant>
        <vt:i4>5</vt:i4>
      </vt:variant>
      <vt:variant>
        <vt:lpwstr/>
      </vt:variant>
      <vt:variant>
        <vt:lpwstr>_Toc390263807</vt:lpwstr>
      </vt:variant>
      <vt:variant>
        <vt:i4>2031677</vt:i4>
      </vt:variant>
      <vt:variant>
        <vt:i4>11</vt:i4>
      </vt:variant>
      <vt:variant>
        <vt:i4>0</vt:i4>
      </vt:variant>
      <vt:variant>
        <vt:i4>5</vt:i4>
      </vt:variant>
      <vt:variant>
        <vt:lpwstr/>
      </vt:variant>
      <vt:variant>
        <vt:lpwstr>_Toc390263806</vt:lpwstr>
      </vt:variant>
      <vt:variant>
        <vt:i4>327776</vt:i4>
      </vt:variant>
      <vt:variant>
        <vt:i4>6</vt:i4>
      </vt:variant>
      <vt:variant>
        <vt:i4>0</vt:i4>
      </vt:variant>
      <vt:variant>
        <vt:i4>5</vt:i4>
      </vt:variant>
      <vt:variant>
        <vt:lpwstr>mailto:edouard.francois@technicolor.com</vt:lpwstr>
      </vt:variant>
      <vt:variant>
        <vt:lpwstr/>
      </vt:variant>
      <vt:variant>
        <vt:i4>6946835</vt:i4>
      </vt:variant>
      <vt:variant>
        <vt:i4>3</vt:i4>
      </vt:variant>
      <vt:variant>
        <vt:i4>0</vt:i4>
      </vt:variant>
      <vt:variant>
        <vt:i4>5</vt:i4>
      </vt:variant>
      <vt:variant>
        <vt:lpwstr>mailto:sebastien.lasserre@technicolor.com</vt:lpwstr>
      </vt:variant>
      <vt:variant>
        <vt:lpwstr/>
      </vt:variant>
      <vt:variant>
        <vt:i4>786554</vt:i4>
      </vt:variant>
      <vt:variant>
        <vt:i4>0</vt:i4>
      </vt:variant>
      <vt:variant>
        <vt:i4>0</vt:i4>
      </vt:variant>
      <vt:variant>
        <vt:i4>5</vt:i4>
      </vt:variant>
      <vt:variant>
        <vt:lpwstr>mailto:fabrice.leleannec@technicolor.com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Francois Edouard</cp:lastModifiedBy>
  <cp:revision>5</cp:revision>
  <cp:lastPrinted>1900-12-31T22:00:00Z</cp:lastPrinted>
  <dcterms:created xsi:type="dcterms:W3CDTF">2014-06-27T14:42:00Z</dcterms:created>
  <dcterms:modified xsi:type="dcterms:W3CDTF">2014-06-27T15:08:00Z</dcterms:modified>
</cp:coreProperties>
</file>