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E669E1A" w14:textId="77777777">
        <w:tc>
          <w:tcPr>
            <w:tcW w:w="6408" w:type="dxa"/>
          </w:tcPr>
          <w:p w14:paraId="673E669E" w14:textId="77777777" w:rsidR="006C5D39" w:rsidRPr="005B217D" w:rsidRDefault="003F02AD"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2D754551" wp14:editId="06F11071">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FTnTerAADS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nkz+7TNp617kGKUg59RKjldiDbckNW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J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WwIIe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lB+bvAAA&#10;ANoAAAAPAAAAZHJzL2Rvd25yZXYueG1sRE9Na8JAEL0X/A/LCL3VjT2oRFcRoUW8meh9yI7ZYHY2&#10;Zrca++s7h4LHx/tebQbfqjv1sQlsYDrJQBFXwTZcGziVXx8LUDEhW2wDk4EnRdisR28rzG148JHu&#10;RaqVhHDM0YBLqcu1jpUjj3ESOmLhLqH3mAT2tbY9PiTct/ozy2baY8PS4LCjnaPqWvx46S2mZ3+k&#10;2/y3Lr8PNtrBlcEZ8z4etktQiYb0Ev+799aAbJUrcgP0+g8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PeUH5u8AAAA2gAAAA8AAAAAAAAAAAAAAAAAlwIAAGRycy9kb3ducmV2Lnht&#10;bFBLBQYAAAAABAAEAPUAAACA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GNluxAAA&#10;ANoAAAAPAAAAZHJzL2Rvd25yZXYueG1sRI9Ba8JAFITvBf/D8oTezEZbq42uQQotFvHQxIu3R/Y1&#10;iWbfhuw2pv/eLQg9DjPzDbNOB9OInjpXW1YwjWIQxIXVNZcKjvn7ZAnCeWSNjWVS8EsO0s3oYY2J&#10;tlf+oj7zpQgQdgkqqLxvEyldUZFBF9mWOHjftjPog+xKqTu8Brhp5CyOX6TBmsNChS29VVRcsh+j&#10;4OnDz5vPjONDLvWzOS/m+8GdlHocD9sVCE+D/w/f2zut4BX+roQbID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RjZbsQAAADa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X9BEwwAA&#10;ANsAAAAPAAAAZHJzL2Rvd25yZXYueG1sRI9Ba8JAEIXvBf/DMoK3ulFLG6KriCJ66KWpeB6yYxLM&#10;zobsamJ/fedQ6G2G9+a9b1abwTXqQV2oPRuYTRNQxIW3NZcGzt+H1xRUiMgWG89k4EkBNuvRywoz&#10;63v+okceSyUhHDI0UMXYZlqHoiKHYepbYtGuvnMYZe1KbTvsJdw1ep4k79phzdJQYUu7iopbfncG&#10;Lmn/Mb8Ot/39J31DzE9cfi6OxkzGw3YJKtIQ/81/1ycr+EIvv8gAev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9X9BEwwAAANs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tIelwwAA&#10;ANsAAAAPAAAAZHJzL2Rvd25yZXYueG1sRE9Na8JAEL0L/Q/LFHopukkPYqOr2JQQLxWaFvU4ZMck&#10;mJ0N2dWk/75bKHibx/uc1WY0rbhR7xrLCuJZBIK4tLrhSsH3VzZdgHAeWWNrmRT8kIPN+mGywkTb&#10;gT/pVvhKhBB2CSqove8SKV1Zk0E3sx1x4M62N+gD7CupexxCuGnlSx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tIel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tVQPwwAA&#10;ANsAAAAPAAAAZHJzL2Rvd25yZXYueG1sRE9Na8JAEL0X/A/LFLzppoJWYjahBIQevDQVbG9jdkxi&#10;s7MxuzWpv75bEHqbx/ucJBtNK67Uu8aygqd5BIK4tLrhSsH+fTtbg3AeWWNrmRT8kIMsnTwkGGs7&#10;8BtdC1+JEMIuRgW1910spStrMujmtiMO3Mn2Bn2AfSV1j0MIN61cRNFKGmw4NNTYUV5T+VV8GwXL&#10;59v+cC53eLxsPz6jLl8TyZ1S08fxZQPC0+j/xXf3qw7zF/D3SzhAp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tVQPwwAAANsAAAAPAAAAAAAAAAAAAAAAAJcCAABkcnMvZG93&#10;bnJldi54bWxQSwUGAAAAAAQABAD1AAAAhwM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yDZSwQAA&#10;ANsAAAAPAAAAZHJzL2Rvd25yZXYueG1sRE9Na8MwDL0P+h+MCrstThsYXVq3lELZYKdlhbCbiJU4&#10;NJZD7CXZfv1cKOymx/vU7jDbTow0+NaxglWSgiCunG65UXD5PD9tQPiArLFzTAp+yMNhv3jYYa7d&#10;xB80FqERMYR9jgpMCH0upa8MWfSJ64kjV7vBYohwaKQecIrhtpPrNH2WFluODQZ7OhmqrsW3VfA1&#10;vhaSX46p1bLMNlTO9fuvUepxOR+3IALN4V98d7/pOD+D2y/xAL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G8g2U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8p+AwgAA&#10;ANsAAAAPAAAAZHJzL2Rvd25yZXYueG1sRE9LawIxEL4X+h/CFLwUzbZI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yn4D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RVmMwwAA&#10;ANsAAAAPAAAAZHJzL2Rvd25yZXYueG1sRE9LawIxEL4L/ocwQm+arVofq1GktKWHik/wOmymm8XN&#10;ZLuJuv33plDwNh/fc+bLxpbiSrUvHCt47iUgiDOnC84VHA/v3QkIH5A1lo5JwS95WC7arTmm2t14&#10;R9d9yEUMYZ+iAhNClUrpM0MWfc9VxJH7drXFEGGdS13jLYbbUvaTZCQtFhwbDFb0aig77y9Wwddo&#10;sx5s3n76w4/psDJ0GGyT8Umpp06zmoEI1ISH+N/9qeP8F/j7JR4gF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RVmM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Dc+6vAAA&#10;ANsAAAAPAAAAZHJzL2Rvd25yZXYueG1sRE9LCsIwEN0L3iGM4E5TXYhUo/hBcKm1iMuhGdtiMylN&#10;1OrpjSC4m8f7znzZmko8qHGlZQWjYQSCOLO65FxBetoNpiCcR9ZYWSYFL3KwXHQ7c4y1ffKRHonP&#10;RQhhF6OCwvs6ltJlBRl0Q1sTB+5qG4M+wCaXusFnCDeVHEfRRBosOTQUWNOmoOyW3I2C9/aKa5KO&#10;3+cqPaTbS5KbLFGq32tXMxCeWv8X/9x7HeZP4PtLOEAuPg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BMNz7q8AAAA2wAAAA8AAAAAAAAAAAAAAAAAlwIAAGRycy9kb3ducmV2Lnht&#10;bFBLBQYAAAAABAAEAPUAAACA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I4wWwgAA&#10;ANsAAAAPAAAAZHJzL2Rvd25yZXYueG1sRE9NawIxEL0X/A9hhF6KZt2DldUooghFe6l68TYk0+za&#10;zWTZpOvWX98UCt7m8T5nsepdLTpqQ+VZwWScgSDW3lRsFZxPu9EMRIjIBmvPpOCHAqyWg6cFFsbf&#10;+IO6Y7QihXAoUEEZY1NIGXRJDsPYN8SJ+/Stw5hga6Vp8ZbCXS3zLJtKhxWnhhIb2pSkv47fTsF+&#10;+o76hS97e7mf9PWQb88Tvir1POzXcxCR+vgQ/7vfTJr/Cn+/pAP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IjjBbCAAAA2wAAAA8AAAAAAAAAAAAAAAAAlwIAAGRycy9kb3du&#10;cmV2LnhtbFBLBQYAAAAABAAEAPUAAACG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7NWFwQAA&#10;ANsAAAAPAAAAZHJzL2Rvd25yZXYueG1sRI9Ba8MwDIXvg/4Ho8Juq7OUjZLFKeug0FtZ1h+gxmoS&#10;FsvB9lr330+HwW4S7+m9T/U2u0ldKcTRs4HnVQGKuPN25N7A6Wv/tAEVE7LFyTMZuFOEbbN4qLGy&#10;/safdG1TrySEY4UGhpTmSuvYDeQwrvxMLNrFB4dJ1tBrG/Am4W7SZVG8aocjS8OAM30M1H23P87A&#10;eW2zPpaRL23ocr8rj273oo15XOb3N1CJcvo3/10frOALrPwiA+jm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YOzVhc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HzawQAA&#10;ANsAAAAPAAAAZHJzL2Rvd25yZXYueG1sRI/NqsIwEIX3gu8QRnCnqVcQrUYRL4KCG/8W7sZmbIvN&#10;pDZR69sbQXA3wznnmzOTWW0K8aDK5ZYV9LoRCOLE6pxTBYf9sjME4TyyxsIyKXiRg9m02ZhgrO2T&#10;t/TY+VQECLsYFWTel7GULsnIoOvakjhoF1sZ9GGtUqkrfAa4KeRfFA2kwZzDhQxLWmSUXHd3Eygo&#10;+7fNsjz/HxcnW/t1vr3Yl1LtVj0fg/BU+5/5m17pUH8En1/CAHL6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vgB82sEAAADbAAAADwAAAAAAAAAAAAAAAACXAgAAZHJzL2Rvd25y&#10;ZXYueG1sUEsFBgAAAAAEAAQA9QAAAIU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epg3wQAA&#10;ANsAAAAPAAAAZHJzL2Rvd25yZXYueG1sRE9Na8JAEL0L/Q/LFLzpRqUiqasUQSjaizG21zE7TUKz&#10;s2l2q+m/dw6Cx8f7Xq5716gLdaH2bGAyTkARF97WXBrIj9vRAlSIyBYbz2TgnwKsV0+DJabWX/lA&#10;lyyWSkI4pGigirFNtQ5FRQ7D2LfEwn37zmEU2JXadniVcNfoaZLMtcOapaHCljYVFT/ZnzMwPeUv&#10;uS5nu4/fr+xzf57skvN+bszwuX97BRWpjw/x3f1uxSfr5Yv8AL26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S3qYN8EAAADbAAAADwAAAAAAAAAAAAAAAACXAgAAZHJzL2Rvd25y&#10;ZXYueG1sUEsFBgAAAAAEAAQA9QAAAIU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yrLMwwAA&#10;ANsAAAAPAAAAZHJzL2Rvd25yZXYueG1sRI9Bi8IwFITvwv6H8Bb2pqkeRLtGkYWFgnTBKrrHR/Ns&#10;is1LaaLWf28EweMwM98wi1VvG3GlzteOFYxHCQji0umaKwX73e9wBsIHZI2NY1JwJw+r5cdggal2&#10;N97StQiViBD2KSowIbSplL40ZNGPXEscvZPrLIYou0rqDm8Rbhs5SZKptFhzXDDY0o+h8lxcrILD&#10;5r/ITG6yo572h/Nflt/zYq7U12e//gYRqA/v8KudaQWTMTy/xB8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yrLMwwAAANsAAAAPAAAAAAAAAAAAAAAAAJcCAABkcnMvZG93&#10;bnJldi54bWxQSwUGAAAAAAQABAD1AAAAhwM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WIDJwgAA&#10;ANsAAAAPAAAAZHJzL2Rvd25yZXYueG1sRI9Ba8JAFITvgv9heUJvumkOJaSuIkqgHhvFXh/Z12xi&#10;9m3IbpP477uFgsdhZr5htvvZdmKkwTeOFbxuEhDEldMN1wqul2KdgfABWWPnmBQ8yMN+t1xsMddu&#10;4k8ay1CLCGGfowITQp9L6StDFv3G9cTR+3aDxRDlUEs94BThtpNpkrxJiw3HBYM9HQ1V9/LHKjid&#10;i7aU7fHw1U33U1tk0tyyUamX1Xx4BxFoDs/wf/tDK0hT+PsSf4D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9YgMn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szwuwwAA&#10;ANsAAAAPAAAAZHJzL2Rvd25yZXYueG1sRI/disIwFITvF3yHcATv1tSfXbQaRUTFGxdafYBDc2yL&#10;zUltYq1vv1kQ9nKYmW+Y5bozlWipcaVlBaNhBII4s7rkXMHlvP+cgXAeWWNlmRS8yMF61ftYYqzt&#10;kxNqU5+LAGEXo4LC+zqW0mUFGXRDWxMH72obgz7IJpe6wWeAm0qOo+hbGiw5LBRY07ag7JY+TKDM&#10;b5N7dtSbn8cuSg5fp2kq26lSg363WYDw1Pn/8Lt91ArGE/j7En6AXP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szwu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vohuxQAA&#10;ANsAAAAPAAAAZHJzL2Rvd25yZXYueG1sRI9Ba8JAFITvQv/D8gq96aZBS0ldpRQFoQdTLfb6yL5m&#10;Q7Jvw+5q0v56t1DwOMzMN8xyPdpOXMiHxrGCx1kGgrhyuuFawedxO30GESKyxs4xKfihAOvV3WSJ&#10;hXYDf9DlEGuRIBwKVGBi7AspQ2XIYpi5njh5385bjEn6WmqPQ4LbTuZZ9iQtNpwWDPb0ZqhqD2er&#10;wO7nJ5Pvv9p6c1q8H/1v2Q5lqdTD/fj6AiLSGG/h//ZOK8jn8Pcl/QC5u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S+iG7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5MtHxAAA&#10;ANsAAAAPAAAAZHJzL2Rvd25yZXYueG1sRI/dagIxFITvC75DOEJvimYVLLoaRQuFClJw9QEOydkf&#10;3Zwsm6irT2+EQi+HmfmGWaw6W4srtb5yrGA0TEAQa2cqLhQcD9+DKQgfkA3WjknBnTyslr23BabG&#10;3XhP1ywUIkLYp6igDKFJpfS6JIt+6Bri6OWutRiibAtpWrxFuK3lOEk+pcWK40KJDX2VpM/ZxSrQ&#10;H7P89Chy57fbnf59bMwku8yUeu936zmIQF34D/+1f4yC8QReX+IPkMs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uTLR8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6910749F" wp14:editId="3756F318">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1DB8B8D0" wp14:editId="5296B5EA">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5FF3B8D4"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4067967" w14:textId="77777777" w:rsidR="00E61DAC" w:rsidRPr="005B217D" w:rsidRDefault="00A767DC" w:rsidP="0074393F">
            <w:pPr>
              <w:tabs>
                <w:tab w:val="left" w:pos="7200"/>
              </w:tabs>
              <w:spacing w:before="0"/>
              <w:rPr>
                <w:b/>
                <w:szCs w:val="22"/>
                <w:lang w:val="en-CA"/>
              </w:rPr>
            </w:pPr>
            <w:r>
              <w:t>18</w:t>
            </w:r>
            <w:r w:rsidRPr="00B648F1">
              <w:t xml:space="preserve">th Meeting: </w:t>
            </w:r>
            <w:r>
              <w:rPr>
                <w:lang w:val="en-CA"/>
              </w:rPr>
              <w:t>Sapporo,</w:t>
            </w:r>
            <w:r w:rsidRPr="00B648F1">
              <w:rPr>
                <w:lang w:val="en-CA"/>
              </w:rPr>
              <w:t xml:space="preserve"> </w:t>
            </w:r>
            <w:r>
              <w:rPr>
                <w:lang w:val="en-CA"/>
              </w:rPr>
              <w:t>JP, 30 June – 9</w:t>
            </w:r>
            <w:r w:rsidRPr="00B648F1">
              <w:rPr>
                <w:lang w:val="en-CA"/>
              </w:rPr>
              <w:t xml:space="preserve"> </w:t>
            </w:r>
            <w:r>
              <w:rPr>
                <w:lang w:val="en-CA"/>
              </w:rPr>
              <w:t>July</w:t>
            </w:r>
            <w:r w:rsidRPr="00B648F1">
              <w:rPr>
                <w:lang w:val="en-CA"/>
              </w:rPr>
              <w:t xml:space="preserve"> 201</w:t>
            </w:r>
            <w:r>
              <w:rPr>
                <w:lang w:val="en-CA"/>
              </w:rPr>
              <w:t>4</w:t>
            </w:r>
          </w:p>
        </w:tc>
        <w:tc>
          <w:tcPr>
            <w:tcW w:w="3168" w:type="dxa"/>
          </w:tcPr>
          <w:p w14:paraId="276C3CD6" w14:textId="77777777" w:rsidR="008A4B4C" w:rsidRPr="005B217D" w:rsidRDefault="00E61DAC" w:rsidP="00A767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A767DC">
              <w:rPr>
                <w:lang w:val="en-CA"/>
              </w:rPr>
              <w:t>R</w:t>
            </w:r>
            <w:r w:rsidR="001163C4" w:rsidRPr="000B34AE">
              <w:rPr>
                <w:lang w:val="en-CA"/>
              </w:rPr>
              <w:t>021</w:t>
            </w:r>
            <w:r w:rsidR="00EF10D1" w:rsidRPr="000B34AE">
              <w:rPr>
                <w:lang w:val="en-CA"/>
              </w:rPr>
              <w:t>7</w:t>
            </w:r>
            <w:ins w:id="0" w:author="Chad Fogg" w:date="2014-07-07T10:43:00Z">
              <w:r w:rsidR="005A49BD">
                <w:rPr>
                  <w:lang w:val="en-CA"/>
                </w:rPr>
                <w:t>r1</w:t>
              </w:r>
            </w:ins>
          </w:p>
        </w:tc>
      </w:tr>
    </w:tbl>
    <w:p w14:paraId="41CC4CC6"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A1BECAA" w14:textId="77777777">
        <w:tc>
          <w:tcPr>
            <w:tcW w:w="1458" w:type="dxa"/>
          </w:tcPr>
          <w:p w14:paraId="55AA0F2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815744F" w14:textId="77777777" w:rsidR="00E61DAC" w:rsidRPr="005B217D" w:rsidRDefault="00EF10D1">
            <w:pPr>
              <w:spacing w:before="60" w:after="60"/>
              <w:rPr>
                <w:b/>
                <w:szCs w:val="22"/>
                <w:lang w:val="en-CA"/>
              </w:rPr>
            </w:pPr>
            <w:r>
              <w:rPr>
                <w:b/>
                <w:szCs w:val="22"/>
                <w:lang w:val="en-CA"/>
              </w:rPr>
              <w:t>SEI comments</w:t>
            </w:r>
          </w:p>
        </w:tc>
      </w:tr>
      <w:tr w:rsidR="00E61DAC" w:rsidRPr="005B217D" w14:paraId="60C57D7A" w14:textId="77777777">
        <w:tc>
          <w:tcPr>
            <w:tcW w:w="1458" w:type="dxa"/>
          </w:tcPr>
          <w:p w14:paraId="4C531A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B225FE4" w14:textId="77777777" w:rsidR="00E61DAC" w:rsidRPr="005B217D" w:rsidRDefault="00E61DAC" w:rsidP="00673438">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14:paraId="216CDE5E" w14:textId="77777777">
        <w:tc>
          <w:tcPr>
            <w:tcW w:w="1458" w:type="dxa"/>
          </w:tcPr>
          <w:p w14:paraId="136B8E62"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20421002" w14:textId="77777777" w:rsidR="00E61DAC" w:rsidRPr="005B217D" w:rsidRDefault="000B34AE" w:rsidP="005E1AC6">
            <w:pPr>
              <w:spacing w:before="60" w:after="60"/>
              <w:rPr>
                <w:szCs w:val="22"/>
                <w:lang w:val="en-CA"/>
              </w:rPr>
            </w:pPr>
            <w:r>
              <w:rPr>
                <w:szCs w:val="22"/>
                <w:lang w:val="en-CA"/>
              </w:rPr>
              <w:t>Information</w:t>
            </w:r>
          </w:p>
        </w:tc>
      </w:tr>
      <w:tr w:rsidR="00E61DAC" w:rsidRPr="005B217D" w14:paraId="62D64A76" w14:textId="77777777">
        <w:tc>
          <w:tcPr>
            <w:tcW w:w="1458" w:type="dxa"/>
          </w:tcPr>
          <w:p w14:paraId="689B741E"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EC2970A" w14:textId="77777777" w:rsidR="00E61DAC" w:rsidRPr="005B217D" w:rsidRDefault="000B34AE">
            <w:pPr>
              <w:spacing w:before="60" w:after="60"/>
              <w:rPr>
                <w:szCs w:val="22"/>
                <w:lang w:val="en-CA"/>
              </w:rPr>
            </w:pPr>
            <w:r>
              <w:rPr>
                <w:szCs w:val="22"/>
                <w:lang w:val="en-CA"/>
              </w:rPr>
              <w:t>Chad Fogg</w:t>
            </w:r>
            <w:r w:rsidRPr="005B217D">
              <w:rPr>
                <w:szCs w:val="22"/>
                <w:lang w:val="en-CA"/>
              </w:rPr>
              <w:br/>
            </w:r>
            <w:r>
              <w:rPr>
                <w:szCs w:val="22"/>
                <w:lang w:val="en-CA"/>
              </w:rPr>
              <w:t>530 Lytton Ave, Suite 300</w:t>
            </w:r>
            <w:r w:rsidRPr="005B217D">
              <w:rPr>
                <w:szCs w:val="22"/>
                <w:lang w:val="en-CA"/>
              </w:rPr>
              <w:br/>
            </w:r>
            <w:r>
              <w:rPr>
                <w:szCs w:val="22"/>
                <w:lang w:val="en-CA"/>
              </w:rPr>
              <w:t>Palo Alto, CA 94301</w:t>
            </w:r>
            <w:r>
              <w:rPr>
                <w:szCs w:val="22"/>
                <w:lang w:val="en-CA"/>
              </w:rPr>
              <w:br/>
              <w:t>USA</w:t>
            </w:r>
          </w:p>
        </w:tc>
        <w:tc>
          <w:tcPr>
            <w:tcW w:w="900" w:type="dxa"/>
          </w:tcPr>
          <w:p w14:paraId="7A2922EF" w14:textId="77777777" w:rsidR="00E61DAC" w:rsidRPr="005B217D" w:rsidRDefault="00E61DAC" w:rsidP="000B34AE">
            <w:pPr>
              <w:spacing w:before="60" w:after="60"/>
              <w:rPr>
                <w:szCs w:val="22"/>
                <w:lang w:val="en-CA"/>
              </w:rPr>
            </w:pPr>
            <w:r w:rsidRPr="005B217D">
              <w:rPr>
                <w:szCs w:val="22"/>
                <w:lang w:val="en-CA"/>
              </w:rPr>
              <w:t>Email:</w:t>
            </w:r>
          </w:p>
        </w:tc>
        <w:tc>
          <w:tcPr>
            <w:tcW w:w="3168" w:type="dxa"/>
          </w:tcPr>
          <w:p w14:paraId="172E35E5" w14:textId="77777777" w:rsidR="00E61DAC" w:rsidRPr="005B217D" w:rsidRDefault="000B34AE" w:rsidP="000B34AE">
            <w:pPr>
              <w:spacing w:before="60" w:after="60"/>
              <w:rPr>
                <w:szCs w:val="22"/>
                <w:lang w:val="en-CA"/>
              </w:rPr>
            </w:pPr>
            <w:r>
              <w:rPr>
                <w:szCs w:val="22"/>
                <w:lang w:val="en-CA"/>
              </w:rPr>
              <w:t>chadfogg@gmail.com</w:t>
            </w:r>
          </w:p>
        </w:tc>
      </w:tr>
      <w:tr w:rsidR="00E61DAC" w:rsidRPr="005B217D" w14:paraId="6DCF3CEA" w14:textId="77777777">
        <w:tc>
          <w:tcPr>
            <w:tcW w:w="1458" w:type="dxa"/>
          </w:tcPr>
          <w:p w14:paraId="51F37A84"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04AFF824" w14:textId="77777777" w:rsidR="00E61DAC" w:rsidRPr="005B217D" w:rsidRDefault="000B34AE">
            <w:pPr>
              <w:spacing w:before="60" w:after="60"/>
              <w:rPr>
                <w:szCs w:val="22"/>
                <w:lang w:val="en-CA"/>
              </w:rPr>
            </w:pPr>
            <w:r>
              <w:rPr>
                <w:szCs w:val="22"/>
                <w:lang w:val="en-CA"/>
              </w:rPr>
              <w:t>MovieLabs</w:t>
            </w:r>
          </w:p>
        </w:tc>
      </w:tr>
    </w:tbl>
    <w:p w14:paraId="4260D3EB"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7AEC267"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2664AFB4" w14:textId="77777777" w:rsidR="00D83F80" w:rsidRDefault="000B34AE" w:rsidP="003B37FC">
      <w:pPr>
        <w:jc w:val="both"/>
        <w:rPr>
          <w:ins w:id="1" w:author="Chad Fogg" w:date="2014-07-07T10:44:00Z"/>
          <w:lang w:val="en-CA"/>
        </w:rPr>
      </w:pPr>
      <w:r w:rsidRPr="005B217D">
        <w:rPr>
          <w:szCs w:val="22"/>
          <w:lang w:val="en-CA"/>
        </w:rPr>
        <w:t xml:space="preserve"> </w:t>
      </w:r>
      <w:r w:rsidR="00D54247">
        <w:rPr>
          <w:szCs w:val="22"/>
          <w:lang w:val="en-CA"/>
        </w:rPr>
        <w:t>Editorial comments and suggestions for the chroma resampling</w:t>
      </w:r>
      <w:r w:rsidR="003B37FC">
        <w:rPr>
          <w:szCs w:val="22"/>
          <w:lang w:val="en-CA"/>
        </w:rPr>
        <w:t xml:space="preserve"> hint SEI</w:t>
      </w:r>
      <w:r w:rsidR="00D54247">
        <w:rPr>
          <w:szCs w:val="22"/>
          <w:lang w:val="en-CA"/>
        </w:rPr>
        <w:t xml:space="preserve"> </w:t>
      </w:r>
      <w:r w:rsidR="003B37FC">
        <w:rPr>
          <w:lang w:val="en-CA"/>
        </w:rPr>
        <w:t>are provided in this information</w:t>
      </w:r>
      <w:r w:rsidR="0063268D">
        <w:rPr>
          <w:lang w:val="en-CA"/>
        </w:rPr>
        <w:t xml:space="preserve"> document.  From the manner in which the semantics are described, the current definition of the SEI implies that it is intended for fie</w:t>
      </w:r>
      <w:r w:rsidR="00831522">
        <w:rPr>
          <w:lang w:val="en-CA"/>
        </w:rPr>
        <w:t>ld sequence pictures only. The intent of the SEI may be instead to describe the chroma resampling filtering of</w:t>
      </w:r>
      <w:r w:rsidR="00197AB2">
        <w:rPr>
          <w:lang w:val="en-CA"/>
        </w:rPr>
        <w:t xml:space="preserve"> the output fields that includes frame pictures with field </w:t>
      </w:r>
      <w:r w:rsidR="00831522">
        <w:rPr>
          <w:lang w:val="en-CA"/>
        </w:rPr>
        <w:t>repeats as per pic_struct semantics in pic_timing() SEI</w:t>
      </w:r>
      <w:r w:rsidR="0063268D">
        <w:rPr>
          <w:lang w:val="en-CA"/>
        </w:rPr>
        <w:t>. The main suggestion is to clarify that the metadata provided by thi</w:t>
      </w:r>
      <w:r w:rsidR="00831522">
        <w:rPr>
          <w:lang w:val="en-CA"/>
        </w:rPr>
        <w:t>s SEI refer to the output fields rather than give the impression the metadata maps only to coded pictures (access units) in the bitstream.</w:t>
      </w:r>
      <w:r w:rsidR="00913817">
        <w:rPr>
          <w:lang w:val="en-CA"/>
        </w:rPr>
        <w:t xml:space="preserve"> </w:t>
      </w:r>
    </w:p>
    <w:p w14:paraId="7FB54E66" w14:textId="5B312C08" w:rsidR="005A49BD" w:rsidDel="009A1BC6" w:rsidRDefault="005A49BD" w:rsidP="003B37FC">
      <w:pPr>
        <w:jc w:val="both"/>
        <w:rPr>
          <w:del w:id="2" w:author="Chad Fogg" w:date="2014-07-07T14:13:00Z"/>
          <w:lang w:val="en-CA"/>
        </w:rPr>
      </w:pPr>
    </w:p>
    <w:p w14:paraId="698DA03B" w14:textId="77777777" w:rsidR="000B34AE" w:rsidRDefault="000B34AE" w:rsidP="004234F0">
      <w:pPr>
        <w:jc w:val="both"/>
        <w:rPr>
          <w:szCs w:val="22"/>
          <w:lang w:val="en-CA"/>
        </w:rPr>
      </w:pPr>
    </w:p>
    <w:p w14:paraId="7948D6F7" w14:textId="77777777" w:rsidR="003B37FC" w:rsidRPr="005B217D" w:rsidRDefault="003B37FC" w:rsidP="003B37FC">
      <w:pPr>
        <w:pStyle w:val="Heading1"/>
        <w:rPr>
          <w:lang w:val="en-CA"/>
        </w:rPr>
      </w:pPr>
      <w:r>
        <w:rPr>
          <w:lang w:val="en-CA"/>
        </w:rPr>
        <w:t>Introduction</w:t>
      </w:r>
    </w:p>
    <w:p w14:paraId="10A2FAAE" w14:textId="4FBD5215" w:rsidR="005A49BD" w:rsidRDefault="00831522" w:rsidP="004234F0">
      <w:pPr>
        <w:jc w:val="both"/>
        <w:rPr>
          <w:ins w:id="3" w:author="Chad Fogg" w:date="2014-07-07T14:13:00Z"/>
          <w:szCs w:val="22"/>
          <w:lang w:val="en-CA"/>
        </w:rPr>
      </w:pPr>
      <w:r>
        <w:rPr>
          <w:szCs w:val="22"/>
          <w:lang w:val="en-CA"/>
        </w:rPr>
        <w:t>The following suggestions are made with respect to the current draft of the SHVC draft [1]</w:t>
      </w:r>
    </w:p>
    <w:p w14:paraId="402ED88B" w14:textId="77777777" w:rsidR="009A1BC6" w:rsidRDefault="009A1BC6" w:rsidP="009A1BC6">
      <w:pPr>
        <w:jc w:val="both"/>
        <w:rPr>
          <w:ins w:id="4" w:author="Chad Fogg" w:date="2014-07-07T14:13:00Z"/>
          <w:lang w:val="en-CA"/>
        </w:rPr>
      </w:pPr>
      <w:ins w:id="5" w:author="Chad Fogg" w:date="2014-07-07T14:13:00Z">
        <w:r>
          <w:rPr>
            <w:lang w:val="en-CA"/>
          </w:rPr>
          <w:t xml:space="preserve">Revision of this document (R0217r1) reassesses comments in light of editorial edition JCTVC-Q1008_v5_k11_gb6_jb1.docx.  The sections for chroma resampling hint SEI are copied in section 3 of this document. </w:t>
        </w:r>
      </w:ins>
    </w:p>
    <w:p w14:paraId="0873090C" w14:textId="77777777" w:rsidR="009A1BC6" w:rsidRDefault="009A1BC6" w:rsidP="004234F0">
      <w:pPr>
        <w:jc w:val="both"/>
        <w:rPr>
          <w:ins w:id="6" w:author="Chad Fogg" w:date="2014-07-07T10:45:00Z"/>
          <w:szCs w:val="22"/>
          <w:lang w:val="en-CA"/>
        </w:rPr>
      </w:pPr>
    </w:p>
    <w:p w14:paraId="164401FF" w14:textId="6149894B" w:rsidR="00DE2A98" w:rsidRDefault="0030590C" w:rsidP="00DE2A98">
      <w:pPr>
        <w:pStyle w:val="Heading2"/>
        <w:rPr>
          <w:lang w:val="en-CA"/>
        </w:rPr>
      </w:pPr>
      <w:r>
        <w:rPr>
          <w:lang w:val="en-CA"/>
        </w:rPr>
        <w:t>ver_field_processing_flag</w:t>
      </w:r>
    </w:p>
    <w:p w14:paraId="47457509" w14:textId="5A9F03BC" w:rsidR="00B169FF" w:rsidDel="009A1BC6" w:rsidRDefault="009A1BC6" w:rsidP="00B169FF">
      <w:pPr>
        <w:pStyle w:val="ListParagraph"/>
        <w:ind w:hanging="720"/>
        <w:rPr>
          <w:del w:id="7" w:author="Chad Fogg" w:date="2014-07-07T14:11:00Z"/>
          <w:rFonts w:eastAsia="ＭＳ 明朝"/>
          <w:lang w:val="en-US" w:eastAsia="ja-JP"/>
        </w:rPr>
      </w:pPr>
      <w:ins w:id="8" w:author="Chad Fogg" w:date="2014-07-07T14:11:00Z">
        <w:r>
          <w:rPr>
            <w:rFonts w:eastAsia="ＭＳ 明朝"/>
            <w:lang w:eastAsia="ja-JP"/>
          </w:rPr>
          <w:t xml:space="preserve">It is requested to update the SHVC draft semantics for this element to </w:t>
        </w:r>
      </w:ins>
      <w:ins w:id="9" w:author="Chad Fogg" w:date="2014-07-07T14:12:00Z">
        <w:r>
          <w:rPr>
            <w:rFonts w:eastAsia="ＭＳ 明朝"/>
            <w:lang w:eastAsia="ja-JP"/>
          </w:rPr>
          <w:t>accommodate</w:t>
        </w:r>
      </w:ins>
      <w:ins w:id="10" w:author="Chad Fogg" w:date="2014-07-07T14:11:00Z">
        <w:r>
          <w:rPr>
            <w:rFonts w:eastAsia="ＭＳ 明朝"/>
            <w:lang w:eastAsia="ja-JP"/>
          </w:rPr>
          <w:t xml:space="preserve"> </w:t>
        </w:r>
      </w:ins>
      <w:ins w:id="11" w:author="Chad Fogg" w:date="2014-07-07T14:12:00Z">
        <w:r>
          <w:rPr>
            <w:rFonts w:eastAsia="ＭＳ 明朝"/>
            <w:lang w:eastAsia="ja-JP"/>
          </w:rPr>
          <w:t>Pro</w:t>
        </w:r>
        <w:r w:rsidR="00A63CB1">
          <w:rPr>
            <w:rFonts w:eastAsia="ＭＳ 明朝"/>
            <w:lang w:eastAsia="ja-JP"/>
          </w:rPr>
          <w:t>gressive Segmented Frames (PsF)</w:t>
        </w:r>
      </w:ins>
      <w:ins w:id="12" w:author="Chad Fogg" w:date="2014-07-07T14:13:00Z">
        <w:r w:rsidR="00A63CB1">
          <w:rPr>
            <w:rFonts w:eastAsia="ＭＳ 明朝"/>
            <w:lang w:eastAsia="ja-JP"/>
          </w:rPr>
          <w:t xml:space="preserve"> in field sequences</w:t>
        </w:r>
      </w:ins>
      <w:ins w:id="13" w:author="Chad Fogg" w:date="2014-07-07T14:12:00Z">
        <w:r w:rsidR="00A63CB1">
          <w:rPr>
            <w:rFonts w:eastAsia="ＭＳ 明朝"/>
            <w:lang w:eastAsia="ja-JP"/>
          </w:rPr>
          <w:t>, such as when pic_struct is equal to 9,10,11, or 12.</w:t>
        </w:r>
      </w:ins>
      <w:bookmarkStart w:id="14" w:name="_GoBack"/>
      <w:bookmarkEnd w:id="14"/>
    </w:p>
    <w:p w14:paraId="4EBFD485" w14:textId="2AD44F3A" w:rsidR="00B169FF" w:rsidRPr="005A49BD" w:rsidDel="009A1BC6" w:rsidRDefault="00B169FF" w:rsidP="00B169FF">
      <w:pPr>
        <w:ind w:left="360"/>
        <w:rPr>
          <w:del w:id="15" w:author="Chad Fogg" w:date="2014-07-07T14:11:00Z"/>
          <w:rFonts w:eastAsia="ＭＳ 明朝"/>
          <w:lang w:eastAsia="ja-JP"/>
        </w:rPr>
      </w:pPr>
      <w:del w:id="16" w:author="Chad Fogg" w:date="2014-07-07T14:11:00Z">
        <w:r w:rsidRPr="00733CFD" w:rsidDel="009A1BC6">
          <w:rPr>
            <w:b/>
          </w:rPr>
          <w:delText>ver_filtering_</w:delText>
        </w:r>
        <w:r w:rsidDel="009A1BC6">
          <w:rPr>
            <w:b/>
          </w:rPr>
          <w:delText>field_</w:delText>
        </w:r>
        <w:r w:rsidRPr="00733CFD" w:rsidDel="009A1BC6">
          <w:rPr>
            <w:b/>
          </w:rPr>
          <w:delText>process</w:delText>
        </w:r>
        <w:r w:rsidDel="009A1BC6">
          <w:rPr>
            <w:b/>
          </w:rPr>
          <w:delText>ing</w:delText>
        </w:r>
        <w:r w:rsidRPr="00733CFD" w:rsidDel="009A1BC6">
          <w:rPr>
            <w:b/>
          </w:rPr>
          <w:delText>_flag</w:delText>
        </w:r>
        <w:r w:rsidRPr="00733CFD" w:rsidDel="009A1BC6">
          <w:delText xml:space="preserve"> </w:delText>
        </w:r>
        <w:r w:rsidRPr="005A49BD" w:rsidDel="009A1BC6">
          <w:rPr>
            <w:rFonts w:eastAsia="ＭＳ 明朝"/>
            <w:lang w:eastAsia="ja-JP"/>
          </w:rPr>
          <w:delText>indicates</w:delText>
        </w:r>
        <w:r w:rsidRPr="005A49BD" w:rsidDel="009A1BC6">
          <w:rPr>
            <w:rFonts w:eastAsia="ＭＳ 明朝" w:hint="eastAsia"/>
            <w:lang w:eastAsia="ja-JP"/>
          </w:rPr>
          <w:delText xml:space="preserve"> whether the vertical operations of the downsampling and the upsampling sets of filters </w:delText>
        </w:r>
        <w:r w:rsidRPr="005A49BD" w:rsidDel="009A1BC6">
          <w:rPr>
            <w:rFonts w:eastAsia="ＭＳ 明朝"/>
            <w:lang w:eastAsia="ja-JP"/>
          </w:rPr>
          <w:delText>should</w:delText>
        </w:r>
        <w:r w:rsidRPr="005A49BD" w:rsidDel="009A1BC6">
          <w:rPr>
            <w:rFonts w:eastAsia="ＭＳ 明朝" w:hint="eastAsia"/>
            <w:lang w:eastAsia="ja-JP"/>
          </w:rPr>
          <w:delText xml:space="preserve"> be applied on a field or frame basis.</w:delText>
        </w:r>
      </w:del>
    </w:p>
    <w:p w14:paraId="3048CD95" w14:textId="2A097392" w:rsidR="00B169FF" w:rsidRPr="005A49BD" w:rsidDel="009A1BC6" w:rsidRDefault="00B169FF" w:rsidP="00B169FF">
      <w:pPr>
        <w:ind w:left="360"/>
        <w:rPr>
          <w:del w:id="17" w:author="Chad Fogg" w:date="2014-07-07T14:11:00Z"/>
          <w:rFonts w:eastAsia="ＭＳ 明朝"/>
          <w:lang w:eastAsia="ja-JP"/>
        </w:rPr>
      </w:pPr>
      <w:del w:id="18" w:author="Chad Fogg" w:date="2014-07-07T14:11:00Z">
        <w:r w:rsidRPr="005A49BD" w:rsidDel="009A1BC6">
          <w:rPr>
            <w:rFonts w:eastAsia="ＭＳ 明朝" w:hint="eastAsia"/>
            <w:lang w:eastAsia="ja-JP"/>
          </w:rPr>
          <w:delText xml:space="preserve">Based on the value of </w:delText>
        </w:r>
        <w:r w:rsidRPr="005A49BD" w:rsidDel="009A1BC6">
          <w:rPr>
            <w:rFonts w:eastAsia="ＭＳ 明朝"/>
            <w:lang w:eastAsia="ja-JP"/>
          </w:rPr>
          <w:delText>ver_filtering_field_processing_flag</w:delText>
        </w:r>
        <w:r w:rsidDel="009A1BC6">
          <w:delText xml:space="preserve"> </w:delText>
        </w:r>
        <w:r w:rsidRPr="005A49BD" w:rsidDel="009A1BC6">
          <w:rPr>
            <w:rFonts w:eastAsia="ＭＳ 明朝" w:hint="eastAsia"/>
            <w:lang w:eastAsia="ja-JP"/>
          </w:rPr>
          <w:delText>and seq_field_flag, the following applies:</w:delText>
        </w:r>
      </w:del>
    </w:p>
    <w:p w14:paraId="2CBBF781" w14:textId="0F71D8AE" w:rsidR="00B169FF" w:rsidDel="009A1BC6" w:rsidRDefault="00B169FF" w:rsidP="00B169FF">
      <w:pPr>
        <w:pStyle w:val="ListParagraph"/>
        <w:ind w:left="780" w:firstLine="0"/>
        <w:rPr>
          <w:del w:id="19" w:author="Chad Fogg" w:date="2014-07-07T14:11:00Z"/>
          <w:rFonts w:eastAsia="ＭＳ 明朝"/>
          <w:lang w:val="en-US" w:eastAsia="ja-JP"/>
        </w:rPr>
      </w:pPr>
      <w:del w:id="20" w:author="Chad Fogg" w:date="2014-07-07T14:11:00Z">
        <w:r w:rsidRPr="00B169FF" w:rsidDel="009A1BC6">
          <w:rPr>
            <w:rFonts w:eastAsia="ＭＳ 明朝" w:hint="eastAsia"/>
            <w:highlight w:val="yellow"/>
            <w:lang w:val="en-US" w:eastAsia="ja-JP"/>
          </w:rPr>
          <w:delText xml:space="preserve">If seq_field_flag is equal to 1, each decoded field </w:delText>
        </w:r>
        <w:r w:rsidRPr="00B169FF" w:rsidDel="009A1BC6">
          <w:rPr>
            <w:rFonts w:eastAsia="ＭＳ 明朝"/>
            <w:highlight w:val="yellow"/>
            <w:lang w:val="en-US" w:eastAsia="ja-JP"/>
          </w:rPr>
          <w:delText>should</w:delText>
        </w:r>
        <w:r w:rsidRPr="00B169FF" w:rsidDel="009A1BC6">
          <w:rPr>
            <w:rFonts w:eastAsia="ＭＳ 明朝" w:hint="eastAsia"/>
            <w:highlight w:val="yellow"/>
            <w:lang w:val="en-US" w:eastAsia="ja-JP"/>
          </w:rPr>
          <w:delText xml:space="preserve"> be filtered independently.</w:delText>
        </w:r>
      </w:del>
    </w:p>
    <w:p w14:paraId="0ABA6C3D" w14:textId="24769767" w:rsidR="00B169FF" w:rsidRPr="005A49BD" w:rsidDel="009A1BC6" w:rsidRDefault="00B169FF" w:rsidP="00B169FF">
      <w:pPr>
        <w:pStyle w:val="ListParagraph"/>
        <w:numPr>
          <w:ilvl w:val="0"/>
          <w:numId w:val="27"/>
        </w:numPr>
        <w:ind w:left="780"/>
        <w:rPr>
          <w:del w:id="21" w:author="Chad Fogg" w:date="2014-07-07T14:11:00Z"/>
          <w:rFonts w:eastAsia="ＭＳ 明朝"/>
          <w:lang w:val="en-US" w:eastAsia="ja-JP"/>
        </w:rPr>
      </w:pPr>
      <w:del w:id="22" w:author="Chad Fogg" w:date="2014-07-07T14:11:00Z">
        <w:r w:rsidRPr="005A49BD" w:rsidDel="009A1BC6">
          <w:rPr>
            <w:rFonts w:eastAsia="ＭＳ 明朝" w:hint="eastAsia"/>
            <w:lang w:val="en-US" w:eastAsia="ja-JP"/>
          </w:rPr>
          <w:delText xml:space="preserve">Otherwise (seq_field_flag is equal to 0), if </w:delText>
        </w:r>
        <w:r w:rsidRPr="005A49BD" w:rsidDel="009A1BC6">
          <w:rPr>
            <w:rFonts w:eastAsia="ＭＳ 明朝"/>
            <w:lang w:val="en-US" w:eastAsia="ja-JP"/>
          </w:rPr>
          <w:delText>ver_filtering_field_processing_flag is equal to 1</w:delText>
        </w:r>
        <w:r w:rsidRPr="005A49BD" w:rsidDel="009A1BC6">
          <w:rPr>
            <w:rFonts w:eastAsia="ＭＳ 明朝" w:hint="eastAsia"/>
            <w:lang w:val="en-US" w:eastAsia="ja-JP"/>
          </w:rPr>
          <w:delText xml:space="preserve">, for each decoded frame, all the chroma components with the same parity </w:delText>
        </w:r>
        <w:r w:rsidRPr="005A49BD" w:rsidDel="009A1BC6">
          <w:rPr>
            <w:rFonts w:eastAsia="ＭＳ 明朝"/>
            <w:lang w:val="en-US" w:eastAsia="ja-JP"/>
          </w:rPr>
          <w:delText>should</w:delText>
        </w:r>
        <w:r w:rsidRPr="005A49BD" w:rsidDel="009A1BC6">
          <w:rPr>
            <w:rFonts w:eastAsia="ＭＳ 明朝" w:hint="eastAsia"/>
            <w:lang w:val="en-US" w:eastAsia="ja-JP"/>
          </w:rPr>
          <w:delText xml:space="preserve"> be filtered independently from the chroma components with a different parity (i.e. the filter shall be applied on a field basis).</w:delText>
        </w:r>
      </w:del>
    </w:p>
    <w:p w14:paraId="2CD70F5E" w14:textId="48C9EF95" w:rsidR="00B169FF" w:rsidRPr="005A49BD" w:rsidDel="009A1BC6" w:rsidRDefault="00B169FF" w:rsidP="00B169FF">
      <w:pPr>
        <w:pStyle w:val="ListParagraph"/>
        <w:numPr>
          <w:ilvl w:val="0"/>
          <w:numId w:val="27"/>
        </w:numPr>
        <w:ind w:left="780"/>
        <w:rPr>
          <w:del w:id="23" w:author="Chad Fogg" w:date="2014-07-07T14:11:00Z"/>
          <w:rFonts w:eastAsia="ＭＳ 明朝"/>
          <w:lang w:eastAsia="ja-JP"/>
        </w:rPr>
      </w:pPr>
      <w:del w:id="24" w:author="Chad Fogg" w:date="2014-07-07T14:11:00Z">
        <w:r w:rsidRPr="005A49BD" w:rsidDel="009A1BC6">
          <w:rPr>
            <w:rFonts w:eastAsia="ＭＳ 明朝" w:hint="eastAsia"/>
            <w:lang w:val="en-US" w:eastAsia="ja-JP"/>
          </w:rPr>
          <w:delText xml:space="preserve">Otherwise (seq_field_flag is equal to 0 and </w:delText>
        </w:r>
        <w:r w:rsidRPr="005A49BD" w:rsidDel="009A1BC6">
          <w:rPr>
            <w:rFonts w:eastAsia="ＭＳ 明朝"/>
            <w:lang w:val="en-US" w:eastAsia="ja-JP"/>
          </w:rPr>
          <w:delText xml:space="preserve">ver_filtering_field_processing_flag is equal to </w:delText>
        </w:r>
        <w:r w:rsidRPr="005A49BD" w:rsidDel="009A1BC6">
          <w:rPr>
            <w:rFonts w:eastAsia="ＭＳ 明朝" w:hint="eastAsia"/>
            <w:lang w:val="en-US" w:eastAsia="ja-JP"/>
          </w:rPr>
          <w:delText xml:space="preserve">0), the filtering process </w:delText>
        </w:r>
        <w:r w:rsidRPr="005A49BD" w:rsidDel="009A1BC6">
          <w:rPr>
            <w:rFonts w:eastAsia="ＭＳ 明朝"/>
            <w:lang w:val="en-US" w:eastAsia="ja-JP"/>
          </w:rPr>
          <w:delText>should</w:delText>
        </w:r>
        <w:r w:rsidRPr="005A49BD" w:rsidDel="009A1BC6">
          <w:rPr>
            <w:rFonts w:eastAsia="ＭＳ 明朝" w:hint="eastAsia"/>
            <w:lang w:val="en-US" w:eastAsia="ja-JP"/>
          </w:rPr>
          <w:delText xml:space="preserve"> be applied on all chroma components without consideration of their parity (i.e. the filter </w:delText>
        </w:r>
        <w:r w:rsidRPr="005A49BD" w:rsidDel="009A1BC6">
          <w:rPr>
            <w:rFonts w:eastAsia="ＭＳ 明朝"/>
            <w:lang w:val="en-US" w:eastAsia="ja-JP"/>
          </w:rPr>
          <w:delText>should</w:delText>
        </w:r>
        <w:r w:rsidRPr="005A49BD" w:rsidDel="009A1BC6">
          <w:rPr>
            <w:rFonts w:eastAsia="ＭＳ 明朝" w:hint="eastAsia"/>
            <w:lang w:val="en-US" w:eastAsia="ja-JP"/>
          </w:rPr>
          <w:delText xml:space="preserve"> be applied on a frame basis).</w:delText>
        </w:r>
      </w:del>
    </w:p>
    <w:p w14:paraId="51754D42" w14:textId="237FFF62" w:rsidR="00B169FF" w:rsidRPr="005A49BD" w:rsidDel="009A1BC6" w:rsidRDefault="00B169FF" w:rsidP="00B169FF">
      <w:pPr>
        <w:ind w:left="580"/>
        <w:rPr>
          <w:del w:id="25" w:author="Chad Fogg" w:date="2014-07-07T14:11:00Z"/>
          <w:rFonts w:eastAsia="ＭＳ 明朝"/>
          <w:lang w:eastAsia="ja-JP"/>
        </w:rPr>
      </w:pPr>
      <w:del w:id="26" w:author="Chad Fogg" w:date="2014-07-07T14:11:00Z">
        <w:r w:rsidRPr="00B169FF" w:rsidDel="009A1BC6">
          <w:rPr>
            <w:rFonts w:eastAsia="ＭＳ 明朝" w:hint="eastAsia"/>
            <w:sz w:val="18"/>
            <w:highlight w:val="yellow"/>
            <w:lang w:eastAsia="ja-JP"/>
          </w:rPr>
          <w:delText>NOTE1</w:delText>
        </w:r>
        <w:r w:rsidRPr="00B169FF" w:rsidDel="009A1BC6">
          <w:rPr>
            <w:sz w:val="16"/>
            <w:szCs w:val="18"/>
            <w:highlight w:val="yellow"/>
            <w:lang w:val="en-CA"/>
          </w:rPr>
          <w:delText> </w:delText>
        </w:r>
        <w:r w:rsidRPr="00B169FF" w:rsidDel="009A1BC6">
          <w:rPr>
            <w:sz w:val="18"/>
            <w:szCs w:val="18"/>
            <w:highlight w:val="yellow"/>
            <w:lang w:val="en-CA"/>
          </w:rPr>
          <w:delText>– </w:delText>
        </w:r>
        <w:r w:rsidRPr="00B169FF" w:rsidDel="009A1BC6">
          <w:rPr>
            <w:sz w:val="18"/>
            <w:highlight w:val="yellow"/>
          </w:rPr>
          <w:delText xml:space="preserve">If ver_filtering_field_processing_flag is equal to </w:delText>
        </w:r>
        <w:r w:rsidRPr="00B169FF" w:rsidDel="009A1BC6">
          <w:rPr>
            <w:rFonts w:eastAsia="ＭＳ 明朝" w:hint="eastAsia"/>
            <w:sz w:val="18"/>
            <w:highlight w:val="yellow"/>
            <w:lang w:eastAsia="ja-JP"/>
          </w:rPr>
          <w:delText>0, then even in the case when field_seq_flag is equal to 1, each output decoded field is still considered as a frame during the filtering process</w:delText>
        </w:r>
        <w:r w:rsidRPr="005A49BD" w:rsidDel="009A1BC6">
          <w:rPr>
            <w:rFonts w:eastAsia="ＭＳ 明朝" w:hint="eastAsia"/>
            <w:sz w:val="18"/>
            <w:lang w:eastAsia="ja-JP"/>
          </w:rPr>
          <w:delText>.</w:delText>
        </w:r>
      </w:del>
    </w:p>
    <w:p w14:paraId="39510B64" w14:textId="7DD73D36" w:rsidR="00B169FF" w:rsidRDefault="00B169FF" w:rsidP="00913817">
      <w:pPr>
        <w:jc w:val="both"/>
        <w:rPr>
          <w:szCs w:val="22"/>
          <w:lang w:val="en-CA"/>
        </w:rPr>
      </w:pPr>
      <w:del w:id="27" w:author="Chad Fogg" w:date="2014-07-07T14:11:00Z">
        <w:r w:rsidRPr="00733CFD" w:rsidDel="009A1BC6">
          <w:rPr>
            <w:b/>
          </w:rPr>
          <w:delText>ver_filtering_</w:delText>
        </w:r>
        <w:r w:rsidDel="009A1BC6">
          <w:rPr>
            <w:b/>
          </w:rPr>
          <w:delText>field_</w:delText>
        </w:r>
        <w:r w:rsidRPr="00733CFD" w:rsidDel="009A1BC6">
          <w:rPr>
            <w:b/>
          </w:rPr>
          <w:delText>process</w:delText>
        </w:r>
        <w:r w:rsidDel="009A1BC6">
          <w:rPr>
            <w:b/>
          </w:rPr>
          <w:delText>ing</w:delText>
        </w:r>
        <w:r w:rsidRPr="00733CFD" w:rsidDel="009A1BC6">
          <w:rPr>
            <w:b/>
          </w:rPr>
          <w:delText>_flag</w:delText>
        </w:r>
        <w:r w:rsidRPr="00733CFD" w:rsidDel="009A1BC6">
          <w:delText xml:space="preserve"> </w:delText>
        </w:r>
        <w:r w:rsidRPr="005A49BD" w:rsidDel="009A1BC6">
          <w:rPr>
            <w:rFonts w:eastAsia="ＭＳ 明朝"/>
            <w:lang w:eastAsia="ja-JP"/>
          </w:rPr>
          <w:delText>indicates</w:delText>
        </w:r>
        <w:r w:rsidRPr="005A49BD" w:rsidDel="009A1BC6">
          <w:rPr>
            <w:rFonts w:eastAsia="ＭＳ 明朝" w:hint="eastAsia"/>
            <w:lang w:eastAsia="ja-JP"/>
          </w:rPr>
          <w:delText xml:space="preserve"> whether the vertical operations of the downsampling and the upsampling sets of filters </w:delText>
        </w:r>
        <w:r w:rsidRPr="005A49BD" w:rsidDel="009A1BC6">
          <w:rPr>
            <w:rFonts w:eastAsia="ＭＳ 明朝"/>
            <w:lang w:eastAsia="ja-JP"/>
          </w:rPr>
          <w:delText>should</w:delText>
        </w:r>
        <w:r w:rsidRPr="005A49BD" w:rsidDel="009A1BC6">
          <w:rPr>
            <w:rFonts w:eastAsia="ＭＳ 明朝" w:hint="eastAsia"/>
            <w:lang w:eastAsia="ja-JP"/>
          </w:rPr>
          <w:delText xml:space="preserve"> be applied on a field or frame basis.</w:delText>
        </w:r>
      </w:del>
    </w:p>
    <w:p w14:paraId="69D83E47" w14:textId="77777777" w:rsidR="00E33BBF" w:rsidRDefault="00E33BBF" w:rsidP="00E33BBF">
      <w:pPr>
        <w:pStyle w:val="Heading2"/>
        <w:rPr>
          <w:lang w:val="en-CA"/>
        </w:rPr>
      </w:pPr>
      <w:r>
        <w:rPr>
          <w:lang w:val="en-CA"/>
        </w:rPr>
        <w:t>Precision requirements</w:t>
      </w:r>
    </w:p>
    <w:p w14:paraId="27DA0F2C" w14:textId="77777777" w:rsidR="00E33BBF" w:rsidRDefault="00E33BBF" w:rsidP="00E33BBF">
      <w:pPr>
        <w:jc w:val="both"/>
        <w:rPr>
          <w:szCs w:val="22"/>
          <w:lang w:val="en-CA"/>
        </w:rPr>
      </w:pPr>
      <w:r>
        <w:rPr>
          <w:szCs w:val="22"/>
          <w:lang w:val="en-CA"/>
        </w:rPr>
        <w:t xml:space="preserve">An editorial note: suggestion that the precision of the filtering operations is sufficient to meet the bit length of the se(u) filter tap elements. </w:t>
      </w:r>
    </w:p>
    <w:p w14:paraId="7384DB9B" w14:textId="77777777" w:rsidR="00913817" w:rsidRDefault="00913817" w:rsidP="00F12605">
      <w:pPr>
        <w:ind w:left="360"/>
        <w:jc w:val="both"/>
        <w:rPr>
          <w:szCs w:val="22"/>
          <w:lang w:val="en-CA"/>
        </w:rPr>
      </w:pPr>
    </w:p>
    <w:p w14:paraId="4AE9B43B" w14:textId="77777777" w:rsidR="00913817" w:rsidRDefault="00913817" w:rsidP="004234F0">
      <w:pPr>
        <w:jc w:val="both"/>
        <w:rPr>
          <w:szCs w:val="22"/>
          <w:lang w:val="en-CA"/>
        </w:rPr>
      </w:pPr>
    </w:p>
    <w:p w14:paraId="02B41D12" w14:textId="77777777" w:rsidR="00913817" w:rsidRPr="005B217D" w:rsidRDefault="00913817" w:rsidP="00913817">
      <w:pPr>
        <w:pStyle w:val="Heading1"/>
        <w:rPr>
          <w:lang w:val="en-CA"/>
        </w:rPr>
      </w:pPr>
      <w:r>
        <w:rPr>
          <w:lang w:val="en-CA"/>
        </w:rPr>
        <w:t>References</w:t>
      </w:r>
    </w:p>
    <w:p w14:paraId="52CBE2A7" w14:textId="77777777" w:rsidR="005A7613" w:rsidRDefault="005A7613" w:rsidP="004234F0">
      <w:pPr>
        <w:jc w:val="both"/>
        <w:rPr>
          <w:szCs w:val="22"/>
          <w:lang w:val="en-CA"/>
        </w:rPr>
      </w:pPr>
    </w:p>
    <w:p w14:paraId="72C2F377" w14:textId="77777777" w:rsidR="003B37FC" w:rsidRDefault="003B37FC" w:rsidP="003B37FC">
      <w:pPr>
        <w:jc w:val="both"/>
        <w:rPr>
          <w:szCs w:val="22"/>
          <w:lang w:val="en-CA"/>
        </w:rPr>
      </w:pPr>
      <w:r>
        <w:rPr>
          <w:szCs w:val="22"/>
          <w:lang w:val="en-CA"/>
        </w:rPr>
        <w:t>[1] JCTVC-Q1008 “Scalable extensions” , June 2014</w:t>
      </w:r>
    </w:p>
    <w:p w14:paraId="3C03020F" w14:textId="77777777" w:rsidR="003B37FC" w:rsidRDefault="00913817" w:rsidP="003B37FC">
      <w:pPr>
        <w:rPr>
          <w:szCs w:val="22"/>
          <w:lang w:val="en-CA"/>
        </w:rPr>
      </w:pPr>
      <w:r>
        <w:rPr>
          <w:szCs w:val="22"/>
          <w:lang w:val="en-CA"/>
        </w:rPr>
        <w:lastRenderedPageBreak/>
        <w:t>[2</w:t>
      </w:r>
      <w:r w:rsidR="003B37FC" w:rsidRPr="00EE7368">
        <w:rPr>
          <w:szCs w:val="22"/>
          <w:lang w:val="en-CA"/>
        </w:rPr>
        <w:t>] Society of Motion Pictures and Television Engineers, “</w:t>
      </w:r>
      <w:r w:rsidR="003B37FC" w:rsidRPr="00EE7368">
        <w:rPr>
          <w:color w:val="312A2A"/>
          <w:szCs w:val="22"/>
        </w:rPr>
        <w:t xml:space="preserve">4:2:2 / 4:2:0 Format Conversion Minimizing Color Difference Signal Degradation in Concatenated Operations — Filtering” </w:t>
      </w:r>
      <w:hyperlink r:id="rId10" w:history="1">
        <w:r w:rsidR="003B37FC" w:rsidRPr="00EE7368">
          <w:rPr>
            <w:rStyle w:val="Hyperlink"/>
            <w:szCs w:val="22"/>
            <w:lang w:val="en-CA"/>
          </w:rPr>
          <w:t>RP 2050-1:2012</w:t>
        </w:r>
      </w:hyperlink>
    </w:p>
    <w:p w14:paraId="5A72CD98" w14:textId="77777777" w:rsidR="003B37FC" w:rsidRDefault="003B37FC" w:rsidP="004234F0">
      <w:pPr>
        <w:jc w:val="both"/>
        <w:rPr>
          <w:szCs w:val="22"/>
          <w:lang w:val="en-CA"/>
        </w:rPr>
      </w:pPr>
    </w:p>
    <w:p w14:paraId="01461963" w14:textId="77777777" w:rsidR="005A7613" w:rsidRPr="005B217D" w:rsidRDefault="003B37FC" w:rsidP="005A7613">
      <w:pPr>
        <w:pStyle w:val="Heading1"/>
        <w:rPr>
          <w:lang w:val="en-CA"/>
        </w:rPr>
      </w:pPr>
      <w:r>
        <w:rPr>
          <w:lang w:val="en-CA"/>
        </w:rPr>
        <w:t>Text from SHVC draft [1]</w:t>
      </w:r>
    </w:p>
    <w:p w14:paraId="7948A448" w14:textId="77777777" w:rsidR="005A7613" w:rsidRDefault="005A7613" w:rsidP="004234F0">
      <w:pPr>
        <w:jc w:val="both"/>
        <w:rPr>
          <w:szCs w:val="22"/>
          <w:lang w:val="en-CA"/>
        </w:rPr>
      </w:pPr>
    </w:p>
    <w:p w14:paraId="72D35CA2" w14:textId="77777777" w:rsidR="003B37FC" w:rsidRDefault="003B37FC" w:rsidP="003B37FC">
      <w:pPr>
        <w:pStyle w:val="Heading2"/>
        <w:rPr>
          <w:lang w:val="en-CA"/>
        </w:rPr>
      </w:pPr>
      <w:r>
        <w:rPr>
          <w:lang w:val="en-CA"/>
        </w:rPr>
        <w:t>Syntax</w:t>
      </w:r>
    </w:p>
    <w:p w14:paraId="3195AF9C" w14:textId="77777777" w:rsidR="003B37FC" w:rsidRDefault="003B37FC" w:rsidP="004234F0">
      <w:pPr>
        <w:jc w:val="both"/>
        <w:rPr>
          <w:szCs w:val="22"/>
          <w:lang w:val="en-CA"/>
        </w:rPr>
      </w:pPr>
    </w:p>
    <w:p w14:paraId="567EB7C8" w14:textId="77777777" w:rsidR="003B37FC" w:rsidRPr="003C0674" w:rsidRDefault="003B37FC" w:rsidP="003B37FC">
      <w:pPr>
        <w:pStyle w:val="Annex3"/>
        <w:tabs>
          <w:tab w:val="clear" w:pos="720"/>
          <w:tab w:val="clear" w:pos="1440"/>
        </w:tabs>
        <w:textAlignment w:val="auto"/>
      </w:pPr>
      <w:bookmarkStart w:id="28" w:name="_Toc389494759"/>
      <w:r w:rsidRPr="00F23656">
        <w:t>D.2.</w:t>
      </w:r>
      <w:r>
        <w:t>26</w:t>
      </w:r>
      <w:r w:rsidRPr="003C0674">
        <w:tab/>
        <w:t>Chroma resampling filter hint SEI message syntax</w:t>
      </w:r>
      <w:bookmarkEnd w:id="28"/>
    </w:p>
    <w:p w14:paraId="565D51C4" w14:textId="77777777" w:rsidR="003B37FC" w:rsidRPr="003C0674" w:rsidRDefault="003B37FC" w:rsidP="003B37FC">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3B37FC" w:rsidRPr="003C0674" w14:paraId="7A35D2A3" w14:textId="77777777" w:rsidTr="003B37FC">
        <w:trPr>
          <w:cantSplit/>
          <w:jc w:val="center"/>
        </w:trPr>
        <w:tc>
          <w:tcPr>
            <w:tcW w:w="7920" w:type="dxa"/>
          </w:tcPr>
          <w:p w14:paraId="5516AB70" w14:textId="77777777" w:rsidR="003B37FC" w:rsidRPr="003C0674" w:rsidRDefault="003B37FC" w:rsidP="003B37FC">
            <w:pPr>
              <w:pStyle w:val="tablesyntax"/>
              <w:rPr>
                <w:rFonts w:ascii="Times New Roman" w:hAnsi="Times New Roman"/>
              </w:rPr>
            </w:pPr>
            <w:r w:rsidRPr="003C0674">
              <w:rPr>
                <w:rFonts w:ascii="Times New Roman" w:hAnsi="Times New Roman"/>
              </w:rPr>
              <w:t>chroma_resampling_filter_hint( payloadSize ) {</w:t>
            </w:r>
          </w:p>
        </w:tc>
        <w:tc>
          <w:tcPr>
            <w:tcW w:w="1157" w:type="dxa"/>
          </w:tcPr>
          <w:p w14:paraId="61BBBC5B" w14:textId="77777777" w:rsidR="003B37FC" w:rsidRPr="003C0674" w:rsidRDefault="003B37FC" w:rsidP="003B37FC">
            <w:pPr>
              <w:pStyle w:val="tableheading"/>
              <w:overflowPunct/>
              <w:autoSpaceDE/>
              <w:autoSpaceDN/>
              <w:adjustRightInd/>
              <w:jc w:val="left"/>
              <w:textAlignment w:val="auto"/>
              <w:rPr>
                <w:b w:val="0"/>
              </w:rPr>
            </w:pPr>
            <w:r w:rsidRPr="003C0674">
              <w:t>Descriptor</w:t>
            </w:r>
          </w:p>
        </w:tc>
      </w:tr>
      <w:tr w:rsidR="003B37FC" w:rsidRPr="003C0674" w14:paraId="48809287" w14:textId="77777777" w:rsidTr="003B37FC">
        <w:trPr>
          <w:cantSplit/>
          <w:jc w:val="center"/>
        </w:trPr>
        <w:tc>
          <w:tcPr>
            <w:tcW w:w="7920" w:type="dxa"/>
          </w:tcPr>
          <w:p w14:paraId="7DDEA069"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ver_chroma_filter_idc</w:t>
            </w:r>
          </w:p>
        </w:tc>
        <w:tc>
          <w:tcPr>
            <w:tcW w:w="1157" w:type="dxa"/>
          </w:tcPr>
          <w:p w14:paraId="60BCDD3F" w14:textId="77777777" w:rsidR="003B37FC" w:rsidRPr="003C0674" w:rsidRDefault="003B37FC" w:rsidP="003B37FC">
            <w:pPr>
              <w:pStyle w:val="tableheading"/>
              <w:overflowPunct/>
              <w:autoSpaceDE/>
              <w:autoSpaceDN/>
              <w:adjustRightInd/>
              <w:jc w:val="left"/>
              <w:textAlignment w:val="auto"/>
              <w:rPr>
                <w:b w:val="0"/>
              </w:rPr>
            </w:pPr>
            <w:r w:rsidRPr="003C0674">
              <w:rPr>
                <w:b w:val="0"/>
              </w:rPr>
              <w:t>u(8)</w:t>
            </w:r>
          </w:p>
        </w:tc>
      </w:tr>
      <w:tr w:rsidR="003B37FC" w:rsidRPr="003C0674" w14:paraId="79A26AFC" w14:textId="77777777" w:rsidTr="003B37FC">
        <w:trPr>
          <w:cantSplit/>
          <w:jc w:val="center"/>
        </w:trPr>
        <w:tc>
          <w:tcPr>
            <w:tcW w:w="7920" w:type="dxa"/>
          </w:tcPr>
          <w:p w14:paraId="07821A51"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b/>
              </w:rPr>
              <w:t>hor_chroma_filter_idc</w:t>
            </w:r>
          </w:p>
        </w:tc>
        <w:tc>
          <w:tcPr>
            <w:tcW w:w="1157" w:type="dxa"/>
          </w:tcPr>
          <w:p w14:paraId="25383DAA" w14:textId="77777777" w:rsidR="003B37FC" w:rsidRPr="003C0674" w:rsidRDefault="003B37FC" w:rsidP="003B37FC">
            <w:pPr>
              <w:pStyle w:val="tableheading"/>
              <w:overflowPunct/>
              <w:autoSpaceDE/>
              <w:autoSpaceDN/>
              <w:adjustRightInd/>
              <w:jc w:val="left"/>
              <w:textAlignment w:val="auto"/>
              <w:rPr>
                <w:b w:val="0"/>
              </w:rPr>
            </w:pPr>
            <w:r w:rsidRPr="003C0674">
              <w:rPr>
                <w:b w:val="0"/>
              </w:rPr>
              <w:t>u(8)</w:t>
            </w:r>
          </w:p>
        </w:tc>
      </w:tr>
      <w:tr w:rsidR="003B37FC" w:rsidRPr="003C0674" w14:paraId="7EC172CE" w14:textId="77777777" w:rsidTr="003B37FC">
        <w:trPr>
          <w:cantSplit/>
          <w:jc w:val="center"/>
        </w:trPr>
        <w:tc>
          <w:tcPr>
            <w:tcW w:w="7920" w:type="dxa"/>
          </w:tcPr>
          <w:p w14:paraId="66EF49A5"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ver_filtering_</w:t>
            </w:r>
            <w:r>
              <w:rPr>
                <w:rFonts w:ascii="Times New Roman" w:hAnsi="Times New Roman"/>
                <w:b/>
              </w:rPr>
              <w:t>field_</w:t>
            </w:r>
            <w:r w:rsidRPr="003C0674">
              <w:rPr>
                <w:rFonts w:ascii="Times New Roman" w:hAnsi="Times New Roman"/>
                <w:b/>
              </w:rPr>
              <w:t>process</w:t>
            </w:r>
            <w:r>
              <w:rPr>
                <w:rFonts w:ascii="Times New Roman" w:hAnsi="Times New Roman"/>
                <w:b/>
              </w:rPr>
              <w:t>ing</w:t>
            </w:r>
            <w:r w:rsidRPr="003C0674">
              <w:rPr>
                <w:rFonts w:ascii="Times New Roman" w:hAnsi="Times New Roman"/>
                <w:b/>
              </w:rPr>
              <w:t>_flag</w:t>
            </w:r>
          </w:p>
        </w:tc>
        <w:tc>
          <w:tcPr>
            <w:tcW w:w="1157" w:type="dxa"/>
          </w:tcPr>
          <w:p w14:paraId="04E921C7" w14:textId="77777777" w:rsidR="003B37FC" w:rsidRPr="003C0674" w:rsidRDefault="003B37FC" w:rsidP="003B37FC">
            <w:pPr>
              <w:pStyle w:val="tableheading"/>
              <w:overflowPunct/>
              <w:autoSpaceDE/>
              <w:autoSpaceDN/>
              <w:adjustRightInd/>
              <w:jc w:val="left"/>
              <w:textAlignment w:val="auto"/>
              <w:rPr>
                <w:b w:val="0"/>
              </w:rPr>
            </w:pPr>
            <w:r w:rsidRPr="003C0674">
              <w:rPr>
                <w:b w:val="0"/>
              </w:rPr>
              <w:t>u(1)</w:t>
            </w:r>
          </w:p>
        </w:tc>
      </w:tr>
      <w:tr w:rsidR="003B37FC" w:rsidRPr="003C0674" w14:paraId="4401D621" w14:textId="77777777" w:rsidTr="003B37FC">
        <w:trPr>
          <w:cantSplit/>
          <w:jc w:val="center"/>
        </w:trPr>
        <w:tc>
          <w:tcPr>
            <w:tcW w:w="7920" w:type="dxa"/>
          </w:tcPr>
          <w:p w14:paraId="5E5E4CC8" w14:textId="77777777" w:rsidR="003B37FC" w:rsidRPr="003C0674" w:rsidRDefault="003B37FC" w:rsidP="003B37FC">
            <w:pPr>
              <w:pStyle w:val="tablesyntax"/>
              <w:rPr>
                <w:rFonts w:ascii="Times New Roman" w:hAnsi="Times New Roman"/>
              </w:rPr>
            </w:pPr>
            <w:r w:rsidRPr="003C0674">
              <w:rPr>
                <w:rFonts w:ascii="Times New Roman" w:hAnsi="Times New Roman"/>
              </w:rPr>
              <w:tab/>
              <w:t>if( ver_chroma_filter_idc  = =  1  | |  hor_chroma_filter_idc  = =  1 ) {</w:t>
            </w:r>
          </w:p>
        </w:tc>
        <w:tc>
          <w:tcPr>
            <w:tcW w:w="1157" w:type="dxa"/>
          </w:tcPr>
          <w:p w14:paraId="62B48FE9"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51AED3F4" w14:textId="77777777" w:rsidTr="003B37FC">
        <w:trPr>
          <w:cantSplit/>
          <w:jc w:val="center"/>
        </w:trPr>
        <w:tc>
          <w:tcPr>
            <w:tcW w:w="7920" w:type="dxa"/>
          </w:tcPr>
          <w:p w14:paraId="15808CD4"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target_</w:t>
            </w:r>
            <w:r>
              <w:rPr>
                <w:rFonts w:ascii="Times New Roman" w:hAnsi="Times New Roman"/>
                <w:b/>
              </w:rPr>
              <w:t>_</w:t>
            </w:r>
            <w:r w:rsidRPr="003C0674">
              <w:rPr>
                <w:rFonts w:ascii="Times New Roman" w:hAnsi="Times New Roman"/>
                <w:b/>
              </w:rPr>
              <w:t>format_idc</w:t>
            </w:r>
          </w:p>
        </w:tc>
        <w:tc>
          <w:tcPr>
            <w:tcW w:w="1157" w:type="dxa"/>
          </w:tcPr>
          <w:p w14:paraId="7FA75683" w14:textId="77777777" w:rsidR="003B37FC" w:rsidRPr="003C0674" w:rsidRDefault="003B37FC" w:rsidP="003B37FC">
            <w:pPr>
              <w:pStyle w:val="tableheading"/>
              <w:overflowPunct/>
              <w:autoSpaceDE/>
              <w:autoSpaceDN/>
              <w:adjustRightInd/>
              <w:jc w:val="left"/>
              <w:textAlignment w:val="auto"/>
              <w:rPr>
                <w:b w:val="0"/>
              </w:rPr>
            </w:pPr>
            <w:r w:rsidRPr="003C0674">
              <w:rPr>
                <w:b w:val="0"/>
              </w:rPr>
              <w:t>ue(v)</w:t>
            </w:r>
          </w:p>
        </w:tc>
      </w:tr>
      <w:tr w:rsidR="003B37FC" w:rsidRPr="003C0674" w14:paraId="6AEC1C6B" w14:textId="77777777" w:rsidTr="003B37FC">
        <w:trPr>
          <w:cantSplit/>
          <w:jc w:val="center"/>
        </w:trPr>
        <w:tc>
          <w:tcPr>
            <w:tcW w:w="7920" w:type="dxa"/>
          </w:tcPr>
          <w:p w14:paraId="3B0614ED"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t>if( ver_chroma_filter_idc  = =  1 ) {</w:t>
            </w:r>
          </w:p>
        </w:tc>
        <w:tc>
          <w:tcPr>
            <w:tcW w:w="1157" w:type="dxa"/>
          </w:tcPr>
          <w:p w14:paraId="735DA767"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0413C76A" w14:textId="77777777" w:rsidTr="003B37FC">
        <w:trPr>
          <w:cantSplit/>
          <w:jc w:val="center"/>
        </w:trPr>
        <w:tc>
          <w:tcPr>
            <w:tcW w:w="7920" w:type="dxa"/>
          </w:tcPr>
          <w:p w14:paraId="7F0B1467"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num_vertical_filters</w:t>
            </w:r>
          </w:p>
        </w:tc>
        <w:tc>
          <w:tcPr>
            <w:tcW w:w="1157" w:type="dxa"/>
          </w:tcPr>
          <w:p w14:paraId="671AA408" w14:textId="77777777" w:rsidR="003B37FC" w:rsidRPr="003C0674" w:rsidRDefault="003B37FC" w:rsidP="003B37FC">
            <w:pPr>
              <w:pStyle w:val="tableheading"/>
              <w:overflowPunct/>
              <w:autoSpaceDE/>
              <w:autoSpaceDN/>
              <w:adjustRightInd/>
              <w:jc w:val="left"/>
              <w:textAlignment w:val="auto"/>
              <w:rPr>
                <w:b w:val="0"/>
              </w:rPr>
            </w:pPr>
            <w:r w:rsidRPr="003C0674">
              <w:rPr>
                <w:b w:val="0"/>
              </w:rPr>
              <w:t>ue(v)</w:t>
            </w:r>
          </w:p>
        </w:tc>
      </w:tr>
      <w:tr w:rsidR="003B37FC" w:rsidRPr="003C0674" w14:paraId="57633FF5" w14:textId="77777777" w:rsidTr="003B37FC">
        <w:trPr>
          <w:cantSplit/>
          <w:jc w:val="center"/>
        </w:trPr>
        <w:tc>
          <w:tcPr>
            <w:tcW w:w="7920" w:type="dxa"/>
          </w:tcPr>
          <w:p w14:paraId="05D5CE55"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 = 0; i &lt; num_vertical_filters; i++) {</w:t>
            </w:r>
          </w:p>
        </w:tc>
        <w:tc>
          <w:tcPr>
            <w:tcW w:w="1157" w:type="dxa"/>
          </w:tcPr>
          <w:p w14:paraId="7659356B"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51673A99" w14:textId="77777777" w:rsidTr="003B37FC">
        <w:trPr>
          <w:cantSplit/>
          <w:jc w:val="center"/>
        </w:trPr>
        <w:tc>
          <w:tcPr>
            <w:tcW w:w="7920" w:type="dxa"/>
          </w:tcPr>
          <w:p w14:paraId="15997E09"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ver_tap_length_minus1</w:t>
            </w:r>
            <w:r w:rsidRPr="003C0674">
              <w:rPr>
                <w:rFonts w:ascii="Times New Roman" w:hAnsi="Times New Roman"/>
              </w:rPr>
              <w:t>[ i ]</w:t>
            </w:r>
          </w:p>
        </w:tc>
        <w:tc>
          <w:tcPr>
            <w:tcW w:w="1157" w:type="dxa"/>
          </w:tcPr>
          <w:p w14:paraId="3C84E58E" w14:textId="77777777" w:rsidR="003B37FC" w:rsidRPr="003C0674" w:rsidRDefault="003B37FC" w:rsidP="003B37FC">
            <w:pPr>
              <w:pStyle w:val="tableheading"/>
              <w:overflowPunct/>
              <w:autoSpaceDE/>
              <w:autoSpaceDN/>
              <w:adjustRightInd/>
              <w:jc w:val="left"/>
              <w:textAlignment w:val="auto"/>
              <w:rPr>
                <w:b w:val="0"/>
              </w:rPr>
            </w:pPr>
            <w:r w:rsidRPr="003C0674">
              <w:rPr>
                <w:b w:val="0"/>
              </w:rPr>
              <w:t>ue(v)</w:t>
            </w:r>
          </w:p>
        </w:tc>
      </w:tr>
      <w:tr w:rsidR="003B37FC" w:rsidRPr="003C0674" w14:paraId="18A25F41" w14:textId="77777777" w:rsidTr="003B37FC">
        <w:trPr>
          <w:cantSplit/>
          <w:jc w:val="center"/>
        </w:trPr>
        <w:tc>
          <w:tcPr>
            <w:tcW w:w="7920" w:type="dxa"/>
          </w:tcPr>
          <w:p w14:paraId="003FDA66"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 = 0; j  &lt;=  ver_tap_length_minus1[ i ]; j++)</w:t>
            </w:r>
          </w:p>
        </w:tc>
        <w:tc>
          <w:tcPr>
            <w:tcW w:w="1157" w:type="dxa"/>
          </w:tcPr>
          <w:p w14:paraId="2CAA343A"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118C5EC9" w14:textId="77777777" w:rsidTr="003B37FC">
        <w:trPr>
          <w:cantSplit/>
          <w:jc w:val="center"/>
        </w:trPr>
        <w:tc>
          <w:tcPr>
            <w:tcW w:w="7920" w:type="dxa"/>
          </w:tcPr>
          <w:p w14:paraId="282CFBBC"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ver_filter_coeff</w:t>
            </w:r>
            <w:r w:rsidRPr="003C0674">
              <w:rPr>
                <w:rFonts w:ascii="Times New Roman" w:hAnsi="Times New Roman"/>
              </w:rPr>
              <w:t>[ i ][ j ]</w:t>
            </w:r>
          </w:p>
        </w:tc>
        <w:tc>
          <w:tcPr>
            <w:tcW w:w="1157" w:type="dxa"/>
          </w:tcPr>
          <w:p w14:paraId="60C21AD6" w14:textId="77777777" w:rsidR="003B37FC" w:rsidRPr="003C0674" w:rsidRDefault="003B37FC" w:rsidP="003B37FC">
            <w:pPr>
              <w:pStyle w:val="tableheading"/>
              <w:overflowPunct/>
              <w:autoSpaceDE/>
              <w:autoSpaceDN/>
              <w:adjustRightInd/>
              <w:jc w:val="left"/>
              <w:textAlignment w:val="auto"/>
              <w:rPr>
                <w:b w:val="0"/>
              </w:rPr>
            </w:pPr>
            <w:r w:rsidRPr="003C0674">
              <w:rPr>
                <w:b w:val="0"/>
              </w:rPr>
              <w:t>se(v)</w:t>
            </w:r>
          </w:p>
        </w:tc>
      </w:tr>
      <w:tr w:rsidR="003B37FC" w:rsidRPr="003C0674" w14:paraId="299B7AC2" w14:textId="77777777" w:rsidTr="003B37FC">
        <w:trPr>
          <w:cantSplit/>
          <w:jc w:val="center"/>
        </w:trPr>
        <w:tc>
          <w:tcPr>
            <w:tcW w:w="7920" w:type="dxa"/>
          </w:tcPr>
          <w:p w14:paraId="511CECBB"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14:paraId="5DB2A61C"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7A463E44" w14:textId="77777777" w:rsidTr="003B37FC">
        <w:trPr>
          <w:cantSplit/>
          <w:jc w:val="center"/>
        </w:trPr>
        <w:tc>
          <w:tcPr>
            <w:tcW w:w="7920" w:type="dxa"/>
          </w:tcPr>
          <w:p w14:paraId="4CC11E3F"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14:paraId="27B23273"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371C461D" w14:textId="77777777" w:rsidTr="003B37FC">
        <w:trPr>
          <w:cantSplit/>
          <w:jc w:val="center"/>
        </w:trPr>
        <w:tc>
          <w:tcPr>
            <w:tcW w:w="7920" w:type="dxa"/>
          </w:tcPr>
          <w:p w14:paraId="73CFA465"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t>if( hor_chroma_filter_idc  = =  1 ) {</w:t>
            </w:r>
          </w:p>
        </w:tc>
        <w:tc>
          <w:tcPr>
            <w:tcW w:w="1157" w:type="dxa"/>
          </w:tcPr>
          <w:p w14:paraId="7FE2B3E5"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6F92D5FC" w14:textId="77777777" w:rsidTr="003B37FC">
        <w:trPr>
          <w:cantSplit/>
          <w:jc w:val="center"/>
        </w:trPr>
        <w:tc>
          <w:tcPr>
            <w:tcW w:w="7920" w:type="dxa"/>
          </w:tcPr>
          <w:p w14:paraId="52BA8BFE"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num_horizontal_filters</w:t>
            </w:r>
          </w:p>
        </w:tc>
        <w:tc>
          <w:tcPr>
            <w:tcW w:w="1157" w:type="dxa"/>
          </w:tcPr>
          <w:p w14:paraId="599977B9" w14:textId="77777777" w:rsidR="003B37FC" w:rsidRPr="003C0674" w:rsidRDefault="003B37FC" w:rsidP="003B37FC">
            <w:pPr>
              <w:pStyle w:val="tableheading"/>
              <w:overflowPunct/>
              <w:autoSpaceDE/>
              <w:autoSpaceDN/>
              <w:adjustRightInd/>
              <w:jc w:val="left"/>
              <w:textAlignment w:val="auto"/>
              <w:rPr>
                <w:b w:val="0"/>
              </w:rPr>
            </w:pPr>
            <w:r w:rsidRPr="003C0674">
              <w:rPr>
                <w:b w:val="0"/>
              </w:rPr>
              <w:t>ue(v)</w:t>
            </w:r>
          </w:p>
        </w:tc>
      </w:tr>
      <w:tr w:rsidR="003B37FC" w:rsidRPr="003C0674" w14:paraId="7681D766" w14:textId="77777777" w:rsidTr="003B37FC">
        <w:trPr>
          <w:cantSplit/>
          <w:jc w:val="center"/>
        </w:trPr>
        <w:tc>
          <w:tcPr>
            <w:tcW w:w="7920" w:type="dxa"/>
          </w:tcPr>
          <w:p w14:paraId="6F282652"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i=0; i &lt; num_horizontal_filters; i++) {</w:t>
            </w:r>
          </w:p>
        </w:tc>
        <w:tc>
          <w:tcPr>
            <w:tcW w:w="1157" w:type="dxa"/>
          </w:tcPr>
          <w:p w14:paraId="725308B4"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5CFC11D4" w14:textId="77777777" w:rsidTr="003B37FC">
        <w:trPr>
          <w:cantSplit/>
          <w:jc w:val="center"/>
        </w:trPr>
        <w:tc>
          <w:tcPr>
            <w:tcW w:w="7920" w:type="dxa"/>
          </w:tcPr>
          <w:p w14:paraId="6E31678D"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hor_tap_length_minus1</w:t>
            </w:r>
            <w:r w:rsidRPr="003C0674">
              <w:rPr>
                <w:rFonts w:ascii="Times New Roman" w:hAnsi="Times New Roman"/>
              </w:rPr>
              <w:t>[ i ]</w:t>
            </w:r>
          </w:p>
        </w:tc>
        <w:tc>
          <w:tcPr>
            <w:tcW w:w="1157" w:type="dxa"/>
          </w:tcPr>
          <w:p w14:paraId="785E8408" w14:textId="77777777" w:rsidR="003B37FC" w:rsidRPr="003C0674" w:rsidRDefault="003B37FC" w:rsidP="003B37FC">
            <w:pPr>
              <w:pStyle w:val="tableheading"/>
              <w:overflowPunct/>
              <w:autoSpaceDE/>
              <w:autoSpaceDN/>
              <w:adjustRightInd/>
              <w:jc w:val="left"/>
              <w:textAlignment w:val="auto"/>
              <w:rPr>
                <w:b w:val="0"/>
              </w:rPr>
            </w:pPr>
            <w:r w:rsidRPr="003C0674">
              <w:rPr>
                <w:b w:val="0"/>
              </w:rPr>
              <w:t>ue(v)</w:t>
            </w:r>
          </w:p>
        </w:tc>
      </w:tr>
      <w:tr w:rsidR="003B37FC" w:rsidRPr="003C0674" w14:paraId="77594F73" w14:textId="77777777" w:rsidTr="003B37FC">
        <w:trPr>
          <w:cantSplit/>
          <w:jc w:val="center"/>
        </w:trPr>
        <w:tc>
          <w:tcPr>
            <w:tcW w:w="7920" w:type="dxa"/>
          </w:tcPr>
          <w:p w14:paraId="4D44D3A6"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j=0; j  &lt;=  hor_tap_length_minus1[ i ]; j++)</w:t>
            </w:r>
          </w:p>
        </w:tc>
        <w:tc>
          <w:tcPr>
            <w:tcW w:w="1157" w:type="dxa"/>
          </w:tcPr>
          <w:p w14:paraId="647854C7"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7F26B104" w14:textId="77777777" w:rsidTr="003B37FC">
        <w:trPr>
          <w:cantSplit/>
          <w:jc w:val="center"/>
        </w:trPr>
        <w:tc>
          <w:tcPr>
            <w:tcW w:w="7920" w:type="dxa"/>
          </w:tcPr>
          <w:p w14:paraId="3849E3F7"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hor_filter_coeff</w:t>
            </w:r>
            <w:r w:rsidRPr="003C0674">
              <w:rPr>
                <w:rFonts w:ascii="Times New Roman" w:hAnsi="Times New Roman"/>
              </w:rPr>
              <w:t>[ i ][ j ]</w:t>
            </w:r>
          </w:p>
        </w:tc>
        <w:tc>
          <w:tcPr>
            <w:tcW w:w="1157" w:type="dxa"/>
          </w:tcPr>
          <w:p w14:paraId="05BB57DF" w14:textId="77777777" w:rsidR="003B37FC" w:rsidRPr="003C0674" w:rsidRDefault="003B37FC" w:rsidP="003B37FC">
            <w:pPr>
              <w:pStyle w:val="tableheading"/>
              <w:overflowPunct/>
              <w:autoSpaceDE/>
              <w:autoSpaceDN/>
              <w:adjustRightInd/>
              <w:jc w:val="left"/>
              <w:textAlignment w:val="auto"/>
              <w:rPr>
                <w:b w:val="0"/>
              </w:rPr>
            </w:pPr>
            <w:r w:rsidRPr="003C0674">
              <w:rPr>
                <w:b w:val="0"/>
              </w:rPr>
              <w:t>se(v)</w:t>
            </w:r>
          </w:p>
        </w:tc>
      </w:tr>
      <w:tr w:rsidR="003B37FC" w:rsidRPr="003C0674" w14:paraId="5C32FC00" w14:textId="77777777" w:rsidTr="003B37FC">
        <w:trPr>
          <w:cantSplit/>
          <w:jc w:val="center"/>
        </w:trPr>
        <w:tc>
          <w:tcPr>
            <w:tcW w:w="7920" w:type="dxa"/>
          </w:tcPr>
          <w:p w14:paraId="0A61F0B3"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14:paraId="6A5BBB72"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39B9BB5E" w14:textId="77777777" w:rsidTr="003B37FC">
        <w:trPr>
          <w:cantSplit/>
          <w:jc w:val="center"/>
        </w:trPr>
        <w:tc>
          <w:tcPr>
            <w:tcW w:w="7920" w:type="dxa"/>
          </w:tcPr>
          <w:p w14:paraId="2AFA61F2"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14:paraId="628C4180"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245289EA" w14:textId="77777777" w:rsidTr="003B37FC">
        <w:trPr>
          <w:cantSplit/>
          <w:jc w:val="center"/>
        </w:trPr>
        <w:tc>
          <w:tcPr>
            <w:tcW w:w="7920" w:type="dxa"/>
          </w:tcPr>
          <w:p w14:paraId="2555E642" w14:textId="77777777" w:rsidR="003B37FC" w:rsidRPr="003C0674" w:rsidRDefault="003B37FC" w:rsidP="003B37FC">
            <w:pPr>
              <w:pStyle w:val="tablesyntax"/>
              <w:rPr>
                <w:rFonts w:ascii="Times New Roman" w:hAnsi="Times New Roman"/>
              </w:rPr>
            </w:pPr>
            <w:r w:rsidRPr="003C0674">
              <w:rPr>
                <w:rFonts w:ascii="Times New Roman" w:hAnsi="Times New Roman"/>
              </w:rPr>
              <w:tab/>
              <w:t>}</w:t>
            </w:r>
          </w:p>
        </w:tc>
        <w:tc>
          <w:tcPr>
            <w:tcW w:w="1157" w:type="dxa"/>
          </w:tcPr>
          <w:p w14:paraId="6B6F3509"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15DF5EF0" w14:textId="77777777" w:rsidTr="003B37FC">
        <w:trPr>
          <w:cantSplit/>
          <w:jc w:val="center"/>
        </w:trPr>
        <w:tc>
          <w:tcPr>
            <w:tcW w:w="7920" w:type="dxa"/>
          </w:tcPr>
          <w:p w14:paraId="0D81A25D" w14:textId="77777777" w:rsidR="003B37FC" w:rsidRPr="003C0674" w:rsidRDefault="003B37FC" w:rsidP="003B37FC">
            <w:pPr>
              <w:pStyle w:val="tablesyntax"/>
              <w:rPr>
                <w:rFonts w:ascii="Times New Roman" w:hAnsi="Times New Roman"/>
                <w:bCs/>
                <w:lang w:eastAsia="ja-JP"/>
              </w:rPr>
            </w:pPr>
            <w:r w:rsidRPr="003C0674">
              <w:rPr>
                <w:rFonts w:ascii="Times New Roman" w:hAnsi="Times New Roman"/>
              </w:rPr>
              <w:t>}</w:t>
            </w:r>
          </w:p>
        </w:tc>
        <w:tc>
          <w:tcPr>
            <w:tcW w:w="1157" w:type="dxa"/>
          </w:tcPr>
          <w:p w14:paraId="413E80C8" w14:textId="77777777" w:rsidR="003B37FC" w:rsidRPr="003C0674" w:rsidRDefault="003B37FC" w:rsidP="003B37FC">
            <w:pPr>
              <w:pStyle w:val="tableheading"/>
              <w:overflowPunct/>
              <w:autoSpaceDE/>
              <w:autoSpaceDN/>
              <w:adjustRightInd/>
              <w:jc w:val="left"/>
              <w:textAlignment w:val="auto"/>
              <w:rPr>
                <w:b w:val="0"/>
              </w:rPr>
            </w:pPr>
          </w:p>
        </w:tc>
      </w:tr>
    </w:tbl>
    <w:p w14:paraId="3549CE57" w14:textId="77777777" w:rsidR="003B37FC" w:rsidRPr="00B80F35" w:rsidRDefault="003B37FC" w:rsidP="003B37FC">
      <w:pPr>
        <w:pStyle w:val="3N"/>
        <w:rPr>
          <w:highlight w:val="green"/>
          <w:lang w:val="en-US"/>
        </w:rPr>
      </w:pPr>
    </w:p>
    <w:p w14:paraId="6B7DBF70" w14:textId="77777777" w:rsidR="003B37FC" w:rsidRPr="003C0674" w:rsidRDefault="003B37FC" w:rsidP="003B37FC">
      <w:pPr>
        <w:pStyle w:val="Annex3"/>
        <w:tabs>
          <w:tab w:val="clear" w:pos="720"/>
          <w:tab w:val="clear" w:pos="1440"/>
        </w:tabs>
        <w:textAlignment w:val="auto"/>
      </w:pPr>
      <w:bookmarkStart w:id="29" w:name="_Toc389494760"/>
      <w:r w:rsidRPr="00F23656">
        <w:t>D.2.</w:t>
      </w:r>
      <w:r>
        <w:t>27</w:t>
      </w:r>
      <w:r w:rsidRPr="003C0674">
        <w:tab/>
        <w:t>Knee function information SEI message syntax</w:t>
      </w:r>
      <w:bookmarkEnd w:id="29"/>
    </w:p>
    <w:p w14:paraId="522611BD" w14:textId="77777777" w:rsidR="003B37FC" w:rsidRPr="003C0674" w:rsidRDefault="003B37FC" w:rsidP="003B37FC">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3B37FC" w:rsidRPr="003C0674" w14:paraId="7DA5B411" w14:textId="77777777" w:rsidTr="003B37FC">
        <w:trPr>
          <w:cantSplit/>
          <w:jc w:val="center"/>
        </w:trPr>
        <w:tc>
          <w:tcPr>
            <w:tcW w:w="7920" w:type="dxa"/>
          </w:tcPr>
          <w:p w14:paraId="198368CA" w14:textId="77777777" w:rsidR="003B37FC" w:rsidRPr="003C0674" w:rsidRDefault="003B37FC" w:rsidP="003B37FC">
            <w:pPr>
              <w:pStyle w:val="tablesyntax"/>
              <w:rPr>
                <w:rFonts w:ascii="Times New Roman" w:hAnsi="Times New Roman"/>
              </w:rPr>
            </w:pPr>
            <w:r w:rsidRPr="003C0674">
              <w:rPr>
                <w:rFonts w:ascii="Times New Roman" w:hAnsi="Times New Roman"/>
              </w:rPr>
              <w:t>knee_function_info( payloadSize ) {</w:t>
            </w:r>
          </w:p>
        </w:tc>
        <w:tc>
          <w:tcPr>
            <w:tcW w:w="1157" w:type="dxa"/>
          </w:tcPr>
          <w:p w14:paraId="6157BACA" w14:textId="77777777" w:rsidR="003B37FC" w:rsidRPr="003C0674" w:rsidRDefault="003B37FC" w:rsidP="003B37FC">
            <w:pPr>
              <w:pStyle w:val="tableheading"/>
              <w:overflowPunct/>
              <w:autoSpaceDE/>
              <w:autoSpaceDN/>
              <w:adjustRightInd/>
              <w:jc w:val="left"/>
              <w:textAlignment w:val="auto"/>
              <w:rPr>
                <w:b w:val="0"/>
              </w:rPr>
            </w:pPr>
            <w:r w:rsidRPr="003C0674">
              <w:t>Descriptor</w:t>
            </w:r>
          </w:p>
        </w:tc>
      </w:tr>
      <w:tr w:rsidR="003B37FC" w:rsidRPr="003C0674" w14:paraId="782D216A" w14:textId="77777777" w:rsidTr="003B37FC">
        <w:trPr>
          <w:cantSplit/>
          <w:jc w:val="center"/>
        </w:trPr>
        <w:tc>
          <w:tcPr>
            <w:tcW w:w="7920" w:type="dxa"/>
          </w:tcPr>
          <w:p w14:paraId="58F9E477"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knee_function_id</w:t>
            </w:r>
          </w:p>
        </w:tc>
        <w:tc>
          <w:tcPr>
            <w:tcW w:w="1157" w:type="dxa"/>
          </w:tcPr>
          <w:p w14:paraId="05BE7F7A" w14:textId="77777777" w:rsidR="003B37FC" w:rsidRPr="003C0674" w:rsidRDefault="003B37FC" w:rsidP="003B37FC">
            <w:pPr>
              <w:pStyle w:val="tableheading"/>
              <w:overflowPunct/>
              <w:autoSpaceDE/>
              <w:autoSpaceDN/>
              <w:adjustRightInd/>
              <w:jc w:val="left"/>
              <w:textAlignment w:val="auto"/>
              <w:rPr>
                <w:b w:val="0"/>
              </w:rPr>
            </w:pPr>
            <w:r w:rsidRPr="003C0674">
              <w:rPr>
                <w:b w:val="0"/>
              </w:rPr>
              <w:t>ue(v)</w:t>
            </w:r>
          </w:p>
        </w:tc>
      </w:tr>
      <w:tr w:rsidR="003B37FC" w:rsidRPr="003C0674" w14:paraId="54B40CA0" w14:textId="77777777" w:rsidTr="003B37FC">
        <w:trPr>
          <w:cantSplit/>
          <w:jc w:val="center"/>
        </w:trPr>
        <w:tc>
          <w:tcPr>
            <w:tcW w:w="7920" w:type="dxa"/>
          </w:tcPr>
          <w:p w14:paraId="7667E540"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knee_function_cancel_flag</w:t>
            </w:r>
          </w:p>
        </w:tc>
        <w:tc>
          <w:tcPr>
            <w:tcW w:w="1157" w:type="dxa"/>
          </w:tcPr>
          <w:p w14:paraId="0AD2D14C" w14:textId="77777777" w:rsidR="003B37FC" w:rsidRPr="003C0674" w:rsidRDefault="003B37FC" w:rsidP="003B37FC">
            <w:pPr>
              <w:pStyle w:val="tableheading"/>
              <w:overflowPunct/>
              <w:autoSpaceDE/>
              <w:autoSpaceDN/>
              <w:adjustRightInd/>
              <w:jc w:val="left"/>
              <w:textAlignment w:val="auto"/>
              <w:rPr>
                <w:b w:val="0"/>
              </w:rPr>
            </w:pPr>
            <w:r w:rsidRPr="003C0674">
              <w:rPr>
                <w:b w:val="0"/>
              </w:rPr>
              <w:t>u(1)</w:t>
            </w:r>
          </w:p>
        </w:tc>
      </w:tr>
      <w:tr w:rsidR="003B37FC" w:rsidRPr="003C0674" w14:paraId="7F003724" w14:textId="77777777" w:rsidTr="003B37FC">
        <w:trPr>
          <w:cantSplit/>
          <w:jc w:val="center"/>
        </w:trPr>
        <w:tc>
          <w:tcPr>
            <w:tcW w:w="7920" w:type="dxa"/>
          </w:tcPr>
          <w:p w14:paraId="1A5542EC" w14:textId="77777777" w:rsidR="003B37FC" w:rsidRPr="003C0674" w:rsidRDefault="003B37FC" w:rsidP="003B37FC">
            <w:pPr>
              <w:pStyle w:val="tablesyntax"/>
              <w:rPr>
                <w:rFonts w:ascii="Times New Roman" w:hAnsi="Times New Roman"/>
              </w:rPr>
            </w:pPr>
            <w:r w:rsidRPr="003C0674">
              <w:rPr>
                <w:rFonts w:ascii="Times New Roman" w:hAnsi="Times New Roman"/>
              </w:rPr>
              <w:tab/>
              <w:t>if( !knee_function_cancel_flag ) {</w:t>
            </w:r>
          </w:p>
        </w:tc>
        <w:tc>
          <w:tcPr>
            <w:tcW w:w="1157" w:type="dxa"/>
          </w:tcPr>
          <w:p w14:paraId="53F527AF"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2B67BFE0" w14:textId="77777777" w:rsidTr="003B37FC">
        <w:trPr>
          <w:cantSplit/>
          <w:jc w:val="center"/>
        </w:trPr>
        <w:tc>
          <w:tcPr>
            <w:tcW w:w="7920" w:type="dxa"/>
          </w:tcPr>
          <w:p w14:paraId="465066B9"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knee_function_persistence_flag</w:t>
            </w:r>
          </w:p>
        </w:tc>
        <w:tc>
          <w:tcPr>
            <w:tcW w:w="1157" w:type="dxa"/>
          </w:tcPr>
          <w:p w14:paraId="1581B0C9" w14:textId="77777777" w:rsidR="003B37FC" w:rsidRPr="003C0674" w:rsidRDefault="003B37FC" w:rsidP="003B37FC">
            <w:pPr>
              <w:pStyle w:val="tableheading"/>
              <w:overflowPunct/>
              <w:autoSpaceDE/>
              <w:autoSpaceDN/>
              <w:adjustRightInd/>
              <w:jc w:val="left"/>
              <w:textAlignment w:val="auto"/>
              <w:rPr>
                <w:b w:val="0"/>
              </w:rPr>
            </w:pPr>
            <w:r w:rsidRPr="003C0674">
              <w:rPr>
                <w:b w:val="0"/>
              </w:rPr>
              <w:t>u(1)</w:t>
            </w:r>
          </w:p>
        </w:tc>
      </w:tr>
      <w:tr w:rsidR="003B37FC" w:rsidRPr="003C0674" w14:paraId="0E6548FD" w14:textId="77777777" w:rsidTr="003B37FC">
        <w:trPr>
          <w:cantSplit/>
          <w:jc w:val="center"/>
        </w:trPr>
        <w:tc>
          <w:tcPr>
            <w:tcW w:w="7920" w:type="dxa"/>
          </w:tcPr>
          <w:p w14:paraId="4638B856"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mapping_flag</w:t>
            </w:r>
          </w:p>
        </w:tc>
        <w:tc>
          <w:tcPr>
            <w:tcW w:w="1157" w:type="dxa"/>
          </w:tcPr>
          <w:p w14:paraId="09048B6B" w14:textId="77777777" w:rsidR="003B37FC" w:rsidRPr="003C0674" w:rsidRDefault="003B37FC" w:rsidP="003B37FC">
            <w:pPr>
              <w:pStyle w:val="tableheading"/>
              <w:overflowPunct/>
              <w:autoSpaceDE/>
              <w:autoSpaceDN/>
              <w:adjustRightInd/>
              <w:jc w:val="left"/>
              <w:textAlignment w:val="auto"/>
              <w:rPr>
                <w:b w:val="0"/>
              </w:rPr>
            </w:pPr>
            <w:r w:rsidRPr="003C0674">
              <w:rPr>
                <w:b w:val="0"/>
              </w:rPr>
              <w:t>u(1)</w:t>
            </w:r>
          </w:p>
        </w:tc>
      </w:tr>
      <w:tr w:rsidR="003B37FC" w:rsidRPr="003C0674" w14:paraId="2320F13E" w14:textId="77777777" w:rsidTr="003B37FC">
        <w:trPr>
          <w:cantSplit/>
          <w:jc w:val="center"/>
        </w:trPr>
        <w:tc>
          <w:tcPr>
            <w:tcW w:w="7920" w:type="dxa"/>
          </w:tcPr>
          <w:p w14:paraId="5EADBF77"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input_d_range</w:t>
            </w:r>
          </w:p>
        </w:tc>
        <w:tc>
          <w:tcPr>
            <w:tcW w:w="1157" w:type="dxa"/>
          </w:tcPr>
          <w:p w14:paraId="4A9722DA" w14:textId="77777777" w:rsidR="003B37FC" w:rsidRPr="003C0674" w:rsidRDefault="003B37FC" w:rsidP="003B37FC">
            <w:pPr>
              <w:pStyle w:val="tableheading"/>
              <w:overflowPunct/>
              <w:autoSpaceDE/>
              <w:autoSpaceDN/>
              <w:adjustRightInd/>
              <w:jc w:val="left"/>
              <w:textAlignment w:val="auto"/>
              <w:rPr>
                <w:b w:val="0"/>
              </w:rPr>
            </w:pPr>
            <w:r w:rsidRPr="003C0674">
              <w:rPr>
                <w:b w:val="0"/>
              </w:rPr>
              <w:t>u(32)</w:t>
            </w:r>
          </w:p>
        </w:tc>
      </w:tr>
      <w:tr w:rsidR="003B37FC" w:rsidRPr="003C0674" w14:paraId="15EBC00D" w14:textId="77777777" w:rsidTr="003B37FC">
        <w:trPr>
          <w:cantSplit/>
          <w:jc w:val="center"/>
        </w:trPr>
        <w:tc>
          <w:tcPr>
            <w:tcW w:w="7920" w:type="dxa"/>
          </w:tcPr>
          <w:p w14:paraId="41D3AE84"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input_disp_luminance</w:t>
            </w:r>
          </w:p>
        </w:tc>
        <w:tc>
          <w:tcPr>
            <w:tcW w:w="1157" w:type="dxa"/>
          </w:tcPr>
          <w:p w14:paraId="70DAD35E" w14:textId="77777777" w:rsidR="003B37FC" w:rsidRPr="003C0674" w:rsidRDefault="003B37FC" w:rsidP="003B37FC">
            <w:pPr>
              <w:pStyle w:val="tableheading"/>
              <w:overflowPunct/>
              <w:autoSpaceDE/>
              <w:autoSpaceDN/>
              <w:adjustRightInd/>
              <w:jc w:val="left"/>
              <w:textAlignment w:val="auto"/>
              <w:rPr>
                <w:b w:val="0"/>
              </w:rPr>
            </w:pPr>
            <w:r w:rsidRPr="003C0674">
              <w:rPr>
                <w:b w:val="0"/>
              </w:rPr>
              <w:t>u(32)</w:t>
            </w:r>
          </w:p>
        </w:tc>
      </w:tr>
      <w:tr w:rsidR="003B37FC" w:rsidRPr="003C0674" w14:paraId="1DE5EF8D" w14:textId="77777777" w:rsidTr="003B37FC">
        <w:trPr>
          <w:cantSplit/>
          <w:jc w:val="center"/>
        </w:trPr>
        <w:tc>
          <w:tcPr>
            <w:tcW w:w="7920" w:type="dxa"/>
          </w:tcPr>
          <w:p w14:paraId="103372CA"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output_d_range</w:t>
            </w:r>
          </w:p>
        </w:tc>
        <w:tc>
          <w:tcPr>
            <w:tcW w:w="1157" w:type="dxa"/>
          </w:tcPr>
          <w:p w14:paraId="20C76E7A" w14:textId="77777777" w:rsidR="003B37FC" w:rsidRPr="003C0674" w:rsidRDefault="003B37FC" w:rsidP="003B37FC">
            <w:pPr>
              <w:pStyle w:val="tableheading"/>
              <w:overflowPunct/>
              <w:autoSpaceDE/>
              <w:autoSpaceDN/>
              <w:adjustRightInd/>
              <w:jc w:val="left"/>
              <w:textAlignment w:val="auto"/>
              <w:rPr>
                <w:b w:val="0"/>
              </w:rPr>
            </w:pPr>
            <w:r w:rsidRPr="003C0674">
              <w:rPr>
                <w:b w:val="0"/>
              </w:rPr>
              <w:t>u(32)</w:t>
            </w:r>
          </w:p>
        </w:tc>
      </w:tr>
      <w:tr w:rsidR="003B37FC" w:rsidRPr="003C0674" w14:paraId="08C4EE81" w14:textId="77777777" w:rsidTr="003B37FC">
        <w:trPr>
          <w:cantSplit/>
          <w:jc w:val="center"/>
        </w:trPr>
        <w:tc>
          <w:tcPr>
            <w:tcW w:w="7920" w:type="dxa"/>
          </w:tcPr>
          <w:p w14:paraId="1923B4AA"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output_disp_luminance</w:t>
            </w:r>
          </w:p>
        </w:tc>
        <w:tc>
          <w:tcPr>
            <w:tcW w:w="1157" w:type="dxa"/>
          </w:tcPr>
          <w:p w14:paraId="09D69954" w14:textId="77777777" w:rsidR="003B37FC" w:rsidRPr="003C0674" w:rsidRDefault="003B37FC" w:rsidP="003B37FC">
            <w:pPr>
              <w:pStyle w:val="tableheading"/>
              <w:overflowPunct/>
              <w:autoSpaceDE/>
              <w:autoSpaceDN/>
              <w:adjustRightInd/>
              <w:jc w:val="left"/>
              <w:textAlignment w:val="auto"/>
              <w:rPr>
                <w:b w:val="0"/>
              </w:rPr>
            </w:pPr>
            <w:r w:rsidRPr="003C0674">
              <w:rPr>
                <w:b w:val="0"/>
              </w:rPr>
              <w:t>u(32)</w:t>
            </w:r>
          </w:p>
        </w:tc>
      </w:tr>
      <w:tr w:rsidR="003B37FC" w:rsidRPr="003C0674" w14:paraId="2E4AE089" w14:textId="77777777" w:rsidTr="003B37FC">
        <w:trPr>
          <w:cantSplit/>
          <w:jc w:val="center"/>
        </w:trPr>
        <w:tc>
          <w:tcPr>
            <w:tcW w:w="7920" w:type="dxa"/>
          </w:tcPr>
          <w:p w14:paraId="05FE8D2E" w14:textId="77777777" w:rsidR="003B37FC" w:rsidRPr="003C0674" w:rsidRDefault="003B37FC" w:rsidP="003B37FC">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num_knee_points_minus1</w:t>
            </w:r>
          </w:p>
        </w:tc>
        <w:tc>
          <w:tcPr>
            <w:tcW w:w="1157" w:type="dxa"/>
          </w:tcPr>
          <w:p w14:paraId="117AC7AD" w14:textId="77777777" w:rsidR="003B37FC" w:rsidRPr="003C0674" w:rsidRDefault="003B37FC" w:rsidP="003B37FC">
            <w:pPr>
              <w:pStyle w:val="tableheading"/>
              <w:overflowPunct/>
              <w:autoSpaceDE/>
              <w:autoSpaceDN/>
              <w:adjustRightInd/>
              <w:jc w:val="left"/>
              <w:textAlignment w:val="auto"/>
              <w:rPr>
                <w:b w:val="0"/>
              </w:rPr>
            </w:pPr>
            <w:r w:rsidRPr="003C0674">
              <w:rPr>
                <w:b w:val="0"/>
              </w:rPr>
              <w:t>ue(v)</w:t>
            </w:r>
          </w:p>
        </w:tc>
      </w:tr>
      <w:tr w:rsidR="003B37FC" w:rsidRPr="003C0674" w14:paraId="43F88F06" w14:textId="77777777" w:rsidTr="003B37FC">
        <w:trPr>
          <w:cantSplit/>
          <w:jc w:val="center"/>
        </w:trPr>
        <w:tc>
          <w:tcPr>
            <w:tcW w:w="7920" w:type="dxa"/>
          </w:tcPr>
          <w:p w14:paraId="0994B373"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t>for( i = 0; i &lt;= num_knee_points_minus1; i++ ) {</w:t>
            </w:r>
          </w:p>
        </w:tc>
        <w:tc>
          <w:tcPr>
            <w:tcW w:w="1157" w:type="dxa"/>
          </w:tcPr>
          <w:p w14:paraId="28B507CA"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3ACA5D1C" w14:textId="77777777" w:rsidTr="003B37FC">
        <w:trPr>
          <w:cantSplit/>
          <w:jc w:val="center"/>
        </w:trPr>
        <w:tc>
          <w:tcPr>
            <w:tcW w:w="7920" w:type="dxa"/>
          </w:tcPr>
          <w:p w14:paraId="3193AD53"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input_knee_point</w:t>
            </w:r>
            <w:r w:rsidRPr="003C0674">
              <w:rPr>
                <w:rFonts w:ascii="Times New Roman" w:hAnsi="Times New Roman"/>
              </w:rPr>
              <w:t>[ i ]</w:t>
            </w:r>
          </w:p>
        </w:tc>
        <w:tc>
          <w:tcPr>
            <w:tcW w:w="1157" w:type="dxa"/>
          </w:tcPr>
          <w:p w14:paraId="096D2252" w14:textId="77777777" w:rsidR="003B37FC" w:rsidRPr="003C0674" w:rsidRDefault="003B37FC" w:rsidP="003B37FC">
            <w:pPr>
              <w:pStyle w:val="tableheading"/>
              <w:overflowPunct/>
              <w:autoSpaceDE/>
              <w:autoSpaceDN/>
              <w:adjustRightInd/>
              <w:jc w:val="left"/>
              <w:textAlignment w:val="auto"/>
              <w:rPr>
                <w:b w:val="0"/>
              </w:rPr>
            </w:pPr>
            <w:r w:rsidRPr="003C0674">
              <w:rPr>
                <w:b w:val="0"/>
              </w:rPr>
              <w:t>u(10)</w:t>
            </w:r>
          </w:p>
        </w:tc>
      </w:tr>
      <w:tr w:rsidR="003B37FC" w:rsidRPr="003C0674" w14:paraId="2E9A7FBF" w14:textId="77777777" w:rsidTr="003B37FC">
        <w:trPr>
          <w:cantSplit/>
          <w:jc w:val="center"/>
        </w:trPr>
        <w:tc>
          <w:tcPr>
            <w:tcW w:w="7920" w:type="dxa"/>
          </w:tcPr>
          <w:p w14:paraId="0062D34B"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output_knee_point</w:t>
            </w:r>
            <w:r w:rsidRPr="003C0674">
              <w:rPr>
                <w:rFonts w:ascii="Times New Roman" w:hAnsi="Times New Roman"/>
              </w:rPr>
              <w:t>[ i ]</w:t>
            </w:r>
          </w:p>
        </w:tc>
        <w:tc>
          <w:tcPr>
            <w:tcW w:w="1157" w:type="dxa"/>
          </w:tcPr>
          <w:p w14:paraId="6A5088BC" w14:textId="77777777" w:rsidR="003B37FC" w:rsidRPr="003C0674" w:rsidRDefault="003B37FC" w:rsidP="003B37FC">
            <w:pPr>
              <w:pStyle w:val="tableheading"/>
              <w:overflowPunct/>
              <w:autoSpaceDE/>
              <w:autoSpaceDN/>
              <w:adjustRightInd/>
              <w:jc w:val="left"/>
              <w:textAlignment w:val="auto"/>
              <w:rPr>
                <w:b w:val="0"/>
              </w:rPr>
            </w:pPr>
            <w:r w:rsidRPr="003C0674">
              <w:rPr>
                <w:b w:val="0"/>
              </w:rPr>
              <w:t>u(10)</w:t>
            </w:r>
          </w:p>
        </w:tc>
      </w:tr>
      <w:tr w:rsidR="003B37FC" w:rsidRPr="003C0674" w14:paraId="0BF2C4F2" w14:textId="77777777" w:rsidTr="003B37FC">
        <w:trPr>
          <w:cantSplit/>
          <w:jc w:val="center"/>
        </w:trPr>
        <w:tc>
          <w:tcPr>
            <w:tcW w:w="7920" w:type="dxa"/>
          </w:tcPr>
          <w:p w14:paraId="78239661" w14:textId="77777777" w:rsidR="003B37FC" w:rsidRPr="003C0674" w:rsidRDefault="003B37FC" w:rsidP="003B37FC">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14:paraId="084CF8D5"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1751CC13" w14:textId="77777777" w:rsidTr="003B37FC">
        <w:trPr>
          <w:cantSplit/>
          <w:jc w:val="center"/>
        </w:trPr>
        <w:tc>
          <w:tcPr>
            <w:tcW w:w="7920" w:type="dxa"/>
          </w:tcPr>
          <w:p w14:paraId="7B7A28EA" w14:textId="77777777" w:rsidR="003B37FC" w:rsidRPr="003C0674" w:rsidRDefault="003B37FC" w:rsidP="003B37FC">
            <w:pPr>
              <w:pStyle w:val="tablesyntax"/>
              <w:rPr>
                <w:rFonts w:ascii="Times New Roman" w:hAnsi="Times New Roman"/>
              </w:rPr>
            </w:pPr>
            <w:r w:rsidRPr="003C0674">
              <w:rPr>
                <w:rFonts w:ascii="Times New Roman" w:hAnsi="Times New Roman"/>
              </w:rPr>
              <w:tab/>
              <w:t>}</w:t>
            </w:r>
          </w:p>
        </w:tc>
        <w:tc>
          <w:tcPr>
            <w:tcW w:w="1157" w:type="dxa"/>
          </w:tcPr>
          <w:p w14:paraId="18809145" w14:textId="77777777" w:rsidR="003B37FC" w:rsidRPr="003C0674" w:rsidRDefault="003B37FC" w:rsidP="003B37FC">
            <w:pPr>
              <w:pStyle w:val="tableheading"/>
              <w:overflowPunct/>
              <w:autoSpaceDE/>
              <w:autoSpaceDN/>
              <w:adjustRightInd/>
              <w:jc w:val="left"/>
              <w:textAlignment w:val="auto"/>
              <w:rPr>
                <w:b w:val="0"/>
              </w:rPr>
            </w:pPr>
          </w:p>
        </w:tc>
      </w:tr>
      <w:tr w:rsidR="003B37FC" w:rsidRPr="003C0674" w14:paraId="756940DF" w14:textId="77777777" w:rsidTr="003B37FC">
        <w:trPr>
          <w:cantSplit/>
          <w:jc w:val="center"/>
        </w:trPr>
        <w:tc>
          <w:tcPr>
            <w:tcW w:w="7920" w:type="dxa"/>
          </w:tcPr>
          <w:p w14:paraId="380EBDBC" w14:textId="77777777" w:rsidR="003B37FC" w:rsidRPr="003C0674" w:rsidRDefault="003B37FC" w:rsidP="003B37FC">
            <w:pPr>
              <w:pStyle w:val="tablesyntax"/>
              <w:rPr>
                <w:rFonts w:ascii="Times New Roman" w:hAnsi="Times New Roman"/>
              </w:rPr>
            </w:pPr>
            <w:r w:rsidRPr="003C0674">
              <w:rPr>
                <w:rFonts w:ascii="Times New Roman" w:hAnsi="Times New Roman"/>
              </w:rPr>
              <w:t>}</w:t>
            </w:r>
          </w:p>
        </w:tc>
        <w:tc>
          <w:tcPr>
            <w:tcW w:w="1157" w:type="dxa"/>
          </w:tcPr>
          <w:p w14:paraId="28919E0E" w14:textId="77777777" w:rsidR="003B37FC" w:rsidRPr="003C0674" w:rsidRDefault="003B37FC" w:rsidP="003B37FC">
            <w:pPr>
              <w:pStyle w:val="tableheading"/>
              <w:overflowPunct/>
              <w:autoSpaceDE/>
              <w:autoSpaceDN/>
              <w:adjustRightInd/>
              <w:jc w:val="left"/>
              <w:textAlignment w:val="auto"/>
              <w:rPr>
                <w:b w:val="0"/>
              </w:rPr>
            </w:pPr>
          </w:p>
        </w:tc>
      </w:tr>
    </w:tbl>
    <w:p w14:paraId="61EA9748" w14:textId="77777777" w:rsidR="003B37FC" w:rsidRPr="005C45BD" w:rsidRDefault="003B37FC" w:rsidP="003B37FC">
      <w:pPr>
        <w:pStyle w:val="3N"/>
      </w:pPr>
    </w:p>
    <w:p w14:paraId="7FBA9120" w14:textId="77777777" w:rsidR="003B37FC" w:rsidRDefault="003B37FC" w:rsidP="003B37FC">
      <w:pPr>
        <w:pStyle w:val="Heading2"/>
        <w:rPr>
          <w:lang w:val="en-CA"/>
        </w:rPr>
      </w:pPr>
      <w:r>
        <w:rPr>
          <w:lang w:val="en-CA"/>
        </w:rPr>
        <w:t>Semantics</w:t>
      </w:r>
    </w:p>
    <w:p w14:paraId="335E6F03" w14:textId="77777777" w:rsidR="005A7613" w:rsidRDefault="005A7613" w:rsidP="004234F0">
      <w:pPr>
        <w:jc w:val="both"/>
        <w:rPr>
          <w:szCs w:val="22"/>
          <w:lang w:val="en-CA"/>
        </w:rPr>
      </w:pPr>
    </w:p>
    <w:p w14:paraId="48D59FA1" w14:textId="2D02DC47" w:rsidR="005A7613" w:rsidRPr="00653366" w:rsidRDefault="005A7613" w:rsidP="005A7613">
      <w:pPr>
        <w:pStyle w:val="Annex3"/>
        <w:tabs>
          <w:tab w:val="clear" w:pos="720"/>
          <w:tab w:val="clear" w:pos="1440"/>
        </w:tabs>
        <w:textAlignment w:val="auto"/>
      </w:pPr>
      <w:bookmarkStart w:id="30" w:name="_Toc389494764"/>
      <w:r w:rsidRPr="00DB7BF2">
        <w:rPr>
          <w:bCs w:val="0"/>
        </w:rPr>
        <w:t>D.3.26</w:t>
      </w:r>
      <w:r w:rsidRPr="00733CFD">
        <w:rPr>
          <w:bCs w:val="0"/>
        </w:rPr>
        <w:tab/>
      </w:r>
      <w:r w:rsidRPr="00733CFD">
        <w:t>Chroma resampling filter hint SEI message semantics</w:t>
      </w:r>
      <w:bookmarkEnd w:id="30"/>
    </w:p>
    <w:p w14:paraId="7C1A2D2D" w14:textId="77777777" w:rsidR="005A49BD" w:rsidRPr="005A49BD" w:rsidRDefault="005A49BD" w:rsidP="005A49BD">
      <w:pPr>
        <w:rPr>
          <w:rFonts w:eastAsia="ＭＳ 明朝"/>
          <w:lang w:eastAsia="ja-JP"/>
        </w:rPr>
      </w:pPr>
      <w:bookmarkStart w:id="31" w:name="_Toc389494765"/>
      <w:r w:rsidRPr="00733CFD">
        <w:t xml:space="preserve">The chroma resampling filter hint SEI message </w:t>
      </w:r>
      <w:r w:rsidRPr="005A49BD">
        <w:rPr>
          <w:rFonts w:eastAsia="ＭＳ 明朝" w:hint="eastAsia"/>
          <w:lang w:eastAsia="ja-JP"/>
        </w:rPr>
        <w:t>signals one downsampling process and one upsampling process for the chroma components of decoded pictures. When the sampling processes signalled in the c</w:t>
      </w:r>
      <w:r w:rsidRPr="005A49BD">
        <w:rPr>
          <w:rFonts w:eastAsia="ＭＳ 明朝"/>
          <w:lang w:eastAsia="ja-JP"/>
        </w:rPr>
        <w:t>hroma resampling filter hint</w:t>
      </w:r>
      <w:r w:rsidRPr="005A49BD">
        <w:rPr>
          <w:rFonts w:eastAsia="ＭＳ 明朝" w:hint="eastAsia"/>
          <w:lang w:eastAsia="ja-JP"/>
        </w:rPr>
        <w:t xml:space="preserve"> SEI message are used, for any number of upsampling and downsampling iteration</w:t>
      </w:r>
      <w:r w:rsidRPr="005A49BD">
        <w:rPr>
          <w:rFonts w:eastAsia="ＭＳ 明朝"/>
          <w:lang w:eastAsia="ja-JP"/>
        </w:rPr>
        <w:t>s</w:t>
      </w:r>
      <w:r w:rsidRPr="005A49BD">
        <w:rPr>
          <w:rFonts w:eastAsia="ＭＳ 明朝" w:hint="eastAsia"/>
          <w:lang w:eastAsia="ja-JP"/>
        </w:rPr>
        <w:t xml:space="preserve"> </w:t>
      </w:r>
      <w:r w:rsidRPr="005A49BD">
        <w:rPr>
          <w:rFonts w:eastAsia="ＭＳ 明朝"/>
          <w:lang w:eastAsia="ja-JP"/>
        </w:rPr>
        <w:t>performed</w:t>
      </w:r>
      <w:r w:rsidRPr="005A49BD">
        <w:rPr>
          <w:rFonts w:eastAsia="ＭＳ 明朝" w:hint="eastAsia"/>
          <w:lang w:eastAsia="ja-JP"/>
        </w:rPr>
        <w:t xml:space="preserve"> on the decoded pictures, the degradation of the colour components is expected to be minimized.</w:t>
      </w:r>
    </w:p>
    <w:p w14:paraId="13440A71" w14:textId="77777777" w:rsidR="005A49BD" w:rsidRPr="005A49BD" w:rsidRDefault="005A49BD" w:rsidP="005A49BD">
      <w:pPr>
        <w:rPr>
          <w:rFonts w:eastAsia="ＭＳ 明朝"/>
          <w:lang w:eastAsia="ja-JP"/>
        </w:rPr>
      </w:pPr>
      <w:r w:rsidRPr="00733CFD">
        <w:t>The chroma resampling filter hint SEI message shall not be present in a C</w:t>
      </w:r>
      <w:r w:rsidRPr="005A49BD">
        <w:rPr>
          <w:rFonts w:eastAsia="ＭＳ 明朝" w:hint="eastAsia"/>
          <w:lang w:eastAsia="ja-JP"/>
        </w:rPr>
        <w:t>L</w:t>
      </w:r>
      <w:r w:rsidRPr="00733CFD">
        <w:t>VS that has chroma_format_idc equal to 0.</w:t>
      </w:r>
    </w:p>
    <w:p w14:paraId="34514487" w14:textId="77777777" w:rsidR="005A49BD" w:rsidRPr="005A49BD" w:rsidRDefault="005A49BD" w:rsidP="005A49BD">
      <w:pPr>
        <w:rPr>
          <w:rFonts w:eastAsia="ＭＳ 明朝"/>
          <w:lang w:eastAsia="ja-JP"/>
        </w:rPr>
      </w:pPr>
      <w:r w:rsidRPr="005A49BD">
        <w:rPr>
          <w:rFonts w:eastAsia="ＭＳ 明朝"/>
          <w:lang w:val="en-CA" w:eastAsia="ja-JP"/>
        </w:rPr>
        <w:t>It is a requirement of bitstream conformance that when a chroma resampling filter hint SEI message is present in a C</w:t>
      </w:r>
      <w:r w:rsidRPr="005A49BD">
        <w:rPr>
          <w:rFonts w:eastAsia="ＭＳ 明朝" w:hint="eastAsia"/>
          <w:lang w:val="en-CA" w:eastAsia="ja-JP"/>
        </w:rPr>
        <w:t>L</w:t>
      </w:r>
      <w:r w:rsidRPr="005A49BD">
        <w:rPr>
          <w:rFonts w:eastAsia="ＭＳ 明朝"/>
          <w:lang w:val="en-CA" w:eastAsia="ja-JP"/>
        </w:rPr>
        <w:t>VS chroma_sample_loc_type_top_field shall be equal to chroma_sample_loc_type_bottom_field in the same C</w:t>
      </w:r>
      <w:r w:rsidRPr="005A49BD">
        <w:rPr>
          <w:rFonts w:eastAsia="ＭＳ 明朝" w:hint="eastAsia"/>
          <w:lang w:val="en-CA" w:eastAsia="ja-JP"/>
        </w:rPr>
        <w:t>L</w:t>
      </w:r>
      <w:r w:rsidRPr="005A49BD">
        <w:rPr>
          <w:rFonts w:eastAsia="ＭＳ 明朝"/>
          <w:lang w:val="en-CA" w:eastAsia="ja-JP"/>
        </w:rPr>
        <w:t>VS.</w:t>
      </w:r>
    </w:p>
    <w:p w14:paraId="2CBEC0B7" w14:textId="77777777" w:rsidR="005A49BD" w:rsidRPr="005A49BD" w:rsidRDefault="005A49BD" w:rsidP="005A49BD">
      <w:pPr>
        <w:rPr>
          <w:rFonts w:eastAsia="ＭＳ 明朝"/>
          <w:noProof/>
          <w:lang w:eastAsia="ja-JP"/>
        </w:rPr>
      </w:pPr>
      <w:r w:rsidRPr="00733CFD">
        <w:rPr>
          <w:b/>
        </w:rPr>
        <w:t>ver_chroma_filter_idc</w:t>
      </w:r>
      <w:r w:rsidRPr="00733CFD">
        <w:t xml:space="preserve"> </w:t>
      </w:r>
      <w:r w:rsidRPr="005A49BD">
        <w:rPr>
          <w:rFonts w:eastAsia="ＭＳ 明朝" w:hint="eastAsia"/>
          <w:lang w:eastAsia="ja-JP"/>
        </w:rPr>
        <w:t xml:space="preserve">identifies the vertical components of the downsampling and upsampling sets of filters as specified in Table D-2. Based on the value of </w:t>
      </w:r>
      <w:r w:rsidRPr="00572290">
        <w:t>ver_chroma_filter_idc</w:t>
      </w:r>
      <w:r w:rsidRPr="005A49BD">
        <w:rPr>
          <w:rFonts w:eastAsia="ＭＳ 明朝" w:hint="eastAsia"/>
          <w:lang w:eastAsia="ja-JP"/>
        </w:rPr>
        <w:t xml:space="preserve">, the values of </w:t>
      </w:r>
      <w:r w:rsidRPr="00572290">
        <w:t>ver</w:t>
      </w:r>
      <w:r w:rsidRPr="005A49BD">
        <w:rPr>
          <w:rFonts w:eastAsia="ＭＳ 明朝" w:hint="eastAsia"/>
          <w:lang w:eastAsia="ja-JP"/>
        </w:rPr>
        <w:t>F</w:t>
      </w:r>
      <w:r w:rsidRPr="00572290">
        <w:t>ilter</w:t>
      </w:r>
      <w:r w:rsidRPr="005A49BD">
        <w:rPr>
          <w:rFonts w:eastAsia="ＭＳ 明朝" w:hint="eastAsia"/>
          <w:lang w:eastAsia="ja-JP"/>
        </w:rPr>
        <w:t>C</w:t>
      </w:r>
      <w:r w:rsidRPr="00572290">
        <w:t>oeff</w:t>
      </w:r>
      <w:r w:rsidRPr="005A49BD">
        <w:rPr>
          <w:rFonts w:eastAsia="ＭＳ 明朝" w:hint="eastAsia"/>
          <w:lang w:eastAsia="ja-JP"/>
        </w:rPr>
        <w:t>[</w:t>
      </w:r>
      <w:r w:rsidRPr="00733CFD">
        <w:t> </w:t>
      </w:r>
      <w:r w:rsidRPr="005A49BD">
        <w:rPr>
          <w:rFonts w:eastAsia="ＭＳ 明朝" w:hint="eastAsia"/>
          <w:lang w:eastAsia="ja-JP"/>
        </w:rPr>
        <w:t>][</w:t>
      </w:r>
      <w:r w:rsidRPr="00733CFD">
        <w:t> </w:t>
      </w:r>
      <w:r w:rsidRPr="005A49BD">
        <w:rPr>
          <w:rFonts w:eastAsia="ＭＳ 明朝" w:hint="eastAsia"/>
          <w:lang w:eastAsia="ja-JP"/>
        </w:rPr>
        <w:t xml:space="preserve">] are </w:t>
      </w:r>
      <w:r w:rsidRPr="005A49BD">
        <w:rPr>
          <w:rFonts w:eastAsia="ＭＳ 明朝"/>
          <w:lang w:eastAsia="ja-JP"/>
        </w:rPr>
        <w:t>derived</w:t>
      </w:r>
      <w:r w:rsidRPr="005A49BD">
        <w:rPr>
          <w:rFonts w:eastAsia="ＭＳ 明朝" w:hint="eastAsia"/>
          <w:lang w:eastAsia="ja-JP"/>
        </w:rPr>
        <w:t xml:space="preserve"> from Table D-6.</w:t>
      </w:r>
      <w:r w:rsidRPr="00733CFD">
        <w:t xml:space="preserve"> </w:t>
      </w:r>
      <w:r>
        <w:rPr>
          <w:rFonts w:eastAsia="ＭＳ 明朝"/>
          <w:lang w:eastAsia="ja-JP"/>
        </w:rPr>
        <w:t xml:space="preserve">The value of ver_chroma_filter_idc shall be in the range of 0 to 2, inclusive. </w:t>
      </w:r>
      <w:r>
        <w:rPr>
          <w:rFonts w:eastAsia="ＭＳ 明朝" w:hint="eastAsia"/>
          <w:lang w:eastAsia="ja-JP"/>
        </w:rPr>
        <w:t>Values</w:t>
      </w:r>
      <w:r>
        <w:rPr>
          <w:rFonts w:eastAsia="ＭＳ 明朝"/>
          <w:lang w:eastAsia="ja-JP"/>
        </w:rPr>
        <w:t xml:space="preserve"> of ver_chroma_filter_idc</w:t>
      </w:r>
      <w:r>
        <w:rPr>
          <w:rFonts w:eastAsia="ＭＳ 明朝" w:hint="eastAsia"/>
          <w:lang w:eastAsia="ja-JP"/>
        </w:rPr>
        <w:t xml:space="preserve"> greater than 2</w:t>
      </w:r>
      <w:r>
        <w:rPr>
          <w:rFonts w:eastAsia="ＭＳ 明朝"/>
          <w:lang w:eastAsia="ja-JP"/>
        </w:rPr>
        <w:t xml:space="preserve"> </w:t>
      </w:r>
      <w:r w:rsidRPr="00943A5F">
        <w:rPr>
          <w:noProof/>
          <w:lang w:eastAsia="ko-KR"/>
        </w:rPr>
        <w:t>are reserved for future use by ITU-T | ISO/IEC.</w:t>
      </w:r>
      <w:r>
        <w:rPr>
          <w:noProof/>
          <w:lang w:eastAsia="ko-KR"/>
        </w:rPr>
        <w:t xml:space="preserve"> </w:t>
      </w:r>
    </w:p>
    <w:p w14:paraId="2CF405DF" w14:textId="77777777" w:rsidR="005A49BD" w:rsidRPr="005A49BD" w:rsidRDefault="005A49BD" w:rsidP="005A49BD">
      <w:pPr>
        <w:rPr>
          <w:rFonts w:eastAsia="ＭＳ 明朝"/>
          <w:lang w:eastAsia="ja-JP"/>
        </w:rPr>
      </w:pPr>
      <w:r w:rsidRPr="00943A5F">
        <w:rPr>
          <w:noProof/>
        </w:rPr>
        <w:t xml:space="preserve">When </w:t>
      </w:r>
      <w:r w:rsidRPr="007975A4">
        <w:rPr>
          <w:noProof/>
        </w:rPr>
        <w:t xml:space="preserve">ver_chroma_filter_idc </w:t>
      </w:r>
      <w:r w:rsidRPr="00943A5F">
        <w:rPr>
          <w:noProof/>
        </w:rPr>
        <w:t xml:space="preserve">is equal to 0, </w:t>
      </w:r>
      <w:r>
        <w:t>the</w:t>
      </w:r>
      <w:r w:rsidRPr="00733CFD">
        <w:t xml:space="preserve"> chroma resampling filter in </w:t>
      </w:r>
      <w:r>
        <w:t xml:space="preserve">the </w:t>
      </w:r>
      <w:r w:rsidRPr="00733CFD">
        <w:t>vertical direction</w:t>
      </w:r>
      <w:r w:rsidRPr="00943A5F">
        <w:rPr>
          <w:noProof/>
        </w:rPr>
        <w:t xml:space="preserve"> is unspecified.</w:t>
      </w:r>
    </w:p>
    <w:p w14:paraId="28920A3D" w14:textId="77777777" w:rsidR="005A49BD" w:rsidRPr="005A49BD" w:rsidRDefault="005A49BD" w:rsidP="005A49BD">
      <w:pPr>
        <w:rPr>
          <w:rFonts w:eastAsia="ＭＳ 明朝"/>
          <w:lang w:eastAsia="ja-JP"/>
        </w:rPr>
      </w:pPr>
      <w:r w:rsidRPr="005A49BD">
        <w:rPr>
          <w:rFonts w:eastAsia="ＭＳ 明朝" w:hint="eastAsia"/>
          <w:lang w:eastAsia="ja-JP"/>
        </w:rPr>
        <w:t>When chroma_format_idc is equal to 1, ver_chroma_filter_idc shall be equal to 1 or 2.</w:t>
      </w:r>
    </w:p>
    <w:p w14:paraId="059F91EB" w14:textId="77777777" w:rsidR="005A49BD" w:rsidRPr="005A49BD" w:rsidRDefault="005A49BD" w:rsidP="005A49BD">
      <w:pPr>
        <w:rPr>
          <w:rFonts w:eastAsia="ＭＳ 明朝"/>
          <w:noProof/>
          <w:lang w:eastAsia="ja-JP"/>
        </w:rPr>
      </w:pPr>
      <w:r w:rsidRPr="005A49BD">
        <w:rPr>
          <w:rFonts w:eastAsia="ＭＳ 明朝" w:hint="eastAsia"/>
          <w:lang w:eastAsia="ja-JP"/>
        </w:rPr>
        <w:t xml:space="preserve">When </w:t>
      </w:r>
      <w:r w:rsidRPr="005A49BD">
        <w:rPr>
          <w:rFonts w:eastAsia="ＭＳ 明朝" w:hint="eastAsia"/>
          <w:noProof/>
          <w:lang w:eastAsia="ja-JP"/>
        </w:rPr>
        <w:t>ho</w:t>
      </w:r>
      <w:r w:rsidRPr="007975A4">
        <w:rPr>
          <w:noProof/>
        </w:rPr>
        <w:t xml:space="preserve">r_chroma_filter_idc </w:t>
      </w:r>
      <w:r w:rsidRPr="00943A5F">
        <w:rPr>
          <w:noProof/>
        </w:rPr>
        <w:t>is equal to 0</w:t>
      </w:r>
      <w:r w:rsidRPr="005A49BD">
        <w:rPr>
          <w:rFonts w:eastAsia="ＭＳ 明朝" w:hint="eastAsia"/>
          <w:noProof/>
          <w:lang w:eastAsia="ja-JP"/>
        </w:rPr>
        <w:t>, ve</w:t>
      </w:r>
      <w:r w:rsidRPr="007975A4">
        <w:rPr>
          <w:noProof/>
        </w:rPr>
        <w:t xml:space="preserve">r_chroma_filter_idc </w:t>
      </w:r>
      <w:r w:rsidRPr="005A49BD">
        <w:rPr>
          <w:rFonts w:eastAsia="ＭＳ 明朝" w:hint="eastAsia"/>
          <w:noProof/>
          <w:lang w:eastAsia="ja-JP"/>
        </w:rPr>
        <w:t xml:space="preserve">shall </w:t>
      </w:r>
      <w:r w:rsidRPr="005A49BD">
        <w:rPr>
          <w:rFonts w:eastAsia="ＭＳ 明朝"/>
          <w:noProof/>
          <w:lang w:eastAsia="ja-JP"/>
        </w:rPr>
        <w:t>not be equal to</w:t>
      </w:r>
      <w:r w:rsidRPr="00943A5F">
        <w:rPr>
          <w:noProof/>
        </w:rPr>
        <w:t xml:space="preserve"> 0</w:t>
      </w:r>
      <w:r w:rsidRPr="005A49BD">
        <w:rPr>
          <w:rFonts w:eastAsia="ＭＳ 明朝" w:hint="eastAsia"/>
          <w:noProof/>
          <w:lang w:eastAsia="ja-JP"/>
        </w:rPr>
        <w:t>.</w:t>
      </w:r>
    </w:p>
    <w:p w14:paraId="55AD89FC" w14:textId="77777777" w:rsidR="005A49BD" w:rsidRPr="005A49BD" w:rsidRDefault="005A49BD" w:rsidP="005A49BD">
      <w:pPr>
        <w:pStyle w:val="Caption"/>
        <w:rPr>
          <w:rFonts w:eastAsia="ＭＳ 明朝"/>
          <w:lang w:eastAsia="ja-JP"/>
        </w:rPr>
      </w:pPr>
      <w:r w:rsidRPr="00733CFD">
        <w:t>Table D</w:t>
      </w:r>
      <w:r w:rsidRPr="00733CFD">
        <w:noBreakHyphen/>
      </w:r>
      <w:r w:rsidRPr="00733CFD">
        <w:fldChar w:fldCharType="begin" w:fldLock="1"/>
      </w:r>
      <w:r w:rsidRPr="00733CFD">
        <w:instrText xml:space="preserve"> SEQ Table \* ARABIC </w:instrText>
      </w:r>
      <w:r w:rsidRPr="00733CFD">
        <w:fldChar w:fldCharType="separate"/>
      </w:r>
      <w:r w:rsidRPr="00733CFD">
        <w:t>2</w:t>
      </w:r>
      <w:r w:rsidRPr="00733CFD">
        <w:fldChar w:fldCharType="end"/>
      </w:r>
      <w:r w:rsidRPr="00733CFD">
        <w:t xml:space="preserve"> – </w:t>
      </w:r>
      <w:r w:rsidRPr="00733CFD">
        <w:rPr>
          <w:b w:val="0"/>
        </w:rPr>
        <w:t>ver_chroma_filter_idc</w:t>
      </w:r>
      <w:r w:rsidRPr="005A49BD">
        <w:rPr>
          <w:rFonts w:eastAsia="ＭＳ 明朝" w:hint="eastAsia"/>
          <w:b w:val="0"/>
          <w:lang w:eastAsia="ja-JP"/>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4252"/>
      </w:tblGrid>
      <w:tr w:rsidR="005A49BD" w14:paraId="12E7C554" w14:textId="77777777" w:rsidTr="005A49BD">
        <w:trPr>
          <w:jc w:val="center"/>
        </w:trPr>
        <w:tc>
          <w:tcPr>
            <w:tcW w:w="1247" w:type="dxa"/>
            <w:shd w:val="clear" w:color="auto" w:fill="auto"/>
            <w:vAlign w:val="center"/>
          </w:tcPr>
          <w:p w14:paraId="7D93696D" w14:textId="77777777" w:rsidR="005A49BD" w:rsidRPr="005A49BD" w:rsidRDefault="005A49BD" w:rsidP="005A49BD">
            <w:pPr>
              <w:jc w:val="center"/>
              <w:rPr>
                <w:rFonts w:eastAsia="ＭＳ 明朝"/>
                <w:lang w:eastAsia="ja-JP"/>
              </w:rPr>
            </w:pPr>
            <w:r w:rsidRPr="005A49BD">
              <w:rPr>
                <w:rFonts w:eastAsia="ＭＳ 明朝" w:hint="eastAsia"/>
                <w:lang w:eastAsia="ja-JP"/>
              </w:rPr>
              <w:t>Value</w:t>
            </w:r>
          </w:p>
        </w:tc>
        <w:tc>
          <w:tcPr>
            <w:tcW w:w="4252" w:type="dxa"/>
            <w:shd w:val="clear" w:color="auto" w:fill="auto"/>
            <w:vAlign w:val="center"/>
          </w:tcPr>
          <w:p w14:paraId="1B40757C" w14:textId="77777777" w:rsidR="005A49BD" w:rsidRPr="005A49BD" w:rsidRDefault="005A49BD" w:rsidP="005A49BD">
            <w:pPr>
              <w:rPr>
                <w:rFonts w:eastAsia="ＭＳ 明朝"/>
                <w:lang w:eastAsia="ja-JP"/>
              </w:rPr>
            </w:pPr>
            <w:r w:rsidRPr="005A49BD">
              <w:rPr>
                <w:rFonts w:eastAsia="ＭＳ 明朝" w:hint="eastAsia"/>
                <w:lang w:eastAsia="ja-JP"/>
              </w:rPr>
              <w:t>Description</w:t>
            </w:r>
          </w:p>
        </w:tc>
      </w:tr>
      <w:tr w:rsidR="005A49BD" w14:paraId="72E54FDC" w14:textId="77777777" w:rsidTr="005A49BD">
        <w:trPr>
          <w:jc w:val="center"/>
        </w:trPr>
        <w:tc>
          <w:tcPr>
            <w:tcW w:w="1247" w:type="dxa"/>
            <w:shd w:val="clear" w:color="auto" w:fill="auto"/>
            <w:vAlign w:val="center"/>
          </w:tcPr>
          <w:p w14:paraId="6089F298" w14:textId="77777777" w:rsidR="005A49BD" w:rsidRPr="005A49BD" w:rsidRDefault="005A49BD" w:rsidP="005A49BD">
            <w:pPr>
              <w:jc w:val="center"/>
              <w:rPr>
                <w:rFonts w:eastAsia="ＭＳ 明朝"/>
                <w:lang w:eastAsia="ja-JP"/>
              </w:rPr>
            </w:pPr>
            <w:r w:rsidRPr="005A49BD">
              <w:rPr>
                <w:rFonts w:eastAsia="ＭＳ 明朝" w:hint="eastAsia"/>
                <w:lang w:eastAsia="ja-JP"/>
              </w:rPr>
              <w:t>0</w:t>
            </w:r>
          </w:p>
        </w:tc>
        <w:tc>
          <w:tcPr>
            <w:tcW w:w="4252" w:type="dxa"/>
            <w:shd w:val="clear" w:color="auto" w:fill="auto"/>
            <w:vAlign w:val="center"/>
          </w:tcPr>
          <w:p w14:paraId="272C8B36" w14:textId="77777777" w:rsidR="005A49BD" w:rsidRPr="005A49BD" w:rsidRDefault="005A49BD" w:rsidP="005A49BD">
            <w:pPr>
              <w:rPr>
                <w:rFonts w:eastAsia="ＭＳ 明朝"/>
                <w:lang w:eastAsia="ja-JP"/>
              </w:rPr>
            </w:pPr>
            <w:r w:rsidRPr="005A49BD">
              <w:rPr>
                <w:rFonts w:eastAsia="ＭＳ 明朝" w:hint="eastAsia"/>
                <w:lang w:eastAsia="ja-JP"/>
              </w:rPr>
              <w:t>Unspecified</w:t>
            </w:r>
          </w:p>
        </w:tc>
      </w:tr>
      <w:tr w:rsidR="005A49BD" w14:paraId="66496D8D" w14:textId="77777777" w:rsidTr="005A49BD">
        <w:trPr>
          <w:jc w:val="center"/>
        </w:trPr>
        <w:tc>
          <w:tcPr>
            <w:tcW w:w="1247" w:type="dxa"/>
            <w:shd w:val="clear" w:color="auto" w:fill="auto"/>
            <w:vAlign w:val="center"/>
          </w:tcPr>
          <w:p w14:paraId="6235A26E" w14:textId="77777777" w:rsidR="005A49BD" w:rsidRPr="005A49BD" w:rsidRDefault="005A49BD" w:rsidP="005A49BD">
            <w:pPr>
              <w:jc w:val="center"/>
              <w:rPr>
                <w:rFonts w:eastAsia="ＭＳ 明朝"/>
                <w:lang w:eastAsia="ja-JP"/>
              </w:rPr>
            </w:pPr>
            <w:r w:rsidRPr="005A49BD">
              <w:rPr>
                <w:rFonts w:eastAsia="ＭＳ 明朝" w:hint="eastAsia"/>
                <w:lang w:eastAsia="ja-JP"/>
              </w:rPr>
              <w:t>1</w:t>
            </w:r>
          </w:p>
        </w:tc>
        <w:tc>
          <w:tcPr>
            <w:tcW w:w="4252" w:type="dxa"/>
            <w:shd w:val="clear" w:color="auto" w:fill="auto"/>
            <w:vAlign w:val="center"/>
          </w:tcPr>
          <w:p w14:paraId="3EA54B60" w14:textId="77777777" w:rsidR="005A49BD" w:rsidRPr="005A49BD" w:rsidRDefault="005A49BD" w:rsidP="005A49BD">
            <w:pPr>
              <w:rPr>
                <w:rFonts w:eastAsia="ＭＳ 明朝"/>
                <w:lang w:eastAsia="ja-JP"/>
              </w:rPr>
            </w:pPr>
            <w:r w:rsidRPr="005A49BD">
              <w:rPr>
                <w:rFonts w:eastAsia="ＭＳ 明朝" w:hint="eastAsia"/>
                <w:lang w:eastAsia="ja-JP"/>
              </w:rPr>
              <w:t xml:space="preserve">Filters </w:t>
            </w:r>
            <w:r w:rsidRPr="005A49BD">
              <w:rPr>
                <w:rFonts w:eastAsia="ＭＳ 明朝"/>
                <w:lang w:eastAsia="ja-JP"/>
              </w:rPr>
              <w:t>signalled</w:t>
            </w:r>
            <w:r w:rsidRPr="005A49BD">
              <w:rPr>
                <w:rFonts w:eastAsia="ＭＳ 明朝" w:hint="eastAsia"/>
                <w:lang w:eastAsia="ja-JP"/>
              </w:rPr>
              <w:t xml:space="preserve"> by </w:t>
            </w:r>
            <w:r w:rsidRPr="00050DF6">
              <w:t>ver_filter_coeff</w:t>
            </w:r>
            <w:r w:rsidRPr="005A49BD">
              <w:rPr>
                <w:rFonts w:eastAsia="ＭＳ 明朝" w:hint="eastAsia"/>
                <w:lang w:eastAsia="ja-JP"/>
              </w:rPr>
              <w:t>[</w:t>
            </w:r>
            <w:r w:rsidRPr="00733CFD">
              <w:t> </w:t>
            </w:r>
            <w:r w:rsidRPr="005A49BD">
              <w:rPr>
                <w:rFonts w:eastAsia="ＭＳ 明朝" w:hint="eastAsia"/>
                <w:lang w:eastAsia="ja-JP"/>
              </w:rPr>
              <w:t>][</w:t>
            </w:r>
            <w:r w:rsidRPr="00733CFD">
              <w:t> </w:t>
            </w:r>
            <w:r w:rsidRPr="005A49BD">
              <w:rPr>
                <w:rFonts w:eastAsia="ＭＳ 明朝" w:hint="eastAsia"/>
                <w:lang w:eastAsia="ja-JP"/>
              </w:rPr>
              <w:t>]</w:t>
            </w:r>
          </w:p>
        </w:tc>
      </w:tr>
      <w:tr w:rsidR="005A49BD" w14:paraId="5AC167DA" w14:textId="77777777" w:rsidTr="005A49BD">
        <w:trPr>
          <w:jc w:val="center"/>
        </w:trPr>
        <w:tc>
          <w:tcPr>
            <w:tcW w:w="1247" w:type="dxa"/>
            <w:shd w:val="clear" w:color="auto" w:fill="auto"/>
            <w:vAlign w:val="center"/>
          </w:tcPr>
          <w:p w14:paraId="29FCA599" w14:textId="77777777" w:rsidR="005A49BD" w:rsidRPr="005A49BD" w:rsidRDefault="005A49BD" w:rsidP="005A49BD">
            <w:pPr>
              <w:jc w:val="center"/>
              <w:rPr>
                <w:rFonts w:eastAsia="ＭＳ 明朝"/>
                <w:lang w:eastAsia="ja-JP"/>
              </w:rPr>
            </w:pPr>
            <w:r w:rsidRPr="005A49BD">
              <w:rPr>
                <w:rFonts w:eastAsia="ＭＳ 明朝" w:hint="eastAsia"/>
                <w:lang w:eastAsia="ja-JP"/>
              </w:rPr>
              <w:t>2</w:t>
            </w:r>
          </w:p>
        </w:tc>
        <w:tc>
          <w:tcPr>
            <w:tcW w:w="4252" w:type="dxa"/>
            <w:shd w:val="clear" w:color="auto" w:fill="auto"/>
            <w:vAlign w:val="center"/>
          </w:tcPr>
          <w:p w14:paraId="5C699D38" w14:textId="77777777" w:rsidR="005A49BD" w:rsidRPr="005A49BD" w:rsidRDefault="005A49BD" w:rsidP="005A49BD">
            <w:pPr>
              <w:rPr>
                <w:rFonts w:eastAsia="ＭＳ 明朝"/>
                <w:lang w:eastAsia="ja-JP"/>
              </w:rPr>
            </w:pPr>
            <w:r w:rsidRPr="005A49BD">
              <w:rPr>
                <w:rFonts w:eastAsia="ＭＳ 明朝" w:hint="eastAsia"/>
                <w:lang w:eastAsia="ja-JP"/>
              </w:rPr>
              <w:t xml:space="preserve">Filters as described in </w:t>
            </w:r>
            <w:r>
              <w:t>SMPTE RP 2050-1:2012</w:t>
            </w:r>
          </w:p>
        </w:tc>
      </w:tr>
      <w:tr w:rsidR="005A49BD" w14:paraId="1945EFED" w14:textId="77777777" w:rsidTr="005A49BD">
        <w:trPr>
          <w:jc w:val="center"/>
        </w:trPr>
        <w:tc>
          <w:tcPr>
            <w:tcW w:w="1247" w:type="dxa"/>
            <w:shd w:val="clear" w:color="auto" w:fill="auto"/>
            <w:vAlign w:val="center"/>
          </w:tcPr>
          <w:p w14:paraId="48B9EF5C" w14:textId="77777777" w:rsidR="005A49BD" w:rsidRPr="005A49BD" w:rsidRDefault="005A49BD" w:rsidP="005A49BD">
            <w:pPr>
              <w:jc w:val="center"/>
              <w:rPr>
                <w:rFonts w:eastAsia="ＭＳ 明朝"/>
                <w:lang w:eastAsia="ja-JP"/>
              </w:rPr>
            </w:pPr>
            <w:r w:rsidRPr="005A49BD">
              <w:rPr>
                <w:rFonts w:eastAsia="ＭＳ 明朝" w:hint="eastAsia"/>
                <w:lang w:eastAsia="ja-JP"/>
              </w:rPr>
              <w:t>&gt;2</w:t>
            </w:r>
          </w:p>
        </w:tc>
        <w:tc>
          <w:tcPr>
            <w:tcW w:w="4252" w:type="dxa"/>
            <w:shd w:val="clear" w:color="auto" w:fill="auto"/>
            <w:vAlign w:val="center"/>
          </w:tcPr>
          <w:p w14:paraId="20207C1C" w14:textId="77777777" w:rsidR="005A49BD" w:rsidRPr="005A49BD" w:rsidRDefault="005A49BD" w:rsidP="005A49BD">
            <w:pPr>
              <w:rPr>
                <w:rFonts w:eastAsia="ＭＳ 明朝"/>
                <w:lang w:eastAsia="ja-JP"/>
              </w:rPr>
            </w:pPr>
            <w:r w:rsidRPr="005A49BD">
              <w:rPr>
                <w:rFonts w:eastAsia="ＭＳ 明朝" w:hint="eastAsia"/>
                <w:noProof/>
                <w:lang w:eastAsia="ja-JP"/>
              </w:rPr>
              <w:t>R</w:t>
            </w:r>
            <w:r>
              <w:rPr>
                <w:noProof/>
                <w:lang w:eastAsia="ko-KR"/>
              </w:rPr>
              <w:t>eserved</w:t>
            </w:r>
          </w:p>
        </w:tc>
      </w:tr>
    </w:tbl>
    <w:p w14:paraId="2B1221F4" w14:textId="77777777" w:rsidR="005A49BD" w:rsidRPr="005A49BD" w:rsidRDefault="005A49BD" w:rsidP="005A49BD">
      <w:pPr>
        <w:rPr>
          <w:rFonts w:eastAsia="ＭＳ 明朝"/>
          <w:lang w:eastAsia="ja-JP"/>
        </w:rPr>
      </w:pPr>
    </w:p>
    <w:p w14:paraId="71AD52B9" w14:textId="77777777" w:rsidR="005A49BD" w:rsidRPr="005A49BD" w:rsidRDefault="005A49BD" w:rsidP="005A49BD">
      <w:pPr>
        <w:rPr>
          <w:rFonts w:eastAsia="ＭＳ 明朝"/>
          <w:noProof/>
          <w:lang w:eastAsia="ja-JP"/>
        </w:rPr>
      </w:pPr>
      <w:r w:rsidRPr="00733CFD">
        <w:rPr>
          <w:b/>
        </w:rPr>
        <w:t>hor_chroma_filter_idc</w:t>
      </w:r>
      <w:r w:rsidRPr="00733CFD">
        <w:t xml:space="preserve"> </w:t>
      </w:r>
      <w:r w:rsidRPr="005A49BD">
        <w:rPr>
          <w:rFonts w:eastAsia="ＭＳ 明朝" w:hint="eastAsia"/>
          <w:lang w:eastAsia="ja-JP"/>
        </w:rPr>
        <w:t>identifies the horizontal components of the downsampling and upsampling sets of filters as specified in Table D-3. Based on the value of hor_chroma_filter_idc, the values of horFilterCoeff[</w:t>
      </w:r>
      <w:r w:rsidRPr="00733CFD">
        <w:t> </w:t>
      </w:r>
      <w:r w:rsidRPr="005A49BD">
        <w:rPr>
          <w:rFonts w:eastAsia="ＭＳ 明朝" w:hint="eastAsia"/>
          <w:lang w:eastAsia="ja-JP"/>
        </w:rPr>
        <w:t>][</w:t>
      </w:r>
      <w:r w:rsidRPr="00733CFD">
        <w:t> </w:t>
      </w:r>
      <w:r w:rsidRPr="005A49BD">
        <w:rPr>
          <w:rFonts w:eastAsia="ＭＳ 明朝" w:hint="eastAsia"/>
          <w:lang w:eastAsia="ja-JP"/>
        </w:rPr>
        <w:t xml:space="preserve">] are </w:t>
      </w:r>
      <w:r w:rsidRPr="005A49BD">
        <w:rPr>
          <w:rFonts w:eastAsia="ＭＳ 明朝"/>
          <w:lang w:eastAsia="ja-JP"/>
        </w:rPr>
        <w:t>derived</w:t>
      </w:r>
      <w:r w:rsidRPr="005A49BD">
        <w:rPr>
          <w:rFonts w:eastAsia="ＭＳ 明朝" w:hint="eastAsia"/>
          <w:lang w:eastAsia="ja-JP"/>
        </w:rPr>
        <w:t xml:space="preserve"> from Table D-7.</w:t>
      </w:r>
      <w:r w:rsidRPr="00812303">
        <w:rPr>
          <w:rFonts w:eastAsia="ＭＳ 明朝"/>
          <w:lang w:eastAsia="ja-JP"/>
        </w:rPr>
        <w:t xml:space="preserve"> </w:t>
      </w:r>
      <w:r>
        <w:rPr>
          <w:rFonts w:eastAsia="ＭＳ 明朝"/>
          <w:lang w:eastAsia="ja-JP"/>
        </w:rPr>
        <w:t>The value of hor_chroma_filter_idc shall be in the range of 0 to 2, inclusive.</w:t>
      </w:r>
      <w:r>
        <w:rPr>
          <w:rFonts w:eastAsia="ＭＳ 明朝" w:hint="eastAsia"/>
          <w:lang w:eastAsia="ja-JP"/>
        </w:rPr>
        <w:t xml:space="preserve"> Values</w:t>
      </w:r>
      <w:r>
        <w:rPr>
          <w:rFonts w:eastAsia="ＭＳ 明朝"/>
          <w:lang w:eastAsia="ja-JP"/>
        </w:rPr>
        <w:t xml:space="preserve"> of hor_chroma_filter_idc </w:t>
      </w:r>
      <w:r>
        <w:rPr>
          <w:rFonts w:eastAsia="ＭＳ 明朝" w:hint="eastAsia"/>
          <w:lang w:eastAsia="ja-JP"/>
        </w:rPr>
        <w:t xml:space="preserve">greater than 2 </w:t>
      </w:r>
      <w:r w:rsidRPr="00943A5F">
        <w:rPr>
          <w:noProof/>
          <w:lang w:eastAsia="ko-KR"/>
        </w:rPr>
        <w:t>are reserved for future use by ITU-T | ISO/IEC.</w:t>
      </w:r>
      <w:r>
        <w:rPr>
          <w:noProof/>
          <w:lang w:eastAsia="ko-KR"/>
        </w:rPr>
        <w:t xml:space="preserve"> </w:t>
      </w:r>
    </w:p>
    <w:p w14:paraId="214B6F2E" w14:textId="77777777" w:rsidR="005A49BD" w:rsidRDefault="005A49BD" w:rsidP="005A49BD">
      <w:r>
        <w:rPr>
          <w:noProof/>
          <w:lang w:eastAsia="ko-KR"/>
        </w:rPr>
        <w:t>When hor</w:t>
      </w:r>
      <w:r w:rsidRPr="007975A4">
        <w:rPr>
          <w:noProof/>
          <w:lang w:eastAsia="ko-KR"/>
        </w:rPr>
        <w:t xml:space="preserve">_chroma_filter_idc is equal to 0, the chroma resampling filter in </w:t>
      </w:r>
      <w:r>
        <w:rPr>
          <w:noProof/>
          <w:lang w:eastAsia="ko-KR"/>
        </w:rPr>
        <w:t xml:space="preserve">the horizontal </w:t>
      </w:r>
      <w:r w:rsidRPr="007975A4">
        <w:rPr>
          <w:noProof/>
          <w:lang w:eastAsia="ko-KR"/>
        </w:rPr>
        <w:t>direction is unspecified.</w:t>
      </w:r>
    </w:p>
    <w:p w14:paraId="65F507CF" w14:textId="77777777" w:rsidR="005A49BD" w:rsidRPr="005A49BD" w:rsidRDefault="005A49BD" w:rsidP="005A49BD">
      <w:pPr>
        <w:rPr>
          <w:rFonts w:eastAsia="ＭＳ 明朝"/>
          <w:lang w:eastAsia="ja-JP"/>
        </w:rPr>
      </w:pPr>
      <w:r w:rsidRPr="005A49BD">
        <w:rPr>
          <w:rFonts w:eastAsia="ＭＳ 明朝" w:hint="eastAsia"/>
          <w:lang w:eastAsia="ja-JP"/>
        </w:rPr>
        <w:t>When chroma_format_idc is equal to 3, hor_chroma_filter_idc shall be equal to 1 or 2.</w:t>
      </w:r>
    </w:p>
    <w:p w14:paraId="043970B6" w14:textId="77777777" w:rsidR="005A49BD" w:rsidRPr="005A49BD" w:rsidRDefault="005A49BD" w:rsidP="005A49BD">
      <w:pPr>
        <w:rPr>
          <w:rFonts w:eastAsia="ＭＳ 明朝"/>
          <w:noProof/>
          <w:lang w:eastAsia="ja-JP"/>
        </w:rPr>
      </w:pPr>
      <w:r w:rsidRPr="005A49BD">
        <w:rPr>
          <w:rFonts w:eastAsia="ＭＳ 明朝" w:hint="eastAsia"/>
          <w:lang w:eastAsia="ja-JP"/>
        </w:rPr>
        <w:t xml:space="preserve">When </w:t>
      </w:r>
      <w:r w:rsidRPr="007975A4">
        <w:rPr>
          <w:noProof/>
        </w:rPr>
        <w:t xml:space="preserve">ver_chroma_filter_idc </w:t>
      </w:r>
      <w:r w:rsidRPr="00943A5F">
        <w:rPr>
          <w:noProof/>
        </w:rPr>
        <w:t>is equal to 0</w:t>
      </w:r>
      <w:r w:rsidRPr="005A49BD">
        <w:rPr>
          <w:rFonts w:eastAsia="ＭＳ 明朝" w:hint="eastAsia"/>
          <w:noProof/>
          <w:lang w:eastAsia="ja-JP"/>
        </w:rPr>
        <w:t>, ho</w:t>
      </w:r>
      <w:r w:rsidRPr="007975A4">
        <w:rPr>
          <w:noProof/>
        </w:rPr>
        <w:t xml:space="preserve">r_chroma_filter_idc </w:t>
      </w:r>
      <w:r w:rsidRPr="005A49BD">
        <w:rPr>
          <w:rFonts w:eastAsia="ＭＳ 明朝" w:hint="eastAsia"/>
          <w:noProof/>
          <w:lang w:eastAsia="ja-JP"/>
        </w:rPr>
        <w:t xml:space="preserve">shall </w:t>
      </w:r>
      <w:r w:rsidRPr="005A49BD">
        <w:rPr>
          <w:rFonts w:eastAsia="ＭＳ 明朝"/>
          <w:noProof/>
          <w:lang w:eastAsia="ja-JP"/>
        </w:rPr>
        <w:t>not be equal to</w:t>
      </w:r>
      <w:r w:rsidRPr="00943A5F">
        <w:rPr>
          <w:noProof/>
        </w:rPr>
        <w:t xml:space="preserve"> 0</w:t>
      </w:r>
      <w:r w:rsidRPr="005A49BD">
        <w:rPr>
          <w:rFonts w:eastAsia="ＭＳ 明朝" w:hint="eastAsia"/>
          <w:noProof/>
          <w:lang w:eastAsia="ja-JP"/>
        </w:rPr>
        <w:t>.</w:t>
      </w:r>
    </w:p>
    <w:p w14:paraId="2AA5A7CC" w14:textId="77777777" w:rsidR="005A49BD" w:rsidRPr="005A49BD" w:rsidRDefault="005A49BD" w:rsidP="005A49BD">
      <w:pPr>
        <w:rPr>
          <w:rFonts w:eastAsia="ＭＳ 明朝"/>
          <w:noProof/>
          <w:lang w:eastAsia="ja-JP"/>
        </w:rPr>
      </w:pPr>
      <w:r w:rsidRPr="005A49BD">
        <w:rPr>
          <w:rFonts w:eastAsia="ＭＳ 明朝" w:hint="eastAsia"/>
          <w:noProof/>
          <w:lang w:eastAsia="ja-JP"/>
        </w:rPr>
        <w:t>When chroma_format_idc is equal to 2 and ver_chroma_filter_idc is equal to 2, hor_chroma_filter_idc shall be equal to 0.</w:t>
      </w:r>
    </w:p>
    <w:p w14:paraId="302300FF" w14:textId="77777777" w:rsidR="005A49BD" w:rsidRPr="005A49BD" w:rsidRDefault="005A49BD" w:rsidP="005A49BD">
      <w:pPr>
        <w:pStyle w:val="Caption"/>
        <w:rPr>
          <w:rFonts w:eastAsia="ＭＳ 明朝"/>
          <w:lang w:eastAsia="ja-JP"/>
        </w:rPr>
      </w:pPr>
      <w:r w:rsidRPr="00733CFD">
        <w:t>Table D</w:t>
      </w:r>
      <w:r w:rsidRPr="00733CFD">
        <w:noBreakHyphen/>
      </w:r>
      <w:r w:rsidRPr="005A49BD">
        <w:rPr>
          <w:rFonts w:eastAsia="ＭＳ 明朝" w:hint="eastAsia"/>
          <w:lang w:eastAsia="ja-JP"/>
        </w:rPr>
        <w:t>3</w:t>
      </w:r>
      <w:r w:rsidRPr="00733CFD">
        <w:t xml:space="preserve"> – </w:t>
      </w:r>
      <w:r w:rsidRPr="005A49BD">
        <w:rPr>
          <w:rFonts w:eastAsia="ＭＳ 明朝" w:hint="eastAsia"/>
          <w:b w:val="0"/>
          <w:lang w:eastAsia="ja-JP"/>
        </w:rPr>
        <w:t>ho</w:t>
      </w:r>
      <w:r w:rsidRPr="00733CFD">
        <w:rPr>
          <w:b w:val="0"/>
        </w:rPr>
        <w:t>r_chroma_filter_idc</w:t>
      </w:r>
      <w:r w:rsidRPr="005A49BD">
        <w:rPr>
          <w:rFonts w:eastAsia="ＭＳ 明朝" w:hint="eastAsia"/>
          <w:b w:val="0"/>
          <w:lang w:eastAsia="ja-JP"/>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4535"/>
      </w:tblGrid>
      <w:tr w:rsidR="005A49BD" w14:paraId="38BBBAF0" w14:textId="77777777" w:rsidTr="005A49BD">
        <w:trPr>
          <w:jc w:val="center"/>
        </w:trPr>
        <w:tc>
          <w:tcPr>
            <w:tcW w:w="1247" w:type="dxa"/>
            <w:shd w:val="clear" w:color="auto" w:fill="auto"/>
            <w:vAlign w:val="center"/>
          </w:tcPr>
          <w:p w14:paraId="49E9FFD7" w14:textId="77777777" w:rsidR="005A49BD" w:rsidRPr="005A49BD" w:rsidRDefault="005A49BD" w:rsidP="005A49BD">
            <w:pPr>
              <w:jc w:val="center"/>
              <w:rPr>
                <w:rFonts w:eastAsia="ＭＳ 明朝"/>
                <w:lang w:eastAsia="ja-JP"/>
              </w:rPr>
            </w:pPr>
            <w:r w:rsidRPr="005A49BD">
              <w:rPr>
                <w:rFonts w:eastAsia="ＭＳ 明朝" w:hint="eastAsia"/>
                <w:lang w:eastAsia="ja-JP"/>
              </w:rPr>
              <w:t>Value</w:t>
            </w:r>
          </w:p>
        </w:tc>
        <w:tc>
          <w:tcPr>
            <w:tcW w:w="4535" w:type="dxa"/>
            <w:shd w:val="clear" w:color="auto" w:fill="auto"/>
            <w:vAlign w:val="center"/>
          </w:tcPr>
          <w:p w14:paraId="3108C6B4" w14:textId="77777777" w:rsidR="005A49BD" w:rsidRPr="005A49BD" w:rsidRDefault="005A49BD" w:rsidP="005A49BD">
            <w:pPr>
              <w:rPr>
                <w:rFonts w:eastAsia="ＭＳ 明朝"/>
                <w:lang w:eastAsia="ja-JP"/>
              </w:rPr>
            </w:pPr>
            <w:r w:rsidRPr="005A49BD">
              <w:rPr>
                <w:rFonts w:eastAsia="ＭＳ 明朝" w:hint="eastAsia"/>
                <w:lang w:eastAsia="ja-JP"/>
              </w:rPr>
              <w:t>Description</w:t>
            </w:r>
          </w:p>
        </w:tc>
      </w:tr>
      <w:tr w:rsidR="005A49BD" w14:paraId="1364C8B9" w14:textId="77777777" w:rsidTr="005A49BD">
        <w:trPr>
          <w:jc w:val="center"/>
        </w:trPr>
        <w:tc>
          <w:tcPr>
            <w:tcW w:w="1247" w:type="dxa"/>
            <w:shd w:val="clear" w:color="auto" w:fill="auto"/>
            <w:vAlign w:val="center"/>
          </w:tcPr>
          <w:p w14:paraId="14FF50F9" w14:textId="77777777" w:rsidR="005A49BD" w:rsidRPr="005A49BD" w:rsidRDefault="005A49BD" w:rsidP="005A49BD">
            <w:pPr>
              <w:jc w:val="center"/>
              <w:rPr>
                <w:rFonts w:eastAsia="ＭＳ 明朝"/>
                <w:lang w:eastAsia="ja-JP"/>
              </w:rPr>
            </w:pPr>
            <w:r w:rsidRPr="005A49BD">
              <w:rPr>
                <w:rFonts w:eastAsia="ＭＳ 明朝" w:hint="eastAsia"/>
                <w:lang w:eastAsia="ja-JP"/>
              </w:rPr>
              <w:t>0</w:t>
            </w:r>
          </w:p>
        </w:tc>
        <w:tc>
          <w:tcPr>
            <w:tcW w:w="4535" w:type="dxa"/>
            <w:shd w:val="clear" w:color="auto" w:fill="auto"/>
            <w:vAlign w:val="center"/>
          </w:tcPr>
          <w:p w14:paraId="21D21462" w14:textId="77777777" w:rsidR="005A49BD" w:rsidRPr="005A49BD" w:rsidRDefault="005A49BD" w:rsidP="005A49BD">
            <w:pPr>
              <w:rPr>
                <w:rFonts w:eastAsia="ＭＳ 明朝"/>
                <w:lang w:eastAsia="ja-JP"/>
              </w:rPr>
            </w:pPr>
            <w:r w:rsidRPr="005A49BD">
              <w:rPr>
                <w:rFonts w:eastAsia="ＭＳ 明朝" w:hint="eastAsia"/>
                <w:lang w:eastAsia="ja-JP"/>
              </w:rPr>
              <w:t>Unspecified</w:t>
            </w:r>
          </w:p>
        </w:tc>
      </w:tr>
      <w:tr w:rsidR="005A49BD" w14:paraId="4800CA08" w14:textId="77777777" w:rsidTr="005A49BD">
        <w:trPr>
          <w:jc w:val="center"/>
        </w:trPr>
        <w:tc>
          <w:tcPr>
            <w:tcW w:w="1247" w:type="dxa"/>
            <w:shd w:val="clear" w:color="auto" w:fill="auto"/>
            <w:vAlign w:val="center"/>
          </w:tcPr>
          <w:p w14:paraId="1C7521DF" w14:textId="77777777" w:rsidR="005A49BD" w:rsidRPr="005A49BD" w:rsidRDefault="005A49BD" w:rsidP="005A49BD">
            <w:pPr>
              <w:jc w:val="center"/>
              <w:rPr>
                <w:rFonts w:eastAsia="ＭＳ 明朝"/>
                <w:lang w:eastAsia="ja-JP"/>
              </w:rPr>
            </w:pPr>
            <w:r w:rsidRPr="005A49BD">
              <w:rPr>
                <w:rFonts w:eastAsia="ＭＳ 明朝" w:hint="eastAsia"/>
                <w:lang w:eastAsia="ja-JP"/>
              </w:rPr>
              <w:t>1</w:t>
            </w:r>
          </w:p>
        </w:tc>
        <w:tc>
          <w:tcPr>
            <w:tcW w:w="4535" w:type="dxa"/>
            <w:shd w:val="clear" w:color="auto" w:fill="auto"/>
            <w:vAlign w:val="center"/>
          </w:tcPr>
          <w:p w14:paraId="54A1387C" w14:textId="77777777" w:rsidR="005A49BD" w:rsidRPr="005A49BD" w:rsidRDefault="005A49BD" w:rsidP="005A49BD">
            <w:pPr>
              <w:rPr>
                <w:rFonts w:eastAsia="ＭＳ 明朝"/>
                <w:lang w:eastAsia="ja-JP"/>
              </w:rPr>
            </w:pPr>
            <w:r w:rsidRPr="005A49BD">
              <w:rPr>
                <w:rFonts w:eastAsia="ＭＳ 明朝" w:hint="eastAsia"/>
                <w:lang w:eastAsia="ja-JP"/>
              </w:rPr>
              <w:t xml:space="preserve">Filters </w:t>
            </w:r>
            <w:r w:rsidRPr="005A49BD">
              <w:rPr>
                <w:rFonts w:eastAsia="ＭＳ 明朝"/>
                <w:lang w:eastAsia="ja-JP"/>
              </w:rPr>
              <w:t>signalled</w:t>
            </w:r>
            <w:r w:rsidRPr="005A49BD">
              <w:rPr>
                <w:rFonts w:eastAsia="ＭＳ 明朝" w:hint="eastAsia"/>
                <w:lang w:eastAsia="ja-JP"/>
              </w:rPr>
              <w:t xml:space="preserve"> by ho</w:t>
            </w:r>
            <w:r w:rsidRPr="00050DF6">
              <w:t>r_filter_coeff</w:t>
            </w:r>
            <w:r w:rsidRPr="005A49BD">
              <w:rPr>
                <w:rFonts w:eastAsia="ＭＳ 明朝" w:hint="eastAsia"/>
                <w:lang w:eastAsia="ja-JP"/>
              </w:rPr>
              <w:t>[</w:t>
            </w:r>
            <w:r w:rsidRPr="00733CFD">
              <w:t> </w:t>
            </w:r>
            <w:r w:rsidRPr="005A49BD">
              <w:rPr>
                <w:rFonts w:eastAsia="ＭＳ 明朝" w:hint="eastAsia"/>
                <w:lang w:eastAsia="ja-JP"/>
              </w:rPr>
              <w:t>][</w:t>
            </w:r>
            <w:r w:rsidRPr="00733CFD">
              <w:t> </w:t>
            </w:r>
            <w:r w:rsidRPr="005A49BD">
              <w:rPr>
                <w:rFonts w:eastAsia="ＭＳ 明朝" w:hint="eastAsia"/>
                <w:lang w:eastAsia="ja-JP"/>
              </w:rPr>
              <w:t>]</w:t>
            </w:r>
          </w:p>
        </w:tc>
      </w:tr>
      <w:tr w:rsidR="005A49BD" w14:paraId="75309E8C" w14:textId="77777777" w:rsidTr="005A49BD">
        <w:trPr>
          <w:jc w:val="center"/>
        </w:trPr>
        <w:tc>
          <w:tcPr>
            <w:tcW w:w="1247" w:type="dxa"/>
            <w:shd w:val="clear" w:color="auto" w:fill="auto"/>
            <w:vAlign w:val="center"/>
          </w:tcPr>
          <w:p w14:paraId="61537EB4" w14:textId="77777777" w:rsidR="005A49BD" w:rsidRPr="005A49BD" w:rsidRDefault="005A49BD" w:rsidP="005A49BD">
            <w:pPr>
              <w:jc w:val="center"/>
              <w:rPr>
                <w:rFonts w:eastAsia="ＭＳ 明朝"/>
                <w:lang w:eastAsia="ja-JP"/>
              </w:rPr>
            </w:pPr>
            <w:r w:rsidRPr="005A49BD">
              <w:rPr>
                <w:rFonts w:eastAsia="ＭＳ 明朝" w:hint="eastAsia"/>
                <w:lang w:eastAsia="ja-JP"/>
              </w:rPr>
              <w:t>2</w:t>
            </w:r>
          </w:p>
        </w:tc>
        <w:tc>
          <w:tcPr>
            <w:tcW w:w="4535" w:type="dxa"/>
            <w:shd w:val="clear" w:color="auto" w:fill="auto"/>
            <w:vAlign w:val="center"/>
          </w:tcPr>
          <w:p w14:paraId="5B30AB83" w14:textId="77777777" w:rsidR="005A49BD" w:rsidRPr="005A49BD" w:rsidRDefault="005A49BD" w:rsidP="005A49BD">
            <w:pPr>
              <w:rPr>
                <w:rFonts w:eastAsia="ＭＳ 明朝"/>
                <w:lang w:eastAsia="ja-JP"/>
              </w:rPr>
            </w:pPr>
            <w:r w:rsidRPr="005A49BD">
              <w:rPr>
                <w:rFonts w:eastAsia="ＭＳ 明朝" w:hint="eastAsia"/>
                <w:lang w:eastAsia="ja-JP"/>
              </w:rPr>
              <w:t xml:space="preserve">Filters as described in the </w:t>
            </w:r>
            <w:r w:rsidRPr="008F526C">
              <w:t>5/3 filter</w:t>
            </w:r>
            <w:r>
              <w:t xml:space="preserve"> </w:t>
            </w:r>
            <w:r w:rsidRPr="005A49BD">
              <w:rPr>
                <w:rFonts w:eastAsia="ＭＳ 明朝" w:hint="eastAsia"/>
                <w:lang w:eastAsia="ja-JP"/>
              </w:rPr>
              <w:t>description of</w:t>
            </w:r>
            <w:r>
              <w:t xml:space="preserve"> </w:t>
            </w:r>
            <w:r w:rsidRPr="008F526C">
              <w:t>ITU-T Rec. T.800 | ISO/IEC15444-1</w:t>
            </w:r>
          </w:p>
        </w:tc>
      </w:tr>
      <w:tr w:rsidR="005A49BD" w14:paraId="3ED84AC6" w14:textId="77777777" w:rsidTr="005A49BD">
        <w:trPr>
          <w:jc w:val="center"/>
        </w:trPr>
        <w:tc>
          <w:tcPr>
            <w:tcW w:w="1247" w:type="dxa"/>
            <w:shd w:val="clear" w:color="auto" w:fill="auto"/>
            <w:vAlign w:val="center"/>
          </w:tcPr>
          <w:p w14:paraId="653F5885" w14:textId="77777777" w:rsidR="005A49BD" w:rsidRPr="005A49BD" w:rsidRDefault="005A49BD" w:rsidP="005A49BD">
            <w:pPr>
              <w:jc w:val="center"/>
              <w:rPr>
                <w:rFonts w:eastAsia="ＭＳ 明朝"/>
                <w:lang w:eastAsia="ja-JP"/>
              </w:rPr>
            </w:pPr>
            <w:r w:rsidRPr="005A49BD">
              <w:rPr>
                <w:rFonts w:eastAsia="ＭＳ 明朝" w:hint="eastAsia"/>
                <w:lang w:eastAsia="ja-JP"/>
              </w:rPr>
              <w:t>&gt;2</w:t>
            </w:r>
          </w:p>
        </w:tc>
        <w:tc>
          <w:tcPr>
            <w:tcW w:w="4535" w:type="dxa"/>
            <w:shd w:val="clear" w:color="auto" w:fill="auto"/>
            <w:vAlign w:val="center"/>
          </w:tcPr>
          <w:p w14:paraId="4A33C34D" w14:textId="77777777" w:rsidR="005A49BD" w:rsidRPr="005A49BD" w:rsidRDefault="005A49BD" w:rsidP="005A49BD">
            <w:pPr>
              <w:rPr>
                <w:rFonts w:eastAsia="ＭＳ 明朝"/>
                <w:lang w:eastAsia="ja-JP"/>
              </w:rPr>
            </w:pPr>
            <w:r w:rsidRPr="005A49BD">
              <w:rPr>
                <w:rFonts w:eastAsia="ＭＳ 明朝" w:hint="eastAsia"/>
                <w:noProof/>
                <w:lang w:eastAsia="ja-JP"/>
              </w:rPr>
              <w:t>R</w:t>
            </w:r>
            <w:r>
              <w:rPr>
                <w:noProof/>
                <w:lang w:eastAsia="ko-KR"/>
              </w:rPr>
              <w:t>eserved</w:t>
            </w:r>
          </w:p>
        </w:tc>
      </w:tr>
    </w:tbl>
    <w:p w14:paraId="0AB953B1" w14:textId="77777777" w:rsidR="005A49BD" w:rsidRPr="005A49BD" w:rsidRDefault="005A49BD" w:rsidP="005A49BD">
      <w:pPr>
        <w:rPr>
          <w:rFonts w:eastAsia="ＭＳ 明朝"/>
          <w:lang w:eastAsia="ja-JP"/>
        </w:rPr>
      </w:pPr>
    </w:p>
    <w:p w14:paraId="02CC64E7" w14:textId="77777777" w:rsidR="005A49BD" w:rsidRPr="005A49BD" w:rsidRDefault="005A49BD" w:rsidP="005A49BD">
      <w:pPr>
        <w:rPr>
          <w:rFonts w:eastAsia="ＭＳ 明朝"/>
          <w:lang w:eastAsia="ja-JP"/>
        </w:rPr>
      </w:pPr>
      <w:r w:rsidRPr="00733CFD">
        <w:rPr>
          <w:b/>
        </w:rPr>
        <w:t>ver_filtering_</w:t>
      </w:r>
      <w:r>
        <w:rPr>
          <w:b/>
        </w:rPr>
        <w:t>field_</w:t>
      </w:r>
      <w:r w:rsidRPr="00733CFD">
        <w:rPr>
          <w:b/>
        </w:rPr>
        <w:t>process</w:t>
      </w:r>
      <w:r>
        <w:rPr>
          <w:b/>
        </w:rPr>
        <w:t>ing</w:t>
      </w:r>
      <w:r w:rsidRPr="00733CFD">
        <w:rPr>
          <w:b/>
        </w:rPr>
        <w:t>_flag</w:t>
      </w:r>
      <w:r w:rsidRPr="00733CFD">
        <w:t xml:space="preserve"> </w:t>
      </w:r>
      <w:r w:rsidRPr="005A49BD">
        <w:rPr>
          <w:rFonts w:eastAsia="ＭＳ 明朝"/>
          <w:lang w:eastAsia="ja-JP"/>
        </w:rPr>
        <w:t>indicates</w:t>
      </w:r>
      <w:r w:rsidRPr="005A49BD">
        <w:rPr>
          <w:rFonts w:eastAsia="ＭＳ 明朝" w:hint="eastAsia"/>
          <w:lang w:eastAsia="ja-JP"/>
        </w:rPr>
        <w:t xml:space="preserve"> whether the vertical operations of the downsampling and the upsampling sets of filters </w:t>
      </w:r>
      <w:r w:rsidRPr="005A49BD">
        <w:rPr>
          <w:rFonts w:eastAsia="ＭＳ 明朝"/>
          <w:lang w:eastAsia="ja-JP"/>
        </w:rPr>
        <w:t>should</w:t>
      </w:r>
      <w:r w:rsidRPr="005A49BD">
        <w:rPr>
          <w:rFonts w:eastAsia="ＭＳ 明朝" w:hint="eastAsia"/>
          <w:lang w:eastAsia="ja-JP"/>
        </w:rPr>
        <w:t xml:space="preserve"> be applied on a field or frame basis.</w:t>
      </w:r>
    </w:p>
    <w:p w14:paraId="76479CD9" w14:textId="77777777" w:rsidR="005A49BD" w:rsidRPr="005A49BD" w:rsidRDefault="005A49BD" w:rsidP="005A49BD">
      <w:pPr>
        <w:rPr>
          <w:rFonts w:eastAsia="ＭＳ 明朝"/>
          <w:lang w:eastAsia="ja-JP"/>
        </w:rPr>
      </w:pPr>
      <w:r w:rsidRPr="005A49BD">
        <w:rPr>
          <w:rFonts w:eastAsia="ＭＳ 明朝" w:hint="eastAsia"/>
          <w:lang w:eastAsia="ja-JP"/>
        </w:rPr>
        <w:t xml:space="preserve">Based on the value of </w:t>
      </w:r>
      <w:r w:rsidRPr="005A49BD">
        <w:rPr>
          <w:rFonts w:eastAsia="ＭＳ 明朝"/>
          <w:lang w:eastAsia="ja-JP"/>
        </w:rPr>
        <w:t>ver_filtering_field_processing_flag</w:t>
      </w:r>
      <w:r w:rsidDel="00B2595B">
        <w:t xml:space="preserve"> </w:t>
      </w:r>
      <w:r w:rsidRPr="005A49BD">
        <w:rPr>
          <w:rFonts w:eastAsia="ＭＳ 明朝" w:hint="eastAsia"/>
          <w:lang w:eastAsia="ja-JP"/>
        </w:rPr>
        <w:t>and seq_field_flag, the following applies:</w:t>
      </w:r>
    </w:p>
    <w:p w14:paraId="5D30E9B7" w14:textId="69F87BF3" w:rsidR="005A49BD" w:rsidRPr="00B169FF" w:rsidRDefault="005A49BD" w:rsidP="00B169FF">
      <w:pPr>
        <w:pStyle w:val="ListParagraph"/>
        <w:numPr>
          <w:ilvl w:val="0"/>
          <w:numId w:val="27"/>
        </w:numPr>
        <w:rPr>
          <w:rFonts w:eastAsia="ＭＳ 明朝"/>
          <w:lang w:val="en-US" w:eastAsia="ja-JP"/>
        </w:rPr>
      </w:pPr>
      <w:r w:rsidRPr="005A49BD">
        <w:rPr>
          <w:rFonts w:eastAsia="ＭＳ 明朝" w:hint="eastAsia"/>
          <w:lang w:val="en-US" w:eastAsia="ja-JP"/>
        </w:rPr>
        <w:t xml:space="preserve">If seq_field_flag is equal to 1, each decoded field </w:t>
      </w:r>
      <w:r w:rsidRPr="005A49BD">
        <w:rPr>
          <w:rFonts w:eastAsia="ＭＳ 明朝"/>
          <w:lang w:val="en-US" w:eastAsia="ja-JP"/>
        </w:rPr>
        <w:t>should</w:t>
      </w:r>
      <w:r w:rsidRPr="005A49BD">
        <w:rPr>
          <w:rFonts w:eastAsia="ＭＳ 明朝" w:hint="eastAsia"/>
          <w:lang w:val="en-US" w:eastAsia="ja-JP"/>
        </w:rPr>
        <w:t xml:space="preserve"> be filtered independently.</w:t>
      </w:r>
    </w:p>
    <w:p w14:paraId="3882FFA0" w14:textId="77777777" w:rsidR="005A49BD" w:rsidRPr="005A49BD" w:rsidRDefault="005A49BD" w:rsidP="005A49BD">
      <w:pPr>
        <w:pStyle w:val="ListParagraph"/>
        <w:numPr>
          <w:ilvl w:val="0"/>
          <w:numId w:val="27"/>
        </w:numPr>
        <w:rPr>
          <w:rFonts w:eastAsia="ＭＳ 明朝"/>
          <w:lang w:val="en-US" w:eastAsia="ja-JP"/>
        </w:rPr>
      </w:pPr>
      <w:r w:rsidRPr="005A49BD">
        <w:rPr>
          <w:rFonts w:eastAsia="ＭＳ 明朝" w:hint="eastAsia"/>
          <w:lang w:val="en-US" w:eastAsia="ja-JP"/>
        </w:rPr>
        <w:t xml:space="preserve">Otherwise (seq_field_flag is equal to 0), if </w:t>
      </w:r>
      <w:r w:rsidRPr="005A49BD">
        <w:rPr>
          <w:rFonts w:eastAsia="ＭＳ 明朝"/>
          <w:lang w:val="en-US" w:eastAsia="ja-JP"/>
        </w:rPr>
        <w:t>ver_filtering_field_processing_flag is equal to 1</w:t>
      </w:r>
      <w:r w:rsidRPr="005A49BD">
        <w:rPr>
          <w:rFonts w:eastAsia="ＭＳ 明朝" w:hint="eastAsia"/>
          <w:lang w:val="en-US" w:eastAsia="ja-JP"/>
        </w:rPr>
        <w:t xml:space="preserve">, for each decoded frame, all the chroma components with the same parity </w:t>
      </w:r>
      <w:r w:rsidRPr="005A49BD">
        <w:rPr>
          <w:rFonts w:eastAsia="ＭＳ 明朝"/>
          <w:lang w:val="en-US" w:eastAsia="ja-JP"/>
        </w:rPr>
        <w:t>should</w:t>
      </w:r>
      <w:r w:rsidRPr="005A49BD">
        <w:rPr>
          <w:rFonts w:eastAsia="ＭＳ 明朝" w:hint="eastAsia"/>
          <w:lang w:val="en-US" w:eastAsia="ja-JP"/>
        </w:rPr>
        <w:t xml:space="preserve"> be filtered independently from the chroma components with a different parity (i.e. the filter shall be applied on a field basis).</w:t>
      </w:r>
    </w:p>
    <w:p w14:paraId="1495776B" w14:textId="77777777" w:rsidR="005A49BD" w:rsidRPr="005A49BD" w:rsidRDefault="005A49BD" w:rsidP="005A49BD">
      <w:pPr>
        <w:pStyle w:val="ListParagraph"/>
        <w:numPr>
          <w:ilvl w:val="0"/>
          <w:numId w:val="27"/>
        </w:numPr>
        <w:rPr>
          <w:rFonts w:eastAsia="ＭＳ 明朝"/>
          <w:lang w:eastAsia="ja-JP"/>
        </w:rPr>
      </w:pPr>
      <w:r w:rsidRPr="005A49BD">
        <w:rPr>
          <w:rFonts w:eastAsia="ＭＳ 明朝" w:hint="eastAsia"/>
          <w:lang w:val="en-US" w:eastAsia="ja-JP"/>
        </w:rPr>
        <w:t xml:space="preserve">Otherwise (seq_field_flag is equal to 0 and </w:t>
      </w:r>
      <w:r w:rsidRPr="005A49BD">
        <w:rPr>
          <w:rFonts w:eastAsia="ＭＳ 明朝"/>
          <w:lang w:val="en-US" w:eastAsia="ja-JP"/>
        </w:rPr>
        <w:t xml:space="preserve">ver_filtering_field_processing_flag is equal to </w:t>
      </w:r>
      <w:r w:rsidRPr="005A49BD">
        <w:rPr>
          <w:rFonts w:eastAsia="ＭＳ 明朝" w:hint="eastAsia"/>
          <w:lang w:val="en-US" w:eastAsia="ja-JP"/>
        </w:rPr>
        <w:t xml:space="preserve">0), the filtering process </w:t>
      </w:r>
      <w:r w:rsidRPr="005A49BD">
        <w:rPr>
          <w:rFonts w:eastAsia="ＭＳ 明朝"/>
          <w:lang w:val="en-US" w:eastAsia="ja-JP"/>
        </w:rPr>
        <w:t>should</w:t>
      </w:r>
      <w:r w:rsidRPr="005A49BD">
        <w:rPr>
          <w:rFonts w:eastAsia="ＭＳ 明朝" w:hint="eastAsia"/>
          <w:lang w:val="en-US" w:eastAsia="ja-JP"/>
        </w:rPr>
        <w:t xml:space="preserve"> be applied on all chroma components without consideration of their parity (i.e. the filter </w:t>
      </w:r>
      <w:r w:rsidRPr="005A49BD">
        <w:rPr>
          <w:rFonts w:eastAsia="ＭＳ 明朝"/>
          <w:lang w:val="en-US" w:eastAsia="ja-JP"/>
        </w:rPr>
        <w:t>should</w:t>
      </w:r>
      <w:r w:rsidRPr="005A49BD">
        <w:rPr>
          <w:rFonts w:eastAsia="ＭＳ 明朝" w:hint="eastAsia"/>
          <w:lang w:val="en-US" w:eastAsia="ja-JP"/>
        </w:rPr>
        <w:t xml:space="preserve"> be applied on a frame basis).</w:t>
      </w:r>
    </w:p>
    <w:p w14:paraId="4512F2A0" w14:textId="77777777" w:rsidR="005A49BD" w:rsidRPr="005A49BD" w:rsidRDefault="005A49BD" w:rsidP="005A49BD">
      <w:pPr>
        <w:ind w:leftChars="100" w:left="220"/>
        <w:rPr>
          <w:rFonts w:eastAsia="ＭＳ 明朝"/>
          <w:lang w:eastAsia="ja-JP"/>
        </w:rPr>
      </w:pPr>
      <w:r w:rsidRPr="005A49BD">
        <w:rPr>
          <w:rFonts w:eastAsia="ＭＳ 明朝" w:hint="eastAsia"/>
          <w:sz w:val="18"/>
          <w:lang w:eastAsia="ja-JP"/>
        </w:rPr>
        <w:t>NOTE1</w:t>
      </w:r>
      <w:r w:rsidRPr="00741AB7">
        <w:rPr>
          <w:sz w:val="16"/>
          <w:szCs w:val="18"/>
          <w:lang w:val="en-CA"/>
        </w:rPr>
        <w:t> </w:t>
      </w:r>
      <w:r w:rsidRPr="00A3122B">
        <w:rPr>
          <w:sz w:val="18"/>
          <w:szCs w:val="18"/>
          <w:lang w:val="en-CA"/>
        </w:rPr>
        <w:t>– </w:t>
      </w:r>
      <w:r w:rsidRPr="00741AB7">
        <w:rPr>
          <w:sz w:val="18"/>
        </w:rPr>
        <w:t xml:space="preserve">If ver_filtering_field_processing_flag is equal to </w:t>
      </w:r>
      <w:r w:rsidRPr="005A49BD">
        <w:rPr>
          <w:rFonts w:eastAsia="ＭＳ 明朝" w:hint="eastAsia"/>
          <w:sz w:val="18"/>
          <w:lang w:eastAsia="ja-JP"/>
        </w:rPr>
        <w:t>0, then even in the case when field_seq_flag is equal to 1, each output decoded field is still considered as a frame during the filtering process.</w:t>
      </w:r>
    </w:p>
    <w:p w14:paraId="02F2CB28" w14:textId="77777777" w:rsidR="005A49BD" w:rsidRDefault="005A49BD" w:rsidP="005A49BD">
      <w:pPr>
        <w:rPr>
          <w:rFonts w:eastAsia="ＭＳ 明朝"/>
          <w:lang w:eastAsia="ja-JP"/>
        </w:rPr>
      </w:pPr>
      <w:r>
        <w:rPr>
          <w:rFonts w:eastAsia="ＭＳ 明朝" w:hint="eastAsia"/>
          <w:lang w:eastAsia="ja-JP"/>
        </w:rPr>
        <w:t>The variable chromaSample</w:t>
      </w:r>
      <w:r>
        <w:rPr>
          <w:rFonts w:eastAsia="ＭＳ 明朝"/>
          <w:lang w:eastAsia="ja-JP"/>
        </w:rPr>
        <w:t>Loc</w:t>
      </w:r>
      <w:r>
        <w:rPr>
          <w:rFonts w:eastAsia="ＭＳ 明朝" w:hint="eastAsia"/>
          <w:lang w:eastAsia="ja-JP"/>
        </w:rPr>
        <w:t>Type is derived as follows:</w:t>
      </w:r>
    </w:p>
    <w:p w14:paraId="376867A4" w14:textId="77777777" w:rsidR="005A49BD" w:rsidRPr="00D36248" w:rsidRDefault="005A49BD" w:rsidP="005A49BD">
      <w:pPr>
        <w:pStyle w:val="ListParagraph"/>
        <w:widowControl w:val="0"/>
        <w:numPr>
          <w:ilvl w:val="0"/>
          <w:numId w:val="26"/>
        </w:numPr>
        <w:tabs>
          <w:tab w:val="clear" w:pos="794"/>
          <w:tab w:val="clear" w:pos="1191"/>
          <w:tab w:val="clear" w:pos="1588"/>
          <w:tab w:val="clear" w:pos="1985"/>
        </w:tabs>
        <w:overflowPunct/>
        <w:textAlignment w:val="auto"/>
        <w:rPr>
          <w:rFonts w:eastAsia="ＭＳ 明朝"/>
          <w:lang w:val="en-US" w:eastAsia="ja-JP"/>
        </w:rPr>
      </w:pPr>
      <w:r>
        <w:rPr>
          <w:rFonts w:eastAsia="ＭＳ 明朝" w:hint="eastAsia"/>
          <w:lang w:val="en-US" w:eastAsia="ja-JP"/>
        </w:rPr>
        <w:t>If chroma_format_idc is equal to 1</w:t>
      </w:r>
      <w:r>
        <w:rPr>
          <w:rFonts w:eastAsia="ＭＳ 明朝"/>
          <w:lang w:val="en-US" w:eastAsia="ja-JP"/>
        </w:rPr>
        <w:t>,</w:t>
      </w:r>
      <w:r>
        <w:rPr>
          <w:rFonts w:eastAsia="ＭＳ 明朝" w:hint="eastAsia"/>
          <w:lang w:val="en-US" w:eastAsia="ja-JP"/>
        </w:rPr>
        <w:t xml:space="preserve"> chromaSample</w:t>
      </w:r>
      <w:r>
        <w:rPr>
          <w:rFonts w:eastAsia="ＭＳ 明朝"/>
          <w:lang w:val="en-US" w:eastAsia="ja-JP"/>
        </w:rPr>
        <w:t>Loc</w:t>
      </w:r>
      <w:r>
        <w:rPr>
          <w:rFonts w:eastAsia="ＭＳ 明朝" w:hint="eastAsia"/>
          <w:lang w:val="en-US" w:eastAsia="ja-JP"/>
        </w:rPr>
        <w:t xml:space="preserve">Type is set equal to </w:t>
      </w:r>
      <w:r>
        <w:rPr>
          <w:rFonts w:ascii="TimesNewRoman" w:hAnsi="TimesNewRoman" w:cs="TimesNewRoman"/>
          <w:lang w:val="en-US"/>
        </w:rPr>
        <w:t>chroma_sample_loc_type_</w:t>
      </w:r>
      <w:r>
        <w:rPr>
          <w:rFonts w:ascii="TimesNewRoman" w:eastAsia="ＭＳ 明朝" w:hAnsi="TimesNewRoman" w:cs="TimesNewRoman" w:hint="eastAsia"/>
          <w:lang w:val="en-US" w:eastAsia="ja-JP"/>
        </w:rPr>
        <w:t>top</w:t>
      </w:r>
      <w:r>
        <w:rPr>
          <w:rFonts w:ascii="TimesNewRoman" w:hAnsi="TimesNewRoman" w:cs="TimesNewRoman"/>
          <w:lang w:val="en-US"/>
        </w:rPr>
        <w:t>_field</w:t>
      </w:r>
      <w:r>
        <w:rPr>
          <w:rFonts w:ascii="TimesNewRoman" w:eastAsia="ＭＳ 明朝" w:hAnsi="TimesNewRoman" w:cs="TimesNewRoman" w:hint="eastAsia"/>
          <w:lang w:val="en-US" w:eastAsia="ja-JP"/>
        </w:rPr>
        <w:t>.</w:t>
      </w:r>
    </w:p>
    <w:p w14:paraId="3B5CDB91" w14:textId="77777777" w:rsidR="005A49BD" w:rsidRPr="005A49BD" w:rsidRDefault="005A49BD" w:rsidP="005A49BD">
      <w:pPr>
        <w:pStyle w:val="ListParagraph"/>
        <w:widowControl w:val="0"/>
        <w:numPr>
          <w:ilvl w:val="0"/>
          <w:numId w:val="26"/>
        </w:numPr>
        <w:tabs>
          <w:tab w:val="clear" w:pos="794"/>
          <w:tab w:val="clear" w:pos="1191"/>
          <w:tab w:val="clear" w:pos="1588"/>
          <w:tab w:val="clear" w:pos="1985"/>
        </w:tabs>
        <w:overflowPunct/>
        <w:textAlignment w:val="auto"/>
        <w:rPr>
          <w:rFonts w:eastAsia="ＭＳ 明朝"/>
          <w:lang w:eastAsia="ja-JP"/>
        </w:rPr>
      </w:pPr>
      <w:r w:rsidRPr="00A52C8B">
        <w:rPr>
          <w:rFonts w:ascii="TimesNewRoman" w:eastAsia="ＭＳ 明朝" w:hAnsi="TimesNewRoman" w:cs="TimesNewRoman" w:hint="eastAsia"/>
          <w:lang w:val="en-US" w:eastAsia="ja-JP"/>
        </w:rPr>
        <w:t>Otherwise (</w:t>
      </w:r>
      <w:r w:rsidRPr="00A52C8B">
        <w:rPr>
          <w:rFonts w:eastAsia="ＭＳ 明朝" w:hint="eastAsia"/>
          <w:lang w:val="en-US" w:eastAsia="ja-JP"/>
        </w:rPr>
        <w:t>chroma_format_idc is not equal to 1), chromaSample</w:t>
      </w:r>
      <w:r w:rsidRPr="00A52C8B">
        <w:rPr>
          <w:rFonts w:eastAsia="ＭＳ 明朝"/>
          <w:lang w:val="en-US" w:eastAsia="ja-JP"/>
        </w:rPr>
        <w:t>Loc</w:t>
      </w:r>
      <w:r w:rsidRPr="00A52C8B">
        <w:rPr>
          <w:rFonts w:eastAsia="ＭＳ 明朝" w:hint="eastAsia"/>
          <w:lang w:val="en-US" w:eastAsia="ja-JP"/>
        </w:rPr>
        <w:t xml:space="preserve">Type is set equal to </w:t>
      </w:r>
      <w:r w:rsidRPr="005A49BD">
        <w:rPr>
          <w:rFonts w:eastAsia="ＭＳ 明朝" w:hint="eastAsia"/>
          <w:lang w:val="en-US" w:eastAsia="ja-JP"/>
        </w:rPr>
        <w:t>0</w:t>
      </w:r>
      <w:r w:rsidRPr="00A52C8B">
        <w:rPr>
          <w:rFonts w:eastAsia="ＭＳ 明朝" w:hint="eastAsia"/>
          <w:lang w:val="en-US" w:eastAsia="ja-JP"/>
        </w:rPr>
        <w:t>.</w:t>
      </w:r>
    </w:p>
    <w:p w14:paraId="7460241D" w14:textId="77777777" w:rsidR="005A49BD" w:rsidRDefault="005A49BD" w:rsidP="005A49BD">
      <w:pPr>
        <w:rPr>
          <w:rFonts w:eastAsia="ＭＳ 明朝"/>
          <w:lang w:eastAsia="ja-JP"/>
        </w:rPr>
      </w:pPr>
      <w:r>
        <w:rPr>
          <w:rFonts w:eastAsia="ＭＳ 明朝" w:hint="eastAsia"/>
          <w:lang w:eastAsia="ja-JP"/>
        </w:rPr>
        <w:t>When 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r>
        <w:rPr>
          <w:rFonts w:eastAsia="ＭＳ 明朝" w:hint="eastAsia"/>
          <w:lang w:eastAsia="ja-JP"/>
        </w:rPr>
        <w:t xml:space="preserve"> is </w:t>
      </w:r>
      <w:r w:rsidRPr="005A49BD">
        <w:rPr>
          <w:rFonts w:eastAsia="ＭＳ 明朝" w:hint="eastAsia"/>
          <w:lang w:eastAsia="ja-JP"/>
        </w:rPr>
        <w:t>greater than</w:t>
      </w:r>
      <w:r>
        <w:rPr>
          <w:rFonts w:eastAsia="ＭＳ 明朝" w:hint="eastAsia"/>
          <w:lang w:eastAsia="ja-JP"/>
        </w:rPr>
        <w:t xml:space="preserve"> 1, ver_chroma_filter_idc shall not be equal to 2.</w:t>
      </w:r>
    </w:p>
    <w:p w14:paraId="27564F98" w14:textId="77777777" w:rsidR="005A49BD" w:rsidRPr="005A49BD" w:rsidRDefault="005A49BD" w:rsidP="005A49BD">
      <w:pPr>
        <w:rPr>
          <w:rFonts w:eastAsia="ＭＳ 明朝"/>
          <w:lang w:eastAsia="ja-JP"/>
        </w:rPr>
      </w:pPr>
      <w:r>
        <w:rPr>
          <w:rFonts w:eastAsia="ＭＳ 明朝" w:hint="eastAsia"/>
          <w:lang w:eastAsia="ja-JP"/>
        </w:rPr>
        <w:t>When 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r>
        <w:rPr>
          <w:rFonts w:eastAsia="ＭＳ 明朝" w:hint="eastAsia"/>
          <w:lang w:eastAsia="ja-JP"/>
        </w:rPr>
        <w:t xml:space="preserve"> is equal to </w:t>
      </w:r>
      <w:r w:rsidRPr="005A49BD">
        <w:rPr>
          <w:rFonts w:eastAsia="ＭＳ 明朝" w:hint="eastAsia"/>
          <w:lang w:eastAsia="ja-JP"/>
        </w:rPr>
        <w:t>1</w:t>
      </w:r>
      <w:r w:rsidRPr="005A49BD">
        <w:rPr>
          <w:rFonts w:eastAsia="ＭＳ 明朝"/>
          <w:lang w:eastAsia="ja-JP"/>
        </w:rPr>
        <w:t>,</w:t>
      </w:r>
      <w:r>
        <w:rPr>
          <w:rFonts w:eastAsia="ＭＳ 明朝" w:hint="eastAsia"/>
          <w:lang w:eastAsia="ja-JP"/>
        </w:rPr>
        <w:t xml:space="preserve"> </w:t>
      </w:r>
      <w:r w:rsidRPr="005A49BD">
        <w:rPr>
          <w:rFonts w:eastAsia="ＭＳ 明朝" w:hint="eastAsia"/>
          <w:lang w:eastAsia="ja-JP"/>
        </w:rPr>
        <w:t>3</w:t>
      </w:r>
      <w:r>
        <w:rPr>
          <w:rFonts w:eastAsia="ＭＳ 明朝" w:hint="eastAsia"/>
          <w:lang w:eastAsia="ja-JP"/>
        </w:rPr>
        <w:t xml:space="preserve"> or </w:t>
      </w:r>
      <w:r w:rsidRPr="005A49BD">
        <w:rPr>
          <w:rFonts w:eastAsia="ＭＳ 明朝" w:hint="eastAsia"/>
          <w:lang w:eastAsia="ja-JP"/>
        </w:rPr>
        <w:t>5</w:t>
      </w:r>
      <w:r>
        <w:rPr>
          <w:rFonts w:eastAsia="ＭＳ 明朝" w:hint="eastAsia"/>
          <w:lang w:eastAsia="ja-JP"/>
        </w:rPr>
        <w:t>, hor_chroma_filter_idc shall not be equal to 2.</w:t>
      </w:r>
    </w:p>
    <w:p w14:paraId="353832CA" w14:textId="77777777" w:rsidR="005A49BD" w:rsidRPr="005A49BD" w:rsidRDefault="005A49BD" w:rsidP="005A49BD">
      <w:pPr>
        <w:rPr>
          <w:rFonts w:eastAsia="ＭＳ 明朝"/>
          <w:lang w:eastAsia="ja-JP"/>
        </w:rPr>
      </w:pPr>
      <w:r w:rsidRPr="00733CFD">
        <w:rPr>
          <w:b/>
        </w:rPr>
        <w:t>target</w:t>
      </w:r>
      <w:r>
        <w:rPr>
          <w:rFonts w:eastAsia="ＭＳ 明朝" w:hint="eastAsia"/>
          <w:b/>
          <w:lang w:eastAsia="ja-JP"/>
        </w:rPr>
        <w:t>_</w:t>
      </w:r>
      <w:r w:rsidRPr="00733CFD">
        <w:rPr>
          <w:b/>
        </w:rPr>
        <w:t>format_idc</w:t>
      </w:r>
      <w:r w:rsidRPr="00733CFD">
        <w:t xml:space="preserve"> </w:t>
      </w:r>
      <w:r>
        <w:rPr>
          <w:rFonts w:eastAsia="ＭＳ 明朝" w:hint="eastAsia"/>
          <w:lang w:eastAsia="ja-JP"/>
        </w:rPr>
        <w:t>indicates</w:t>
      </w:r>
      <w:r w:rsidRPr="00733CFD">
        <w:t xml:space="preserve"> the output </w:t>
      </w:r>
      <w:r w:rsidRPr="005A49BD">
        <w:rPr>
          <w:rFonts w:eastAsia="ＭＳ 明朝" w:hint="eastAsia"/>
          <w:lang w:eastAsia="ja-JP"/>
        </w:rPr>
        <w:t xml:space="preserve">sampling </w:t>
      </w:r>
      <w:r w:rsidRPr="00733CFD">
        <w:t xml:space="preserve">format of </w:t>
      </w:r>
      <w:r w:rsidRPr="005A49BD">
        <w:rPr>
          <w:rFonts w:eastAsia="ＭＳ 明朝" w:hint="eastAsia"/>
          <w:lang w:eastAsia="ja-JP"/>
        </w:rPr>
        <w:t xml:space="preserve">the </w:t>
      </w:r>
      <w:r w:rsidRPr="00733CFD">
        <w:t xml:space="preserve">chroma </w:t>
      </w:r>
      <w:r w:rsidRPr="005A49BD">
        <w:rPr>
          <w:rFonts w:eastAsia="ＭＳ 明朝" w:hint="eastAsia"/>
          <w:lang w:eastAsia="ja-JP"/>
        </w:rPr>
        <w:t>components</w:t>
      </w:r>
      <w:r>
        <w:t xml:space="preserve"> </w:t>
      </w:r>
      <w:r w:rsidRPr="005A49BD">
        <w:rPr>
          <w:rFonts w:eastAsia="ＭＳ 明朝" w:hint="eastAsia"/>
          <w:lang w:eastAsia="ja-JP"/>
        </w:rPr>
        <w:t>(i.e. the position of chroma components</w:t>
      </w:r>
      <w:r w:rsidRPr="00733CFD">
        <w:t xml:space="preserve"> relative to that of the luma </w:t>
      </w:r>
      <w:r w:rsidRPr="005A49BD">
        <w:rPr>
          <w:rFonts w:eastAsia="ＭＳ 明朝" w:hint="eastAsia"/>
          <w:lang w:eastAsia="ja-JP"/>
        </w:rPr>
        <w:t xml:space="preserve">components) after filtering. The sampling format indicated by each value of target_format_idc is defined in Table D-4.  </w:t>
      </w:r>
      <w:r>
        <w:t xml:space="preserve">[Ed. (JB): Awkward.  I’m not sure what exactly it is trying to say.] </w:t>
      </w:r>
      <w:r w:rsidRPr="00733CFD">
        <w:t xml:space="preserve"> The value of target_format_idc shall be in </w:t>
      </w:r>
      <w:r>
        <w:t>the range of 1 to 3, inclusive.</w:t>
      </w:r>
      <w:r>
        <w:rPr>
          <w:rFonts w:eastAsia="ＭＳ 明朝" w:hint="eastAsia"/>
          <w:lang w:eastAsia="ja-JP"/>
        </w:rPr>
        <w:t xml:space="preserve"> The value of target_format_idc shall not be equal to the value of chroma_format_idc.</w:t>
      </w:r>
      <w:r>
        <w:rPr>
          <w:rFonts w:eastAsia="ＭＳ 明朝"/>
          <w:lang w:eastAsia="ja-JP"/>
        </w:rPr>
        <w:t xml:space="preserve"> </w:t>
      </w:r>
    </w:p>
    <w:p w14:paraId="48014E8B" w14:textId="77777777" w:rsidR="005A49BD" w:rsidRPr="005A49BD" w:rsidRDefault="005A49BD" w:rsidP="005A49BD">
      <w:pPr>
        <w:rPr>
          <w:rFonts w:ascii="TimesNewRoman" w:eastAsia="ＭＳ 明朝" w:hAnsi="TimesNewRoman" w:cs="TimesNewRoman"/>
          <w:lang w:eastAsia="ja-JP"/>
        </w:rPr>
      </w:pPr>
      <w:r>
        <w:rPr>
          <w:rFonts w:ascii="TimesNewRoman" w:hAnsi="TimesNewRoman" w:cs="TimesNewRoman"/>
        </w:rPr>
        <w:t>Whe</w:t>
      </w:r>
      <w:r w:rsidRPr="005A49BD">
        <w:rPr>
          <w:rFonts w:ascii="TimesNewRoman" w:eastAsia="ＭＳ 明朝" w:hAnsi="TimesNewRoman" w:cs="TimesNewRoman" w:hint="eastAsia"/>
          <w:lang w:eastAsia="ja-JP"/>
        </w:rPr>
        <w:t xml:space="preserve">n </w:t>
      </w:r>
      <w:r>
        <w:rPr>
          <w:rFonts w:ascii="TimesNewRoman" w:hAnsi="TimesNewRoman" w:cs="TimesNewRoman"/>
        </w:rPr>
        <w:t xml:space="preserve">not present, the value of </w:t>
      </w:r>
      <w:r w:rsidRPr="005A49BD">
        <w:rPr>
          <w:rFonts w:ascii="TimesNewRoman" w:eastAsia="ＭＳ 明朝" w:hAnsi="TimesNewRoman" w:cs="TimesNewRoman" w:hint="eastAsia"/>
          <w:lang w:eastAsia="ja-JP"/>
        </w:rPr>
        <w:t>target_format_idc</w:t>
      </w:r>
      <w:r>
        <w:rPr>
          <w:rFonts w:ascii="TimesNewRoman" w:hAnsi="TimesNewRoman" w:cs="TimesNewRoman"/>
        </w:rPr>
        <w:t xml:space="preserve"> is inferred as follows:</w:t>
      </w:r>
    </w:p>
    <w:p w14:paraId="752EF832" w14:textId="77777777" w:rsidR="005A49BD" w:rsidRPr="005A49BD" w:rsidRDefault="005A49BD" w:rsidP="005A49BD">
      <w:pPr>
        <w:pStyle w:val="ListParagraph"/>
        <w:numPr>
          <w:ilvl w:val="0"/>
          <w:numId w:val="27"/>
        </w:numPr>
        <w:rPr>
          <w:rFonts w:eastAsia="ＭＳ 明朝"/>
          <w:lang w:val="en-US" w:eastAsia="ja-JP"/>
        </w:rPr>
      </w:pPr>
      <w:r w:rsidRPr="005A49BD">
        <w:rPr>
          <w:rFonts w:eastAsia="ＭＳ 明朝" w:hint="eastAsia"/>
          <w:lang w:val="en-US" w:eastAsia="ja-JP"/>
        </w:rPr>
        <w:t>If chroma_format_idc is equal to 1:</w:t>
      </w:r>
    </w:p>
    <w:p w14:paraId="25F47DDE" w14:textId="77777777" w:rsidR="005A49BD" w:rsidRPr="005A49BD" w:rsidRDefault="005A49BD" w:rsidP="005A49BD">
      <w:pPr>
        <w:pStyle w:val="ListParagraph"/>
        <w:numPr>
          <w:ilvl w:val="1"/>
          <w:numId w:val="27"/>
        </w:numPr>
        <w:rPr>
          <w:rFonts w:eastAsia="ＭＳ 明朝"/>
          <w:lang w:val="en-US" w:eastAsia="ja-JP"/>
        </w:rPr>
      </w:pPr>
      <w:r w:rsidRPr="005A49BD">
        <w:rPr>
          <w:rFonts w:eastAsia="ＭＳ 明朝" w:hint="eastAsia"/>
          <w:lang w:val="en-US" w:eastAsia="ja-JP"/>
        </w:rPr>
        <w:t xml:space="preserve"> If ver_chroma_filter_idc is equal to 2:</w:t>
      </w:r>
    </w:p>
    <w:p w14:paraId="2F8D701C" w14:textId="77777777" w:rsidR="005A49BD" w:rsidRPr="005A49BD" w:rsidRDefault="005A49BD" w:rsidP="005A49BD">
      <w:pPr>
        <w:pStyle w:val="ListParagraph"/>
        <w:numPr>
          <w:ilvl w:val="2"/>
          <w:numId w:val="27"/>
        </w:numPr>
        <w:rPr>
          <w:rFonts w:eastAsia="ＭＳ 明朝"/>
          <w:lang w:val="en-US" w:eastAsia="ja-JP"/>
        </w:rPr>
      </w:pPr>
      <w:r w:rsidRPr="005A49BD">
        <w:rPr>
          <w:rFonts w:eastAsia="ＭＳ 明朝" w:hint="eastAsia"/>
          <w:lang w:val="en-US" w:eastAsia="ja-JP"/>
        </w:rPr>
        <w:t>If hor_chroma_filter_idc is not equal to 2, the value of target_format_idc is inferred to be equal to 2.</w:t>
      </w:r>
    </w:p>
    <w:p w14:paraId="6012C06E" w14:textId="77777777" w:rsidR="005A49BD" w:rsidRPr="005A49BD" w:rsidRDefault="005A49BD" w:rsidP="005A49BD">
      <w:pPr>
        <w:pStyle w:val="ListParagraph"/>
        <w:numPr>
          <w:ilvl w:val="2"/>
          <w:numId w:val="27"/>
        </w:numPr>
        <w:rPr>
          <w:rFonts w:eastAsia="ＭＳ 明朝"/>
          <w:lang w:val="en-US" w:eastAsia="ja-JP"/>
        </w:rPr>
      </w:pPr>
      <w:r w:rsidRPr="005A49BD">
        <w:rPr>
          <w:rFonts w:eastAsia="ＭＳ 明朝" w:hint="eastAsia"/>
          <w:lang w:val="en-US" w:eastAsia="ja-JP"/>
        </w:rPr>
        <w:t>Otherwise (hor_chroma_filter_idc is equal to 2), the value of target_format_idc is inferred to be equal to 3.</w:t>
      </w:r>
    </w:p>
    <w:p w14:paraId="4A6D2922" w14:textId="77777777" w:rsidR="005A49BD" w:rsidRPr="005A49BD" w:rsidRDefault="005A49BD" w:rsidP="005A49BD">
      <w:pPr>
        <w:pStyle w:val="ListParagraph"/>
        <w:numPr>
          <w:ilvl w:val="0"/>
          <w:numId w:val="27"/>
        </w:numPr>
        <w:rPr>
          <w:rFonts w:eastAsia="ＭＳ 明朝"/>
          <w:lang w:val="en-US" w:eastAsia="ja-JP"/>
        </w:rPr>
      </w:pPr>
      <w:r w:rsidRPr="005A49BD">
        <w:rPr>
          <w:rFonts w:eastAsia="ＭＳ 明朝" w:hint="eastAsia"/>
          <w:lang w:val="en-US" w:eastAsia="ja-JP"/>
        </w:rPr>
        <w:t>Otherwise, if chroma_format_idc is equal to 2:</w:t>
      </w:r>
    </w:p>
    <w:p w14:paraId="58CFC9C7" w14:textId="77777777" w:rsidR="005A49BD" w:rsidRPr="005A49BD" w:rsidRDefault="005A49BD" w:rsidP="005A49BD">
      <w:pPr>
        <w:pStyle w:val="ListParagraph"/>
        <w:numPr>
          <w:ilvl w:val="1"/>
          <w:numId w:val="27"/>
        </w:numPr>
        <w:rPr>
          <w:rFonts w:eastAsia="ＭＳ 明朝"/>
          <w:lang w:val="en-US" w:eastAsia="ja-JP"/>
        </w:rPr>
      </w:pPr>
      <w:r w:rsidRPr="005A49BD">
        <w:rPr>
          <w:rFonts w:eastAsia="ＭＳ 明朝" w:hint="eastAsia"/>
          <w:lang w:val="en-US" w:eastAsia="ja-JP"/>
        </w:rPr>
        <w:t>If ver_chroma_filter_idc is equal to 2, the value of target_format_idc is inferred to be equal to 1.</w:t>
      </w:r>
    </w:p>
    <w:p w14:paraId="367CBB9F" w14:textId="77777777" w:rsidR="005A49BD" w:rsidRPr="005A49BD" w:rsidRDefault="005A49BD" w:rsidP="005A49BD">
      <w:pPr>
        <w:pStyle w:val="ListParagraph"/>
        <w:numPr>
          <w:ilvl w:val="1"/>
          <w:numId w:val="27"/>
        </w:numPr>
        <w:rPr>
          <w:rFonts w:eastAsia="ＭＳ 明朝"/>
          <w:lang w:val="en-US" w:eastAsia="ja-JP"/>
        </w:rPr>
      </w:pPr>
      <w:r w:rsidRPr="005A49BD">
        <w:rPr>
          <w:rFonts w:eastAsia="ＭＳ 明朝" w:hint="eastAsia"/>
          <w:lang w:val="en-US" w:eastAsia="ja-JP"/>
        </w:rPr>
        <w:t>Otherwise (ver_chroma_filter_idc is not equal to 2), the value of target_format_idc is inferred to be equal to 3.</w:t>
      </w:r>
    </w:p>
    <w:p w14:paraId="6A36A4EA" w14:textId="77777777" w:rsidR="005A49BD" w:rsidRPr="005A49BD" w:rsidRDefault="005A49BD" w:rsidP="005A49BD">
      <w:pPr>
        <w:pStyle w:val="ListParagraph"/>
        <w:numPr>
          <w:ilvl w:val="0"/>
          <w:numId w:val="27"/>
        </w:numPr>
        <w:rPr>
          <w:rFonts w:eastAsia="ＭＳ 明朝"/>
          <w:lang w:val="en-US" w:eastAsia="ja-JP"/>
        </w:rPr>
      </w:pPr>
      <w:r w:rsidRPr="005A49BD">
        <w:rPr>
          <w:rFonts w:eastAsia="ＭＳ 明朝" w:hint="eastAsia"/>
          <w:lang w:val="en-US" w:eastAsia="ja-JP"/>
        </w:rPr>
        <w:t>Otherwise, if chroma_format_idc is equal to 3:</w:t>
      </w:r>
    </w:p>
    <w:p w14:paraId="4D61A343" w14:textId="77777777" w:rsidR="005A49BD" w:rsidRPr="005A49BD" w:rsidRDefault="005A49BD" w:rsidP="005A49BD">
      <w:pPr>
        <w:pStyle w:val="ListParagraph"/>
        <w:numPr>
          <w:ilvl w:val="1"/>
          <w:numId w:val="27"/>
        </w:numPr>
        <w:rPr>
          <w:rFonts w:eastAsia="ＭＳ 明朝"/>
          <w:lang w:val="en-US" w:eastAsia="ja-JP"/>
        </w:rPr>
      </w:pPr>
      <w:r w:rsidRPr="005A49BD">
        <w:rPr>
          <w:rFonts w:eastAsia="ＭＳ 明朝" w:hint="eastAsia"/>
          <w:lang w:val="en-US" w:eastAsia="ja-JP"/>
        </w:rPr>
        <w:t>If ver_chroma_filter_idc is equal to 2, the value of target_format_idc is inferred to be equal to 1.</w:t>
      </w:r>
    </w:p>
    <w:p w14:paraId="35C11DA7" w14:textId="77777777" w:rsidR="005A49BD" w:rsidRPr="005A49BD" w:rsidRDefault="005A49BD" w:rsidP="005A49BD">
      <w:pPr>
        <w:pStyle w:val="ListParagraph"/>
        <w:numPr>
          <w:ilvl w:val="1"/>
          <w:numId w:val="27"/>
        </w:numPr>
        <w:rPr>
          <w:rFonts w:eastAsia="ＭＳ 明朝"/>
          <w:lang w:val="en-US" w:eastAsia="ja-JP"/>
        </w:rPr>
      </w:pPr>
      <w:r w:rsidRPr="005A49BD">
        <w:rPr>
          <w:rFonts w:eastAsia="ＭＳ 明朝" w:hint="eastAsia"/>
          <w:lang w:val="en-US" w:eastAsia="ja-JP"/>
        </w:rPr>
        <w:t>Otherwise (ver_chroma_filter_idc is not equal to 2), the value of target_format_idc is inferred to be equal to 2.</w:t>
      </w:r>
    </w:p>
    <w:p w14:paraId="4C9B611D" w14:textId="77777777" w:rsidR="005A49BD" w:rsidRPr="005A49BD" w:rsidRDefault="005A49BD" w:rsidP="005A49BD">
      <w:pPr>
        <w:rPr>
          <w:rFonts w:eastAsia="ＭＳ 明朝"/>
          <w:lang w:eastAsia="ja-JP"/>
        </w:rPr>
      </w:pPr>
      <w:r>
        <w:rPr>
          <w:rFonts w:eastAsia="ＭＳ 明朝" w:hint="eastAsia"/>
          <w:lang w:eastAsia="ja-JP"/>
        </w:rPr>
        <w:t xml:space="preserve">When </w:t>
      </w:r>
      <w:r w:rsidRPr="00C81216">
        <w:t xml:space="preserve">chroma_format_idc </w:t>
      </w:r>
      <w:r w:rsidRPr="005A49BD">
        <w:rPr>
          <w:rFonts w:eastAsia="ＭＳ 明朝" w:hint="eastAsia"/>
          <w:lang w:eastAsia="ja-JP"/>
        </w:rPr>
        <w:t xml:space="preserve">is equal to 2 or 3 </w:t>
      </w:r>
      <w:r>
        <w:rPr>
          <w:rFonts w:eastAsia="ＭＳ 明朝" w:hint="eastAsia"/>
          <w:lang w:eastAsia="ja-JP"/>
        </w:rPr>
        <w:t>and target_</w:t>
      </w:r>
      <w:r>
        <w:t xml:space="preserve">format_idc </w:t>
      </w:r>
      <w:r w:rsidRPr="005A49BD">
        <w:rPr>
          <w:rFonts w:eastAsia="ＭＳ 明朝" w:hint="eastAsia"/>
          <w:lang w:eastAsia="ja-JP"/>
        </w:rPr>
        <w:t>is</w:t>
      </w:r>
      <w:r>
        <w:rPr>
          <w:rFonts w:eastAsia="ＭＳ 明朝" w:hint="eastAsia"/>
          <w:lang w:eastAsia="ja-JP"/>
        </w:rPr>
        <w:t xml:space="preserve"> </w:t>
      </w:r>
      <w:r w:rsidRPr="001F49DC">
        <w:rPr>
          <w:rFonts w:eastAsia="ＭＳ 明朝" w:hint="eastAsia"/>
          <w:lang w:eastAsia="ja-JP"/>
        </w:rPr>
        <w:t xml:space="preserve">equal to </w:t>
      </w:r>
      <w:r w:rsidRPr="005A49BD">
        <w:rPr>
          <w:rFonts w:eastAsia="ＭＳ 明朝" w:hint="eastAsia"/>
          <w:lang w:eastAsia="ja-JP"/>
        </w:rPr>
        <w:t>2 or 3</w:t>
      </w:r>
      <w:r>
        <w:rPr>
          <w:rFonts w:eastAsia="ＭＳ 明朝" w:hint="eastAsia"/>
          <w:lang w:eastAsia="ja-JP"/>
        </w:rPr>
        <w:t>, ver_chroma_filter_idc shall be equal to 0.</w:t>
      </w:r>
    </w:p>
    <w:p w14:paraId="7FE98061" w14:textId="77777777" w:rsidR="005A49BD" w:rsidRDefault="005A49BD" w:rsidP="005A49BD">
      <w:pPr>
        <w:pStyle w:val="CommentText"/>
        <w:rPr>
          <w:rFonts w:eastAsia="ＭＳ 明朝"/>
          <w:lang w:eastAsia="ja-JP"/>
        </w:rPr>
      </w:pPr>
      <w:r>
        <w:rPr>
          <w:rFonts w:eastAsia="ＭＳ 明朝" w:hint="eastAsia"/>
          <w:lang w:eastAsia="ja-JP"/>
        </w:rPr>
        <w:t xml:space="preserve">When </w:t>
      </w:r>
      <w:r w:rsidRPr="00C81216">
        <w:t xml:space="preserve">chroma_format_idc </w:t>
      </w:r>
      <w:r w:rsidRPr="005A49BD">
        <w:rPr>
          <w:rFonts w:eastAsia="ＭＳ 明朝" w:hint="eastAsia"/>
          <w:lang w:eastAsia="ja-JP"/>
        </w:rPr>
        <w:t xml:space="preserve">is equal to 1 or 2 </w:t>
      </w:r>
      <w:r>
        <w:rPr>
          <w:rFonts w:eastAsia="ＭＳ 明朝" w:hint="eastAsia"/>
          <w:lang w:eastAsia="ja-JP"/>
        </w:rPr>
        <w:t>and target_</w:t>
      </w:r>
      <w:r>
        <w:t xml:space="preserve">format_idc </w:t>
      </w:r>
      <w:r>
        <w:rPr>
          <w:rFonts w:eastAsia="ＭＳ 明朝" w:hint="eastAsia"/>
          <w:lang w:eastAsia="ja-JP"/>
        </w:rPr>
        <w:t xml:space="preserve">is </w:t>
      </w:r>
      <w:r w:rsidRPr="001F49DC">
        <w:rPr>
          <w:rFonts w:eastAsia="ＭＳ 明朝" w:hint="eastAsia"/>
          <w:lang w:eastAsia="ja-JP"/>
        </w:rPr>
        <w:t xml:space="preserve">equal to </w:t>
      </w:r>
      <w:r w:rsidRPr="005A49BD">
        <w:rPr>
          <w:rFonts w:eastAsia="ＭＳ 明朝" w:hint="eastAsia"/>
          <w:lang w:eastAsia="ja-JP"/>
        </w:rPr>
        <w:t>1 or 2</w:t>
      </w:r>
      <w:r>
        <w:rPr>
          <w:rFonts w:eastAsia="ＭＳ 明朝" w:hint="eastAsia"/>
          <w:lang w:eastAsia="ja-JP"/>
        </w:rPr>
        <w:t>, hor_chroma_filter_idc shall be equal to 0.</w:t>
      </w:r>
    </w:p>
    <w:p w14:paraId="3BEF0A31" w14:textId="77777777" w:rsidR="005A49BD" w:rsidRDefault="005A49BD" w:rsidP="005A49BD">
      <w:pPr>
        <w:pStyle w:val="CommentText"/>
        <w:jc w:val="center"/>
        <w:rPr>
          <w:rFonts w:eastAsia="ＭＳ 明朝"/>
          <w:lang w:eastAsia="ja-JP"/>
        </w:rPr>
      </w:pPr>
      <w:r>
        <w:rPr>
          <w:rFonts w:eastAsia="ＭＳ 明朝" w:hint="eastAsia"/>
          <w:lang w:eastAsia="ja-JP"/>
        </w:rPr>
        <w:t>Table D-4 Chroma sampling format indicated by target_format_idc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4"/>
      </w:tblGrid>
      <w:tr w:rsidR="005A49BD" w14:paraId="649D3EB9" w14:textId="77777777" w:rsidTr="005A49BD">
        <w:trPr>
          <w:jc w:val="center"/>
        </w:trPr>
        <w:tc>
          <w:tcPr>
            <w:tcW w:w="2324" w:type="dxa"/>
            <w:shd w:val="clear" w:color="auto" w:fill="auto"/>
            <w:vAlign w:val="center"/>
          </w:tcPr>
          <w:p w14:paraId="5C66C481" w14:textId="77777777" w:rsidR="005A49BD" w:rsidRPr="005A49BD" w:rsidRDefault="005A49BD" w:rsidP="005A49BD">
            <w:pPr>
              <w:pStyle w:val="CommentText"/>
              <w:jc w:val="center"/>
              <w:rPr>
                <w:rFonts w:eastAsia="ＭＳ 明朝"/>
                <w:lang w:eastAsia="ja-JP"/>
              </w:rPr>
            </w:pPr>
            <w:r w:rsidRPr="005A49BD">
              <w:rPr>
                <w:rFonts w:eastAsia="ＭＳ 明朝" w:hint="eastAsia"/>
                <w:lang w:eastAsia="ja-JP"/>
              </w:rPr>
              <w:t>target_format_idc</w:t>
            </w:r>
          </w:p>
        </w:tc>
        <w:tc>
          <w:tcPr>
            <w:tcW w:w="2324" w:type="dxa"/>
            <w:shd w:val="clear" w:color="auto" w:fill="auto"/>
            <w:vAlign w:val="center"/>
          </w:tcPr>
          <w:p w14:paraId="6D8D665F" w14:textId="77777777" w:rsidR="005A49BD" w:rsidRPr="005A49BD" w:rsidRDefault="005A49BD" w:rsidP="005A49BD">
            <w:pPr>
              <w:pStyle w:val="CommentText"/>
              <w:jc w:val="center"/>
              <w:rPr>
                <w:rFonts w:eastAsia="ＭＳ 明朝"/>
                <w:lang w:eastAsia="ja-JP"/>
              </w:rPr>
            </w:pPr>
            <w:r w:rsidRPr="005A49BD">
              <w:rPr>
                <w:rFonts w:eastAsia="ＭＳ 明朝" w:hint="eastAsia"/>
                <w:lang w:eastAsia="ja-JP"/>
              </w:rPr>
              <w:t>Chroma sampling format</w:t>
            </w:r>
          </w:p>
        </w:tc>
      </w:tr>
      <w:tr w:rsidR="005A49BD" w14:paraId="3707F2C6" w14:textId="77777777" w:rsidTr="005A49BD">
        <w:trPr>
          <w:jc w:val="center"/>
        </w:trPr>
        <w:tc>
          <w:tcPr>
            <w:tcW w:w="2324" w:type="dxa"/>
            <w:shd w:val="clear" w:color="auto" w:fill="auto"/>
            <w:vAlign w:val="center"/>
          </w:tcPr>
          <w:p w14:paraId="7F7C34EA" w14:textId="77777777" w:rsidR="005A49BD" w:rsidRPr="005A49BD" w:rsidRDefault="005A49BD" w:rsidP="005A49BD">
            <w:pPr>
              <w:pStyle w:val="CommentText"/>
              <w:jc w:val="center"/>
              <w:rPr>
                <w:rFonts w:eastAsia="ＭＳ 明朝"/>
                <w:lang w:eastAsia="ja-JP"/>
              </w:rPr>
            </w:pPr>
            <w:r w:rsidRPr="005A49BD">
              <w:rPr>
                <w:rFonts w:eastAsia="ＭＳ 明朝" w:hint="eastAsia"/>
                <w:lang w:eastAsia="ja-JP"/>
              </w:rPr>
              <w:t>1</w:t>
            </w:r>
          </w:p>
        </w:tc>
        <w:tc>
          <w:tcPr>
            <w:tcW w:w="2324" w:type="dxa"/>
            <w:shd w:val="clear" w:color="auto" w:fill="auto"/>
            <w:vAlign w:val="center"/>
          </w:tcPr>
          <w:p w14:paraId="5B0702EC" w14:textId="77777777" w:rsidR="005A49BD" w:rsidRPr="005A49BD" w:rsidRDefault="005A49BD" w:rsidP="005A49BD">
            <w:pPr>
              <w:pStyle w:val="CommentText"/>
              <w:jc w:val="center"/>
              <w:rPr>
                <w:rFonts w:eastAsia="ＭＳ 明朝"/>
                <w:lang w:eastAsia="ja-JP"/>
              </w:rPr>
            </w:pPr>
            <w:r w:rsidRPr="005A49BD">
              <w:rPr>
                <w:rFonts w:eastAsia="ＭＳ 明朝" w:hint="eastAsia"/>
                <w:lang w:eastAsia="ja-JP"/>
              </w:rPr>
              <w:t>4:2:0</w:t>
            </w:r>
          </w:p>
        </w:tc>
      </w:tr>
      <w:tr w:rsidR="005A49BD" w14:paraId="52FDCEB7" w14:textId="77777777" w:rsidTr="005A49BD">
        <w:trPr>
          <w:jc w:val="center"/>
        </w:trPr>
        <w:tc>
          <w:tcPr>
            <w:tcW w:w="2324" w:type="dxa"/>
            <w:shd w:val="clear" w:color="auto" w:fill="auto"/>
            <w:vAlign w:val="center"/>
          </w:tcPr>
          <w:p w14:paraId="46F96401" w14:textId="77777777" w:rsidR="005A49BD" w:rsidRPr="005A49BD" w:rsidRDefault="005A49BD" w:rsidP="005A49BD">
            <w:pPr>
              <w:pStyle w:val="CommentText"/>
              <w:jc w:val="center"/>
              <w:rPr>
                <w:rFonts w:eastAsia="ＭＳ 明朝"/>
                <w:lang w:eastAsia="ja-JP"/>
              </w:rPr>
            </w:pPr>
            <w:r w:rsidRPr="005A49BD">
              <w:rPr>
                <w:rFonts w:eastAsia="ＭＳ 明朝" w:hint="eastAsia"/>
                <w:lang w:eastAsia="ja-JP"/>
              </w:rPr>
              <w:t>2</w:t>
            </w:r>
          </w:p>
        </w:tc>
        <w:tc>
          <w:tcPr>
            <w:tcW w:w="2324" w:type="dxa"/>
            <w:shd w:val="clear" w:color="auto" w:fill="auto"/>
            <w:vAlign w:val="center"/>
          </w:tcPr>
          <w:p w14:paraId="687E5E8A" w14:textId="77777777" w:rsidR="005A49BD" w:rsidRPr="005A49BD" w:rsidRDefault="005A49BD" w:rsidP="005A49BD">
            <w:pPr>
              <w:pStyle w:val="CommentText"/>
              <w:jc w:val="center"/>
              <w:rPr>
                <w:rFonts w:eastAsia="ＭＳ 明朝"/>
                <w:lang w:eastAsia="ja-JP"/>
              </w:rPr>
            </w:pPr>
            <w:r w:rsidRPr="005A49BD">
              <w:rPr>
                <w:rFonts w:eastAsia="ＭＳ 明朝" w:hint="eastAsia"/>
                <w:lang w:eastAsia="ja-JP"/>
              </w:rPr>
              <w:t>4:2:2</w:t>
            </w:r>
          </w:p>
        </w:tc>
      </w:tr>
      <w:tr w:rsidR="005A49BD" w14:paraId="568C1239" w14:textId="77777777" w:rsidTr="005A49BD">
        <w:trPr>
          <w:jc w:val="center"/>
        </w:trPr>
        <w:tc>
          <w:tcPr>
            <w:tcW w:w="2324" w:type="dxa"/>
            <w:shd w:val="clear" w:color="auto" w:fill="auto"/>
            <w:vAlign w:val="center"/>
          </w:tcPr>
          <w:p w14:paraId="6DF0229C" w14:textId="77777777" w:rsidR="005A49BD" w:rsidRPr="005A49BD" w:rsidRDefault="005A49BD" w:rsidP="005A49BD">
            <w:pPr>
              <w:pStyle w:val="CommentText"/>
              <w:jc w:val="center"/>
              <w:rPr>
                <w:rFonts w:eastAsia="ＭＳ 明朝"/>
                <w:lang w:eastAsia="ja-JP"/>
              </w:rPr>
            </w:pPr>
            <w:r w:rsidRPr="005A49BD">
              <w:rPr>
                <w:rFonts w:eastAsia="ＭＳ 明朝" w:hint="eastAsia"/>
                <w:lang w:eastAsia="ja-JP"/>
              </w:rPr>
              <w:t>3</w:t>
            </w:r>
          </w:p>
        </w:tc>
        <w:tc>
          <w:tcPr>
            <w:tcW w:w="2324" w:type="dxa"/>
            <w:shd w:val="clear" w:color="auto" w:fill="auto"/>
            <w:vAlign w:val="center"/>
          </w:tcPr>
          <w:p w14:paraId="306CBC99" w14:textId="77777777" w:rsidR="005A49BD" w:rsidRPr="005A49BD" w:rsidRDefault="005A49BD" w:rsidP="005A49BD">
            <w:pPr>
              <w:pStyle w:val="CommentText"/>
              <w:jc w:val="center"/>
              <w:rPr>
                <w:rFonts w:eastAsia="ＭＳ 明朝"/>
                <w:lang w:eastAsia="ja-JP"/>
              </w:rPr>
            </w:pPr>
            <w:r w:rsidRPr="005A49BD">
              <w:rPr>
                <w:rFonts w:eastAsia="ＭＳ 明朝" w:hint="eastAsia"/>
                <w:lang w:eastAsia="ja-JP"/>
              </w:rPr>
              <w:t>4:4:4</w:t>
            </w:r>
          </w:p>
        </w:tc>
      </w:tr>
    </w:tbl>
    <w:p w14:paraId="56A3E9F9" w14:textId="77777777" w:rsidR="005A49BD" w:rsidRDefault="005A49BD" w:rsidP="005A49BD">
      <w:pPr>
        <w:pStyle w:val="CommentText"/>
        <w:jc w:val="center"/>
        <w:rPr>
          <w:rFonts w:eastAsia="ＭＳ 明朝"/>
          <w:lang w:eastAsia="ja-JP"/>
        </w:rPr>
      </w:pPr>
    </w:p>
    <w:p w14:paraId="6953EA6B" w14:textId="77777777" w:rsidR="005A49BD" w:rsidRPr="0078481F" w:rsidRDefault="005A49BD" w:rsidP="005A49BD">
      <w:pPr>
        <w:pStyle w:val="CommentText"/>
        <w:ind w:leftChars="100" w:left="220"/>
        <w:rPr>
          <w:rFonts w:eastAsia="ＭＳ 明朝"/>
          <w:sz w:val="18"/>
          <w:lang w:eastAsia="ja-JP"/>
        </w:rPr>
      </w:pPr>
      <w:r w:rsidRPr="005A49BD">
        <w:rPr>
          <w:rFonts w:eastAsia="ＭＳ 明朝" w:hint="eastAsia"/>
          <w:sz w:val="18"/>
          <w:lang w:eastAsia="ja-JP"/>
        </w:rPr>
        <w:t>NOTE2</w:t>
      </w:r>
      <w:r w:rsidRPr="00741AB7">
        <w:rPr>
          <w:sz w:val="16"/>
          <w:szCs w:val="18"/>
          <w:lang w:val="en-CA"/>
        </w:rPr>
        <w:t> </w:t>
      </w:r>
      <w:r w:rsidRPr="00A3122B">
        <w:rPr>
          <w:sz w:val="18"/>
          <w:szCs w:val="18"/>
          <w:lang w:val="en-CA"/>
        </w:rPr>
        <w:t>–</w:t>
      </w:r>
      <w:r w:rsidRPr="005A49BD">
        <w:rPr>
          <w:rFonts w:eastAsia="ＭＳ 明朝" w:hint="eastAsia"/>
          <w:sz w:val="18"/>
          <w:szCs w:val="18"/>
          <w:lang w:val="en-CA" w:eastAsia="ja-JP"/>
        </w:rPr>
        <w:t xml:space="preserve"> </w:t>
      </w:r>
      <w:r w:rsidRPr="005A49BD">
        <w:rPr>
          <w:rFonts w:eastAsia="ＭＳ 明朝" w:hint="eastAsia"/>
          <w:sz w:val="18"/>
          <w:lang w:eastAsia="ja-JP"/>
        </w:rPr>
        <w:t>The logic associating sampling formats to numeric values of target_format_idc is the same as the one used to associate sampling formats to numeric values of</w:t>
      </w:r>
      <w:r w:rsidRPr="0078481F">
        <w:rPr>
          <w:sz w:val="18"/>
        </w:rPr>
        <w:t xml:space="preserve"> chroma_format_idc</w:t>
      </w:r>
      <w:r w:rsidRPr="005A49BD">
        <w:rPr>
          <w:rFonts w:eastAsia="ＭＳ 明朝" w:hint="eastAsia"/>
          <w:sz w:val="18"/>
          <w:lang w:eastAsia="ja-JP"/>
        </w:rPr>
        <w:t xml:space="preserve">, described </w:t>
      </w:r>
      <w:r w:rsidRPr="0078481F">
        <w:rPr>
          <w:sz w:val="18"/>
        </w:rPr>
        <w:t>in subclause 6.2.</w:t>
      </w:r>
    </w:p>
    <w:p w14:paraId="5354F977" w14:textId="77777777" w:rsidR="005A49BD" w:rsidDel="000D66F5" w:rsidRDefault="005A49BD" w:rsidP="005A49BD">
      <w:pPr>
        <w:pStyle w:val="CommentText"/>
        <w:rPr>
          <w:rFonts w:eastAsia="ＭＳ 明朝"/>
          <w:lang w:val="en-US" w:eastAsia="ja-JP"/>
        </w:rPr>
      </w:pPr>
      <w:r w:rsidDel="000D66F5">
        <w:rPr>
          <w:rFonts w:eastAsia="ＭＳ 明朝" w:hint="eastAsia"/>
          <w:lang w:val="en-US" w:eastAsia="ja-JP"/>
        </w:rPr>
        <w:t>The variable upsamplingFlag is derived as follows:</w:t>
      </w:r>
    </w:p>
    <w:p w14:paraId="7DF327F6" w14:textId="77777777" w:rsidR="005A49BD" w:rsidRPr="005A49BD" w:rsidDel="000D66F5" w:rsidRDefault="005A49BD" w:rsidP="005A49BD">
      <w:pPr>
        <w:pStyle w:val="ListParagraph"/>
        <w:numPr>
          <w:ilvl w:val="0"/>
          <w:numId w:val="27"/>
        </w:numPr>
        <w:rPr>
          <w:rFonts w:eastAsia="ＭＳ 明朝"/>
          <w:lang w:val="en-US" w:eastAsia="ja-JP"/>
        </w:rPr>
      </w:pPr>
      <w:r w:rsidRPr="005A49BD" w:rsidDel="000D66F5">
        <w:rPr>
          <w:rFonts w:eastAsia="ＭＳ 明朝" w:hint="eastAsia"/>
          <w:lang w:val="en-US" w:eastAsia="ja-JP"/>
        </w:rPr>
        <w:t>If chroma_format_idc is greater than target_format_idc, upsamplingFlag is set equal to 0.</w:t>
      </w:r>
    </w:p>
    <w:p w14:paraId="7451117C" w14:textId="77777777" w:rsidR="005A49BD" w:rsidRPr="005A49BD" w:rsidDel="000D66F5" w:rsidRDefault="005A49BD" w:rsidP="005A49BD">
      <w:pPr>
        <w:pStyle w:val="ListParagraph"/>
        <w:numPr>
          <w:ilvl w:val="0"/>
          <w:numId w:val="27"/>
        </w:numPr>
        <w:rPr>
          <w:rFonts w:eastAsia="ＭＳ 明朝"/>
          <w:lang w:val="en-US" w:eastAsia="ja-JP"/>
        </w:rPr>
      </w:pPr>
      <w:r w:rsidRPr="005A49BD" w:rsidDel="000D66F5">
        <w:rPr>
          <w:rFonts w:eastAsia="ＭＳ 明朝" w:hint="eastAsia"/>
          <w:lang w:val="en-US" w:eastAsia="ja-JP"/>
        </w:rPr>
        <w:t>Otherwise (chroma_format_idc is less than target_format_idc), upsamplingFlag is set equal to 1.</w:t>
      </w:r>
    </w:p>
    <w:p w14:paraId="6518AB78" w14:textId="77777777" w:rsidR="005A49BD" w:rsidRPr="005A49BD" w:rsidRDefault="005A49BD" w:rsidP="005A49BD">
      <w:pPr>
        <w:rPr>
          <w:rFonts w:eastAsia="ＭＳ 明朝"/>
          <w:lang w:eastAsia="ja-JP"/>
        </w:rPr>
      </w:pPr>
      <w:r w:rsidRPr="00733CFD">
        <w:rPr>
          <w:b/>
        </w:rPr>
        <w:t>num_vertical_filters</w:t>
      </w:r>
      <w:r w:rsidRPr="00733CFD">
        <w:t xml:space="preserve"> specifies the number of filters </w:t>
      </w:r>
      <w:r w:rsidRPr="005A49BD">
        <w:rPr>
          <w:rFonts w:eastAsia="ＭＳ 明朝" w:hint="eastAsia"/>
          <w:lang w:eastAsia="ja-JP"/>
        </w:rPr>
        <w:t>signalled</w:t>
      </w:r>
      <w:r w:rsidRPr="00733CFD">
        <w:t xml:space="preserve"> for chroma </w:t>
      </w:r>
      <w:r w:rsidRPr="005A49BD">
        <w:rPr>
          <w:rFonts w:eastAsia="ＭＳ 明朝" w:hint="eastAsia"/>
          <w:lang w:eastAsia="ja-JP"/>
        </w:rPr>
        <w:t>downsampling and upsampling</w:t>
      </w:r>
      <w:r w:rsidRPr="00733CFD">
        <w:t xml:space="preserve"> in the vertical direction. </w:t>
      </w:r>
      <w:r w:rsidRPr="005A49BD">
        <w:rPr>
          <w:rFonts w:eastAsia="ＭＳ 明朝" w:hint="eastAsia"/>
          <w:lang w:eastAsia="ja-JP"/>
        </w:rPr>
        <w:t xml:space="preserve">When </w:t>
      </w:r>
      <w:r w:rsidRPr="005A49BD">
        <w:rPr>
          <w:rFonts w:eastAsia="ＭＳ 明朝"/>
          <w:lang w:eastAsia="ja-JP"/>
        </w:rPr>
        <w:t xml:space="preserve">ver_chroma_filter_idc </w:t>
      </w:r>
      <w:r w:rsidRPr="005A49BD">
        <w:rPr>
          <w:rFonts w:eastAsia="ＭＳ 明朝" w:hint="eastAsia"/>
          <w:lang w:eastAsia="ja-JP"/>
        </w:rPr>
        <w:t>is equal to 1, t</w:t>
      </w:r>
      <w:r w:rsidRPr="00733CFD">
        <w:t xml:space="preserve">he value of num_vertical_filters </w:t>
      </w:r>
      <w:r w:rsidRPr="005A49BD">
        <w:rPr>
          <w:rFonts w:eastAsia="ＭＳ 明朝" w:hint="eastAsia"/>
          <w:lang w:eastAsia="ja-JP"/>
        </w:rPr>
        <w:t>shall</w:t>
      </w:r>
      <w:r w:rsidRPr="005A49BD">
        <w:rPr>
          <w:rFonts w:eastAsia="ＭＳ 明朝"/>
          <w:lang w:eastAsia="ja-JP"/>
        </w:rPr>
        <w:t xml:space="preserve"> </w:t>
      </w:r>
      <w:r w:rsidRPr="005A49BD">
        <w:rPr>
          <w:rFonts w:eastAsia="ＭＳ 明朝" w:hint="eastAsia"/>
          <w:lang w:eastAsia="ja-JP"/>
        </w:rPr>
        <w:t>follow the constraints</w:t>
      </w:r>
      <w:r w:rsidRPr="005A49BD">
        <w:rPr>
          <w:rFonts w:eastAsia="ＭＳ 明朝"/>
          <w:lang w:eastAsia="ja-JP"/>
        </w:rPr>
        <w:t xml:space="preserve"> indicated in </w:t>
      </w:r>
      <w:r>
        <w:fldChar w:fldCharType="begin"/>
      </w:r>
      <w:r>
        <w:instrText xml:space="preserve"> REF _Ref371699508 \h </w:instrText>
      </w:r>
      <w:r>
        <w:fldChar w:fldCharType="separate"/>
      </w:r>
      <w:r>
        <w:rPr>
          <w:b/>
        </w:rPr>
        <w:t>Error! Reference source not found.</w:t>
      </w:r>
      <w:r>
        <w:fldChar w:fldCharType="end"/>
      </w:r>
      <w:r>
        <w:t xml:space="preserve">, determined by the values of </w:t>
      </w:r>
      <w:r w:rsidRPr="005A49BD">
        <w:rPr>
          <w:rFonts w:eastAsia="ＭＳ 明朝" w:hint="eastAsia"/>
          <w:lang w:eastAsia="ja-JP"/>
        </w:rPr>
        <w:t>chroma</w:t>
      </w:r>
      <w:r>
        <w:t>SampleLocType and ver_filterin</w:t>
      </w:r>
      <w:r w:rsidRPr="005A49BD">
        <w:rPr>
          <w:rFonts w:eastAsia="ＭＳ 明朝" w:hint="eastAsia"/>
          <w:lang w:eastAsia="ja-JP"/>
        </w:rPr>
        <w:t>g</w:t>
      </w:r>
      <w:r>
        <w:t xml:space="preserve">_field_processing_flag. </w:t>
      </w:r>
    </w:p>
    <w:p w14:paraId="7E770A4F" w14:textId="77777777" w:rsidR="005A49BD" w:rsidRPr="005A49BD" w:rsidRDefault="005A49BD" w:rsidP="005A49BD">
      <w:pPr>
        <w:jc w:val="center"/>
        <w:rPr>
          <w:rFonts w:eastAsia="ＭＳ 明朝"/>
          <w:b/>
          <w:lang w:eastAsia="ja-JP"/>
        </w:rPr>
      </w:pPr>
      <w:r w:rsidRPr="005A49BD">
        <w:rPr>
          <w:rFonts w:eastAsia="ＭＳ 明朝" w:hint="eastAsia"/>
          <w:b/>
          <w:lang w:eastAsia="ja-JP"/>
        </w:rPr>
        <w:t>Table D-5 constraints on the value of num_vertical_filters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3332"/>
        <w:gridCol w:w="3458"/>
      </w:tblGrid>
      <w:tr w:rsidR="005A49BD" w14:paraId="2C04F4B8" w14:textId="77777777" w:rsidTr="005A49BD">
        <w:trPr>
          <w:jc w:val="center"/>
        </w:trPr>
        <w:tc>
          <w:tcPr>
            <w:tcW w:w="5329" w:type="dxa"/>
            <w:gridSpan w:val="2"/>
            <w:shd w:val="clear" w:color="auto" w:fill="auto"/>
          </w:tcPr>
          <w:p w14:paraId="37D3723C" w14:textId="77777777" w:rsidR="005A49BD" w:rsidRPr="005A49BD" w:rsidRDefault="005A49BD" w:rsidP="005A49BD">
            <w:pPr>
              <w:rPr>
                <w:rFonts w:eastAsia="ＭＳ 明朝"/>
                <w:lang w:eastAsia="ja-JP"/>
              </w:rPr>
            </w:pPr>
            <w:r w:rsidRPr="005A49BD">
              <w:rPr>
                <w:rFonts w:eastAsia="ＭＳ 明朝" w:hint="eastAsia"/>
                <w:lang w:eastAsia="ja-JP"/>
              </w:rPr>
              <w:t>Conditions</w:t>
            </w:r>
          </w:p>
        </w:tc>
        <w:tc>
          <w:tcPr>
            <w:tcW w:w="3458" w:type="dxa"/>
            <w:vMerge w:val="restart"/>
            <w:shd w:val="clear" w:color="auto" w:fill="auto"/>
            <w:vAlign w:val="center"/>
          </w:tcPr>
          <w:p w14:paraId="45D23340" w14:textId="77777777" w:rsidR="005A49BD" w:rsidRPr="005A49BD" w:rsidRDefault="005A49BD" w:rsidP="005A49BD">
            <w:pPr>
              <w:rPr>
                <w:rFonts w:eastAsia="ＭＳ 明朝"/>
                <w:lang w:eastAsia="ja-JP"/>
              </w:rPr>
            </w:pPr>
            <w:r w:rsidRPr="005A49BD">
              <w:rPr>
                <w:rFonts w:eastAsia="ＭＳ 明朝" w:hint="eastAsia"/>
                <w:lang w:eastAsia="ja-JP"/>
              </w:rPr>
              <w:t>mandatory value of num_vertical_filters</w:t>
            </w:r>
          </w:p>
        </w:tc>
      </w:tr>
      <w:tr w:rsidR="005A49BD" w14:paraId="1C4E3EDF" w14:textId="77777777" w:rsidTr="005A49BD">
        <w:trPr>
          <w:jc w:val="center"/>
        </w:trPr>
        <w:tc>
          <w:tcPr>
            <w:tcW w:w="2211" w:type="dxa"/>
            <w:shd w:val="clear" w:color="auto" w:fill="auto"/>
          </w:tcPr>
          <w:p w14:paraId="552D01D9" w14:textId="77777777" w:rsidR="005A49BD" w:rsidRPr="005A49BD" w:rsidRDefault="005A49BD" w:rsidP="005A49BD">
            <w:pPr>
              <w:rPr>
                <w:rFonts w:eastAsia="ＭＳ 明朝"/>
                <w:lang w:eastAsia="ja-JP"/>
              </w:rPr>
            </w:pPr>
            <w:r w:rsidRPr="005A49BD">
              <w:rPr>
                <w:rFonts w:eastAsia="ＭＳ 明朝" w:hint="eastAsia"/>
                <w:lang w:eastAsia="ja-JP"/>
              </w:rPr>
              <w:t>chromaSample</w:t>
            </w:r>
            <w:r w:rsidRPr="005A49BD">
              <w:rPr>
                <w:rFonts w:eastAsia="ＭＳ 明朝"/>
                <w:lang w:eastAsia="ja-JP"/>
              </w:rPr>
              <w:t>Loc</w:t>
            </w:r>
            <w:r w:rsidRPr="005A49BD">
              <w:rPr>
                <w:rFonts w:eastAsia="ＭＳ 明朝" w:hint="eastAsia"/>
                <w:lang w:eastAsia="ja-JP"/>
              </w:rPr>
              <w:t>Type</w:t>
            </w:r>
          </w:p>
        </w:tc>
        <w:tc>
          <w:tcPr>
            <w:tcW w:w="3118" w:type="dxa"/>
            <w:shd w:val="clear" w:color="auto" w:fill="auto"/>
          </w:tcPr>
          <w:p w14:paraId="3AACB4DA" w14:textId="77777777" w:rsidR="005A49BD" w:rsidRPr="005A49BD" w:rsidRDefault="005A49BD" w:rsidP="005A49BD">
            <w:pPr>
              <w:rPr>
                <w:rFonts w:eastAsia="ＭＳ 明朝"/>
                <w:lang w:eastAsia="ja-JP"/>
              </w:rPr>
            </w:pPr>
            <w:r w:rsidRPr="005A49BD">
              <w:rPr>
                <w:rFonts w:eastAsia="ＭＳ 明朝"/>
                <w:lang w:eastAsia="ja-JP"/>
              </w:rPr>
              <w:t>ver_filtering_field_processing_flag</w:t>
            </w:r>
          </w:p>
        </w:tc>
        <w:tc>
          <w:tcPr>
            <w:tcW w:w="3458" w:type="dxa"/>
            <w:vMerge/>
            <w:shd w:val="clear" w:color="auto" w:fill="auto"/>
          </w:tcPr>
          <w:p w14:paraId="0EA2F2EE" w14:textId="77777777" w:rsidR="005A49BD" w:rsidRPr="005A49BD" w:rsidRDefault="005A49BD" w:rsidP="005A49BD">
            <w:pPr>
              <w:rPr>
                <w:rFonts w:eastAsia="ＭＳ 明朝"/>
                <w:lang w:eastAsia="ja-JP"/>
              </w:rPr>
            </w:pPr>
          </w:p>
        </w:tc>
      </w:tr>
      <w:tr w:rsidR="005A49BD" w14:paraId="0F28D97E" w14:textId="77777777" w:rsidTr="005A49BD">
        <w:trPr>
          <w:jc w:val="center"/>
        </w:trPr>
        <w:tc>
          <w:tcPr>
            <w:tcW w:w="2211" w:type="dxa"/>
            <w:vMerge w:val="restart"/>
            <w:shd w:val="clear" w:color="auto" w:fill="auto"/>
            <w:vAlign w:val="center"/>
          </w:tcPr>
          <w:p w14:paraId="00CEC383" w14:textId="77777777" w:rsidR="005A49BD" w:rsidRPr="005A49BD" w:rsidRDefault="005A49BD" w:rsidP="005A49BD">
            <w:pPr>
              <w:jc w:val="center"/>
              <w:rPr>
                <w:rFonts w:eastAsia="ＭＳ 明朝"/>
                <w:lang w:eastAsia="ja-JP"/>
              </w:rPr>
            </w:pPr>
            <w:r w:rsidRPr="005A49BD">
              <w:rPr>
                <w:rFonts w:eastAsia="ＭＳ 明朝" w:hint="eastAsia"/>
                <w:lang w:eastAsia="ja-JP"/>
              </w:rPr>
              <w:t>0,1</w:t>
            </w:r>
          </w:p>
        </w:tc>
        <w:tc>
          <w:tcPr>
            <w:tcW w:w="3118" w:type="dxa"/>
            <w:shd w:val="clear" w:color="auto" w:fill="auto"/>
          </w:tcPr>
          <w:p w14:paraId="172F2B8B" w14:textId="77777777" w:rsidR="005A49BD" w:rsidRPr="005A49BD" w:rsidRDefault="005A49BD" w:rsidP="005A49BD">
            <w:pPr>
              <w:jc w:val="center"/>
              <w:rPr>
                <w:rFonts w:eastAsia="ＭＳ 明朝"/>
                <w:lang w:eastAsia="ja-JP"/>
              </w:rPr>
            </w:pPr>
            <w:r w:rsidRPr="005A49BD">
              <w:rPr>
                <w:rFonts w:eastAsia="ＭＳ 明朝" w:hint="eastAsia"/>
                <w:lang w:eastAsia="ja-JP"/>
              </w:rPr>
              <w:t>0</w:t>
            </w:r>
          </w:p>
        </w:tc>
        <w:tc>
          <w:tcPr>
            <w:tcW w:w="3458" w:type="dxa"/>
            <w:shd w:val="clear" w:color="auto" w:fill="auto"/>
          </w:tcPr>
          <w:p w14:paraId="07A63AC2" w14:textId="77777777" w:rsidR="005A49BD" w:rsidRPr="005A49BD" w:rsidRDefault="005A49BD" w:rsidP="005A49BD">
            <w:pPr>
              <w:jc w:val="center"/>
              <w:rPr>
                <w:rFonts w:eastAsia="ＭＳ 明朝"/>
                <w:lang w:eastAsia="ja-JP"/>
              </w:rPr>
            </w:pPr>
            <w:r w:rsidRPr="005A49BD">
              <w:rPr>
                <w:rFonts w:eastAsia="ＭＳ 明朝" w:hint="eastAsia"/>
                <w:lang w:eastAsia="ja-JP"/>
              </w:rPr>
              <w:t>2</w:t>
            </w:r>
          </w:p>
        </w:tc>
      </w:tr>
      <w:tr w:rsidR="005A49BD" w14:paraId="4FF107F7" w14:textId="77777777" w:rsidTr="005A49BD">
        <w:trPr>
          <w:jc w:val="center"/>
        </w:trPr>
        <w:tc>
          <w:tcPr>
            <w:tcW w:w="2211" w:type="dxa"/>
            <w:vMerge/>
            <w:shd w:val="clear" w:color="auto" w:fill="auto"/>
            <w:vAlign w:val="center"/>
          </w:tcPr>
          <w:p w14:paraId="2D2C6AAA" w14:textId="77777777" w:rsidR="005A49BD" w:rsidRPr="005A49BD" w:rsidRDefault="005A49BD" w:rsidP="005A49BD">
            <w:pPr>
              <w:jc w:val="center"/>
              <w:rPr>
                <w:rFonts w:eastAsia="ＭＳ 明朝"/>
                <w:lang w:eastAsia="ja-JP"/>
              </w:rPr>
            </w:pPr>
          </w:p>
        </w:tc>
        <w:tc>
          <w:tcPr>
            <w:tcW w:w="3118" w:type="dxa"/>
            <w:shd w:val="clear" w:color="auto" w:fill="auto"/>
          </w:tcPr>
          <w:p w14:paraId="1C04BA37" w14:textId="77777777" w:rsidR="005A49BD" w:rsidRPr="005A49BD" w:rsidRDefault="005A49BD" w:rsidP="005A49BD">
            <w:pPr>
              <w:jc w:val="center"/>
              <w:rPr>
                <w:rFonts w:eastAsia="ＭＳ 明朝"/>
                <w:lang w:eastAsia="ja-JP"/>
              </w:rPr>
            </w:pPr>
            <w:r w:rsidRPr="005A49BD">
              <w:rPr>
                <w:rFonts w:eastAsia="ＭＳ 明朝" w:hint="eastAsia"/>
                <w:lang w:eastAsia="ja-JP"/>
              </w:rPr>
              <w:t>1</w:t>
            </w:r>
          </w:p>
        </w:tc>
        <w:tc>
          <w:tcPr>
            <w:tcW w:w="3458" w:type="dxa"/>
            <w:shd w:val="clear" w:color="auto" w:fill="auto"/>
          </w:tcPr>
          <w:p w14:paraId="7C687F85" w14:textId="77777777" w:rsidR="005A49BD" w:rsidRPr="005A49BD" w:rsidRDefault="005A49BD" w:rsidP="005A49BD">
            <w:pPr>
              <w:jc w:val="center"/>
              <w:rPr>
                <w:rFonts w:eastAsia="ＭＳ 明朝"/>
                <w:lang w:eastAsia="ja-JP"/>
              </w:rPr>
            </w:pPr>
            <w:r w:rsidRPr="005A49BD">
              <w:rPr>
                <w:rFonts w:eastAsia="ＭＳ 明朝" w:hint="eastAsia"/>
                <w:lang w:eastAsia="ja-JP"/>
              </w:rPr>
              <w:t>3</w:t>
            </w:r>
          </w:p>
        </w:tc>
      </w:tr>
      <w:tr w:rsidR="005A49BD" w14:paraId="41DB03D6" w14:textId="77777777" w:rsidTr="005A49BD">
        <w:trPr>
          <w:jc w:val="center"/>
        </w:trPr>
        <w:tc>
          <w:tcPr>
            <w:tcW w:w="2211" w:type="dxa"/>
            <w:vMerge w:val="restart"/>
            <w:shd w:val="clear" w:color="auto" w:fill="auto"/>
            <w:vAlign w:val="center"/>
          </w:tcPr>
          <w:p w14:paraId="6CCB6D83" w14:textId="77777777" w:rsidR="005A49BD" w:rsidRPr="005A49BD" w:rsidRDefault="005A49BD" w:rsidP="005A49BD">
            <w:pPr>
              <w:jc w:val="center"/>
              <w:rPr>
                <w:rFonts w:eastAsia="ＭＳ 明朝"/>
                <w:lang w:eastAsia="ja-JP"/>
              </w:rPr>
            </w:pPr>
            <w:r w:rsidRPr="005A49BD">
              <w:rPr>
                <w:rFonts w:eastAsia="ＭＳ 明朝" w:hint="eastAsia"/>
                <w:lang w:eastAsia="ja-JP"/>
              </w:rPr>
              <w:t>2,3</w:t>
            </w:r>
          </w:p>
        </w:tc>
        <w:tc>
          <w:tcPr>
            <w:tcW w:w="3118" w:type="dxa"/>
            <w:shd w:val="clear" w:color="auto" w:fill="auto"/>
          </w:tcPr>
          <w:p w14:paraId="5335322D" w14:textId="77777777" w:rsidR="005A49BD" w:rsidRPr="005A49BD" w:rsidRDefault="005A49BD" w:rsidP="005A49BD">
            <w:pPr>
              <w:jc w:val="center"/>
              <w:rPr>
                <w:rFonts w:eastAsia="ＭＳ 明朝"/>
                <w:lang w:eastAsia="ja-JP"/>
              </w:rPr>
            </w:pPr>
            <w:r w:rsidRPr="005A49BD">
              <w:rPr>
                <w:rFonts w:eastAsia="ＭＳ 明朝" w:hint="eastAsia"/>
                <w:lang w:eastAsia="ja-JP"/>
              </w:rPr>
              <w:t>0</w:t>
            </w:r>
          </w:p>
        </w:tc>
        <w:tc>
          <w:tcPr>
            <w:tcW w:w="3458" w:type="dxa"/>
            <w:shd w:val="clear" w:color="auto" w:fill="auto"/>
          </w:tcPr>
          <w:p w14:paraId="3AD2BE4B" w14:textId="77777777" w:rsidR="005A49BD" w:rsidRPr="005A49BD" w:rsidRDefault="005A49BD" w:rsidP="005A49BD">
            <w:pPr>
              <w:jc w:val="center"/>
              <w:rPr>
                <w:rFonts w:eastAsia="ＭＳ 明朝"/>
                <w:lang w:eastAsia="ja-JP"/>
              </w:rPr>
            </w:pPr>
            <w:r w:rsidRPr="005A49BD">
              <w:rPr>
                <w:rFonts w:eastAsia="ＭＳ 明朝" w:hint="eastAsia"/>
                <w:lang w:eastAsia="ja-JP"/>
              </w:rPr>
              <w:t>3</w:t>
            </w:r>
          </w:p>
        </w:tc>
      </w:tr>
      <w:tr w:rsidR="005A49BD" w14:paraId="10EF644F" w14:textId="77777777" w:rsidTr="005A49BD">
        <w:trPr>
          <w:jc w:val="center"/>
        </w:trPr>
        <w:tc>
          <w:tcPr>
            <w:tcW w:w="2211" w:type="dxa"/>
            <w:vMerge/>
            <w:shd w:val="clear" w:color="auto" w:fill="auto"/>
            <w:vAlign w:val="center"/>
          </w:tcPr>
          <w:p w14:paraId="0A2EF240" w14:textId="77777777" w:rsidR="005A49BD" w:rsidRPr="005A49BD" w:rsidRDefault="005A49BD" w:rsidP="005A49BD">
            <w:pPr>
              <w:jc w:val="center"/>
              <w:rPr>
                <w:rFonts w:eastAsia="ＭＳ 明朝"/>
                <w:lang w:eastAsia="ja-JP"/>
              </w:rPr>
            </w:pPr>
          </w:p>
        </w:tc>
        <w:tc>
          <w:tcPr>
            <w:tcW w:w="3118" w:type="dxa"/>
            <w:shd w:val="clear" w:color="auto" w:fill="auto"/>
          </w:tcPr>
          <w:p w14:paraId="46103BFE" w14:textId="77777777" w:rsidR="005A49BD" w:rsidRPr="005A49BD" w:rsidRDefault="005A49BD" w:rsidP="005A49BD">
            <w:pPr>
              <w:jc w:val="center"/>
              <w:rPr>
                <w:rFonts w:eastAsia="ＭＳ 明朝"/>
                <w:lang w:eastAsia="ja-JP"/>
              </w:rPr>
            </w:pPr>
            <w:r w:rsidRPr="005A49BD">
              <w:rPr>
                <w:rFonts w:eastAsia="ＭＳ 明朝" w:hint="eastAsia"/>
                <w:lang w:eastAsia="ja-JP"/>
              </w:rPr>
              <w:t>1</w:t>
            </w:r>
          </w:p>
        </w:tc>
        <w:tc>
          <w:tcPr>
            <w:tcW w:w="3458" w:type="dxa"/>
            <w:shd w:val="clear" w:color="auto" w:fill="auto"/>
          </w:tcPr>
          <w:p w14:paraId="77DA68B2" w14:textId="77777777" w:rsidR="005A49BD" w:rsidRPr="005A49BD" w:rsidRDefault="005A49BD" w:rsidP="005A49BD">
            <w:pPr>
              <w:jc w:val="center"/>
              <w:rPr>
                <w:rFonts w:eastAsia="ＭＳ 明朝"/>
                <w:lang w:eastAsia="ja-JP"/>
              </w:rPr>
            </w:pPr>
            <w:r w:rsidRPr="005A49BD">
              <w:rPr>
                <w:rFonts w:eastAsia="ＭＳ 明朝" w:hint="eastAsia"/>
                <w:lang w:eastAsia="ja-JP"/>
              </w:rPr>
              <w:t>5</w:t>
            </w:r>
          </w:p>
        </w:tc>
      </w:tr>
      <w:tr w:rsidR="005A49BD" w14:paraId="7456BDCB" w14:textId="77777777" w:rsidTr="005A49BD">
        <w:trPr>
          <w:jc w:val="center"/>
        </w:trPr>
        <w:tc>
          <w:tcPr>
            <w:tcW w:w="2211" w:type="dxa"/>
            <w:vMerge w:val="restart"/>
            <w:shd w:val="clear" w:color="auto" w:fill="auto"/>
            <w:vAlign w:val="center"/>
          </w:tcPr>
          <w:p w14:paraId="4AE7F70D" w14:textId="77777777" w:rsidR="005A49BD" w:rsidRPr="005A49BD" w:rsidRDefault="005A49BD" w:rsidP="005A49BD">
            <w:pPr>
              <w:jc w:val="center"/>
              <w:rPr>
                <w:rFonts w:eastAsia="ＭＳ 明朝"/>
                <w:lang w:eastAsia="ja-JP"/>
              </w:rPr>
            </w:pPr>
            <w:r w:rsidRPr="005A49BD">
              <w:rPr>
                <w:rFonts w:eastAsia="ＭＳ 明朝" w:hint="eastAsia"/>
                <w:lang w:eastAsia="ja-JP"/>
              </w:rPr>
              <w:t>4,5</w:t>
            </w:r>
          </w:p>
        </w:tc>
        <w:tc>
          <w:tcPr>
            <w:tcW w:w="3118" w:type="dxa"/>
            <w:shd w:val="clear" w:color="auto" w:fill="auto"/>
          </w:tcPr>
          <w:p w14:paraId="3FFD8B15" w14:textId="77777777" w:rsidR="005A49BD" w:rsidRPr="005A49BD" w:rsidRDefault="005A49BD" w:rsidP="005A49BD">
            <w:pPr>
              <w:jc w:val="center"/>
              <w:rPr>
                <w:rFonts w:eastAsia="ＭＳ 明朝"/>
                <w:lang w:eastAsia="ja-JP"/>
              </w:rPr>
            </w:pPr>
            <w:r w:rsidRPr="005A49BD">
              <w:rPr>
                <w:rFonts w:eastAsia="ＭＳ 明朝" w:hint="eastAsia"/>
                <w:lang w:eastAsia="ja-JP"/>
              </w:rPr>
              <w:t>0</w:t>
            </w:r>
          </w:p>
        </w:tc>
        <w:tc>
          <w:tcPr>
            <w:tcW w:w="3458" w:type="dxa"/>
            <w:shd w:val="clear" w:color="auto" w:fill="auto"/>
          </w:tcPr>
          <w:p w14:paraId="7CCD8AE7" w14:textId="77777777" w:rsidR="005A49BD" w:rsidRPr="005A49BD" w:rsidRDefault="005A49BD" w:rsidP="005A49BD">
            <w:pPr>
              <w:jc w:val="center"/>
              <w:rPr>
                <w:rFonts w:eastAsia="ＭＳ 明朝"/>
                <w:lang w:eastAsia="ja-JP"/>
              </w:rPr>
            </w:pPr>
            <w:r w:rsidRPr="005A49BD">
              <w:rPr>
                <w:rFonts w:eastAsia="ＭＳ 明朝" w:hint="eastAsia"/>
                <w:lang w:eastAsia="ja-JP"/>
              </w:rPr>
              <w:t>3</w:t>
            </w:r>
          </w:p>
        </w:tc>
      </w:tr>
      <w:tr w:rsidR="005A49BD" w14:paraId="1E9FF676" w14:textId="77777777" w:rsidTr="005A49BD">
        <w:trPr>
          <w:jc w:val="center"/>
        </w:trPr>
        <w:tc>
          <w:tcPr>
            <w:tcW w:w="2211" w:type="dxa"/>
            <w:vMerge/>
            <w:shd w:val="clear" w:color="auto" w:fill="auto"/>
          </w:tcPr>
          <w:p w14:paraId="3EBC1AF1" w14:textId="77777777" w:rsidR="005A49BD" w:rsidRPr="005A49BD" w:rsidRDefault="005A49BD" w:rsidP="005A49BD">
            <w:pPr>
              <w:jc w:val="center"/>
              <w:rPr>
                <w:rFonts w:eastAsia="ＭＳ 明朝"/>
                <w:lang w:eastAsia="ja-JP"/>
              </w:rPr>
            </w:pPr>
          </w:p>
        </w:tc>
        <w:tc>
          <w:tcPr>
            <w:tcW w:w="3118" w:type="dxa"/>
            <w:shd w:val="clear" w:color="auto" w:fill="auto"/>
          </w:tcPr>
          <w:p w14:paraId="516275AD" w14:textId="77777777" w:rsidR="005A49BD" w:rsidRPr="005A49BD" w:rsidRDefault="005A49BD" w:rsidP="005A49BD">
            <w:pPr>
              <w:jc w:val="center"/>
              <w:rPr>
                <w:rFonts w:eastAsia="ＭＳ 明朝"/>
                <w:lang w:eastAsia="ja-JP"/>
              </w:rPr>
            </w:pPr>
            <w:r w:rsidRPr="005A49BD">
              <w:rPr>
                <w:rFonts w:eastAsia="ＭＳ 明朝" w:hint="eastAsia"/>
                <w:lang w:eastAsia="ja-JP"/>
              </w:rPr>
              <w:t>1</w:t>
            </w:r>
          </w:p>
        </w:tc>
        <w:tc>
          <w:tcPr>
            <w:tcW w:w="3458" w:type="dxa"/>
            <w:shd w:val="clear" w:color="auto" w:fill="auto"/>
          </w:tcPr>
          <w:p w14:paraId="49495DCA" w14:textId="77777777" w:rsidR="005A49BD" w:rsidRPr="005A49BD" w:rsidRDefault="005A49BD" w:rsidP="005A49BD">
            <w:pPr>
              <w:jc w:val="center"/>
              <w:rPr>
                <w:rFonts w:eastAsia="ＭＳ 明朝"/>
                <w:lang w:eastAsia="ja-JP"/>
              </w:rPr>
            </w:pPr>
            <w:r w:rsidRPr="005A49BD">
              <w:rPr>
                <w:rFonts w:eastAsia="ＭＳ 明朝" w:hint="eastAsia"/>
                <w:lang w:eastAsia="ja-JP"/>
              </w:rPr>
              <w:t>5</w:t>
            </w:r>
          </w:p>
        </w:tc>
      </w:tr>
    </w:tbl>
    <w:p w14:paraId="79BECBCE" w14:textId="77777777" w:rsidR="005A49BD" w:rsidRPr="00733CFD" w:rsidRDefault="005A49BD" w:rsidP="005A49BD">
      <w:r w:rsidRPr="00733CFD">
        <w:rPr>
          <w:b/>
        </w:rPr>
        <w:t>ver_tap_length_minus1</w:t>
      </w:r>
      <w:r w:rsidRPr="00733CFD">
        <w:t>[ i ] plus 1 specifies the length of the i-th filter in the vertical direction. The value of ver_tap_length_minus1[ i ] shall be in the range of 0 to 31, inclusive.</w:t>
      </w:r>
      <w:r>
        <w:t xml:space="preserve"> </w:t>
      </w:r>
    </w:p>
    <w:p w14:paraId="279D8DDB" w14:textId="77777777" w:rsidR="005A49BD" w:rsidRDefault="005A49BD" w:rsidP="005A49BD">
      <w:pPr>
        <w:rPr>
          <w:rFonts w:eastAsia="ＭＳ 明朝"/>
          <w:lang w:eastAsia="ja-JP"/>
        </w:rPr>
      </w:pPr>
      <w:r w:rsidRPr="00733CFD">
        <w:rPr>
          <w:b/>
        </w:rPr>
        <w:t>ver_filter_coeff</w:t>
      </w:r>
      <w:r w:rsidRPr="00733CFD">
        <w:t>[ i ][ j ] specifies the value of the j-th coefficient of the i-th filter in the vertical direction. The value of ver_filter_coeff[ i ][ j ] shall be in the range of −2</w:t>
      </w:r>
      <w:r w:rsidRPr="00733CFD">
        <w:rPr>
          <w:vertAlign w:val="superscript"/>
        </w:rPr>
        <w:t>31</w:t>
      </w:r>
      <w:r w:rsidRPr="00733CFD">
        <w:t xml:space="preserve"> to 2</w:t>
      </w:r>
      <w:r w:rsidRPr="00733CFD">
        <w:rPr>
          <w:vertAlign w:val="superscript"/>
        </w:rPr>
        <w:t>31</w:t>
      </w:r>
      <w:r w:rsidRPr="00733CFD">
        <w:t> − 1, inclusive.</w:t>
      </w:r>
      <w:r w:rsidRPr="00E61DDF">
        <w:rPr>
          <w:rFonts w:eastAsia="ＭＳ 明朝" w:hint="eastAsia"/>
          <w:lang w:eastAsia="ja-JP"/>
        </w:rPr>
        <w:t xml:space="preserve"> </w:t>
      </w:r>
    </w:p>
    <w:p w14:paraId="6257D350" w14:textId="77777777" w:rsidR="005A49BD" w:rsidRPr="005A49BD" w:rsidRDefault="005A49BD" w:rsidP="005A49BD">
      <w:pPr>
        <w:rPr>
          <w:rFonts w:eastAsia="ＭＳ 明朝"/>
          <w:lang w:eastAsia="ja-JP"/>
        </w:rPr>
      </w:pPr>
      <w:r>
        <w:rPr>
          <w:rFonts w:eastAsia="ＭＳ 明朝" w:hint="eastAsia"/>
          <w:lang w:eastAsia="ja-JP"/>
        </w:rPr>
        <w:t xml:space="preserve">The variable </w:t>
      </w:r>
      <w:r w:rsidRPr="00572290">
        <w:t>ver</w:t>
      </w:r>
      <w:r w:rsidRPr="005A49BD">
        <w:rPr>
          <w:rFonts w:eastAsia="ＭＳ 明朝" w:hint="eastAsia"/>
          <w:lang w:eastAsia="ja-JP"/>
        </w:rPr>
        <w:t>TapLength[</w:t>
      </w:r>
      <w:r w:rsidRPr="00733CFD">
        <w:t> </w:t>
      </w:r>
      <w:r w:rsidRPr="005A49BD">
        <w:rPr>
          <w:rFonts w:eastAsia="ＭＳ 明朝" w:hint="eastAsia"/>
          <w:lang w:eastAsia="ja-JP"/>
        </w:rPr>
        <w:t>] is derived as follows:</w:t>
      </w:r>
    </w:p>
    <w:p w14:paraId="5E528C36" w14:textId="77777777" w:rsidR="005A49BD" w:rsidRPr="005A49BD" w:rsidRDefault="005A49BD" w:rsidP="005A49BD">
      <w:pPr>
        <w:pStyle w:val="ListParagraph"/>
        <w:numPr>
          <w:ilvl w:val="0"/>
          <w:numId w:val="61"/>
        </w:numPr>
        <w:rPr>
          <w:rFonts w:eastAsia="ＭＳ 明朝"/>
          <w:lang w:eastAsia="ja-JP"/>
        </w:rPr>
      </w:pPr>
      <w:r w:rsidRPr="005A49BD">
        <w:rPr>
          <w:rFonts w:eastAsia="ＭＳ 明朝" w:hint="eastAsia"/>
          <w:lang w:eastAsia="ja-JP"/>
        </w:rPr>
        <w:t xml:space="preserve">If ver_chroma_filter_idc is equal to 1, </w:t>
      </w:r>
      <w:r w:rsidRPr="00572290">
        <w:t>ver</w:t>
      </w:r>
      <w:r w:rsidRPr="005A49BD">
        <w:rPr>
          <w:rFonts w:eastAsia="ＭＳ 明朝" w:hint="eastAsia"/>
          <w:lang w:eastAsia="ja-JP"/>
        </w:rPr>
        <w:t>TapLength[</w:t>
      </w:r>
      <w:r w:rsidRPr="00733CFD">
        <w:t> </w:t>
      </w:r>
      <w:r w:rsidRPr="005A49BD">
        <w:rPr>
          <w:rFonts w:eastAsia="ＭＳ 明朝" w:hint="eastAsia"/>
          <w:lang w:eastAsia="ja-JP"/>
        </w:rPr>
        <w:t>i</w:t>
      </w:r>
      <w:r w:rsidRPr="00733CFD">
        <w:t> </w:t>
      </w:r>
      <w:r w:rsidRPr="005A49BD">
        <w:rPr>
          <w:rFonts w:eastAsia="ＭＳ 明朝" w:hint="eastAsia"/>
          <w:lang w:eastAsia="ja-JP"/>
        </w:rPr>
        <w:t xml:space="preserve">] is set equal to </w:t>
      </w:r>
      <w:r w:rsidRPr="005A49BD">
        <w:rPr>
          <w:rFonts w:eastAsia="ＭＳ 明朝"/>
          <w:lang w:eastAsia="ja-JP"/>
        </w:rPr>
        <w:t>ver_tap_length_minus1</w:t>
      </w:r>
      <w:r w:rsidRPr="005A49BD">
        <w:rPr>
          <w:rFonts w:eastAsia="ＭＳ 明朝" w:hint="eastAsia"/>
          <w:lang w:eastAsia="ja-JP"/>
        </w:rPr>
        <w:t>[</w:t>
      </w:r>
      <w:r w:rsidRPr="00733CFD">
        <w:t> </w:t>
      </w:r>
      <w:r w:rsidRPr="005A49BD">
        <w:rPr>
          <w:rFonts w:eastAsia="ＭＳ 明朝" w:hint="eastAsia"/>
          <w:lang w:eastAsia="ja-JP"/>
        </w:rPr>
        <w:t>i</w:t>
      </w:r>
      <w:r w:rsidRPr="00733CFD">
        <w:t> </w:t>
      </w:r>
      <w:r w:rsidRPr="005A49BD">
        <w:rPr>
          <w:rFonts w:eastAsia="ＭＳ 明朝" w:hint="eastAsia"/>
          <w:lang w:eastAsia="ja-JP"/>
        </w:rPr>
        <w:t xml:space="preserve">] plus 1 for i </w:t>
      </w:r>
      <w:r w:rsidRPr="005A49BD">
        <w:rPr>
          <w:rFonts w:eastAsia="ＭＳ 明朝"/>
          <w:lang w:eastAsia="ja-JP"/>
        </w:rPr>
        <w:t>in the range of</w:t>
      </w:r>
      <w:r w:rsidRPr="005A49BD">
        <w:rPr>
          <w:rFonts w:eastAsia="ＭＳ 明朝" w:hint="eastAsia"/>
          <w:lang w:eastAsia="ja-JP"/>
        </w:rPr>
        <w:t xml:space="preserve"> 0..</w:t>
      </w:r>
      <w:r w:rsidRPr="005A49BD">
        <w:rPr>
          <w:rFonts w:eastAsia="ＭＳ 明朝"/>
          <w:lang w:eastAsia="ja-JP"/>
        </w:rPr>
        <w:t>num_vertical_filters</w:t>
      </w:r>
      <w:r w:rsidRPr="005A49BD">
        <w:rPr>
          <w:rFonts w:eastAsia="ＭＳ 明朝" w:hint="eastAsia"/>
          <w:lang w:eastAsia="ja-JP"/>
        </w:rPr>
        <w:t>-1.</w:t>
      </w:r>
    </w:p>
    <w:p w14:paraId="1FD9DFE4" w14:textId="77777777" w:rsidR="005A49BD" w:rsidRPr="005A49BD" w:rsidRDefault="005A49BD" w:rsidP="005A49BD">
      <w:pPr>
        <w:pStyle w:val="ListParagraph"/>
        <w:numPr>
          <w:ilvl w:val="0"/>
          <w:numId w:val="61"/>
        </w:numPr>
        <w:rPr>
          <w:rFonts w:eastAsia="ＭＳ 明朝"/>
          <w:lang w:eastAsia="ja-JP"/>
        </w:rPr>
      </w:pPr>
      <w:r w:rsidRPr="005A49BD">
        <w:rPr>
          <w:rFonts w:eastAsia="ＭＳ 明朝" w:hint="eastAsia"/>
          <w:lang w:eastAsia="ja-JP"/>
        </w:rPr>
        <w:t xml:space="preserve">Otherwise (ver_chroma_filter_idc is equal to 2), </w:t>
      </w:r>
      <w:r w:rsidRPr="008E27DD">
        <w:rPr>
          <w:rFonts w:eastAsia="ＭＳ 明朝" w:hint="eastAsia"/>
          <w:lang w:eastAsia="ja-JP"/>
        </w:rPr>
        <w:t xml:space="preserve">the </w:t>
      </w:r>
      <w:r w:rsidRPr="008E27DD">
        <w:rPr>
          <w:rFonts w:eastAsia="ＭＳ 明朝"/>
          <w:lang w:eastAsia="ja-JP"/>
        </w:rPr>
        <w:t>value</w:t>
      </w:r>
      <w:r w:rsidRPr="008E27DD">
        <w:rPr>
          <w:rFonts w:eastAsia="ＭＳ 明朝" w:hint="eastAsia"/>
          <w:lang w:eastAsia="ja-JP"/>
        </w:rPr>
        <w:t>s</w:t>
      </w:r>
      <w:r w:rsidRPr="008E27DD">
        <w:rPr>
          <w:rFonts w:eastAsia="ＭＳ 明朝"/>
          <w:lang w:eastAsia="ja-JP"/>
        </w:rPr>
        <w:t xml:space="preserve"> of </w:t>
      </w:r>
      <w:r w:rsidRPr="00572290">
        <w:t>ver</w:t>
      </w:r>
      <w:r w:rsidRPr="005A49BD">
        <w:rPr>
          <w:rFonts w:eastAsia="ＭＳ 明朝" w:hint="eastAsia"/>
          <w:lang w:eastAsia="ja-JP"/>
        </w:rPr>
        <w:t>TapLength[</w:t>
      </w:r>
      <w:r w:rsidRPr="00733CFD">
        <w:t> </w:t>
      </w:r>
      <w:r w:rsidRPr="005A49BD">
        <w:rPr>
          <w:rFonts w:eastAsia="ＭＳ 明朝" w:hint="eastAsia"/>
          <w:lang w:eastAsia="ja-JP"/>
        </w:rPr>
        <w:t>]</w:t>
      </w:r>
      <w:r w:rsidRPr="008E27DD">
        <w:rPr>
          <w:rFonts w:eastAsia="ＭＳ 明朝" w:hint="eastAsia"/>
          <w:lang w:eastAsia="ja-JP"/>
        </w:rPr>
        <w:t xml:space="preserve"> are </w:t>
      </w:r>
      <w:r>
        <w:rPr>
          <w:rFonts w:eastAsia="ＭＳ 明朝"/>
          <w:lang w:eastAsia="ja-JP"/>
        </w:rPr>
        <w:t>derived</w:t>
      </w:r>
      <w:r w:rsidRPr="008E27DD">
        <w:rPr>
          <w:rFonts w:eastAsia="ＭＳ 明朝" w:hint="eastAsia"/>
          <w:lang w:eastAsia="ja-JP"/>
        </w:rPr>
        <w:t xml:space="preserve"> as specified in </w:t>
      </w:r>
      <w:r w:rsidRPr="008E27DD">
        <w:rPr>
          <w:rFonts w:eastAsia="ＭＳ 明朝"/>
          <w:lang w:eastAsia="ja-JP"/>
        </w:rPr>
        <w:fldChar w:fldCharType="begin"/>
      </w:r>
      <w:r w:rsidRPr="008E27DD">
        <w:rPr>
          <w:rFonts w:eastAsia="ＭＳ 明朝"/>
          <w:lang w:eastAsia="ja-JP"/>
        </w:rPr>
        <w:instrText xml:space="preserve"> </w:instrText>
      </w:r>
      <w:r w:rsidRPr="008E27DD">
        <w:rPr>
          <w:rFonts w:eastAsia="ＭＳ 明朝" w:hint="eastAsia"/>
          <w:lang w:eastAsia="ja-JP"/>
        </w:rPr>
        <w:instrText>REF _Ref371699498 \h</w:instrText>
      </w:r>
      <w:r w:rsidRPr="008E27DD">
        <w:rPr>
          <w:rFonts w:eastAsia="ＭＳ 明朝"/>
          <w:lang w:eastAsia="ja-JP"/>
        </w:rPr>
        <w:instrText xml:space="preserve"> </w:instrText>
      </w:r>
      <w:r w:rsidRPr="008E27DD">
        <w:rPr>
          <w:rFonts w:eastAsia="ＭＳ 明朝"/>
          <w:lang w:eastAsia="ja-JP"/>
        </w:rPr>
      </w:r>
      <w:r w:rsidRPr="008E27DD">
        <w:rPr>
          <w:rFonts w:eastAsia="ＭＳ 明朝"/>
          <w:lang w:eastAsia="ja-JP"/>
        </w:rPr>
        <w:fldChar w:fldCharType="separate"/>
      </w:r>
      <w:r w:rsidRPr="00733CFD">
        <w:t>Table D</w:t>
      </w:r>
      <w:r w:rsidRPr="00733CFD">
        <w:noBreakHyphen/>
      </w:r>
      <w:r w:rsidRPr="008E27DD">
        <w:rPr>
          <w:rFonts w:eastAsia="ＭＳ 明朝"/>
          <w:lang w:eastAsia="ja-JP"/>
        </w:rPr>
        <w:fldChar w:fldCharType="end"/>
      </w:r>
      <w:r w:rsidRPr="008E27DD">
        <w:rPr>
          <w:rFonts w:eastAsia="ＭＳ 明朝" w:hint="eastAsia"/>
          <w:lang w:eastAsia="ja-JP"/>
        </w:rPr>
        <w:t>.</w:t>
      </w:r>
    </w:p>
    <w:p w14:paraId="046EF35E" w14:textId="77777777" w:rsidR="005A49BD" w:rsidRPr="005A49BD" w:rsidRDefault="005A49BD" w:rsidP="005A49BD">
      <w:pPr>
        <w:rPr>
          <w:rFonts w:eastAsia="ＭＳ 明朝"/>
          <w:lang w:eastAsia="ja-JP"/>
        </w:rPr>
      </w:pPr>
      <w:r>
        <w:rPr>
          <w:rFonts w:eastAsia="ＭＳ 明朝" w:hint="eastAsia"/>
          <w:lang w:eastAsia="ja-JP"/>
        </w:rPr>
        <w:t xml:space="preserve">The variable </w:t>
      </w:r>
      <w:r w:rsidRPr="00572290">
        <w:t>ver</w:t>
      </w:r>
      <w:r w:rsidRPr="005A49BD">
        <w:rPr>
          <w:rFonts w:eastAsia="ＭＳ 明朝" w:hint="eastAsia"/>
          <w:lang w:eastAsia="ja-JP"/>
        </w:rPr>
        <w:t>F</w:t>
      </w:r>
      <w:r w:rsidRPr="00572290">
        <w:t>ilter</w:t>
      </w:r>
      <w:r w:rsidRPr="005A49BD">
        <w:rPr>
          <w:rFonts w:eastAsia="ＭＳ 明朝" w:hint="eastAsia"/>
          <w:lang w:eastAsia="ja-JP"/>
        </w:rPr>
        <w:t>C</w:t>
      </w:r>
      <w:r w:rsidRPr="00572290">
        <w:t>oeff</w:t>
      </w:r>
      <w:r w:rsidRPr="005A49BD">
        <w:rPr>
          <w:rFonts w:eastAsia="ＭＳ 明朝" w:hint="eastAsia"/>
          <w:lang w:eastAsia="ja-JP"/>
        </w:rPr>
        <w:t>[</w:t>
      </w:r>
      <w:r w:rsidRPr="00733CFD">
        <w:t> </w:t>
      </w:r>
      <w:r w:rsidRPr="005A49BD">
        <w:rPr>
          <w:rFonts w:eastAsia="ＭＳ 明朝" w:hint="eastAsia"/>
          <w:lang w:eastAsia="ja-JP"/>
        </w:rPr>
        <w:t>][</w:t>
      </w:r>
      <w:r w:rsidRPr="00733CFD">
        <w:t> </w:t>
      </w:r>
      <w:r w:rsidRPr="005A49BD">
        <w:rPr>
          <w:rFonts w:eastAsia="ＭＳ 明朝" w:hint="eastAsia"/>
          <w:lang w:eastAsia="ja-JP"/>
        </w:rPr>
        <w:t>] is derived as follows:</w:t>
      </w:r>
    </w:p>
    <w:p w14:paraId="2F7AFFD7" w14:textId="77777777" w:rsidR="005A49BD" w:rsidRPr="005A49BD" w:rsidRDefault="005A49BD" w:rsidP="005A49BD">
      <w:pPr>
        <w:pStyle w:val="ListParagraph"/>
        <w:numPr>
          <w:ilvl w:val="0"/>
          <w:numId w:val="62"/>
        </w:numPr>
        <w:rPr>
          <w:rFonts w:eastAsia="ＭＳ 明朝"/>
          <w:lang w:eastAsia="ja-JP"/>
        </w:rPr>
      </w:pPr>
      <w:r w:rsidRPr="005A49BD">
        <w:rPr>
          <w:rFonts w:eastAsia="ＭＳ 明朝" w:hint="eastAsia"/>
          <w:lang w:eastAsia="ja-JP"/>
        </w:rPr>
        <w:t>If ver_chroma_filter_idc is equal to 1, verFilterCoeff[</w:t>
      </w:r>
      <w:r w:rsidRPr="00733CFD">
        <w:t> </w:t>
      </w:r>
      <w:r w:rsidRPr="005A49BD">
        <w:rPr>
          <w:rFonts w:eastAsia="ＭＳ 明朝" w:hint="eastAsia"/>
          <w:lang w:eastAsia="ja-JP"/>
        </w:rPr>
        <w:t>i</w:t>
      </w:r>
      <w:r w:rsidRPr="00733CFD">
        <w:t> </w:t>
      </w:r>
      <w:r w:rsidRPr="005A49BD">
        <w:rPr>
          <w:rFonts w:eastAsia="ＭＳ 明朝" w:hint="eastAsia"/>
          <w:lang w:eastAsia="ja-JP"/>
        </w:rPr>
        <w:t>][</w:t>
      </w:r>
      <w:r w:rsidRPr="00733CFD">
        <w:t> </w:t>
      </w:r>
      <w:r w:rsidRPr="005A49BD">
        <w:rPr>
          <w:rFonts w:eastAsia="ＭＳ 明朝" w:hint="eastAsia"/>
          <w:lang w:eastAsia="ja-JP"/>
        </w:rPr>
        <w:t>j</w:t>
      </w:r>
      <w:r w:rsidRPr="00733CFD">
        <w:t> </w:t>
      </w:r>
      <w:r w:rsidRPr="005A49BD">
        <w:rPr>
          <w:rFonts w:eastAsia="ＭＳ 明朝" w:hint="eastAsia"/>
          <w:lang w:eastAsia="ja-JP"/>
        </w:rPr>
        <w:t>] is set equal to ver_filter_coeff[</w:t>
      </w:r>
      <w:r w:rsidRPr="00733CFD">
        <w:t> </w:t>
      </w:r>
      <w:r w:rsidRPr="005A49BD">
        <w:rPr>
          <w:rFonts w:eastAsia="ＭＳ 明朝" w:hint="eastAsia"/>
          <w:lang w:eastAsia="ja-JP"/>
        </w:rPr>
        <w:t>i</w:t>
      </w:r>
      <w:r w:rsidRPr="00733CFD">
        <w:t> </w:t>
      </w:r>
      <w:r w:rsidRPr="005A49BD">
        <w:rPr>
          <w:rFonts w:eastAsia="ＭＳ 明朝" w:hint="eastAsia"/>
          <w:lang w:eastAsia="ja-JP"/>
        </w:rPr>
        <w:t>][</w:t>
      </w:r>
      <w:r w:rsidRPr="00733CFD">
        <w:t> </w:t>
      </w:r>
      <w:r w:rsidRPr="005A49BD">
        <w:rPr>
          <w:rFonts w:eastAsia="ＭＳ 明朝" w:hint="eastAsia"/>
          <w:lang w:eastAsia="ja-JP"/>
        </w:rPr>
        <w:t>j</w:t>
      </w:r>
      <w:r w:rsidRPr="00733CFD">
        <w:t> </w:t>
      </w:r>
      <w:r w:rsidRPr="005A49BD">
        <w:rPr>
          <w:rFonts w:eastAsia="ＭＳ 明朝" w:hint="eastAsia"/>
          <w:lang w:eastAsia="ja-JP"/>
        </w:rPr>
        <w:t xml:space="preserve">] for i </w:t>
      </w:r>
      <w:r w:rsidRPr="005A49BD">
        <w:rPr>
          <w:rFonts w:eastAsia="ＭＳ 明朝"/>
          <w:lang w:eastAsia="ja-JP"/>
        </w:rPr>
        <w:t>in the range of</w:t>
      </w:r>
      <w:r w:rsidRPr="005A49BD">
        <w:rPr>
          <w:rFonts w:eastAsia="ＭＳ 明朝" w:hint="eastAsia"/>
          <w:lang w:eastAsia="ja-JP"/>
        </w:rPr>
        <w:t xml:space="preserve"> 0..</w:t>
      </w:r>
      <w:r w:rsidRPr="005A49BD">
        <w:rPr>
          <w:rFonts w:eastAsia="ＭＳ 明朝"/>
          <w:lang w:eastAsia="ja-JP"/>
        </w:rPr>
        <w:t>num_vertical_filters</w:t>
      </w:r>
      <w:r w:rsidRPr="005A49BD">
        <w:rPr>
          <w:rFonts w:eastAsia="ＭＳ 明朝" w:hint="eastAsia"/>
          <w:lang w:eastAsia="ja-JP"/>
        </w:rPr>
        <w:t xml:space="preserve">-1 and j </w:t>
      </w:r>
      <w:r w:rsidRPr="005A49BD">
        <w:rPr>
          <w:rFonts w:eastAsia="ＭＳ 明朝"/>
          <w:lang w:eastAsia="ja-JP"/>
        </w:rPr>
        <w:t>in the range of</w:t>
      </w:r>
      <w:r w:rsidRPr="005A49BD">
        <w:rPr>
          <w:rFonts w:eastAsia="ＭＳ 明朝" w:hint="eastAsia"/>
          <w:lang w:eastAsia="ja-JP"/>
        </w:rPr>
        <w:t xml:space="preserve"> 0..</w:t>
      </w:r>
      <w:r w:rsidRPr="005A49BD">
        <w:rPr>
          <w:rFonts w:eastAsia="ＭＳ 明朝"/>
          <w:lang w:eastAsia="ja-JP"/>
        </w:rPr>
        <w:t>ver_tap_length_minus1[</w:t>
      </w:r>
      <w:r w:rsidRPr="00733CFD">
        <w:t> </w:t>
      </w:r>
      <w:r w:rsidRPr="005A49BD">
        <w:rPr>
          <w:rFonts w:eastAsia="ＭＳ 明朝"/>
          <w:lang w:eastAsia="ja-JP"/>
        </w:rPr>
        <w:t>i</w:t>
      </w:r>
      <w:r w:rsidRPr="00733CFD">
        <w:t> </w:t>
      </w:r>
      <w:r w:rsidRPr="005A49BD">
        <w:rPr>
          <w:rFonts w:eastAsia="ＭＳ 明朝"/>
          <w:lang w:eastAsia="ja-JP"/>
        </w:rPr>
        <w:t>]</w:t>
      </w:r>
      <w:r w:rsidRPr="005A49BD">
        <w:rPr>
          <w:rFonts w:eastAsia="ＭＳ 明朝" w:hint="eastAsia"/>
          <w:lang w:eastAsia="ja-JP"/>
        </w:rPr>
        <w:t>.</w:t>
      </w:r>
    </w:p>
    <w:p w14:paraId="1CB5B8C5" w14:textId="77777777" w:rsidR="005A49BD" w:rsidRPr="005A49BD" w:rsidRDefault="005A49BD" w:rsidP="005A49BD">
      <w:pPr>
        <w:pStyle w:val="ListParagraph"/>
        <w:numPr>
          <w:ilvl w:val="0"/>
          <w:numId w:val="62"/>
        </w:numPr>
        <w:rPr>
          <w:rFonts w:eastAsia="ＭＳ 明朝"/>
          <w:lang w:eastAsia="ja-JP"/>
        </w:rPr>
      </w:pPr>
      <w:r w:rsidRPr="005A49BD">
        <w:rPr>
          <w:rFonts w:eastAsia="ＭＳ 明朝" w:hint="eastAsia"/>
          <w:lang w:eastAsia="ja-JP"/>
        </w:rPr>
        <w:t xml:space="preserve">Otherwise (ver_chroma_filter_idc is equal to 2), </w:t>
      </w:r>
      <w:r w:rsidRPr="008E27DD">
        <w:rPr>
          <w:rFonts w:eastAsia="ＭＳ 明朝" w:hint="eastAsia"/>
          <w:lang w:eastAsia="ja-JP"/>
        </w:rPr>
        <w:t xml:space="preserve">the </w:t>
      </w:r>
      <w:r w:rsidRPr="008E27DD">
        <w:rPr>
          <w:rFonts w:eastAsia="ＭＳ 明朝"/>
          <w:lang w:eastAsia="ja-JP"/>
        </w:rPr>
        <w:t>value</w:t>
      </w:r>
      <w:r w:rsidRPr="008E27DD">
        <w:rPr>
          <w:rFonts w:eastAsia="ＭＳ 明朝" w:hint="eastAsia"/>
          <w:lang w:eastAsia="ja-JP"/>
        </w:rPr>
        <w:t>s</w:t>
      </w:r>
      <w:r w:rsidRPr="008E27DD">
        <w:rPr>
          <w:rFonts w:eastAsia="ＭＳ 明朝"/>
          <w:lang w:eastAsia="ja-JP"/>
        </w:rPr>
        <w:t xml:space="preserve"> of </w:t>
      </w:r>
      <w:r w:rsidRPr="00150A1C">
        <w:t>ver</w:t>
      </w:r>
      <w:r w:rsidRPr="005A49BD">
        <w:rPr>
          <w:rFonts w:eastAsia="ＭＳ 明朝" w:hint="eastAsia"/>
          <w:lang w:eastAsia="ja-JP"/>
        </w:rPr>
        <w:t>F</w:t>
      </w:r>
      <w:r w:rsidRPr="00150A1C">
        <w:t>ilter</w:t>
      </w:r>
      <w:r w:rsidRPr="005A49BD">
        <w:rPr>
          <w:rFonts w:eastAsia="ＭＳ 明朝" w:hint="eastAsia"/>
          <w:lang w:eastAsia="ja-JP"/>
        </w:rPr>
        <w:t>C</w:t>
      </w:r>
      <w:r w:rsidRPr="00150A1C">
        <w:t>oeff</w:t>
      </w:r>
      <w:r w:rsidRPr="005A49BD">
        <w:rPr>
          <w:rFonts w:eastAsia="ＭＳ 明朝" w:hint="eastAsia"/>
          <w:lang w:eastAsia="ja-JP"/>
        </w:rPr>
        <w:t>[</w:t>
      </w:r>
      <w:r w:rsidRPr="00733CFD">
        <w:t> </w:t>
      </w:r>
      <w:r w:rsidRPr="005A49BD">
        <w:rPr>
          <w:rFonts w:eastAsia="ＭＳ 明朝" w:hint="eastAsia"/>
          <w:lang w:eastAsia="ja-JP"/>
        </w:rPr>
        <w:t>][</w:t>
      </w:r>
      <w:r w:rsidRPr="00733CFD">
        <w:t> </w:t>
      </w:r>
      <w:r w:rsidRPr="005A49BD">
        <w:rPr>
          <w:rFonts w:eastAsia="ＭＳ 明朝" w:hint="eastAsia"/>
          <w:lang w:eastAsia="ja-JP"/>
        </w:rPr>
        <w:t>]</w:t>
      </w:r>
      <w:r w:rsidRPr="008E27DD">
        <w:rPr>
          <w:rFonts w:eastAsia="ＭＳ 明朝" w:hint="eastAsia"/>
          <w:lang w:eastAsia="ja-JP"/>
        </w:rPr>
        <w:t xml:space="preserve"> are </w:t>
      </w:r>
      <w:r>
        <w:rPr>
          <w:rFonts w:eastAsia="ＭＳ 明朝"/>
          <w:lang w:eastAsia="ja-JP"/>
        </w:rPr>
        <w:t>derived</w:t>
      </w:r>
      <w:r w:rsidRPr="008E27DD">
        <w:rPr>
          <w:rFonts w:eastAsia="ＭＳ 明朝" w:hint="eastAsia"/>
          <w:lang w:eastAsia="ja-JP"/>
        </w:rPr>
        <w:t xml:space="preserve"> as specified in </w:t>
      </w:r>
      <w:r w:rsidRPr="008E27DD">
        <w:rPr>
          <w:rFonts w:eastAsia="ＭＳ 明朝"/>
          <w:lang w:eastAsia="ja-JP"/>
        </w:rPr>
        <w:fldChar w:fldCharType="begin"/>
      </w:r>
      <w:r w:rsidRPr="008E27DD">
        <w:rPr>
          <w:rFonts w:eastAsia="ＭＳ 明朝"/>
          <w:lang w:eastAsia="ja-JP"/>
        </w:rPr>
        <w:instrText xml:space="preserve"> </w:instrText>
      </w:r>
      <w:r w:rsidRPr="008E27DD">
        <w:rPr>
          <w:rFonts w:eastAsia="ＭＳ 明朝" w:hint="eastAsia"/>
          <w:lang w:eastAsia="ja-JP"/>
        </w:rPr>
        <w:instrText>REF _Ref371699498 \h</w:instrText>
      </w:r>
      <w:r w:rsidRPr="008E27DD">
        <w:rPr>
          <w:rFonts w:eastAsia="ＭＳ 明朝"/>
          <w:lang w:eastAsia="ja-JP"/>
        </w:rPr>
        <w:instrText xml:space="preserve"> </w:instrText>
      </w:r>
      <w:r w:rsidRPr="008E27DD">
        <w:rPr>
          <w:rFonts w:eastAsia="ＭＳ 明朝"/>
          <w:lang w:eastAsia="ja-JP"/>
        </w:rPr>
      </w:r>
      <w:r w:rsidRPr="008E27DD">
        <w:rPr>
          <w:rFonts w:eastAsia="ＭＳ 明朝"/>
          <w:lang w:eastAsia="ja-JP"/>
        </w:rPr>
        <w:fldChar w:fldCharType="separate"/>
      </w:r>
      <w:r w:rsidRPr="00733CFD">
        <w:t>Table D</w:t>
      </w:r>
      <w:r w:rsidRPr="00733CFD">
        <w:noBreakHyphen/>
      </w:r>
      <w:r w:rsidRPr="008E27DD">
        <w:rPr>
          <w:rFonts w:eastAsia="ＭＳ 明朝"/>
          <w:lang w:eastAsia="ja-JP"/>
        </w:rPr>
        <w:fldChar w:fldCharType="end"/>
      </w:r>
      <w:r w:rsidRPr="008E27DD">
        <w:rPr>
          <w:rFonts w:eastAsia="ＭＳ 明朝" w:hint="eastAsia"/>
          <w:lang w:eastAsia="ja-JP"/>
        </w:rPr>
        <w:t>.</w:t>
      </w:r>
    </w:p>
    <w:p w14:paraId="027E12FF" w14:textId="77777777" w:rsidR="005A49BD" w:rsidRPr="00733CFD" w:rsidRDefault="005A49BD" w:rsidP="005A49BD"/>
    <w:p w14:paraId="39AB614E" w14:textId="77777777" w:rsidR="005A49BD" w:rsidRPr="005A49BD" w:rsidRDefault="005A49BD" w:rsidP="005A49BD">
      <w:pPr>
        <w:rPr>
          <w:rFonts w:eastAsia="ＭＳ 明朝"/>
          <w:lang w:eastAsia="ja-JP"/>
        </w:rPr>
      </w:pPr>
      <w:r w:rsidRPr="00733CFD">
        <w:rPr>
          <w:b/>
        </w:rPr>
        <w:t>num_horizontal_filters</w:t>
      </w:r>
      <w:r w:rsidRPr="00733CFD">
        <w:t xml:space="preserve"> specifies the number of filters indicated for chroma </w:t>
      </w:r>
      <w:r w:rsidRPr="005A49BD">
        <w:rPr>
          <w:rFonts w:eastAsia="ＭＳ 明朝" w:hint="eastAsia"/>
          <w:lang w:eastAsia="ja-JP"/>
        </w:rPr>
        <w:t>downsampling and upsampling</w:t>
      </w:r>
      <w:r w:rsidRPr="00733CFD">
        <w:t xml:space="preserve"> in the horizontal direction. </w:t>
      </w:r>
      <w:r w:rsidRPr="005A49BD">
        <w:rPr>
          <w:rFonts w:eastAsia="ＭＳ 明朝" w:hint="eastAsia"/>
          <w:lang w:eastAsia="ja-JP"/>
        </w:rPr>
        <w:t>When hor_chroma_filter_idc is equal to 1, t</w:t>
      </w:r>
      <w:r w:rsidRPr="00733CFD">
        <w:t xml:space="preserve">he value of num_horizontal_filters </w:t>
      </w:r>
      <w:r w:rsidRPr="005A49BD">
        <w:rPr>
          <w:rFonts w:eastAsia="ＭＳ 明朝" w:hint="eastAsia"/>
          <w:lang w:eastAsia="ja-JP"/>
        </w:rPr>
        <w:t>shall</w:t>
      </w:r>
      <w:r w:rsidRPr="00733CFD">
        <w:t xml:space="preserve"> </w:t>
      </w:r>
      <w:r>
        <w:t>follow</w:t>
      </w:r>
      <w:r w:rsidRPr="00CF3B50">
        <w:t xml:space="preserve"> </w:t>
      </w:r>
      <w:r w:rsidRPr="005A49BD">
        <w:rPr>
          <w:rFonts w:eastAsia="ＭＳ 明朝" w:hint="eastAsia"/>
          <w:lang w:eastAsia="ja-JP"/>
        </w:rPr>
        <w:t>the constraints</w:t>
      </w:r>
      <w:r w:rsidRPr="00CF3B50">
        <w:t xml:space="preserve"> specified in </w:t>
      </w:r>
      <w:r>
        <w:fldChar w:fldCharType="begin"/>
      </w:r>
      <w:r>
        <w:instrText xml:space="preserve"> REF _Ref371699576 \h </w:instrText>
      </w:r>
      <w:r>
        <w:fldChar w:fldCharType="separate"/>
      </w:r>
      <w:r>
        <w:rPr>
          <w:b/>
        </w:rPr>
        <w:t>Error! Reference source not found.</w:t>
      </w:r>
      <w:r>
        <w:fldChar w:fldCharType="end"/>
      </w:r>
      <w:r w:rsidRPr="00733CFD">
        <w:t>.</w:t>
      </w:r>
      <w:r w:rsidRPr="00E61DDF">
        <w:t xml:space="preserve"> </w:t>
      </w:r>
    </w:p>
    <w:p w14:paraId="7EC0CEAB" w14:textId="77777777" w:rsidR="005A49BD" w:rsidRPr="005A49BD" w:rsidRDefault="005A49BD" w:rsidP="005A49BD">
      <w:pPr>
        <w:jc w:val="center"/>
        <w:rPr>
          <w:rFonts w:eastAsia="ＭＳ 明朝"/>
          <w:b/>
          <w:lang w:eastAsia="ja-JP"/>
        </w:rPr>
      </w:pPr>
      <w:r w:rsidRPr="005A49BD">
        <w:rPr>
          <w:rFonts w:eastAsia="ＭＳ 明朝" w:hint="eastAsia"/>
          <w:b/>
          <w:lang w:eastAsia="ja-JP"/>
        </w:rPr>
        <w:t>Table D-6 constraints on the value of num_</w:t>
      </w:r>
      <w:r w:rsidRPr="005A49BD">
        <w:rPr>
          <w:rFonts w:eastAsia="ＭＳ 明朝"/>
          <w:b/>
          <w:lang w:eastAsia="ja-JP"/>
        </w:rPr>
        <w:t>horizontal</w:t>
      </w:r>
      <w:r w:rsidRPr="005A49BD">
        <w:rPr>
          <w:rFonts w:eastAsia="ＭＳ 明朝" w:hint="eastAsia"/>
          <w:b/>
          <w:lang w:eastAsia="ja-JP"/>
        </w:rPr>
        <w:t>_filters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3515"/>
      </w:tblGrid>
      <w:tr w:rsidR="005A49BD" w14:paraId="5998BE79" w14:textId="77777777" w:rsidTr="005A49BD">
        <w:trPr>
          <w:jc w:val="center"/>
        </w:trPr>
        <w:tc>
          <w:tcPr>
            <w:tcW w:w="2211" w:type="dxa"/>
            <w:shd w:val="clear" w:color="auto" w:fill="auto"/>
          </w:tcPr>
          <w:p w14:paraId="45C56517" w14:textId="77777777" w:rsidR="005A49BD" w:rsidRPr="005A49BD" w:rsidRDefault="005A49BD" w:rsidP="005A49BD">
            <w:pPr>
              <w:rPr>
                <w:rFonts w:eastAsia="ＭＳ 明朝"/>
                <w:lang w:eastAsia="ja-JP"/>
              </w:rPr>
            </w:pPr>
            <w:r w:rsidRPr="005A49BD">
              <w:rPr>
                <w:rFonts w:eastAsia="ＭＳ 明朝" w:hint="eastAsia"/>
                <w:lang w:eastAsia="ja-JP"/>
              </w:rPr>
              <w:t>chromaSample</w:t>
            </w:r>
            <w:r w:rsidRPr="005A49BD">
              <w:rPr>
                <w:rFonts w:eastAsia="ＭＳ 明朝"/>
                <w:lang w:eastAsia="ja-JP"/>
              </w:rPr>
              <w:t>Loc</w:t>
            </w:r>
            <w:r w:rsidRPr="005A49BD">
              <w:rPr>
                <w:rFonts w:eastAsia="ＭＳ 明朝" w:hint="eastAsia"/>
                <w:lang w:eastAsia="ja-JP"/>
              </w:rPr>
              <w:t>Type</w:t>
            </w:r>
          </w:p>
        </w:tc>
        <w:tc>
          <w:tcPr>
            <w:tcW w:w="3515" w:type="dxa"/>
            <w:shd w:val="clear" w:color="auto" w:fill="auto"/>
          </w:tcPr>
          <w:p w14:paraId="40C3FDA5" w14:textId="77777777" w:rsidR="005A49BD" w:rsidRPr="005A49BD" w:rsidRDefault="005A49BD" w:rsidP="005A49BD">
            <w:pPr>
              <w:rPr>
                <w:rFonts w:eastAsia="ＭＳ 明朝"/>
                <w:lang w:eastAsia="ja-JP"/>
              </w:rPr>
            </w:pPr>
            <w:r w:rsidRPr="005A49BD">
              <w:rPr>
                <w:rFonts w:eastAsia="ＭＳ 明朝" w:hint="eastAsia"/>
                <w:lang w:eastAsia="ja-JP"/>
              </w:rPr>
              <w:t xml:space="preserve">mandatory value of </w:t>
            </w:r>
          </w:p>
          <w:p w14:paraId="39E67810" w14:textId="77777777" w:rsidR="005A49BD" w:rsidRPr="005A49BD" w:rsidRDefault="005A49BD" w:rsidP="005A49BD">
            <w:pPr>
              <w:rPr>
                <w:rFonts w:eastAsia="ＭＳ 明朝"/>
                <w:lang w:eastAsia="ja-JP"/>
              </w:rPr>
            </w:pPr>
            <w:r w:rsidRPr="005A49BD">
              <w:rPr>
                <w:rFonts w:eastAsia="ＭＳ 明朝" w:hint="eastAsia"/>
                <w:lang w:eastAsia="ja-JP"/>
              </w:rPr>
              <w:t>num_</w:t>
            </w:r>
            <w:r w:rsidRPr="005A49BD">
              <w:rPr>
                <w:rFonts w:eastAsia="ＭＳ 明朝"/>
                <w:lang w:eastAsia="ja-JP"/>
              </w:rPr>
              <w:t>horizontal</w:t>
            </w:r>
            <w:r w:rsidRPr="005A49BD">
              <w:rPr>
                <w:rFonts w:eastAsia="ＭＳ 明朝" w:hint="eastAsia"/>
                <w:lang w:eastAsia="ja-JP"/>
              </w:rPr>
              <w:t>_filters</w:t>
            </w:r>
          </w:p>
        </w:tc>
      </w:tr>
      <w:tr w:rsidR="005A49BD" w14:paraId="3D1FA5BC" w14:textId="77777777" w:rsidTr="005A49BD">
        <w:trPr>
          <w:jc w:val="center"/>
        </w:trPr>
        <w:tc>
          <w:tcPr>
            <w:tcW w:w="2211" w:type="dxa"/>
            <w:shd w:val="clear" w:color="auto" w:fill="auto"/>
          </w:tcPr>
          <w:p w14:paraId="53D01ECB" w14:textId="77777777" w:rsidR="005A49BD" w:rsidRPr="005A49BD" w:rsidRDefault="005A49BD" w:rsidP="005A49BD">
            <w:pPr>
              <w:jc w:val="center"/>
              <w:rPr>
                <w:rFonts w:eastAsia="ＭＳ 明朝"/>
                <w:lang w:eastAsia="ja-JP"/>
              </w:rPr>
            </w:pPr>
            <w:r w:rsidRPr="005A49BD">
              <w:rPr>
                <w:rFonts w:eastAsia="ＭＳ 明朝" w:hint="eastAsia"/>
                <w:lang w:eastAsia="ja-JP"/>
              </w:rPr>
              <w:t>0, 2, 4</w:t>
            </w:r>
          </w:p>
        </w:tc>
        <w:tc>
          <w:tcPr>
            <w:tcW w:w="3515" w:type="dxa"/>
            <w:shd w:val="clear" w:color="auto" w:fill="auto"/>
          </w:tcPr>
          <w:p w14:paraId="723A2EBB" w14:textId="77777777" w:rsidR="005A49BD" w:rsidRPr="005A49BD" w:rsidRDefault="005A49BD" w:rsidP="005A49BD">
            <w:pPr>
              <w:jc w:val="center"/>
              <w:rPr>
                <w:rFonts w:eastAsia="ＭＳ 明朝"/>
                <w:lang w:eastAsia="ja-JP"/>
              </w:rPr>
            </w:pPr>
            <w:r w:rsidRPr="005A49BD">
              <w:rPr>
                <w:rFonts w:eastAsia="ＭＳ 明朝" w:hint="eastAsia"/>
                <w:lang w:eastAsia="ja-JP"/>
              </w:rPr>
              <w:t>3</w:t>
            </w:r>
          </w:p>
        </w:tc>
      </w:tr>
      <w:tr w:rsidR="005A49BD" w14:paraId="2D7E93A9" w14:textId="77777777" w:rsidTr="005A49BD">
        <w:trPr>
          <w:jc w:val="center"/>
        </w:trPr>
        <w:tc>
          <w:tcPr>
            <w:tcW w:w="2211" w:type="dxa"/>
            <w:shd w:val="clear" w:color="auto" w:fill="auto"/>
          </w:tcPr>
          <w:p w14:paraId="0225E30F" w14:textId="77777777" w:rsidR="005A49BD" w:rsidRPr="005A49BD" w:rsidRDefault="005A49BD" w:rsidP="005A49BD">
            <w:pPr>
              <w:jc w:val="center"/>
              <w:rPr>
                <w:rFonts w:eastAsia="ＭＳ 明朝"/>
                <w:lang w:eastAsia="ja-JP"/>
              </w:rPr>
            </w:pPr>
            <w:r w:rsidRPr="005A49BD">
              <w:rPr>
                <w:rFonts w:eastAsia="ＭＳ 明朝" w:hint="eastAsia"/>
                <w:lang w:eastAsia="ja-JP"/>
              </w:rPr>
              <w:t>1, 3, 5</w:t>
            </w:r>
          </w:p>
        </w:tc>
        <w:tc>
          <w:tcPr>
            <w:tcW w:w="3515" w:type="dxa"/>
            <w:shd w:val="clear" w:color="auto" w:fill="auto"/>
          </w:tcPr>
          <w:p w14:paraId="02846E0D" w14:textId="77777777" w:rsidR="005A49BD" w:rsidRPr="005A49BD" w:rsidRDefault="005A49BD" w:rsidP="005A49BD">
            <w:pPr>
              <w:jc w:val="center"/>
              <w:rPr>
                <w:rFonts w:eastAsia="ＭＳ 明朝"/>
                <w:lang w:eastAsia="ja-JP"/>
              </w:rPr>
            </w:pPr>
            <w:r w:rsidRPr="005A49BD">
              <w:rPr>
                <w:rFonts w:eastAsia="ＭＳ 明朝" w:hint="eastAsia"/>
                <w:lang w:eastAsia="ja-JP"/>
              </w:rPr>
              <w:t>2</w:t>
            </w:r>
          </w:p>
        </w:tc>
      </w:tr>
    </w:tbl>
    <w:p w14:paraId="6BF387F0" w14:textId="77777777" w:rsidR="005A49BD" w:rsidRPr="005A49BD" w:rsidRDefault="005A49BD" w:rsidP="005A49BD">
      <w:pPr>
        <w:rPr>
          <w:rFonts w:eastAsia="ＭＳ 明朝"/>
          <w:lang w:eastAsia="ja-JP"/>
        </w:rPr>
      </w:pPr>
    </w:p>
    <w:p w14:paraId="78B2FAAB" w14:textId="77777777" w:rsidR="005A49BD" w:rsidRPr="00733CFD" w:rsidRDefault="005A49BD" w:rsidP="005A49BD">
      <w:r w:rsidRPr="00733CFD">
        <w:rPr>
          <w:b/>
        </w:rPr>
        <w:t>hor_tap_length_minus1</w:t>
      </w:r>
      <w:r w:rsidRPr="00733CFD">
        <w:t>[ i ] plus 1 specifies the length of the i-th filter in the horizontal direction. The value of hor_tap_length_minus1[ i ] shall be in the range of 0 to 31, inclusive.</w:t>
      </w:r>
      <w:r>
        <w:t xml:space="preserve"> </w:t>
      </w:r>
    </w:p>
    <w:p w14:paraId="05477553" w14:textId="77777777" w:rsidR="005A49BD" w:rsidRDefault="005A49BD" w:rsidP="005A49BD">
      <w:pPr>
        <w:rPr>
          <w:rFonts w:eastAsia="ＭＳ 明朝"/>
          <w:lang w:eastAsia="ja-JP"/>
        </w:rPr>
      </w:pPr>
      <w:r w:rsidRPr="00733CFD">
        <w:rPr>
          <w:b/>
        </w:rPr>
        <w:t>hor_filter_coeff</w:t>
      </w:r>
      <w:r w:rsidRPr="00733CFD">
        <w:t>[ i ][ j ] specifies the value of the j-th coefficient of the i-th filter in the horizontal direction. The value of hor_filter_coeff[ i ][ j ] shall be in the range of −2</w:t>
      </w:r>
      <w:r w:rsidRPr="00733CFD">
        <w:rPr>
          <w:vertAlign w:val="superscript"/>
        </w:rPr>
        <w:t>31</w:t>
      </w:r>
      <w:r w:rsidRPr="00733CFD">
        <w:t xml:space="preserve"> to 2</w:t>
      </w:r>
      <w:r w:rsidRPr="00733CFD">
        <w:rPr>
          <w:vertAlign w:val="superscript"/>
        </w:rPr>
        <w:t>31</w:t>
      </w:r>
      <w:r w:rsidRPr="00733CFD">
        <w:t> − 1, inclusive.</w:t>
      </w:r>
      <w:r w:rsidRPr="00E61DDF">
        <w:rPr>
          <w:rFonts w:eastAsia="ＭＳ 明朝" w:hint="eastAsia"/>
          <w:lang w:eastAsia="ja-JP"/>
        </w:rPr>
        <w:t xml:space="preserve"> </w:t>
      </w:r>
    </w:p>
    <w:p w14:paraId="216CA6BA" w14:textId="77777777" w:rsidR="005A49BD" w:rsidRPr="005A49BD" w:rsidRDefault="005A49BD" w:rsidP="005A49BD">
      <w:pPr>
        <w:rPr>
          <w:rFonts w:eastAsia="ＭＳ 明朝"/>
          <w:lang w:eastAsia="ja-JP"/>
        </w:rPr>
      </w:pPr>
      <w:r>
        <w:rPr>
          <w:rFonts w:eastAsia="ＭＳ 明朝" w:hint="eastAsia"/>
          <w:lang w:eastAsia="ja-JP"/>
        </w:rPr>
        <w:t xml:space="preserve">The variable </w:t>
      </w:r>
      <w:r w:rsidRPr="005A49BD">
        <w:rPr>
          <w:rFonts w:eastAsia="ＭＳ 明朝" w:hint="eastAsia"/>
          <w:lang w:eastAsia="ja-JP"/>
        </w:rPr>
        <w:t>ho</w:t>
      </w:r>
      <w:r w:rsidRPr="00572290">
        <w:t>r</w:t>
      </w:r>
      <w:r w:rsidRPr="005A49BD">
        <w:rPr>
          <w:rFonts w:eastAsia="ＭＳ 明朝" w:hint="eastAsia"/>
          <w:lang w:eastAsia="ja-JP"/>
        </w:rPr>
        <w:t>TapLength[</w:t>
      </w:r>
      <w:r w:rsidRPr="00733CFD">
        <w:t> </w:t>
      </w:r>
      <w:r w:rsidRPr="005A49BD">
        <w:rPr>
          <w:rFonts w:eastAsia="ＭＳ 明朝" w:hint="eastAsia"/>
          <w:lang w:eastAsia="ja-JP"/>
        </w:rPr>
        <w:t>] is derived as follows:</w:t>
      </w:r>
    </w:p>
    <w:p w14:paraId="6045028A" w14:textId="77777777" w:rsidR="005A49BD" w:rsidRPr="005A49BD" w:rsidRDefault="005A49BD" w:rsidP="005A49BD">
      <w:pPr>
        <w:pStyle w:val="ListParagraph"/>
        <w:numPr>
          <w:ilvl w:val="0"/>
          <w:numId w:val="63"/>
        </w:numPr>
        <w:rPr>
          <w:rFonts w:eastAsia="ＭＳ 明朝"/>
          <w:lang w:eastAsia="ja-JP"/>
        </w:rPr>
      </w:pPr>
      <w:r w:rsidRPr="005A49BD">
        <w:rPr>
          <w:rFonts w:eastAsia="ＭＳ 明朝" w:hint="eastAsia"/>
          <w:lang w:eastAsia="ja-JP"/>
        </w:rPr>
        <w:t>If hor_chroma_filter_idc is equal to 1, ho</w:t>
      </w:r>
      <w:r w:rsidRPr="00572290">
        <w:t>r</w:t>
      </w:r>
      <w:r w:rsidRPr="005A49BD">
        <w:rPr>
          <w:rFonts w:eastAsia="ＭＳ 明朝" w:hint="eastAsia"/>
          <w:lang w:eastAsia="ja-JP"/>
        </w:rPr>
        <w:t>TapLength[</w:t>
      </w:r>
      <w:r w:rsidRPr="00733CFD">
        <w:t> </w:t>
      </w:r>
      <w:r w:rsidRPr="005A49BD">
        <w:rPr>
          <w:rFonts w:eastAsia="ＭＳ 明朝" w:hint="eastAsia"/>
          <w:lang w:eastAsia="ja-JP"/>
        </w:rPr>
        <w:t>i</w:t>
      </w:r>
      <w:r w:rsidRPr="00733CFD">
        <w:t> </w:t>
      </w:r>
      <w:r w:rsidRPr="005A49BD">
        <w:rPr>
          <w:rFonts w:eastAsia="ＭＳ 明朝" w:hint="eastAsia"/>
          <w:lang w:eastAsia="ja-JP"/>
        </w:rPr>
        <w:t>] is set equal to ho</w:t>
      </w:r>
      <w:r w:rsidRPr="005A49BD">
        <w:rPr>
          <w:rFonts w:eastAsia="ＭＳ 明朝"/>
          <w:lang w:eastAsia="ja-JP"/>
        </w:rPr>
        <w:t>r_tap_length_minus1</w:t>
      </w:r>
      <w:r w:rsidRPr="005A49BD">
        <w:rPr>
          <w:rFonts w:eastAsia="ＭＳ 明朝" w:hint="eastAsia"/>
          <w:lang w:eastAsia="ja-JP"/>
        </w:rPr>
        <w:t>[</w:t>
      </w:r>
      <w:r w:rsidRPr="00733CFD">
        <w:t> </w:t>
      </w:r>
      <w:r w:rsidRPr="005A49BD">
        <w:rPr>
          <w:rFonts w:eastAsia="ＭＳ 明朝" w:hint="eastAsia"/>
          <w:lang w:eastAsia="ja-JP"/>
        </w:rPr>
        <w:t>i</w:t>
      </w:r>
      <w:r w:rsidRPr="00733CFD">
        <w:t> </w:t>
      </w:r>
      <w:r w:rsidRPr="005A49BD">
        <w:rPr>
          <w:rFonts w:eastAsia="ＭＳ 明朝" w:hint="eastAsia"/>
          <w:lang w:eastAsia="ja-JP"/>
        </w:rPr>
        <w:t xml:space="preserve">] plus 1 for i </w:t>
      </w:r>
      <w:r w:rsidRPr="005A49BD">
        <w:rPr>
          <w:rFonts w:eastAsia="ＭＳ 明朝"/>
          <w:lang w:eastAsia="ja-JP"/>
        </w:rPr>
        <w:t>in the range of</w:t>
      </w:r>
      <w:r w:rsidRPr="005A49BD">
        <w:rPr>
          <w:rFonts w:eastAsia="ＭＳ 明朝" w:hint="eastAsia"/>
          <w:lang w:eastAsia="ja-JP"/>
        </w:rPr>
        <w:t xml:space="preserve"> 0..</w:t>
      </w:r>
      <w:r w:rsidRPr="005A49BD">
        <w:rPr>
          <w:rFonts w:eastAsia="ＭＳ 明朝"/>
          <w:lang w:eastAsia="ja-JP"/>
        </w:rPr>
        <w:t>num_</w:t>
      </w:r>
      <w:r w:rsidRPr="005A49BD">
        <w:rPr>
          <w:rFonts w:eastAsia="ＭＳ 明朝" w:hint="eastAsia"/>
          <w:lang w:eastAsia="ja-JP"/>
        </w:rPr>
        <w:t>horizontal</w:t>
      </w:r>
      <w:r w:rsidRPr="005A49BD">
        <w:rPr>
          <w:rFonts w:eastAsia="ＭＳ 明朝"/>
          <w:lang w:eastAsia="ja-JP"/>
        </w:rPr>
        <w:t>_filters</w:t>
      </w:r>
      <w:r w:rsidRPr="005A49BD">
        <w:rPr>
          <w:rFonts w:eastAsia="ＭＳ 明朝" w:hint="eastAsia"/>
          <w:lang w:eastAsia="ja-JP"/>
        </w:rPr>
        <w:t>-1.</w:t>
      </w:r>
    </w:p>
    <w:p w14:paraId="527F4139" w14:textId="77777777" w:rsidR="005A49BD" w:rsidRPr="005A49BD" w:rsidRDefault="005A49BD" w:rsidP="005A49BD">
      <w:pPr>
        <w:pStyle w:val="ListParagraph"/>
        <w:numPr>
          <w:ilvl w:val="0"/>
          <w:numId w:val="63"/>
        </w:numPr>
        <w:rPr>
          <w:rFonts w:eastAsia="ＭＳ 明朝"/>
          <w:lang w:eastAsia="ja-JP"/>
        </w:rPr>
      </w:pPr>
      <w:r w:rsidRPr="005A49BD">
        <w:rPr>
          <w:rFonts w:eastAsia="ＭＳ 明朝" w:hint="eastAsia"/>
          <w:lang w:eastAsia="ja-JP"/>
        </w:rPr>
        <w:t xml:space="preserve">Otherwise (hor_chroma_filter_idc is equal to 2), </w:t>
      </w:r>
      <w:r w:rsidRPr="008E27DD">
        <w:rPr>
          <w:rFonts w:eastAsia="ＭＳ 明朝" w:hint="eastAsia"/>
          <w:lang w:eastAsia="ja-JP"/>
        </w:rPr>
        <w:t xml:space="preserve">the </w:t>
      </w:r>
      <w:r w:rsidRPr="008E27DD">
        <w:rPr>
          <w:rFonts w:eastAsia="ＭＳ 明朝"/>
          <w:lang w:eastAsia="ja-JP"/>
        </w:rPr>
        <w:t>value</w:t>
      </w:r>
      <w:r w:rsidRPr="008E27DD">
        <w:rPr>
          <w:rFonts w:eastAsia="ＭＳ 明朝" w:hint="eastAsia"/>
          <w:lang w:eastAsia="ja-JP"/>
        </w:rPr>
        <w:t>s</w:t>
      </w:r>
      <w:r w:rsidRPr="008E27DD">
        <w:rPr>
          <w:rFonts w:eastAsia="ＭＳ 明朝"/>
          <w:lang w:eastAsia="ja-JP"/>
        </w:rPr>
        <w:t xml:space="preserve"> of </w:t>
      </w:r>
      <w:r w:rsidRPr="005A49BD">
        <w:rPr>
          <w:rFonts w:eastAsia="ＭＳ 明朝" w:hint="eastAsia"/>
          <w:lang w:eastAsia="ja-JP"/>
        </w:rPr>
        <w:t>ho</w:t>
      </w:r>
      <w:r w:rsidRPr="00572290">
        <w:t>r</w:t>
      </w:r>
      <w:r w:rsidRPr="005A49BD">
        <w:rPr>
          <w:rFonts w:eastAsia="ＭＳ 明朝" w:hint="eastAsia"/>
          <w:lang w:eastAsia="ja-JP"/>
        </w:rPr>
        <w:t>TapLength[</w:t>
      </w:r>
      <w:r w:rsidRPr="00733CFD">
        <w:t> </w:t>
      </w:r>
      <w:r w:rsidRPr="005A49BD">
        <w:rPr>
          <w:rFonts w:eastAsia="ＭＳ 明朝" w:hint="eastAsia"/>
          <w:lang w:eastAsia="ja-JP"/>
        </w:rPr>
        <w:t>]</w:t>
      </w:r>
      <w:r w:rsidRPr="008E27DD">
        <w:rPr>
          <w:rFonts w:eastAsia="ＭＳ 明朝" w:hint="eastAsia"/>
          <w:lang w:eastAsia="ja-JP"/>
        </w:rPr>
        <w:t xml:space="preserve"> are </w:t>
      </w:r>
      <w:r>
        <w:rPr>
          <w:rFonts w:eastAsia="ＭＳ 明朝"/>
          <w:lang w:eastAsia="ja-JP"/>
        </w:rPr>
        <w:t>derived</w:t>
      </w:r>
      <w:r w:rsidRPr="008E27DD">
        <w:rPr>
          <w:rFonts w:eastAsia="ＭＳ 明朝" w:hint="eastAsia"/>
          <w:lang w:eastAsia="ja-JP"/>
        </w:rPr>
        <w:t xml:space="preserve"> as specified in </w:t>
      </w:r>
      <w:r w:rsidRPr="008E27DD">
        <w:rPr>
          <w:rFonts w:eastAsia="ＭＳ 明朝"/>
          <w:lang w:eastAsia="ja-JP"/>
        </w:rPr>
        <w:fldChar w:fldCharType="begin"/>
      </w:r>
      <w:r w:rsidRPr="008E27DD">
        <w:rPr>
          <w:rFonts w:eastAsia="ＭＳ 明朝"/>
          <w:lang w:eastAsia="ja-JP"/>
        </w:rPr>
        <w:instrText xml:space="preserve"> </w:instrText>
      </w:r>
      <w:r w:rsidRPr="008E27DD">
        <w:rPr>
          <w:rFonts w:eastAsia="ＭＳ 明朝" w:hint="eastAsia"/>
          <w:lang w:eastAsia="ja-JP"/>
        </w:rPr>
        <w:instrText>REF _Ref371699498 \h</w:instrText>
      </w:r>
      <w:r w:rsidRPr="008E27DD">
        <w:rPr>
          <w:rFonts w:eastAsia="ＭＳ 明朝"/>
          <w:lang w:eastAsia="ja-JP"/>
        </w:rPr>
        <w:instrText xml:space="preserve"> </w:instrText>
      </w:r>
      <w:r w:rsidRPr="008E27DD">
        <w:rPr>
          <w:rFonts w:eastAsia="ＭＳ 明朝"/>
          <w:lang w:eastAsia="ja-JP"/>
        </w:rPr>
      </w:r>
      <w:r w:rsidRPr="008E27DD">
        <w:rPr>
          <w:rFonts w:eastAsia="ＭＳ 明朝"/>
          <w:lang w:eastAsia="ja-JP"/>
        </w:rPr>
        <w:fldChar w:fldCharType="separate"/>
      </w:r>
      <w:r w:rsidRPr="00733CFD">
        <w:t>Table D</w:t>
      </w:r>
      <w:r w:rsidRPr="00733CFD">
        <w:noBreakHyphen/>
      </w:r>
      <w:r w:rsidRPr="008E27DD">
        <w:rPr>
          <w:rFonts w:eastAsia="ＭＳ 明朝"/>
          <w:lang w:eastAsia="ja-JP"/>
        </w:rPr>
        <w:fldChar w:fldCharType="end"/>
      </w:r>
      <w:r w:rsidRPr="008E27DD">
        <w:rPr>
          <w:rFonts w:eastAsia="ＭＳ 明朝" w:hint="eastAsia"/>
          <w:lang w:eastAsia="ja-JP"/>
        </w:rPr>
        <w:t>.</w:t>
      </w:r>
    </w:p>
    <w:p w14:paraId="76F6006B" w14:textId="77777777" w:rsidR="005A49BD" w:rsidRPr="005A49BD" w:rsidRDefault="005A49BD" w:rsidP="005A49BD">
      <w:pPr>
        <w:rPr>
          <w:rFonts w:eastAsia="ＭＳ 明朝"/>
          <w:lang w:eastAsia="ja-JP"/>
        </w:rPr>
      </w:pPr>
      <w:r>
        <w:rPr>
          <w:rFonts w:eastAsia="ＭＳ 明朝" w:hint="eastAsia"/>
          <w:lang w:eastAsia="ja-JP"/>
        </w:rPr>
        <w:t xml:space="preserve">The variable </w:t>
      </w:r>
      <w:r w:rsidRPr="005A49BD">
        <w:rPr>
          <w:rFonts w:eastAsia="ＭＳ 明朝" w:hint="eastAsia"/>
          <w:lang w:eastAsia="ja-JP"/>
        </w:rPr>
        <w:t>ho</w:t>
      </w:r>
      <w:r w:rsidRPr="00572290">
        <w:t>r</w:t>
      </w:r>
      <w:r w:rsidRPr="005A49BD">
        <w:rPr>
          <w:rFonts w:eastAsia="ＭＳ 明朝" w:hint="eastAsia"/>
          <w:lang w:eastAsia="ja-JP"/>
        </w:rPr>
        <w:t>F</w:t>
      </w:r>
      <w:r w:rsidRPr="00572290">
        <w:t>ilter</w:t>
      </w:r>
      <w:r w:rsidRPr="005A49BD">
        <w:rPr>
          <w:rFonts w:eastAsia="ＭＳ 明朝" w:hint="eastAsia"/>
          <w:lang w:eastAsia="ja-JP"/>
        </w:rPr>
        <w:t>C</w:t>
      </w:r>
      <w:r w:rsidRPr="00572290">
        <w:t>oeff</w:t>
      </w:r>
      <w:r w:rsidRPr="005A49BD">
        <w:rPr>
          <w:rFonts w:eastAsia="ＭＳ 明朝" w:hint="eastAsia"/>
          <w:lang w:eastAsia="ja-JP"/>
        </w:rPr>
        <w:t>[</w:t>
      </w:r>
      <w:r w:rsidRPr="00733CFD">
        <w:t> </w:t>
      </w:r>
      <w:r w:rsidRPr="005A49BD">
        <w:rPr>
          <w:rFonts w:eastAsia="ＭＳ 明朝" w:hint="eastAsia"/>
          <w:lang w:eastAsia="ja-JP"/>
        </w:rPr>
        <w:t>][</w:t>
      </w:r>
      <w:r w:rsidRPr="00733CFD">
        <w:t> </w:t>
      </w:r>
      <w:r w:rsidRPr="005A49BD">
        <w:rPr>
          <w:rFonts w:eastAsia="ＭＳ 明朝" w:hint="eastAsia"/>
          <w:lang w:eastAsia="ja-JP"/>
        </w:rPr>
        <w:t>] is derived as follows:</w:t>
      </w:r>
    </w:p>
    <w:p w14:paraId="567B0B78" w14:textId="77777777" w:rsidR="005A49BD" w:rsidRPr="005A49BD" w:rsidRDefault="005A49BD" w:rsidP="005A49BD">
      <w:pPr>
        <w:pStyle w:val="ListParagraph"/>
        <w:numPr>
          <w:ilvl w:val="0"/>
          <w:numId w:val="64"/>
        </w:numPr>
        <w:rPr>
          <w:rFonts w:eastAsia="ＭＳ 明朝"/>
          <w:lang w:eastAsia="ja-JP"/>
        </w:rPr>
      </w:pPr>
      <w:r w:rsidRPr="005A49BD">
        <w:rPr>
          <w:rFonts w:eastAsia="ＭＳ 明朝" w:hint="eastAsia"/>
          <w:lang w:eastAsia="ja-JP"/>
        </w:rPr>
        <w:t>If hor_chroma_filter_idc is equal to 1, horFilterCoeff[</w:t>
      </w:r>
      <w:r w:rsidRPr="00733CFD">
        <w:t> </w:t>
      </w:r>
      <w:r w:rsidRPr="005A49BD">
        <w:rPr>
          <w:rFonts w:eastAsia="ＭＳ 明朝" w:hint="eastAsia"/>
          <w:lang w:eastAsia="ja-JP"/>
        </w:rPr>
        <w:t>i</w:t>
      </w:r>
      <w:r w:rsidRPr="00733CFD">
        <w:t> </w:t>
      </w:r>
      <w:r w:rsidRPr="005A49BD">
        <w:rPr>
          <w:rFonts w:eastAsia="ＭＳ 明朝" w:hint="eastAsia"/>
          <w:lang w:eastAsia="ja-JP"/>
        </w:rPr>
        <w:t>][</w:t>
      </w:r>
      <w:r w:rsidRPr="00733CFD">
        <w:t> </w:t>
      </w:r>
      <w:r w:rsidRPr="005A49BD">
        <w:rPr>
          <w:rFonts w:eastAsia="ＭＳ 明朝" w:hint="eastAsia"/>
          <w:lang w:eastAsia="ja-JP"/>
        </w:rPr>
        <w:t>j</w:t>
      </w:r>
      <w:r w:rsidRPr="00733CFD">
        <w:t> </w:t>
      </w:r>
      <w:r w:rsidRPr="005A49BD">
        <w:rPr>
          <w:rFonts w:eastAsia="ＭＳ 明朝" w:hint="eastAsia"/>
          <w:lang w:eastAsia="ja-JP"/>
        </w:rPr>
        <w:t>] is set equal to hor_filter_coeff[</w:t>
      </w:r>
      <w:r w:rsidRPr="00733CFD">
        <w:t> </w:t>
      </w:r>
      <w:r w:rsidRPr="005A49BD">
        <w:rPr>
          <w:rFonts w:eastAsia="ＭＳ 明朝" w:hint="eastAsia"/>
          <w:lang w:eastAsia="ja-JP"/>
        </w:rPr>
        <w:t>i</w:t>
      </w:r>
      <w:r w:rsidRPr="00733CFD">
        <w:t> </w:t>
      </w:r>
      <w:r w:rsidRPr="005A49BD">
        <w:rPr>
          <w:rFonts w:eastAsia="ＭＳ 明朝" w:hint="eastAsia"/>
          <w:lang w:eastAsia="ja-JP"/>
        </w:rPr>
        <w:t>][</w:t>
      </w:r>
      <w:r w:rsidRPr="00733CFD">
        <w:t> </w:t>
      </w:r>
      <w:r w:rsidRPr="005A49BD">
        <w:rPr>
          <w:rFonts w:eastAsia="ＭＳ 明朝" w:hint="eastAsia"/>
          <w:lang w:eastAsia="ja-JP"/>
        </w:rPr>
        <w:t>j</w:t>
      </w:r>
      <w:r w:rsidRPr="00733CFD">
        <w:t> </w:t>
      </w:r>
      <w:r w:rsidRPr="005A49BD">
        <w:rPr>
          <w:rFonts w:eastAsia="ＭＳ 明朝" w:hint="eastAsia"/>
          <w:lang w:eastAsia="ja-JP"/>
        </w:rPr>
        <w:t xml:space="preserve">] for i </w:t>
      </w:r>
      <w:r w:rsidRPr="005A49BD">
        <w:rPr>
          <w:rFonts w:eastAsia="ＭＳ 明朝"/>
          <w:lang w:eastAsia="ja-JP"/>
        </w:rPr>
        <w:t>in the range of</w:t>
      </w:r>
      <w:r w:rsidRPr="005A49BD">
        <w:rPr>
          <w:rFonts w:eastAsia="ＭＳ 明朝" w:hint="eastAsia"/>
          <w:lang w:eastAsia="ja-JP"/>
        </w:rPr>
        <w:t xml:space="preserve"> 0..</w:t>
      </w:r>
      <w:r w:rsidRPr="005A49BD">
        <w:rPr>
          <w:rFonts w:eastAsia="ＭＳ 明朝"/>
          <w:lang w:eastAsia="ja-JP"/>
        </w:rPr>
        <w:t>num_</w:t>
      </w:r>
      <w:r w:rsidRPr="005A49BD">
        <w:rPr>
          <w:rFonts w:eastAsia="ＭＳ 明朝" w:hint="eastAsia"/>
          <w:lang w:eastAsia="ja-JP"/>
        </w:rPr>
        <w:t>horizontal</w:t>
      </w:r>
      <w:r w:rsidRPr="005A49BD">
        <w:rPr>
          <w:rFonts w:eastAsia="ＭＳ 明朝"/>
          <w:lang w:eastAsia="ja-JP"/>
        </w:rPr>
        <w:t>_filters</w:t>
      </w:r>
      <w:r w:rsidRPr="005A49BD">
        <w:rPr>
          <w:rFonts w:eastAsia="ＭＳ 明朝" w:hint="eastAsia"/>
          <w:lang w:eastAsia="ja-JP"/>
        </w:rPr>
        <w:t xml:space="preserve">-1 and j </w:t>
      </w:r>
      <w:r w:rsidRPr="005A49BD">
        <w:rPr>
          <w:rFonts w:eastAsia="ＭＳ 明朝"/>
          <w:lang w:eastAsia="ja-JP"/>
        </w:rPr>
        <w:t>in the range of</w:t>
      </w:r>
      <w:r w:rsidRPr="005A49BD">
        <w:rPr>
          <w:rFonts w:eastAsia="ＭＳ 明朝" w:hint="eastAsia"/>
          <w:lang w:eastAsia="ja-JP"/>
        </w:rPr>
        <w:t xml:space="preserve"> 0..ho</w:t>
      </w:r>
      <w:r w:rsidRPr="005A49BD">
        <w:rPr>
          <w:rFonts w:eastAsia="ＭＳ 明朝"/>
          <w:lang w:eastAsia="ja-JP"/>
        </w:rPr>
        <w:t>r_tap_length_minus1[</w:t>
      </w:r>
      <w:r w:rsidRPr="00733CFD">
        <w:t> </w:t>
      </w:r>
      <w:r w:rsidRPr="005A49BD">
        <w:rPr>
          <w:rFonts w:eastAsia="ＭＳ 明朝"/>
          <w:lang w:eastAsia="ja-JP"/>
        </w:rPr>
        <w:t>i</w:t>
      </w:r>
      <w:r w:rsidRPr="00733CFD">
        <w:t> </w:t>
      </w:r>
      <w:r w:rsidRPr="005A49BD">
        <w:rPr>
          <w:rFonts w:eastAsia="ＭＳ 明朝"/>
          <w:lang w:eastAsia="ja-JP"/>
        </w:rPr>
        <w:t>]</w:t>
      </w:r>
      <w:r w:rsidRPr="005A49BD">
        <w:rPr>
          <w:rFonts w:eastAsia="ＭＳ 明朝" w:hint="eastAsia"/>
          <w:lang w:eastAsia="ja-JP"/>
        </w:rPr>
        <w:t>.</w:t>
      </w:r>
    </w:p>
    <w:p w14:paraId="4973EB83" w14:textId="77777777" w:rsidR="005A49BD" w:rsidRPr="005A49BD" w:rsidRDefault="005A49BD" w:rsidP="005A49BD">
      <w:pPr>
        <w:pStyle w:val="ListParagraph"/>
        <w:numPr>
          <w:ilvl w:val="0"/>
          <w:numId w:val="64"/>
        </w:numPr>
        <w:rPr>
          <w:rFonts w:eastAsia="ＭＳ 明朝"/>
          <w:lang w:eastAsia="ja-JP"/>
        </w:rPr>
      </w:pPr>
      <w:r w:rsidRPr="005A49BD">
        <w:rPr>
          <w:rFonts w:eastAsia="ＭＳ 明朝" w:hint="eastAsia"/>
          <w:lang w:eastAsia="ja-JP"/>
        </w:rPr>
        <w:t xml:space="preserve">Otherwise (hor_chroma_filter_idc is equal to 2), </w:t>
      </w:r>
      <w:r w:rsidRPr="008E27DD">
        <w:rPr>
          <w:rFonts w:eastAsia="ＭＳ 明朝" w:hint="eastAsia"/>
          <w:lang w:eastAsia="ja-JP"/>
        </w:rPr>
        <w:t xml:space="preserve">the </w:t>
      </w:r>
      <w:r w:rsidRPr="008E27DD">
        <w:rPr>
          <w:rFonts w:eastAsia="ＭＳ 明朝"/>
          <w:lang w:eastAsia="ja-JP"/>
        </w:rPr>
        <w:t>value</w:t>
      </w:r>
      <w:r w:rsidRPr="008E27DD">
        <w:rPr>
          <w:rFonts w:eastAsia="ＭＳ 明朝" w:hint="eastAsia"/>
          <w:lang w:eastAsia="ja-JP"/>
        </w:rPr>
        <w:t>s</w:t>
      </w:r>
      <w:r w:rsidRPr="008E27DD">
        <w:rPr>
          <w:rFonts w:eastAsia="ＭＳ 明朝"/>
          <w:lang w:eastAsia="ja-JP"/>
        </w:rPr>
        <w:t xml:space="preserve"> of </w:t>
      </w:r>
      <w:r w:rsidRPr="005A49BD">
        <w:rPr>
          <w:rFonts w:eastAsia="ＭＳ 明朝" w:hint="eastAsia"/>
          <w:lang w:eastAsia="ja-JP"/>
        </w:rPr>
        <w:t>ho</w:t>
      </w:r>
      <w:r w:rsidRPr="00150A1C">
        <w:t>r</w:t>
      </w:r>
      <w:r w:rsidRPr="005A49BD">
        <w:rPr>
          <w:rFonts w:eastAsia="ＭＳ 明朝" w:hint="eastAsia"/>
          <w:lang w:eastAsia="ja-JP"/>
        </w:rPr>
        <w:t>F</w:t>
      </w:r>
      <w:r w:rsidRPr="00150A1C">
        <w:t>ilter</w:t>
      </w:r>
      <w:r w:rsidRPr="005A49BD">
        <w:rPr>
          <w:rFonts w:eastAsia="ＭＳ 明朝" w:hint="eastAsia"/>
          <w:lang w:eastAsia="ja-JP"/>
        </w:rPr>
        <w:t>C</w:t>
      </w:r>
      <w:r w:rsidRPr="00150A1C">
        <w:t>oeff</w:t>
      </w:r>
      <w:r w:rsidRPr="005A49BD">
        <w:rPr>
          <w:rFonts w:eastAsia="ＭＳ 明朝" w:hint="eastAsia"/>
          <w:lang w:eastAsia="ja-JP"/>
        </w:rPr>
        <w:t>[</w:t>
      </w:r>
      <w:r w:rsidRPr="00733CFD">
        <w:t> </w:t>
      </w:r>
      <w:r w:rsidRPr="005A49BD">
        <w:rPr>
          <w:rFonts w:eastAsia="ＭＳ 明朝" w:hint="eastAsia"/>
          <w:lang w:eastAsia="ja-JP"/>
        </w:rPr>
        <w:t>][</w:t>
      </w:r>
      <w:r w:rsidRPr="00733CFD">
        <w:t> </w:t>
      </w:r>
      <w:r w:rsidRPr="005A49BD">
        <w:rPr>
          <w:rFonts w:eastAsia="ＭＳ 明朝" w:hint="eastAsia"/>
          <w:lang w:eastAsia="ja-JP"/>
        </w:rPr>
        <w:t>]</w:t>
      </w:r>
      <w:r w:rsidRPr="008E27DD">
        <w:rPr>
          <w:rFonts w:eastAsia="ＭＳ 明朝" w:hint="eastAsia"/>
          <w:lang w:eastAsia="ja-JP"/>
        </w:rPr>
        <w:t xml:space="preserve"> are </w:t>
      </w:r>
      <w:r>
        <w:rPr>
          <w:rFonts w:eastAsia="ＭＳ 明朝"/>
          <w:lang w:eastAsia="ja-JP"/>
        </w:rPr>
        <w:t>derived</w:t>
      </w:r>
      <w:r w:rsidRPr="008E27DD">
        <w:rPr>
          <w:rFonts w:eastAsia="ＭＳ 明朝" w:hint="eastAsia"/>
          <w:lang w:eastAsia="ja-JP"/>
        </w:rPr>
        <w:t xml:space="preserve"> as specified in </w:t>
      </w:r>
      <w:r w:rsidRPr="008E27DD">
        <w:rPr>
          <w:rFonts w:eastAsia="ＭＳ 明朝"/>
          <w:lang w:eastAsia="ja-JP"/>
        </w:rPr>
        <w:fldChar w:fldCharType="begin"/>
      </w:r>
      <w:r w:rsidRPr="008E27DD">
        <w:rPr>
          <w:rFonts w:eastAsia="ＭＳ 明朝"/>
          <w:lang w:eastAsia="ja-JP"/>
        </w:rPr>
        <w:instrText xml:space="preserve"> </w:instrText>
      </w:r>
      <w:r w:rsidRPr="008E27DD">
        <w:rPr>
          <w:rFonts w:eastAsia="ＭＳ 明朝" w:hint="eastAsia"/>
          <w:lang w:eastAsia="ja-JP"/>
        </w:rPr>
        <w:instrText>REF _Ref371699498 \h</w:instrText>
      </w:r>
      <w:r w:rsidRPr="008E27DD">
        <w:rPr>
          <w:rFonts w:eastAsia="ＭＳ 明朝"/>
          <w:lang w:eastAsia="ja-JP"/>
        </w:rPr>
        <w:instrText xml:space="preserve"> </w:instrText>
      </w:r>
      <w:r w:rsidRPr="008E27DD">
        <w:rPr>
          <w:rFonts w:eastAsia="ＭＳ 明朝"/>
          <w:lang w:eastAsia="ja-JP"/>
        </w:rPr>
      </w:r>
      <w:r w:rsidRPr="008E27DD">
        <w:rPr>
          <w:rFonts w:eastAsia="ＭＳ 明朝"/>
          <w:lang w:eastAsia="ja-JP"/>
        </w:rPr>
        <w:fldChar w:fldCharType="separate"/>
      </w:r>
      <w:r w:rsidRPr="00733CFD">
        <w:t>Table D</w:t>
      </w:r>
      <w:r w:rsidRPr="00733CFD">
        <w:noBreakHyphen/>
      </w:r>
      <w:r w:rsidRPr="008E27DD">
        <w:rPr>
          <w:rFonts w:eastAsia="ＭＳ 明朝"/>
          <w:lang w:eastAsia="ja-JP"/>
        </w:rPr>
        <w:fldChar w:fldCharType="end"/>
      </w:r>
      <w:r w:rsidRPr="008E27DD">
        <w:rPr>
          <w:rFonts w:eastAsia="ＭＳ 明朝" w:hint="eastAsia"/>
          <w:lang w:eastAsia="ja-JP"/>
        </w:rPr>
        <w:t>.</w:t>
      </w:r>
    </w:p>
    <w:p w14:paraId="7F1ED029" w14:textId="77777777" w:rsidR="005A49BD" w:rsidRPr="00733CFD" w:rsidRDefault="005A49BD" w:rsidP="005A49BD"/>
    <w:p w14:paraId="5C24B159" w14:textId="77777777" w:rsidR="005A49BD" w:rsidRPr="00733CFD" w:rsidRDefault="005A49BD" w:rsidP="005A49BD">
      <w:r>
        <w:fldChar w:fldCharType="begin" w:fldLock="1"/>
      </w:r>
      <w:r>
        <w:instrText xml:space="preserve"> REF _Ref371699498 \h  \* MERGEFORMAT </w:instrText>
      </w:r>
      <w:r>
        <w:fldChar w:fldCharType="separate"/>
      </w:r>
      <w:r w:rsidRPr="00733CFD">
        <w:t>Table D</w:t>
      </w:r>
      <w:r w:rsidRPr="00733CFD">
        <w:noBreakHyphen/>
      </w:r>
      <w:r w:rsidRPr="005A49BD">
        <w:rPr>
          <w:rFonts w:eastAsia="ＭＳ 明朝" w:hint="eastAsia"/>
          <w:lang w:eastAsia="ja-JP"/>
        </w:rPr>
        <w:t>7</w:t>
      </w:r>
      <w:r>
        <w:fldChar w:fldCharType="end"/>
      </w:r>
      <w:r w:rsidRPr="00733CFD">
        <w:t xml:space="preserve"> specifies the coefficients of the chroma </w:t>
      </w:r>
      <w:r w:rsidRPr="005A49BD">
        <w:rPr>
          <w:rFonts w:eastAsia="ＭＳ 明朝" w:hint="eastAsia"/>
          <w:lang w:eastAsia="ja-JP"/>
        </w:rPr>
        <w:t>downsampling and upsampling</w:t>
      </w:r>
      <w:r w:rsidRPr="00733CFD">
        <w:t xml:space="preserve"> </w:t>
      </w:r>
      <w:r w:rsidRPr="005A49BD">
        <w:rPr>
          <w:rFonts w:eastAsia="ＭＳ 明朝" w:hint="eastAsia"/>
          <w:lang w:eastAsia="ja-JP"/>
        </w:rPr>
        <w:t xml:space="preserve">sets of </w:t>
      </w:r>
      <w:r w:rsidRPr="00733CFD">
        <w:t>filter</w:t>
      </w:r>
      <w:r w:rsidRPr="005A49BD">
        <w:rPr>
          <w:rFonts w:eastAsia="ＭＳ 明朝" w:hint="eastAsia"/>
          <w:lang w:eastAsia="ja-JP"/>
        </w:rPr>
        <w:t>s</w:t>
      </w:r>
      <w:r w:rsidRPr="00733CFD">
        <w:t xml:space="preserve"> in the vertical direction</w:t>
      </w:r>
      <w:r w:rsidRPr="005A49BD">
        <w:rPr>
          <w:rFonts w:eastAsia="ＭＳ 明朝" w:hint="eastAsia"/>
          <w:lang w:eastAsia="ja-JP"/>
        </w:rPr>
        <w:t xml:space="preserve"> w</w:t>
      </w:r>
      <w:r w:rsidRPr="00733CFD">
        <w:t xml:space="preserve">hen ver_chroma_filter_idc is equal to </w:t>
      </w:r>
      <w:r w:rsidRPr="005A49BD">
        <w:rPr>
          <w:rFonts w:eastAsia="ＭＳ 明朝" w:hint="eastAsia"/>
          <w:lang w:eastAsia="ja-JP"/>
        </w:rPr>
        <w:t>2</w:t>
      </w:r>
      <w:r w:rsidRPr="00733CFD">
        <w:t>.</w:t>
      </w:r>
      <w:r w:rsidRPr="005A49BD">
        <w:rPr>
          <w:rFonts w:eastAsia="ＭＳ 明朝" w:hint="eastAsia"/>
          <w:lang w:eastAsia="ja-JP"/>
        </w:rPr>
        <w:t xml:space="preserve"> When ver_chroma_filter_idc is equal to 2, the filter coefficient values described in SMPTE RP 2050 1:2012 are used.</w:t>
      </w:r>
      <w:r>
        <w:t xml:space="preserve"> [Ed. (JB): Are these the SMPTE values?  Still useful to explicitly mention that here, just not as a column in the table.]</w:t>
      </w:r>
    </w:p>
    <w:p w14:paraId="06B4984D" w14:textId="77777777" w:rsidR="005A49BD" w:rsidRPr="00733CFD" w:rsidRDefault="005A49BD" w:rsidP="005A49BD">
      <w:r>
        <w:fldChar w:fldCharType="begin" w:fldLock="1"/>
      </w:r>
      <w:r>
        <w:instrText xml:space="preserve"> REF _Ref371699564 \h  \* MERGEFORMAT </w:instrText>
      </w:r>
      <w:r>
        <w:fldChar w:fldCharType="separate"/>
      </w:r>
      <w:r w:rsidRPr="00733CFD">
        <w:t>Table D</w:t>
      </w:r>
      <w:r w:rsidRPr="00733CFD">
        <w:noBreakHyphen/>
      </w:r>
      <w:r w:rsidRPr="005A49BD">
        <w:rPr>
          <w:rFonts w:eastAsia="ＭＳ 明朝" w:hint="eastAsia"/>
          <w:lang w:eastAsia="ja-JP"/>
        </w:rPr>
        <w:t>8</w:t>
      </w:r>
      <w:r>
        <w:fldChar w:fldCharType="end"/>
      </w:r>
      <w:r w:rsidRPr="00733CFD">
        <w:t xml:space="preserve"> specifies the coefficients of the chroma </w:t>
      </w:r>
      <w:r w:rsidRPr="005A49BD">
        <w:rPr>
          <w:rFonts w:eastAsia="ＭＳ 明朝" w:hint="eastAsia"/>
          <w:lang w:eastAsia="ja-JP"/>
        </w:rPr>
        <w:t>downsampling and upsampling</w:t>
      </w:r>
      <w:r w:rsidRPr="00733CFD">
        <w:t xml:space="preserve"> </w:t>
      </w:r>
      <w:r w:rsidRPr="005A49BD">
        <w:rPr>
          <w:rFonts w:eastAsia="ＭＳ 明朝" w:hint="eastAsia"/>
          <w:lang w:eastAsia="ja-JP"/>
        </w:rPr>
        <w:t xml:space="preserve">sets of </w:t>
      </w:r>
      <w:r w:rsidRPr="00733CFD">
        <w:t>filter</w:t>
      </w:r>
      <w:r w:rsidRPr="005A49BD">
        <w:rPr>
          <w:rFonts w:eastAsia="ＭＳ 明朝" w:hint="eastAsia"/>
          <w:lang w:eastAsia="ja-JP"/>
        </w:rPr>
        <w:t>s</w:t>
      </w:r>
      <w:r w:rsidRPr="00733CFD">
        <w:t xml:space="preserve"> in the horizontal direction</w:t>
      </w:r>
      <w:r w:rsidRPr="005A49BD">
        <w:rPr>
          <w:rFonts w:eastAsia="ＭＳ 明朝" w:hint="eastAsia"/>
          <w:lang w:eastAsia="ja-JP"/>
        </w:rPr>
        <w:t xml:space="preserve"> w</w:t>
      </w:r>
      <w:r w:rsidRPr="00733CFD">
        <w:t xml:space="preserve">hen hor_chroma_filter_idc is equal to </w:t>
      </w:r>
      <w:r w:rsidRPr="005A49BD">
        <w:rPr>
          <w:rFonts w:eastAsia="ＭＳ 明朝" w:hint="eastAsia"/>
          <w:lang w:eastAsia="ja-JP"/>
        </w:rPr>
        <w:t>2</w:t>
      </w:r>
      <w:r w:rsidRPr="00733CFD">
        <w:t>.</w:t>
      </w:r>
      <w:r w:rsidRPr="005A49BD">
        <w:rPr>
          <w:rFonts w:eastAsia="ＭＳ 明朝" w:hint="eastAsia"/>
          <w:lang w:eastAsia="ja-JP"/>
        </w:rPr>
        <w:t xml:space="preserve"> When ver_chroma_filter_idc is equal to 2, the filter coefficient values described in the </w:t>
      </w:r>
      <w:r w:rsidRPr="005A49BD">
        <w:rPr>
          <w:rFonts w:eastAsia="ＭＳ 明朝"/>
          <w:lang w:eastAsia="ja-JP"/>
        </w:rPr>
        <w:t>5/3 filter specifi</w:t>
      </w:r>
      <w:r w:rsidRPr="005A49BD">
        <w:rPr>
          <w:rFonts w:eastAsia="ＭＳ 明朝" w:hint="eastAsia"/>
          <w:lang w:eastAsia="ja-JP"/>
        </w:rPr>
        <w:t>cation part of</w:t>
      </w:r>
      <w:r w:rsidRPr="005A49BD">
        <w:rPr>
          <w:rFonts w:eastAsia="ＭＳ 明朝"/>
          <w:lang w:eastAsia="ja-JP"/>
        </w:rPr>
        <w:t xml:space="preserve"> ITU-T Rec. T.800 | ISO/IEC15444-1</w:t>
      </w:r>
      <w:r w:rsidRPr="005A49BD">
        <w:rPr>
          <w:rFonts w:eastAsia="ＭＳ 明朝" w:hint="eastAsia"/>
          <w:lang w:eastAsia="ja-JP"/>
        </w:rPr>
        <w:t xml:space="preserve"> are used.</w:t>
      </w:r>
    </w:p>
    <w:p w14:paraId="594363D7" w14:textId="77777777" w:rsidR="005A49BD" w:rsidRPr="00733CFD" w:rsidRDefault="005A49BD" w:rsidP="005A49BD">
      <w:pPr>
        <w:pStyle w:val="Caption"/>
      </w:pPr>
      <w:bookmarkStart w:id="32" w:name="_Ref371699498"/>
      <w:r w:rsidRPr="00733CFD">
        <w:t>Table D</w:t>
      </w:r>
      <w:r w:rsidRPr="00733CFD">
        <w:noBreakHyphen/>
      </w:r>
      <w:bookmarkEnd w:id="32"/>
      <w:r w:rsidRPr="005A49BD">
        <w:rPr>
          <w:rFonts w:eastAsia="ＭＳ 明朝" w:hint="eastAsia"/>
          <w:lang w:eastAsia="ja-JP"/>
        </w:rPr>
        <w:t>7</w:t>
      </w:r>
      <w:r w:rsidRPr="00733CFD">
        <w:t xml:space="preserve"> – </w:t>
      </w:r>
      <w:r w:rsidRPr="005A49BD">
        <w:rPr>
          <w:rFonts w:eastAsia="ＭＳ 明朝" w:hint="eastAsia"/>
          <w:lang w:eastAsia="ja-JP"/>
        </w:rPr>
        <w:t xml:space="preserve">Values of </w:t>
      </w:r>
      <w:r>
        <w:rPr>
          <w:rFonts w:eastAsia="ＭＳ 明朝" w:hint="eastAsia"/>
          <w:lang w:eastAsia="ja-JP"/>
        </w:rPr>
        <w:t>ver</w:t>
      </w:r>
      <w:r w:rsidRPr="005A49BD">
        <w:rPr>
          <w:rFonts w:eastAsia="ＭＳ 明朝" w:hint="eastAsia"/>
          <w:lang w:eastAsia="ja-JP"/>
        </w:rPr>
        <w:t>F</w:t>
      </w:r>
      <w:r w:rsidRPr="001B6823">
        <w:t>ilter</w:t>
      </w:r>
      <w:r w:rsidRPr="005A49BD">
        <w:rPr>
          <w:rFonts w:eastAsia="ＭＳ 明朝" w:hint="eastAsia"/>
          <w:lang w:eastAsia="ja-JP"/>
        </w:rPr>
        <w:t>C</w:t>
      </w:r>
      <w:r w:rsidRPr="001B6823">
        <w:t>oeff</w:t>
      </w:r>
      <w:r w:rsidRPr="005A49BD">
        <w:rPr>
          <w:rFonts w:eastAsia="ＭＳ 明朝" w:hint="eastAsia"/>
          <w:lang w:eastAsia="ja-JP"/>
        </w:rPr>
        <w:t xml:space="preserve"> and </w:t>
      </w:r>
      <w:r w:rsidRPr="00926D2B">
        <w:rPr>
          <w:rFonts w:eastAsia="ＭＳ 明朝" w:hint="eastAsia"/>
          <w:lang w:eastAsia="ja-JP"/>
        </w:rPr>
        <w:t>verTapLength</w:t>
      </w:r>
      <w:r>
        <w:rPr>
          <w:rFonts w:eastAsia="ＭＳ 明朝" w:hint="eastAsia"/>
          <w:lang w:eastAsia="ja-JP"/>
        </w:rPr>
        <w:t xml:space="preserve"> </w:t>
      </w:r>
      <w:r w:rsidRPr="005A49BD">
        <w:rPr>
          <w:rFonts w:eastAsia="ＭＳ 明朝" w:hint="eastAsia"/>
          <w:lang w:eastAsia="ja-JP"/>
        </w:rPr>
        <w:t>when ver_chroma_filter_idc is equal to 2</w:t>
      </w:r>
    </w:p>
    <w:p w14:paraId="095A0CD8" w14:textId="77777777" w:rsidR="005A49BD" w:rsidRPr="005A49BD" w:rsidRDefault="005A49BD" w:rsidP="005A49BD">
      <w:pPr>
        <w:rPr>
          <w:rFonts w:eastAsia="ＭＳ 明朝"/>
          <w:lang w:eastAsia="ja-JP"/>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851"/>
        <w:gridCol w:w="17"/>
        <w:gridCol w:w="691"/>
        <w:gridCol w:w="4898"/>
        <w:gridCol w:w="3334"/>
      </w:tblGrid>
      <w:tr w:rsidR="005A49BD" w:rsidRPr="00050DF6" w14:paraId="3AD38FE9" w14:textId="77777777" w:rsidTr="005A49BD">
        <w:trPr>
          <w:cantSplit/>
          <w:trHeight w:val="3312"/>
          <w:jc w:val="center"/>
        </w:trPr>
        <w:tc>
          <w:tcPr>
            <w:tcW w:w="756" w:type="dxa"/>
            <w:textDirection w:val="tbRl"/>
          </w:tcPr>
          <w:p w14:paraId="5EAB76DC" w14:textId="77777777" w:rsidR="005A49BD" w:rsidRPr="00050DF6" w:rsidRDefault="005A49BD" w:rsidP="005A49BD">
            <w:pPr>
              <w:pStyle w:val="TableTitle"/>
              <w:ind w:left="113" w:right="113"/>
            </w:pPr>
            <w:r>
              <w:rPr>
                <w:rFonts w:eastAsia="ＭＳ 明朝" w:hint="eastAsia"/>
                <w:lang w:eastAsia="ja-JP"/>
              </w:rPr>
              <w:t>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p>
        </w:tc>
        <w:tc>
          <w:tcPr>
            <w:tcW w:w="868" w:type="dxa"/>
            <w:gridSpan w:val="2"/>
            <w:shd w:val="clear" w:color="auto" w:fill="auto"/>
            <w:textDirection w:val="tbRl"/>
          </w:tcPr>
          <w:p w14:paraId="72FBBF31" w14:textId="77777777" w:rsidR="005A49BD" w:rsidRPr="00050DF6" w:rsidRDefault="005A49BD" w:rsidP="005A49BD">
            <w:pPr>
              <w:pStyle w:val="TableTitle"/>
              <w:ind w:left="113" w:right="113"/>
            </w:pPr>
            <w:r w:rsidRPr="00050DF6">
              <w:t>ver_filtering_</w:t>
            </w:r>
            <w:r>
              <w:t>field_</w:t>
            </w:r>
            <w:r w:rsidRPr="00050DF6">
              <w:t>process</w:t>
            </w:r>
            <w:r>
              <w:t>ing</w:t>
            </w:r>
            <w:r w:rsidRPr="00050DF6">
              <w:t>_flag</w:t>
            </w:r>
          </w:p>
        </w:tc>
        <w:tc>
          <w:tcPr>
            <w:tcW w:w="691" w:type="dxa"/>
            <w:textDirection w:val="tbRlV"/>
          </w:tcPr>
          <w:p w14:paraId="3EE2C2DF" w14:textId="77777777" w:rsidR="005A49BD" w:rsidRPr="005A49BD" w:rsidRDefault="005A49BD" w:rsidP="005A49BD">
            <w:pPr>
              <w:pStyle w:val="TableTitle"/>
              <w:ind w:left="113" w:right="113"/>
              <w:rPr>
                <w:rFonts w:eastAsia="ＭＳ 明朝"/>
                <w:lang w:eastAsia="ja-JP"/>
              </w:rPr>
            </w:pPr>
            <w:r>
              <w:t>upsamplingFlag</w:t>
            </w:r>
          </w:p>
        </w:tc>
        <w:tc>
          <w:tcPr>
            <w:tcW w:w="4898" w:type="dxa"/>
            <w:shd w:val="clear" w:color="auto" w:fill="auto"/>
          </w:tcPr>
          <w:p w14:paraId="1C5AB975" w14:textId="77777777" w:rsidR="005A49BD" w:rsidRPr="00050DF6" w:rsidRDefault="005A49BD" w:rsidP="005A49BD">
            <w:pPr>
              <w:pStyle w:val="TableTitle"/>
            </w:pPr>
            <w:r w:rsidRPr="00050DF6">
              <w:t>ver</w:t>
            </w:r>
            <w:r w:rsidRPr="005A49BD">
              <w:rPr>
                <w:rFonts w:eastAsia="ＭＳ 明朝" w:hint="eastAsia"/>
                <w:lang w:eastAsia="ja-JP"/>
              </w:rPr>
              <w:t>F</w:t>
            </w:r>
            <w:r w:rsidRPr="00050DF6">
              <w:t>ilter</w:t>
            </w:r>
            <w:r w:rsidRPr="005A49BD">
              <w:rPr>
                <w:rFonts w:eastAsia="ＭＳ 明朝" w:hint="eastAsia"/>
                <w:lang w:eastAsia="ja-JP"/>
              </w:rPr>
              <w:t>C</w:t>
            </w:r>
            <w:r w:rsidRPr="00050DF6">
              <w:t>oeff[</w:t>
            </w:r>
            <w:r>
              <w:t> </w:t>
            </w:r>
            <w:r w:rsidRPr="00050DF6">
              <w:t>][</w:t>
            </w:r>
            <w:r>
              <w:t> </w:t>
            </w:r>
            <w:r w:rsidRPr="00050DF6">
              <w:t>]</w:t>
            </w:r>
          </w:p>
        </w:tc>
        <w:tc>
          <w:tcPr>
            <w:tcW w:w="3334" w:type="dxa"/>
          </w:tcPr>
          <w:p w14:paraId="5F898C2D" w14:textId="77777777" w:rsidR="005A49BD" w:rsidRPr="00270DD9" w:rsidRDefault="005A49BD" w:rsidP="005A49BD">
            <w:pPr>
              <w:pStyle w:val="TableTitle"/>
            </w:pPr>
            <w:commentRangeStart w:id="33"/>
            <w:r w:rsidRPr="00270DD9">
              <w:rPr>
                <w:rFonts w:eastAsia="ＭＳ 明朝" w:hint="eastAsia"/>
                <w:lang w:eastAsia="ja-JP"/>
              </w:rPr>
              <w:t>verTapLength[</w:t>
            </w:r>
            <w:r w:rsidRPr="00270DD9">
              <w:rPr>
                <w:rFonts w:eastAsia="ＭＳ 明朝"/>
                <w:lang w:val="en-US" w:eastAsia="ja-JP"/>
              </w:rPr>
              <w:t> </w:t>
            </w:r>
            <w:r w:rsidRPr="00270DD9">
              <w:rPr>
                <w:rFonts w:eastAsia="ＭＳ 明朝" w:hint="eastAsia"/>
                <w:lang w:eastAsia="ja-JP"/>
              </w:rPr>
              <w:t>]</w:t>
            </w:r>
            <w:commentRangeEnd w:id="33"/>
            <w:r w:rsidRPr="00270DD9">
              <w:rPr>
                <w:rStyle w:val="CommentReference"/>
                <w:b w:val="0"/>
                <w:bCs w:val="0"/>
              </w:rPr>
              <w:commentReference w:id="33"/>
            </w:r>
          </w:p>
        </w:tc>
      </w:tr>
      <w:tr w:rsidR="005A49BD" w:rsidRPr="00050DF6" w14:paraId="39D0FA07" w14:textId="77777777" w:rsidTr="005A49BD">
        <w:trPr>
          <w:jc w:val="center"/>
        </w:trPr>
        <w:tc>
          <w:tcPr>
            <w:tcW w:w="756" w:type="dxa"/>
            <w:vMerge w:val="restart"/>
          </w:tcPr>
          <w:p w14:paraId="6144B742" w14:textId="77777777" w:rsidR="005A49BD" w:rsidRPr="00C21217" w:rsidRDefault="005A49BD" w:rsidP="005A49BD">
            <w:pPr>
              <w:pStyle w:val="TableText"/>
              <w:jc w:val="center"/>
            </w:pPr>
            <w:r w:rsidRPr="0015503A">
              <w:t>0</w:t>
            </w:r>
            <w:r>
              <w:t>,</w:t>
            </w:r>
            <w:r w:rsidRPr="0015503A">
              <w:t xml:space="preserve"> 1</w:t>
            </w:r>
          </w:p>
        </w:tc>
        <w:tc>
          <w:tcPr>
            <w:tcW w:w="851" w:type="dxa"/>
            <w:vMerge w:val="restart"/>
            <w:shd w:val="clear" w:color="auto" w:fill="auto"/>
          </w:tcPr>
          <w:p w14:paraId="2437421C" w14:textId="77777777" w:rsidR="005A49BD" w:rsidRPr="00050DF6" w:rsidRDefault="005A49BD" w:rsidP="005A49BD">
            <w:pPr>
              <w:pStyle w:val="TableText"/>
              <w:jc w:val="center"/>
            </w:pPr>
            <w:r w:rsidRPr="00C21217">
              <w:t>0</w:t>
            </w:r>
          </w:p>
        </w:tc>
        <w:tc>
          <w:tcPr>
            <w:tcW w:w="708" w:type="dxa"/>
            <w:gridSpan w:val="2"/>
          </w:tcPr>
          <w:p w14:paraId="76EFEB8F" w14:textId="77777777" w:rsidR="005A49BD" w:rsidRPr="005A49BD" w:rsidRDefault="005A49BD" w:rsidP="005A49BD">
            <w:pPr>
              <w:pStyle w:val="TableText"/>
              <w:jc w:val="center"/>
              <w:rPr>
                <w:rFonts w:eastAsia="ＭＳ 明朝"/>
                <w:lang w:eastAsia="ja-JP"/>
              </w:rPr>
            </w:pPr>
            <w:r w:rsidRPr="005A49BD">
              <w:rPr>
                <w:rFonts w:eastAsia="ＭＳ 明朝" w:hint="eastAsia"/>
                <w:lang w:eastAsia="ja-JP"/>
              </w:rPr>
              <w:t>0</w:t>
            </w:r>
          </w:p>
        </w:tc>
        <w:tc>
          <w:tcPr>
            <w:tcW w:w="4898" w:type="dxa"/>
            <w:shd w:val="clear" w:color="auto" w:fill="auto"/>
          </w:tcPr>
          <w:p w14:paraId="6D2CC069" w14:textId="77777777" w:rsidR="005A49BD" w:rsidRPr="00083192" w:rsidRDefault="005A49BD" w:rsidP="005A49BD">
            <w:pPr>
              <w:pStyle w:val="TableText"/>
              <w:rPr>
                <w:rFonts w:eastAsia="ＭＳ 明朝"/>
                <w:lang w:eastAsia="ja-JP"/>
              </w:rPr>
            </w:pPr>
            <w:r w:rsidRPr="005A49BD">
              <w:rPr>
                <w:rFonts w:eastAsia="ＭＳ 明朝" w:hint="eastAsia"/>
                <w:lang w:eastAsia="ja-JP"/>
              </w:rPr>
              <w:t>verFilterCoeff</w:t>
            </w:r>
            <w:r w:rsidRPr="00C21217">
              <w:t>[</w:t>
            </w:r>
            <w:r>
              <w:t> </w:t>
            </w:r>
            <w:r w:rsidRPr="00C21217">
              <w:t>0</w:t>
            </w:r>
            <w:r>
              <w:t> </w:t>
            </w:r>
            <w:r w:rsidRPr="00C21217">
              <w:t>][</w:t>
            </w:r>
            <w:r>
              <w:t> </w:t>
            </w:r>
            <w:r w:rsidRPr="00C21217">
              <w:t>] = { −3, −19, 34, 500, 500, 34, −19, −3 }</w:t>
            </w:r>
          </w:p>
        </w:tc>
        <w:tc>
          <w:tcPr>
            <w:tcW w:w="3334" w:type="dxa"/>
          </w:tcPr>
          <w:p w14:paraId="68DE78E6" w14:textId="77777777" w:rsidR="005A49BD" w:rsidRPr="00270DD9" w:rsidDel="00E7792F" w:rsidRDefault="005A49BD" w:rsidP="005A49BD">
            <w:pPr>
              <w:pStyle w:val="TableText"/>
            </w:pPr>
            <w:r w:rsidRPr="00270DD9">
              <w:rPr>
                <w:rFonts w:eastAsia="ＭＳ 明朝" w:hint="eastAsia"/>
                <w:lang w:eastAsia="ja-JP"/>
              </w:rPr>
              <w:t>verTapLength[</w:t>
            </w:r>
            <w:r w:rsidRPr="00270DD9">
              <w:rPr>
                <w:rFonts w:eastAsia="ＭＳ 明朝"/>
                <w:lang w:val="en-US" w:eastAsia="ja-JP"/>
              </w:rPr>
              <w:t> </w:t>
            </w:r>
            <w:r w:rsidRPr="00270DD9">
              <w:rPr>
                <w:rFonts w:eastAsia="ＭＳ 明朝" w:hint="eastAsia"/>
                <w:lang w:eastAsia="ja-JP"/>
              </w:rPr>
              <w:t>0</w:t>
            </w:r>
            <w:r w:rsidRPr="00270DD9">
              <w:rPr>
                <w:rFonts w:eastAsia="ＭＳ 明朝"/>
                <w:lang w:val="en-US" w:eastAsia="ja-JP"/>
              </w:rPr>
              <w:t> </w:t>
            </w:r>
            <w:r w:rsidRPr="00270DD9">
              <w:rPr>
                <w:rFonts w:eastAsia="ＭＳ 明朝" w:hint="eastAsia"/>
                <w:lang w:eastAsia="ja-JP"/>
              </w:rPr>
              <w:t xml:space="preserve">] = </w:t>
            </w:r>
            <w:r>
              <w:rPr>
                <w:rFonts w:eastAsia="ＭＳ 明朝" w:hint="eastAsia"/>
                <w:lang w:eastAsia="ja-JP"/>
              </w:rPr>
              <w:t>8</w:t>
            </w:r>
          </w:p>
        </w:tc>
      </w:tr>
      <w:tr w:rsidR="005A49BD" w:rsidRPr="00050DF6" w14:paraId="08538567" w14:textId="77777777" w:rsidTr="005A49BD">
        <w:trPr>
          <w:jc w:val="center"/>
        </w:trPr>
        <w:tc>
          <w:tcPr>
            <w:tcW w:w="756" w:type="dxa"/>
            <w:vMerge/>
          </w:tcPr>
          <w:p w14:paraId="2114BCA8" w14:textId="77777777" w:rsidR="005A49BD" w:rsidRPr="00C21217" w:rsidRDefault="005A49BD" w:rsidP="005A49BD">
            <w:pPr>
              <w:pStyle w:val="TableText"/>
              <w:jc w:val="center"/>
            </w:pPr>
          </w:p>
        </w:tc>
        <w:tc>
          <w:tcPr>
            <w:tcW w:w="851" w:type="dxa"/>
            <w:vMerge/>
            <w:shd w:val="clear" w:color="auto" w:fill="auto"/>
          </w:tcPr>
          <w:p w14:paraId="339631E7" w14:textId="77777777" w:rsidR="005A49BD" w:rsidRPr="00C21217" w:rsidRDefault="005A49BD" w:rsidP="005A49BD">
            <w:pPr>
              <w:pStyle w:val="TableText"/>
              <w:jc w:val="center"/>
            </w:pPr>
          </w:p>
        </w:tc>
        <w:tc>
          <w:tcPr>
            <w:tcW w:w="708" w:type="dxa"/>
            <w:gridSpan w:val="2"/>
          </w:tcPr>
          <w:p w14:paraId="24053F97" w14:textId="77777777" w:rsidR="005A49BD" w:rsidRPr="005A49BD" w:rsidRDefault="005A49BD" w:rsidP="005A49BD">
            <w:pPr>
              <w:pStyle w:val="TableText"/>
              <w:jc w:val="center"/>
              <w:rPr>
                <w:rFonts w:eastAsia="ＭＳ 明朝"/>
                <w:lang w:eastAsia="ja-JP"/>
              </w:rPr>
            </w:pPr>
            <w:r w:rsidRPr="005A49BD">
              <w:rPr>
                <w:rFonts w:eastAsia="ＭＳ 明朝" w:hint="eastAsia"/>
                <w:lang w:eastAsia="ja-JP"/>
              </w:rPr>
              <w:t>1</w:t>
            </w:r>
          </w:p>
        </w:tc>
        <w:tc>
          <w:tcPr>
            <w:tcW w:w="4898" w:type="dxa"/>
            <w:shd w:val="clear" w:color="auto" w:fill="auto"/>
          </w:tcPr>
          <w:p w14:paraId="78654112" w14:textId="77777777" w:rsidR="005A49BD" w:rsidRPr="001B6823" w:rsidRDefault="005A49BD" w:rsidP="005A49BD">
            <w:pPr>
              <w:pStyle w:val="TableText"/>
            </w:pPr>
            <w:r w:rsidRPr="005A49BD">
              <w:rPr>
                <w:rFonts w:eastAsia="ＭＳ 明朝" w:hint="eastAsia"/>
                <w:lang w:eastAsia="ja-JP"/>
              </w:rPr>
              <w:t>verFilterCoeff</w:t>
            </w:r>
            <w:r>
              <w:t>[ 1 ][ ] = { 19, 103, 1037, −135 }</w:t>
            </w:r>
          </w:p>
        </w:tc>
        <w:tc>
          <w:tcPr>
            <w:tcW w:w="3334" w:type="dxa"/>
          </w:tcPr>
          <w:p w14:paraId="5F7E38BD" w14:textId="77777777" w:rsidR="005A49BD" w:rsidRPr="005A49BD" w:rsidRDefault="005A49BD" w:rsidP="005A49BD">
            <w:pPr>
              <w:pStyle w:val="TableText"/>
              <w:rPr>
                <w:rFonts w:eastAsia="ＭＳ 明朝"/>
                <w:lang w:eastAsia="ja-JP"/>
              </w:rPr>
            </w:pPr>
            <w:r w:rsidRPr="00270DD9">
              <w:rPr>
                <w:rFonts w:eastAsia="ＭＳ 明朝" w:hint="eastAsia"/>
                <w:lang w:eastAsia="ja-JP"/>
              </w:rPr>
              <w:t>verTapLength[</w:t>
            </w:r>
            <w:r w:rsidRPr="00270DD9">
              <w:rPr>
                <w:rFonts w:eastAsia="ＭＳ 明朝"/>
                <w:lang w:val="en-US" w:eastAsia="ja-JP"/>
              </w:rPr>
              <w:t> </w:t>
            </w:r>
            <w:r w:rsidRPr="00270DD9">
              <w:rPr>
                <w:rFonts w:eastAsia="ＭＳ 明朝" w:hint="eastAsia"/>
                <w:lang w:eastAsia="ja-JP"/>
              </w:rPr>
              <w:t>1</w:t>
            </w:r>
            <w:r w:rsidRPr="00270DD9">
              <w:rPr>
                <w:rFonts w:eastAsia="ＭＳ 明朝"/>
                <w:lang w:val="en-US" w:eastAsia="ja-JP"/>
              </w:rPr>
              <w:t> </w:t>
            </w:r>
            <w:r w:rsidRPr="00270DD9">
              <w:rPr>
                <w:rFonts w:eastAsia="ＭＳ 明朝" w:hint="eastAsia"/>
                <w:lang w:eastAsia="ja-JP"/>
              </w:rPr>
              <w:t xml:space="preserve">] = </w:t>
            </w:r>
            <w:r>
              <w:rPr>
                <w:rFonts w:eastAsia="ＭＳ 明朝" w:hint="eastAsia"/>
                <w:lang w:eastAsia="ja-JP"/>
              </w:rPr>
              <w:t>4</w:t>
            </w:r>
          </w:p>
        </w:tc>
      </w:tr>
      <w:tr w:rsidR="005A49BD" w:rsidRPr="00050DF6" w14:paraId="731BFA99" w14:textId="77777777" w:rsidTr="005A49BD">
        <w:trPr>
          <w:jc w:val="center"/>
        </w:trPr>
        <w:tc>
          <w:tcPr>
            <w:tcW w:w="756" w:type="dxa"/>
            <w:vMerge/>
          </w:tcPr>
          <w:p w14:paraId="073172A0" w14:textId="77777777" w:rsidR="005A49BD" w:rsidRPr="00FE3617" w:rsidRDefault="005A49BD" w:rsidP="005A49BD">
            <w:pPr>
              <w:pStyle w:val="TableText"/>
              <w:jc w:val="center"/>
            </w:pPr>
          </w:p>
        </w:tc>
        <w:tc>
          <w:tcPr>
            <w:tcW w:w="851" w:type="dxa"/>
            <w:vMerge w:val="restart"/>
            <w:shd w:val="clear" w:color="auto" w:fill="auto"/>
          </w:tcPr>
          <w:p w14:paraId="0F070C11" w14:textId="77777777" w:rsidR="005A49BD" w:rsidRPr="00050DF6" w:rsidRDefault="005A49BD" w:rsidP="005A49BD">
            <w:pPr>
              <w:pStyle w:val="TableText"/>
              <w:jc w:val="center"/>
            </w:pPr>
            <w:r w:rsidRPr="00FE3617">
              <w:t>1</w:t>
            </w:r>
          </w:p>
        </w:tc>
        <w:tc>
          <w:tcPr>
            <w:tcW w:w="708" w:type="dxa"/>
            <w:gridSpan w:val="2"/>
          </w:tcPr>
          <w:p w14:paraId="1C669489" w14:textId="77777777" w:rsidR="005A49BD" w:rsidRPr="005A49BD" w:rsidRDefault="005A49BD" w:rsidP="005A49BD">
            <w:pPr>
              <w:pStyle w:val="TableText"/>
              <w:jc w:val="center"/>
              <w:rPr>
                <w:rFonts w:eastAsia="ＭＳ 明朝"/>
                <w:lang w:eastAsia="ja-JP"/>
              </w:rPr>
            </w:pPr>
            <w:r w:rsidRPr="005A49BD">
              <w:rPr>
                <w:rFonts w:eastAsia="ＭＳ 明朝" w:hint="eastAsia"/>
                <w:lang w:eastAsia="ja-JP"/>
              </w:rPr>
              <w:t>0</w:t>
            </w:r>
          </w:p>
        </w:tc>
        <w:tc>
          <w:tcPr>
            <w:tcW w:w="4898" w:type="dxa"/>
            <w:shd w:val="clear" w:color="auto" w:fill="auto"/>
          </w:tcPr>
          <w:p w14:paraId="265D13A1" w14:textId="77777777" w:rsidR="005A49BD" w:rsidRPr="00050DF6" w:rsidRDefault="005A49BD" w:rsidP="005A49BD">
            <w:pPr>
              <w:pStyle w:val="TableText"/>
            </w:pPr>
            <w:r w:rsidRPr="005A49BD">
              <w:rPr>
                <w:rFonts w:eastAsia="ＭＳ 明朝" w:hint="eastAsia"/>
                <w:lang w:eastAsia="ja-JP"/>
              </w:rPr>
              <w:t>verFilterCoeff</w:t>
            </w:r>
            <w:r w:rsidRPr="00FE3617">
              <w:t>[</w:t>
            </w:r>
            <w:r>
              <w:t> </w:t>
            </w:r>
            <w:r w:rsidRPr="00FE3617">
              <w:t>0</w:t>
            </w:r>
            <w:r>
              <w:t> </w:t>
            </w:r>
            <w:r w:rsidRPr="00FE3617">
              <w:t>][</w:t>
            </w:r>
            <w:r>
              <w:t> </w:t>
            </w:r>
            <w:r w:rsidRPr="00FE3617">
              <w:t>] = { −8, −26, 115, 586, 409, −48, −4, 0 }</w:t>
            </w:r>
          </w:p>
        </w:tc>
        <w:tc>
          <w:tcPr>
            <w:tcW w:w="3334" w:type="dxa"/>
          </w:tcPr>
          <w:p w14:paraId="5BC6C261" w14:textId="77777777" w:rsidR="005A49BD" w:rsidRPr="005A49BD" w:rsidRDefault="005A49BD" w:rsidP="005A49BD">
            <w:pPr>
              <w:pStyle w:val="TableText"/>
              <w:rPr>
                <w:rFonts w:eastAsia="ＭＳ 明朝"/>
                <w:lang w:eastAsia="ja-JP"/>
              </w:rPr>
            </w:pPr>
            <w:r w:rsidRPr="00270DD9">
              <w:rPr>
                <w:rFonts w:eastAsia="ＭＳ 明朝" w:hint="eastAsia"/>
                <w:lang w:eastAsia="ja-JP"/>
              </w:rPr>
              <w:t>verTapLength[</w:t>
            </w:r>
            <w:r w:rsidRPr="00270DD9">
              <w:rPr>
                <w:rFonts w:eastAsia="ＭＳ 明朝"/>
                <w:lang w:val="en-US" w:eastAsia="ja-JP"/>
              </w:rPr>
              <w:t> </w:t>
            </w:r>
            <w:r w:rsidRPr="00270DD9">
              <w:rPr>
                <w:rFonts w:eastAsia="ＭＳ 明朝" w:hint="eastAsia"/>
                <w:lang w:eastAsia="ja-JP"/>
              </w:rPr>
              <w:t>0</w:t>
            </w:r>
            <w:r w:rsidRPr="00270DD9">
              <w:rPr>
                <w:rFonts w:eastAsia="ＭＳ 明朝"/>
                <w:lang w:val="en-US" w:eastAsia="ja-JP"/>
              </w:rPr>
              <w:t> </w:t>
            </w:r>
            <w:r w:rsidRPr="00270DD9">
              <w:rPr>
                <w:rFonts w:eastAsia="ＭＳ 明朝" w:hint="eastAsia"/>
                <w:lang w:eastAsia="ja-JP"/>
              </w:rPr>
              <w:t xml:space="preserve">] = </w:t>
            </w:r>
            <w:r>
              <w:rPr>
                <w:rFonts w:eastAsia="ＭＳ 明朝" w:hint="eastAsia"/>
                <w:lang w:eastAsia="ja-JP"/>
              </w:rPr>
              <w:t>8</w:t>
            </w:r>
          </w:p>
        </w:tc>
      </w:tr>
      <w:tr w:rsidR="005A49BD" w:rsidRPr="00050DF6" w14:paraId="467F9C0E" w14:textId="77777777" w:rsidTr="005A49BD">
        <w:trPr>
          <w:jc w:val="center"/>
        </w:trPr>
        <w:tc>
          <w:tcPr>
            <w:tcW w:w="756" w:type="dxa"/>
            <w:vMerge/>
          </w:tcPr>
          <w:p w14:paraId="1369A6FC" w14:textId="77777777" w:rsidR="005A49BD" w:rsidRPr="00FE3617" w:rsidRDefault="005A49BD" w:rsidP="005A49BD">
            <w:pPr>
              <w:pStyle w:val="TableText"/>
              <w:jc w:val="center"/>
            </w:pPr>
          </w:p>
        </w:tc>
        <w:tc>
          <w:tcPr>
            <w:tcW w:w="851" w:type="dxa"/>
            <w:vMerge/>
            <w:shd w:val="clear" w:color="auto" w:fill="auto"/>
          </w:tcPr>
          <w:p w14:paraId="5737DE7F" w14:textId="77777777" w:rsidR="005A49BD" w:rsidRPr="00FE3617" w:rsidRDefault="005A49BD" w:rsidP="005A49BD">
            <w:pPr>
              <w:pStyle w:val="TableText"/>
              <w:jc w:val="center"/>
            </w:pPr>
          </w:p>
        </w:tc>
        <w:tc>
          <w:tcPr>
            <w:tcW w:w="708" w:type="dxa"/>
            <w:gridSpan w:val="2"/>
            <w:vMerge w:val="restart"/>
          </w:tcPr>
          <w:p w14:paraId="155F9CE2" w14:textId="77777777" w:rsidR="005A49BD" w:rsidRPr="005A49BD" w:rsidRDefault="005A49BD" w:rsidP="005A49BD">
            <w:pPr>
              <w:pStyle w:val="TableText"/>
              <w:jc w:val="center"/>
              <w:rPr>
                <w:rFonts w:eastAsia="ＭＳ 明朝"/>
                <w:lang w:eastAsia="ja-JP"/>
              </w:rPr>
            </w:pPr>
            <w:r w:rsidRPr="005A49BD">
              <w:rPr>
                <w:rFonts w:eastAsia="ＭＳ 明朝" w:hint="eastAsia"/>
                <w:lang w:eastAsia="ja-JP"/>
              </w:rPr>
              <w:t>1</w:t>
            </w:r>
          </w:p>
        </w:tc>
        <w:tc>
          <w:tcPr>
            <w:tcW w:w="4898" w:type="dxa"/>
            <w:tcBorders>
              <w:bottom w:val="single" w:sz="4" w:space="0" w:color="auto"/>
            </w:tcBorders>
            <w:shd w:val="clear" w:color="auto" w:fill="auto"/>
          </w:tcPr>
          <w:p w14:paraId="10124F6A" w14:textId="77777777" w:rsidR="005A49BD" w:rsidRPr="001B6823" w:rsidRDefault="005A49BD" w:rsidP="005A49BD">
            <w:pPr>
              <w:pStyle w:val="TableText"/>
            </w:pPr>
            <w:r w:rsidRPr="005A49BD">
              <w:rPr>
                <w:rFonts w:eastAsia="ＭＳ 明朝" w:hint="eastAsia"/>
                <w:lang w:eastAsia="ja-JP"/>
              </w:rPr>
              <w:t>verFilterCoeff</w:t>
            </w:r>
            <w:r>
              <w:t>[ 1 ][ ] = { 24, −41, 1169, −128 }</w:t>
            </w:r>
          </w:p>
        </w:tc>
        <w:tc>
          <w:tcPr>
            <w:tcW w:w="3334" w:type="dxa"/>
            <w:tcBorders>
              <w:bottom w:val="single" w:sz="4" w:space="0" w:color="auto"/>
            </w:tcBorders>
          </w:tcPr>
          <w:p w14:paraId="297D49A9" w14:textId="77777777" w:rsidR="005A49BD" w:rsidRPr="005A49BD" w:rsidRDefault="005A49BD" w:rsidP="005A49BD">
            <w:pPr>
              <w:pStyle w:val="TableText"/>
              <w:rPr>
                <w:rFonts w:eastAsia="ＭＳ 明朝"/>
                <w:lang w:eastAsia="ja-JP"/>
              </w:rPr>
            </w:pPr>
            <w:r w:rsidRPr="00270DD9">
              <w:rPr>
                <w:rFonts w:eastAsia="ＭＳ 明朝" w:hint="eastAsia"/>
                <w:lang w:eastAsia="ja-JP"/>
              </w:rPr>
              <w:t>verTapLength[</w:t>
            </w:r>
            <w:r w:rsidRPr="00270DD9">
              <w:rPr>
                <w:rFonts w:eastAsia="ＭＳ 明朝"/>
                <w:lang w:val="en-US" w:eastAsia="ja-JP"/>
              </w:rPr>
              <w:t> </w:t>
            </w:r>
            <w:r w:rsidRPr="00270DD9">
              <w:rPr>
                <w:rFonts w:eastAsia="ＭＳ 明朝" w:hint="eastAsia"/>
                <w:lang w:eastAsia="ja-JP"/>
              </w:rPr>
              <w:t>1</w:t>
            </w:r>
            <w:r w:rsidRPr="00270DD9">
              <w:rPr>
                <w:rFonts w:eastAsia="ＭＳ 明朝"/>
                <w:lang w:val="en-US" w:eastAsia="ja-JP"/>
              </w:rPr>
              <w:t> </w:t>
            </w:r>
            <w:r w:rsidRPr="00270DD9">
              <w:rPr>
                <w:rFonts w:eastAsia="ＭＳ 明朝" w:hint="eastAsia"/>
                <w:lang w:eastAsia="ja-JP"/>
              </w:rPr>
              <w:t xml:space="preserve">] = </w:t>
            </w:r>
            <w:r>
              <w:rPr>
                <w:rFonts w:eastAsia="ＭＳ 明朝" w:hint="eastAsia"/>
                <w:lang w:eastAsia="ja-JP"/>
              </w:rPr>
              <w:t>4</w:t>
            </w:r>
          </w:p>
        </w:tc>
      </w:tr>
      <w:tr w:rsidR="005A49BD" w:rsidRPr="00050DF6" w14:paraId="684A0289" w14:textId="77777777" w:rsidTr="005A49BD">
        <w:trPr>
          <w:jc w:val="center"/>
        </w:trPr>
        <w:tc>
          <w:tcPr>
            <w:tcW w:w="756" w:type="dxa"/>
            <w:vMerge/>
          </w:tcPr>
          <w:p w14:paraId="28929FC0" w14:textId="77777777" w:rsidR="005A49BD" w:rsidRPr="00FE3617" w:rsidRDefault="005A49BD" w:rsidP="005A49BD">
            <w:pPr>
              <w:pStyle w:val="TableText"/>
              <w:jc w:val="center"/>
            </w:pPr>
          </w:p>
        </w:tc>
        <w:tc>
          <w:tcPr>
            <w:tcW w:w="851" w:type="dxa"/>
            <w:vMerge/>
            <w:shd w:val="clear" w:color="auto" w:fill="auto"/>
          </w:tcPr>
          <w:p w14:paraId="1C075A59" w14:textId="77777777" w:rsidR="005A49BD" w:rsidRPr="00FE3617" w:rsidRDefault="005A49BD" w:rsidP="005A49BD">
            <w:pPr>
              <w:pStyle w:val="TableText"/>
              <w:jc w:val="center"/>
            </w:pPr>
          </w:p>
        </w:tc>
        <w:tc>
          <w:tcPr>
            <w:tcW w:w="708" w:type="dxa"/>
            <w:gridSpan w:val="2"/>
            <w:vMerge/>
          </w:tcPr>
          <w:p w14:paraId="6121DAC0" w14:textId="77777777" w:rsidR="005A49BD" w:rsidRPr="005A49BD" w:rsidRDefault="005A49BD" w:rsidP="005A49BD">
            <w:pPr>
              <w:pStyle w:val="TableText"/>
              <w:jc w:val="center"/>
              <w:rPr>
                <w:rFonts w:eastAsia="ＭＳ 明朝"/>
                <w:lang w:eastAsia="ja-JP"/>
              </w:rPr>
            </w:pPr>
          </w:p>
        </w:tc>
        <w:tc>
          <w:tcPr>
            <w:tcW w:w="4898" w:type="dxa"/>
            <w:shd w:val="clear" w:color="auto" w:fill="auto"/>
          </w:tcPr>
          <w:p w14:paraId="6AD1F075" w14:textId="77777777" w:rsidR="005A49BD" w:rsidRPr="005A49BD" w:rsidRDefault="005A49BD" w:rsidP="005A49BD">
            <w:pPr>
              <w:pStyle w:val="TableText"/>
              <w:rPr>
                <w:rFonts w:eastAsia="ＭＳ 明朝"/>
                <w:lang w:eastAsia="ja-JP"/>
              </w:rPr>
            </w:pPr>
            <w:r w:rsidRPr="005A49BD">
              <w:rPr>
                <w:rFonts w:eastAsia="ＭＳ 明朝" w:hint="eastAsia"/>
                <w:lang w:eastAsia="ja-JP"/>
              </w:rPr>
              <w:t>verFilterCoeff</w:t>
            </w:r>
            <w:r>
              <w:t>[ 2 ][ ] = { −76, 783, 330, −13 }</w:t>
            </w:r>
          </w:p>
        </w:tc>
        <w:tc>
          <w:tcPr>
            <w:tcW w:w="3334" w:type="dxa"/>
          </w:tcPr>
          <w:p w14:paraId="1302AA40" w14:textId="77777777" w:rsidR="005A49BD" w:rsidRPr="005A49BD" w:rsidRDefault="005A49BD" w:rsidP="005A49BD">
            <w:pPr>
              <w:pStyle w:val="TableText"/>
              <w:rPr>
                <w:rFonts w:eastAsia="ＭＳ 明朝"/>
                <w:lang w:eastAsia="ja-JP"/>
              </w:rPr>
            </w:pPr>
            <w:r w:rsidRPr="00270DD9">
              <w:rPr>
                <w:rFonts w:eastAsia="ＭＳ 明朝" w:hint="eastAsia"/>
                <w:lang w:eastAsia="ja-JP"/>
              </w:rPr>
              <w:t>verTapLength[</w:t>
            </w:r>
            <w:r w:rsidRPr="00270DD9">
              <w:rPr>
                <w:rFonts w:eastAsia="ＭＳ 明朝"/>
                <w:lang w:val="en-US" w:eastAsia="ja-JP"/>
              </w:rPr>
              <w:t> </w:t>
            </w:r>
            <w:r w:rsidRPr="00270DD9">
              <w:rPr>
                <w:rFonts w:eastAsia="ＭＳ 明朝" w:hint="eastAsia"/>
                <w:lang w:eastAsia="ja-JP"/>
              </w:rPr>
              <w:t>2</w:t>
            </w:r>
            <w:r w:rsidRPr="00270DD9">
              <w:rPr>
                <w:rFonts w:eastAsia="ＭＳ 明朝"/>
                <w:lang w:val="en-US" w:eastAsia="ja-JP"/>
              </w:rPr>
              <w:t> </w:t>
            </w:r>
            <w:r w:rsidRPr="00270DD9">
              <w:rPr>
                <w:rFonts w:eastAsia="ＭＳ 明朝" w:hint="eastAsia"/>
                <w:lang w:eastAsia="ja-JP"/>
              </w:rPr>
              <w:t xml:space="preserve">] = </w:t>
            </w:r>
            <w:r>
              <w:rPr>
                <w:rFonts w:eastAsia="ＭＳ 明朝" w:hint="eastAsia"/>
                <w:lang w:eastAsia="ja-JP"/>
              </w:rPr>
              <w:t>4</w:t>
            </w:r>
          </w:p>
        </w:tc>
      </w:tr>
    </w:tbl>
    <w:p w14:paraId="7A501ED4" w14:textId="77777777" w:rsidR="005A49BD" w:rsidRDefault="005A49BD" w:rsidP="005A49BD">
      <w:pPr>
        <w:pStyle w:val="Caption"/>
      </w:pPr>
    </w:p>
    <w:p w14:paraId="6EBB9BC8" w14:textId="77777777" w:rsidR="005A49BD" w:rsidRPr="005A49BD" w:rsidRDefault="005A49BD" w:rsidP="005A49BD">
      <w:pPr>
        <w:rPr>
          <w:rFonts w:eastAsia="ＭＳ 明朝"/>
          <w:lang w:eastAsia="ja-JP"/>
        </w:rPr>
      </w:pPr>
      <w:r w:rsidRPr="005A49BD">
        <w:rPr>
          <w:rFonts w:eastAsia="ＭＳ 明朝"/>
          <w:lang w:eastAsia="ja-JP"/>
        </w:rPr>
        <w:t xml:space="preserve">[Ed. (JB): Why include the minus in the variable?  It makes sense to have signaled the syntax element that way, but now that it is assigned to a variable, isn’t it less confusing to have it just be the tap length?  Same for horizontal.] </w:t>
      </w:r>
    </w:p>
    <w:p w14:paraId="2E542FBC" w14:textId="77777777" w:rsidR="005A49BD" w:rsidRPr="005A49BD" w:rsidRDefault="005A49BD" w:rsidP="005A49BD">
      <w:pPr>
        <w:rPr>
          <w:rFonts w:eastAsia="ＭＳ 明朝"/>
          <w:lang w:eastAsia="ja-JP"/>
        </w:rPr>
      </w:pPr>
    </w:p>
    <w:p w14:paraId="6EB7FE4F" w14:textId="77777777" w:rsidR="005A49BD" w:rsidRDefault="005A49BD" w:rsidP="005A49BD">
      <w:pPr>
        <w:pStyle w:val="Caption"/>
      </w:pPr>
      <w:bookmarkStart w:id="34" w:name="_Ref371699564"/>
      <w:r w:rsidRPr="00943A5F">
        <w:t>Table D</w:t>
      </w:r>
      <w:r w:rsidRPr="00943A5F">
        <w:noBreakHyphen/>
      </w:r>
      <w:bookmarkEnd w:id="34"/>
      <w:r w:rsidRPr="005A49BD">
        <w:rPr>
          <w:rFonts w:eastAsia="ＭＳ 明朝" w:hint="eastAsia"/>
          <w:lang w:eastAsia="ja-JP"/>
        </w:rPr>
        <w:t>8</w:t>
      </w:r>
      <w:r>
        <w:t xml:space="preserve"> – </w:t>
      </w:r>
      <w:r w:rsidRPr="005A49BD">
        <w:rPr>
          <w:rFonts w:eastAsia="ＭＳ 明朝" w:hint="eastAsia"/>
          <w:lang w:eastAsia="ja-JP"/>
        </w:rPr>
        <w:t xml:space="preserve">Values of </w:t>
      </w:r>
      <w:r>
        <w:rPr>
          <w:rFonts w:eastAsia="ＭＳ 明朝" w:hint="eastAsia"/>
          <w:lang w:eastAsia="ja-JP"/>
        </w:rPr>
        <w:t>hor</w:t>
      </w:r>
      <w:r w:rsidRPr="005A49BD">
        <w:rPr>
          <w:rFonts w:eastAsia="ＭＳ 明朝" w:hint="eastAsia"/>
          <w:lang w:eastAsia="ja-JP"/>
        </w:rPr>
        <w:t>F</w:t>
      </w:r>
      <w:r w:rsidRPr="001B6823">
        <w:t>ilter</w:t>
      </w:r>
      <w:r w:rsidRPr="005A49BD">
        <w:rPr>
          <w:rFonts w:eastAsia="ＭＳ 明朝" w:hint="eastAsia"/>
          <w:lang w:eastAsia="ja-JP"/>
        </w:rPr>
        <w:t>C</w:t>
      </w:r>
      <w:r w:rsidRPr="001B6823">
        <w:t>oeff</w:t>
      </w:r>
      <w:r w:rsidRPr="005A49BD">
        <w:rPr>
          <w:rFonts w:eastAsia="ＭＳ 明朝" w:hint="eastAsia"/>
          <w:lang w:eastAsia="ja-JP"/>
        </w:rPr>
        <w:t xml:space="preserve"> and horTapLength when hor_chroma_filter_idc is equal to 2</w:t>
      </w:r>
    </w:p>
    <w:p w14:paraId="23A413B0" w14:textId="77777777" w:rsidR="005A49BD" w:rsidRPr="005A49BD" w:rsidRDefault="005A49BD" w:rsidP="005A49BD">
      <w:pPr>
        <w:rPr>
          <w:rFonts w:eastAsia="ＭＳ 明朝"/>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35"/>
        <w:gridCol w:w="3829"/>
        <w:gridCol w:w="3806"/>
      </w:tblGrid>
      <w:tr w:rsidR="005A49BD" w:rsidRPr="00684655" w14:paraId="6464355E" w14:textId="77777777" w:rsidTr="005A49BD">
        <w:trPr>
          <w:cantSplit/>
          <w:trHeight w:val="2400"/>
          <w:jc w:val="center"/>
        </w:trPr>
        <w:tc>
          <w:tcPr>
            <w:tcW w:w="935" w:type="dxa"/>
            <w:textDirection w:val="tbRl"/>
          </w:tcPr>
          <w:p w14:paraId="68940B7F" w14:textId="77777777" w:rsidR="005A49BD" w:rsidRPr="0015503A" w:rsidRDefault="005A49BD" w:rsidP="005A49BD">
            <w:pPr>
              <w:pStyle w:val="TableTitle"/>
              <w:ind w:left="113" w:right="113"/>
            </w:pPr>
            <w:r>
              <w:rPr>
                <w:rFonts w:eastAsia="ＭＳ 明朝" w:hint="eastAsia"/>
                <w:lang w:eastAsia="ja-JP"/>
              </w:rPr>
              <w:t>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p>
        </w:tc>
        <w:tc>
          <w:tcPr>
            <w:tcW w:w="935" w:type="dxa"/>
            <w:textDirection w:val="tbRlV"/>
          </w:tcPr>
          <w:p w14:paraId="1289E8B2" w14:textId="77777777" w:rsidR="005A49BD" w:rsidRPr="00684655" w:rsidRDefault="005A49BD" w:rsidP="005A49BD">
            <w:pPr>
              <w:pStyle w:val="TableTitle"/>
              <w:ind w:left="113" w:right="113"/>
            </w:pPr>
            <w:r>
              <w:t>upsamplingFlag</w:t>
            </w:r>
          </w:p>
        </w:tc>
        <w:tc>
          <w:tcPr>
            <w:tcW w:w="3829" w:type="dxa"/>
            <w:shd w:val="clear" w:color="auto" w:fill="auto"/>
          </w:tcPr>
          <w:p w14:paraId="4FB0BB2C" w14:textId="77777777" w:rsidR="005A49BD" w:rsidRPr="00684655" w:rsidRDefault="005A49BD" w:rsidP="005A49BD">
            <w:pPr>
              <w:pStyle w:val="TableTitle"/>
            </w:pPr>
            <w:r>
              <w:rPr>
                <w:rFonts w:eastAsia="ＭＳ 明朝" w:hint="eastAsia"/>
                <w:lang w:eastAsia="ja-JP"/>
              </w:rPr>
              <w:t>hor</w:t>
            </w:r>
            <w:r w:rsidRPr="005A49BD">
              <w:rPr>
                <w:rFonts w:eastAsia="ＭＳ 明朝" w:hint="eastAsia"/>
                <w:lang w:eastAsia="ja-JP"/>
              </w:rPr>
              <w:t>F</w:t>
            </w:r>
            <w:r w:rsidRPr="001B6823">
              <w:t>ilter</w:t>
            </w:r>
            <w:r w:rsidRPr="005A49BD">
              <w:rPr>
                <w:rFonts w:eastAsia="ＭＳ 明朝" w:hint="eastAsia"/>
                <w:lang w:eastAsia="ja-JP"/>
              </w:rPr>
              <w:t>C</w:t>
            </w:r>
            <w:r w:rsidRPr="001B6823">
              <w:t>oeff</w:t>
            </w:r>
            <w:r w:rsidRPr="00050DF6">
              <w:t>[</w:t>
            </w:r>
            <w:r>
              <w:t> </w:t>
            </w:r>
            <w:r w:rsidRPr="00050DF6">
              <w:t>][</w:t>
            </w:r>
            <w:r>
              <w:t> </w:t>
            </w:r>
            <w:r w:rsidRPr="00050DF6">
              <w:t>]</w:t>
            </w:r>
          </w:p>
        </w:tc>
        <w:tc>
          <w:tcPr>
            <w:tcW w:w="3806" w:type="dxa"/>
          </w:tcPr>
          <w:p w14:paraId="4A095DE7" w14:textId="77777777" w:rsidR="005A49BD" w:rsidRPr="00270DD9" w:rsidRDefault="005A49BD" w:rsidP="005A49BD">
            <w:pPr>
              <w:pStyle w:val="TableTitle"/>
              <w:rPr>
                <w:rFonts w:eastAsia="ＭＳ 明朝"/>
                <w:lang w:eastAsia="ja-JP"/>
              </w:rPr>
            </w:pPr>
            <w:r w:rsidRPr="00270DD9">
              <w:rPr>
                <w:rFonts w:eastAsia="ＭＳ 明朝" w:hint="eastAsia"/>
                <w:lang w:eastAsia="ja-JP"/>
              </w:rPr>
              <w:t>horTapLength[</w:t>
            </w:r>
            <w:r w:rsidRPr="00270DD9">
              <w:rPr>
                <w:rFonts w:eastAsia="ＭＳ 明朝"/>
                <w:lang w:val="en-US" w:eastAsia="ja-JP"/>
              </w:rPr>
              <w:t> </w:t>
            </w:r>
            <w:r w:rsidRPr="00270DD9">
              <w:rPr>
                <w:rFonts w:eastAsia="ＭＳ 明朝" w:hint="eastAsia"/>
                <w:lang w:eastAsia="ja-JP"/>
              </w:rPr>
              <w:t>]</w:t>
            </w:r>
          </w:p>
        </w:tc>
      </w:tr>
      <w:tr w:rsidR="005A49BD" w:rsidRPr="00684655" w14:paraId="252510B8" w14:textId="77777777" w:rsidTr="005A49BD">
        <w:trPr>
          <w:jc w:val="center"/>
        </w:trPr>
        <w:tc>
          <w:tcPr>
            <w:tcW w:w="935" w:type="dxa"/>
            <w:vMerge w:val="restart"/>
          </w:tcPr>
          <w:p w14:paraId="736037CE" w14:textId="77777777" w:rsidR="005A49BD" w:rsidRDefault="005A49BD" w:rsidP="005A49BD">
            <w:pPr>
              <w:pStyle w:val="TableText"/>
              <w:jc w:val="center"/>
              <w:rPr>
                <w:rFonts w:eastAsia="ＭＳ 明朝"/>
                <w:lang w:eastAsia="ja-JP"/>
              </w:rPr>
            </w:pPr>
            <w:r w:rsidRPr="000C178C">
              <w:t>0</w:t>
            </w:r>
            <w:r>
              <w:t>,</w:t>
            </w:r>
            <w:r w:rsidRPr="000C178C">
              <w:t xml:space="preserve"> 2</w:t>
            </w:r>
            <w:r>
              <w:t>,</w:t>
            </w:r>
            <w:r w:rsidRPr="000C178C">
              <w:t xml:space="preserve"> 4</w:t>
            </w:r>
          </w:p>
        </w:tc>
        <w:tc>
          <w:tcPr>
            <w:tcW w:w="935" w:type="dxa"/>
          </w:tcPr>
          <w:p w14:paraId="4D49BFD0"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3806" w:type="dxa"/>
            <w:shd w:val="clear" w:color="auto" w:fill="auto"/>
          </w:tcPr>
          <w:p w14:paraId="215070A5" w14:textId="77777777" w:rsidR="005A49BD" w:rsidRPr="00083192" w:rsidRDefault="005A49BD" w:rsidP="005A49BD">
            <w:pPr>
              <w:pStyle w:val="TableText"/>
              <w:rPr>
                <w:rFonts w:eastAsia="ＭＳ 明朝"/>
                <w:lang w:eastAsia="ja-JP"/>
              </w:rPr>
            </w:pPr>
            <w:r>
              <w:rPr>
                <w:rFonts w:eastAsia="ＭＳ 明朝" w:hint="eastAsia"/>
                <w:lang w:eastAsia="ja-JP"/>
              </w:rPr>
              <w:t>horFilterCoeff</w:t>
            </w:r>
            <w:r w:rsidRPr="008F526C">
              <w:t>[</w:t>
            </w:r>
            <w:r>
              <w:t> </w:t>
            </w:r>
            <w:r w:rsidRPr="008F526C">
              <w:t>0</w:t>
            </w:r>
            <w:r>
              <w:t> </w:t>
            </w:r>
            <w:r w:rsidRPr="008F526C">
              <w:t>][</w:t>
            </w:r>
            <w:r>
              <w:t> </w:t>
            </w:r>
            <w:r w:rsidRPr="008F526C">
              <w:t>] = { −1, 2, 6, 2, −1 }</w:t>
            </w:r>
          </w:p>
        </w:tc>
        <w:tc>
          <w:tcPr>
            <w:tcW w:w="3806" w:type="dxa"/>
          </w:tcPr>
          <w:p w14:paraId="25FE3ADE" w14:textId="77777777" w:rsidR="005A49BD" w:rsidRPr="00270DD9" w:rsidDel="004446B0" w:rsidRDefault="005A49BD" w:rsidP="005A49BD">
            <w:pPr>
              <w:pStyle w:val="TableText"/>
              <w:rPr>
                <w:rFonts w:eastAsia="ＭＳ 明朝"/>
                <w:lang w:eastAsia="ja-JP"/>
              </w:rPr>
            </w:pPr>
            <w:r w:rsidRPr="00270DD9">
              <w:rPr>
                <w:rFonts w:eastAsia="ＭＳ 明朝" w:hint="eastAsia"/>
                <w:lang w:eastAsia="ja-JP"/>
              </w:rPr>
              <w:t>horTapLength[</w:t>
            </w:r>
            <w:r w:rsidRPr="00270DD9">
              <w:rPr>
                <w:rFonts w:eastAsia="ＭＳ 明朝"/>
                <w:lang w:val="en-US" w:eastAsia="ja-JP"/>
              </w:rPr>
              <w:t> </w:t>
            </w:r>
            <w:r w:rsidRPr="00270DD9">
              <w:rPr>
                <w:rFonts w:eastAsia="ＭＳ 明朝" w:hint="eastAsia"/>
                <w:lang w:eastAsia="ja-JP"/>
              </w:rPr>
              <w:t>0</w:t>
            </w:r>
            <w:r w:rsidRPr="00270DD9">
              <w:rPr>
                <w:rFonts w:eastAsia="ＭＳ 明朝"/>
                <w:lang w:val="en-US" w:eastAsia="ja-JP"/>
              </w:rPr>
              <w:t> </w:t>
            </w:r>
            <w:r w:rsidRPr="00270DD9">
              <w:rPr>
                <w:rFonts w:eastAsia="ＭＳ 明朝" w:hint="eastAsia"/>
                <w:lang w:eastAsia="ja-JP"/>
              </w:rPr>
              <w:t xml:space="preserve">] = </w:t>
            </w:r>
            <w:r>
              <w:rPr>
                <w:rFonts w:eastAsia="ＭＳ 明朝" w:hint="eastAsia"/>
                <w:lang w:eastAsia="ja-JP"/>
              </w:rPr>
              <w:t>5</w:t>
            </w:r>
          </w:p>
        </w:tc>
      </w:tr>
      <w:tr w:rsidR="005A49BD" w:rsidRPr="00684655" w14:paraId="58FCD478" w14:textId="77777777" w:rsidTr="005A49BD">
        <w:trPr>
          <w:jc w:val="center"/>
        </w:trPr>
        <w:tc>
          <w:tcPr>
            <w:tcW w:w="935" w:type="dxa"/>
            <w:vMerge/>
          </w:tcPr>
          <w:p w14:paraId="19FF33EB" w14:textId="77777777" w:rsidR="005A49BD" w:rsidRDefault="005A49BD" w:rsidP="005A49BD">
            <w:pPr>
              <w:pStyle w:val="TableText"/>
              <w:jc w:val="center"/>
              <w:rPr>
                <w:rFonts w:eastAsia="ＭＳ 明朝"/>
                <w:lang w:eastAsia="ja-JP"/>
              </w:rPr>
            </w:pPr>
          </w:p>
        </w:tc>
        <w:tc>
          <w:tcPr>
            <w:tcW w:w="935" w:type="dxa"/>
            <w:vMerge w:val="restart"/>
          </w:tcPr>
          <w:p w14:paraId="6E778660"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3829" w:type="dxa"/>
            <w:shd w:val="clear" w:color="auto" w:fill="auto"/>
          </w:tcPr>
          <w:p w14:paraId="7A6B0011" w14:textId="77777777" w:rsidR="005A49BD" w:rsidRPr="00083192" w:rsidRDefault="005A49BD" w:rsidP="005A49BD">
            <w:pPr>
              <w:pStyle w:val="TableText"/>
              <w:rPr>
                <w:rFonts w:eastAsia="ＭＳ 明朝"/>
                <w:lang w:eastAsia="ja-JP"/>
              </w:rPr>
            </w:pPr>
            <w:r>
              <w:rPr>
                <w:rFonts w:eastAsia="ＭＳ 明朝" w:hint="eastAsia"/>
                <w:lang w:eastAsia="ja-JP"/>
              </w:rPr>
              <w:t>horFilterCoeff</w:t>
            </w:r>
            <w:r w:rsidRPr="008F526C">
              <w:t>[</w:t>
            </w:r>
            <w:r>
              <w:t> </w:t>
            </w:r>
            <w:r w:rsidRPr="008F526C">
              <w:t>1</w:t>
            </w:r>
            <w:r>
              <w:t> </w:t>
            </w:r>
            <w:r w:rsidRPr="008F526C">
              <w:t>][</w:t>
            </w:r>
            <w:r>
              <w:t> </w:t>
            </w:r>
            <w:r w:rsidRPr="008F526C">
              <w:t>] = { 1 }</w:t>
            </w:r>
          </w:p>
        </w:tc>
        <w:tc>
          <w:tcPr>
            <w:tcW w:w="3806" w:type="dxa"/>
          </w:tcPr>
          <w:p w14:paraId="75EE7B4B" w14:textId="77777777" w:rsidR="005A49BD" w:rsidRPr="00270DD9" w:rsidRDefault="005A49BD" w:rsidP="005A49BD">
            <w:pPr>
              <w:pStyle w:val="TableText"/>
              <w:rPr>
                <w:rFonts w:eastAsia="ＭＳ 明朝"/>
                <w:lang w:eastAsia="ja-JP"/>
              </w:rPr>
            </w:pPr>
            <w:r w:rsidRPr="00270DD9">
              <w:rPr>
                <w:rFonts w:eastAsia="ＭＳ 明朝" w:hint="eastAsia"/>
                <w:lang w:eastAsia="ja-JP"/>
              </w:rPr>
              <w:t>horTapLength[</w:t>
            </w:r>
            <w:r w:rsidRPr="00270DD9">
              <w:rPr>
                <w:rFonts w:eastAsia="ＭＳ 明朝"/>
                <w:lang w:val="en-US" w:eastAsia="ja-JP"/>
              </w:rPr>
              <w:t> </w:t>
            </w:r>
            <w:r w:rsidRPr="00270DD9">
              <w:rPr>
                <w:rFonts w:eastAsia="ＭＳ 明朝" w:hint="eastAsia"/>
                <w:lang w:eastAsia="ja-JP"/>
              </w:rPr>
              <w:t>1</w:t>
            </w:r>
            <w:r w:rsidRPr="00270DD9">
              <w:rPr>
                <w:rFonts w:eastAsia="ＭＳ 明朝"/>
                <w:lang w:val="en-US" w:eastAsia="ja-JP"/>
              </w:rPr>
              <w:t> </w:t>
            </w:r>
            <w:r w:rsidRPr="00270DD9">
              <w:rPr>
                <w:rFonts w:eastAsia="ＭＳ 明朝" w:hint="eastAsia"/>
                <w:lang w:eastAsia="ja-JP"/>
              </w:rPr>
              <w:t xml:space="preserve">] = </w:t>
            </w:r>
            <w:r>
              <w:rPr>
                <w:rFonts w:eastAsia="ＭＳ 明朝" w:hint="eastAsia"/>
                <w:lang w:eastAsia="ja-JP"/>
              </w:rPr>
              <w:t>1</w:t>
            </w:r>
          </w:p>
        </w:tc>
      </w:tr>
      <w:tr w:rsidR="005A49BD" w:rsidRPr="00684655" w14:paraId="49AB588F" w14:textId="77777777" w:rsidTr="005A49BD">
        <w:trPr>
          <w:jc w:val="center"/>
        </w:trPr>
        <w:tc>
          <w:tcPr>
            <w:tcW w:w="935" w:type="dxa"/>
            <w:vMerge/>
          </w:tcPr>
          <w:p w14:paraId="766FF2E8" w14:textId="77777777" w:rsidR="005A49BD" w:rsidRDefault="005A49BD" w:rsidP="005A49BD">
            <w:pPr>
              <w:pStyle w:val="TableText"/>
              <w:jc w:val="center"/>
              <w:rPr>
                <w:rFonts w:eastAsia="ＭＳ 明朝"/>
                <w:lang w:eastAsia="ja-JP"/>
              </w:rPr>
            </w:pPr>
          </w:p>
        </w:tc>
        <w:tc>
          <w:tcPr>
            <w:tcW w:w="935" w:type="dxa"/>
            <w:vMerge/>
          </w:tcPr>
          <w:p w14:paraId="3FC69D07" w14:textId="77777777" w:rsidR="005A49BD" w:rsidRDefault="005A49BD" w:rsidP="005A49BD">
            <w:pPr>
              <w:pStyle w:val="TableText"/>
              <w:jc w:val="center"/>
              <w:rPr>
                <w:rFonts w:eastAsia="ＭＳ 明朝"/>
                <w:lang w:eastAsia="ja-JP"/>
              </w:rPr>
            </w:pPr>
          </w:p>
        </w:tc>
        <w:tc>
          <w:tcPr>
            <w:tcW w:w="3829" w:type="dxa"/>
            <w:shd w:val="clear" w:color="auto" w:fill="auto"/>
          </w:tcPr>
          <w:p w14:paraId="4182DB00" w14:textId="77777777" w:rsidR="005A49BD" w:rsidRDefault="005A49BD" w:rsidP="005A49BD">
            <w:pPr>
              <w:pStyle w:val="TableText"/>
              <w:rPr>
                <w:rFonts w:eastAsia="ＭＳ 明朝"/>
                <w:lang w:eastAsia="ja-JP"/>
              </w:rPr>
            </w:pPr>
            <w:r>
              <w:rPr>
                <w:rFonts w:eastAsia="ＭＳ 明朝" w:hint="eastAsia"/>
                <w:lang w:eastAsia="ja-JP"/>
              </w:rPr>
              <w:t>horFilterCoeff</w:t>
            </w:r>
            <w:r w:rsidRPr="008F526C">
              <w:t>[</w:t>
            </w:r>
            <w:r>
              <w:t> </w:t>
            </w:r>
            <w:r w:rsidRPr="008F526C">
              <w:t>2</w:t>
            </w:r>
            <w:r>
              <w:t> </w:t>
            </w:r>
            <w:r w:rsidRPr="008F526C">
              <w:t>][</w:t>
            </w:r>
            <w:r>
              <w:t> </w:t>
            </w:r>
            <w:r w:rsidRPr="008F526C">
              <w:t>] = { 1, 1 }</w:t>
            </w:r>
          </w:p>
        </w:tc>
        <w:tc>
          <w:tcPr>
            <w:tcW w:w="3806" w:type="dxa"/>
          </w:tcPr>
          <w:p w14:paraId="54187773" w14:textId="77777777" w:rsidR="005A49BD" w:rsidRPr="00270DD9" w:rsidRDefault="005A49BD" w:rsidP="005A49BD">
            <w:pPr>
              <w:pStyle w:val="TableText"/>
              <w:rPr>
                <w:rFonts w:eastAsia="ＭＳ 明朝"/>
                <w:lang w:eastAsia="ja-JP"/>
              </w:rPr>
            </w:pPr>
            <w:r w:rsidRPr="00270DD9">
              <w:rPr>
                <w:rFonts w:eastAsia="ＭＳ 明朝" w:hint="eastAsia"/>
                <w:lang w:eastAsia="ja-JP"/>
              </w:rPr>
              <w:t>horTapLength[</w:t>
            </w:r>
            <w:r w:rsidRPr="00270DD9">
              <w:rPr>
                <w:rFonts w:eastAsia="ＭＳ 明朝"/>
                <w:lang w:val="en-US" w:eastAsia="ja-JP"/>
              </w:rPr>
              <w:t> </w:t>
            </w:r>
            <w:r w:rsidRPr="00270DD9">
              <w:rPr>
                <w:rFonts w:eastAsia="ＭＳ 明朝" w:hint="eastAsia"/>
                <w:lang w:eastAsia="ja-JP"/>
              </w:rPr>
              <w:t>2</w:t>
            </w:r>
            <w:r w:rsidRPr="00270DD9">
              <w:rPr>
                <w:rFonts w:eastAsia="ＭＳ 明朝"/>
                <w:lang w:val="en-US" w:eastAsia="ja-JP"/>
              </w:rPr>
              <w:t> </w:t>
            </w:r>
            <w:r w:rsidRPr="00270DD9">
              <w:rPr>
                <w:rFonts w:eastAsia="ＭＳ 明朝" w:hint="eastAsia"/>
                <w:lang w:eastAsia="ja-JP"/>
              </w:rPr>
              <w:t xml:space="preserve">] = </w:t>
            </w:r>
            <w:r>
              <w:rPr>
                <w:rFonts w:eastAsia="ＭＳ 明朝" w:hint="eastAsia"/>
                <w:lang w:eastAsia="ja-JP"/>
              </w:rPr>
              <w:t>2</w:t>
            </w:r>
          </w:p>
        </w:tc>
      </w:tr>
    </w:tbl>
    <w:p w14:paraId="4D71415C" w14:textId="77777777" w:rsidR="005A49BD" w:rsidRDefault="005A49BD" w:rsidP="005A49BD">
      <w:pPr>
        <w:keepNext/>
        <w:keepLines/>
        <w:rPr>
          <w:rFonts w:eastAsia="ＭＳ 明朝"/>
          <w:lang w:eastAsia="ja-JP"/>
        </w:rPr>
      </w:pPr>
    </w:p>
    <w:p w14:paraId="0CE55758" w14:textId="77777777" w:rsidR="005A49BD" w:rsidRPr="005A49BD" w:rsidRDefault="005A49BD" w:rsidP="005A49BD">
      <w:pPr>
        <w:keepNext/>
        <w:keepLines/>
        <w:rPr>
          <w:rFonts w:eastAsia="ＭＳ 明朝"/>
          <w:lang w:eastAsia="ja-JP"/>
        </w:rPr>
      </w:pPr>
      <w:r>
        <w:rPr>
          <w:rFonts w:eastAsia="ＭＳ 明朝" w:hint="eastAsia"/>
          <w:lang w:eastAsia="ja-JP"/>
        </w:rPr>
        <w:t xml:space="preserve">The </w:t>
      </w:r>
      <w:r w:rsidRPr="004E1250">
        <w:t xml:space="preserve">chroma </w:t>
      </w:r>
      <w:r>
        <w:rPr>
          <w:rFonts w:eastAsia="ＭＳ 明朝" w:hint="eastAsia"/>
          <w:lang w:eastAsia="ja-JP"/>
        </w:rPr>
        <w:t>re</w:t>
      </w:r>
      <w:r w:rsidRPr="004E1250">
        <w:t>sampling filtering process is modelled as follows:</w:t>
      </w:r>
    </w:p>
    <w:p w14:paraId="5554742E" w14:textId="77777777" w:rsidR="005A49BD" w:rsidRPr="005A49BD" w:rsidRDefault="005A49BD" w:rsidP="005A49BD">
      <w:pPr>
        <w:pStyle w:val="ListParagraph"/>
        <w:keepNext/>
        <w:keepLines/>
        <w:numPr>
          <w:ilvl w:val="0"/>
          <w:numId w:val="67"/>
        </w:numPr>
        <w:rPr>
          <w:rFonts w:eastAsia="ＭＳ 明朝"/>
          <w:lang w:eastAsia="ja-JP"/>
        </w:rPr>
      </w:pPr>
      <w:r w:rsidRPr="005A49BD">
        <w:rPr>
          <w:rFonts w:eastAsia="ＭＳ 明朝" w:hint="eastAsia"/>
          <w:lang w:eastAsia="ja-JP"/>
        </w:rPr>
        <w:t>When ver_filtering_field_process_flag is equal to 1, the following applies:</w:t>
      </w:r>
    </w:p>
    <w:p w14:paraId="23F9DECE" w14:textId="77777777" w:rsidR="005A49BD" w:rsidRPr="005A49BD" w:rsidRDefault="005A49BD" w:rsidP="005A49BD">
      <w:pPr>
        <w:pStyle w:val="ListParagraph"/>
        <w:keepNext/>
        <w:keepLines/>
        <w:numPr>
          <w:ilvl w:val="0"/>
          <w:numId w:val="65"/>
        </w:numPr>
        <w:rPr>
          <w:rFonts w:eastAsia="ＭＳ 明朝"/>
          <w:lang w:eastAsia="ja-JP"/>
        </w:rPr>
      </w:pPr>
      <w:r w:rsidRPr="005A49BD">
        <w:rPr>
          <w:rFonts w:eastAsia="ＭＳ 明朝" w:hint="eastAsia"/>
          <w:lang w:eastAsia="ja-JP"/>
        </w:rPr>
        <w:t>When field_seq_flag is equal to 0, each output frame is deinterleaved into a top field and a bottom field and each field is processed in successive order.</w:t>
      </w:r>
    </w:p>
    <w:p w14:paraId="43E5535C" w14:textId="77777777" w:rsidR="005A49BD" w:rsidDel="000D66F5" w:rsidRDefault="005A49BD" w:rsidP="005A49BD">
      <w:pPr>
        <w:pStyle w:val="CommentText"/>
        <w:numPr>
          <w:ilvl w:val="0"/>
          <w:numId w:val="65"/>
        </w:numPr>
        <w:tabs>
          <w:tab w:val="clear" w:pos="794"/>
          <w:tab w:val="left" w:pos="426"/>
        </w:tabs>
        <w:ind w:hanging="763"/>
        <w:rPr>
          <w:rFonts w:eastAsia="ＭＳ 明朝"/>
          <w:lang w:val="en-US" w:eastAsia="ja-JP"/>
        </w:rPr>
      </w:pPr>
      <w:r w:rsidDel="000D66F5">
        <w:rPr>
          <w:rFonts w:eastAsia="ＭＳ 明朝" w:hint="eastAsia"/>
          <w:lang w:val="en-US" w:eastAsia="ja-JP"/>
        </w:rPr>
        <w:t>The variable bottomFlag is derived as follows:</w:t>
      </w:r>
    </w:p>
    <w:p w14:paraId="4FBBD80C" w14:textId="77777777" w:rsidR="005A49BD" w:rsidRPr="005A49BD" w:rsidDel="000D66F5" w:rsidRDefault="005A49BD" w:rsidP="005A49BD">
      <w:pPr>
        <w:pStyle w:val="ListParagraph"/>
        <w:numPr>
          <w:ilvl w:val="1"/>
          <w:numId w:val="68"/>
        </w:numPr>
        <w:rPr>
          <w:rFonts w:eastAsia="ＭＳ 明朝"/>
          <w:lang w:val="en-US" w:eastAsia="ja-JP"/>
        </w:rPr>
      </w:pPr>
      <w:r w:rsidRPr="005A49BD" w:rsidDel="000D66F5">
        <w:rPr>
          <w:rFonts w:eastAsia="ＭＳ 明朝" w:hint="eastAsia"/>
          <w:lang w:val="en-US" w:eastAsia="ja-JP"/>
        </w:rPr>
        <w:t xml:space="preserve">If field_seq_flag is equal to 1 and pic_struct is equal to 2, 10 or 12, </w:t>
      </w:r>
      <w:r w:rsidDel="000D66F5">
        <w:rPr>
          <w:rFonts w:eastAsia="ＭＳ 明朝" w:hint="eastAsia"/>
          <w:lang w:val="en-US" w:eastAsia="ja-JP"/>
        </w:rPr>
        <w:t xml:space="preserve">bottomFlag </w:t>
      </w:r>
      <w:r w:rsidRPr="005A49BD" w:rsidDel="000D66F5">
        <w:rPr>
          <w:rFonts w:eastAsia="ＭＳ 明朝" w:hint="eastAsia"/>
          <w:lang w:val="en-US" w:eastAsia="ja-JP"/>
        </w:rPr>
        <w:t>is set equal to 1.</w:t>
      </w:r>
    </w:p>
    <w:p w14:paraId="745C2636" w14:textId="77777777" w:rsidR="005A49BD" w:rsidRPr="005A49BD" w:rsidDel="000D66F5" w:rsidRDefault="005A49BD" w:rsidP="005A49BD">
      <w:pPr>
        <w:pStyle w:val="ListParagraph"/>
        <w:numPr>
          <w:ilvl w:val="1"/>
          <w:numId w:val="68"/>
        </w:numPr>
        <w:rPr>
          <w:rFonts w:eastAsia="ＭＳ 明朝"/>
          <w:lang w:val="en-US" w:eastAsia="ja-JP"/>
        </w:rPr>
      </w:pPr>
      <w:r w:rsidRPr="005A49BD" w:rsidDel="000D66F5">
        <w:rPr>
          <w:rFonts w:eastAsia="ＭＳ 明朝" w:hint="eastAsia"/>
          <w:lang w:val="en-US" w:eastAsia="ja-JP"/>
        </w:rPr>
        <w:t xml:space="preserve">Otherwise, </w:t>
      </w:r>
      <w:r w:rsidRPr="005A49BD">
        <w:rPr>
          <w:rFonts w:eastAsia="ＭＳ 明朝" w:hint="eastAsia"/>
          <w:lang w:val="en-US" w:eastAsia="ja-JP"/>
        </w:rPr>
        <w:t xml:space="preserve">if </w:t>
      </w:r>
      <w:r w:rsidRPr="005A49BD" w:rsidDel="000D66F5">
        <w:rPr>
          <w:rFonts w:eastAsia="ＭＳ 明朝" w:hint="eastAsia"/>
          <w:lang w:val="en-US" w:eastAsia="ja-JP"/>
        </w:rPr>
        <w:t xml:space="preserve">field_seq_flag is equal to </w:t>
      </w:r>
      <w:r w:rsidRPr="005A49BD">
        <w:rPr>
          <w:rFonts w:eastAsia="ＭＳ 明朝" w:hint="eastAsia"/>
          <w:lang w:val="en-US" w:eastAsia="ja-JP"/>
        </w:rPr>
        <w:t xml:space="preserve">0 and </w:t>
      </w:r>
      <w:r w:rsidDel="000D66F5">
        <w:rPr>
          <w:rFonts w:eastAsia="ＭＳ 明朝" w:hint="eastAsia"/>
          <w:lang w:val="en-US" w:eastAsia="ja-JP"/>
        </w:rPr>
        <w:t>ver_fil</w:t>
      </w:r>
      <w:r>
        <w:rPr>
          <w:rFonts w:eastAsia="ＭＳ 明朝" w:hint="eastAsia"/>
          <w:lang w:val="en-US" w:eastAsia="ja-JP"/>
        </w:rPr>
        <w:t>t</w:t>
      </w:r>
      <w:r w:rsidDel="000D66F5">
        <w:rPr>
          <w:rFonts w:eastAsia="ＭＳ 明朝" w:hint="eastAsia"/>
          <w:lang w:val="en-US" w:eastAsia="ja-JP"/>
        </w:rPr>
        <w:t>ering_field_processing_flag</w:t>
      </w:r>
      <w:r w:rsidRPr="005A49BD" w:rsidDel="000D66F5">
        <w:rPr>
          <w:rFonts w:eastAsia="ＭＳ 明朝" w:hint="eastAsia"/>
          <w:lang w:val="en-US" w:eastAsia="ja-JP"/>
        </w:rPr>
        <w:t xml:space="preserve"> is equal to 1 and the </w:t>
      </w:r>
      <w:r w:rsidDel="000D66F5">
        <w:rPr>
          <w:rFonts w:eastAsia="ＭＳ 明朝" w:hint="eastAsia"/>
          <w:lang w:val="en-US" w:eastAsia="ja-JP"/>
        </w:rPr>
        <w:t>output field be</w:t>
      </w:r>
      <w:r w:rsidDel="000D66F5">
        <w:rPr>
          <w:rFonts w:eastAsia="ＭＳ 明朝"/>
          <w:lang w:val="en-US" w:eastAsia="ja-JP"/>
        </w:rPr>
        <w:t>ing</w:t>
      </w:r>
      <w:r w:rsidDel="000D66F5">
        <w:rPr>
          <w:rFonts w:eastAsia="ＭＳ 明朝" w:hint="eastAsia"/>
          <w:lang w:val="en-US" w:eastAsia="ja-JP"/>
        </w:rPr>
        <w:t xml:space="preserve"> </w:t>
      </w:r>
      <w:r>
        <w:rPr>
          <w:rFonts w:eastAsia="ＭＳ 明朝" w:hint="eastAsia"/>
          <w:lang w:val="en-US" w:eastAsia="ja-JP"/>
        </w:rPr>
        <w:t>processed</w:t>
      </w:r>
      <w:r w:rsidDel="000D66F5">
        <w:rPr>
          <w:rFonts w:eastAsia="ＭＳ 明朝" w:hint="eastAsia"/>
          <w:lang w:val="en-US" w:eastAsia="ja-JP"/>
        </w:rPr>
        <w:t xml:space="preserve"> is a bottom field, bottomFlag </w:t>
      </w:r>
      <w:r w:rsidRPr="005A49BD" w:rsidDel="000D66F5">
        <w:rPr>
          <w:rFonts w:eastAsia="ＭＳ 明朝" w:hint="eastAsia"/>
          <w:lang w:val="en-US" w:eastAsia="ja-JP"/>
        </w:rPr>
        <w:t>is set equal to 1</w:t>
      </w:r>
    </w:p>
    <w:p w14:paraId="0E32EE5D" w14:textId="77777777" w:rsidR="005A49BD" w:rsidRPr="004717E2" w:rsidRDefault="005A49BD" w:rsidP="005A49BD">
      <w:pPr>
        <w:pStyle w:val="CommentText"/>
        <w:numPr>
          <w:ilvl w:val="1"/>
          <w:numId w:val="68"/>
        </w:numPr>
        <w:rPr>
          <w:rFonts w:eastAsia="ＭＳ 明朝"/>
          <w:lang w:eastAsia="ja-JP"/>
        </w:rPr>
      </w:pPr>
      <w:r w:rsidRPr="005A49BD" w:rsidDel="000D66F5">
        <w:rPr>
          <w:rFonts w:eastAsia="ＭＳ 明朝" w:hint="eastAsia"/>
          <w:lang w:val="en-US" w:eastAsia="ja-JP"/>
        </w:rPr>
        <w:t xml:space="preserve">Otherwise, </w:t>
      </w:r>
      <w:r w:rsidDel="000D66F5">
        <w:rPr>
          <w:rFonts w:eastAsia="ＭＳ 明朝" w:hint="eastAsia"/>
          <w:lang w:val="en-US" w:eastAsia="ja-JP"/>
        </w:rPr>
        <w:t xml:space="preserve">bottomFlag </w:t>
      </w:r>
      <w:r w:rsidRPr="005A49BD" w:rsidDel="000D66F5">
        <w:rPr>
          <w:rFonts w:eastAsia="ＭＳ 明朝" w:hint="eastAsia"/>
          <w:lang w:val="en-US" w:eastAsia="ja-JP"/>
        </w:rPr>
        <w:t>is set equal to 0.</w:t>
      </w:r>
    </w:p>
    <w:p w14:paraId="52EF2C4B" w14:textId="77777777" w:rsidR="005A49BD" w:rsidRPr="005A49BD" w:rsidRDefault="005A49BD" w:rsidP="005A49BD">
      <w:pPr>
        <w:pStyle w:val="CommentText"/>
        <w:numPr>
          <w:ilvl w:val="0"/>
          <w:numId w:val="69"/>
        </w:numPr>
        <w:rPr>
          <w:rFonts w:eastAsia="ＭＳ 明朝"/>
          <w:lang w:val="en-US" w:eastAsia="ja-JP"/>
        </w:rPr>
      </w:pPr>
      <w:r w:rsidRPr="005A49BD">
        <w:rPr>
          <w:rFonts w:eastAsia="ＭＳ 明朝" w:hint="eastAsia"/>
          <w:lang w:val="en-US" w:eastAsia="ja-JP"/>
        </w:rPr>
        <w:t>The variables fDv[</w:t>
      </w:r>
      <w:r w:rsidRPr="00733CFD">
        <w:t> </w:t>
      </w:r>
      <w:r w:rsidRPr="005A49BD">
        <w:rPr>
          <w:rFonts w:eastAsia="ＭＳ 明朝" w:hint="eastAsia"/>
          <w:lang w:val="en-US" w:eastAsia="ja-JP"/>
        </w:rPr>
        <w:t>][</w:t>
      </w:r>
      <w:r w:rsidRPr="00733CFD">
        <w:t> </w:t>
      </w:r>
      <w:r w:rsidRPr="005A49BD">
        <w:rPr>
          <w:rFonts w:eastAsia="ＭＳ 明朝" w:hint="eastAsia"/>
          <w:lang w:val="en-US" w:eastAsia="ja-JP"/>
        </w:rPr>
        <w:t>] and fUv[</w:t>
      </w:r>
      <w:r w:rsidRPr="00733CFD">
        <w:t> </w:t>
      </w:r>
      <w:r w:rsidRPr="005A49BD">
        <w:rPr>
          <w:rFonts w:eastAsia="ＭＳ 明朝" w:hint="eastAsia"/>
          <w:lang w:val="en-US" w:eastAsia="ja-JP"/>
        </w:rPr>
        <w:t>][</w:t>
      </w:r>
      <w:r w:rsidRPr="00733CFD">
        <w:t> </w:t>
      </w:r>
      <w:r w:rsidRPr="005A49BD">
        <w:rPr>
          <w:rFonts w:eastAsia="ＭＳ 明朝" w:hint="eastAsia"/>
          <w:lang w:val="en-US" w:eastAsia="ja-JP"/>
        </w:rPr>
        <w:t>] respectively corresponding to coefficients used for downsampling filtering and upsampling filtering in the vertical direction are derived as specified in Table D-9.</w:t>
      </w:r>
    </w:p>
    <w:p w14:paraId="3C83102A" w14:textId="77777777" w:rsidR="005A49BD" w:rsidRPr="005A49BD" w:rsidRDefault="005A49BD" w:rsidP="005A49BD">
      <w:pPr>
        <w:pStyle w:val="CommentText"/>
        <w:numPr>
          <w:ilvl w:val="0"/>
          <w:numId w:val="69"/>
        </w:numPr>
        <w:rPr>
          <w:rFonts w:eastAsia="ＭＳ 明朝"/>
          <w:lang w:val="en-US" w:eastAsia="ja-JP"/>
        </w:rPr>
      </w:pPr>
      <w:r w:rsidRPr="005A49BD">
        <w:rPr>
          <w:rFonts w:eastAsia="ＭＳ 明朝" w:hint="eastAsia"/>
          <w:lang w:val="en-US" w:eastAsia="ja-JP"/>
        </w:rPr>
        <w:t>The variables fDh[</w:t>
      </w:r>
      <w:r w:rsidRPr="00733CFD">
        <w:t> </w:t>
      </w:r>
      <w:r w:rsidRPr="005A49BD">
        <w:rPr>
          <w:rFonts w:eastAsia="ＭＳ 明朝" w:hint="eastAsia"/>
          <w:lang w:val="en-US" w:eastAsia="ja-JP"/>
        </w:rPr>
        <w:t>][</w:t>
      </w:r>
      <w:r w:rsidRPr="00733CFD">
        <w:t> </w:t>
      </w:r>
      <w:r w:rsidRPr="005A49BD">
        <w:rPr>
          <w:rFonts w:eastAsia="ＭＳ 明朝" w:hint="eastAsia"/>
          <w:lang w:val="en-US" w:eastAsia="ja-JP"/>
        </w:rPr>
        <w:t>] and fUh[</w:t>
      </w:r>
      <w:r w:rsidRPr="00733CFD">
        <w:t> </w:t>
      </w:r>
      <w:r w:rsidRPr="005A49BD">
        <w:rPr>
          <w:rFonts w:eastAsia="ＭＳ 明朝" w:hint="eastAsia"/>
          <w:lang w:val="en-US" w:eastAsia="ja-JP"/>
        </w:rPr>
        <w:t>][</w:t>
      </w:r>
      <w:r w:rsidRPr="00733CFD">
        <w:t> </w:t>
      </w:r>
      <w:r w:rsidRPr="005A49BD">
        <w:rPr>
          <w:rFonts w:eastAsia="ＭＳ 明朝" w:hint="eastAsia"/>
          <w:lang w:val="en-US" w:eastAsia="ja-JP"/>
        </w:rPr>
        <w:t>] respectively corresponding to coefficients used for downsampling filtering and upsampling filtering in the horizontal direction are derived as specified in Table D-10.</w:t>
      </w:r>
    </w:p>
    <w:p w14:paraId="0B0FE9B6" w14:textId="77777777" w:rsidR="005A49BD" w:rsidRDefault="005A49BD" w:rsidP="005A49BD">
      <w:pPr>
        <w:pStyle w:val="ListParagraph"/>
        <w:numPr>
          <w:ilvl w:val="0"/>
          <w:numId w:val="66"/>
        </w:numPr>
        <w:rPr>
          <w:rFonts w:eastAsia="ＭＳ 明朝"/>
          <w:lang w:eastAsia="ja-JP"/>
        </w:rPr>
      </w:pPr>
      <w:r>
        <w:rPr>
          <w:rFonts w:eastAsia="ＭＳ 明朝" w:hint="eastAsia"/>
          <w:lang w:eastAsia="ja-JP"/>
        </w:rPr>
        <w:t>The variables phaseOffsetUp and phaseOffsetDown are derived as follows:</w:t>
      </w:r>
    </w:p>
    <w:p w14:paraId="7C85A568" w14:textId="77777777" w:rsidR="005A49BD" w:rsidRDefault="005A49BD" w:rsidP="005A49BD">
      <w:pPr>
        <w:pStyle w:val="ListParagraph"/>
        <w:keepNext/>
        <w:keepLines/>
        <w:numPr>
          <w:ilvl w:val="1"/>
          <w:numId w:val="28"/>
        </w:numPr>
        <w:rPr>
          <w:rFonts w:eastAsia="ＭＳ 明朝"/>
          <w:lang w:eastAsia="ja-JP"/>
        </w:rPr>
      </w:pPr>
      <w:r>
        <w:rPr>
          <w:rFonts w:eastAsia="ＭＳ 明朝" w:hint="eastAsia"/>
          <w:lang w:eastAsia="ja-JP"/>
        </w:rPr>
        <w:t>If bottomFlag is equal to 1, phaseOffsetUp is set equal to 2 and phaseOffsetDown is set equal to 1.</w:t>
      </w:r>
    </w:p>
    <w:p w14:paraId="2E279320" w14:textId="77777777" w:rsidR="005A49BD" w:rsidRPr="00B77407" w:rsidRDefault="005A49BD" w:rsidP="005A49BD">
      <w:pPr>
        <w:pStyle w:val="ListParagraph"/>
        <w:keepNext/>
        <w:keepLines/>
        <w:numPr>
          <w:ilvl w:val="1"/>
          <w:numId w:val="28"/>
        </w:numPr>
        <w:rPr>
          <w:rFonts w:eastAsia="ＭＳ 明朝"/>
          <w:lang w:eastAsia="ja-JP"/>
        </w:rPr>
      </w:pPr>
      <w:r>
        <w:rPr>
          <w:rFonts w:eastAsia="ＭＳ 明朝" w:hint="eastAsia"/>
          <w:lang w:eastAsia="ja-JP"/>
        </w:rPr>
        <w:t>Otherwise (bottomFlag is equal to 0), phaseOffsetUp is set equal to 0 and phaseOffsetDown is set equal to 0.</w:t>
      </w:r>
    </w:p>
    <w:p w14:paraId="3F43EE58" w14:textId="77777777" w:rsidR="005A49BD" w:rsidRPr="004E1250" w:rsidRDefault="005A49BD" w:rsidP="005A49BD">
      <w:pPr>
        <w:pStyle w:val="ListParagraph"/>
        <w:keepNext/>
        <w:keepLines/>
        <w:numPr>
          <w:ilvl w:val="0"/>
          <w:numId w:val="28"/>
        </w:numPr>
      </w:pPr>
      <w:r w:rsidRPr="00B77407">
        <w:rPr>
          <w:rFonts w:eastAsia="ＭＳ 明朝" w:hint="eastAsia"/>
          <w:lang w:eastAsia="ja-JP"/>
        </w:rPr>
        <w:t xml:space="preserve">When chroma_format_idc is equal to 1 and target_format_idc is equal to either 2 or 3, </w:t>
      </w:r>
      <w:r>
        <w:t>t</w:t>
      </w:r>
      <w:r w:rsidRPr="004E1250">
        <w:t>he chroma upsampling filtering process in the vertical direction is</w:t>
      </w:r>
      <w:r>
        <w:t xml:space="preserve"> applied</w:t>
      </w:r>
      <w:r w:rsidRPr="004E1250">
        <w:t xml:space="preserve"> as follows:</w:t>
      </w:r>
    </w:p>
    <w:p w14:paraId="2C1B76E5" w14:textId="77777777" w:rsidR="005A49BD" w:rsidRPr="004E1250" w:rsidRDefault="005A49BD" w:rsidP="005A49BD">
      <w:pPr>
        <w:pStyle w:val="Equation"/>
        <w:keepNext/>
        <w:keepLines/>
        <w:tabs>
          <w:tab w:val="clear" w:pos="794"/>
          <w:tab w:val="clear" w:pos="1588"/>
          <w:tab w:val="left" w:pos="900"/>
          <w:tab w:val="left" w:pos="1170"/>
          <w:tab w:val="left" w:pos="1440"/>
          <w:tab w:val="left" w:pos="1710"/>
          <w:tab w:val="left" w:pos="1980"/>
          <w:tab w:val="left" w:pos="2250"/>
        </w:tabs>
        <w:spacing w:before="100" w:beforeAutospacing="1" w:after="0"/>
        <w:ind w:left="792"/>
        <w:rPr>
          <w:sz w:val="20"/>
          <w:szCs w:val="20"/>
        </w:rPr>
      </w:pPr>
      <w:r>
        <w:rPr>
          <w:rFonts w:eastAsia="ＭＳ 明朝" w:hint="eastAsia"/>
          <w:sz w:val="20"/>
          <w:szCs w:val="20"/>
          <w:lang w:eastAsia="ja-JP"/>
        </w:rPr>
        <w:t>divUv[ 0 ] = </w:t>
      </w:r>
      <w:r>
        <w:rPr>
          <w:rFonts w:eastAsia="ＭＳ 明朝"/>
          <w:sz w:val="20"/>
          <w:szCs w:val="20"/>
          <w:lang w:eastAsia="ja-JP"/>
        </w:rPr>
        <w:t>0</w:t>
      </w:r>
      <w:r>
        <w:rPr>
          <w:rFonts w:eastAsia="ＭＳ 明朝"/>
          <w:sz w:val="20"/>
          <w:szCs w:val="20"/>
          <w:lang w:eastAsia="ja-JP"/>
        </w:rPr>
        <w:br/>
      </w:r>
      <w:r>
        <w:rPr>
          <w:rFonts w:eastAsia="ＭＳ 明朝" w:hint="eastAsia"/>
          <w:sz w:val="20"/>
          <w:szCs w:val="20"/>
          <w:lang w:eastAsia="ja-JP"/>
        </w:rPr>
        <w:t>divUv[ </w:t>
      </w:r>
      <w:r>
        <w:rPr>
          <w:rFonts w:eastAsia="ＭＳ 明朝"/>
          <w:sz w:val="20"/>
          <w:szCs w:val="20"/>
          <w:lang w:eastAsia="ja-JP"/>
        </w:rPr>
        <w:t>1</w:t>
      </w:r>
      <w:r>
        <w:rPr>
          <w:rFonts w:eastAsia="ＭＳ 明朝" w:hint="eastAsia"/>
          <w:sz w:val="20"/>
          <w:szCs w:val="20"/>
          <w:lang w:eastAsia="ja-JP"/>
        </w:rPr>
        <w:t> ] = </w:t>
      </w:r>
      <w:r>
        <w:rPr>
          <w:rFonts w:eastAsia="ＭＳ 明朝"/>
          <w:sz w:val="20"/>
          <w:szCs w:val="20"/>
          <w:lang w:eastAsia="ja-JP"/>
        </w:rPr>
        <w:t>0</w:t>
      </w:r>
      <w:r>
        <w:rPr>
          <w:rFonts w:eastAsia="ＭＳ 明朝"/>
          <w:sz w:val="20"/>
          <w:szCs w:val="20"/>
          <w:lang w:eastAsia="ja-JP"/>
        </w:rPr>
        <w:br/>
      </w:r>
      <w:r>
        <w:rPr>
          <w:rFonts w:eastAsia="ＭＳ 明朝" w:hint="eastAsia"/>
          <w:sz w:val="20"/>
          <w:szCs w:val="20"/>
          <w:lang w:eastAsia="ja-JP"/>
        </w:rPr>
        <w:t>for( </w:t>
      </w:r>
      <w:r>
        <w:rPr>
          <w:rFonts w:eastAsia="ＭＳ 明朝"/>
          <w:sz w:val="20"/>
          <w:szCs w:val="20"/>
          <w:lang w:val="en-US" w:eastAsia="ja-JP"/>
        </w:rPr>
        <w:t>j</w:t>
      </w:r>
      <w:r>
        <w:rPr>
          <w:rFonts w:eastAsia="ＭＳ 明朝" w:hint="eastAsia"/>
          <w:sz w:val="20"/>
          <w:szCs w:val="20"/>
          <w:lang w:eastAsia="ja-JP"/>
        </w:rPr>
        <w:t> = 0</w:t>
      </w:r>
      <w:r>
        <w:rPr>
          <w:rFonts w:eastAsia="ＭＳ 明朝" w:hint="eastAsia"/>
          <w:sz w:val="20"/>
          <w:szCs w:val="20"/>
          <w:lang w:val="en-US" w:eastAsia="ja-JP"/>
        </w:rPr>
        <w:t>;</w:t>
      </w:r>
      <w:r>
        <w:rPr>
          <w:rFonts w:eastAsia="ＭＳ 明朝"/>
          <w:sz w:val="20"/>
          <w:szCs w:val="20"/>
          <w:lang w:val="en-US" w:eastAsia="ja-JP"/>
        </w:rPr>
        <w:t> </w:t>
      </w:r>
      <w:r>
        <w:rPr>
          <w:rFonts w:eastAsia="ＭＳ 明朝" w:hint="eastAsia"/>
          <w:sz w:val="20"/>
          <w:szCs w:val="20"/>
          <w:lang w:val="en-US" w:eastAsia="ja-JP"/>
        </w:rPr>
        <w:t>j</w:t>
      </w:r>
      <w:r>
        <w:rPr>
          <w:rFonts w:eastAsia="ＭＳ 明朝"/>
          <w:sz w:val="20"/>
          <w:szCs w:val="20"/>
          <w:lang w:val="en-US" w:eastAsia="ja-JP"/>
        </w:rPr>
        <w:t> </w:t>
      </w:r>
      <w:r>
        <w:rPr>
          <w:rFonts w:eastAsia="ＭＳ 明朝" w:hint="eastAsia"/>
          <w:sz w:val="20"/>
          <w:szCs w:val="20"/>
          <w:lang w:val="en-US" w:eastAsia="ja-JP"/>
        </w:rPr>
        <w:t>&lt;</w:t>
      </w:r>
      <w:r>
        <w:rPr>
          <w:rFonts w:eastAsia="ＭＳ 明朝"/>
          <w:sz w:val="20"/>
          <w:szCs w:val="20"/>
          <w:lang w:val="en-US" w:eastAsia="ja-JP"/>
        </w:rPr>
        <w:t> </w:t>
      </w:r>
      <w:r>
        <w:rPr>
          <w:rFonts w:eastAsia="ＭＳ 明朝" w:hint="eastAsia"/>
          <w:sz w:val="20"/>
          <w:szCs w:val="20"/>
          <w:lang w:val="en-US" w:eastAsia="ja-JP"/>
        </w:rPr>
        <w:t>lenUv[ 0</w:t>
      </w:r>
      <w:r>
        <w:rPr>
          <w:rFonts w:eastAsia="ＭＳ 明朝"/>
          <w:sz w:val="20"/>
          <w:szCs w:val="20"/>
          <w:lang w:val="en-US" w:eastAsia="ja-JP"/>
        </w:rPr>
        <w:t> </w:t>
      </w:r>
      <w:r>
        <w:rPr>
          <w:rFonts w:eastAsia="ＭＳ 明朝" w:hint="eastAsia"/>
          <w:sz w:val="20"/>
          <w:szCs w:val="20"/>
          <w:lang w:val="en-US" w:eastAsia="ja-JP"/>
        </w:rPr>
        <w:t>+</w:t>
      </w:r>
      <w:r>
        <w:rPr>
          <w:rFonts w:eastAsia="ＭＳ 明朝"/>
          <w:sz w:val="20"/>
          <w:szCs w:val="20"/>
          <w:lang w:val="en-US" w:eastAsia="ja-JP"/>
        </w:rPr>
        <w:t> </w:t>
      </w:r>
      <w:r>
        <w:rPr>
          <w:rFonts w:eastAsia="ＭＳ 明朝" w:hint="eastAsia"/>
          <w:sz w:val="20"/>
          <w:szCs w:val="20"/>
          <w:lang w:val="en-US" w:eastAsia="ja-JP"/>
        </w:rPr>
        <w:t>phaseOffsetUp ];</w:t>
      </w:r>
      <w:r>
        <w:rPr>
          <w:rFonts w:eastAsia="ＭＳ 明朝"/>
          <w:sz w:val="20"/>
          <w:szCs w:val="20"/>
          <w:lang w:val="en-US" w:eastAsia="ja-JP"/>
        </w:rPr>
        <w:t> </w:t>
      </w:r>
      <w:r>
        <w:rPr>
          <w:rFonts w:eastAsia="ＭＳ 明朝" w:hint="eastAsia"/>
          <w:sz w:val="20"/>
          <w:szCs w:val="20"/>
          <w:lang w:val="en-US" w:eastAsia="ja-JP"/>
        </w:rPr>
        <w:t>j++ )</w:t>
      </w:r>
      <w:r>
        <w:rPr>
          <w:rFonts w:eastAsia="ＭＳ 明朝"/>
          <w:sz w:val="20"/>
          <w:szCs w:val="20"/>
          <w:lang w:val="en-US" w:eastAsia="ja-JP"/>
        </w:rPr>
        <w:br/>
      </w:r>
      <w:r w:rsidRPr="00C81216">
        <w:rPr>
          <w:sz w:val="20"/>
          <w:szCs w:val="20"/>
        </w:rPr>
        <w:tab/>
      </w:r>
      <w:r>
        <w:rPr>
          <w:sz w:val="20"/>
          <w:szCs w:val="20"/>
        </w:rPr>
        <w:tab/>
      </w:r>
      <w:r>
        <w:rPr>
          <w:rFonts w:eastAsia="ＭＳ 明朝" w:hint="eastAsia"/>
          <w:sz w:val="20"/>
          <w:szCs w:val="20"/>
          <w:lang w:eastAsia="ja-JP"/>
        </w:rPr>
        <w:t>divUv[ 0 ] +=</w:t>
      </w:r>
      <w:r w:rsidRPr="00971CF9">
        <w:rPr>
          <w:rFonts w:eastAsia="ＭＳ 明朝"/>
          <w:sz w:val="20"/>
          <w:szCs w:val="20"/>
          <w:lang w:eastAsia="ja-JP"/>
        </w:rPr>
        <w:t> </w:t>
      </w:r>
      <w:r>
        <w:rPr>
          <w:rFonts w:eastAsia="ＭＳ 明朝" w:hint="eastAsia"/>
          <w:sz w:val="20"/>
          <w:szCs w:val="20"/>
          <w:lang w:eastAsia="ja-JP"/>
        </w:rPr>
        <w:t>fUv[ 0</w:t>
      </w:r>
      <w:r w:rsidRPr="00971CF9">
        <w:rPr>
          <w:rFonts w:eastAsia="ＭＳ 明朝"/>
          <w:sz w:val="20"/>
          <w:szCs w:val="20"/>
          <w:lang w:eastAsia="ja-JP"/>
        </w:rPr>
        <w:t> </w:t>
      </w:r>
      <w:r w:rsidRPr="00971CF9">
        <w:rPr>
          <w:rFonts w:eastAsia="ＭＳ 明朝" w:hint="eastAsia"/>
          <w:sz w:val="20"/>
          <w:szCs w:val="20"/>
          <w:lang w:eastAsia="ja-JP"/>
        </w:rPr>
        <w:t>+</w:t>
      </w:r>
      <w:r w:rsidRPr="00971CF9">
        <w:rPr>
          <w:rFonts w:eastAsia="ＭＳ 明朝"/>
          <w:sz w:val="20"/>
          <w:szCs w:val="20"/>
          <w:lang w:eastAsia="ja-JP"/>
        </w:rPr>
        <w:t> </w:t>
      </w:r>
      <w:r w:rsidRPr="00971CF9">
        <w:rPr>
          <w:rFonts w:eastAsia="ＭＳ 明朝" w:hint="eastAsia"/>
          <w:sz w:val="20"/>
          <w:szCs w:val="20"/>
          <w:lang w:eastAsia="ja-JP"/>
        </w:rPr>
        <w:t>phaseOffsetUp </w:t>
      </w:r>
      <w:r>
        <w:rPr>
          <w:rFonts w:eastAsia="ＭＳ 明朝" w:hint="eastAsia"/>
          <w:sz w:val="20"/>
          <w:szCs w:val="20"/>
          <w:lang w:eastAsia="ja-JP"/>
        </w:rPr>
        <w:t>][ j ]</w:t>
      </w:r>
      <w:r>
        <w:rPr>
          <w:rFonts w:eastAsia="ＭＳ 明朝"/>
          <w:sz w:val="20"/>
          <w:szCs w:val="20"/>
          <w:lang w:eastAsia="ja-JP"/>
        </w:rPr>
        <w:br/>
      </w:r>
      <w:r>
        <w:rPr>
          <w:rFonts w:eastAsia="ＭＳ 明朝" w:hint="eastAsia"/>
          <w:sz w:val="20"/>
          <w:szCs w:val="20"/>
          <w:lang w:eastAsia="ja-JP"/>
        </w:rPr>
        <w:t>for( </w:t>
      </w:r>
      <w:r w:rsidRPr="00971CF9">
        <w:rPr>
          <w:rFonts w:eastAsia="ＭＳ 明朝"/>
          <w:sz w:val="20"/>
          <w:szCs w:val="20"/>
          <w:lang w:eastAsia="ja-JP"/>
        </w:rPr>
        <w:t>j</w:t>
      </w:r>
      <w:r>
        <w:rPr>
          <w:rFonts w:eastAsia="ＭＳ 明朝" w:hint="eastAsia"/>
          <w:sz w:val="20"/>
          <w:szCs w:val="20"/>
          <w:lang w:eastAsia="ja-JP"/>
        </w:rPr>
        <w:t> = 0</w:t>
      </w:r>
      <w:r w:rsidRPr="00971CF9">
        <w:rPr>
          <w:rFonts w:eastAsia="ＭＳ 明朝" w:hint="eastAsia"/>
          <w:sz w:val="20"/>
          <w:szCs w:val="20"/>
          <w:lang w:eastAsia="ja-JP"/>
        </w:rPr>
        <w:t>;</w:t>
      </w:r>
      <w:r w:rsidRPr="00971CF9">
        <w:rPr>
          <w:rFonts w:eastAsia="ＭＳ 明朝"/>
          <w:sz w:val="20"/>
          <w:szCs w:val="20"/>
          <w:lang w:eastAsia="ja-JP"/>
        </w:rPr>
        <w:t> </w:t>
      </w:r>
      <w:r w:rsidRPr="00971CF9">
        <w:rPr>
          <w:rFonts w:eastAsia="ＭＳ 明朝" w:hint="eastAsia"/>
          <w:sz w:val="20"/>
          <w:szCs w:val="20"/>
          <w:lang w:eastAsia="ja-JP"/>
        </w:rPr>
        <w:t>j</w:t>
      </w:r>
      <w:r w:rsidRPr="00971CF9">
        <w:rPr>
          <w:rFonts w:eastAsia="ＭＳ 明朝"/>
          <w:sz w:val="20"/>
          <w:szCs w:val="20"/>
          <w:lang w:eastAsia="ja-JP"/>
        </w:rPr>
        <w:t> </w:t>
      </w:r>
      <w:r w:rsidRPr="00971CF9">
        <w:rPr>
          <w:rFonts w:eastAsia="ＭＳ 明朝" w:hint="eastAsia"/>
          <w:sz w:val="20"/>
          <w:szCs w:val="20"/>
          <w:lang w:eastAsia="ja-JP"/>
        </w:rPr>
        <w:t>&lt;</w:t>
      </w:r>
      <w:r w:rsidRPr="00971CF9">
        <w:rPr>
          <w:rFonts w:eastAsia="ＭＳ 明朝"/>
          <w:sz w:val="20"/>
          <w:szCs w:val="20"/>
          <w:lang w:eastAsia="ja-JP"/>
        </w:rPr>
        <w:t> </w:t>
      </w:r>
      <w:r w:rsidRPr="00971CF9">
        <w:rPr>
          <w:rFonts w:eastAsia="ＭＳ 明朝" w:hint="eastAsia"/>
          <w:sz w:val="20"/>
          <w:szCs w:val="20"/>
          <w:lang w:eastAsia="ja-JP"/>
        </w:rPr>
        <w:t>lenUv[ 1</w:t>
      </w:r>
      <w:r w:rsidRPr="00971CF9">
        <w:rPr>
          <w:rFonts w:eastAsia="ＭＳ 明朝"/>
          <w:sz w:val="20"/>
          <w:szCs w:val="20"/>
          <w:lang w:eastAsia="ja-JP"/>
        </w:rPr>
        <w:t> </w:t>
      </w:r>
      <w:r w:rsidRPr="00971CF9">
        <w:rPr>
          <w:rFonts w:eastAsia="ＭＳ 明朝" w:hint="eastAsia"/>
          <w:sz w:val="20"/>
          <w:szCs w:val="20"/>
          <w:lang w:eastAsia="ja-JP"/>
        </w:rPr>
        <w:t>+</w:t>
      </w:r>
      <w:r w:rsidRPr="00971CF9">
        <w:rPr>
          <w:rFonts w:eastAsia="ＭＳ 明朝"/>
          <w:sz w:val="20"/>
          <w:szCs w:val="20"/>
          <w:lang w:eastAsia="ja-JP"/>
        </w:rPr>
        <w:t> </w:t>
      </w:r>
      <w:r w:rsidRPr="00971CF9">
        <w:rPr>
          <w:rFonts w:eastAsia="ＭＳ 明朝" w:hint="eastAsia"/>
          <w:sz w:val="20"/>
          <w:szCs w:val="20"/>
          <w:lang w:eastAsia="ja-JP"/>
        </w:rPr>
        <w:t>phaseOffsetUp ];</w:t>
      </w:r>
      <w:r w:rsidRPr="00971CF9">
        <w:rPr>
          <w:rFonts w:eastAsia="ＭＳ 明朝"/>
          <w:sz w:val="20"/>
          <w:szCs w:val="20"/>
          <w:lang w:eastAsia="ja-JP"/>
        </w:rPr>
        <w:t> </w:t>
      </w:r>
      <w:r w:rsidRPr="00971CF9">
        <w:rPr>
          <w:rFonts w:eastAsia="ＭＳ 明朝" w:hint="eastAsia"/>
          <w:sz w:val="20"/>
          <w:szCs w:val="20"/>
          <w:lang w:eastAsia="ja-JP"/>
        </w:rPr>
        <w:t>j++ )</w:t>
      </w:r>
      <w:r w:rsidRPr="00971CF9">
        <w:rPr>
          <w:rFonts w:eastAsia="ＭＳ 明朝"/>
          <w:sz w:val="20"/>
          <w:szCs w:val="20"/>
          <w:lang w:eastAsia="ja-JP"/>
        </w:rPr>
        <w:br/>
      </w:r>
      <w:r w:rsidRPr="00971CF9">
        <w:rPr>
          <w:rFonts w:eastAsia="ＭＳ 明朝"/>
          <w:sz w:val="20"/>
          <w:szCs w:val="20"/>
          <w:lang w:eastAsia="ja-JP"/>
        </w:rPr>
        <w:tab/>
      </w:r>
      <w:r w:rsidRPr="00971CF9">
        <w:rPr>
          <w:rFonts w:eastAsia="ＭＳ 明朝"/>
          <w:sz w:val="20"/>
          <w:szCs w:val="20"/>
          <w:lang w:eastAsia="ja-JP"/>
        </w:rPr>
        <w:tab/>
      </w:r>
      <w:r>
        <w:rPr>
          <w:rFonts w:eastAsia="ＭＳ 明朝" w:hint="eastAsia"/>
          <w:sz w:val="20"/>
          <w:szCs w:val="20"/>
          <w:lang w:eastAsia="ja-JP"/>
        </w:rPr>
        <w:t>divUv[ 1 ] +=</w:t>
      </w:r>
      <w:r w:rsidRPr="00971CF9">
        <w:rPr>
          <w:rFonts w:eastAsia="ＭＳ 明朝"/>
          <w:sz w:val="20"/>
          <w:szCs w:val="20"/>
          <w:lang w:eastAsia="ja-JP"/>
        </w:rPr>
        <w:t> </w:t>
      </w:r>
      <w:r>
        <w:rPr>
          <w:rFonts w:eastAsia="ＭＳ 明朝" w:hint="eastAsia"/>
          <w:sz w:val="20"/>
          <w:szCs w:val="20"/>
          <w:lang w:eastAsia="ja-JP"/>
        </w:rPr>
        <w:t>fUv[ 1 </w:t>
      </w:r>
      <w:r w:rsidRPr="00971CF9">
        <w:rPr>
          <w:rFonts w:eastAsia="ＭＳ 明朝" w:hint="eastAsia"/>
          <w:sz w:val="20"/>
          <w:szCs w:val="20"/>
          <w:lang w:eastAsia="ja-JP"/>
        </w:rPr>
        <w:t>+</w:t>
      </w:r>
      <w:r w:rsidRPr="00971CF9">
        <w:rPr>
          <w:rFonts w:eastAsia="ＭＳ 明朝"/>
          <w:sz w:val="20"/>
          <w:szCs w:val="20"/>
          <w:lang w:eastAsia="ja-JP"/>
        </w:rPr>
        <w:t> </w:t>
      </w:r>
      <w:r w:rsidRPr="00971CF9">
        <w:rPr>
          <w:rFonts w:eastAsia="ＭＳ 明朝" w:hint="eastAsia"/>
          <w:sz w:val="20"/>
          <w:szCs w:val="20"/>
          <w:lang w:eastAsia="ja-JP"/>
        </w:rPr>
        <w:t>phaseOffsetUp </w:t>
      </w:r>
      <w:r>
        <w:rPr>
          <w:rFonts w:eastAsia="ＭＳ 明朝" w:hint="eastAsia"/>
          <w:sz w:val="20"/>
          <w:szCs w:val="20"/>
          <w:lang w:eastAsia="ja-JP"/>
        </w:rPr>
        <w:t>][ j ]</w:t>
      </w:r>
      <w:r w:rsidRPr="00971CF9">
        <w:rPr>
          <w:rFonts w:eastAsia="ＭＳ 明朝"/>
          <w:sz w:val="20"/>
          <w:szCs w:val="20"/>
          <w:lang w:eastAsia="ja-JP"/>
        </w:rPr>
        <w:br/>
        <w:t>w0 </w:t>
      </w:r>
      <w:r w:rsidRPr="00C81216">
        <w:rPr>
          <w:rFonts w:eastAsia="ＭＳ 明朝" w:hint="eastAsia"/>
          <w:sz w:val="20"/>
          <w:szCs w:val="20"/>
          <w:lang w:eastAsia="ja-JP"/>
        </w:rPr>
        <w:t>=</w:t>
      </w:r>
      <w:r w:rsidRPr="00971CF9">
        <w:rPr>
          <w:rFonts w:eastAsia="ＭＳ 明朝"/>
          <w:sz w:val="20"/>
          <w:szCs w:val="20"/>
          <w:lang w:eastAsia="ja-JP"/>
        </w:rPr>
        <w:t> </w:t>
      </w:r>
      <w:r w:rsidRPr="00C81216">
        <w:rPr>
          <w:rFonts w:eastAsia="ＭＳ 明朝" w:hint="eastAsia"/>
          <w:sz w:val="20"/>
          <w:szCs w:val="20"/>
          <w:lang w:eastAsia="ja-JP"/>
        </w:rPr>
        <w:t>(</w:t>
      </w:r>
      <w:r w:rsidRPr="00971CF9">
        <w:rPr>
          <w:rFonts w:eastAsia="ＭＳ 明朝"/>
          <w:sz w:val="20"/>
          <w:szCs w:val="20"/>
          <w:lang w:eastAsia="ja-JP"/>
        </w:rPr>
        <w:t> </w:t>
      </w:r>
      <w:r w:rsidRPr="00C81216">
        <w:rPr>
          <w:rFonts w:eastAsia="ＭＳ 明朝" w:hint="eastAsia"/>
          <w:sz w:val="20"/>
          <w:szCs w:val="20"/>
          <w:lang w:eastAsia="ja-JP"/>
        </w:rPr>
        <w:t>pic_width_in_luma_samples</w:t>
      </w:r>
      <w:r w:rsidRPr="00971CF9">
        <w:rPr>
          <w:rFonts w:eastAsia="ＭＳ 明朝"/>
          <w:sz w:val="20"/>
          <w:szCs w:val="20"/>
          <w:lang w:eastAsia="ja-JP"/>
        </w:rPr>
        <w:t> </w:t>
      </w:r>
      <w:r w:rsidRPr="00C81216">
        <w:rPr>
          <w:rFonts w:eastAsia="ＭＳ 明朝" w:hint="eastAsia"/>
          <w:sz w:val="20"/>
          <w:szCs w:val="20"/>
          <w:lang w:eastAsia="ja-JP"/>
        </w:rPr>
        <w:t>/</w:t>
      </w:r>
      <w:r w:rsidRPr="00971CF9">
        <w:rPr>
          <w:rFonts w:eastAsia="ＭＳ 明朝"/>
          <w:sz w:val="20"/>
          <w:szCs w:val="20"/>
          <w:lang w:eastAsia="ja-JP"/>
        </w:rPr>
        <w:t> </w:t>
      </w:r>
      <w:r w:rsidRPr="00C81216">
        <w:rPr>
          <w:rFonts w:eastAsia="ＭＳ 明朝" w:hint="eastAsia"/>
          <w:sz w:val="20"/>
          <w:szCs w:val="20"/>
          <w:lang w:eastAsia="ja-JP"/>
        </w:rPr>
        <w:t>SubWidthC</w:t>
      </w:r>
      <w:r w:rsidRPr="00971CF9">
        <w:rPr>
          <w:rFonts w:eastAsia="ＭＳ 明朝"/>
          <w:sz w:val="20"/>
          <w:szCs w:val="20"/>
          <w:lang w:eastAsia="ja-JP"/>
        </w:rPr>
        <w:t> </w:t>
      </w:r>
      <w:r w:rsidRPr="00C81216">
        <w:rPr>
          <w:rFonts w:eastAsia="ＭＳ 明朝" w:hint="eastAsia"/>
          <w:sz w:val="20"/>
          <w:szCs w:val="20"/>
          <w:lang w:eastAsia="ja-JP"/>
        </w:rPr>
        <w:t>)</w:t>
      </w:r>
      <w:r w:rsidRPr="00971CF9">
        <w:rPr>
          <w:rFonts w:eastAsia="ＭＳ 明朝"/>
          <w:sz w:val="20"/>
          <w:szCs w:val="20"/>
          <w:lang w:eastAsia="ja-JP"/>
        </w:rPr>
        <w:t> </w:t>
      </w:r>
      <w:r w:rsidRPr="00C81216">
        <w:rPr>
          <w:rFonts w:eastAsia="ＭＳ 明朝"/>
          <w:sz w:val="20"/>
          <w:szCs w:val="20"/>
          <w:lang w:eastAsia="ja-JP"/>
        </w:rPr>
        <w:t>–</w:t>
      </w:r>
      <w:r w:rsidRPr="00971CF9">
        <w:rPr>
          <w:rFonts w:eastAsia="ＭＳ 明朝"/>
          <w:sz w:val="20"/>
          <w:szCs w:val="20"/>
          <w:lang w:eastAsia="ja-JP"/>
        </w:rPr>
        <w:t> ( </w:t>
      </w:r>
      <w:r w:rsidRPr="00C81216">
        <w:rPr>
          <w:rFonts w:eastAsia="ＭＳ 明朝" w:hint="eastAsia"/>
          <w:sz w:val="20"/>
          <w:szCs w:val="20"/>
          <w:lang w:eastAsia="ja-JP"/>
        </w:rPr>
        <w:t>conf_win_right_offset</w:t>
      </w:r>
      <w:r w:rsidRPr="00971CF9">
        <w:rPr>
          <w:rFonts w:eastAsia="ＭＳ 明朝"/>
          <w:sz w:val="20"/>
          <w:szCs w:val="20"/>
          <w:lang w:eastAsia="ja-JP"/>
        </w:rPr>
        <w:t> </w:t>
      </w:r>
      <w:r>
        <w:rPr>
          <w:rFonts w:eastAsia="ＭＳ 明朝"/>
          <w:sz w:val="20"/>
          <w:szCs w:val="20"/>
          <w:lang w:eastAsia="ja-JP"/>
        </w:rPr>
        <w:t>+</w:t>
      </w:r>
      <w:r w:rsidRPr="00971CF9">
        <w:rPr>
          <w:rFonts w:eastAsia="ＭＳ 明朝"/>
          <w:sz w:val="20"/>
          <w:szCs w:val="20"/>
          <w:lang w:eastAsia="ja-JP"/>
        </w:rPr>
        <w:t> </w:t>
      </w:r>
      <w:r w:rsidRPr="00C81216">
        <w:rPr>
          <w:rFonts w:eastAsia="ＭＳ 明朝" w:hint="eastAsia"/>
          <w:sz w:val="20"/>
          <w:szCs w:val="20"/>
          <w:lang w:eastAsia="ja-JP"/>
        </w:rPr>
        <w:t>conf_win_left_offset</w:t>
      </w:r>
      <w:r>
        <w:rPr>
          <w:rFonts w:eastAsia="ＭＳ 明朝"/>
          <w:sz w:val="20"/>
          <w:szCs w:val="20"/>
          <w:lang w:eastAsia="ja-JP"/>
        </w:rPr>
        <w:t> )</w:t>
      </w:r>
      <w:r w:rsidRPr="00C81216">
        <w:rPr>
          <w:rFonts w:eastAsia="ＭＳ 明朝"/>
          <w:sz w:val="20"/>
          <w:szCs w:val="20"/>
          <w:lang w:eastAsia="ja-JP"/>
        </w:rPr>
        <w:br/>
      </w:r>
      <w:r w:rsidRPr="00971CF9">
        <w:rPr>
          <w:rFonts w:eastAsia="ＭＳ 明朝"/>
          <w:sz w:val="20"/>
          <w:szCs w:val="20"/>
          <w:lang w:eastAsia="ja-JP"/>
        </w:rPr>
        <w:t>h0 </w:t>
      </w:r>
      <w:r w:rsidRPr="00C81216">
        <w:rPr>
          <w:rFonts w:eastAsia="ＭＳ 明朝" w:hint="eastAsia"/>
          <w:sz w:val="20"/>
          <w:szCs w:val="20"/>
          <w:lang w:eastAsia="ja-JP"/>
        </w:rPr>
        <w:t>=</w:t>
      </w:r>
      <w:r w:rsidRPr="00971CF9">
        <w:rPr>
          <w:rFonts w:eastAsia="ＭＳ 明朝"/>
          <w:sz w:val="20"/>
          <w:szCs w:val="20"/>
          <w:lang w:eastAsia="ja-JP"/>
        </w:rPr>
        <w:t> </w:t>
      </w:r>
      <w:r w:rsidRPr="00C81216">
        <w:rPr>
          <w:rFonts w:eastAsia="ＭＳ 明朝" w:hint="eastAsia"/>
          <w:sz w:val="20"/>
          <w:szCs w:val="20"/>
          <w:lang w:eastAsia="ja-JP"/>
        </w:rPr>
        <w:t>(</w:t>
      </w:r>
      <w:r w:rsidRPr="00971CF9">
        <w:rPr>
          <w:rFonts w:eastAsia="ＭＳ 明朝"/>
          <w:sz w:val="20"/>
          <w:szCs w:val="20"/>
          <w:lang w:eastAsia="ja-JP"/>
        </w:rPr>
        <w:t> </w:t>
      </w:r>
      <w:r w:rsidRPr="00C81216">
        <w:rPr>
          <w:rFonts w:eastAsia="ＭＳ 明朝" w:hint="eastAsia"/>
          <w:sz w:val="20"/>
          <w:szCs w:val="20"/>
          <w:lang w:eastAsia="ja-JP"/>
        </w:rPr>
        <w:t>pic_height_in_luma_samples</w:t>
      </w:r>
      <w:r w:rsidRPr="00971CF9">
        <w:rPr>
          <w:rFonts w:eastAsia="ＭＳ 明朝"/>
          <w:sz w:val="20"/>
          <w:szCs w:val="20"/>
          <w:lang w:eastAsia="ja-JP"/>
        </w:rPr>
        <w:t> </w:t>
      </w:r>
      <w:r w:rsidRPr="00C81216">
        <w:rPr>
          <w:rFonts w:eastAsia="ＭＳ 明朝" w:hint="eastAsia"/>
          <w:sz w:val="20"/>
          <w:szCs w:val="20"/>
          <w:lang w:eastAsia="ja-JP"/>
        </w:rPr>
        <w:t>&gt;&gt;</w:t>
      </w:r>
      <w:r w:rsidRPr="00971CF9">
        <w:rPr>
          <w:rFonts w:eastAsia="ＭＳ 明朝"/>
          <w:sz w:val="20"/>
          <w:szCs w:val="20"/>
          <w:lang w:eastAsia="ja-JP"/>
        </w:rPr>
        <w:t> </w:t>
      </w:r>
      <w:r w:rsidRPr="00C81216">
        <w:rPr>
          <w:rFonts w:eastAsia="ＭＳ 明朝" w:hint="eastAsia"/>
          <w:sz w:val="20"/>
          <w:szCs w:val="20"/>
          <w:lang w:eastAsia="ja-JP"/>
        </w:rPr>
        <w:t>1</w:t>
      </w:r>
      <w:r w:rsidRPr="00971CF9">
        <w:rPr>
          <w:rFonts w:eastAsia="ＭＳ 明朝"/>
          <w:sz w:val="20"/>
          <w:szCs w:val="20"/>
          <w:lang w:eastAsia="ja-JP"/>
        </w:rPr>
        <w:t> </w:t>
      </w:r>
      <w:r w:rsidRPr="00C81216">
        <w:rPr>
          <w:rFonts w:eastAsia="ＭＳ 明朝" w:hint="eastAsia"/>
          <w:sz w:val="20"/>
          <w:szCs w:val="20"/>
          <w:lang w:eastAsia="ja-JP"/>
        </w:rPr>
        <w:t>)</w:t>
      </w:r>
      <w:r w:rsidRPr="00971CF9">
        <w:rPr>
          <w:rFonts w:eastAsia="ＭＳ 明朝"/>
          <w:sz w:val="20"/>
          <w:szCs w:val="20"/>
          <w:lang w:eastAsia="ja-JP"/>
        </w:rPr>
        <w:t> </w:t>
      </w:r>
      <w:r w:rsidRPr="00C81216">
        <w:rPr>
          <w:rFonts w:eastAsia="ＭＳ 明朝"/>
          <w:sz w:val="20"/>
          <w:szCs w:val="20"/>
          <w:lang w:eastAsia="ja-JP"/>
        </w:rPr>
        <w:t>–</w:t>
      </w:r>
      <w:r w:rsidRPr="00971CF9">
        <w:rPr>
          <w:rFonts w:eastAsia="ＭＳ 明朝"/>
          <w:sz w:val="20"/>
          <w:szCs w:val="20"/>
          <w:lang w:eastAsia="ja-JP"/>
        </w:rPr>
        <w:t> ( </w:t>
      </w:r>
      <w:r w:rsidRPr="00C81216">
        <w:rPr>
          <w:rFonts w:eastAsia="ＭＳ 明朝" w:hint="eastAsia"/>
          <w:sz w:val="20"/>
          <w:szCs w:val="20"/>
          <w:lang w:eastAsia="ja-JP"/>
        </w:rPr>
        <w:t>conf_win_top_offset</w:t>
      </w:r>
      <w:r w:rsidRPr="00971CF9">
        <w:rPr>
          <w:rFonts w:eastAsia="ＭＳ 明朝"/>
          <w:sz w:val="20"/>
          <w:szCs w:val="20"/>
          <w:lang w:eastAsia="ja-JP"/>
        </w:rPr>
        <w:t> </w:t>
      </w:r>
      <w:r>
        <w:rPr>
          <w:rFonts w:eastAsia="ＭＳ 明朝"/>
          <w:sz w:val="20"/>
          <w:szCs w:val="20"/>
          <w:lang w:eastAsia="ja-JP"/>
        </w:rPr>
        <w:t>+</w:t>
      </w:r>
      <w:r w:rsidRPr="00971CF9">
        <w:rPr>
          <w:rFonts w:eastAsia="ＭＳ 明朝"/>
          <w:sz w:val="20"/>
          <w:szCs w:val="20"/>
          <w:lang w:eastAsia="ja-JP"/>
        </w:rPr>
        <w:t> </w:t>
      </w:r>
      <w:r w:rsidRPr="00C81216">
        <w:rPr>
          <w:rFonts w:eastAsia="ＭＳ 明朝" w:hint="eastAsia"/>
          <w:sz w:val="20"/>
          <w:szCs w:val="20"/>
          <w:lang w:eastAsia="ja-JP"/>
        </w:rPr>
        <w:t>conf_win_bottom_offset</w:t>
      </w:r>
      <w:r>
        <w:rPr>
          <w:rFonts w:eastAsia="ＭＳ 明朝"/>
          <w:sz w:val="20"/>
          <w:szCs w:val="20"/>
          <w:lang w:eastAsia="ja-JP"/>
        </w:rPr>
        <w:t> )</w:t>
      </w:r>
      <w:r w:rsidRPr="00C81216">
        <w:rPr>
          <w:rFonts w:eastAsia="ＭＳ 明朝"/>
          <w:sz w:val="20"/>
          <w:szCs w:val="20"/>
          <w:lang w:eastAsia="ja-JP"/>
        </w:rPr>
        <w:br/>
      </w:r>
      <w:r w:rsidRPr="00971CF9">
        <w:rPr>
          <w:rFonts w:eastAsia="ＭＳ 明朝"/>
          <w:sz w:val="20"/>
          <w:szCs w:val="20"/>
          <w:lang w:eastAsia="ja-JP"/>
        </w:rPr>
        <w:t>for(</w:t>
      </w:r>
      <w:r>
        <w:rPr>
          <w:rFonts w:eastAsia="ＭＳ 明朝"/>
          <w:sz w:val="20"/>
          <w:szCs w:val="20"/>
          <w:lang w:eastAsia="ja-JP"/>
        </w:rPr>
        <w:t> </w:t>
      </w:r>
      <w:r w:rsidRPr="00971CF9">
        <w:rPr>
          <w:rFonts w:eastAsia="ＭＳ 明朝"/>
          <w:sz w:val="20"/>
          <w:szCs w:val="20"/>
          <w:lang w:eastAsia="ja-JP"/>
        </w:rPr>
        <w:t>u</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0;</w:t>
      </w:r>
      <w:r>
        <w:rPr>
          <w:rFonts w:eastAsia="ＭＳ 明朝"/>
          <w:sz w:val="20"/>
          <w:szCs w:val="20"/>
          <w:lang w:eastAsia="ja-JP"/>
        </w:rPr>
        <w:t> </w:t>
      </w:r>
      <w:r w:rsidRPr="00971CF9">
        <w:rPr>
          <w:rFonts w:eastAsia="ＭＳ 明朝"/>
          <w:sz w:val="20"/>
          <w:szCs w:val="20"/>
          <w:lang w:eastAsia="ja-JP"/>
        </w:rPr>
        <w:t>u</w:t>
      </w:r>
      <w:r>
        <w:rPr>
          <w:rFonts w:eastAsia="ＭＳ 明朝"/>
          <w:sz w:val="20"/>
          <w:szCs w:val="20"/>
          <w:lang w:eastAsia="ja-JP"/>
        </w:rPr>
        <w:t> </w:t>
      </w:r>
      <w:r w:rsidRPr="00971CF9">
        <w:rPr>
          <w:rFonts w:eastAsia="ＭＳ 明朝"/>
          <w:sz w:val="20"/>
          <w:szCs w:val="20"/>
          <w:lang w:eastAsia="ja-JP"/>
        </w:rPr>
        <w:t>&lt;</w:t>
      </w:r>
      <w:r>
        <w:rPr>
          <w:rFonts w:eastAsia="ＭＳ 明朝"/>
          <w:sz w:val="20"/>
          <w:szCs w:val="20"/>
          <w:lang w:eastAsia="ja-JP"/>
        </w:rPr>
        <w:t> </w:t>
      </w:r>
      <w:r w:rsidRPr="00971CF9">
        <w:rPr>
          <w:rFonts w:eastAsia="ＭＳ 明朝"/>
          <w:sz w:val="20"/>
          <w:szCs w:val="20"/>
          <w:lang w:eastAsia="ja-JP"/>
        </w:rPr>
        <w:t>w0;</w:t>
      </w:r>
      <w:r>
        <w:rPr>
          <w:rFonts w:eastAsia="ＭＳ 明朝"/>
          <w:sz w:val="20"/>
          <w:szCs w:val="20"/>
          <w:lang w:eastAsia="ja-JP"/>
        </w:rPr>
        <w:t> </w:t>
      </w:r>
      <w:r w:rsidRPr="00971CF9">
        <w:rPr>
          <w:rFonts w:eastAsia="ＭＳ 明朝"/>
          <w:sz w:val="20"/>
          <w:szCs w:val="20"/>
          <w:lang w:eastAsia="ja-JP"/>
        </w:rPr>
        <w:t>u++</w:t>
      </w:r>
      <w:r>
        <w:rPr>
          <w:rFonts w:eastAsia="ＭＳ 明朝"/>
          <w:sz w:val="20"/>
          <w:szCs w:val="20"/>
          <w:lang w:eastAsia="ja-JP"/>
        </w:rPr>
        <w:t> </w:t>
      </w:r>
      <w:r w:rsidRPr="00971CF9">
        <w:rPr>
          <w:rFonts w:eastAsia="ＭＳ 明朝"/>
          <w:sz w:val="20"/>
          <w:szCs w:val="20"/>
          <w:lang w:eastAsia="ja-JP"/>
        </w:rPr>
        <w:t xml:space="preserve">) </w:t>
      </w:r>
      <w:r w:rsidRPr="00971CF9">
        <w:rPr>
          <w:rFonts w:eastAsia="ＭＳ 明朝"/>
          <w:sz w:val="20"/>
          <w:szCs w:val="20"/>
          <w:lang w:eastAsia="ja-JP"/>
        </w:rPr>
        <w:br/>
      </w:r>
      <w:r w:rsidRPr="00971CF9">
        <w:rPr>
          <w:rFonts w:eastAsia="ＭＳ 明朝"/>
          <w:sz w:val="20"/>
          <w:szCs w:val="20"/>
          <w:lang w:eastAsia="ja-JP"/>
        </w:rPr>
        <w:tab/>
      </w:r>
      <w:r w:rsidRPr="00971CF9">
        <w:rPr>
          <w:rFonts w:eastAsia="ＭＳ 明朝"/>
          <w:sz w:val="20"/>
          <w:szCs w:val="20"/>
          <w:lang w:eastAsia="ja-JP"/>
        </w:rPr>
        <w:tab/>
        <w:t>for(</w:t>
      </w:r>
      <w:r>
        <w:rPr>
          <w:rFonts w:eastAsia="ＭＳ 明朝"/>
          <w:sz w:val="20"/>
          <w:szCs w:val="20"/>
          <w:lang w:eastAsia="ja-JP"/>
        </w:rPr>
        <w:t> </w:t>
      </w:r>
      <w:r w:rsidRPr="00971CF9">
        <w:rPr>
          <w:rFonts w:eastAsia="ＭＳ 明朝"/>
          <w:sz w:val="20"/>
          <w:szCs w:val="20"/>
          <w:lang w:eastAsia="ja-JP"/>
        </w:rPr>
        <w:t>v</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0;</w:t>
      </w:r>
      <w:r>
        <w:rPr>
          <w:rFonts w:eastAsia="ＭＳ 明朝"/>
          <w:sz w:val="20"/>
          <w:szCs w:val="20"/>
          <w:lang w:eastAsia="ja-JP"/>
        </w:rPr>
        <w:t> </w:t>
      </w:r>
      <w:r w:rsidRPr="00971CF9">
        <w:rPr>
          <w:rFonts w:eastAsia="ＭＳ 明朝"/>
          <w:sz w:val="20"/>
          <w:szCs w:val="20"/>
          <w:lang w:eastAsia="ja-JP"/>
        </w:rPr>
        <w:t>v</w:t>
      </w:r>
      <w:r>
        <w:rPr>
          <w:rFonts w:eastAsia="ＭＳ 明朝"/>
          <w:sz w:val="20"/>
          <w:szCs w:val="20"/>
          <w:lang w:eastAsia="ja-JP"/>
        </w:rPr>
        <w:t> </w:t>
      </w:r>
      <w:r w:rsidRPr="00971CF9">
        <w:rPr>
          <w:rFonts w:eastAsia="ＭＳ 明朝"/>
          <w:sz w:val="20"/>
          <w:szCs w:val="20"/>
          <w:lang w:eastAsia="ja-JP"/>
        </w:rPr>
        <w:t>&lt;</w:t>
      </w:r>
      <w:r>
        <w:rPr>
          <w:rFonts w:eastAsia="ＭＳ 明朝"/>
          <w:sz w:val="20"/>
          <w:szCs w:val="20"/>
          <w:lang w:eastAsia="ja-JP"/>
        </w:rPr>
        <w:t> </w:t>
      </w:r>
      <w:r w:rsidRPr="00971CF9">
        <w:rPr>
          <w:rFonts w:eastAsia="ＭＳ 明朝" w:hint="eastAsia"/>
          <w:sz w:val="20"/>
          <w:szCs w:val="20"/>
          <w:lang w:eastAsia="ja-JP"/>
        </w:rPr>
        <w:t>(</w:t>
      </w:r>
      <w:r w:rsidRPr="00971CF9">
        <w:rPr>
          <w:rFonts w:eastAsia="ＭＳ 明朝"/>
          <w:sz w:val="20"/>
          <w:szCs w:val="20"/>
          <w:lang w:eastAsia="ja-JP"/>
        </w:rPr>
        <w:t> </w:t>
      </w:r>
      <w:r>
        <w:rPr>
          <w:rFonts w:eastAsia="ＭＳ 明朝" w:hint="eastAsia"/>
          <w:sz w:val="20"/>
          <w:szCs w:val="20"/>
          <w:lang w:eastAsia="ja-JP"/>
        </w:rPr>
        <w:t>h</w:t>
      </w:r>
      <w:r w:rsidRPr="00C81216">
        <w:rPr>
          <w:rFonts w:eastAsia="ＭＳ 明朝" w:hint="eastAsia"/>
          <w:sz w:val="20"/>
          <w:szCs w:val="20"/>
          <w:lang w:eastAsia="ja-JP"/>
        </w:rPr>
        <w:t>0</w:t>
      </w:r>
      <w:r w:rsidRPr="00971CF9">
        <w:rPr>
          <w:rFonts w:eastAsia="ＭＳ 明朝"/>
          <w:sz w:val="20"/>
          <w:szCs w:val="20"/>
          <w:lang w:eastAsia="ja-JP"/>
        </w:rPr>
        <w:t> </w:t>
      </w:r>
      <w:r w:rsidRPr="00C81216">
        <w:rPr>
          <w:rFonts w:eastAsia="ＭＳ 明朝" w:hint="eastAsia"/>
          <w:sz w:val="20"/>
          <w:szCs w:val="20"/>
          <w:lang w:eastAsia="ja-JP"/>
        </w:rPr>
        <w:t>&lt;&lt;</w:t>
      </w:r>
      <w:r w:rsidRPr="00971CF9">
        <w:rPr>
          <w:rFonts w:eastAsia="ＭＳ 明朝"/>
          <w:sz w:val="20"/>
          <w:szCs w:val="20"/>
          <w:lang w:eastAsia="ja-JP"/>
        </w:rPr>
        <w:t> </w:t>
      </w:r>
      <w:r w:rsidRPr="00C81216">
        <w:rPr>
          <w:rFonts w:eastAsia="ＭＳ 明朝" w:hint="eastAsia"/>
          <w:sz w:val="20"/>
          <w:szCs w:val="20"/>
          <w:lang w:eastAsia="ja-JP"/>
        </w:rPr>
        <w:t>1</w:t>
      </w:r>
      <w:r>
        <w:rPr>
          <w:rFonts w:eastAsia="ＭＳ 明朝"/>
          <w:sz w:val="20"/>
          <w:szCs w:val="20"/>
          <w:lang w:eastAsia="ja-JP"/>
        </w:rPr>
        <w:t> </w:t>
      </w:r>
      <w:r w:rsidRPr="00971CF9">
        <w:rPr>
          <w:rFonts w:eastAsia="ＭＳ 明朝" w:hint="eastAsia"/>
          <w:sz w:val="20"/>
          <w:szCs w:val="20"/>
          <w:lang w:eastAsia="ja-JP"/>
        </w:rPr>
        <w:t>)</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v++</w:t>
      </w:r>
      <w:r>
        <w:rPr>
          <w:rFonts w:eastAsia="ＭＳ 明朝"/>
          <w:sz w:val="20"/>
          <w:szCs w:val="20"/>
          <w:lang w:eastAsia="ja-JP"/>
        </w:rPr>
        <w:t> </w:t>
      </w:r>
      <w:r w:rsidRPr="00971CF9">
        <w:rPr>
          <w:rFonts w:eastAsia="ＭＳ 明朝"/>
          <w:sz w:val="20"/>
          <w:szCs w:val="20"/>
          <w:lang w:eastAsia="ja-JP"/>
        </w:rPr>
        <w:t>) {</w:t>
      </w:r>
      <w:r w:rsidRPr="00971CF9">
        <w:rPr>
          <w:rFonts w:eastAsia="ＭＳ 明朝"/>
          <w:sz w:val="20"/>
          <w:szCs w:val="20"/>
          <w:lang w:eastAsia="ja-JP"/>
        </w:rPr>
        <w:br/>
      </w:r>
      <w:r w:rsidRPr="00971CF9">
        <w:rPr>
          <w:rFonts w:eastAsia="ＭＳ 明朝"/>
          <w:sz w:val="20"/>
          <w:szCs w:val="20"/>
          <w:lang w:eastAsia="ja-JP"/>
        </w:rPr>
        <w:tab/>
      </w:r>
      <w:r w:rsidRPr="00971CF9">
        <w:rPr>
          <w:rFonts w:eastAsia="ＭＳ 明朝"/>
          <w:sz w:val="20"/>
          <w:szCs w:val="20"/>
          <w:lang w:eastAsia="ja-JP"/>
        </w:rPr>
        <w:tab/>
      </w:r>
      <w:r w:rsidRPr="00971CF9">
        <w:rPr>
          <w:rFonts w:eastAsia="ＭＳ 明朝"/>
          <w:sz w:val="20"/>
          <w:szCs w:val="20"/>
          <w:lang w:eastAsia="ja-JP"/>
        </w:rPr>
        <w:tab/>
        <w:t>sum</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0</w:t>
      </w:r>
      <w:r w:rsidRPr="00971CF9">
        <w:rPr>
          <w:rFonts w:eastAsia="ＭＳ 明朝"/>
          <w:sz w:val="20"/>
          <w:szCs w:val="20"/>
          <w:lang w:eastAsia="ja-JP"/>
        </w:rPr>
        <w:tab/>
      </w:r>
      <w:r w:rsidRPr="00971CF9">
        <w:rPr>
          <w:rFonts w:eastAsia="ＭＳ 明朝"/>
          <w:sz w:val="20"/>
          <w:szCs w:val="20"/>
          <w:lang w:eastAsia="ja-JP"/>
        </w:rPr>
        <w:br/>
      </w:r>
      <w:r w:rsidRPr="00971CF9">
        <w:rPr>
          <w:rFonts w:eastAsia="ＭＳ 明朝"/>
          <w:sz w:val="20"/>
          <w:szCs w:val="20"/>
          <w:lang w:eastAsia="ja-JP"/>
        </w:rPr>
        <w:tab/>
      </w:r>
      <w:r w:rsidRPr="00971CF9">
        <w:rPr>
          <w:rFonts w:eastAsia="ＭＳ 明朝"/>
          <w:sz w:val="20"/>
          <w:szCs w:val="20"/>
          <w:lang w:eastAsia="ja-JP"/>
        </w:rPr>
        <w:tab/>
      </w:r>
      <w:r>
        <w:rPr>
          <w:rFonts w:eastAsia="ＭＳ 明朝"/>
          <w:sz w:val="20"/>
          <w:szCs w:val="20"/>
          <w:lang w:eastAsia="ja-JP"/>
        </w:rPr>
        <w:tab/>
      </w:r>
      <w:r w:rsidRPr="00971CF9">
        <w:rPr>
          <w:rFonts w:eastAsia="ＭＳ 明朝"/>
          <w:sz w:val="20"/>
          <w:szCs w:val="20"/>
          <w:lang w:eastAsia="ja-JP"/>
        </w:rPr>
        <w:t>for( j = − ( lenUv[ v % 2 </w:t>
      </w:r>
      <w:r w:rsidRPr="00971CF9">
        <w:rPr>
          <w:rFonts w:eastAsia="ＭＳ 明朝" w:hint="eastAsia"/>
          <w:sz w:val="20"/>
          <w:szCs w:val="20"/>
          <w:lang w:eastAsia="ja-JP"/>
        </w:rPr>
        <w:t>+</w:t>
      </w:r>
      <w:r w:rsidRPr="00971CF9">
        <w:rPr>
          <w:rFonts w:eastAsia="ＭＳ 明朝"/>
          <w:sz w:val="20"/>
          <w:szCs w:val="20"/>
          <w:lang w:eastAsia="ja-JP"/>
        </w:rPr>
        <w:t> </w:t>
      </w:r>
      <w:r w:rsidRPr="00971CF9">
        <w:rPr>
          <w:rFonts w:eastAsia="ＭＳ 明朝" w:hint="eastAsia"/>
          <w:sz w:val="20"/>
          <w:szCs w:val="20"/>
          <w:lang w:eastAsia="ja-JP"/>
        </w:rPr>
        <w:t>phaseOffsetUp </w:t>
      </w:r>
      <w:r w:rsidRPr="00971CF9">
        <w:rPr>
          <w:rFonts w:eastAsia="ＭＳ 明朝"/>
          <w:sz w:val="20"/>
          <w:szCs w:val="20"/>
          <w:lang w:eastAsia="ja-JP"/>
        </w:rPr>
        <w:t>] − 1 ) / 2;</w:t>
      </w:r>
      <w:r w:rsidRPr="00971CF9">
        <w:rPr>
          <w:rFonts w:eastAsia="ＭＳ 明朝"/>
          <w:sz w:val="20"/>
          <w:szCs w:val="20"/>
          <w:lang w:eastAsia="ja-JP"/>
        </w:rPr>
        <w:br/>
      </w:r>
      <w:r w:rsidRPr="00971CF9">
        <w:rPr>
          <w:rFonts w:eastAsia="ＭＳ 明朝" w:hint="eastAsia"/>
          <w:sz w:val="20"/>
          <w:szCs w:val="20"/>
          <w:lang w:eastAsia="ja-JP"/>
        </w:rPr>
        <w:tab/>
      </w:r>
      <w:r w:rsidRPr="00971CF9">
        <w:rPr>
          <w:rFonts w:eastAsia="ＭＳ 明朝" w:hint="eastAsia"/>
          <w:sz w:val="20"/>
          <w:szCs w:val="20"/>
          <w:lang w:eastAsia="ja-JP"/>
        </w:rPr>
        <w:tab/>
      </w:r>
      <w:r w:rsidRPr="00971CF9">
        <w:rPr>
          <w:rFonts w:eastAsia="ＭＳ 明朝" w:hint="eastAsia"/>
          <w:sz w:val="20"/>
          <w:szCs w:val="20"/>
          <w:lang w:eastAsia="ja-JP"/>
        </w:rPr>
        <w:tab/>
      </w:r>
      <w:r w:rsidRPr="00971CF9">
        <w:rPr>
          <w:rFonts w:eastAsia="ＭＳ 明朝"/>
          <w:sz w:val="20"/>
          <w:szCs w:val="20"/>
          <w:lang w:eastAsia="ja-JP"/>
        </w:rPr>
        <w:tab/>
      </w:r>
      <w:r w:rsidRPr="00971CF9">
        <w:rPr>
          <w:rFonts w:eastAsia="ＭＳ 明朝" w:hint="eastAsia"/>
          <w:sz w:val="20"/>
          <w:szCs w:val="20"/>
          <w:lang w:eastAsia="ja-JP"/>
        </w:rPr>
        <w:tab/>
      </w:r>
      <w:r w:rsidRPr="00971CF9">
        <w:rPr>
          <w:rFonts w:eastAsia="ＭＳ 明朝"/>
          <w:sz w:val="20"/>
          <w:szCs w:val="20"/>
          <w:lang w:eastAsia="ja-JP"/>
        </w:rPr>
        <w:t>j &lt;= lenUv[ v % 2 </w:t>
      </w:r>
      <w:r w:rsidRPr="00971CF9">
        <w:rPr>
          <w:rFonts w:eastAsia="ＭＳ 明朝" w:hint="eastAsia"/>
          <w:sz w:val="20"/>
          <w:szCs w:val="20"/>
          <w:lang w:eastAsia="ja-JP"/>
        </w:rPr>
        <w:t>+</w:t>
      </w:r>
      <w:r w:rsidRPr="00971CF9">
        <w:rPr>
          <w:rFonts w:eastAsia="ＭＳ 明朝"/>
          <w:sz w:val="20"/>
          <w:szCs w:val="20"/>
          <w:lang w:eastAsia="ja-JP"/>
        </w:rPr>
        <w:t> </w:t>
      </w:r>
      <w:r w:rsidRPr="00971CF9">
        <w:rPr>
          <w:rFonts w:eastAsia="ＭＳ 明朝" w:hint="eastAsia"/>
          <w:sz w:val="20"/>
          <w:szCs w:val="20"/>
          <w:lang w:eastAsia="ja-JP"/>
        </w:rPr>
        <w:t>phaseOffsetUp </w:t>
      </w:r>
      <w:r w:rsidRPr="00971CF9">
        <w:rPr>
          <w:rFonts w:eastAsia="ＭＳ 明朝"/>
          <w:sz w:val="20"/>
          <w:szCs w:val="20"/>
          <w:lang w:eastAsia="ja-JP"/>
        </w:rPr>
        <w:t>] / 2; j++ )</w:t>
      </w:r>
      <w:r w:rsidRPr="00971CF9">
        <w:rPr>
          <w:rFonts w:eastAsia="ＭＳ 明朝"/>
          <w:sz w:val="20"/>
          <w:szCs w:val="20"/>
          <w:lang w:eastAsia="ja-JP"/>
        </w:rPr>
        <w:br/>
      </w:r>
      <w:r w:rsidRPr="00971CF9">
        <w:rPr>
          <w:rFonts w:eastAsia="ＭＳ 明朝"/>
          <w:sz w:val="20"/>
          <w:szCs w:val="20"/>
          <w:lang w:eastAsia="ja-JP"/>
        </w:rPr>
        <w:tab/>
      </w:r>
      <w:r w:rsidRPr="00971CF9">
        <w:rPr>
          <w:rFonts w:eastAsia="ＭＳ 明朝"/>
          <w:sz w:val="20"/>
          <w:szCs w:val="20"/>
          <w:lang w:eastAsia="ja-JP"/>
        </w:rPr>
        <w:tab/>
      </w:r>
      <w:r w:rsidRPr="00971CF9">
        <w:rPr>
          <w:rFonts w:eastAsia="ＭＳ 明朝"/>
          <w:sz w:val="20"/>
          <w:szCs w:val="20"/>
          <w:lang w:eastAsia="ja-JP"/>
        </w:rPr>
        <w:tab/>
      </w:r>
      <w:r w:rsidRPr="00971CF9">
        <w:rPr>
          <w:rFonts w:eastAsia="ＭＳ 明朝"/>
          <w:sz w:val="20"/>
          <w:szCs w:val="20"/>
          <w:lang w:eastAsia="ja-JP"/>
        </w:rPr>
        <w:tab/>
        <w:t>sum += p0[ u ][ Clip3( 0, </w:t>
      </w:r>
      <w:r>
        <w:rPr>
          <w:rFonts w:eastAsia="ＭＳ 明朝" w:hint="eastAsia"/>
          <w:sz w:val="20"/>
          <w:szCs w:val="20"/>
          <w:lang w:eastAsia="ja-JP"/>
        </w:rPr>
        <w:t>h</w:t>
      </w:r>
      <w:r>
        <w:rPr>
          <w:rFonts w:eastAsia="ＭＳ 明朝"/>
          <w:sz w:val="20"/>
          <w:szCs w:val="20"/>
          <w:lang w:eastAsia="ja-JP"/>
        </w:rPr>
        <w:t>0 − 1</w:t>
      </w:r>
      <w:r>
        <w:rPr>
          <w:rFonts w:eastAsia="ＭＳ 明朝" w:hint="eastAsia"/>
          <w:sz w:val="20"/>
          <w:szCs w:val="20"/>
          <w:lang w:eastAsia="ja-JP"/>
        </w:rPr>
        <w:t>,</w:t>
      </w:r>
      <w:r w:rsidRPr="00971CF9">
        <w:rPr>
          <w:rFonts w:eastAsia="ＭＳ 明朝"/>
          <w:sz w:val="20"/>
          <w:szCs w:val="20"/>
          <w:lang w:eastAsia="ja-JP"/>
        </w:rPr>
        <w:t> ( v  &gt;&gt;  1 ) + j ) ]</w:t>
      </w:r>
      <w:r w:rsidRPr="00971CF9">
        <w:rPr>
          <w:rFonts w:eastAsia="ＭＳ 明朝" w:hint="eastAsia"/>
          <w:sz w:val="20"/>
          <w:szCs w:val="20"/>
          <w:lang w:eastAsia="ja-JP"/>
        </w:rPr>
        <w:br/>
      </w:r>
      <w:r w:rsidRPr="00971CF9">
        <w:rPr>
          <w:rFonts w:eastAsia="ＭＳ 明朝"/>
          <w:sz w:val="20"/>
          <w:szCs w:val="20"/>
          <w:lang w:eastAsia="ja-JP"/>
        </w:rPr>
        <w:tab/>
      </w:r>
      <w:r w:rsidRPr="00971CF9">
        <w:rPr>
          <w:rFonts w:eastAsia="ＭＳ 明朝"/>
          <w:sz w:val="20"/>
          <w:szCs w:val="20"/>
          <w:lang w:eastAsia="ja-JP"/>
        </w:rPr>
        <w:tab/>
      </w:r>
      <w:r w:rsidRPr="00971CF9">
        <w:rPr>
          <w:rFonts w:eastAsia="ＭＳ 明朝"/>
          <w:sz w:val="20"/>
          <w:szCs w:val="20"/>
          <w:lang w:eastAsia="ja-JP"/>
        </w:rPr>
        <w:tab/>
      </w:r>
      <w:r>
        <w:rPr>
          <w:rFonts w:eastAsia="ＭＳ 明朝"/>
          <w:sz w:val="20"/>
          <w:szCs w:val="20"/>
          <w:lang w:eastAsia="ja-JP"/>
        </w:rPr>
        <w:tab/>
      </w:r>
      <w:r>
        <w:rPr>
          <w:rFonts w:eastAsia="ＭＳ 明朝"/>
          <w:sz w:val="20"/>
          <w:szCs w:val="20"/>
          <w:lang w:eastAsia="ja-JP"/>
        </w:rPr>
        <w:tab/>
      </w:r>
      <w:r w:rsidRPr="00971CF9">
        <w:rPr>
          <w:rFonts w:eastAsia="ＭＳ 明朝"/>
          <w:sz w:val="20"/>
          <w:szCs w:val="20"/>
          <w:lang w:eastAsia="ja-JP"/>
        </w:rPr>
        <w:tab/>
        <w:t>* </w:t>
      </w:r>
      <w:r>
        <w:rPr>
          <w:rFonts w:eastAsia="ＭＳ 明朝" w:hint="eastAsia"/>
          <w:sz w:val="20"/>
          <w:szCs w:val="20"/>
          <w:lang w:eastAsia="ja-JP"/>
        </w:rPr>
        <w:t>f</w:t>
      </w:r>
      <w:r w:rsidRPr="00971CF9">
        <w:rPr>
          <w:rFonts w:eastAsia="ＭＳ 明朝"/>
          <w:sz w:val="20"/>
          <w:szCs w:val="20"/>
          <w:lang w:eastAsia="ja-JP"/>
        </w:rPr>
        <w:t>Uv[ v % 2 </w:t>
      </w:r>
      <w:r w:rsidRPr="00971CF9">
        <w:rPr>
          <w:rFonts w:eastAsia="ＭＳ 明朝" w:hint="eastAsia"/>
          <w:sz w:val="20"/>
          <w:szCs w:val="20"/>
          <w:lang w:eastAsia="ja-JP"/>
        </w:rPr>
        <w:t>+</w:t>
      </w:r>
      <w:r w:rsidRPr="00971CF9">
        <w:rPr>
          <w:rFonts w:eastAsia="ＭＳ 明朝"/>
          <w:sz w:val="20"/>
          <w:szCs w:val="20"/>
          <w:lang w:eastAsia="ja-JP"/>
        </w:rPr>
        <w:t> </w:t>
      </w:r>
      <w:r w:rsidRPr="00971CF9">
        <w:rPr>
          <w:rFonts w:eastAsia="ＭＳ 明朝" w:hint="eastAsia"/>
          <w:sz w:val="20"/>
          <w:szCs w:val="20"/>
          <w:lang w:eastAsia="ja-JP"/>
        </w:rPr>
        <w:t>phaseOffsetUp </w:t>
      </w:r>
      <w:r w:rsidRPr="00971CF9">
        <w:rPr>
          <w:rFonts w:eastAsia="ＭＳ 明朝"/>
          <w:sz w:val="20"/>
          <w:szCs w:val="20"/>
          <w:lang w:eastAsia="ja-JP"/>
        </w:rPr>
        <w:t>][ j + ( lenUv[ v % 2 </w:t>
      </w:r>
      <w:r w:rsidRPr="00971CF9">
        <w:rPr>
          <w:rFonts w:eastAsia="ＭＳ 明朝" w:hint="eastAsia"/>
          <w:sz w:val="20"/>
          <w:szCs w:val="20"/>
          <w:lang w:eastAsia="ja-JP"/>
        </w:rPr>
        <w:t>+</w:t>
      </w:r>
      <w:r w:rsidRPr="00971CF9">
        <w:rPr>
          <w:rFonts w:eastAsia="ＭＳ 明朝"/>
          <w:sz w:val="20"/>
          <w:szCs w:val="20"/>
          <w:lang w:eastAsia="ja-JP"/>
        </w:rPr>
        <w:t> </w:t>
      </w:r>
      <w:r w:rsidRPr="00971CF9">
        <w:rPr>
          <w:rFonts w:eastAsia="ＭＳ 明朝" w:hint="eastAsia"/>
          <w:sz w:val="20"/>
          <w:szCs w:val="20"/>
          <w:lang w:eastAsia="ja-JP"/>
        </w:rPr>
        <w:t>phaseOffsetUp </w:t>
      </w:r>
      <w:r w:rsidRPr="00971CF9">
        <w:rPr>
          <w:rFonts w:eastAsia="ＭＳ 明朝"/>
          <w:sz w:val="20"/>
          <w:szCs w:val="20"/>
          <w:lang w:eastAsia="ja-JP"/>
        </w:rPr>
        <w:t>] − 1 ) / 2 ]</w:t>
      </w:r>
      <w:r w:rsidRPr="00971CF9">
        <w:rPr>
          <w:rFonts w:eastAsia="ＭＳ 明朝" w:hint="eastAsia"/>
          <w:sz w:val="20"/>
          <w:szCs w:val="20"/>
          <w:lang w:eastAsia="ja-JP"/>
        </w:rPr>
        <w:br/>
      </w:r>
      <w:r w:rsidRPr="00971CF9">
        <w:rPr>
          <w:rFonts w:eastAsia="ＭＳ 明朝"/>
          <w:sz w:val="20"/>
          <w:szCs w:val="20"/>
          <w:lang w:eastAsia="ja-JP"/>
        </w:rPr>
        <w:tab/>
      </w:r>
      <w:r w:rsidRPr="00971CF9">
        <w:rPr>
          <w:rFonts w:eastAsia="ＭＳ 明朝"/>
          <w:sz w:val="20"/>
          <w:szCs w:val="20"/>
          <w:lang w:eastAsia="ja-JP"/>
        </w:rPr>
        <w:tab/>
      </w:r>
      <w:r>
        <w:rPr>
          <w:rFonts w:eastAsia="ＭＳ 明朝"/>
          <w:sz w:val="20"/>
          <w:szCs w:val="20"/>
          <w:lang w:eastAsia="ja-JP"/>
        </w:rPr>
        <w:tab/>
      </w:r>
      <w:r w:rsidRPr="00971CF9">
        <w:rPr>
          <w:rFonts w:eastAsia="ＭＳ 明朝"/>
          <w:sz w:val="20"/>
          <w:szCs w:val="20"/>
          <w:lang w:eastAsia="ja-JP"/>
        </w:rPr>
        <w:t>p1[</w:t>
      </w:r>
      <w:r>
        <w:rPr>
          <w:rFonts w:eastAsia="ＭＳ 明朝"/>
          <w:sz w:val="20"/>
          <w:szCs w:val="20"/>
          <w:lang w:eastAsia="ja-JP"/>
        </w:rPr>
        <w:t> </w:t>
      </w:r>
      <w:r w:rsidRPr="00971CF9">
        <w:rPr>
          <w:rFonts w:eastAsia="ＭＳ 明朝"/>
          <w:sz w:val="20"/>
          <w:szCs w:val="20"/>
          <w:lang w:eastAsia="ja-JP"/>
        </w:rPr>
        <w:t>u</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v</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sum</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divUv[</w:t>
      </w:r>
      <w:r>
        <w:rPr>
          <w:sz w:val="20"/>
          <w:szCs w:val="20"/>
          <w:lang w:val="en-US"/>
        </w:rPr>
        <w:t> </w:t>
      </w:r>
      <w:r w:rsidRPr="004E1250">
        <w:rPr>
          <w:sz w:val="20"/>
          <w:szCs w:val="20"/>
        </w:rPr>
        <w:t>v</w:t>
      </w:r>
      <w:r>
        <w:rPr>
          <w:sz w:val="20"/>
          <w:szCs w:val="20"/>
          <w:lang w:val="en-US"/>
        </w:rPr>
        <w:t> </w:t>
      </w:r>
      <w:r w:rsidRPr="004E1250">
        <w:rPr>
          <w:sz w:val="20"/>
          <w:szCs w:val="20"/>
        </w:rPr>
        <w:t>%</w:t>
      </w:r>
      <w:r>
        <w:rPr>
          <w:sz w:val="20"/>
          <w:szCs w:val="20"/>
          <w:lang w:val="en-US"/>
        </w:rPr>
        <w:t> </w:t>
      </w:r>
      <w:r w:rsidRPr="004E1250">
        <w:rPr>
          <w:sz w:val="20"/>
          <w:szCs w:val="20"/>
        </w:rPr>
        <w:t>2</w:t>
      </w:r>
      <w:r>
        <w:rPr>
          <w:sz w:val="20"/>
          <w:szCs w:val="20"/>
          <w:lang w:val="en-US"/>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&gt;&gt;</w:t>
      </w:r>
      <w:r>
        <w:rPr>
          <w:rFonts w:eastAsia="ＭＳ 明朝"/>
          <w:sz w:val="20"/>
          <w:szCs w:val="20"/>
          <w:lang w:eastAsia="ja-JP"/>
        </w:rPr>
        <w:t>  </w:t>
      </w:r>
      <w:r w:rsidRPr="00971CF9">
        <w:rPr>
          <w:rFonts w:eastAsia="ＭＳ 明朝"/>
          <w:sz w:val="20"/>
          <w:szCs w:val="20"/>
          <w:lang w:eastAsia="ja-JP"/>
        </w:rPr>
        <w:t>1</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w:t>
      </w:r>
      <w:r>
        <w:rPr>
          <w:rFonts w:eastAsia="ＭＳ 明朝"/>
          <w:sz w:val="20"/>
          <w:szCs w:val="20"/>
          <w:lang w:eastAsia="ja-JP"/>
        </w:rPr>
        <w:t> </w:t>
      </w:r>
      <w:r w:rsidRPr="00971CF9">
        <w:rPr>
          <w:rFonts w:eastAsia="ＭＳ 明朝"/>
          <w:sz w:val="20"/>
          <w:szCs w:val="20"/>
          <w:lang w:eastAsia="ja-JP"/>
        </w:rPr>
        <w:t>divUv[</w:t>
      </w:r>
      <w:r>
        <w:rPr>
          <w:sz w:val="20"/>
          <w:szCs w:val="20"/>
          <w:lang w:val="en-US"/>
        </w:rPr>
        <w:t> </w:t>
      </w:r>
      <w:r w:rsidRPr="004E1250">
        <w:rPr>
          <w:sz w:val="20"/>
          <w:szCs w:val="20"/>
        </w:rPr>
        <w:t>v</w:t>
      </w:r>
      <w:r>
        <w:rPr>
          <w:sz w:val="20"/>
          <w:szCs w:val="20"/>
          <w:lang w:val="en-US"/>
        </w:rPr>
        <w:t> </w:t>
      </w:r>
      <w:r w:rsidRPr="004E1250">
        <w:rPr>
          <w:sz w:val="20"/>
          <w:szCs w:val="20"/>
        </w:rPr>
        <w:t>%</w:t>
      </w:r>
      <w:r>
        <w:rPr>
          <w:sz w:val="20"/>
          <w:szCs w:val="20"/>
          <w:lang w:val="en-US"/>
        </w:rPr>
        <w:t> </w:t>
      </w:r>
      <w:r w:rsidRPr="004E1250">
        <w:rPr>
          <w:sz w:val="20"/>
          <w:szCs w:val="20"/>
        </w:rPr>
        <w:t>2</w:t>
      </w:r>
      <w:r>
        <w:rPr>
          <w:sz w:val="20"/>
          <w:szCs w:val="20"/>
          <w:lang w:val="en-US"/>
        </w:rPr>
        <w:t> </w:t>
      </w:r>
      <w:r w:rsidRPr="00971CF9">
        <w:rPr>
          <w:rFonts w:eastAsia="ＭＳ 明朝"/>
          <w:sz w:val="20"/>
          <w:szCs w:val="20"/>
          <w:lang w:eastAsia="ja-JP"/>
        </w:rPr>
        <w:t>]</w:t>
      </w:r>
      <w:r w:rsidRPr="00971CF9">
        <w:rPr>
          <w:rFonts w:eastAsia="ＭＳ 明朝"/>
          <w:sz w:val="20"/>
          <w:szCs w:val="20"/>
          <w:lang w:eastAsia="ja-JP"/>
        </w:rPr>
        <w:br/>
      </w:r>
      <w:r w:rsidRPr="00971CF9">
        <w:rPr>
          <w:rFonts w:eastAsia="ＭＳ 明朝"/>
          <w:sz w:val="20"/>
          <w:szCs w:val="20"/>
          <w:lang w:eastAsia="ja-JP"/>
        </w:rPr>
        <w:tab/>
      </w:r>
      <w:r w:rsidRPr="00971CF9">
        <w:rPr>
          <w:rFonts w:eastAsia="ＭＳ 明朝"/>
          <w:sz w:val="20"/>
          <w:szCs w:val="20"/>
          <w:lang w:eastAsia="ja-JP"/>
        </w:rPr>
        <w:tab/>
        <w:t>}</w:t>
      </w:r>
      <w:r>
        <w:rPr>
          <w:rFonts w:eastAsia="ＭＳ 明朝"/>
          <w:sz w:val="20"/>
          <w:szCs w:val="20"/>
          <w:lang w:eastAsia="ja-JP"/>
        </w:rPr>
        <w:tab/>
      </w:r>
      <w:r w:rsidRPr="00971CF9">
        <w:rPr>
          <w:rFonts w:eastAsia="ＭＳ 明朝"/>
          <w:sz w:val="20"/>
          <w:szCs w:val="20"/>
          <w:lang w:eastAsia="ja-JP"/>
        </w:rPr>
        <w:tab/>
      </w:r>
      <w:r w:rsidRPr="00971CF9">
        <w:rPr>
          <w:rFonts w:eastAsia="ＭＳ 明朝"/>
          <w:sz w:val="20"/>
          <w:szCs w:val="20"/>
          <w:lang w:eastAsia="ja-JP"/>
        </w:rPr>
        <w:tab/>
      </w:r>
      <w:r w:rsidRPr="00971CF9">
        <w:rPr>
          <w:rFonts w:eastAsia="ＭＳ 明朝"/>
          <w:sz w:val="20"/>
          <w:szCs w:val="20"/>
          <w:lang w:eastAsia="ja-JP"/>
        </w:rPr>
        <w:tab/>
      </w:r>
      <w:r w:rsidRPr="004E1250">
        <w:rPr>
          <w:sz w:val="20"/>
          <w:szCs w:val="20"/>
        </w:rPr>
        <w:tab/>
      </w:r>
      <w:r w:rsidRPr="004E1250">
        <w:rPr>
          <w:sz w:val="20"/>
          <w:szCs w:val="20"/>
        </w:rPr>
        <w:tab/>
        <w:t>(D</w:t>
      </w:r>
      <w:r w:rsidRPr="004E1250">
        <w:rPr>
          <w:sz w:val="20"/>
          <w:szCs w:val="20"/>
        </w:rPr>
        <w:noBreakHyphen/>
      </w:r>
      <w:r w:rsidRPr="004E1250">
        <w:rPr>
          <w:sz w:val="20"/>
          <w:szCs w:val="20"/>
        </w:rPr>
        <w:fldChar w:fldCharType="begin" w:fldLock="1"/>
      </w:r>
      <w:r w:rsidRPr="004E1250">
        <w:rPr>
          <w:sz w:val="20"/>
          <w:szCs w:val="20"/>
        </w:rPr>
        <w:instrText xml:space="preserve"> SEQ Equation \* ARABIC </w:instrText>
      </w:r>
      <w:r w:rsidRPr="004E1250">
        <w:rPr>
          <w:sz w:val="20"/>
          <w:szCs w:val="20"/>
        </w:rPr>
        <w:fldChar w:fldCharType="separate"/>
      </w:r>
      <w:r w:rsidRPr="004E1250">
        <w:rPr>
          <w:noProof/>
          <w:sz w:val="20"/>
          <w:szCs w:val="20"/>
        </w:rPr>
        <w:t>3</w:t>
      </w:r>
      <w:r w:rsidRPr="004E1250">
        <w:rPr>
          <w:sz w:val="20"/>
          <w:szCs w:val="20"/>
        </w:rPr>
        <w:fldChar w:fldCharType="end"/>
      </w:r>
      <w:r w:rsidRPr="004E1250">
        <w:rPr>
          <w:sz w:val="20"/>
          <w:szCs w:val="20"/>
        </w:rPr>
        <w:t>)</w:t>
      </w:r>
    </w:p>
    <w:p w14:paraId="34ACE943" w14:textId="77777777" w:rsidR="005A49BD" w:rsidRPr="00A11359" w:rsidRDefault="005A49BD" w:rsidP="005A49BD">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ＭＳ 明朝"/>
          <w:sz w:val="20"/>
          <w:szCs w:val="20"/>
          <w:lang w:eastAsia="ja-JP"/>
        </w:rPr>
        <w:t>where</w:t>
      </w:r>
      <w:r w:rsidRPr="00A11359">
        <w:rPr>
          <w:sz w:val="20"/>
          <w:szCs w:val="20"/>
        </w:rPr>
        <w:t xml:space="preserve"> p0[ ][ ] is the array of chroma samples in a cropped output picture before vertical chroma upsampling, and p1[ ][ ] is the array of chroma samples in a cropped output picture after vertical chroma upsampling.</w:t>
      </w:r>
    </w:p>
    <w:p w14:paraId="687D8069" w14:textId="77777777" w:rsidR="005A49BD" w:rsidRPr="00A11359" w:rsidRDefault="005A49BD" w:rsidP="005A49BD">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ＭＳ 明朝"/>
          <w:sz w:val="20"/>
          <w:szCs w:val="20"/>
          <w:lang w:eastAsia="ja-JP"/>
        </w:rPr>
        <w:t>When</w:t>
      </w:r>
      <w:r w:rsidRPr="00A11359">
        <w:rPr>
          <w:sz w:val="20"/>
          <w:szCs w:val="20"/>
        </w:rPr>
        <w:t xml:space="preserve"> ver_filtering_</w:t>
      </w:r>
      <w:r w:rsidRPr="005A49BD">
        <w:rPr>
          <w:rFonts w:eastAsia="ＭＳ 明朝" w:hint="eastAsia"/>
          <w:sz w:val="20"/>
          <w:szCs w:val="20"/>
          <w:lang w:eastAsia="ja-JP"/>
        </w:rPr>
        <w:t>field_</w:t>
      </w:r>
      <w:r w:rsidRPr="00A11359">
        <w:rPr>
          <w:sz w:val="20"/>
          <w:szCs w:val="20"/>
        </w:rPr>
        <w:t>process_flag is equal to 1</w:t>
      </w:r>
      <w:r w:rsidRPr="00A11359">
        <w:rPr>
          <w:rFonts w:eastAsia="ＭＳ 明朝" w:hint="eastAsia"/>
          <w:sz w:val="20"/>
          <w:szCs w:val="20"/>
          <w:lang w:eastAsia="ja-JP"/>
        </w:rPr>
        <w:t xml:space="preserve"> and field_seq_flag is equal to 0</w:t>
      </w:r>
      <w:r w:rsidRPr="00A11359">
        <w:rPr>
          <w:sz w:val="20"/>
          <w:szCs w:val="20"/>
        </w:rPr>
        <w:t xml:space="preserve">, the chroma upsampling filtering process in the vertical direction is applied to each field of the cropped output frame picture p0. Firstly p0 is deinterleaved </w:t>
      </w:r>
      <w:r w:rsidRPr="005A49BD">
        <w:rPr>
          <w:rFonts w:eastAsia="ＭＳ 明朝" w:hint="eastAsia"/>
          <w:sz w:val="20"/>
          <w:szCs w:val="20"/>
          <w:lang w:eastAsia="ja-JP"/>
        </w:rPr>
        <w:t>in</w:t>
      </w:r>
      <w:r w:rsidRPr="00A11359">
        <w:rPr>
          <w:sz w:val="20"/>
          <w:szCs w:val="20"/>
        </w:rPr>
        <w:t xml:space="preserve">to </w:t>
      </w:r>
      <w:r w:rsidRPr="00A11359">
        <w:rPr>
          <w:rFonts w:eastAsia="ＭＳ 明朝" w:hint="eastAsia"/>
          <w:sz w:val="20"/>
          <w:szCs w:val="20"/>
          <w:lang w:eastAsia="ja-JP"/>
        </w:rPr>
        <w:t xml:space="preserve">two fields </w:t>
      </w:r>
      <w:r w:rsidRPr="00A11359">
        <w:rPr>
          <w:sz w:val="20"/>
          <w:szCs w:val="20"/>
        </w:rPr>
        <w:t>p0</w:t>
      </w:r>
      <w:r w:rsidRPr="005A49BD">
        <w:rPr>
          <w:rFonts w:eastAsia="ＭＳ 明朝" w:hint="eastAsia"/>
          <w:sz w:val="20"/>
          <w:szCs w:val="20"/>
          <w:lang w:eastAsia="ja-JP"/>
        </w:rPr>
        <w:t>T</w:t>
      </w:r>
      <w:r w:rsidRPr="00A11359">
        <w:rPr>
          <w:sz w:val="20"/>
          <w:szCs w:val="20"/>
        </w:rPr>
        <w:t>op and p0</w:t>
      </w:r>
      <w:r w:rsidRPr="005A49BD">
        <w:rPr>
          <w:rFonts w:eastAsia="ＭＳ 明朝" w:hint="eastAsia"/>
          <w:sz w:val="20"/>
          <w:szCs w:val="20"/>
          <w:lang w:eastAsia="ja-JP"/>
        </w:rPr>
        <w:t>B</w:t>
      </w:r>
      <w:r w:rsidRPr="00A11359">
        <w:rPr>
          <w:sz w:val="20"/>
          <w:szCs w:val="20"/>
        </w:rPr>
        <w:t>ottom whose heights are equal to h0 &gt;&gt; 1. Then the chroma upsampling filtering process in the vertical direction is applied to p0</w:t>
      </w:r>
      <w:r w:rsidRPr="005A49BD">
        <w:rPr>
          <w:rFonts w:eastAsia="ＭＳ 明朝" w:hint="eastAsia"/>
          <w:sz w:val="20"/>
          <w:szCs w:val="20"/>
          <w:lang w:eastAsia="ja-JP"/>
        </w:rPr>
        <w:t>T</w:t>
      </w:r>
      <w:r w:rsidRPr="00A11359">
        <w:rPr>
          <w:sz w:val="20"/>
          <w:szCs w:val="20"/>
        </w:rPr>
        <w:t>op and p0</w:t>
      </w:r>
      <w:r w:rsidRPr="005A49BD">
        <w:rPr>
          <w:rFonts w:eastAsia="ＭＳ 明朝" w:hint="eastAsia"/>
          <w:sz w:val="20"/>
          <w:szCs w:val="20"/>
          <w:lang w:eastAsia="ja-JP"/>
        </w:rPr>
        <w:t>B</w:t>
      </w:r>
      <w:r w:rsidRPr="00A11359">
        <w:rPr>
          <w:sz w:val="20"/>
          <w:szCs w:val="20"/>
        </w:rPr>
        <w:t xml:space="preserve">ottom. Finally the outputs of the filtering process </w:t>
      </w:r>
      <w:r w:rsidRPr="00A11359">
        <w:rPr>
          <w:rFonts w:eastAsia="ＭＳ 明朝" w:hint="eastAsia"/>
          <w:sz w:val="20"/>
          <w:szCs w:val="20"/>
          <w:lang w:eastAsia="ja-JP"/>
        </w:rPr>
        <w:t>p1</w:t>
      </w:r>
      <w:r>
        <w:rPr>
          <w:rFonts w:eastAsia="ＭＳ 明朝" w:hint="eastAsia"/>
          <w:sz w:val="20"/>
          <w:szCs w:val="20"/>
          <w:lang w:eastAsia="ja-JP"/>
        </w:rPr>
        <w:t>T</w:t>
      </w:r>
      <w:r w:rsidRPr="00A11359">
        <w:rPr>
          <w:rFonts w:eastAsia="ＭＳ 明朝" w:hint="eastAsia"/>
          <w:sz w:val="20"/>
          <w:szCs w:val="20"/>
          <w:lang w:eastAsia="ja-JP"/>
        </w:rPr>
        <w:t>op and p1</w:t>
      </w:r>
      <w:r>
        <w:rPr>
          <w:rFonts w:eastAsia="ＭＳ 明朝" w:hint="eastAsia"/>
          <w:sz w:val="20"/>
          <w:szCs w:val="20"/>
          <w:lang w:eastAsia="ja-JP"/>
        </w:rPr>
        <w:t>B</w:t>
      </w:r>
      <w:r w:rsidRPr="00A11359">
        <w:rPr>
          <w:rFonts w:eastAsia="ＭＳ 明朝" w:hint="eastAsia"/>
          <w:sz w:val="20"/>
          <w:szCs w:val="20"/>
          <w:lang w:eastAsia="ja-JP"/>
        </w:rPr>
        <w:t>ottom</w:t>
      </w:r>
      <w:r w:rsidRPr="00A11359">
        <w:rPr>
          <w:sz w:val="20"/>
          <w:szCs w:val="20"/>
        </w:rPr>
        <w:t xml:space="preserve"> are interleaved to </w:t>
      </w:r>
      <w:r>
        <w:rPr>
          <w:sz w:val="20"/>
          <w:szCs w:val="20"/>
        </w:rPr>
        <w:t xml:space="preserve">form </w:t>
      </w:r>
      <w:r w:rsidRPr="00A11359">
        <w:rPr>
          <w:rFonts w:eastAsia="ＭＳ 明朝" w:hint="eastAsia"/>
          <w:sz w:val="20"/>
          <w:szCs w:val="20"/>
          <w:lang w:eastAsia="ja-JP"/>
        </w:rPr>
        <w:t xml:space="preserve">the cropped </w:t>
      </w:r>
      <w:r w:rsidRPr="00A11359">
        <w:rPr>
          <w:sz w:val="20"/>
          <w:szCs w:val="20"/>
        </w:rPr>
        <w:t xml:space="preserve">output </w:t>
      </w:r>
      <w:r w:rsidRPr="00A11359">
        <w:rPr>
          <w:rFonts w:eastAsia="ＭＳ 明朝" w:hint="eastAsia"/>
          <w:sz w:val="20"/>
          <w:szCs w:val="20"/>
          <w:lang w:eastAsia="ja-JP"/>
        </w:rPr>
        <w:t xml:space="preserve">frame picture after </w:t>
      </w:r>
      <w:r w:rsidRPr="0031114F">
        <w:rPr>
          <w:sz w:val="20"/>
          <w:szCs w:val="20"/>
        </w:rPr>
        <w:t xml:space="preserve">vertical </w:t>
      </w:r>
      <w:r w:rsidRPr="00A11359">
        <w:rPr>
          <w:sz w:val="20"/>
          <w:szCs w:val="20"/>
        </w:rPr>
        <w:t xml:space="preserve">chroma </w:t>
      </w:r>
      <w:r w:rsidRPr="00A11359">
        <w:rPr>
          <w:rFonts w:eastAsia="ＭＳ 明朝" w:hint="eastAsia"/>
          <w:sz w:val="20"/>
          <w:szCs w:val="20"/>
          <w:lang w:eastAsia="ja-JP"/>
        </w:rPr>
        <w:t>upsampling</w:t>
      </w:r>
      <w:r w:rsidRPr="00A11359">
        <w:rPr>
          <w:sz w:val="20"/>
          <w:szCs w:val="20"/>
        </w:rPr>
        <w:t>.</w:t>
      </w:r>
    </w:p>
    <w:p w14:paraId="31B42A84" w14:textId="77777777" w:rsidR="005A49BD" w:rsidRPr="004E1250" w:rsidRDefault="005A49BD" w:rsidP="005A49BD">
      <w:pPr>
        <w:pStyle w:val="ListParagraph"/>
        <w:keepNext/>
        <w:keepLines/>
        <w:numPr>
          <w:ilvl w:val="0"/>
          <w:numId w:val="28"/>
        </w:numPr>
      </w:pPr>
      <w:r w:rsidRPr="00800216">
        <w:rPr>
          <w:rFonts w:eastAsia="ＭＳ 明朝"/>
          <w:lang w:eastAsia="ja-JP"/>
        </w:rPr>
        <w:t>When</w:t>
      </w:r>
      <w:r w:rsidRPr="00800216">
        <w:t xml:space="preserve"> chroma_format_idc is equal to either 1 or 2 and target_</w:t>
      </w:r>
      <w:r w:rsidRPr="005A49BD">
        <w:rPr>
          <w:rFonts w:eastAsia="ＭＳ 明朝" w:hint="eastAsia"/>
          <w:lang w:eastAsia="ja-JP"/>
        </w:rPr>
        <w:t>f</w:t>
      </w:r>
      <w:r w:rsidRPr="00800216">
        <w:t xml:space="preserve">ormat_idc is equal to 3, </w:t>
      </w:r>
      <w:r>
        <w:t>t</w:t>
      </w:r>
      <w:r w:rsidRPr="004E1250">
        <w:t>he chroma upsampling filtering process in the horizontal direction</w:t>
      </w:r>
      <w:r w:rsidRPr="00BC5804">
        <w:rPr>
          <w:rFonts w:eastAsia="ＭＳ 明朝" w:hint="eastAsia"/>
          <w:lang w:eastAsia="ja-JP"/>
        </w:rPr>
        <w:t xml:space="preserve"> </w:t>
      </w:r>
      <w:r w:rsidRPr="00634B37">
        <w:rPr>
          <w:rFonts w:eastAsia="ＭＳ 明朝" w:hint="eastAsia"/>
          <w:lang w:eastAsia="ja-JP"/>
        </w:rPr>
        <w:t>applied</w:t>
      </w:r>
      <w:r w:rsidRPr="004E1250">
        <w:t>as follows:</w:t>
      </w:r>
    </w:p>
    <w:p w14:paraId="67CFD2C8" w14:textId="77777777" w:rsidR="005A49BD" w:rsidRPr="004E1250" w:rsidRDefault="005A49BD" w:rsidP="005A49BD">
      <w:pPr>
        <w:pStyle w:val="Equation"/>
        <w:keepNext/>
        <w:keepLines/>
        <w:tabs>
          <w:tab w:val="clear" w:pos="794"/>
          <w:tab w:val="clear" w:pos="1588"/>
          <w:tab w:val="clear" w:pos="4849"/>
          <w:tab w:val="left" w:pos="1080"/>
          <w:tab w:val="left" w:pos="1350"/>
          <w:tab w:val="left" w:pos="1620"/>
          <w:tab w:val="left" w:pos="1890"/>
          <w:tab w:val="center" w:pos="2160"/>
        </w:tabs>
        <w:ind w:left="794"/>
        <w:rPr>
          <w:sz w:val="20"/>
          <w:szCs w:val="20"/>
        </w:rPr>
      </w:pPr>
      <w:r>
        <w:rPr>
          <w:sz w:val="20"/>
          <w:szCs w:val="20"/>
        </w:rPr>
        <w:t>divUh[ 0 ] = 0</w:t>
      </w:r>
      <w:r>
        <w:rPr>
          <w:sz w:val="20"/>
          <w:szCs w:val="20"/>
        </w:rPr>
        <w:br/>
        <w:t>divUh[ 1 ] = </w:t>
      </w:r>
      <w:r w:rsidRPr="00800216">
        <w:rPr>
          <w:sz w:val="20"/>
          <w:szCs w:val="20"/>
        </w:rPr>
        <w:t>0</w:t>
      </w:r>
      <w:r>
        <w:rPr>
          <w:sz w:val="20"/>
          <w:szCs w:val="20"/>
        </w:rPr>
        <w:br/>
      </w:r>
      <w:r w:rsidRPr="004E1250">
        <w:rPr>
          <w:sz w:val="20"/>
          <w:szCs w:val="20"/>
        </w:rPr>
        <w:t>for(</w:t>
      </w:r>
      <w:r>
        <w:rPr>
          <w:sz w:val="20"/>
          <w:szCs w:val="20"/>
        </w:rPr>
        <w:t> j </w:t>
      </w:r>
      <w:r w:rsidRPr="004E1250">
        <w:rPr>
          <w:sz w:val="20"/>
          <w:szCs w:val="20"/>
        </w:rPr>
        <w:t>=</w:t>
      </w:r>
      <w:r>
        <w:rPr>
          <w:sz w:val="20"/>
          <w:szCs w:val="20"/>
        </w:rPr>
        <w:t> </w:t>
      </w:r>
      <w:r w:rsidRPr="004E1250">
        <w:rPr>
          <w:sz w:val="20"/>
          <w:szCs w:val="20"/>
        </w:rPr>
        <w:t>0;</w:t>
      </w:r>
      <w:r>
        <w:rPr>
          <w:sz w:val="20"/>
          <w:szCs w:val="20"/>
        </w:rPr>
        <w:t> j </w:t>
      </w:r>
      <w:r w:rsidRPr="004E1250">
        <w:rPr>
          <w:sz w:val="20"/>
          <w:szCs w:val="20"/>
        </w:rPr>
        <w:t>&lt;</w:t>
      </w:r>
      <w:r>
        <w:rPr>
          <w:sz w:val="20"/>
          <w:szCs w:val="20"/>
        </w:rPr>
        <w:t> </w:t>
      </w:r>
      <w:r>
        <w:rPr>
          <w:rFonts w:eastAsia="ＭＳ 明朝" w:hint="eastAsia"/>
          <w:sz w:val="20"/>
          <w:szCs w:val="20"/>
          <w:lang w:val="en-US" w:eastAsia="ja-JP"/>
        </w:rPr>
        <w:t>lenUh[ 0</w:t>
      </w:r>
      <w:r>
        <w:rPr>
          <w:rFonts w:eastAsia="ＭＳ 明朝"/>
          <w:sz w:val="20"/>
          <w:szCs w:val="20"/>
          <w:lang w:val="en-US" w:eastAsia="ja-JP"/>
        </w:rPr>
        <w:t> </w:t>
      </w:r>
      <w:r>
        <w:rPr>
          <w:rFonts w:eastAsia="ＭＳ 明朝" w:hint="eastAsia"/>
          <w:sz w:val="20"/>
          <w:szCs w:val="20"/>
          <w:lang w:val="en-US" w:eastAsia="ja-JP"/>
        </w:rPr>
        <w:t>]</w:t>
      </w:r>
      <w:r w:rsidRPr="004E1250">
        <w:rPr>
          <w:sz w:val="20"/>
          <w:szCs w:val="20"/>
        </w:rPr>
        <w:t>;</w:t>
      </w:r>
      <w:r>
        <w:rPr>
          <w:rFonts w:eastAsia="ＭＳ 明朝"/>
          <w:sz w:val="20"/>
          <w:szCs w:val="20"/>
          <w:lang w:val="en-US" w:eastAsia="ja-JP"/>
        </w:rPr>
        <w:t> </w:t>
      </w:r>
      <w:r>
        <w:rPr>
          <w:rFonts w:eastAsia="ＭＳ 明朝" w:hint="eastAsia"/>
          <w:sz w:val="20"/>
          <w:szCs w:val="20"/>
          <w:lang w:val="en-US" w:eastAsia="ja-JP"/>
        </w:rPr>
        <w:t>j++ </w:t>
      </w:r>
      <w:r w:rsidRPr="004E1250">
        <w:rPr>
          <w:sz w:val="20"/>
          <w:szCs w:val="20"/>
        </w:rPr>
        <w:t>)</w:t>
      </w:r>
      <w:r w:rsidRPr="004E1250">
        <w:rPr>
          <w:sz w:val="20"/>
          <w:szCs w:val="20"/>
        </w:rPr>
        <w:br/>
      </w:r>
      <w:r w:rsidRPr="004E1250">
        <w:rPr>
          <w:sz w:val="20"/>
          <w:szCs w:val="20"/>
        </w:rPr>
        <w:tab/>
      </w:r>
      <w:r>
        <w:rPr>
          <w:rFonts w:eastAsia="ＭＳ 明朝" w:hint="eastAsia"/>
          <w:sz w:val="20"/>
          <w:szCs w:val="20"/>
          <w:lang w:eastAsia="ja-JP"/>
        </w:rPr>
        <w:t>divUh[ 0 ] +=</w:t>
      </w:r>
      <w:r>
        <w:rPr>
          <w:rFonts w:eastAsia="ＭＳ 明朝"/>
          <w:sz w:val="20"/>
          <w:szCs w:val="20"/>
          <w:lang w:val="en-US" w:eastAsia="ja-JP"/>
        </w:rPr>
        <w:t> </w:t>
      </w:r>
      <w:r>
        <w:rPr>
          <w:rFonts w:eastAsia="ＭＳ 明朝" w:hint="eastAsia"/>
          <w:sz w:val="20"/>
          <w:szCs w:val="20"/>
          <w:lang w:eastAsia="ja-JP"/>
        </w:rPr>
        <w:t>fUh[ 0</w:t>
      </w:r>
      <w:r>
        <w:rPr>
          <w:rFonts w:eastAsia="ＭＳ 明朝"/>
          <w:sz w:val="20"/>
          <w:szCs w:val="20"/>
          <w:lang w:val="en-US" w:eastAsia="ja-JP"/>
        </w:rPr>
        <w:t> </w:t>
      </w:r>
      <w:r>
        <w:rPr>
          <w:rFonts w:eastAsia="ＭＳ 明朝" w:hint="eastAsia"/>
          <w:sz w:val="20"/>
          <w:szCs w:val="20"/>
          <w:lang w:val="en-US" w:eastAsia="ja-JP"/>
        </w:rPr>
        <w:t>]</w:t>
      </w:r>
      <w:r>
        <w:rPr>
          <w:rFonts w:eastAsia="ＭＳ 明朝" w:hint="eastAsia"/>
          <w:sz w:val="20"/>
          <w:szCs w:val="20"/>
          <w:lang w:eastAsia="ja-JP"/>
        </w:rPr>
        <w:t>[ j ]</w:t>
      </w:r>
      <w:r>
        <w:rPr>
          <w:sz w:val="20"/>
          <w:szCs w:val="20"/>
        </w:rPr>
        <w:br/>
      </w:r>
      <w:r>
        <w:rPr>
          <w:rFonts w:eastAsia="ＭＳ 明朝" w:hint="eastAsia"/>
          <w:sz w:val="20"/>
          <w:szCs w:val="20"/>
          <w:lang w:eastAsia="ja-JP"/>
        </w:rPr>
        <w:t>for( </w:t>
      </w:r>
      <w:r>
        <w:rPr>
          <w:rFonts w:eastAsia="ＭＳ 明朝"/>
          <w:sz w:val="20"/>
          <w:szCs w:val="20"/>
          <w:lang w:val="en-US" w:eastAsia="ja-JP"/>
        </w:rPr>
        <w:t>j</w:t>
      </w:r>
      <w:r>
        <w:rPr>
          <w:rFonts w:eastAsia="ＭＳ 明朝" w:hint="eastAsia"/>
          <w:sz w:val="20"/>
          <w:szCs w:val="20"/>
          <w:lang w:eastAsia="ja-JP"/>
        </w:rPr>
        <w:t> = 0</w:t>
      </w:r>
      <w:r>
        <w:rPr>
          <w:rFonts w:eastAsia="ＭＳ 明朝" w:hint="eastAsia"/>
          <w:sz w:val="20"/>
          <w:szCs w:val="20"/>
          <w:lang w:val="en-US" w:eastAsia="ja-JP"/>
        </w:rPr>
        <w:t>;</w:t>
      </w:r>
      <w:r>
        <w:rPr>
          <w:rFonts w:eastAsia="ＭＳ 明朝"/>
          <w:sz w:val="20"/>
          <w:szCs w:val="20"/>
          <w:lang w:val="en-US" w:eastAsia="ja-JP"/>
        </w:rPr>
        <w:t> </w:t>
      </w:r>
      <w:r>
        <w:rPr>
          <w:rFonts w:eastAsia="ＭＳ 明朝" w:hint="eastAsia"/>
          <w:sz w:val="20"/>
          <w:szCs w:val="20"/>
          <w:lang w:val="en-US" w:eastAsia="ja-JP"/>
        </w:rPr>
        <w:t>j</w:t>
      </w:r>
      <w:r>
        <w:rPr>
          <w:rFonts w:eastAsia="ＭＳ 明朝"/>
          <w:sz w:val="20"/>
          <w:szCs w:val="20"/>
          <w:lang w:val="en-US" w:eastAsia="ja-JP"/>
        </w:rPr>
        <w:t> </w:t>
      </w:r>
      <w:r>
        <w:rPr>
          <w:rFonts w:eastAsia="ＭＳ 明朝" w:hint="eastAsia"/>
          <w:sz w:val="20"/>
          <w:szCs w:val="20"/>
          <w:lang w:val="en-US" w:eastAsia="ja-JP"/>
        </w:rPr>
        <w:t>&lt;</w:t>
      </w:r>
      <w:r>
        <w:rPr>
          <w:rFonts w:eastAsia="ＭＳ 明朝"/>
          <w:sz w:val="20"/>
          <w:szCs w:val="20"/>
          <w:lang w:val="en-US" w:eastAsia="ja-JP"/>
        </w:rPr>
        <w:t> </w:t>
      </w:r>
      <w:r>
        <w:rPr>
          <w:rFonts w:eastAsia="ＭＳ 明朝" w:hint="eastAsia"/>
          <w:sz w:val="20"/>
          <w:szCs w:val="20"/>
          <w:lang w:val="en-US" w:eastAsia="ja-JP"/>
        </w:rPr>
        <w:t>lenUh[ 1</w:t>
      </w:r>
      <w:r>
        <w:rPr>
          <w:rFonts w:eastAsia="ＭＳ 明朝"/>
          <w:sz w:val="20"/>
          <w:szCs w:val="20"/>
          <w:lang w:val="en-US" w:eastAsia="ja-JP"/>
        </w:rPr>
        <w:t> </w:t>
      </w:r>
      <w:r>
        <w:rPr>
          <w:rFonts w:eastAsia="ＭＳ 明朝" w:hint="eastAsia"/>
          <w:sz w:val="20"/>
          <w:szCs w:val="20"/>
          <w:lang w:val="en-US" w:eastAsia="ja-JP"/>
        </w:rPr>
        <w:t>];</w:t>
      </w:r>
      <w:r>
        <w:rPr>
          <w:rFonts w:eastAsia="ＭＳ 明朝"/>
          <w:sz w:val="20"/>
          <w:szCs w:val="20"/>
          <w:lang w:val="en-US" w:eastAsia="ja-JP"/>
        </w:rPr>
        <w:t> </w:t>
      </w:r>
      <w:r>
        <w:rPr>
          <w:rFonts w:eastAsia="ＭＳ 明朝" w:hint="eastAsia"/>
          <w:sz w:val="20"/>
          <w:szCs w:val="20"/>
          <w:lang w:val="en-US" w:eastAsia="ja-JP"/>
        </w:rPr>
        <w:t>j++ )</w:t>
      </w:r>
      <w:r>
        <w:rPr>
          <w:rFonts w:eastAsia="ＭＳ 明朝"/>
          <w:sz w:val="20"/>
          <w:szCs w:val="20"/>
          <w:lang w:val="en-US" w:eastAsia="ja-JP"/>
        </w:rPr>
        <w:br/>
      </w:r>
      <w:r w:rsidRPr="00C81216">
        <w:rPr>
          <w:sz w:val="20"/>
          <w:szCs w:val="20"/>
        </w:rPr>
        <w:tab/>
      </w:r>
      <w:r>
        <w:rPr>
          <w:rFonts w:eastAsia="ＭＳ 明朝" w:hint="eastAsia"/>
          <w:sz w:val="20"/>
          <w:szCs w:val="20"/>
          <w:lang w:eastAsia="ja-JP"/>
        </w:rPr>
        <w:t>divUh[ 1 ] +=</w:t>
      </w:r>
      <w:r>
        <w:rPr>
          <w:rFonts w:eastAsia="ＭＳ 明朝"/>
          <w:sz w:val="20"/>
          <w:szCs w:val="20"/>
          <w:lang w:val="en-US" w:eastAsia="ja-JP"/>
        </w:rPr>
        <w:t> </w:t>
      </w:r>
      <w:r>
        <w:rPr>
          <w:rFonts w:eastAsia="ＭＳ 明朝" w:hint="eastAsia"/>
          <w:sz w:val="20"/>
          <w:szCs w:val="20"/>
          <w:lang w:eastAsia="ja-JP"/>
        </w:rPr>
        <w:t>fUh[ 1 ][ j ]</w:t>
      </w:r>
      <w:r w:rsidRPr="004E1250">
        <w:rPr>
          <w:sz w:val="20"/>
          <w:szCs w:val="20"/>
        </w:rPr>
        <w:br/>
      </w:r>
      <w:r>
        <w:rPr>
          <w:sz w:val="20"/>
          <w:szCs w:val="20"/>
        </w:rPr>
        <w:t>h</w:t>
      </w:r>
      <w:r w:rsidRPr="00F47F70">
        <w:rPr>
          <w:sz w:val="20"/>
          <w:szCs w:val="20"/>
        </w:rPr>
        <w:t>0 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pic_height_in_luma_samples</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SubHeightC</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sz w:val="20"/>
          <w:szCs w:val="20"/>
          <w:lang w:eastAsia="ja-JP"/>
        </w:rPr>
        <w:t>–</w:t>
      </w:r>
      <w:r w:rsidRPr="00F47F70">
        <w:rPr>
          <w:sz w:val="20"/>
          <w:szCs w:val="20"/>
        </w:rPr>
        <w:t> </w:t>
      </w:r>
      <w:r>
        <w:rPr>
          <w:sz w:val="20"/>
          <w:szCs w:val="20"/>
        </w:rPr>
        <w:t>( </w:t>
      </w:r>
      <w:r w:rsidRPr="00F47F70">
        <w:rPr>
          <w:rFonts w:eastAsia="ＭＳ 明朝" w:hint="eastAsia"/>
          <w:sz w:val="20"/>
          <w:szCs w:val="20"/>
          <w:lang w:eastAsia="ja-JP"/>
        </w:rPr>
        <w:t>conf_win_top_offset</w:t>
      </w:r>
      <w:r w:rsidRPr="00F47F70">
        <w:rPr>
          <w:sz w:val="20"/>
          <w:szCs w:val="20"/>
        </w:rPr>
        <w:t> </w:t>
      </w:r>
      <w:r>
        <w:rPr>
          <w:rFonts w:eastAsia="ＭＳ 明朝"/>
          <w:sz w:val="20"/>
          <w:szCs w:val="20"/>
          <w:lang w:eastAsia="ja-JP"/>
        </w:rPr>
        <w:t>+</w:t>
      </w:r>
      <w:r w:rsidRPr="00F47F70">
        <w:rPr>
          <w:sz w:val="20"/>
          <w:szCs w:val="20"/>
        </w:rPr>
        <w:t> </w:t>
      </w:r>
      <w:r w:rsidRPr="00F47F70">
        <w:rPr>
          <w:rFonts w:eastAsia="ＭＳ 明朝" w:hint="eastAsia"/>
          <w:sz w:val="20"/>
          <w:szCs w:val="20"/>
          <w:lang w:eastAsia="ja-JP"/>
        </w:rPr>
        <w:t>conf_win_bottom_offset</w:t>
      </w:r>
      <w:r>
        <w:rPr>
          <w:rFonts w:eastAsia="ＭＳ 明朝"/>
          <w:sz w:val="20"/>
          <w:szCs w:val="20"/>
          <w:lang w:eastAsia="ja-JP"/>
        </w:rPr>
        <w:t> )</w:t>
      </w:r>
      <w:r w:rsidRPr="00F47F70">
        <w:rPr>
          <w:rFonts w:eastAsia="ＭＳ 明朝"/>
          <w:sz w:val="20"/>
          <w:szCs w:val="20"/>
          <w:lang w:eastAsia="ja-JP"/>
        </w:rPr>
        <w:br/>
      </w:r>
      <w:r>
        <w:rPr>
          <w:sz w:val="20"/>
          <w:szCs w:val="20"/>
        </w:rPr>
        <w:t>w</w:t>
      </w:r>
      <w:r w:rsidRPr="00F47F70">
        <w:rPr>
          <w:sz w:val="20"/>
          <w:szCs w:val="20"/>
        </w:rPr>
        <w:t>0 </w:t>
      </w:r>
      <w:r w:rsidRPr="00F47F70">
        <w:rPr>
          <w:rFonts w:eastAsia="ＭＳ 明朝" w:hint="eastAsia"/>
          <w:sz w:val="20"/>
          <w:szCs w:val="20"/>
          <w:lang w:eastAsia="ja-JP"/>
        </w:rPr>
        <w:t>=</w:t>
      </w:r>
      <w:r w:rsidRPr="00F47F70">
        <w:rPr>
          <w:sz w:val="20"/>
          <w:szCs w:val="20"/>
        </w:rPr>
        <w:t> </w:t>
      </w:r>
      <w:r>
        <w:rPr>
          <w:sz w:val="20"/>
          <w:szCs w:val="20"/>
        </w:rPr>
        <w:t>( </w:t>
      </w:r>
      <w:r w:rsidRPr="00F47F70">
        <w:rPr>
          <w:rFonts w:eastAsia="ＭＳ 明朝" w:hint="eastAsia"/>
          <w:sz w:val="20"/>
          <w:szCs w:val="20"/>
          <w:lang w:eastAsia="ja-JP"/>
        </w:rPr>
        <w:t>pic_width_in_luma_samples</w:t>
      </w:r>
      <w:r>
        <w:rPr>
          <w:rFonts w:eastAsia="ＭＳ 明朝"/>
          <w:sz w:val="20"/>
          <w:szCs w:val="20"/>
          <w:lang w:eastAsia="ja-JP"/>
        </w:rPr>
        <w:t> &gt;&gt; 1 )</w:t>
      </w:r>
      <w:r w:rsidRPr="00F47F70">
        <w:rPr>
          <w:sz w:val="20"/>
          <w:szCs w:val="20"/>
        </w:rPr>
        <w:t> </w:t>
      </w:r>
      <w:r w:rsidRPr="00F47F70">
        <w:rPr>
          <w:rFonts w:eastAsia="ＭＳ 明朝"/>
          <w:sz w:val="20"/>
          <w:szCs w:val="20"/>
          <w:lang w:eastAsia="ja-JP"/>
        </w:rPr>
        <w:t>–</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conf_win_right_offset</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conf_win_left_offset</w:t>
      </w:r>
      <w:r w:rsidRPr="00F47F70">
        <w:rPr>
          <w:sz w:val="20"/>
          <w:szCs w:val="20"/>
        </w:rPr>
        <w:t> </w:t>
      </w:r>
      <w:r w:rsidRPr="00F47F70">
        <w:rPr>
          <w:rFonts w:eastAsia="ＭＳ 明朝" w:hint="eastAsia"/>
          <w:sz w:val="20"/>
          <w:szCs w:val="20"/>
          <w:lang w:eastAsia="ja-JP"/>
        </w:rPr>
        <w:t>)</w:t>
      </w:r>
      <w:r w:rsidRPr="00F47F70">
        <w:rPr>
          <w:rFonts w:eastAsia="ＭＳ 明朝"/>
          <w:sz w:val="20"/>
          <w:szCs w:val="20"/>
          <w:lang w:eastAsia="ja-JP"/>
        </w:rPr>
        <w:br/>
      </w:r>
      <w:r w:rsidRPr="00F47F70">
        <w:rPr>
          <w:sz w:val="20"/>
          <w:szCs w:val="20"/>
        </w:rPr>
        <w:t>for(</w:t>
      </w:r>
      <w:r>
        <w:rPr>
          <w:sz w:val="20"/>
          <w:szCs w:val="20"/>
        </w:rPr>
        <w:t> </w:t>
      </w:r>
      <w:r w:rsidRPr="00F47F70">
        <w:rPr>
          <w:sz w:val="20"/>
          <w:szCs w:val="20"/>
        </w:rPr>
        <w:t>v</w:t>
      </w:r>
      <w:r>
        <w:rPr>
          <w:sz w:val="20"/>
          <w:szCs w:val="20"/>
        </w:rPr>
        <w:t> </w:t>
      </w:r>
      <w:r w:rsidRPr="00F47F70">
        <w:rPr>
          <w:sz w:val="20"/>
          <w:szCs w:val="20"/>
        </w:rPr>
        <w:t>=</w:t>
      </w:r>
      <w:r>
        <w:rPr>
          <w:sz w:val="20"/>
          <w:szCs w:val="20"/>
        </w:rPr>
        <w:t> </w:t>
      </w:r>
      <w:r w:rsidRPr="00F47F70">
        <w:rPr>
          <w:sz w:val="20"/>
          <w:szCs w:val="20"/>
        </w:rPr>
        <w:t>0;</w:t>
      </w:r>
      <w:r>
        <w:rPr>
          <w:sz w:val="20"/>
          <w:szCs w:val="20"/>
        </w:rPr>
        <w:t> </w:t>
      </w:r>
      <w:r w:rsidRPr="00F47F70">
        <w:rPr>
          <w:sz w:val="20"/>
          <w:szCs w:val="20"/>
        </w:rPr>
        <w:t>v</w:t>
      </w:r>
      <w:r>
        <w:rPr>
          <w:sz w:val="20"/>
          <w:szCs w:val="20"/>
        </w:rPr>
        <w:t> </w:t>
      </w:r>
      <w:r w:rsidRPr="00F47F70">
        <w:rPr>
          <w:sz w:val="20"/>
          <w:szCs w:val="20"/>
        </w:rPr>
        <w:t>&lt;</w:t>
      </w:r>
      <w:r>
        <w:rPr>
          <w:sz w:val="20"/>
          <w:szCs w:val="20"/>
        </w:rPr>
        <w:t> h</w:t>
      </w:r>
      <w:r w:rsidRPr="00F47F70">
        <w:rPr>
          <w:sz w:val="20"/>
          <w:szCs w:val="20"/>
        </w:rPr>
        <w:t>0;</w:t>
      </w:r>
      <w:r>
        <w:rPr>
          <w:sz w:val="20"/>
          <w:szCs w:val="20"/>
        </w:rPr>
        <w:t> </w:t>
      </w:r>
      <w:r w:rsidRPr="00F47F70">
        <w:rPr>
          <w:sz w:val="20"/>
          <w:szCs w:val="20"/>
        </w:rPr>
        <w:t>v++</w:t>
      </w:r>
      <w:r>
        <w:rPr>
          <w:sz w:val="20"/>
          <w:szCs w:val="20"/>
        </w:rPr>
        <w:t> </w:t>
      </w:r>
      <w:r w:rsidRPr="00F47F70">
        <w:rPr>
          <w:sz w:val="20"/>
          <w:szCs w:val="20"/>
        </w:rPr>
        <w:t>)</w:t>
      </w:r>
      <w:r w:rsidRPr="004E1250">
        <w:rPr>
          <w:sz w:val="20"/>
          <w:szCs w:val="20"/>
        </w:rPr>
        <w:br/>
      </w:r>
      <w:r w:rsidRPr="004E1250">
        <w:rPr>
          <w:sz w:val="20"/>
          <w:szCs w:val="20"/>
        </w:rPr>
        <w:tab/>
        <w:t>for(</w:t>
      </w:r>
      <w:r>
        <w:rPr>
          <w:sz w:val="20"/>
          <w:szCs w:val="20"/>
        </w:rPr>
        <w:t> </w:t>
      </w:r>
      <w:r w:rsidRPr="004E1250">
        <w:rPr>
          <w:sz w:val="20"/>
          <w:szCs w:val="20"/>
        </w:rPr>
        <w:t>u</w:t>
      </w:r>
      <w:r>
        <w:rPr>
          <w:sz w:val="20"/>
          <w:szCs w:val="20"/>
        </w:rPr>
        <w:t> </w:t>
      </w:r>
      <w:r w:rsidRPr="004E1250">
        <w:rPr>
          <w:sz w:val="20"/>
          <w:szCs w:val="20"/>
        </w:rPr>
        <w:t>=</w:t>
      </w:r>
      <w:r>
        <w:rPr>
          <w:sz w:val="20"/>
          <w:szCs w:val="20"/>
        </w:rPr>
        <w:t> </w:t>
      </w:r>
      <w:r w:rsidRPr="004E1250">
        <w:rPr>
          <w:sz w:val="20"/>
          <w:szCs w:val="20"/>
        </w:rPr>
        <w:t>0;</w:t>
      </w:r>
      <w:r>
        <w:rPr>
          <w:sz w:val="20"/>
          <w:szCs w:val="20"/>
        </w:rPr>
        <w:t> </w:t>
      </w:r>
      <w:r w:rsidRPr="004E1250">
        <w:rPr>
          <w:sz w:val="20"/>
          <w:szCs w:val="20"/>
        </w:rPr>
        <w:t>u</w:t>
      </w:r>
      <w:r>
        <w:rPr>
          <w:sz w:val="20"/>
          <w:szCs w:val="20"/>
        </w:rPr>
        <w:t> </w:t>
      </w:r>
      <w:r w:rsidRPr="004E1250">
        <w:rPr>
          <w:sz w:val="20"/>
          <w:szCs w:val="20"/>
        </w:rPr>
        <w:t>&lt;</w:t>
      </w:r>
      <w:r>
        <w:rPr>
          <w:sz w:val="20"/>
          <w:szCs w:val="20"/>
        </w:rPr>
        <w:t> </w:t>
      </w:r>
      <w:r w:rsidRPr="005A49BD">
        <w:rPr>
          <w:rFonts w:eastAsia="ＭＳ 明朝" w:hint="eastAsia"/>
          <w:sz w:val="20"/>
          <w:szCs w:val="20"/>
          <w:lang w:val="en-US" w:eastAsia="ja-JP"/>
        </w:rPr>
        <w:t>(</w:t>
      </w:r>
      <w:r w:rsidRPr="005A49BD">
        <w:rPr>
          <w:rFonts w:eastAsia="ＭＳ 明朝"/>
          <w:sz w:val="20"/>
          <w:szCs w:val="20"/>
          <w:lang w:val="en-US" w:eastAsia="ja-JP"/>
        </w:rPr>
        <w:t> </w:t>
      </w:r>
      <w:r>
        <w:rPr>
          <w:rFonts w:eastAsia="ＭＳ 明朝" w:hint="eastAsia"/>
          <w:sz w:val="20"/>
          <w:szCs w:val="20"/>
          <w:lang w:eastAsia="ja-JP"/>
        </w:rPr>
        <w:t>w</w:t>
      </w:r>
      <w:r w:rsidRPr="00F47F70">
        <w:rPr>
          <w:rFonts w:eastAsia="ＭＳ 明朝" w:hint="eastAsia"/>
          <w:sz w:val="20"/>
          <w:szCs w:val="20"/>
          <w:lang w:eastAsia="ja-JP"/>
        </w:rPr>
        <w:t>0</w:t>
      </w:r>
      <w:r>
        <w:rPr>
          <w:rFonts w:eastAsia="ＭＳ 明朝" w:hint="cs"/>
          <w:sz w:val="20"/>
          <w:szCs w:val="20"/>
          <w:lang w:val="en-US" w:eastAsia="ja-JP"/>
        </w:rPr>
        <w:t> </w:t>
      </w:r>
      <w:r w:rsidRPr="00F47F70">
        <w:rPr>
          <w:rFonts w:eastAsia="ＭＳ 明朝" w:hint="eastAsia"/>
          <w:sz w:val="20"/>
          <w:szCs w:val="20"/>
          <w:lang w:eastAsia="ja-JP"/>
        </w:rPr>
        <w:t>&lt;&lt;</w:t>
      </w:r>
      <w:r w:rsidRPr="00F47F70">
        <w:rPr>
          <w:sz w:val="20"/>
          <w:szCs w:val="20"/>
        </w:rPr>
        <w:t> </w:t>
      </w:r>
      <w:r w:rsidRPr="00F47F70">
        <w:rPr>
          <w:rFonts w:eastAsia="ＭＳ 明朝" w:hint="eastAsia"/>
          <w:sz w:val="20"/>
          <w:szCs w:val="20"/>
          <w:lang w:eastAsia="ja-JP"/>
        </w:rPr>
        <w:t>1</w:t>
      </w:r>
      <w:r>
        <w:rPr>
          <w:rFonts w:eastAsia="ＭＳ 明朝"/>
          <w:sz w:val="20"/>
          <w:szCs w:val="20"/>
          <w:lang w:eastAsia="ja-JP"/>
        </w:rPr>
        <w:t> </w:t>
      </w:r>
      <w:r>
        <w:rPr>
          <w:rFonts w:eastAsia="ＭＳ 明朝" w:hint="eastAsia"/>
          <w:sz w:val="20"/>
          <w:szCs w:val="20"/>
          <w:lang w:eastAsia="ja-JP"/>
        </w:rPr>
        <w:t>)</w:t>
      </w:r>
      <w:r w:rsidRPr="004E1250">
        <w:rPr>
          <w:sz w:val="20"/>
          <w:szCs w:val="20"/>
        </w:rPr>
        <w:t>;</w:t>
      </w:r>
      <w:r>
        <w:rPr>
          <w:sz w:val="20"/>
          <w:szCs w:val="20"/>
        </w:rPr>
        <w:t> </w:t>
      </w:r>
      <w:r w:rsidRPr="004E1250">
        <w:rPr>
          <w:sz w:val="20"/>
          <w:szCs w:val="20"/>
        </w:rPr>
        <w:t>u++</w:t>
      </w:r>
      <w:r>
        <w:rPr>
          <w:sz w:val="20"/>
          <w:szCs w:val="20"/>
        </w:rPr>
        <w:t> </w:t>
      </w:r>
      <w:r w:rsidRPr="004E1250">
        <w:rPr>
          <w:sz w:val="20"/>
          <w:szCs w:val="20"/>
        </w:rPr>
        <w:t>) {</w:t>
      </w:r>
      <w:r w:rsidRPr="004E1250">
        <w:rPr>
          <w:sz w:val="20"/>
          <w:szCs w:val="20"/>
        </w:rPr>
        <w:br/>
      </w:r>
      <w:r w:rsidRPr="004E1250">
        <w:rPr>
          <w:sz w:val="20"/>
          <w:szCs w:val="20"/>
        </w:rPr>
        <w:tab/>
      </w:r>
      <w:r w:rsidRPr="004E1250">
        <w:rPr>
          <w:sz w:val="20"/>
          <w:szCs w:val="20"/>
        </w:rPr>
        <w:tab/>
        <w:t>sum</w:t>
      </w:r>
      <w:r>
        <w:rPr>
          <w:sz w:val="20"/>
          <w:szCs w:val="20"/>
        </w:rPr>
        <w:t> </w:t>
      </w:r>
      <w:r w:rsidRPr="004E1250">
        <w:rPr>
          <w:sz w:val="20"/>
          <w:szCs w:val="20"/>
        </w:rPr>
        <w:t>=</w:t>
      </w:r>
      <w:r>
        <w:rPr>
          <w:sz w:val="20"/>
          <w:szCs w:val="20"/>
        </w:rPr>
        <w:t> </w:t>
      </w:r>
      <w:r w:rsidRPr="004E1250">
        <w:rPr>
          <w:sz w:val="20"/>
          <w:szCs w:val="20"/>
        </w:rPr>
        <w:t>0</w:t>
      </w:r>
      <w:r w:rsidRPr="004E1250">
        <w:rPr>
          <w:sz w:val="20"/>
          <w:szCs w:val="20"/>
        </w:rPr>
        <w:tab/>
      </w:r>
      <w:r w:rsidRPr="004E1250">
        <w:rPr>
          <w:sz w:val="20"/>
          <w:szCs w:val="20"/>
        </w:rPr>
        <w:tab/>
      </w:r>
      <w:r>
        <w:rPr>
          <w:sz w:val="20"/>
          <w:szCs w:val="20"/>
        </w:rPr>
        <w:tab/>
      </w:r>
      <w:r>
        <w:rPr>
          <w:sz w:val="20"/>
          <w:szCs w:val="20"/>
        </w:rPr>
        <w:tab/>
      </w:r>
      <w:r w:rsidRPr="004E1250">
        <w:rPr>
          <w:sz w:val="20"/>
          <w:szCs w:val="20"/>
        </w:rPr>
        <w:t>for(</w:t>
      </w:r>
      <w:r>
        <w:rPr>
          <w:sz w:val="20"/>
          <w:szCs w:val="20"/>
          <w:lang w:val="en-US"/>
        </w:rPr>
        <w:t> </w:t>
      </w:r>
      <w:r w:rsidRPr="004E1250">
        <w:rPr>
          <w:sz w:val="20"/>
          <w:szCs w:val="20"/>
        </w:rPr>
        <w:t>i</w:t>
      </w:r>
      <w:r>
        <w:rPr>
          <w:sz w:val="20"/>
          <w:szCs w:val="20"/>
          <w:lang w:val="en-US"/>
        </w:rPr>
        <w:t> </w:t>
      </w:r>
      <w:r w:rsidRPr="004E1250">
        <w:rPr>
          <w:sz w:val="20"/>
          <w:szCs w:val="20"/>
        </w:rPr>
        <w:t>=</w:t>
      </w:r>
      <w:r>
        <w:rPr>
          <w:sz w:val="20"/>
          <w:szCs w:val="20"/>
          <w:lang w:val="en-US"/>
        </w:rPr>
        <w:t> </w:t>
      </w:r>
      <w:r w:rsidRPr="00C81216">
        <w:rPr>
          <w:sz w:val="20"/>
          <w:szCs w:val="20"/>
        </w:rPr>
        <w:t>−</w:t>
      </w:r>
      <w:r>
        <w:rPr>
          <w:sz w:val="20"/>
          <w:szCs w:val="20"/>
          <w:lang w:val="en-US"/>
        </w:rPr>
        <w:t> </w:t>
      </w:r>
      <w:r w:rsidRPr="00C81216">
        <w:rPr>
          <w:sz w:val="20"/>
          <w:szCs w:val="20"/>
        </w:rPr>
        <w:t>(</w:t>
      </w:r>
      <w:r>
        <w:rPr>
          <w:sz w:val="20"/>
          <w:szCs w:val="20"/>
          <w:lang w:val="en-US"/>
        </w:rPr>
        <w:t> </w:t>
      </w:r>
      <w:r w:rsidRPr="00C81216">
        <w:rPr>
          <w:sz w:val="20"/>
          <w:szCs w:val="20"/>
        </w:rPr>
        <w:t>lenU</w:t>
      </w:r>
      <w:r>
        <w:rPr>
          <w:rFonts w:eastAsia="ＭＳ 明朝" w:hint="eastAsia"/>
          <w:sz w:val="20"/>
          <w:szCs w:val="20"/>
          <w:lang w:eastAsia="ja-JP"/>
        </w:rPr>
        <w:t>h</w:t>
      </w:r>
      <w:r w:rsidRPr="00C81216">
        <w:rPr>
          <w:sz w:val="20"/>
          <w:szCs w:val="20"/>
        </w:rPr>
        <w:t>[</w:t>
      </w:r>
      <w:r>
        <w:rPr>
          <w:rFonts w:eastAsia="ＭＳ 明朝"/>
          <w:sz w:val="20"/>
          <w:szCs w:val="20"/>
          <w:lang w:val="en-US" w:eastAsia="ja-JP"/>
        </w:rPr>
        <w:t> </w:t>
      </w:r>
      <w:r w:rsidRPr="004E1250">
        <w:rPr>
          <w:sz w:val="20"/>
          <w:szCs w:val="20"/>
        </w:rPr>
        <w:t>u</w:t>
      </w:r>
      <w:r>
        <w:rPr>
          <w:sz w:val="20"/>
          <w:szCs w:val="20"/>
          <w:lang w:val="en-US"/>
        </w:rPr>
        <w:t> </w:t>
      </w:r>
      <w:r w:rsidRPr="004E1250">
        <w:rPr>
          <w:sz w:val="20"/>
          <w:szCs w:val="20"/>
        </w:rPr>
        <w:t>%</w:t>
      </w:r>
      <w:r>
        <w:rPr>
          <w:sz w:val="20"/>
          <w:szCs w:val="20"/>
          <w:lang w:val="en-US"/>
        </w:rPr>
        <w:t> </w:t>
      </w:r>
      <w:r w:rsidRPr="004E1250">
        <w:rPr>
          <w:sz w:val="20"/>
          <w:szCs w:val="20"/>
        </w:rPr>
        <w:t>2</w:t>
      </w:r>
      <w:r>
        <w:rPr>
          <w:rFonts w:eastAsia="ＭＳ 明朝"/>
          <w:sz w:val="20"/>
          <w:szCs w:val="20"/>
          <w:lang w:val="en-US" w:eastAsia="ja-JP"/>
        </w:rPr>
        <w:t> </w:t>
      </w:r>
      <w:r>
        <w:rPr>
          <w:rFonts w:eastAsia="ＭＳ 明朝" w:hint="eastAsia"/>
          <w:sz w:val="20"/>
          <w:szCs w:val="20"/>
          <w:lang w:val="en-US" w:eastAsia="ja-JP"/>
        </w:rPr>
        <w:t>]</w:t>
      </w:r>
      <w:r>
        <w:rPr>
          <w:sz w:val="20"/>
          <w:szCs w:val="20"/>
          <w:lang w:val="en-US"/>
        </w:rPr>
        <w:t> </w:t>
      </w:r>
      <w:r w:rsidRPr="00C81216">
        <w:rPr>
          <w:sz w:val="20"/>
          <w:szCs w:val="20"/>
        </w:rPr>
        <w:t>−</w:t>
      </w:r>
      <w:r>
        <w:rPr>
          <w:rFonts w:eastAsia="ＭＳ 明朝"/>
          <w:sz w:val="20"/>
          <w:szCs w:val="20"/>
          <w:lang w:val="en-US" w:eastAsia="ja-JP"/>
        </w:rPr>
        <w:t> </w:t>
      </w:r>
      <w:r w:rsidRPr="00C81216">
        <w:rPr>
          <w:sz w:val="20"/>
          <w:szCs w:val="20"/>
        </w:rPr>
        <w:t>1</w:t>
      </w:r>
      <w:r>
        <w:rPr>
          <w:rFonts w:eastAsia="ＭＳ 明朝"/>
          <w:sz w:val="20"/>
          <w:szCs w:val="20"/>
          <w:lang w:val="en-US" w:eastAsia="ja-JP"/>
        </w:rPr>
        <w:t> </w:t>
      </w:r>
      <w:r w:rsidRPr="00C81216">
        <w:rPr>
          <w:sz w:val="20"/>
          <w:szCs w:val="20"/>
        </w:rPr>
        <w:t>)</w:t>
      </w:r>
      <w:r>
        <w:rPr>
          <w:rFonts w:eastAsia="ＭＳ 明朝"/>
          <w:sz w:val="20"/>
          <w:szCs w:val="20"/>
          <w:lang w:val="en-US" w:eastAsia="ja-JP"/>
        </w:rPr>
        <w:t> </w:t>
      </w:r>
      <w:r w:rsidRPr="00C81216">
        <w:rPr>
          <w:sz w:val="20"/>
          <w:szCs w:val="20"/>
        </w:rPr>
        <w:t>/</w:t>
      </w:r>
      <w:r>
        <w:rPr>
          <w:rFonts w:eastAsia="ＭＳ 明朝"/>
          <w:sz w:val="20"/>
          <w:szCs w:val="20"/>
          <w:lang w:val="en-US" w:eastAsia="ja-JP"/>
        </w:rPr>
        <w:t> </w:t>
      </w:r>
      <w:r w:rsidRPr="00C81216">
        <w:rPr>
          <w:sz w:val="20"/>
          <w:szCs w:val="20"/>
        </w:rPr>
        <w:t>2</w:t>
      </w:r>
      <w:r w:rsidRPr="004E1250">
        <w:rPr>
          <w:sz w:val="20"/>
          <w:szCs w:val="20"/>
        </w:rPr>
        <w:t>;</w:t>
      </w:r>
      <w:r>
        <w:rPr>
          <w:sz w:val="20"/>
          <w:szCs w:val="20"/>
          <w:lang w:val="en-US"/>
        </w:rPr>
        <w:t> </w:t>
      </w:r>
      <w:r w:rsidRPr="004E1250">
        <w:rPr>
          <w:sz w:val="20"/>
          <w:szCs w:val="20"/>
        </w:rPr>
        <w:t>i</w:t>
      </w:r>
      <w:r>
        <w:rPr>
          <w:sz w:val="20"/>
          <w:szCs w:val="20"/>
          <w:lang w:val="en-US"/>
        </w:rPr>
        <w:t>  </w:t>
      </w:r>
      <w:r w:rsidRPr="004E1250">
        <w:rPr>
          <w:sz w:val="20"/>
          <w:szCs w:val="20"/>
        </w:rPr>
        <w:t>&lt;=</w:t>
      </w:r>
      <w:r>
        <w:rPr>
          <w:sz w:val="20"/>
          <w:szCs w:val="20"/>
          <w:lang w:val="en-US"/>
        </w:rPr>
        <w:t>  </w:t>
      </w:r>
      <w:r w:rsidRPr="00C81216">
        <w:rPr>
          <w:sz w:val="20"/>
          <w:szCs w:val="20"/>
        </w:rPr>
        <w:t>lenU</w:t>
      </w:r>
      <w:r>
        <w:rPr>
          <w:rFonts w:eastAsia="ＭＳ 明朝" w:hint="eastAsia"/>
          <w:sz w:val="20"/>
          <w:szCs w:val="20"/>
          <w:lang w:eastAsia="ja-JP"/>
        </w:rPr>
        <w:t>h</w:t>
      </w:r>
      <w:r w:rsidRPr="00C81216">
        <w:rPr>
          <w:sz w:val="20"/>
          <w:szCs w:val="20"/>
        </w:rPr>
        <w:t>[</w:t>
      </w:r>
      <w:r>
        <w:rPr>
          <w:rFonts w:eastAsia="ＭＳ 明朝"/>
          <w:sz w:val="20"/>
          <w:szCs w:val="20"/>
          <w:lang w:val="en-US" w:eastAsia="ja-JP"/>
        </w:rPr>
        <w:t> </w:t>
      </w:r>
      <w:r w:rsidRPr="004E1250">
        <w:rPr>
          <w:sz w:val="20"/>
          <w:szCs w:val="20"/>
        </w:rPr>
        <w:t>u</w:t>
      </w:r>
      <w:r>
        <w:rPr>
          <w:sz w:val="20"/>
          <w:szCs w:val="20"/>
          <w:lang w:val="en-US"/>
        </w:rPr>
        <w:t> </w:t>
      </w:r>
      <w:r w:rsidRPr="004E1250">
        <w:rPr>
          <w:sz w:val="20"/>
          <w:szCs w:val="20"/>
        </w:rPr>
        <w:t>%</w:t>
      </w:r>
      <w:r>
        <w:rPr>
          <w:sz w:val="20"/>
          <w:szCs w:val="20"/>
          <w:lang w:val="en-US"/>
        </w:rPr>
        <w:t> </w:t>
      </w:r>
      <w:r w:rsidRPr="004E1250">
        <w:rPr>
          <w:sz w:val="20"/>
          <w:szCs w:val="20"/>
        </w:rPr>
        <w:t>2</w:t>
      </w:r>
      <w:r>
        <w:rPr>
          <w:sz w:val="20"/>
          <w:szCs w:val="20"/>
          <w:lang w:val="en-US"/>
        </w:rPr>
        <w:t> </w:t>
      </w:r>
      <w:r w:rsidRPr="00C81216">
        <w:rPr>
          <w:sz w:val="20"/>
          <w:szCs w:val="20"/>
        </w:rPr>
        <w:t>]</w:t>
      </w:r>
      <w:r>
        <w:rPr>
          <w:rFonts w:eastAsia="ＭＳ 明朝"/>
          <w:sz w:val="20"/>
          <w:szCs w:val="20"/>
          <w:lang w:val="en-US" w:eastAsia="ja-JP"/>
        </w:rPr>
        <w:t> </w:t>
      </w:r>
      <w:r w:rsidRPr="00C81216">
        <w:rPr>
          <w:sz w:val="20"/>
          <w:szCs w:val="20"/>
        </w:rPr>
        <w:t>/</w:t>
      </w:r>
      <w:r>
        <w:rPr>
          <w:rFonts w:eastAsia="ＭＳ 明朝"/>
          <w:sz w:val="20"/>
          <w:szCs w:val="20"/>
          <w:lang w:val="en-US" w:eastAsia="ja-JP"/>
        </w:rPr>
        <w:t> </w:t>
      </w:r>
      <w:r w:rsidRPr="00C81216">
        <w:rPr>
          <w:sz w:val="20"/>
          <w:szCs w:val="20"/>
        </w:rPr>
        <w:t>2</w:t>
      </w:r>
      <w:r w:rsidRPr="004E1250">
        <w:rPr>
          <w:sz w:val="20"/>
          <w:szCs w:val="20"/>
        </w:rPr>
        <w:t>;</w:t>
      </w:r>
      <w:r>
        <w:rPr>
          <w:sz w:val="20"/>
          <w:szCs w:val="20"/>
          <w:lang w:val="en-US"/>
        </w:rPr>
        <w:t> </w:t>
      </w:r>
      <w:r w:rsidRPr="004E1250">
        <w:rPr>
          <w:sz w:val="20"/>
          <w:szCs w:val="20"/>
        </w:rPr>
        <w:t>i++</w:t>
      </w:r>
      <w:r>
        <w:rPr>
          <w:sz w:val="20"/>
          <w:szCs w:val="20"/>
          <w:lang w:val="en-US"/>
        </w:rPr>
        <w:t> </w:t>
      </w:r>
      <w:r w:rsidRPr="004E1250">
        <w:rPr>
          <w:sz w:val="20"/>
          <w:szCs w:val="20"/>
        </w:rPr>
        <w:t>)</w:t>
      </w:r>
      <w:r w:rsidRPr="004E1250">
        <w:rPr>
          <w:sz w:val="20"/>
          <w:szCs w:val="20"/>
        </w:rPr>
        <w:br/>
      </w:r>
      <w:r>
        <w:rPr>
          <w:sz w:val="20"/>
          <w:szCs w:val="20"/>
        </w:rPr>
        <w:tab/>
      </w:r>
      <w:r w:rsidRPr="004E1250">
        <w:rPr>
          <w:sz w:val="20"/>
          <w:szCs w:val="20"/>
        </w:rPr>
        <w:tab/>
      </w:r>
      <w:r>
        <w:rPr>
          <w:sz w:val="20"/>
          <w:szCs w:val="20"/>
        </w:rPr>
        <w:tab/>
      </w:r>
      <w:r w:rsidRPr="004E1250">
        <w:rPr>
          <w:sz w:val="20"/>
          <w:szCs w:val="20"/>
        </w:rPr>
        <w:t>sum</w:t>
      </w:r>
      <w:r>
        <w:rPr>
          <w:sz w:val="20"/>
          <w:szCs w:val="20"/>
        </w:rPr>
        <w:t> </w:t>
      </w:r>
      <w:r w:rsidRPr="004E1250">
        <w:rPr>
          <w:sz w:val="20"/>
          <w:szCs w:val="20"/>
        </w:rPr>
        <w:t>+=</w:t>
      </w:r>
      <w:r>
        <w:rPr>
          <w:sz w:val="20"/>
          <w:szCs w:val="20"/>
        </w:rPr>
        <w:t> </w:t>
      </w:r>
      <w:r w:rsidRPr="004E1250">
        <w:rPr>
          <w:sz w:val="20"/>
          <w:szCs w:val="20"/>
        </w:rPr>
        <w:t>p0[</w:t>
      </w:r>
      <w:r>
        <w:rPr>
          <w:rFonts w:eastAsia="ＭＳ 明朝"/>
          <w:sz w:val="20"/>
          <w:szCs w:val="20"/>
          <w:lang w:val="en-US" w:eastAsia="ja-JP"/>
        </w:rPr>
        <w:t> </w:t>
      </w:r>
      <w:r w:rsidRPr="004E1250">
        <w:rPr>
          <w:sz w:val="20"/>
          <w:szCs w:val="20"/>
        </w:rPr>
        <w:t>Clip3(</w:t>
      </w:r>
      <w:r>
        <w:rPr>
          <w:sz w:val="20"/>
          <w:szCs w:val="20"/>
          <w:lang w:val="en-US"/>
        </w:rPr>
        <w:t> </w:t>
      </w:r>
      <w:r w:rsidRPr="004E1250">
        <w:rPr>
          <w:sz w:val="20"/>
          <w:szCs w:val="20"/>
        </w:rPr>
        <w:t>0,</w:t>
      </w:r>
      <w:r>
        <w:rPr>
          <w:sz w:val="20"/>
          <w:szCs w:val="20"/>
          <w:lang w:val="en-US"/>
        </w:rPr>
        <w:t> </w:t>
      </w:r>
      <w:r>
        <w:rPr>
          <w:rFonts w:eastAsia="ＭＳ 明朝" w:hint="eastAsia"/>
          <w:sz w:val="20"/>
          <w:szCs w:val="20"/>
          <w:lang w:eastAsia="ja-JP"/>
        </w:rPr>
        <w:t>h</w:t>
      </w:r>
      <w:r w:rsidRPr="004E1250">
        <w:rPr>
          <w:sz w:val="20"/>
          <w:szCs w:val="20"/>
        </w:rPr>
        <w:t>0</w:t>
      </w:r>
      <w:r>
        <w:rPr>
          <w:sz w:val="20"/>
          <w:szCs w:val="20"/>
          <w:lang w:val="en-US"/>
        </w:rPr>
        <w:t> </w:t>
      </w:r>
      <w:r>
        <w:rPr>
          <w:sz w:val="20"/>
          <w:szCs w:val="20"/>
        </w:rPr>
        <w:t>–</w:t>
      </w:r>
      <w:r>
        <w:rPr>
          <w:sz w:val="20"/>
          <w:szCs w:val="20"/>
          <w:lang w:val="en-US"/>
        </w:rPr>
        <w:t> </w:t>
      </w:r>
      <w:r w:rsidRPr="004E1250">
        <w:rPr>
          <w:sz w:val="20"/>
          <w:szCs w:val="20"/>
        </w:rPr>
        <w:t>1</w:t>
      </w:r>
      <w:r w:rsidRPr="005A49BD">
        <w:rPr>
          <w:rFonts w:eastAsia="ＭＳ 明朝" w:hint="eastAsia"/>
          <w:sz w:val="20"/>
          <w:szCs w:val="20"/>
          <w:lang w:eastAsia="ja-JP"/>
        </w:rPr>
        <w:t>,</w:t>
      </w:r>
      <w:r>
        <w:rPr>
          <w:sz w:val="20"/>
          <w:szCs w:val="20"/>
          <w:lang w:val="en-US"/>
        </w:rPr>
        <w:t> </w:t>
      </w:r>
      <w:r w:rsidRPr="004E1250">
        <w:rPr>
          <w:sz w:val="20"/>
          <w:szCs w:val="20"/>
        </w:rPr>
        <w:t>(</w:t>
      </w:r>
      <w:r>
        <w:rPr>
          <w:sz w:val="20"/>
          <w:szCs w:val="20"/>
          <w:lang w:val="en-US"/>
        </w:rPr>
        <w:t> </w:t>
      </w:r>
      <w:r w:rsidRPr="004E1250">
        <w:rPr>
          <w:sz w:val="20"/>
          <w:szCs w:val="20"/>
        </w:rPr>
        <w:t>u</w:t>
      </w:r>
      <w:r>
        <w:rPr>
          <w:sz w:val="20"/>
          <w:szCs w:val="20"/>
          <w:lang w:val="en-US"/>
        </w:rPr>
        <w:t>  </w:t>
      </w:r>
      <w:r w:rsidRPr="004E1250">
        <w:rPr>
          <w:sz w:val="20"/>
          <w:szCs w:val="20"/>
        </w:rPr>
        <w:t>&gt;&gt;</w:t>
      </w:r>
      <w:r>
        <w:rPr>
          <w:sz w:val="20"/>
          <w:szCs w:val="20"/>
          <w:lang w:val="en-US"/>
        </w:rPr>
        <w:t>  </w:t>
      </w:r>
      <w:r w:rsidRPr="004E1250">
        <w:rPr>
          <w:sz w:val="20"/>
          <w:szCs w:val="20"/>
        </w:rPr>
        <w:t>1</w:t>
      </w:r>
      <w:r>
        <w:rPr>
          <w:sz w:val="20"/>
          <w:szCs w:val="20"/>
          <w:lang w:val="en-US"/>
        </w:rPr>
        <w:t> </w:t>
      </w:r>
      <w:r w:rsidRPr="004E1250">
        <w:rPr>
          <w:sz w:val="20"/>
          <w:szCs w:val="20"/>
        </w:rPr>
        <w:t>)</w:t>
      </w:r>
      <w:r>
        <w:rPr>
          <w:sz w:val="20"/>
          <w:szCs w:val="20"/>
          <w:lang w:val="en-US"/>
        </w:rPr>
        <w:t> </w:t>
      </w:r>
      <w:r w:rsidRPr="004E1250">
        <w:rPr>
          <w:sz w:val="20"/>
          <w:szCs w:val="20"/>
        </w:rPr>
        <w:t>+</w:t>
      </w:r>
      <w:r>
        <w:rPr>
          <w:sz w:val="20"/>
          <w:szCs w:val="20"/>
          <w:lang w:val="en-US"/>
        </w:rPr>
        <w:t> </w:t>
      </w:r>
      <w:r w:rsidRPr="004E1250">
        <w:rPr>
          <w:sz w:val="20"/>
          <w:szCs w:val="20"/>
        </w:rPr>
        <w:t>i</w:t>
      </w:r>
      <w:r>
        <w:rPr>
          <w:sz w:val="20"/>
          <w:szCs w:val="20"/>
          <w:lang w:val="en-US"/>
        </w:rPr>
        <w:t> </w:t>
      </w:r>
      <w:r w:rsidRPr="004E1250">
        <w:rPr>
          <w:sz w:val="20"/>
          <w:szCs w:val="20"/>
        </w:rPr>
        <w:t>)</w:t>
      </w:r>
      <w:r>
        <w:rPr>
          <w:sz w:val="20"/>
          <w:szCs w:val="20"/>
          <w:lang w:val="en-US"/>
        </w:rPr>
        <w:t> </w:t>
      </w:r>
      <w:r w:rsidRPr="004E1250">
        <w:rPr>
          <w:sz w:val="20"/>
          <w:szCs w:val="20"/>
        </w:rPr>
        <w:t>][</w:t>
      </w:r>
      <w:r>
        <w:rPr>
          <w:sz w:val="20"/>
          <w:szCs w:val="20"/>
          <w:lang w:val="en-US"/>
        </w:rPr>
        <w:t> </w:t>
      </w:r>
      <w:r w:rsidRPr="004E1250">
        <w:rPr>
          <w:sz w:val="20"/>
          <w:szCs w:val="20"/>
        </w:rPr>
        <w:t>v</w:t>
      </w:r>
      <w:r>
        <w:rPr>
          <w:sz w:val="20"/>
          <w:szCs w:val="20"/>
          <w:lang w:val="en-US"/>
        </w:rPr>
        <w:t> </w:t>
      </w:r>
      <w:r w:rsidRPr="004E1250">
        <w:rPr>
          <w:sz w:val="20"/>
          <w:szCs w:val="20"/>
        </w:rPr>
        <w:t>]</w:t>
      </w:r>
      <w:r>
        <w:rPr>
          <w:sz w:val="20"/>
          <w:szCs w:val="20"/>
        </w:rPr>
        <w:t> </w:t>
      </w:r>
      <w:r w:rsidRPr="004E1250">
        <w:rPr>
          <w:sz w:val="20"/>
          <w:szCs w:val="20"/>
        </w:rPr>
        <w:t>*</w:t>
      </w:r>
      <w:r>
        <w:rPr>
          <w:sz w:val="20"/>
          <w:szCs w:val="20"/>
          <w:lang w:val="en-US"/>
        </w:rPr>
        <w:t> </w:t>
      </w:r>
      <w:r>
        <w:rPr>
          <w:rFonts w:eastAsia="ＭＳ 明朝" w:hint="eastAsia"/>
          <w:sz w:val="20"/>
          <w:szCs w:val="20"/>
          <w:lang w:eastAsia="ja-JP"/>
        </w:rPr>
        <w:t>f</w:t>
      </w:r>
      <w:r w:rsidRPr="004E1250">
        <w:rPr>
          <w:sz w:val="20"/>
          <w:szCs w:val="20"/>
        </w:rPr>
        <w:t>Uh[</w:t>
      </w:r>
      <w:r>
        <w:rPr>
          <w:sz w:val="20"/>
          <w:szCs w:val="20"/>
          <w:lang w:val="en-US"/>
        </w:rPr>
        <w:t> </w:t>
      </w:r>
      <w:r w:rsidRPr="004E1250">
        <w:rPr>
          <w:sz w:val="20"/>
          <w:szCs w:val="20"/>
        </w:rPr>
        <w:t>u</w:t>
      </w:r>
      <w:r>
        <w:rPr>
          <w:sz w:val="20"/>
          <w:szCs w:val="20"/>
          <w:lang w:val="en-US"/>
        </w:rPr>
        <w:t> </w:t>
      </w:r>
      <w:r w:rsidRPr="004E1250">
        <w:rPr>
          <w:sz w:val="20"/>
          <w:szCs w:val="20"/>
        </w:rPr>
        <w:t>%</w:t>
      </w:r>
      <w:r>
        <w:rPr>
          <w:sz w:val="20"/>
          <w:szCs w:val="20"/>
          <w:lang w:val="en-US"/>
        </w:rPr>
        <w:t> </w:t>
      </w:r>
      <w:r w:rsidRPr="004E1250">
        <w:rPr>
          <w:sz w:val="20"/>
          <w:szCs w:val="20"/>
        </w:rPr>
        <w:t>2</w:t>
      </w:r>
      <w:r>
        <w:rPr>
          <w:sz w:val="20"/>
          <w:szCs w:val="20"/>
          <w:lang w:val="en-US"/>
        </w:rPr>
        <w:t> </w:t>
      </w:r>
      <w:r w:rsidRPr="004E1250">
        <w:rPr>
          <w:sz w:val="20"/>
          <w:szCs w:val="20"/>
        </w:rPr>
        <w:t>][</w:t>
      </w:r>
      <w:r>
        <w:rPr>
          <w:sz w:val="20"/>
          <w:szCs w:val="20"/>
          <w:lang w:val="en-US"/>
        </w:rPr>
        <w:t> </w:t>
      </w:r>
      <w:r w:rsidRPr="004E1250">
        <w:rPr>
          <w:sz w:val="20"/>
          <w:szCs w:val="20"/>
        </w:rPr>
        <w:t>i</w:t>
      </w:r>
      <w:r>
        <w:rPr>
          <w:sz w:val="20"/>
          <w:szCs w:val="20"/>
          <w:lang w:val="en-US"/>
        </w:rPr>
        <w:t> </w:t>
      </w:r>
      <w:r w:rsidRPr="004E1250">
        <w:rPr>
          <w:sz w:val="20"/>
          <w:szCs w:val="20"/>
        </w:rPr>
        <w:t>+</w:t>
      </w:r>
      <w:r>
        <w:rPr>
          <w:sz w:val="20"/>
          <w:szCs w:val="20"/>
          <w:lang w:val="en-US"/>
        </w:rPr>
        <w:t> </w:t>
      </w:r>
      <w:r w:rsidRPr="00C81216">
        <w:rPr>
          <w:sz w:val="20"/>
          <w:szCs w:val="20"/>
        </w:rPr>
        <w:t>(</w:t>
      </w:r>
      <w:r>
        <w:rPr>
          <w:sz w:val="20"/>
          <w:szCs w:val="20"/>
          <w:lang w:val="en-US"/>
        </w:rPr>
        <w:t> </w:t>
      </w:r>
      <w:r w:rsidRPr="00C81216">
        <w:rPr>
          <w:sz w:val="20"/>
          <w:szCs w:val="20"/>
        </w:rPr>
        <w:t>lenU</w:t>
      </w:r>
      <w:r>
        <w:rPr>
          <w:rFonts w:eastAsia="ＭＳ 明朝" w:hint="eastAsia"/>
          <w:sz w:val="20"/>
          <w:szCs w:val="20"/>
          <w:lang w:eastAsia="ja-JP"/>
        </w:rPr>
        <w:t>h</w:t>
      </w:r>
      <w:r w:rsidRPr="00C81216">
        <w:rPr>
          <w:sz w:val="20"/>
          <w:szCs w:val="20"/>
        </w:rPr>
        <w:t>[</w:t>
      </w:r>
      <w:r>
        <w:rPr>
          <w:rFonts w:eastAsia="ＭＳ 明朝"/>
          <w:sz w:val="20"/>
          <w:szCs w:val="20"/>
          <w:lang w:val="en-US" w:eastAsia="ja-JP"/>
        </w:rPr>
        <w:t> </w:t>
      </w:r>
      <w:r w:rsidRPr="004E1250">
        <w:rPr>
          <w:sz w:val="20"/>
          <w:szCs w:val="20"/>
        </w:rPr>
        <w:t>u</w:t>
      </w:r>
      <w:r>
        <w:rPr>
          <w:sz w:val="20"/>
          <w:szCs w:val="20"/>
          <w:lang w:val="en-US"/>
        </w:rPr>
        <w:t> </w:t>
      </w:r>
      <w:r w:rsidRPr="004E1250">
        <w:rPr>
          <w:sz w:val="20"/>
          <w:szCs w:val="20"/>
        </w:rPr>
        <w:t>%</w:t>
      </w:r>
      <w:r>
        <w:rPr>
          <w:sz w:val="20"/>
          <w:szCs w:val="20"/>
          <w:lang w:val="en-US"/>
        </w:rPr>
        <w:t> </w:t>
      </w:r>
      <w:r w:rsidRPr="004E1250">
        <w:rPr>
          <w:sz w:val="20"/>
          <w:szCs w:val="20"/>
        </w:rPr>
        <w:t>2</w:t>
      </w:r>
      <w:r>
        <w:rPr>
          <w:rFonts w:eastAsia="ＭＳ 明朝"/>
          <w:sz w:val="20"/>
          <w:szCs w:val="20"/>
          <w:lang w:val="en-US" w:eastAsia="ja-JP"/>
        </w:rPr>
        <w:t> </w:t>
      </w:r>
      <w:r>
        <w:rPr>
          <w:rFonts w:eastAsia="ＭＳ 明朝" w:hint="eastAsia"/>
          <w:sz w:val="20"/>
          <w:szCs w:val="20"/>
          <w:lang w:val="en-US" w:eastAsia="ja-JP"/>
        </w:rPr>
        <w:t>]</w:t>
      </w:r>
      <w:r>
        <w:rPr>
          <w:sz w:val="20"/>
          <w:szCs w:val="20"/>
          <w:lang w:val="en-US"/>
        </w:rPr>
        <w:t> </w:t>
      </w:r>
      <w:r w:rsidRPr="00C81216">
        <w:rPr>
          <w:sz w:val="20"/>
          <w:szCs w:val="20"/>
        </w:rPr>
        <w:t>−</w:t>
      </w:r>
      <w:r>
        <w:rPr>
          <w:rFonts w:eastAsia="ＭＳ 明朝"/>
          <w:sz w:val="20"/>
          <w:szCs w:val="20"/>
          <w:lang w:val="en-US" w:eastAsia="ja-JP"/>
        </w:rPr>
        <w:t> </w:t>
      </w:r>
      <w:r w:rsidRPr="00C81216">
        <w:rPr>
          <w:sz w:val="20"/>
          <w:szCs w:val="20"/>
        </w:rPr>
        <w:t>1</w:t>
      </w:r>
      <w:r>
        <w:rPr>
          <w:rFonts w:eastAsia="ＭＳ 明朝"/>
          <w:sz w:val="20"/>
          <w:szCs w:val="20"/>
          <w:lang w:val="en-US" w:eastAsia="ja-JP"/>
        </w:rPr>
        <w:t> </w:t>
      </w:r>
      <w:r w:rsidRPr="00C81216">
        <w:rPr>
          <w:sz w:val="20"/>
          <w:szCs w:val="20"/>
        </w:rPr>
        <w:t>)</w:t>
      </w:r>
      <w:r>
        <w:rPr>
          <w:rFonts w:eastAsia="ＭＳ 明朝"/>
          <w:sz w:val="20"/>
          <w:szCs w:val="20"/>
          <w:lang w:val="en-US" w:eastAsia="ja-JP"/>
        </w:rPr>
        <w:t> </w:t>
      </w:r>
      <w:r w:rsidRPr="00C81216">
        <w:rPr>
          <w:sz w:val="20"/>
          <w:szCs w:val="20"/>
        </w:rPr>
        <w:t>/</w:t>
      </w:r>
      <w:r>
        <w:rPr>
          <w:rFonts w:eastAsia="ＭＳ 明朝"/>
          <w:sz w:val="20"/>
          <w:szCs w:val="20"/>
          <w:lang w:val="en-US" w:eastAsia="ja-JP"/>
        </w:rPr>
        <w:t> </w:t>
      </w:r>
      <w:r w:rsidRPr="00C81216">
        <w:rPr>
          <w:sz w:val="20"/>
          <w:szCs w:val="20"/>
        </w:rPr>
        <w:t>2</w:t>
      </w:r>
      <w:r>
        <w:rPr>
          <w:sz w:val="20"/>
          <w:szCs w:val="20"/>
          <w:lang w:val="en-US"/>
        </w:rPr>
        <w:t> </w:t>
      </w:r>
      <w:r w:rsidRPr="004E1250">
        <w:rPr>
          <w:sz w:val="20"/>
          <w:szCs w:val="20"/>
        </w:rPr>
        <w:t>]</w:t>
      </w:r>
      <w:r w:rsidRPr="004E1250">
        <w:rPr>
          <w:sz w:val="20"/>
          <w:szCs w:val="20"/>
        </w:rPr>
        <w:br/>
      </w:r>
      <w:r w:rsidRPr="004E1250">
        <w:rPr>
          <w:sz w:val="20"/>
          <w:szCs w:val="20"/>
        </w:rPr>
        <w:tab/>
      </w:r>
      <w:r w:rsidRPr="004E1250">
        <w:rPr>
          <w:sz w:val="20"/>
          <w:szCs w:val="20"/>
        </w:rPr>
        <w:tab/>
        <w:t>p1[</w:t>
      </w:r>
      <w:r>
        <w:rPr>
          <w:sz w:val="20"/>
          <w:szCs w:val="20"/>
        </w:rPr>
        <w:t> </w:t>
      </w:r>
      <w:r w:rsidRPr="004E1250">
        <w:rPr>
          <w:sz w:val="20"/>
          <w:szCs w:val="20"/>
        </w:rPr>
        <w:t>u</w:t>
      </w:r>
      <w:r>
        <w:rPr>
          <w:sz w:val="20"/>
          <w:szCs w:val="20"/>
        </w:rPr>
        <w:t> </w:t>
      </w:r>
      <w:r w:rsidRPr="004E1250">
        <w:rPr>
          <w:sz w:val="20"/>
          <w:szCs w:val="20"/>
        </w:rPr>
        <w:t>][</w:t>
      </w:r>
      <w:r>
        <w:rPr>
          <w:sz w:val="20"/>
          <w:szCs w:val="20"/>
        </w:rPr>
        <w:t> </w:t>
      </w:r>
      <w:r w:rsidRPr="004E1250">
        <w:rPr>
          <w:sz w:val="20"/>
          <w:szCs w:val="20"/>
        </w:rPr>
        <w:t>v</w:t>
      </w:r>
      <w:r>
        <w:rPr>
          <w:sz w:val="20"/>
          <w:szCs w:val="20"/>
        </w:rPr>
        <w:t> </w:t>
      </w:r>
      <w:r w:rsidRPr="004E1250">
        <w:rPr>
          <w:sz w:val="20"/>
          <w:szCs w:val="20"/>
        </w:rPr>
        <w:t>]</w:t>
      </w:r>
      <w:r>
        <w:rPr>
          <w:sz w:val="20"/>
          <w:szCs w:val="20"/>
        </w:rPr>
        <w:t> </w:t>
      </w:r>
      <w:r w:rsidRPr="004E1250">
        <w:rPr>
          <w:sz w:val="20"/>
          <w:szCs w:val="20"/>
        </w:rPr>
        <w:t>=</w:t>
      </w:r>
      <w:r>
        <w:rPr>
          <w:sz w:val="20"/>
          <w:szCs w:val="20"/>
        </w:rPr>
        <w:t> </w:t>
      </w:r>
      <w:r w:rsidRPr="004E1250">
        <w:rPr>
          <w:sz w:val="20"/>
          <w:szCs w:val="20"/>
        </w:rPr>
        <w:t>(</w:t>
      </w:r>
      <w:r>
        <w:rPr>
          <w:sz w:val="20"/>
          <w:szCs w:val="20"/>
        </w:rPr>
        <w:t> </w:t>
      </w:r>
      <w:r w:rsidRPr="004E1250">
        <w:rPr>
          <w:sz w:val="20"/>
          <w:szCs w:val="20"/>
        </w:rPr>
        <w:t>sum</w:t>
      </w:r>
      <w:r>
        <w:rPr>
          <w:sz w:val="20"/>
          <w:szCs w:val="20"/>
        </w:rPr>
        <w:t> </w:t>
      </w:r>
      <w:r w:rsidRPr="004E1250">
        <w:rPr>
          <w:sz w:val="20"/>
          <w:szCs w:val="20"/>
        </w:rPr>
        <w:t>+</w:t>
      </w:r>
      <w:r>
        <w:rPr>
          <w:sz w:val="20"/>
          <w:szCs w:val="20"/>
        </w:rPr>
        <w:t> </w:t>
      </w:r>
      <w:r w:rsidRPr="004E1250">
        <w:rPr>
          <w:sz w:val="20"/>
          <w:szCs w:val="20"/>
        </w:rPr>
        <w:t>(</w:t>
      </w:r>
      <w:r>
        <w:rPr>
          <w:sz w:val="20"/>
          <w:szCs w:val="20"/>
        </w:rPr>
        <w:t> </w:t>
      </w:r>
      <w:r w:rsidRPr="004E1250">
        <w:rPr>
          <w:sz w:val="20"/>
          <w:szCs w:val="20"/>
        </w:rPr>
        <w:t>divUh[</w:t>
      </w:r>
      <w:r>
        <w:rPr>
          <w:sz w:val="20"/>
          <w:szCs w:val="20"/>
          <w:lang w:val="en-US"/>
        </w:rPr>
        <w:t> </w:t>
      </w:r>
      <w:r w:rsidRPr="004E1250">
        <w:rPr>
          <w:sz w:val="20"/>
          <w:szCs w:val="20"/>
        </w:rPr>
        <w:t>u</w:t>
      </w:r>
      <w:r>
        <w:rPr>
          <w:sz w:val="20"/>
          <w:szCs w:val="20"/>
          <w:lang w:val="en-US"/>
        </w:rPr>
        <w:t> </w:t>
      </w:r>
      <w:r w:rsidRPr="004E1250">
        <w:rPr>
          <w:sz w:val="20"/>
          <w:szCs w:val="20"/>
        </w:rPr>
        <w:t>%</w:t>
      </w:r>
      <w:r>
        <w:rPr>
          <w:sz w:val="20"/>
          <w:szCs w:val="20"/>
          <w:lang w:val="en-US"/>
        </w:rPr>
        <w:t> </w:t>
      </w:r>
      <w:r w:rsidRPr="004E1250">
        <w:rPr>
          <w:sz w:val="20"/>
          <w:szCs w:val="20"/>
        </w:rPr>
        <w:t>2</w:t>
      </w:r>
      <w:r>
        <w:rPr>
          <w:sz w:val="20"/>
          <w:szCs w:val="20"/>
          <w:lang w:val="en-US"/>
        </w:rPr>
        <w:t> </w:t>
      </w:r>
      <w:r w:rsidRPr="004E1250">
        <w:rPr>
          <w:sz w:val="20"/>
          <w:szCs w:val="20"/>
        </w:rPr>
        <w:t>]</w:t>
      </w:r>
      <w:r>
        <w:rPr>
          <w:sz w:val="20"/>
          <w:szCs w:val="20"/>
        </w:rPr>
        <w:t> </w:t>
      </w:r>
      <w:r w:rsidRPr="004E1250">
        <w:rPr>
          <w:sz w:val="20"/>
          <w:szCs w:val="20"/>
        </w:rPr>
        <w:t>&gt;&gt;</w:t>
      </w:r>
      <w:r>
        <w:rPr>
          <w:sz w:val="20"/>
          <w:szCs w:val="20"/>
        </w:rPr>
        <w:t> </w:t>
      </w:r>
      <w:r w:rsidRPr="004E1250">
        <w:rPr>
          <w:sz w:val="20"/>
          <w:szCs w:val="20"/>
        </w:rPr>
        <w:t>1</w:t>
      </w:r>
      <w:r>
        <w:rPr>
          <w:sz w:val="20"/>
          <w:szCs w:val="20"/>
        </w:rPr>
        <w:t> </w:t>
      </w:r>
      <w:r w:rsidRPr="004E1250">
        <w:rPr>
          <w:sz w:val="20"/>
          <w:szCs w:val="20"/>
        </w:rPr>
        <w:t>)</w:t>
      </w:r>
      <w:r>
        <w:rPr>
          <w:sz w:val="20"/>
          <w:szCs w:val="20"/>
        </w:rPr>
        <w:t> </w:t>
      </w:r>
      <w:r w:rsidRPr="004E1250">
        <w:rPr>
          <w:sz w:val="20"/>
          <w:szCs w:val="20"/>
        </w:rPr>
        <w:t>)</w:t>
      </w:r>
      <w:r>
        <w:rPr>
          <w:sz w:val="20"/>
          <w:szCs w:val="20"/>
        </w:rPr>
        <w:t> </w:t>
      </w:r>
      <w:r w:rsidRPr="004E1250">
        <w:rPr>
          <w:sz w:val="20"/>
          <w:szCs w:val="20"/>
        </w:rPr>
        <w:t>/</w:t>
      </w:r>
      <w:r>
        <w:rPr>
          <w:sz w:val="20"/>
          <w:szCs w:val="20"/>
        </w:rPr>
        <w:t> </w:t>
      </w:r>
      <w:r w:rsidRPr="004E1250">
        <w:rPr>
          <w:sz w:val="20"/>
          <w:szCs w:val="20"/>
        </w:rPr>
        <w:t>divUh[</w:t>
      </w:r>
      <w:r>
        <w:rPr>
          <w:sz w:val="20"/>
          <w:szCs w:val="20"/>
          <w:lang w:val="en-US"/>
        </w:rPr>
        <w:t> </w:t>
      </w:r>
      <w:r w:rsidRPr="004E1250">
        <w:rPr>
          <w:sz w:val="20"/>
          <w:szCs w:val="20"/>
        </w:rPr>
        <w:t>u</w:t>
      </w:r>
      <w:r>
        <w:rPr>
          <w:sz w:val="20"/>
          <w:szCs w:val="20"/>
          <w:lang w:val="en-US"/>
        </w:rPr>
        <w:t> </w:t>
      </w:r>
      <w:r w:rsidRPr="004E1250">
        <w:rPr>
          <w:sz w:val="20"/>
          <w:szCs w:val="20"/>
        </w:rPr>
        <w:t>%</w:t>
      </w:r>
      <w:r>
        <w:rPr>
          <w:sz w:val="20"/>
          <w:szCs w:val="20"/>
          <w:lang w:val="en-US"/>
        </w:rPr>
        <w:t> </w:t>
      </w:r>
      <w:r w:rsidRPr="004E1250">
        <w:rPr>
          <w:sz w:val="20"/>
          <w:szCs w:val="20"/>
        </w:rPr>
        <w:t>2</w:t>
      </w:r>
      <w:r>
        <w:rPr>
          <w:sz w:val="20"/>
          <w:szCs w:val="20"/>
          <w:lang w:val="en-US"/>
        </w:rPr>
        <w:t> </w:t>
      </w:r>
      <w:r w:rsidRPr="004E1250">
        <w:rPr>
          <w:sz w:val="20"/>
          <w:szCs w:val="20"/>
        </w:rPr>
        <w:t>]</w:t>
      </w:r>
      <w:r w:rsidRPr="004E1250">
        <w:rPr>
          <w:sz w:val="20"/>
          <w:szCs w:val="20"/>
        </w:rPr>
        <w:br/>
      </w:r>
      <w:r w:rsidRPr="004E1250">
        <w:rPr>
          <w:sz w:val="20"/>
          <w:szCs w:val="20"/>
        </w:rPr>
        <w:tab/>
        <w:t>}</w:t>
      </w:r>
      <w:r w:rsidRPr="004E1250">
        <w:rPr>
          <w:sz w:val="20"/>
          <w:szCs w:val="20"/>
        </w:rPr>
        <w:tab/>
      </w:r>
      <w:r w:rsidRPr="004E1250">
        <w:rPr>
          <w:sz w:val="20"/>
          <w:szCs w:val="20"/>
        </w:rPr>
        <w:tab/>
      </w:r>
      <w:r w:rsidRPr="004E1250">
        <w:rPr>
          <w:sz w:val="20"/>
          <w:szCs w:val="20"/>
        </w:rPr>
        <w:tab/>
      </w:r>
      <w:r>
        <w:rPr>
          <w:sz w:val="20"/>
          <w:szCs w:val="20"/>
        </w:rPr>
        <w:tab/>
      </w:r>
      <w:r w:rsidRPr="004E1250">
        <w:rPr>
          <w:sz w:val="20"/>
          <w:szCs w:val="20"/>
        </w:rPr>
        <w:tab/>
        <w:t>(D</w:t>
      </w:r>
      <w:r w:rsidRPr="004E1250">
        <w:rPr>
          <w:sz w:val="20"/>
          <w:szCs w:val="20"/>
        </w:rPr>
        <w:noBreakHyphen/>
      </w:r>
      <w:r w:rsidRPr="004E1250">
        <w:rPr>
          <w:sz w:val="20"/>
          <w:szCs w:val="20"/>
        </w:rPr>
        <w:fldChar w:fldCharType="begin" w:fldLock="1"/>
      </w:r>
      <w:r w:rsidRPr="004E1250">
        <w:rPr>
          <w:sz w:val="20"/>
          <w:szCs w:val="20"/>
        </w:rPr>
        <w:instrText xml:space="preserve"> SEQ Equation \* ARABIC </w:instrText>
      </w:r>
      <w:r w:rsidRPr="004E1250">
        <w:rPr>
          <w:sz w:val="20"/>
          <w:szCs w:val="20"/>
        </w:rPr>
        <w:fldChar w:fldCharType="separate"/>
      </w:r>
      <w:r w:rsidRPr="004E1250">
        <w:rPr>
          <w:noProof/>
          <w:sz w:val="20"/>
          <w:szCs w:val="20"/>
        </w:rPr>
        <w:t>4</w:t>
      </w:r>
      <w:r w:rsidRPr="004E1250">
        <w:rPr>
          <w:sz w:val="20"/>
          <w:szCs w:val="20"/>
        </w:rPr>
        <w:fldChar w:fldCharType="end"/>
      </w:r>
      <w:r w:rsidRPr="004E1250">
        <w:rPr>
          <w:sz w:val="20"/>
          <w:szCs w:val="20"/>
        </w:rPr>
        <w:t>)</w:t>
      </w:r>
    </w:p>
    <w:p w14:paraId="2AD631C7" w14:textId="77777777" w:rsidR="005A49BD" w:rsidRPr="00A11359" w:rsidRDefault="005A49BD" w:rsidP="005A49BD">
      <w:pPr>
        <w:pStyle w:val="Equation"/>
        <w:keepNext/>
        <w:keepLines/>
        <w:tabs>
          <w:tab w:val="clear" w:pos="794"/>
          <w:tab w:val="clear" w:pos="1588"/>
          <w:tab w:val="clear" w:pos="4849"/>
          <w:tab w:val="left" w:pos="1170"/>
          <w:tab w:val="left" w:pos="1440"/>
          <w:tab w:val="left" w:pos="1710"/>
          <w:tab w:val="center" w:pos="1980"/>
        </w:tabs>
        <w:ind w:left="794"/>
        <w:jc w:val="both"/>
        <w:rPr>
          <w:sz w:val="20"/>
          <w:szCs w:val="20"/>
        </w:rPr>
      </w:pPr>
      <w:r w:rsidRPr="00A11359">
        <w:rPr>
          <w:sz w:val="20"/>
          <w:szCs w:val="20"/>
        </w:rPr>
        <w:t xml:space="preserve">where p0[ ][ ] is the array of chroma samples in a </w:t>
      </w:r>
      <w:r w:rsidRPr="00A11359">
        <w:rPr>
          <w:rFonts w:eastAsia="ＭＳ 明朝" w:hint="eastAsia"/>
          <w:sz w:val="20"/>
          <w:szCs w:val="20"/>
          <w:lang w:eastAsia="ja-JP"/>
        </w:rPr>
        <w:t xml:space="preserve">cropped output </w:t>
      </w:r>
      <w:r w:rsidRPr="00A11359">
        <w:rPr>
          <w:sz w:val="20"/>
          <w:szCs w:val="20"/>
        </w:rPr>
        <w:t xml:space="preserve">picture before horizontal chroma upsampling, and p1[ ][ ] is the array of chroma samples in a </w:t>
      </w:r>
      <w:r w:rsidRPr="00A11359">
        <w:rPr>
          <w:rFonts w:eastAsia="ＭＳ 明朝" w:hint="eastAsia"/>
          <w:sz w:val="20"/>
          <w:szCs w:val="20"/>
          <w:lang w:eastAsia="ja-JP"/>
        </w:rPr>
        <w:t xml:space="preserve">cropped output </w:t>
      </w:r>
      <w:r w:rsidRPr="00A11359">
        <w:rPr>
          <w:sz w:val="20"/>
          <w:szCs w:val="20"/>
        </w:rPr>
        <w:t>picture after horizontal chroma upsampling.</w:t>
      </w:r>
    </w:p>
    <w:p w14:paraId="76406114" w14:textId="77777777" w:rsidR="005A49BD" w:rsidRPr="00F47F70" w:rsidRDefault="005A49BD" w:rsidP="005A49BD">
      <w:pPr>
        <w:pStyle w:val="ListParagraph"/>
        <w:keepNext/>
        <w:keepLines/>
        <w:numPr>
          <w:ilvl w:val="0"/>
          <w:numId w:val="28"/>
        </w:numPr>
      </w:pPr>
      <w:r w:rsidRPr="004C0358">
        <w:rPr>
          <w:rFonts w:eastAsia="ＭＳ 明朝" w:hint="eastAsia"/>
          <w:lang w:eastAsia="ja-JP"/>
        </w:rPr>
        <w:t>When chroma_format_idc is equal to either 3 or 2 and target_</w:t>
      </w:r>
      <w:r>
        <w:rPr>
          <w:rFonts w:eastAsia="ＭＳ 明朝" w:hint="eastAsia"/>
          <w:lang w:eastAsia="ja-JP"/>
        </w:rPr>
        <w:t>f</w:t>
      </w:r>
      <w:r w:rsidRPr="004C0358">
        <w:rPr>
          <w:rFonts w:eastAsia="ＭＳ 明朝" w:hint="eastAsia"/>
          <w:lang w:eastAsia="ja-JP"/>
        </w:rPr>
        <w:t xml:space="preserve">ormat_idc is equal to 1, </w:t>
      </w:r>
      <w:r>
        <w:t>t</w:t>
      </w:r>
      <w:r w:rsidRPr="00F47F70">
        <w:t xml:space="preserve">he chroma </w:t>
      </w:r>
      <w:r w:rsidRPr="00F47F70">
        <w:rPr>
          <w:rFonts w:eastAsia="ＭＳ 明朝" w:hint="eastAsia"/>
          <w:lang w:eastAsia="ja-JP"/>
        </w:rPr>
        <w:t>down</w:t>
      </w:r>
      <w:r w:rsidRPr="00F47F70">
        <w:t>sampling filtering process in the vertical direction</w:t>
      </w:r>
      <w:r w:rsidRPr="00521E91">
        <w:t xml:space="preserve"> </w:t>
      </w:r>
      <w:r w:rsidRPr="004E1250">
        <w:t xml:space="preserve">is </w:t>
      </w:r>
      <w:r w:rsidRPr="004C0358">
        <w:rPr>
          <w:rFonts w:eastAsia="ＭＳ 明朝" w:hint="eastAsia"/>
          <w:lang w:eastAsia="ja-JP"/>
        </w:rPr>
        <w:t>applied</w:t>
      </w:r>
      <w:r w:rsidRPr="00F47F70">
        <w:t xml:space="preserve"> as follows:</w:t>
      </w:r>
    </w:p>
    <w:p w14:paraId="1ED9288A" w14:textId="77777777" w:rsidR="005A49BD" w:rsidRPr="00A11359" w:rsidRDefault="005A49BD" w:rsidP="005A49BD">
      <w:pPr>
        <w:pStyle w:val="Equation"/>
        <w:keepNext/>
        <w:keepLines/>
        <w:tabs>
          <w:tab w:val="clear" w:pos="794"/>
          <w:tab w:val="clear" w:pos="1588"/>
          <w:tab w:val="left" w:pos="1170"/>
          <w:tab w:val="left" w:pos="1440"/>
          <w:tab w:val="left" w:pos="1710"/>
          <w:tab w:val="left" w:pos="1980"/>
          <w:tab w:val="left" w:pos="2250"/>
        </w:tabs>
        <w:ind w:left="794"/>
        <w:rPr>
          <w:sz w:val="20"/>
          <w:szCs w:val="20"/>
        </w:rPr>
      </w:pPr>
      <w:r>
        <w:rPr>
          <w:rFonts w:eastAsia="ＭＳ 明朝" w:hint="eastAsia"/>
          <w:sz w:val="20"/>
          <w:szCs w:val="20"/>
          <w:lang w:eastAsia="ja-JP"/>
        </w:rPr>
        <w:t>divDv</w:t>
      </w:r>
      <w:r>
        <w:rPr>
          <w:rFonts w:eastAsia="ＭＳ 明朝"/>
          <w:sz w:val="20"/>
          <w:szCs w:val="20"/>
          <w:lang w:val="en-US" w:eastAsia="ja-JP"/>
        </w:rPr>
        <w:t> </w:t>
      </w:r>
      <w:r>
        <w:rPr>
          <w:rFonts w:eastAsia="ＭＳ 明朝" w:hint="eastAsia"/>
          <w:sz w:val="20"/>
          <w:szCs w:val="20"/>
          <w:lang w:eastAsia="ja-JP"/>
        </w:rPr>
        <w:t>= 0</w:t>
      </w:r>
      <w:r>
        <w:rPr>
          <w:rFonts w:eastAsia="ＭＳ 明朝"/>
          <w:sz w:val="20"/>
          <w:szCs w:val="20"/>
          <w:lang w:eastAsia="ja-JP"/>
        </w:rPr>
        <w:br/>
      </w:r>
      <w:r>
        <w:rPr>
          <w:rFonts w:eastAsia="ＭＳ 明朝" w:hint="eastAsia"/>
          <w:sz w:val="20"/>
          <w:szCs w:val="20"/>
          <w:lang w:eastAsia="ja-JP"/>
        </w:rPr>
        <w:t>for( </w:t>
      </w:r>
      <w:r>
        <w:rPr>
          <w:rFonts w:eastAsia="ＭＳ 明朝"/>
          <w:sz w:val="20"/>
          <w:szCs w:val="20"/>
          <w:lang w:val="en-US" w:eastAsia="ja-JP"/>
        </w:rPr>
        <w:t>j</w:t>
      </w:r>
      <w:r>
        <w:rPr>
          <w:rFonts w:eastAsia="ＭＳ 明朝" w:hint="eastAsia"/>
          <w:sz w:val="20"/>
          <w:szCs w:val="20"/>
          <w:lang w:eastAsia="ja-JP"/>
        </w:rPr>
        <w:t> = 0</w:t>
      </w:r>
      <w:r>
        <w:rPr>
          <w:rFonts w:eastAsia="ＭＳ 明朝" w:hint="eastAsia"/>
          <w:sz w:val="20"/>
          <w:szCs w:val="20"/>
          <w:lang w:val="en-US" w:eastAsia="ja-JP"/>
        </w:rPr>
        <w:t>;</w:t>
      </w:r>
      <w:r>
        <w:rPr>
          <w:rFonts w:eastAsia="ＭＳ 明朝"/>
          <w:sz w:val="20"/>
          <w:szCs w:val="20"/>
          <w:lang w:val="en-US" w:eastAsia="ja-JP"/>
        </w:rPr>
        <w:t> </w:t>
      </w:r>
      <w:r>
        <w:rPr>
          <w:rFonts w:eastAsia="ＭＳ 明朝" w:hint="eastAsia"/>
          <w:sz w:val="20"/>
          <w:szCs w:val="20"/>
          <w:lang w:val="en-US" w:eastAsia="ja-JP"/>
        </w:rPr>
        <w:t>j</w:t>
      </w:r>
      <w:r>
        <w:rPr>
          <w:rFonts w:eastAsia="ＭＳ 明朝"/>
          <w:sz w:val="20"/>
          <w:szCs w:val="20"/>
          <w:lang w:val="en-US" w:eastAsia="ja-JP"/>
        </w:rPr>
        <w:t> </w:t>
      </w:r>
      <w:r>
        <w:rPr>
          <w:rFonts w:eastAsia="ＭＳ 明朝" w:hint="eastAsia"/>
          <w:sz w:val="20"/>
          <w:szCs w:val="20"/>
          <w:lang w:val="en-US" w:eastAsia="ja-JP"/>
        </w:rPr>
        <w:t>&lt;</w:t>
      </w:r>
      <w:r>
        <w:rPr>
          <w:rFonts w:eastAsia="ＭＳ 明朝"/>
          <w:sz w:val="20"/>
          <w:szCs w:val="20"/>
          <w:lang w:val="en-US" w:eastAsia="ja-JP"/>
        </w:rPr>
        <w:t> </w:t>
      </w:r>
      <w:r>
        <w:rPr>
          <w:rFonts w:eastAsia="ＭＳ 明朝" w:hint="eastAsia"/>
          <w:sz w:val="20"/>
          <w:szCs w:val="20"/>
          <w:lang w:val="en-US" w:eastAsia="ja-JP"/>
        </w:rPr>
        <w:t>lenDv[</w:t>
      </w:r>
      <w:r>
        <w:rPr>
          <w:rFonts w:eastAsia="ＭＳ 明朝"/>
          <w:sz w:val="20"/>
          <w:szCs w:val="20"/>
          <w:lang w:val="en-US" w:eastAsia="ja-JP"/>
        </w:rPr>
        <w:t> </w:t>
      </w:r>
      <w:r>
        <w:rPr>
          <w:rFonts w:eastAsia="ＭＳ 明朝" w:hint="eastAsia"/>
          <w:sz w:val="20"/>
          <w:szCs w:val="20"/>
          <w:lang w:val="en-US" w:eastAsia="ja-JP"/>
        </w:rPr>
        <w:t>phaseOffsetDown ];</w:t>
      </w:r>
      <w:r>
        <w:rPr>
          <w:rFonts w:eastAsia="ＭＳ 明朝"/>
          <w:sz w:val="20"/>
          <w:szCs w:val="20"/>
          <w:lang w:val="en-US" w:eastAsia="ja-JP"/>
        </w:rPr>
        <w:t> </w:t>
      </w:r>
      <w:r>
        <w:rPr>
          <w:rFonts w:eastAsia="ＭＳ 明朝" w:hint="eastAsia"/>
          <w:sz w:val="20"/>
          <w:szCs w:val="20"/>
          <w:lang w:val="en-US" w:eastAsia="ja-JP"/>
        </w:rPr>
        <w:t>j++ )</w:t>
      </w:r>
      <w:r>
        <w:rPr>
          <w:rFonts w:eastAsia="ＭＳ 明朝"/>
          <w:sz w:val="20"/>
          <w:szCs w:val="20"/>
          <w:lang w:val="en-US" w:eastAsia="ja-JP"/>
        </w:rPr>
        <w:br/>
      </w:r>
      <w:r w:rsidRPr="00C81216">
        <w:rPr>
          <w:sz w:val="20"/>
          <w:szCs w:val="20"/>
        </w:rPr>
        <w:tab/>
      </w:r>
      <w:r>
        <w:rPr>
          <w:rFonts w:eastAsia="ＭＳ 明朝" w:hint="eastAsia"/>
          <w:sz w:val="20"/>
          <w:szCs w:val="20"/>
          <w:lang w:eastAsia="ja-JP"/>
        </w:rPr>
        <w:t>divDv +=</w:t>
      </w:r>
      <w:r>
        <w:rPr>
          <w:rFonts w:eastAsia="ＭＳ 明朝"/>
          <w:sz w:val="20"/>
          <w:szCs w:val="20"/>
          <w:lang w:val="en-US" w:eastAsia="ja-JP"/>
        </w:rPr>
        <w:t> </w:t>
      </w:r>
      <w:r>
        <w:rPr>
          <w:rFonts w:eastAsia="ＭＳ 明朝" w:hint="eastAsia"/>
          <w:sz w:val="20"/>
          <w:szCs w:val="20"/>
          <w:lang w:eastAsia="ja-JP"/>
        </w:rPr>
        <w:t>fDv[</w:t>
      </w:r>
      <w:r>
        <w:rPr>
          <w:rFonts w:eastAsia="ＭＳ 明朝"/>
          <w:sz w:val="20"/>
          <w:szCs w:val="20"/>
          <w:lang w:val="en-US" w:eastAsia="ja-JP"/>
        </w:rPr>
        <w:t> </w:t>
      </w:r>
      <w:r>
        <w:rPr>
          <w:rFonts w:eastAsia="ＭＳ 明朝" w:hint="eastAsia"/>
          <w:sz w:val="20"/>
          <w:szCs w:val="20"/>
          <w:lang w:val="en-US" w:eastAsia="ja-JP"/>
        </w:rPr>
        <w:t>phaseOffsetDown </w:t>
      </w:r>
      <w:r>
        <w:rPr>
          <w:rFonts w:eastAsia="ＭＳ 明朝" w:hint="eastAsia"/>
          <w:sz w:val="20"/>
          <w:szCs w:val="20"/>
          <w:lang w:eastAsia="ja-JP"/>
        </w:rPr>
        <w:t>][ j ]</w:t>
      </w:r>
      <w:r w:rsidRPr="00F47F70">
        <w:rPr>
          <w:sz w:val="20"/>
          <w:szCs w:val="20"/>
        </w:rPr>
        <w:br/>
      </w:r>
      <w:r>
        <w:rPr>
          <w:sz w:val="20"/>
          <w:szCs w:val="20"/>
        </w:rPr>
        <w:t>w</w:t>
      </w:r>
      <w:r w:rsidRPr="00F47F70">
        <w:rPr>
          <w:sz w:val="20"/>
          <w:szCs w:val="20"/>
        </w:rPr>
        <w:t>0 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pic_width_in_luma_samples</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SubWidthC</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sz w:val="20"/>
          <w:szCs w:val="20"/>
          <w:lang w:eastAsia="ja-JP"/>
        </w:rPr>
        <w:t>–</w:t>
      </w:r>
      <w:r w:rsidRPr="00F47F70">
        <w:rPr>
          <w:sz w:val="20"/>
          <w:szCs w:val="20"/>
        </w:rPr>
        <w:t> </w:t>
      </w:r>
      <w:r>
        <w:rPr>
          <w:sz w:val="20"/>
          <w:szCs w:val="20"/>
        </w:rPr>
        <w:t>( </w:t>
      </w:r>
      <w:r w:rsidRPr="00F47F70">
        <w:rPr>
          <w:rFonts w:eastAsia="ＭＳ 明朝" w:hint="eastAsia"/>
          <w:sz w:val="20"/>
          <w:szCs w:val="20"/>
          <w:lang w:eastAsia="ja-JP"/>
        </w:rPr>
        <w:t>conf_win_right_offset</w:t>
      </w:r>
      <w:r w:rsidRPr="00F47F70">
        <w:rPr>
          <w:sz w:val="20"/>
          <w:szCs w:val="20"/>
        </w:rPr>
        <w:t> </w:t>
      </w:r>
      <w:r>
        <w:rPr>
          <w:rFonts w:eastAsia="ＭＳ 明朝"/>
          <w:sz w:val="20"/>
          <w:szCs w:val="20"/>
          <w:lang w:eastAsia="ja-JP"/>
        </w:rPr>
        <w:t>+</w:t>
      </w:r>
      <w:r w:rsidRPr="00F47F70">
        <w:rPr>
          <w:sz w:val="20"/>
          <w:szCs w:val="20"/>
        </w:rPr>
        <w:t> </w:t>
      </w:r>
      <w:r w:rsidRPr="00F47F70">
        <w:rPr>
          <w:rFonts w:eastAsia="ＭＳ 明朝" w:hint="eastAsia"/>
          <w:sz w:val="20"/>
          <w:szCs w:val="20"/>
          <w:lang w:eastAsia="ja-JP"/>
        </w:rPr>
        <w:t>conf_win_left_offset</w:t>
      </w:r>
      <w:r>
        <w:rPr>
          <w:rFonts w:eastAsia="ＭＳ 明朝"/>
          <w:sz w:val="20"/>
          <w:szCs w:val="20"/>
          <w:lang w:eastAsia="ja-JP"/>
        </w:rPr>
        <w:t> )</w:t>
      </w:r>
      <w:r>
        <w:rPr>
          <w:sz w:val="20"/>
          <w:szCs w:val="20"/>
        </w:rPr>
        <w:br/>
        <w:t>h</w:t>
      </w:r>
      <w:r w:rsidRPr="00F47F70">
        <w:rPr>
          <w:sz w:val="20"/>
          <w:szCs w:val="20"/>
        </w:rPr>
        <w:t>0 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pic_height_in_luma_</w:t>
      </w:r>
      <w:r w:rsidRPr="002C011C">
        <w:rPr>
          <w:rFonts w:eastAsia="ＭＳ 明朝" w:hint="eastAsia"/>
          <w:sz w:val="20"/>
          <w:szCs w:val="20"/>
          <w:lang w:eastAsia="ja-JP"/>
        </w:rPr>
        <w:t>samples</w:t>
      </w:r>
      <w:r w:rsidRPr="00F47F70">
        <w:rPr>
          <w:sz w:val="20"/>
          <w:szCs w:val="20"/>
        </w:rPr>
        <w:t> </w:t>
      </w:r>
      <w:r w:rsidRPr="00F47F70">
        <w:rPr>
          <w:rFonts w:eastAsia="ＭＳ 明朝"/>
          <w:sz w:val="20"/>
          <w:szCs w:val="20"/>
          <w:lang w:eastAsia="ja-JP"/>
        </w:rPr>
        <w:t>–</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conf_win_top_offset</w:t>
      </w:r>
      <w:r w:rsidRPr="00F47F70">
        <w:rPr>
          <w:sz w:val="20"/>
          <w:szCs w:val="20"/>
        </w:rPr>
        <w:t> </w:t>
      </w:r>
      <w:r w:rsidRPr="00F47F70">
        <w:rPr>
          <w:rFonts w:eastAsia="ＭＳ 明朝" w:hint="eastAsia"/>
          <w:sz w:val="20"/>
          <w:szCs w:val="20"/>
          <w:lang w:eastAsia="ja-JP"/>
        </w:rPr>
        <w:t>+</w:t>
      </w:r>
      <w:r w:rsidRPr="00F47F70">
        <w:rPr>
          <w:sz w:val="20"/>
          <w:szCs w:val="20"/>
        </w:rPr>
        <w:t> </w:t>
      </w:r>
      <w:r w:rsidRPr="00F47F70">
        <w:rPr>
          <w:rFonts w:eastAsia="ＭＳ 明朝" w:hint="eastAsia"/>
          <w:sz w:val="20"/>
          <w:szCs w:val="20"/>
          <w:lang w:eastAsia="ja-JP"/>
        </w:rPr>
        <w:t>conf_win_bottom_offset</w:t>
      </w:r>
      <w:r w:rsidRPr="00F47F70">
        <w:rPr>
          <w:sz w:val="20"/>
          <w:szCs w:val="20"/>
        </w:rPr>
        <w:t> </w:t>
      </w:r>
      <w:r w:rsidRPr="00F47F70">
        <w:rPr>
          <w:rFonts w:eastAsia="ＭＳ 明朝" w:hint="eastAsia"/>
          <w:sz w:val="20"/>
          <w:szCs w:val="20"/>
          <w:lang w:eastAsia="ja-JP"/>
        </w:rPr>
        <w:t>)</w:t>
      </w:r>
      <w:r>
        <w:rPr>
          <w:rFonts w:eastAsia="ＭＳ 明朝"/>
          <w:sz w:val="20"/>
          <w:szCs w:val="20"/>
          <w:lang w:eastAsia="ja-JP"/>
        </w:rPr>
        <w:br/>
      </w:r>
      <w:r w:rsidRPr="00F47F70">
        <w:rPr>
          <w:sz w:val="20"/>
          <w:szCs w:val="20"/>
        </w:rPr>
        <w:t>for(</w:t>
      </w:r>
      <w:r>
        <w:rPr>
          <w:sz w:val="20"/>
          <w:szCs w:val="20"/>
        </w:rPr>
        <w:t> </w:t>
      </w:r>
      <w:r w:rsidRPr="00F47F70">
        <w:rPr>
          <w:sz w:val="20"/>
          <w:szCs w:val="20"/>
        </w:rPr>
        <w:t>u</w:t>
      </w:r>
      <w:r>
        <w:rPr>
          <w:sz w:val="20"/>
          <w:szCs w:val="20"/>
        </w:rPr>
        <w:t> </w:t>
      </w:r>
      <w:r w:rsidRPr="00F47F70">
        <w:rPr>
          <w:sz w:val="20"/>
          <w:szCs w:val="20"/>
        </w:rPr>
        <w:t>=</w:t>
      </w:r>
      <w:r>
        <w:rPr>
          <w:sz w:val="20"/>
          <w:szCs w:val="20"/>
        </w:rPr>
        <w:t> </w:t>
      </w:r>
      <w:r w:rsidRPr="00F47F70">
        <w:rPr>
          <w:sz w:val="20"/>
          <w:szCs w:val="20"/>
        </w:rPr>
        <w:t>0;</w:t>
      </w:r>
      <w:r>
        <w:rPr>
          <w:sz w:val="20"/>
          <w:szCs w:val="20"/>
        </w:rPr>
        <w:t> </w:t>
      </w:r>
      <w:r w:rsidRPr="00F47F70">
        <w:rPr>
          <w:sz w:val="20"/>
          <w:szCs w:val="20"/>
        </w:rPr>
        <w:t>u</w:t>
      </w:r>
      <w:r>
        <w:rPr>
          <w:sz w:val="20"/>
          <w:szCs w:val="20"/>
        </w:rPr>
        <w:t> </w:t>
      </w:r>
      <w:r w:rsidRPr="00F47F70">
        <w:rPr>
          <w:sz w:val="20"/>
          <w:szCs w:val="20"/>
        </w:rPr>
        <w:t>&lt;</w:t>
      </w:r>
      <w:r>
        <w:rPr>
          <w:sz w:val="20"/>
          <w:szCs w:val="20"/>
        </w:rPr>
        <w:t> w</w:t>
      </w:r>
      <w:r w:rsidRPr="00F47F70">
        <w:rPr>
          <w:sz w:val="20"/>
          <w:szCs w:val="20"/>
        </w:rPr>
        <w:t>0;</w:t>
      </w:r>
      <w:r>
        <w:rPr>
          <w:sz w:val="20"/>
          <w:szCs w:val="20"/>
        </w:rPr>
        <w:t> </w:t>
      </w:r>
      <w:r w:rsidRPr="00F47F70">
        <w:rPr>
          <w:sz w:val="20"/>
          <w:szCs w:val="20"/>
        </w:rPr>
        <w:t>u++</w:t>
      </w:r>
      <w:r>
        <w:rPr>
          <w:sz w:val="20"/>
          <w:szCs w:val="20"/>
        </w:rPr>
        <w:t> </w:t>
      </w:r>
      <w:r w:rsidRPr="00F47F70">
        <w:rPr>
          <w:sz w:val="20"/>
          <w:szCs w:val="20"/>
        </w:rPr>
        <w:t>)</w:t>
      </w:r>
      <w:r w:rsidRPr="00F47F70">
        <w:rPr>
          <w:sz w:val="20"/>
          <w:szCs w:val="20"/>
        </w:rPr>
        <w:br/>
      </w:r>
      <w:r w:rsidRPr="00F47F70">
        <w:rPr>
          <w:sz w:val="20"/>
          <w:szCs w:val="20"/>
        </w:rPr>
        <w:tab/>
        <w:t>for(</w:t>
      </w:r>
      <w:r>
        <w:rPr>
          <w:sz w:val="20"/>
          <w:szCs w:val="20"/>
        </w:rPr>
        <w:t> </w:t>
      </w:r>
      <w:r w:rsidRPr="00F47F70">
        <w:rPr>
          <w:sz w:val="20"/>
          <w:szCs w:val="20"/>
        </w:rPr>
        <w:t>v</w:t>
      </w:r>
      <w:r>
        <w:rPr>
          <w:sz w:val="20"/>
          <w:szCs w:val="20"/>
        </w:rPr>
        <w:t> </w:t>
      </w:r>
      <w:r w:rsidRPr="00F47F70">
        <w:rPr>
          <w:sz w:val="20"/>
          <w:szCs w:val="20"/>
        </w:rPr>
        <w:t>=</w:t>
      </w:r>
      <w:r>
        <w:rPr>
          <w:sz w:val="20"/>
          <w:szCs w:val="20"/>
        </w:rPr>
        <w:t> </w:t>
      </w:r>
      <w:r w:rsidRPr="00F47F70">
        <w:rPr>
          <w:sz w:val="20"/>
          <w:szCs w:val="20"/>
        </w:rPr>
        <w:t>0;</w:t>
      </w:r>
      <w:r>
        <w:rPr>
          <w:sz w:val="20"/>
          <w:szCs w:val="20"/>
        </w:rPr>
        <w:t> </w:t>
      </w:r>
      <w:r w:rsidRPr="00F47F70">
        <w:rPr>
          <w:sz w:val="20"/>
          <w:szCs w:val="20"/>
        </w:rPr>
        <w:t>v</w:t>
      </w:r>
      <w:r>
        <w:rPr>
          <w:sz w:val="20"/>
          <w:szCs w:val="20"/>
        </w:rPr>
        <w:t> </w:t>
      </w:r>
      <w:r w:rsidRPr="00F47F70">
        <w:rPr>
          <w:sz w:val="20"/>
          <w:szCs w:val="20"/>
        </w:rPr>
        <w:t>&lt;</w:t>
      </w:r>
      <w:r>
        <w:rPr>
          <w:sz w:val="20"/>
          <w:szCs w:val="20"/>
        </w:rPr>
        <w:t> </w:t>
      </w:r>
      <w:r w:rsidRPr="005A49BD">
        <w:rPr>
          <w:rFonts w:eastAsia="ＭＳ 明朝" w:hint="eastAsia"/>
          <w:sz w:val="20"/>
          <w:szCs w:val="20"/>
          <w:lang w:val="en-US" w:eastAsia="ja-JP"/>
        </w:rPr>
        <w:t>(</w:t>
      </w:r>
      <w:r w:rsidRPr="005A49BD">
        <w:rPr>
          <w:rFonts w:eastAsia="ＭＳ 明朝"/>
          <w:sz w:val="20"/>
          <w:szCs w:val="20"/>
          <w:lang w:val="en-US" w:eastAsia="ja-JP"/>
        </w:rPr>
        <w:t> </w:t>
      </w:r>
      <w:r>
        <w:rPr>
          <w:rFonts w:eastAsia="ＭＳ 明朝" w:hint="eastAsia"/>
          <w:sz w:val="20"/>
          <w:szCs w:val="20"/>
          <w:lang w:eastAsia="ja-JP"/>
        </w:rPr>
        <w:t>h</w:t>
      </w:r>
      <w:r w:rsidRPr="00F47F70">
        <w:rPr>
          <w:rFonts w:eastAsia="ＭＳ 明朝" w:hint="eastAsia"/>
          <w:sz w:val="20"/>
          <w:szCs w:val="20"/>
          <w:lang w:eastAsia="ja-JP"/>
        </w:rPr>
        <w:t>0</w:t>
      </w:r>
      <w:r>
        <w:rPr>
          <w:rFonts w:eastAsia="ＭＳ 明朝" w:hint="cs"/>
          <w:sz w:val="20"/>
          <w:szCs w:val="20"/>
          <w:lang w:val="en-US" w:eastAsia="ja-JP"/>
        </w:rPr>
        <w:t> </w:t>
      </w:r>
      <w:r w:rsidRPr="00F47F70">
        <w:rPr>
          <w:rFonts w:eastAsia="ＭＳ 明朝" w:hint="eastAsia"/>
          <w:sz w:val="20"/>
          <w:szCs w:val="20"/>
          <w:lang w:eastAsia="ja-JP"/>
        </w:rPr>
        <w:t>&gt;&gt;</w:t>
      </w:r>
      <w:r w:rsidRPr="00F47F70">
        <w:rPr>
          <w:sz w:val="20"/>
          <w:szCs w:val="20"/>
        </w:rPr>
        <w:t> </w:t>
      </w:r>
      <w:r w:rsidRPr="00F47F70">
        <w:rPr>
          <w:rFonts w:eastAsia="ＭＳ 明朝" w:hint="eastAsia"/>
          <w:sz w:val="20"/>
          <w:szCs w:val="20"/>
          <w:lang w:eastAsia="ja-JP"/>
        </w:rPr>
        <w:t>1</w:t>
      </w:r>
      <w:r>
        <w:rPr>
          <w:rFonts w:eastAsia="ＭＳ 明朝"/>
          <w:sz w:val="20"/>
          <w:szCs w:val="20"/>
          <w:lang w:eastAsia="ja-JP"/>
        </w:rPr>
        <w:t> </w:t>
      </w:r>
      <w:r w:rsidRPr="005A49BD">
        <w:rPr>
          <w:rFonts w:eastAsia="ＭＳ 明朝" w:hint="eastAsia"/>
          <w:sz w:val="20"/>
          <w:szCs w:val="20"/>
          <w:lang w:val="en-US" w:eastAsia="ja-JP"/>
        </w:rPr>
        <w:t>)</w:t>
      </w:r>
      <w:r w:rsidRPr="00F47F70">
        <w:rPr>
          <w:sz w:val="20"/>
          <w:szCs w:val="20"/>
        </w:rPr>
        <w:t>;</w:t>
      </w:r>
      <w:r>
        <w:rPr>
          <w:sz w:val="20"/>
          <w:szCs w:val="20"/>
        </w:rPr>
        <w:t> </w:t>
      </w:r>
      <w:r w:rsidRPr="00F47F70">
        <w:rPr>
          <w:sz w:val="20"/>
          <w:szCs w:val="20"/>
        </w:rPr>
        <w:t>v++</w:t>
      </w:r>
      <w:r>
        <w:rPr>
          <w:sz w:val="20"/>
          <w:szCs w:val="20"/>
        </w:rPr>
        <w:t> </w:t>
      </w:r>
      <w:r w:rsidRPr="00F47F70">
        <w:rPr>
          <w:sz w:val="20"/>
          <w:szCs w:val="20"/>
        </w:rPr>
        <w:t>) {</w:t>
      </w:r>
      <w:r w:rsidRPr="00F47F70">
        <w:rPr>
          <w:sz w:val="20"/>
          <w:szCs w:val="20"/>
        </w:rPr>
        <w:br/>
      </w:r>
      <w:r w:rsidRPr="00F47F70">
        <w:rPr>
          <w:sz w:val="20"/>
          <w:szCs w:val="20"/>
        </w:rPr>
        <w:tab/>
      </w:r>
      <w:r w:rsidRPr="00F47F70">
        <w:rPr>
          <w:sz w:val="20"/>
          <w:szCs w:val="20"/>
        </w:rPr>
        <w:tab/>
        <w:t>sum</w:t>
      </w:r>
      <w:r>
        <w:rPr>
          <w:sz w:val="20"/>
          <w:szCs w:val="20"/>
        </w:rPr>
        <w:t> </w:t>
      </w:r>
      <w:r w:rsidRPr="00F47F70">
        <w:rPr>
          <w:sz w:val="20"/>
          <w:szCs w:val="20"/>
        </w:rPr>
        <w:t>=</w:t>
      </w:r>
      <w:r>
        <w:rPr>
          <w:sz w:val="20"/>
          <w:szCs w:val="20"/>
        </w:rPr>
        <w:t> </w:t>
      </w:r>
      <w:r w:rsidRPr="00F47F70">
        <w:rPr>
          <w:sz w:val="20"/>
          <w:szCs w:val="20"/>
        </w:rPr>
        <w:t>0</w:t>
      </w:r>
      <w:r w:rsidRPr="00F47F70">
        <w:rPr>
          <w:rFonts w:eastAsia="ＭＳ 明朝" w:hint="eastAsia"/>
          <w:sz w:val="20"/>
          <w:szCs w:val="20"/>
          <w:lang w:eastAsia="ja-JP"/>
        </w:rPr>
        <w:br/>
      </w:r>
      <w:r w:rsidRPr="004E1250">
        <w:rPr>
          <w:sz w:val="20"/>
          <w:szCs w:val="20"/>
        </w:rPr>
        <w:tab/>
      </w:r>
      <w:r w:rsidRPr="004E1250">
        <w:rPr>
          <w:sz w:val="20"/>
          <w:szCs w:val="20"/>
        </w:rPr>
        <w:tab/>
        <w:t>for(</w:t>
      </w:r>
      <w:r>
        <w:rPr>
          <w:sz w:val="20"/>
          <w:szCs w:val="20"/>
          <w:lang w:val="en-US"/>
        </w:rPr>
        <w:t> </w:t>
      </w:r>
      <w:r w:rsidRPr="004E1250">
        <w:rPr>
          <w:sz w:val="20"/>
          <w:szCs w:val="20"/>
        </w:rPr>
        <w:t>j</w:t>
      </w:r>
      <w:r>
        <w:rPr>
          <w:sz w:val="20"/>
          <w:szCs w:val="20"/>
          <w:lang w:val="en-US"/>
        </w:rPr>
        <w:t> </w:t>
      </w:r>
      <w:r w:rsidRPr="004E1250">
        <w:rPr>
          <w:sz w:val="20"/>
          <w:szCs w:val="20"/>
        </w:rPr>
        <w:t>=</w:t>
      </w:r>
      <w:r>
        <w:rPr>
          <w:sz w:val="20"/>
          <w:szCs w:val="20"/>
          <w:lang w:val="en-US"/>
        </w:rPr>
        <w:t> </w:t>
      </w:r>
      <w:r w:rsidRPr="00C81216">
        <w:rPr>
          <w:sz w:val="20"/>
          <w:szCs w:val="20"/>
        </w:rPr>
        <w:t>−</w:t>
      </w:r>
      <w:r>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ＭＳ 明朝" w:hint="eastAsia"/>
          <w:sz w:val="20"/>
          <w:szCs w:val="20"/>
          <w:lang w:eastAsia="ja-JP"/>
        </w:rPr>
        <w:t>D</w:t>
      </w:r>
      <w:r w:rsidRPr="00A11359">
        <w:rPr>
          <w:sz w:val="20"/>
          <w:szCs w:val="20"/>
        </w:rPr>
        <w:t>v[</w:t>
      </w:r>
      <w:r w:rsidRPr="00A11359">
        <w:rPr>
          <w:rFonts w:eastAsia="ＭＳ 明朝"/>
          <w:sz w:val="20"/>
          <w:szCs w:val="20"/>
          <w:lang w:val="en-US" w:eastAsia="ja-JP"/>
        </w:rPr>
        <w:t> </w:t>
      </w:r>
      <w:r w:rsidRPr="00A11359">
        <w:rPr>
          <w:rFonts w:eastAsia="ＭＳ 明朝" w:hint="eastAsia"/>
          <w:sz w:val="20"/>
          <w:szCs w:val="20"/>
          <w:lang w:val="en-US" w:eastAsia="ja-JP"/>
        </w:rPr>
        <w:t>phaseOffsetDown </w:t>
      </w:r>
      <w:r w:rsidRPr="00A11359">
        <w:rPr>
          <w:sz w:val="20"/>
          <w:szCs w:val="20"/>
        </w:rPr>
        <w:t>]</w:t>
      </w:r>
      <w:r w:rsidRPr="00A11359">
        <w:rPr>
          <w:sz w:val="20"/>
          <w:szCs w:val="20"/>
          <w:lang w:val="en-US"/>
        </w:rPr>
        <w:t> </w:t>
      </w:r>
      <w:r w:rsidRPr="00A11359">
        <w:rPr>
          <w:sz w:val="20"/>
          <w:szCs w:val="20"/>
        </w:rPr>
        <w:t>−</w:t>
      </w:r>
      <w:r w:rsidRPr="00A11359">
        <w:rPr>
          <w:rFonts w:eastAsia="ＭＳ 明朝"/>
          <w:sz w:val="20"/>
          <w:szCs w:val="20"/>
          <w:lang w:val="en-US" w:eastAsia="ja-JP"/>
        </w:rPr>
        <w:t> </w:t>
      </w:r>
      <w:r w:rsidRPr="00A11359">
        <w:rPr>
          <w:sz w:val="20"/>
          <w:szCs w:val="20"/>
        </w:rPr>
        <w:t>1</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j</w:t>
      </w:r>
      <w:r w:rsidRPr="00A11359">
        <w:rPr>
          <w:sz w:val="20"/>
          <w:szCs w:val="20"/>
          <w:lang w:val="en-US"/>
        </w:rPr>
        <w:t>  </w:t>
      </w:r>
      <w:r w:rsidRPr="00A11359">
        <w:rPr>
          <w:sz w:val="20"/>
          <w:szCs w:val="20"/>
        </w:rPr>
        <w:t>&lt;=</w:t>
      </w:r>
      <w:r w:rsidRPr="00A11359">
        <w:rPr>
          <w:sz w:val="20"/>
          <w:szCs w:val="20"/>
          <w:lang w:val="en-US"/>
        </w:rPr>
        <w:t>  </w:t>
      </w:r>
      <w:r w:rsidRPr="00A11359">
        <w:rPr>
          <w:sz w:val="20"/>
          <w:szCs w:val="20"/>
        </w:rPr>
        <w:t>len</w:t>
      </w:r>
      <w:r w:rsidRPr="00A11359">
        <w:rPr>
          <w:rFonts w:eastAsia="ＭＳ 明朝" w:hint="eastAsia"/>
          <w:sz w:val="20"/>
          <w:szCs w:val="20"/>
          <w:lang w:eastAsia="ja-JP"/>
        </w:rPr>
        <w:t>D</w:t>
      </w:r>
      <w:r w:rsidRPr="00A11359">
        <w:rPr>
          <w:sz w:val="20"/>
          <w:szCs w:val="20"/>
        </w:rPr>
        <w:t>v[</w:t>
      </w:r>
      <w:r w:rsidRPr="00A11359">
        <w:rPr>
          <w:rFonts w:eastAsia="ＭＳ 明朝"/>
          <w:sz w:val="20"/>
          <w:szCs w:val="20"/>
          <w:lang w:val="en-US" w:eastAsia="ja-JP"/>
        </w:rPr>
        <w:t> </w:t>
      </w:r>
      <w:r w:rsidRPr="00A11359">
        <w:rPr>
          <w:rFonts w:eastAsia="ＭＳ 明朝" w:hint="eastAsia"/>
          <w:sz w:val="20"/>
          <w:szCs w:val="20"/>
          <w:lang w:val="en-US" w:eastAsia="ja-JP"/>
        </w:rPr>
        <w:t>phaseOffsetDown </w:t>
      </w:r>
      <w:r w:rsidRPr="00A11359">
        <w:rPr>
          <w:sz w:val="20"/>
          <w:szCs w:val="20"/>
        </w:rPr>
        <w:t>]</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j++</w:t>
      </w:r>
      <w:r w:rsidRPr="00A11359">
        <w:rPr>
          <w:sz w:val="20"/>
          <w:szCs w:val="20"/>
          <w:lang w:val="en-US"/>
        </w:rPr>
        <w:t> </w:t>
      </w:r>
      <w:r w:rsidRPr="00A11359">
        <w:rPr>
          <w:sz w:val="20"/>
          <w:szCs w:val="20"/>
        </w:rPr>
        <w:t>)</w:t>
      </w:r>
      <w:r w:rsidRPr="00A11359">
        <w:rPr>
          <w:sz w:val="20"/>
          <w:szCs w:val="20"/>
        </w:rPr>
        <w:br/>
      </w:r>
      <w:r w:rsidRPr="00A11359">
        <w:rPr>
          <w:sz w:val="20"/>
          <w:szCs w:val="20"/>
        </w:rPr>
        <w:tab/>
      </w:r>
      <w:r w:rsidRPr="00A11359">
        <w:rPr>
          <w:sz w:val="20"/>
          <w:szCs w:val="20"/>
        </w:rPr>
        <w:tab/>
      </w:r>
      <w:r w:rsidRPr="00A11359">
        <w:rPr>
          <w:sz w:val="20"/>
          <w:szCs w:val="20"/>
        </w:rPr>
        <w:tab/>
        <w:t>sum</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p0[</w:t>
      </w:r>
      <w:r w:rsidRPr="00A11359">
        <w:rPr>
          <w:sz w:val="20"/>
          <w:szCs w:val="20"/>
          <w:lang w:val="en-US"/>
        </w:rPr>
        <w:t> </w:t>
      </w:r>
      <w:r w:rsidRPr="00A11359">
        <w:rPr>
          <w:sz w:val="20"/>
          <w:szCs w:val="20"/>
        </w:rPr>
        <w:t>u</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Clip3(</w:t>
      </w:r>
      <w:r w:rsidRPr="00A11359">
        <w:rPr>
          <w:sz w:val="20"/>
          <w:szCs w:val="20"/>
          <w:lang w:val="en-US"/>
        </w:rPr>
        <w:t> </w:t>
      </w:r>
      <w:r w:rsidRPr="00A11359">
        <w:rPr>
          <w:sz w:val="20"/>
          <w:szCs w:val="20"/>
        </w:rPr>
        <w:t>0,</w:t>
      </w:r>
      <w:r w:rsidRPr="00A11359">
        <w:rPr>
          <w:sz w:val="20"/>
          <w:szCs w:val="20"/>
          <w:lang w:val="en-US"/>
        </w:rPr>
        <w:t> </w:t>
      </w:r>
      <w:r w:rsidRPr="00A11359">
        <w:rPr>
          <w:rFonts w:eastAsia="ＭＳ 明朝" w:hint="eastAsia"/>
          <w:sz w:val="20"/>
          <w:szCs w:val="20"/>
          <w:lang w:eastAsia="ja-JP"/>
        </w:rPr>
        <w:t>h</w:t>
      </w:r>
      <w:r w:rsidRPr="00A11359">
        <w:rPr>
          <w:sz w:val="20"/>
          <w:szCs w:val="20"/>
        </w:rPr>
        <w:t>0</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rFonts w:eastAsia="ＭＳ 明朝"/>
          <w:sz w:val="20"/>
          <w:szCs w:val="20"/>
          <w:lang w:val="en-US" w:eastAsia="ja-JP"/>
        </w:rPr>
        <w:t> </w:t>
      </w:r>
      <w:r w:rsidRPr="00A11359">
        <w:rPr>
          <w:sz w:val="20"/>
          <w:szCs w:val="20"/>
        </w:rPr>
        <w:t>v</w:t>
      </w:r>
      <w:r w:rsidRPr="00A11359">
        <w:rPr>
          <w:sz w:val="20"/>
          <w:szCs w:val="20"/>
          <w:lang w:val="en-US"/>
        </w:rPr>
        <w:t>  </w:t>
      </w:r>
      <w:r w:rsidRPr="00A11359">
        <w:rPr>
          <w:rFonts w:eastAsia="ＭＳ 明朝" w:hint="eastAsia"/>
          <w:sz w:val="20"/>
          <w:szCs w:val="20"/>
          <w:lang w:eastAsia="ja-JP"/>
        </w:rPr>
        <w:t>&lt;&lt;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j</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rFonts w:eastAsia="ＭＳ 明朝" w:hint="eastAsia"/>
          <w:sz w:val="20"/>
          <w:szCs w:val="20"/>
          <w:lang w:eastAsia="ja-JP"/>
        </w:rPr>
        <w:br/>
      </w:r>
      <w:r w:rsidRPr="00A11359">
        <w:rPr>
          <w:sz w:val="20"/>
          <w:szCs w:val="20"/>
        </w:rPr>
        <w:tab/>
      </w:r>
      <w:r w:rsidRPr="00A11359">
        <w:rPr>
          <w:sz w:val="20"/>
          <w:szCs w:val="20"/>
        </w:rPr>
        <w:tab/>
      </w:r>
      <w:r w:rsidRPr="00A11359">
        <w:rPr>
          <w:sz w:val="20"/>
          <w:szCs w:val="20"/>
        </w:rPr>
        <w:tab/>
      </w:r>
      <w:r w:rsidRPr="00A11359">
        <w:rPr>
          <w:sz w:val="20"/>
          <w:szCs w:val="20"/>
        </w:rPr>
        <w:tab/>
      </w:r>
      <w:r w:rsidRPr="00A11359">
        <w:rPr>
          <w:sz w:val="20"/>
          <w:szCs w:val="20"/>
        </w:rPr>
        <w:tab/>
      </w:r>
      <w:r w:rsidRPr="00A11359">
        <w:rPr>
          <w:rFonts w:eastAsia="ＭＳ 明朝" w:hint="eastAsia"/>
          <w:sz w:val="20"/>
          <w:szCs w:val="20"/>
          <w:lang w:eastAsia="ja-JP"/>
        </w:rPr>
        <w:t>*</w:t>
      </w:r>
      <w:r w:rsidRPr="00A11359">
        <w:rPr>
          <w:rFonts w:eastAsia="ＭＳ 明朝"/>
          <w:sz w:val="20"/>
          <w:szCs w:val="20"/>
          <w:lang w:eastAsia="ja-JP"/>
        </w:rPr>
        <w:t> </w:t>
      </w:r>
      <w:r w:rsidRPr="00A11359">
        <w:rPr>
          <w:rFonts w:eastAsia="ＭＳ 明朝" w:hint="eastAsia"/>
          <w:sz w:val="20"/>
          <w:szCs w:val="20"/>
          <w:lang w:eastAsia="ja-JP"/>
        </w:rPr>
        <w:t>fD</w:t>
      </w:r>
      <w:r w:rsidRPr="00A11359">
        <w:rPr>
          <w:sz w:val="20"/>
          <w:szCs w:val="20"/>
        </w:rPr>
        <w:t>v[</w:t>
      </w:r>
      <w:r w:rsidRPr="00A11359">
        <w:rPr>
          <w:sz w:val="20"/>
          <w:szCs w:val="20"/>
          <w:lang w:val="en-US"/>
        </w:rPr>
        <w:t> </w:t>
      </w:r>
      <w:r w:rsidRPr="00A11359">
        <w:rPr>
          <w:rFonts w:eastAsia="ＭＳ 明朝" w:hint="eastAsia"/>
          <w:sz w:val="20"/>
          <w:szCs w:val="20"/>
          <w:lang w:val="en-US" w:eastAsia="ja-JP"/>
        </w:rPr>
        <w:t>phaseOffsetDown </w:t>
      </w:r>
      <w:r w:rsidRPr="00A11359">
        <w:rPr>
          <w:sz w:val="20"/>
          <w:szCs w:val="20"/>
        </w:rPr>
        <w:t>][</w:t>
      </w:r>
      <w:r w:rsidRPr="00A11359">
        <w:rPr>
          <w:sz w:val="20"/>
          <w:szCs w:val="20"/>
          <w:lang w:val="en-US"/>
        </w:rPr>
        <w:t> </w:t>
      </w:r>
      <w:r w:rsidRPr="00A11359">
        <w:rPr>
          <w:sz w:val="20"/>
          <w:szCs w:val="20"/>
        </w:rPr>
        <w:t>j</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ＭＳ 明朝" w:hint="eastAsia"/>
          <w:sz w:val="20"/>
          <w:szCs w:val="20"/>
          <w:lang w:eastAsia="ja-JP"/>
        </w:rPr>
        <w:t>D</w:t>
      </w:r>
      <w:r w:rsidRPr="00A11359">
        <w:rPr>
          <w:sz w:val="20"/>
          <w:szCs w:val="20"/>
        </w:rPr>
        <w:t>v[</w:t>
      </w:r>
      <w:r w:rsidRPr="00A11359">
        <w:rPr>
          <w:rFonts w:eastAsia="ＭＳ 明朝"/>
          <w:sz w:val="20"/>
          <w:szCs w:val="20"/>
          <w:lang w:val="en-US" w:eastAsia="ja-JP"/>
        </w:rPr>
        <w:t> </w:t>
      </w:r>
      <w:r w:rsidRPr="00A11359">
        <w:rPr>
          <w:rFonts w:eastAsia="ＭＳ 明朝" w:hint="eastAsia"/>
          <w:sz w:val="20"/>
          <w:szCs w:val="20"/>
          <w:lang w:val="en-US" w:eastAsia="ja-JP"/>
        </w:rPr>
        <w:t>phaseOffsetDown </w:t>
      </w:r>
      <w:r w:rsidRPr="00A11359">
        <w:rPr>
          <w:sz w:val="20"/>
          <w:szCs w:val="20"/>
        </w:rPr>
        <w:t>]</w:t>
      </w:r>
      <w:r w:rsidRPr="00A11359">
        <w:rPr>
          <w:sz w:val="20"/>
          <w:szCs w:val="20"/>
          <w:lang w:val="en-US"/>
        </w:rPr>
        <w:t> </w:t>
      </w:r>
      <w:r w:rsidRPr="00A11359">
        <w:rPr>
          <w:sz w:val="20"/>
          <w:szCs w:val="20"/>
        </w:rPr>
        <w:t>−</w:t>
      </w:r>
      <w:r w:rsidRPr="00A11359">
        <w:rPr>
          <w:rFonts w:eastAsia="ＭＳ 明朝"/>
          <w:sz w:val="20"/>
          <w:szCs w:val="20"/>
          <w:lang w:val="en-US" w:eastAsia="ja-JP"/>
        </w:rPr>
        <w:t> </w:t>
      </w:r>
      <w:r w:rsidRPr="00A11359">
        <w:rPr>
          <w:sz w:val="20"/>
          <w:szCs w:val="20"/>
        </w:rPr>
        <w:t>1</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w:t>
      </w:r>
      <w:r w:rsidRPr="00A11359">
        <w:rPr>
          <w:sz w:val="20"/>
          <w:szCs w:val="20"/>
        </w:rPr>
        <w:br/>
      </w:r>
      <w:r w:rsidRPr="00A11359">
        <w:rPr>
          <w:sz w:val="20"/>
          <w:szCs w:val="20"/>
        </w:rPr>
        <w:tab/>
      </w:r>
      <w:r w:rsidRPr="00A11359">
        <w:rPr>
          <w:sz w:val="20"/>
          <w:szCs w:val="20"/>
        </w:rPr>
        <w:tab/>
        <w:t>p1[ u ][ v ] = ( sum + ( div</w:t>
      </w:r>
      <w:r w:rsidRPr="00A11359">
        <w:rPr>
          <w:rFonts w:eastAsia="ＭＳ 明朝" w:hint="eastAsia"/>
          <w:sz w:val="20"/>
          <w:szCs w:val="20"/>
          <w:lang w:eastAsia="ja-JP"/>
        </w:rPr>
        <w:t>D</w:t>
      </w:r>
      <w:r w:rsidRPr="00A11359">
        <w:rPr>
          <w:sz w:val="20"/>
          <w:szCs w:val="20"/>
        </w:rPr>
        <w:t>v &gt;&gt; 1 ) ) / div</w:t>
      </w:r>
      <w:r w:rsidRPr="00A11359">
        <w:rPr>
          <w:rFonts w:eastAsia="ＭＳ 明朝" w:hint="eastAsia"/>
          <w:sz w:val="20"/>
          <w:szCs w:val="20"/>
          <w:lang w:eastAsia="ja-JP"/>
        </w:rPr>
        <w:t>D</w:t>
      </w:r>
      <w:r w:rsidRPr="00A11359">
        <w:rPr>
          <w:sz w:val="20"/>
          <w:szCs w:val="20"/>
        </w:rPr>
        <w:t>v</w:t>
      </w:r>
      <w:r w:rsidRPr="00A11359">
        <w:rPr>
          <w:sz w:val="20"/>
          <w:szCs w:val="20"/>
        </w:rPr>
        <w:br/>
      </w:r>
      <w:r w:rsidRPr="00A11359">
        <w:rPr>
          <w:sz w:val="20"/>
          <w:szCs w:val="20"/>
        </w:rPr>
        <w:tab/>
        <w:t>}</w:t>
      </w:r>
      <w:r w:rsidRPr="00A11359">
        <w:rPr>
          <w:sz w:val="20"/>
          <w:szCs w:val="20"/>
        </w:rPr>
        <w:tab/>
      </w:r>
      <w:r w:rsidRPr="00A11359">
        <w:rPr>
          <w:sz w:val="20"/>
          <w:szCs w:val="20"/>
        </w:rPr>
        <w:tab/>
      </w:r>
      <w:r w:rsidRPr="00A11359">
        <w:rPr>
          <w:sz w:val="20"/>
          <w:szCs w:val="20"/>
        </w:rPr>
        <w:tab/>
      </w:r>
      <w:r w:rsidRPr="00A11359">
        <w:rPr>
          <w:sz w:val="20"/>
          <w:szCs w:val="20"/>
        </w:rPr>
        <w:tab/>
      </w:r>
      <w:r w:rsidRPr="00A11359">
        <w:rPr>
          <w:sz w:val="20"/>
          <w:szCs w:val="20"/>
        </w:rPr>
        <w:tab/>
      </w:r>
      <w:r w:rsidRPr="00A11359">
        <w:rPr>
          <w:sz w:val="20"/>
          <w:szCs w:val="20"/>
        </w:rPr>
        <w:tab/>
        <w:t>(D</w:t>
      </w:r>
      <w:r w:rsidRPr="00A11359">
        <w:rPr>
          <w:sz w:val="20"/>
          <w:szCs w:val="20"/>
        </w:rPr>
        <w:noBreakHyphen/>
      </w:r>
      <w:r w:rsidRPr="00A11359">
        <w:rPr>
          <w:sz w:val="20"/>
          <w:szCs w:val="20"/>
        </w:rPr>
        <w:fldChar w:fldCharType="begin" w:fldLock="1"/>
      </w:r>
      <w:r w:rsidRPr="00A11359">
        <w:rPr>
          <w:sz w:val="20"/>
          <w:szCs w:val="20"/>
        </w:rPr>
        <w:instrText xml:space="preserve"> SEQ Equation \* ARABIC </w:instrText>
      </w:r>
      <w:r w:rsidRPr="00A11359">
        <w:rPr>
          <w:sz w:val="20"/>
          <w:szCs w:val="20"/>
        </w:rPr>
        <w:fldChar w:fldCharType="separate"/>
      </w:r>
      <w:r w:rsidRPr="00A11359">
        <w:rPr>
          <w:noProof/>
          <w:sz w:val="20"/>
          <w:szCs w:val="20"/>
        </w:rPr>
        <w:t>5</w:t>
      </w:r>
      <w:r w:rsidRPr="00A11359">
        <w:rPr>
          <w:sz w:val="20"/>
          <w:szCs w:val="20"/>
        </w:rPr>
        <w:fldChar w:fldCharType="end"/>
      </w:r>
      <w:r w:rsidRPr="00A11359">
        <w:rPr>
          <w:sz w:val="20"/>
          <w:szCs w:val="20"/>
        </w:rPr>
        <w:t>)</w:t>
      </w:r>
    </w:p>
    <w:p w14:paraId="0BF4FBBF" w14:textId="77777777" w:rsidR="005A49BD" w:rsidRPr="00A11359" w:rsidRDefault="005A49BD" w:rsidP="005A49BD">
      <w:pPr>
        <w:pStyle w:val="Equation"/>
        <w:keepNext/>
        <w:keepLines/>
        <w:tabs>
          <w:tab w:val="clear" w:pos="794"/>
          <w:tab w:val="clear" w:pos="1588"/>
          <w:tab w:val="left" w:pos="1170"/>
          <w:tab w:val="left" w:pos="1440"/>
          <w:tab w:val="left" w:pos="1710"/>
          <w:tab w:val="left" w:pos="1980"/>
        </w:tabs>
        <w:ind w:left="794"/>
        <w:jc w:val="both"/>
        <w:rPr>
          <w:sz w:val="20"/>
          <w:szCs w:val="20"/>
        </w:rPr>
      </w:pPr>
      <w:r w:rsidRPr="00A11359">
        <w:rPr>
          <w:rFonts w:eastAsia="ＭＳ 明朝"/>
          <w:sz w:val="20"/>
          <w:szCs w:val="20"/>
          <w:lang w:eastAsia="ja-JP"/>
        </w:rPr>
        <w:t>where</w:t>
      </w:r>
      <w:r w:rsidRPr="00A11359">
        <w:rPr>
          <w:sz w:val="20"/>
          <w:szCs w:val="20"/>
        </w:rPr>
        <w:t xml:space="preserve"> p0[ ][ ] is the array of chroma samples</w:t>
      </w:r>
      <w:r w:rsidRPr="005A49BD">
        <w:rPr>
          <w:rFonts w:eastAsia="ＭＳ 明朝" w:hint="eastAsia"/>
          <w:sz w:val="20"/>
          <w:szCs w:val="20"/>
          <w:lang w:eastAsia="ja-JP"/>
        </w:rPr>
        <w:t xml:space="preserve"> </w:t>
      </w:r>
      <w:r w:rsidRPr="00A11359">
        <w:rPr>
          <w:sz w:val="20"/>
          <w:szCs w:val="20"/>
        </w:rPr>
        <w:t xml:space="preserve">in a cropped output picture before vertical chroma </w:t>
      </w:r>
      <w:r w:rsidRPr="00A11359">
        <w:rPr>
          <w:rFonts w:eastAsia="ＭＳ 明朝" w:hint="eastAsia"/>
          <w:sz w:val="20"/>
          <w:szCs w:val="20"/>
          <w:lang w:eastAsia="ja-JP"/>
        </w:rPr>
        <w:t>down</w:t>
      </w:r>
      <w:r w:rsidRPr="00A11359">
        <w:rPr>
          <w:sz w:val="20"/>
          <w:szCs w:val="20"/>
        </w:rPr>
        <w:t>sampling, and p1[ ][ ] is the array</w:t>
      </w:r>
      <w:r w:rsidRPr="005A49BD">
        <w:rPr>
          <w:rFonts w:eastAsia="ＭＳ 明朝" w:hint="eastAsia"/>
          <w:sz w:val="20"/>
          <w:szCs w:val="20"/>
          <w:lang w:eastAsia="ja-JP"/>
        </w:rPr>
        <w:t xml:space="preserve"> of</w:t>
      </w:r>
      <w:r w:rsidRPr="00A11359">
        <w:rPr>
          <w:sz w:val="20"/>
          <w:szCs w:val="20"/>
        </w:rPr>
        <w:t xml:space="preserve"> chroma samples in a cropped output picture after vertical chroma </w:t>
      </w:r>
      <w:r w:rsidRPr="00A11359">
        <w:rPr>
          <w:rFonts w:eastAsia="ＭＳ 明朝" w:hint="eastAsia"/>
          <w:sz w:val="20"/>
          <w:szCs w:val="20"/>
          <w:lang w:eastAsia="ja-JP"/>
        </w:rPr>
        <w:t>down</w:t>
      </w:r>
      <w:r w:rsidRPr="00A11359">
        <w:rPr>
          <w:sz w:val="20"/>
          <w:szCs w:val="20"/>
        </w:rPr>
        <w:t>sampling.</w:t>
      </w:r>
    </w:p>
    <w:p w14:paraId="506A780C" w14:textId="77777777" w:rsidR="005A49BD" w:rsidRPr="00A11359" w:rsidRDefault="005A49BD" w:rsidP="005A49BD">
      <w:pPr>
        <w:pStyle w:val="Equation"/>
        <w:keepNext/>
        <w:keepLines/>
        <w:tabs>
          <w:tab w:val="clear" w:pos="794"/>
          <w:tab w:val="clear" w:pos="1588"/>
          <w:tab w:val="left" w:pos="1170"/>
          <w:tab w:val="left" w:pos="1440"/>
          <w:tab w:val="left" w:pos="1710"/>
          <w:tab w:val="left" w:pos="1980"/>
        </w:tabs>
        <w:ind w:left="794"/>
        <w:jc w:val="both"/>
        <w:rPr>
          <w:sz w:val="20"/>
          <w:szCs w:val="20"/>
        </w:rPr>
      </w:pPr>
      <w:r w:rsidRPr="00A11359">
        <w:rPr>
          <w:sz w:val="20"/>
          <w:szCs w:val="20"/>
        </w:rPr>
        <w:t>When ver_filtering</w:t>
      </w:r>
      <w:r w:rsidRPr="005A49BD">
        <w:rPr>
          <w:rFonts w:eastAsia="ＭＳ 明朝" w:hint="eastAsia"/>
          <w:sz w:val="20"/>
          <w:szCs w:val="20"/>
          <w:lang w:eastAsia="ja-JP"/>
        </w:rPr>
        <w:t>_field</w:t>
      </w:r>
      <w:r w:rsidRPr="00A11359">
        <w:rPr>
          <w:sz w:val="20"/>
          <w:szCs w:val="20"/>
        </w:rPr>
        <w:t>_process_flag is equal to 1</w:t>
      </w:r>
      <w:r w:rsidRPr="00A11359">
        <w:rPr>
          <w:rFonts w:eastAsia="ＭＳ 明朝" w:hint="eastAsia"/>
          <w:sz w:val="20"/>
          <w:szCs w:val="20"/>
          <w:lang w:eastAsia="ja-JP"/>
        </w:rPr>
        <w:t xml:space="preserve"> and field_seq_flag is equal to 0</w:t>
      </w:r>
      <w:r w:rsidRPr="00A11359">
        <w:rPr>
          <w:sz w:val="20"/>
          <w:szCs w:val="20"/>
        </w:rPr>
        <w:t xml:space="preserve">, the chroma </w:t>
      </w:r>
      <w:r w:rsidRPr="00A11359">
        <w:rPr>
          <w:rFonts w:eastAsia="ＭＳ 明朝" w:hint="eastAsia"/>
          <w:sz w:val="20"/>
          <w:szCs w:val="20"/>
          <w:lang w:eastAsia="ja-JP"/>
        </w:rPr>
        <w:t>down</w:t>
      </w:r>
      <w:r w:rsidRPr="00A11359">
        <w:rPr>
          <w:sz w:val="20"/>
          <w:szCs w:val="20"/>
        </w:rPr>
        <w:t xml:space="preserve">sampling filtering process in the vertical direction is applied to each field of the </w:t>
      </w:r>
      <w:r w:rsidRPr="00A11359">
        <w:rPr>
          <w:rFonts w:eastAsia="ＭＳ 明朝" w:hint="eastAsia"/>
          <w:sz w:val="20"/>
          <w:szCs w:val="20"/>
          <w:lang w:eastAsia="ja-JP"/>
        </w:rPr>
        <w:t xml:space="preserve">cropped </w:t>
      </w:r>
      <w:r w:rsidRPr="00A11359">
        <w:rPr>
          <w:sz w:val="20"/>
          <w:szCs w:val="20"/>
        </w:rPr>
        <w:t xml:space="preserve">output </w:t>
      </w:r>
      <w:r w:rsidRPr="00A11359">
        <w:rPr>
          <w:rFonts w:eastAsia="ＭＳ 明朝" w:hint="eastAsia"/>
          <w:sz w:val="20"/>
          <w:szCs w:val="20"/>
          <w:lang w:eastAsia="ja-JP"/>
        </w:rPr>
        <w:t xml:space="preserve">frame </w:t>
      </w:r>
      <w:r w:rsidRPr="00A11359">
        <w:rPr>
          <w:sz w:val="20"/>
          <w:szCs w:val="20"/>
        </w:rPr>
        <w:t>picture</w:t>
      </w:r>
      <w:r w:rsidRPr="00A11359">
        <w:rPr>
          <w:rFonts w:eastAsia="ＭＳ 明朝" w:hint="eastAsia"/>
          <w:sz w:val="20"/>
          <w:szCs w:val="20"/>
          <w:lang w:eastAsia="ja-JP"/>
        </w:rPr>
        <w:t xml:space="preserve"> p0</w:t>
      </w:r>
      <w:r w:rsidRPr="00A11359">
        <w:rPr>
          <w:sz w:val="20"/>
          <w:szCs w:val="20"/>
        </w:rPr>
        <w:t xml:space="preserve">. First, p0 is deinterleaved </w:t>
      </w:r>
      <w:r w:rsidRPr="005A49BD">
        <w:rPr>
          <w:rFonts w:eastAsia="ＭＳ 明朝" w:hint="eastAsia"/>
          <w:sz w:val="20"/>
          <w:szCs w:val="20"/>
          <w:lang w:eastAsia="ja-JP"/>
        </w:rPr>
        <w:t>in</w:t>
      </w:r>
      <w:r w:rsidRPr="00A11359">
        <w:rPr>
          <w:sz w:val="20"/>
          <w:szCs w:val="20"/>
        </w:rPr>
        <w:t xml:space="preserve">to </w:t>
      </w:r>
      <w:r w:rsidRPr="00A11359">
        <w:rPr>
          <w:rFonts w:eastAsia="ＭＳ 明朝" w:hint="eastAsia"/>
          <w:sz w:val="20"/>
          <w:szCs w:val="20"/>
          <w:lang w:eastAsia="ja-JP"/>
        </w:rPr>
        <w:t xml:space="preserve">two fields </w:t>
      </w:r>
      <w:r w:rsidRPr="00A11359">
        <w:rPr>
          <w:sz w:val="20"/>
          <w:szCs w:val="20"/>
        </w:rPr>
        <w:t>p0</w:t>
      </w:r>
      <w:r w:rsidRPr="005A49BD">
        <w:rPr>
          <w:rFonts w:eastAsia="ＭＳ 明朝" w:hint="eastAsia"/>
          <w:sz w:val="20"/>
          <w:szCs w:val="20"/>
          <w:lang w:eastAsia="ja-JP"/>
        </w:rPr>
        <w:t>T</w:t>
      </w:r>
      <w:r w:rsidRPr="00A11359">
        <w:rPr>
          <w:sz w:val="20"/>
          <w:szCs w:val="20"/>
        </w:rPr>
        <w:t>op and p0</w:t>
      </w:r>
      <w:r w:rsidRPr="005A49BD">
        <w:rPr>
          <w:rFonts w:eastAsia="ＭＳ 明朝" w:hint="eastAsia"/>
          <w:sz w:val="20"/>
          <w:szCs w:val="20"/>
          <w:lang w:eastAsia="ja-JP"/>
        </w:rPr>
        <w:t>B</w:t>
      </w:r>
      <w:r w:rsidRPr="00A11359">
        <w:rPr>
          <w:sz w:val="20"/>
          <w:szCs w:val="20"/>
        </w:rPr>
        <w:t xml:space="preserve">ottom whose heights are equal to </w:t>
      </w:r>
      <w:r w:rsidRPr="00A11359">
        <w:rPr>
          <w:rFonts w:eastAsia="ＭＳ 明朝" w:hint="eastAsia"/>
          <w:sz w:val="20"/>
          <w:szCs w:val="20"/>
          <w:lang w:eastAsia="ja-JP"/>
        </w:rPr>
        <w:t>h</w:t>
      </w:r>
      <w:r w:rsidRPr="00A11359">
        <w:rPr>
          <w:sz w:val="20"/>
          <w:szCs w:val="20"/>
        </w:rPr>
        <w:t xml:space="preserve">0 &gt;&gt; 1. Then the chroma </w:t>
      </w:r>
      <w:r w:rsidRPr="00A11359">
        <w:rPr>
          <w:rFonts w:eastAsia="ＭＳ 明朝" w:hint="eastAsia"/>
          <w:sz w:val="20"/>
          <w:szCs w:val="20"/>
          <w:lang w:eastAsia="ja-JP"/>
        </w:rPr>
        <w:t>down</w:t>
      </w:r>
      <w:r w:rsidRPr="00A11359">
        <w:rPr>
          <w:sz w:val="20"/>
          <w:szCs w:val="20"/>
        </w:rPr>
        <w:t>sampling filtering process in the vertical direction is applied to p0</w:t>
      </w:r>
      <w:r w:rsidRPr="005A49BD">
        <w:rPr>
          <w:rFonts w:eastAsia="ＭＳ 明朝" w:hint="eastAsia"/>
          <w:sz w:val="20"/>
          <w:szCs w:val="20"/>
          <w:lang w:eastAsia="ja-JP"/>
        </w:rPr>
        <w:t>T</w:t>
      </w:r>
      <w:r w:rsidRPr="00A11359">
        <w:rPr>
          <w:sz w:val="20"/>
          <w:szCs w:val="20"/>
        </w:rPr>
        <w:t>op and p0</w:t>
      </w:r>
      <w:r w:rsidRPr="005A49BD">
        <w:rPr>
          <w:rFonts w:eastAsia="ＭＳ 明朝" w:hint="eastAsia"/>
          <w:sz w:val="20"/>
          <w:szCs w:val="20"/>
          <w:lang w:eastAsia="ja-JP"/>
        </w:rPr>
        <w:t>B</w:t>
      </w:r>
      <w:r w:rsidRPr="00A11359">
        <w:rPr>
          <w:sz w:val="20"/>
          <w:szCs w:val="20"/>
        </w:rPr>
        <w:t>ottom. Finally</w:t>
      </w:r>
      <w:r w:rsidRPr="005A49BD">
        <w:rPr>
          <w:rFonts w:eastAsia="ＭＳ 明朝" w:hint="eastAsia"/>
          <w:sz w:val="20"/>
          <w:szCs w:val="20"/>
          <w:lang w:eastAsia="ja-JP"/>
        </w:rPr>
        <w:t>,</w:t>
      </w:r>
      <w:r w:rsidRPr="00A11359">
        <w:rPr>
          <w:sz w:val="20"/>
          <w:szCs w:val="20"/>
        </w:rPr>
        <w:t xml:space="preserve"> the </w:t>
      </w:r>
      <w:r>
        <w:rPr>
          <w:sz w:val="20"/>
          <w:szCs w:val="20"/>
        </w:rPr>
        <w:t>output</w:t>
      </w:r>
      <w:r w:rsidRPr="005A49BD">
        <w:rPr>
          <w:rFonts w:eastAsia="ＭＳ 明朝" w:hint="eastAsia"/>
          <w:sz w:val="20"/>
          <w:szCs w:val="20"/>
          <w:lang w:eastAsia="ja-JP"/>
        </w:rPr>
        <w:t xml:space="preserve"> fields</w:t>
      </w:r>
      <w:r w:rsidRPr="00A11359">
        <w:rPr>
          <w:sz w:val="20"/>
          <w:szCs w:val="20"/>
        </w:rPr>
        <w:t xml:space="preserve"> of the filtering process </w:t>
      </w:r>
      <w:r w:rsidRPr="00A11359">
        <w:rPr>
          <w:rFonts w:eastAsia="ＭＳ 明朝" w:hint="eastAsia"/>
          <w:sz w:val="20"/>
          <w:szCs w:val="20"/>
          <w:lang w:eastAsia="ja-JP"/>
        </w:rPr>
        <w:t>p1</w:t>
      </w:r>
      <w:r>
        <w:rPr>
          <w:rFonts w:eastAsia="ＭＳ 明朝" w:hint="eastAsia"/>
          <w:sz w:val="20"/>
          <w:szCs w:val="20"/>
          <w:lang w:eastAsia="ja-JP"/>
        </w:rPr>
        <w:t>T</w:t>
      </w:r>
      <w:r w:rsidRPr="00A11359">
        <w:rPr>
          <w:rFonts w:eastAsia="ＭＳ 明朝" w:hint="eastAsia"/>
          <w:sz w:val="20"/>
          <w:szCs w:val="20"/>
          <w:lang w:eastAsia="ja-JP"/>
        </w:rPr>
        <w:t>op and p1</w:t>
      </w:r>
      <w:r>
        <w:rPr>
          <w:rFonts w:eastAsia="ＭＳ 明朝" w:hint="eastAsia"/>
          <w:sz w:val="20"/>
          <w:szCs w:val="20"/>
          <w:lang w:eastAsia="ja-JP"/>
        </w:rPr>
        <w:t>B</w:t>
      </w:r>
      <w:r w:rsidRPr="00A11359">
        <w:rPr>
          <w:rFonts w:eastAsia="ＭＳ 明朝" w:hint="eastAsia"/>
          <w:sz w:val="20"/>
          <w:szCs w:val="20"/>
          <w:lang w:eastAsia="ja-JP"/>
        </w:rPr>
        <w:t xml:space="preserve">ottom </w:t>
      </w:r>
      <w:r w:rsidRPr="00A11359">
        <w:rPr>
          <w:sz w:val="20"/>
          <w:szCs w:val="20"/>
        </w:rPr>
        <w:t xml:space="preserve">are interleaved to </w:t>
      </w:r>
      <w:r>
        <w:rPr>
          <w:sz w:val="20"/>
          <w:szCs w:val="20"/>
        </w:rPr>
        <w:t xml:space="preserve">form the </w:t>
      </w:r>
      <w:r w:rsidRPr="00A11359">
        <w:rPr>
          <w:rFonts w:eastAsia="ＭＳ 明朝" w:hint="eastAsia"/>
          <w:sz w:val="20"/>
          <w:szCs w:val="20"/>
          <w:lang w:eastAsia="ja-JP"/>
        </w:rPr>
        <w:t xml:space="preserve">cropped </w:t>
      </w:r>
      <w:r w:rsidRPr="00A11359">
        <w:rPr>
          <w:sz w:val="20"/>
          <w:szCs w:val="20"/>
        </w:rPr>
        <w:t>output</w:t>
      </w:r>
      <w:r w:rsidRPr="00A11359">
        <w:rPr>
          <w:rFonts w:eastAsia="ＭＳ 明朝" w:hint="eastAsia"/>
          <w:sz w:val="20"/>
          <w:szCs w:val="20"/>
          <w:lang w:eastAsia="ja-JP"/>
        </w:rPr>
        <w:t xml:space="preserve"> frame picture after </w:t>
      </w:r>
      <w:r w:rsidRPr="0031114F">
        <w:rPr>
          <w:sz w:val="20"/>
          <w:szCs w:val="20"/>
        </w:rPr>
        <w:t xml:space="preserve">vertical </w:t>
      </w:r>
      <w:r w:rsidRPr="00A11359">
        <w:rPr>
          <w:sz w:val="20"/>
          <w:szCs w:val="20"/>
        </w:rPr>
        <w:t xml:space="preserve">chroma </w:t>
      </w:r>
      <w:r w:rsidRPr="00A11359">
        <w:rPr>
          <w:rFonts w:eastAsia="ＭＳ 明朝" w:hint="eastAsia"/>
          <w:sz w:val="20"/>
          <w:szCs w:val="20"/>
          <w:lang w:eastAsia="ja-JP"/>
        </w:rPr>
        <w:t>downsampl</w:t>
      </w:r>
      <w:r>
        <w:rPr>
          <w:rFonts w:eastAsia="ＭＳ 明朝" w:hint="eastAsia"/>
          <w:sz w:val="20"/>
          <w:szCs w:val="20"/>
          <w:lang w:eastAsia="ja-JP"/>
        </w:rPr>
        <w:t>ing</w:t>
      </w:r>
      <w:r w:rsidRPr="00A11359">
        <w:rPr>
          <w:sz w:val="20"/>
          <w:szCs w:val="20"/>
        </w:rPr>
        <w:t>.</w:t>
      </w:r>
    </w:p>
    <w:p w14:paraId="1F8C3DE7" w14:textId="77777777" w:rsidR="005A49BD" w:rsidRPr="00A11359" w:rsidRDefault="005A49BD" w:rsidP="005A49BD">
      <w:pPr>
        <w:pStyle w:val="ListParagraph"/>
        <w:keepNext/>
        <w:keepLines/>
        <w:numPr>
          <w:ilvl w:val="0"/>
          <w:numId w:val="28"/>
        </w:numPr>
      </w:pPr>
      <w:r w:rsidRPr="00A11359">
        <w:rPr>
          <w:rFonts w:eastAsia="ＭＳ 明朝" w:hint="eastAsia"/>
          <w:lang w:eastAsia="ja-JP"/>
        </w:rPr>
        <w:t xml:space="preserve">When chroma_format_idc is equal to 3 and target_format_idc is equal to either 1 or 2, </w:t>
      </w:r>
      <w:r w:rsidRPr="00A11359">
        <w:t xml:space="preserve">the chroma </w:t>
      </w:r>
      <w:r w:rsidRPr="00A11359">
        <w:rPr>
          <w:rFonts w:eastAsia="ＭＳ 明朝" w:hint="eastAsia"/>
          <w:lang w:eastAsia="ja-JP"/>
        </w:rPr>
        <w:t>down</w:t>
      </w:r>
      <w:r w:rsidRPr="00A11359">
        <w:t xml:space="preserve">sampling filtering process in the horizontal direction is </w:t>
      </w:r>
      <w:r w:rsidRPr="00A11359">
        <w:rPr>
          <w:rFonts w:eastAsia="ＭＳ 明朝" w:hint="eastAsia"/>
          <w:lang w:eastAsia="ja-JP"/>
        </w:rPr>
        <w:t>applied</w:t>
      </w:r>
      <w:r w:rsidRPr="00A11359">
        <w:t xml:space="preserve"> as follows:</w:t>
      </w:r>
    </w:p>
    <w:p w14:paraId="622F7CB7" w14:textId="77777777" w:rsidR="005A49BD" w:rsidRPr="00A11359" w:rsidRDefault="005A49BD" w:rsidP="005A49BD">
      <w:pPr>
        <w:pStyle w:val="Equation"/>
        <w:keepNext/>
        <w:keepLines/>
        <w:tabs>
          <w:tab w:val="clear" w:pos="1588"/>
          <w:tab w:val="left" w:pos="1080"/>
          <w:tab w:val="left" w:pos="1350"/>
          <w:tab w:val="left" w:pos="1620"/>
          <w:tab w:val="left" w:pos="1890"/>
          <w:tab w:val="left" w:pos="2160"/>
        </w:tabs>
        <w:ind w:left="794"/>
        <w:rPr>
          <w:sz w:val="20"/>
          <w:szCs w:val="20"/>
        </w:rPr>
      </w:pPr>
      <w:r w:rsidRPr="00A11359">
        <w:rPr>
          <w:rFonts w:eastAsia="ＭＳ 明朝" w:hint="eastAsia"/>
          <w:sz w:val="20"/>
          <w:szCs w:val="20"/>
          <w:lang w:eastAsia="ja-JP"/>
        </w:rPr>
        <w:t>divUh</w:t>
      </w:r>
      <w:r w:rsidRPr="00A11359">
        <w:rPr>
          <w:rFonts w:eastAsia="ＭＳ 明朝"/>
          <w:sz w:val="20"/>
          <w:szCs w:val="20"/>
          <w:lang w:val="en-US" w:eastAsia="ja-JP"/>
        </w:rPr>
        <w:t> </w:t>
      </w:r>
      <w:r w:rsidRPr="00A11359">
        <w:rPr>
          <w:rFonts w:eastAsia="ＭＳ 明朝" w:hint="eastAsia"/>
          <w:sz w:val="20"/>
          <w:szCs w:val="20"/>
          <w:lang w:eastAsia="ja-JP"/>
        </w:rPr>
        <w:t>= 0</w:t>
      </w:r>
      <w:r w:rsidRPr="00A11359">
        <w:rPr>
          <w:rFonts w:eastAsia="ＭＳ 明朝"/>
          <w:sz w:val="20"/>
          <w:szCs w:val="20"/>
          <w:lang w:eastAsia="ja-JP"/>
        </w:rPr>
        <w:br/>
      </w:r>
      <w:r w:rsidRPr="00A11359">
        <w:rPr>
          <w:rFonts w:eastAsia="ＭＳ 明朝" w:hint="eastAsia"/>
          <w:sz w:val="20"/>
          <w:szCs w:val="20"/>
          <w:lang w:eastAsia="ja-JP"/>
        </w:rPr>
        <w:t>for( </w:t>
      </w:r>
      <w:r w:rsidRPr="00A11359">
        <w:rPr>
          <w:rFonts w:eastAsia="ＭＳ 明朝"/>
          <w:sz w:val="20"/>
          <w:szCs w:val="20"/>
          <w:lang w:val="en-US" w:eastAsia="ja-JP"/>
        </w:rPr>
        <w:t>j</w:t>
      </w:r>
      <w:r w:rsidRPr="00A11359">
        <w:rPr>
          <w:rFonts w:eastAsia="ＭＳ 明朝" w:hint="eastAsia"/>
          <w:sz w:val="20"/>
          <w:szCs w:val="20"/>
          <w:lang w:eastAsia="ja-JP"/>
        </w:rPr>
        <w:t> = 0</w:t>
      </w:r>
      <w:r w:rsidRPr="00A11359">
        <w:rPr>
          <w:rFonts w:eastAsia="ＭＳ 明朝" w:hint="eastAsia"/>
          <w:sz w:val="20"/>
          <w:szCs w:val="20"/>
          <w:lang w:val="en-US" w:eastAsia="ja-JP"/>
        </w:rPr>
        <w:t>;</w:t>
      </w:r>
      <w:r w:rsidRPr="00A11359">
        <w:rPr>
          <w:rFonts w:eastAsia="ＭＳ 明朝"/>
          <w:sz w:val="20"/>
          <w:szCs w:val="20"/>
          <w:lang w:val="en-US" w:eastAsia="ja-JP"/>
        </w:rPr>
        <w:t> </w:t>
      </w:r>
      <w:r w:rsidRPr="00A11359">
        <w:rPr>
          <w:rFonts w:eastAsia="ＭＳ 明朝" w:hint="eastAsia"/>
          <w:sz w:val="20"/>
          <w:szCs w:val="20"/>
          <w:lang w:val="en-US" w:eastAsia="ja-JP"/>
        </w:rPr>
        <w:t>j</w:t>
      </w:r>
      <w:r w:rsidRPr="00A11359">
        <w:rPr>
          <w:rFonts w:eastAsia="ＭＳ 明朝"/>
          <w:sz w:val="20"/>
          <w:szCs w:val="20"/>
          <w:lang w:val="en-US" w:eastAsia="ja-JP"/>
        </w:rPr>
        <w:t> </w:t>
      </w:r>
      <w:r w:rsidRPr="00A11359">
        <w:rPr>
          <w:rFonts w:eastAsia="ＭＳ 明朝" w:hint="eastAsia"/>
          <w:sz w:val="20"/>
          <w:szCs w:val="20"/>
          <w:lang w:val="en-US" w:eastAsia="ja-JP"/>
        </w:rPr>
        <w:t>&lt;</w:t>
      </w:r>
      <w:r w:rsidRPr="00A11359">
        <w:rPr>
          <w:rFonts w:eastAsia="ＭＳ 明朝"/>
          <w:sz w:val="20"/>
          <w:szCs w:val="20"/>
          <w:lang w:val="en-US" w:eastAsia="ja-JP"/>
        </w:rPr>
        <w:t> </w:t>
      </w:r>
      <w:r w:rsidRPr="00A11359">
        <w:rPr>
          <w:rFonts w:eastAsia="ＭＳ 明朝" w:hint="eastAsia"/>
          <w:sz w:val="20"/>
          <w:szCs w:val="20"/>
          <w:lang w:val="en-US" w:eastAsia="ja-JP"/>
        </w:rPr>
        <w:t>lenDh;</w:t>
      </w:r>
      <w:r w:rsidRPr="00A11359">
        <w:rPr>
          <w:rFonts w:eastAsia="ＭＳ 明朝"/>
          <w:sz w:val="20"/>
          <w:szCs w:val="20"/>
          <w:lang w:val="en-US" w:eastAsia="ja-JP"/>
        </w:rPr>
        <w:t> </w:t>
      </w:r>
      <w:r w:rsidRPr="00A11359">
        <w:rPr>
          <w:rFonts w:eastAsia="ＭＳ 明朝" w:hint="eastAsia"/>
          <w:sz w:val="20"/>
          <w:szCs w:val="20"/>
          <w:lang w:val="en-US" w:eastAsia="ja-JP"/>
        </w:rPr>
        <w:t>j++ )</w:t>
      </w:r>
      <w:r w:rsidRPr="00A11359">
        <w:rPr>
          <w:rFonts w:eastAsia="ＭＳ 明朝"/>
          <w:sz w:val="20"/>
          <w:szCs w:val="20"/>
          <w:lang w:val="en-US" w:eastAsia="ja-JP"/>
        </w:rPr>
        <w:br/>
      </w:r>
      <w:r w:rsidRPr="00A11359">
        <w:rPr>
          <w:sz w:val="20"/>
          <w:szCs w:val="20"/>
        </w:rPr>
        <w:tab/>
      </w:r>
      <w:r w:rsidRPr="00A11359">
        <w:rPr>
          <w:rFonts w:eastAsia="ＭＳ 明朝" w:hint="eastAsia"/>
          <w:sz w:val="20"/>
          <w:szCs w:val="20"/>
          <w:lang w:eastAsia="ja-JP"/>
        </w:rPr>
        <w:t>divDh +=</w:t>
      </w:r>
      <w:r w:rsidRPr="00A11359">
        <w:rPr>
          <w:rFonts w:eastAsia="ＭＳ 明朝"/>
          <w:sz w:val="20"/>
          <w:szCs w:val="20"/>
          <w:lang w:val="en-US" w:eastAsia="ja-JP"/>
        </w:rPr>
        <w:t> </w:t>
      </w:r>
      <w:r w:rsidRPr="00A11359">
        <w:rPr>
          <w:rFonts w:eastAsia="ＭＳ 明朝" w:hint="eastAsia"/>
          <w:sz w:val="20"/>
          <w:szCs w:val="20"/>
          <w:lang w:eastAsia="ja-JP"/>
        </w:rPr>
        <w:t>fDh[ 0</w:t>
      </w:r>
      <w:r w:rsidRPr="00A11359">
        <w:rPr>
          <w:rFonts w:eastAsia="ＭＳ 明朝"/>
          <w:sz w:val="20"/>
          <w:szCs w:val="20"/>
          <w:lang w:val="en-US" w:eastAsia="ja-JP"/>
        </w:rPr>
        <w:t> </w:t>
      </w:r>
      <w:r w:rsidRPr="00A11359">
        <w:rPr>
          <w:rFonts w:eastAsia="ＭＳ 明朝" w:hint="eastAsia"/>
          <w:sz w:val="20"/>
          <w:szCs w:val="20"/>
          <w:lang w:val="en-US" w:eastAsia="ja-JP"/>
        </w:rPr>
        <w:t>]</w:t>
      </w:r>
      <w:r w:rsidRPr="00A11359">
        <w:rPr>
          <w:rFonts w:eastAsia="ＭＳ 明朝" w:hint="eastAsia"/>
          <w:sz w:val="20"/>
          <w:szCs w:val="20"/>
          <w:lang w:eastAsia="ja-JP"/>
        </w:rPr>
        <w:t>[ j ]</w:t>
      </w:r>
      <w:r w:rsidRPr="00A11359" w:rsidDel="003322EE">
        <w:rPr>
          <w:sz w:val="20"/>
          <w:szCs w:val="20"/>
        </w:rPr>
        <w:t xml:space="preserve"> </w:t>
      </w:r>
      <w:r w:rsidRPr="00A11359">
        <w:rPr>
          <w:sz w:val="20"/>
          <w:szCs w:val="20"/>
        </w:rPr>
        <w:br/>
        <w:t>h0 </w:t>
      </w:r>
      <w:r w:rsidRPr="00A11359">
        <w:rPr>
          <w:rFonts w:eastAsia="ＭＳ 明朝" w:hint="eastAsia"/>
          <w:sz w:val="20"/>
          <w:szCs w:val="20"/>
          <w:lang w:eastAsia="ja-JP"/>
        </w:rPr>
        <w:t>=</w:t>
      </w:r>
      <w:r w:rsidRPr="00A11359">
        <w:rPr>
          <w:sz w:val="20"/>
          <w:szCs w:val="20"/>
        </w:rPr>
        <w:t> </w:t>
      </w:r>
      <w:r w:rsidRPr="00A11359">
        <w:rPr>
          <w:rFonts w:eastAsia="ＭＳ 明朝" w:hint="eastAsia"/>
          <w:sz w:val="20"/>
          <w:szCs w:val="20"/>
          <w:lang w:eastAsia="ja-JP"/>
        </w:rPr>
        <w:t>(</w:t>
      </w:r>
      <w:r w:rsidRPr="00A11359">
        <w:rPr>
          <w:sz w:val="20"/>
          <w:szCs w:val="20"/>
        </w:rPr>
        <w:t> </w:t>
      </w:r>
      <w:r w:rsidRPr="00A11359">
        <w:rPr>
          <w:rFonts w:eastAsia="ＭＳ 明朝" w:hint="eastAsia"/>
          <w:sz w:val="20"/>
          <w:szCs w:val="20"/>
          <w:lang w:eastAsia="ja-JP"/>
        </w:rPr>
        <w:t>pic_height_in_luma_samples</w:t>
      </w:r>
      <w:r w:rsidRPr="00A11359">
        <w:rPr>
          <w:sz w:val="20"/>
          <w:szCs w:val="20"/>
        </w:rPr>
        <w:t> </w:t>
      </w:r>
      <w:r w:rsidRPr="00A11359">
        <w:rPr>
          <w:rFonts w:eastAsia="ＭＳ 明朝" w:hint="eastAsia"/>
          <w:sz w:val="20"/>
          <w:szCs w:val="20"/>
          <w:lang w:eastAsia="ja-JP"/>
        </w:rPr>
        <w:t>/</w:t>
      </w:r>
      <w:r w:rsidRPr="00A11359">
        <w:rPr>
          <w:sz w:val="20"/>
          <w:szCs w:val="20"/>
        </w:rPr>
        <w:t> </w:t>
      </w:r>
      <w:r w:rsidRPr="00A11359">
        <w:rPr>
          <w:rFonts w:eastAsia="ＭＳ 明朝" w:hint="eastAsia"/>
          <w:sz w:val="20"/>
          <w:szCs w:val="20"/>
          <w:lang w:eastAsia="ja-JP"/>
        </w:rPr>
        <w:t>SubHeightC</w:t>
      </w:r>
      <w:r w:rsidRPr="00A11359">
        <w:rPr>
          <w:sz w:val="20"/>
          <w:szCs w:val="20"/>
        </w:rPr>
        <w:t> </w:t>
      </w:r>
      <w:r w:rsidRPr="00A11359">
        <w:rPr>
          <w:rFonts w:eastAsia="ＭＳ 明朝" w:hint="eastAsia"/>
          <w:sz w:val="20"/>
          <w:szCs w:val="20"/>
          <w:lang w:eastAsia="ja-JP"/>
        </w:rPr>
        <w:t>)</w:t>
      </w:r>
      <w:r w:rsidRPr="00A11359">
        <w:rPr>
          <w:sz w:val="20"/>
          <w:szCs w:val="20"/>
        </w:rPr>
        <w:t> </w:t>
      </w:r>
      <w:r w:rsidRPr="00A11359">
        <w:rPr>
          <w:rFonts w:eastAsia="ＭＳ 明朝"/>
          <w:sz w:val="20"/>
          <w:szCs w:val="20"/>
          <w:lang w:eastAsia="ja-JP"/>
        </w:rPr>
        <w:t>–</w:t>
      </w:r>
      <w:r w:rsidRPr="00A11359">
        <w:rPr>
          <w:sz w:val="20"/>
          <w:szCs w:val="20"/>
        </w:rPr>
        <w:t> ( </w:t>
      </w:r>
      <w:r w:rsidRPr="00A11359">
        <w:rPr>
          <w:rFonts w:eastAsia="ＭＳ 明朝" w:hint="eastAsia"/>
          <w:sz w:val="20"/>
          <w:szCs w:val="20"/>
          <w:lang w:eastAsia="ja-JP"/>
        </w:rPr>
        <w:t>conf_win_top_offset</w:t>
      </w:r>
      <w:r w:rsidRPr="00A11359">
        <w:rPr>
          <w:sz w:val="20"/>
          <w:szCs w:val="20"/>
        </w:rPr>
        <w:t> </w:t>
      </w:r>
      <w:r w:rsidRPr="00A11359">
        <w:rPr>
          <w:rFonts w:eastAsia="ＭＳ 明朝"/>
          <w:sz w:val="20"/>
          <w:szCs w:val="20"/>
          <w:lang w:eastAsia="ja-JP"/>
        </w:rPr>
        <w:t>+</w:t>
      </w:r>
      <w:r w:rsidRPr="00A11359">
        <w:rPr>
          <w:sz w:val="20"/>
          <w:szCs w:val="20"/>
        </w:rPr>
        <w:t> </w:t>
      </w:r>
      <w:r w:rsidRPr="00A11359">
        <w:rPr>
          <w:rFonts w:eastAsia="ＭＳ 明朝" w:hint="eastAsia"/>
          <w:sz w:val="20"/>
          <w:szCs w:val="20"/>
          <w:lang w:eastAsia="ja-JP"/>
        </w:rPr>
        <w:t>conf_win_bottom_offset</w:t>
      </w:r>
      <w:r w:rsidRPr="00A11359">
        <w:rPr>
          <w:rFonts w:eastAsia="ＭＳ 明朝"/>
          <w:sz w:val="20"/>
          <w:szCs w:val="20"/>
          <w:lang w:eastAsia="ja-JP"/>
        </w:rPr>
        <w:t> )</w:t>
      </w:r>
      <w:r w:rsidRPr="00A11359">
        <w:rPr>
          <w:sz w:val="20"/>
          <w:szCs w:val="20"/>
        </w:rPr>
        <w:br/>
        <w:t>w0 </w:t>
      </w:r>
      <w:r w:rsidRPr="00A11359">
        <w:rPr>
          <w:rFonts w:eastAsia="ＭＳ 明朝" w:hint="eastAsia"/>
          <w:sz w:val="20"/>
          <w:szCs w:val="20"/>
          <w:lang w:eastAsia="ja-JP"/>
        </w:rPr>
        <w:t>=</w:t>
      </w:r>
      <w:r w:rsidRPr="00A11359">
        <w:rPr>
          <w:sz w:val="20"/>
          <w:szCs w:val="20"/>
        </w:rPr>
        <w:t> </w:t>
      </w:r>
      <w:r w:rsidRPr="00A11359">
        <w:rPr>
          <w:rFonts w:eastAsia="ＭＳ 明朝" w:hint="eastAsia"/>
          <w:sz w:val="20"/>
          <w:szCs w:val="20"/>
          <w:lang w:eastAsia="ja-JP"/>
        </w:rPr>
        <w:t>pic_width_in_luma_samples</w:t>
      </w:r>
      <w:r w:rsidRPr="00A11359">
        <w:rPr>
          <w:sz w:val="20"/>
          <w:szCs w:val="20"/>
        </w:rPr>
        <w:t> </w:t>
      </w:r>
      <w:r w:rsidRPr="00A11359">
        <w:rPr>
          <w:rFonts w:eastAsia="ＭＳ 明朝"/>
          <w:sz w:val="20"/>
          <w:szCs w:val="20"/>
          <w:lang w:eastAsia="ja-JP"/>
        </w:rPr>
        <w:t>–</w:t>
      </w:r>
      <w:r w:rsidRPr="00A11359">
        <w:rPr>
          <w:sz w:val="20"/>
          <w:szCs w:val="20"/>
        </w:rPr>
        <w:t> </w:t>
      </w:r>
      <w:r w:rsidRPr="00A11359">
        <w:rPr>
          <w:rFonts w:eastAsia="ＭＳ 明朝" w:hint="eastAsia"/>
          <w:sz w:val="20"/>
          <w:szCs w:val="20"/>
          <w:lang w:eastAsia="ja-JP"/>
        </w:rPr>
        <w:t>(</w:t>
      </w:r>
      <w:r w:rsidRPr="00A11359">
        <w:rPr>
          <w:sz w:val="20"/>
          <w:szCs w:val="20"/>
        </w:rPr>
        <w:t> </w:t>
      </w:r>
      <w:r w:rsidRPr="00A11359">
        <w:rPr>
          <w:rFonts w:eastAsia="ＭＳ 明朝" w:hint="eastAsia"/>
          <w:sz w:val="20"/>
          <w:szCs w:val="20"/>
          <w:lang w:eastAsia="ja-JP"/>
        </w:rPr>
        <w:t>conf_win_right_offset</w:t>
      </w:r>
      <w:r w:rsidRPr="00A11359">
        <w:rPr>
          <w:sz w:val="20"/>
          <w:szCs w:val="20"/>
        </w:rPr>
        <w:t> </w:t>
      </w:r>
      <w:r w:rsidRPr="00A11359">
        <w:rPr>
          <w:rFonts w:eastAsia="ＭＳ 明朝" w:hint="eastAsia"/>
          <w:sz w:val="20"/>
          <w:szCs w:val="20"/>
          <w:lang w:eastAsia="ja-JP"/>
        </w:rPr>
        <w:t>+</w:t>
      </w:r>
      <w:r w:rsidRPr="00A11359">
        <w:rPr>
          <w:sz w:val="20"/>
          <w:szCs w:val="20"/>
        </w:rPr>
        <w:t> </w:t>
      </w:r>
      <w:r w:rsidRPr="00A11359">
        <w:rPr>
          <w:rFonts w:eastAsia="ＭＳ 明朝" w:hint="eastAsia"/>
          <w:sz w:val="20"/>
          <w:szCs w:val="20"/>
          <w:lang w:eastAsia="ja-JP"/>
        </w:rPr>
        <w:t>conf_win_left_offset</w:t>
      </w:r>
      <w:r w:rsidRPr="00A11359">
        <w:rPr>
          <w:sz w:val="20"/>
          <w:szCs w:val="20"/>
        </w:rPr>
        <w:t> </w:t>
      </w:r>
      <w:r w:rsidRPr="00A11359">
        <w:rPr>
          <w:rFonts w:eastAsia="ＭＳ 明朝" w:hint="eastAsia"/>
          <w:sz w:val="20"/>
          <w:szCs w:val="20"/>
          <w:lang w:eastAsia="ja-JP"/>
        </w:rPr>
        <w:t>)</w:t>
      </w:r>
      <w:r w:rsidRPr="00A11359">
        <w:rPr>
          <w:rFonts w:eastAsia="ＭＳ 明朝"/>
          <w:sz w:val="20"/>
          <w:szCs w:val="20"/>
          <w:lang w:eastAsia="ja-JP"/>
        </w:rPr>
        <w:br/>
      </w:r>
      <w:r w:rsidRPr="00A11359">
        <w:rPr>
          <w:sz w:val="20"/>
          <w:szCs w:val="20"/>
        </w:rPr>
        <w:t>for( v = 0; v &lt; h0; v++ )</w:t>
      </w:r>
      <w:r w:rsidRPr="00A11359">
        <w:rPr>
          <w:sz w:val="20"/>
          <w:szCs w:val="20"/>
        </w:rPr>
        <w:br/>
      </w:r>
      <w:r w:rsidRPr="00A11359">
        <w:rPr>
          <w:sz w:val="20"/>
          <w:szCs w:val="20"/>
        </w:rPr>
        <w:tab/>
        <w:t>for( u = 0; u &lt;</w:t>
      </w:r>
      <w:r w:rsidRPr="00A11359">
        <w:rPr>
          <w:sz w:val="20"/>
          <w:szCs w:val="20"/>
          <w:lang w:val="en-US"/>
        </w:rPr>
        <w:t> </w:t>
      </w:r>
      <w:r w:rsidRPr="005A49BD">
        <w:rPr>
          <w:rFonts w:eastAsia="ＭＳ 明朝" w:hint="eastAsia"/>
          <w:sz w:val="20"/>
          <w:szCs w:val="20"/>
          <w:lang w:val="en-US" w:eastAsia="ja-JP"/>
        </w:rPr>
        <w:t>(</w:t>
      </w:r>
      <w:r w:rsidRPr="005A49BD">
        <w:rPr>
          <w:rFonts w:eastAsia="ＭＳ 明朝"/>
          <w:sz w:val="20"/>
          <w:szCs w:val="20"/>
          <w:lang w:val="en-US" w:eastAsia="ja-JP"/>
        </w:rPr>
        <w:t> </w:t>
      </w:r>
      <w:r w:rsidRPr="00A11359">
        <w:rPr>
          <w:rFonts w:eastAsia="ＭＳ 明朝" w:hint="eastAsia"/>
          <w:sz w:val="20"/>
          <w:szCs w:val="20"/>
          <w:lang w:eastAsia="ja-JP"/>
        </w:rPr>
        <w:t>w</w:t>
      </w:r>
      <w:r w:rsidRPr="005A49BD">
        <w:rPr>
          <w:rFonts w:eastAsia="ＭＳ 明朝" w:hint="eastAsia"/>
          <w:sz w:val="20"/>
          <w:szCs w:val="20"/>
          <w:lang w:eastAsia="ja-JP"/>
        </w:rPr>
        <w:t>0</w:t>
      </w:r>
      <w:r w:rsidRPr="00A11359">
        <w:rPr>
          <w:sz w:val="20"/>
          <w:szCs w:val="20"/>
        </w:rPr>
        <w:t> </w:t>
      </w:r>
      <w:r w:rsidRPr="00A11359">
        <w:rPr>
          <w:rFonts w:eastAsia="ＭＳ 明朝" w:hint="eastAsia"/>
          <w:sz w:val="20"/>
          <w:szCs w:val="20"/>
          <w:lang w:eastAsia="ja-JP"/>
        </w:rPr>
        <w:t>&gt;&gt;</w:t>
      </w:r>
      <w:r w:rsidRPr="00A11359">
        <w:rPr>
          <w:sz w:val="20"/>
          <w:szCs w:val="20"/>
        </w:rPr>
        <w:t> </w:t>
      </w:r>
      <w:r w:rsidRPr="00A11359">
        <w:rPr>
          <w:rFonts w:eastAsia="ＭＳ 明朝" w:hint="eastAsia"/>
          <w:sz w:val="20"/>
          <w:szCs w:val="20"/>
          <w:lang w:eastAsia="ja-JP"/>
        </w:rPr>
        <w:t>1</w:t>
      </w:r>
      <w:r w:rsidRPr="00A11359">
        <w:rPr>
          <w:rFonts w:eastAsia="ＭＳ 明朝"/>
          <w:sz w:val="20"/>
          <w:szCs w:val="20"/>
          <w:lang w:eastAsia="ja-JP"/>
        </w:rPr>
        <w:t> </w:t>
      </w:r>
      <w:r w:rsidRPr="00A11359">
        <w:rPr>
          <w:rFonts w:eastAsia="ＭＳ 明朝" w:hint="eastAsia"/>
          <w:sz w:val="20"/>
          <w:szCs w:val="20"/>
          <w:lang w:eastAsia="ja-JP"/>
        </w:rPr>
        <w:t>)</w:t>
      </w:r>
      <w:r w:rsidRPr="00A11359">
        <w:rPr>
          <w:sz w:val="20"/>
          <w:szCs w:val="20"/>
        </w:rPr>
        <w:t>; u++ ) {</w:t>
      </w:r>
      <w:r w:rsidRPr="00A11359">
        <w:rPr>
          <w:sz w:val="20"/>
          <w:szCs w:val="20"/>
        </w:rPr>
        <w:br/>
      </w:r>
      <w:r w:rsidRPr="00A11359">
        <w:rPr>
          <w:sz w:val="20"/>
          <w:szCs w:val="20"/>
        </w:rPr>
        <w:tab/>
      </w:r>
      <w:r w:rsidRPr="00A11359">
        <w:rPr>
          <w:sz w:val="20"/>
          <w:szCs w:val="20"/>
        </w:rPr>
        <w:tab/>
        <w:t>sum = 0</w:t>
      </w:r>
      <w:r w:rsidRPr="00A11359">
        <w:rPr>
          <w:sz w:val="20"/>
          <w:szCs w:val="20"/>
        </w:rPr>
        <w:br/>
      </w:r>
      <w:r w:rsidRPr="00A11359">
        <w:rPr>
          <w:sz w:val="20"/>
          <w:szCs w:val="20"/>
        </w:rPr>
        <w:tab/>
      </w:r>
      <w:r w:rsidRPr="00A11359">
        <w:rPr>
          <w:sz w:val="20"/>
          <w:szCs w:val="20"/>
        </w:rPr>
        <w:tab/>
        <w:t>for(</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ＭＳ 明朝" w:hint="eastAsia"/>
          <w:sz w:val="20"/>
          <w:szCs w:val="20"/>
          <w:lang w:eastAsia="ja-JP"/>
        </w:rPr>
        <w:t>Dh</w:t>
      </w:r>
      <w:r w:rsidRPr="00A11359">
        <w:rPr>
          <w:sz w:val="20"/>
          <w:szCs w:val="20"/>
          <w:lang w:val="en-US"/>
        </w:rPr>
        <w:t> </w:t>
      </w:r>
      <w:r w:rsidRPr="00A11359">
        <w:rPr>
          <w:sz w:val="20"/>
          <w:szCs w:val="20"/>
        </w:rPr>
        <w:t>−</w:t>
      </w:r>
      <w:r w:rsidRPr="00A11359">
        <w:rPr>
          <w:rFonts w:eastAsia="ＭＳ 明朝"/>
          <w:sz w:val="20"/>
          <w:szCs w:val="20"/>
          <w:lang w:val="en-US" w:eastAsia="ja-JP"/>
        </w:rPr>
        <w:t> </w:t>
      </w:r>
      <w:r w:rsidRPr="00A11359">
        <w:rPr>
          <w:sz w:val="20"/>
          <w:szCs w:val="20"/>
        </w:rPr>
        <w:t>1</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&lt;=</w:t>
      </w:r>
      <w:r w:rsidRPr="00A11359">
        <w:rPr>
          <w:sz w:val="20"/>
          <w:szCs w:val="20"/>
          <w:lang w:val="en-US"/>
        </w:rPr>
        <w:t>  </w:t>
      </w:r>
      <w:r w:rsidRPr="00A11359">
        <w:rPr>
          <w:sz w:val="20"/>
          <w:szCs w:val="20"/>
        </w:rPr>
        <w:t>len</w:t>
      </w:r>
      <w:r w:rsidRPr="00A11359">
        <w:rPr>
          <w:rFonts w:eastAsia="ＭＳ 明朝" w:hint="eastAsia"/>
          <w:sz w:val="20"/>
          <w:szCs w:val="20"/>
          <w:lang w:eastAsia="ja-JP"/>
        </w:rPr>
        <w:t>Dh</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rPr>
        <w:br/>
      </w:r>
      <w:r w:rsidRPr="00A11359">
        <w:rPr>
          <w:sz w:val="20"/>
          <w:szCs w:val="20"/>
        </w:rPr>
        <w:tab/>
      </w:r>
      <w:r w:rsidRPr="00A11359">
        <w:rPr>
          <w:sz w:val="20"/>
          <w:szCs w:val="20"/>
        </w:rPr>
        <w:tab/>
      </w:r>
      <w:r w:rsidRPr="00A11359">
        <w:rPr>
          <w:sz w:val="20"/>
          <w:szCs w:val="20"/>
        </w:rPr>
        <w:tab/>
        <w:t>sum</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p0[</w:t>
      </w:r>
      <w:r w:rsidRPr="00A11359">
        <w:rPr>
          <w:sz w:val="20"/>
          <w:szCs w:val="20"/>
          <w:lang w:val="en-US"/>
        </w:rPr>
        <w:t> </w:t>
      </w:r>
      <w:r w:rsidRPr="00A11359">
        <w:rPr>
          <w:sz w:val="20"/>
          <w:szCs w:val="20"/>
        </w:rPr>
        <w:t>Clip3(</w:t>
      </w:r>
      <w:r w:rsidRPr="00A11359">
        <w:rPr>
          <w:sz w:val="20"/>
          <w:szCs w:val="20"/>
          <w:lang w:val="en-US"/>
        </w:rPr>
        <w:t> </w:t>
      </w:r>
      <w:r w:rsidRPr="00A11359">
        <w:rPr>
          <w:sz w:val="20"/>
          <w:szCs w:val="20"/>
        </w:rPr>
        <w:t>0,</w:t>
      </w:r>
      <w:r w:rsidRPr="00A11359">
        <w:rPr>
          <w:sz w:val="20"/>
          <w:szCs w:val="20"/>
          <w:lang w:val="en-US"/>
        </w:rPr>
        <w:t> </w:t>
      </w:r>
      <w:r w:rsidRPr="00A11359">
        <w:rPr>
          <w:rFonts w:eastAsia="ＭＳ 明朝" w:hint="eastAsia"/>
          <w:sz w:val="20"/>
          <w:szCs w:val="20"/>
          <w:lang w:eastAsia="ja-JP"/>
        </w:rPr>
        <w:t>w</w:t>
      </w:r>
      <w:r w:rsidRPr="00A11359">
        <w:rPr>
          <w:sz w:val="20"/>
          <w:szCs w:val="20"/>
        </w:rPr>
        <w:t>0</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u</w:t>
      </w:r>
      <w:r w:rsidRPr="00A11359">
        <w:rPr>
          <w:sz w:val="20"/>
          <w:szCs w:val="20"/>
          <w:lang w:val="en-US"/>
        </w:rPr>
        <w:t>  </w:t>
      </w:r>
      <w:r w:rsidRPr="00A11359">
        <w:rPr>
          <w:rFonts w:eastAsia="ＭＳ 明朝" w:hint="eastAsia"/>
          <w:sz w:val="20"/>
          <w:szCs w:val="20"/>
          <w:lang w:eastAsia="ja-JP"/>
        </w:rPr>
        <w:t>&lt;&lt;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v</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rFonts w:eastAsia="ＭＳ 明朝" w:hint="eastAsia"/>
          <w:sz w:val="20"/>
          <w:szCs w:val="20"/>
          <w:lang w:eastAsia="ja-JP"/>
        </w:rPr>
        <w:t>fD</w:t>
      </w:r>
      <w:r w:rsidRPr="00A11359">
        <w:rPr>
          <w:sz w:val="20"/>
          <w:szCs w:val="20"/>
        </w:rPr>
        <w:t>h</w:t>
      </w:r>
      <w:r w:rsidRPr="00A11359">
        <w:rPr>
          <w:rFonts w:eastAsia="ＭＳ 明朝" w:hint="eastAsia"/>
          <w:sz w:val="20"/>
          <w:szCs w:val="20"/>
          <w:lang w:eastAsia="ja-JP"/>
        </w:rPr>
        <w:t>[</w:t>
      </w:r>
      <w:r w:rsidRPr="00A11359">
        <w:rPr>
          <w:rFonts w:eastAsia="ＭＳ 明朝"/>
          <w:sz w:val="20"/>
          <w:szCs w:val="20"/>
          <w:lang w:val="en-US" w:eastAsia="ja-JP"/>
        </w:rPr>
        <w:t> </w:t>
      </w:r>
      <w:r w:rsidRPr="00A11359">
        <w:rPr>
          <w:rFonts w:eastAsia="ＭＳ 明朝" w:hint="eastAsia"/>
          <w:sz w:val="20"/>
          <w:szCs w:val="20"/>
          <w:lang w:eastAsia="ja-JP"/>
        </w:rPr>
        <w:t>0</w:t>
      </w:r>
      <w:r w:rsidRPr="00A11359">
        <w:rPr>
          <w:rFonts w:eastAsia="ＭＳ 明朝"/>
          <w:sz w:val="20"/>
          <w:szCs w:val="20"/>
          <w:lang w:val="en-US" w:eastAsia="ja-JP"/>
        </w:rPr>
        <w:t> </w:t>
      </w:r>
      <w:r w:rsidRPr="00A11359">
        <w:rPr>
          <w:rFonts w:eastAsia="ＭＳ 明朝" w:hint="eastAsia"/>
          <w:sz w:val="20"/>
          <w:szCs w:val="20"/>
          <w:lang w:eastAsia="ja-JP"/>
        </w:rPr>
        <w:t>]</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ＭＳ 明朝" w:hint="eastAsia"/>
          <w:sz w:val="20"/>
          <w:szCs w:val="20"/>
          <w:lang w:eastAsia="ja-JP"/>
        </w:rPr>
        <w:t>Dh</w:t>
      </w:r>
      <w:r w:rsidRPr="00A11359">
        <w:rPr>
          <w:sz w:val="20"/>
          <w:szCs w:val="20"/>
          <w:lang w:val="en-US"/>
        </w:rPr>
        <w:t> </w:t>
      </w:r>
      <w:r w:rsidRPr="00A11359">
        <w:rPr>
          <w:sz w:val="20"/>
          <w:szCs w:val="20"/>
        </w:rPr>
        <w:t>−</w:t>
      </w:r>
      <w:r w:rsidRPr="00A11359">
        <w:rPr>
          <w:rFonts w:eastAsia="ＭＳ 明朝"/>
          <w:sz w:val="20"/>
          <w:szCs w:val="20"/>
          <w:lang w:val="en-US" w:eastAsia="ja-JP"/>
        </w:rPr>
        <w:t> </w:t>
      </w:r>
      <w:r w:rsidRPr="00A11359">
        <w:rPr>
          <w:sz w:val="20"/>
          <w:szCs w:val="20"/>
        </w:rPr>
        <w:t>1</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w:t>
      </w:r>
      <w:r w:rsidRPr="00A11359">
        <w:rPr>
          <w:sz w:val="20"/>
          <w:szCs w:val="20"/>
        </w:rPr>
        <w:br/>
      </w:r>
      <w:r w:rsidRPr="00A11359">
        <w:rPr>
          <w:sz w:val="20"/>
          <w:szCs w:val="20"/>
        </w:rPr>
        <w:tab/>
      </w:r>
      <w:r w:rsidRPr="00A11359">
        <w:rPr>
          <w:sz w:val="20"/>
          <w:szCs w:val="20"/>
        </w:rPr>
        <w:tab/>
        <w:t>p1[ u ][ v ] = ( sum + ( div</w:t>
      </w:r>
      <w:r w:rsidRPr="00A11359">
        <w:rPr>
          <w:rFonts w:eastAsia="ＭＳ 明朝" w:hint="eastAsia"/>
          <w:sz w:val="20"/>
          <w:szCs w:val="20"/>
          <w:lang w:eastAsia="ja-JP"/>
        </w:rPr>
        <w:t>D</w:t>
      </w:r>
      <w:r w:rsidRPr="00A11359">
        <w:rPr>
          <w:sz w:val="20"/>
          <w:szCs w:val="20"/>
        </w:rPr>
        <w:t>h &gt;&gt; 1 ) ) / div</w:t>
      </w:r>
      <w:r w:rsidRPr="00A11359">
        <w:rPr>
          <w:rFonts w:eastAsia="ＭＳ 明朝" w:hint="eastAsia"/>
          <w:sz w:val="20"/>
          <w:szCs w:val="20"/>
          <w:lang w:eastAsia="ja-JP"/>
        </w:rPr>
        <w:t>D</w:t>
      </w:r>
      <w:r w:rsidRPr="00A11359">
        <w:rPr>
          <w:sz w:val="20"/>
          <w:szCs w:val="20"/>
        </w:rPr>
        <w:t>h</w:t>
      </w:r>
      <w:r w:rsidRPr="00A11359">
        <w:rPr>
          <w:sz w:val="20"/>
          <w:szCs w:val="20"/>
        </w:rPr>
        <w:br/>
      </w:r>
      <w:r w:rsidRPr="00A11359">
        <w:rPr>
          <w:sz w:val="20"/>
          <w:szCs w:val="20"/>
        </w:rPr>
        <w:tab/>
        <w:t>}</w:t>
      </w:r>
      <w:r w:rsidRPr="00A11359">
        <w:rPr>
          <w:sz w:val="20"/>
          <w:szCs w:val="20"/>
        </w:rPr>
        <w:tab/>
      </w:r>
      <w:r w:rsidRPr="00A11359">
        <w:rPr>
          <w:sz w:val="20"/>
          <w:szCs w:val="20"/>
        </w:rPr>
        <w:tab/>
      </w:r>
      <w:r w:rsidRPr="00A11359">
        <w:rPr>
          <w:sz w:val="20"/>
          <w:szCs w:val="20"/>
        </w:rPr>
        <w:tab/>
      </w:r>
      <w:r w:rsidRPr="00A11359">
        <w:rPr>
          <w:sz w:val="20"/>
          <w:szCs w:val="20"/>
        </w:rPr>
        <w:tab/>
      </w:r>
      <w:r w:rsidRPr="00A11359">
        <w:rPr>
          <w:sz w:val="20"/>
          <w:szCs w:val="20"/>
        </w:rPr>
        <w:tab/>
      </w:r>
      <w:r w:rsidRPr="00A11359">
        <w:rPr>
          <w:sz w:val="20"/>
          <w:szCs w:val="20"/>
        </w:rPr>
        <w:tab/>
        <w:t>(D</w:t>
      </w:r>
      <w:r w:rsidRPr="00A11359">
        <w:rPr>
          <w:sz w:val="20"/>
          <w:szCs w:val="20"/>
        </w:rPr>
        <w:noBreakHyphen/>
      </w:r>
      <w:r w:rsidRPr="00A11359">
        <w:rPr>
          <w:sz w:val="20"/>
          <w:szCs w:val="20"/>
        </w:rPr>
        <w:fldChar w:fldCharType="begin" w:fldLock="1"/>
      </w:r>
      <w:r w:rsidRPr="00A11359">
        <w:rPr>
          <w:sz w:val="20"/>
          <w:szCs w:val="20"/>
        </w:rPr>
        <w:instrText xml:space="preserve"> SEQ Equation \* ARABIC </w:instrText>
      </w:r>
      <w:r w:rsidRPr="00A11359">
        <w:rPr>
          <w:sz w:val="20"/>
          <w:szCs w:val="20"/>
        </w:rPr>
        <w:fldChar w:fldCharType="separate"/>
      </w:r>
      <w:r w:rsidRPr="00A11359">
        <w:rPr>
          <w:noProof/>
          <w:sz w:val="20"/>
          <w:szCs w:val="20"/>
        </w:rPr>
        <w:t>6</w:t>
      </w:r>
      <w:r w:rsidRPr="00A11359">
        <w:rPr>
          <w:sz w:val="20"/>
          <w:szCs w:val="20"/>
        </w:rPr>
        <w:fldChar w:fldCharType="end"/>
      </w:r>
      <w:r w:rsidRPr="00A11359">
        <w:rPr>
          <w:sz w:val="20"/>
          <w:szCs w:val="20"/>
        </w:rPr>
        <w:t>)</w:t>
      </w:r>
    </w:p>
    <w:p w14:paraId="52D0625A" w14:textId="77777777" w:rsidR="005A49BD" w:rsidRPr="005A49BD" w:rsidRDefault="005A49BD" w:rsidP="005A49BD">
      <w:pPr>
        <w:pStyle w:val="Equation"/>
        <w:keepNext/>
        <w:keepLines/>
        <w:tabs>
          <w:tab w:val="clear" w:pos="794"/>
          <w:tab w:val="clear" w:pos="1588"/>
          <w:tab w:val="left" w:pos="1170"/>
          <w:tab w:val="left" w:pos="1440"/>
          <w:tab w:val="left" w:pos="1710"/>
          <w:tab w:val="left" w:pos="1980"/>
        </w:tabs>
        <w:ind w:left="794"/>
        <w:jc w:val="both"/>
        <w:rPr>
          <w:rFonts w:eastAsia="ＭＳ 明朝"/>
          <w:sz w:val="20"/>
          <w:szCs w:val="20"/>
          <w:lang w:eastAsia="ja-JP"/>
        </w:rPr>
      </w:pPr>
      <w:r w:rsidRPr="00A11359">
        <w:rPr>
          <w:sz w:val="20"/>
          <w:szCs w:val="20"/>
        </w:rPr>
        <w:t xml:space="preserve">where p0[ ][ ] is the array of chroma samples in a </w:t>
      </w:r>
      <w:r w:rsidRPr="00A11359">
        <w:rPr>
          <w:rFonts w:eastAsia="ＭＳ 明朝" w:hint="eastAsia"/>
          <w:sz w:val="20"/>
          <w:szCs w:val="20"/>
          <w:lang w:eastAsia="ja-JP"/>
        </w:rPr>
        <w:t xml:space="preserve">cropped output </w:t>
      </w:r>
      <w:r w:rsidRPr="00A11359">
        <w:rPr>
          <w:sz w:val="20"/>
          <w:szCs w:val="20"/>
        </w:rPr>
        <w:t xml:space="preserve">picture before horizontal chroma </w:t>
      </w:r>
      <w:r w:rsidRPr="00A11359">
        <w:rPr>
          <w:rFonts w:eastAsia="ＭＳ 明朝" w:hint="eastAsia"/>
          <w:sz w:val="20"/>
          <w:szCs w:val="20"/>
          <w:lang w:eastAsia="ja-JP"/>
        </w:rPr>
        <w:t>down</w:t>
      </w:r>
      <w:r w:rsidRPr="00A11359">
        <w:rPr>
          <w:sz w:val="20"/>
          <w:szCs w:val="20"/>
        </w:rPr>
        <w:t xml:space="preserve">sampling, and p1[ ][ ] is the array of chroma samples in a </w:t>
      </w:r>
      <w:r w:rsidRPr="00A11359">
        <w:rPr>
          <w:rFonts w:eastAsia="ＭＳ 明朝" w:hint="eastAsia"/>
          <w:sz w:val="20"/>
          <w:szCs w:val="20"/>
          <w:lang w:eastAsia="ja-JP"/>
        </w:rPr>
        <w:t xml:space="preserve">cropped output </w:t>
      </w:r>
      <w:r w:rsidRPr="00A11359">
        <w:rPr>
          <w:sz w:val="20"/>
          <w:szCs w:val="20"/>
        </w:rPr>
        <w:t xml:space="preserve">picture after horizontal chroma </w:t>
      </w:r>
      <w:r w:rsidRPr="00A11359">
        <w:rPr>
          <w:rFonts w:eastAsia="ＭＳ 明朝" w:hint="eastAsia"/>
          <w:sz w:val="20"/>
          <w:szCs w:val="20"/>
          <w:lang w:eastAsia="ja-JP"/>
        </w:rPr>
        <w:t>down</w:t>
      </w:r>
      <w:r w:rsidRPr="00A11359">
        <w:rPr>
          <w:sz w:val="20"/>
          <w:szCs w:val="20"/>
        </w:rPr>
        <w:t>sampling.</w:t>
      </w:r>
    </w:p>
    <w:p w14:paraId="1F5A09CA" w14:textId="77777777" w:rsidR="005A49BD" w:rsidRPr="005A49BD" w:rsidRDefault="005A49BD" w:rsidP="005A49BD">
      <w:pPr>
        <w:pStyle w:val="Caption"/>
        <w:rPr>
          <w:rFonts w:eastAsia="ＭＳ 明朝"/>
          <w:lang w:eastAsia="ja-JP"/>
        </w:rPr>
      </w:pPr>
      <w:r w:rsidRPr="00943A5F">
        <w:t>Table D</w:t>
      </w:r>
      <w:r w:rsidRPr="00943A5F">
        <w:noBreakHyphen/>
      </w:r>
      <w:r w:rsidRPr="005A49BD">
        <w:rPr>
          <w:rFonts w:eastAsia="ＭＳ 明朝" w:hint="eastAsia"/>
          <w:lang w:eastAsia="ja-JP"/>
        </w:rPr>
        <w:t>9</w:t>
      </w:r>
      <w:r>
        <w:t xml:space="preserve"> – Usage of chroma filter in the vertical direction</w:t>
      </w:r>
    </w:p>
    <w:tbl>
      <w:tblPr>
        <w:tblW w:w="11171"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593"/>
        <w:gridCol w:w="670"/>
        <w:gridCol w:w="567"/>
        <w:gridCol w:w="567"/>
        <w:gridCol w:w="3969"/>
        <w:gridCol w:w="1701"/>
        <w:gridCol w:w="2512"/>
      </w:tblGrid>
      <w:tr w:rsidR="005A49BD" w:rsidRPr="0015503A" w14:paraId="55D82BA7" w14:textId="77777777" w:rsidTr="005A49BD">
        <w:trPr>
          <w:cantSplit/>
          <w:trHeight w:val="3111"/>
          <w:jc w:val="center"/>
        </w:trPr>
        <w:tc>
          <w:tcPr>
            <w:tcW w:w="592" w:type="dxa"/>
            <w:shd w:val="clear" w:color="auto" w:fill="auto"/>
            <w:textDirection w:val="tbRl"/>
          </w:tcPr>
          <w:p w14:paraId="5C363DDB" w14:textId="77777777" w:rsidR="005A49BD" w:rsidRPr="0015503A" w:rsidRDefault="005A49BD" w:rsidP="005A49BD">
            <w:pPr>
              <w:pStyle w:val="TableTitle"/>
              <w:spacing w:before="120" w:after="120"/>
              <w:ind w:left="113" w:right="113"/>
            </w:pPr>
            <w:r>
              <w:rPr>
                <w:rFonts w:eastAsia="ＭＳ 明朝" w:hint="eastAsia"/>
                <w:lang w:eastAsia="ja-JP"/>
              </w:rPr>
              <w:t>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p>
        </w:tc>
        <w:tc>
          <w:tcPr>
            <w:tcW w:w="593" w:type="dxa"/>
            <w:shd w:val="clear" w:color="auto" w:fill="auto"/>
            <w:textDirection w:val="tbRl"/>
          </w:tcPr>
          <w:p w14:paraId="27EFF298" w14:textId="77777777" w:rsidR="005A49BD" w:rsidRPr="0015503A" w:rsidRDefault="005A49BD" w:rsidP="005A49BD">
            <w:pPr>
              <w:pStyle w:val="TableTitle"/>
              <w:spacing w:before="120" w:after="120"/>
              <w:ind w:left="113" w:right="113"/>
            </w:pPr>
            <w:r w:rsidRPr="0015503A">
              <w:t>ver_filtering_</w:t>
            </w:r>
            <w:r w:rsidRPr="005A49BD">
              <w:rPr>
                <w:rFonts w:eastAsia="ＭＳ 明朝" w:hint="eastAsia"/>
                <w:lang w:eastAsia="ja-JP"/>
              </w:rPr>
              <w:t>field_</w:t>
            </w:r>
            <w:r w:rsidRPr="0015503A">
              <w:t>process_flag</w:t>
            </w:r>
          </w:p>
        </w:tc>
        <w:tc>
          <w:tcPr>
            <w:tcW w:w="670" w:type="dxa"/>
            <w:shd w:val="clear" w:color="auto" w:fill="auto"/>
            <w:textDirection w:val="tbRl"/>
          </w:tcPr>
          <w:p w14:paraId="3B3A8A9C" w14:textId="77777777" w:rsidR="005A49BD" w:rsidRPr="0015503A" w:rsidRDefault="005A49BD" w:rsidP="005A49BD">
            <w:pPr>
              <w:pStyle w:val="TableTitle"/>
              <w:spacing w:before="120" w:after="120"/>
              <w:ind w:left="113" w:right="113"/>
            </w:pPr>
            <w:r w:rsidRPr="001062FD">
              <w:t>num_vertical_filters</w:t>
            </w:r>
            <w:r>
              <w:br/>
            </w:r>
            <w:r w:rsidRPr="0015503A">
              <w:t>(when applicable)</w:t>
            </w:r>
          </w:p>
        </w:tc>
        <w:tc>
          <w:tcPr>
            <w:tcW w:w="567" w:type="dxa"/>
            <w:textDirection w:val="tbRl"/>
          </w:tcPr>
          <w:p w14:paraId="4FE450E5" w14:textId="77777777" w:rsidR="005A49BD" w:rsidRPr="005A49BD" w:rsidRDefault="005A49BD" w:rsidP="005A49BD">
            <w:pPr>
              <w:pStyle w:val="TableTitle"/>
              <w:spacing w:before="120" w:after="120"/>
              <w:ind w:left="113" w:right="113"/>
              <w:rPr>
                <w:rFonts w:eastAsia="ＭＳ 明朝"/>
                <w:lang w:eastAsia="ja-JP"/>
              </w:rPr>
            </w:pPr>
            <w:r w:rsidRPr="005A49BD">
              <w:rPr>
                <w:rFonts w:eastAsia="ＭＳ 明朝" w:hint="eastAsia"/>
                <w:lang w:eastAsia="ja-JP"/>
              </w:rPr>
              <w:t>upsamplingFlag</w:t>
            </w:r>
          </w:p>
        </w:tc>
        <w:tc>
          <w:tcPr>
            <w:tcW w:w="567" w:type="dxa"/>
            <w:textDirection w:val="tbRl"/>
          </w:tcPr>
          <w:p w14:paraId="05005350" w14:textId="77777777" w:rsidR="005A49BD" w:rsidRPr="005A49BD" w:rsidRDefault="005A49BD" w:rsidP="005A49BD">
            <w:pPr>
              <w:pStyle w:val="TableTitle"/>
              <w:spacing w:before="120" w:afterLines="50" w:after="120"/>
              <w:ind w:left="113" w:right="113"/>
              <w:rPr>
                <w:rFonts w:eastAsia="ＭＳ 明朝"/>
                <w:lang w:eastAsia="ja-JP"/>
              </w:rPr>
            </w:pPr>
            <w:r w:rsidRPr="005A49BD">
              <w:rPr>
                <w:rFonts w:eastAsia="ＭＳ 明朝" w:hint="eastAsia"/>
                <w:lang w:eastAsia="ja-JP"/>
              </w:rPr>
              <w:t>bottomFlag</w:t>
            </w:r>
          </w:p>
        </w:tc>
        <w:tc>
          <w:tcPr>
            <w:tcW w:w="3969" w:type="dxa"/>
          </w:tcPr>
          <w:p w14:paraId="7888C9AC" w14:textId="77777777" w:rsidR="005A49BD" w:rsidRPr="005A49BD" w:rsidRDefault="005A49BD" w:rsidP="005A49BD">
            <w:pPr>
              <w:pStyle w:val="TableTitle"/>
              <w:rPr>
                <w:rFonts w:eastAsia="ＭＳ 明朝"/>
                <w:lang w:eastAsia="ja-JP"/>
              </w:rPr>
            </w:pPr>
            <w:r w:rsidRPr="005A49BD">
              <w:rPr>
                <w:rFonts w:eastAsia="ＭＳ 明朝" w:hint="eastAsia"/>
                <w:lang w:eastAsia="ja-JP"/>
              </w:rPr>
              <w:t xml:space="preserve"> Filter </w:t>
            </w:r>
            <w:r w:rsidRPr="0011123B">
              <w:t>coefficients</w:t>
            </w:r>
            <w:r w:rsidRPr="005A49BD">
              <w:rPr>
                <w:rFonts w:eastAsia="ＭＳ 明朝" w:hint="eastAsia"/>
                <w:lang w:eastAsia="ja-JP"/>
              </w:rPr>
              <w:br/>
              <w:t>(fDv for downsamping or fUv for upsampling)</w:t>
            </w:r>
          </w:p>
        </w:tc>
        <w:tc>
          <w:tcPr>
            <w:tcW w:w="1701" w:type="dxa"/>
          </w:tcPr>
          <w:p w14:paraId="32ADD2BB" w14:textId="77777777" w:rsidR="005A49BD" w:rsidRPr="005A49BD" w:rsidRDefault="005A49BD" w:rsidP="005A49BD">
            <w:pPr>
              <w:pStyle w:val="TableTitle"/>
              <w:rPr>
                <w:rFonts w:eastAsia="ＭＳ 明朝"/>
                <w:lang w:eastAsia="ja-JP"/>
              </w:rPr>
            </w:pPr>
            <w:commentRangeStart w:id="35"/>
            <w:r w:rsidRPr="005A49BD">
              <w:rPr>
                <w:rFonts w:eastAsia="ＭＳ 明朝" w:hint="eastAsia"/>
                <w:lang w:eastAsia="ja-JP"/>
              </w:rPr>
              <w:t>Range of j</w:t>
            </w:r>
            <w:commentRangeEnd w:id="35"/>
            <w:r w:rsidRPr="00270DD9">
              <w:rPr>
                <w:rStyle w:val="CommentReference"/>
                <w:b w:val="0"/>
                <w:bCs w:val="0"/>
              </w:rPr>
              <w:commentReference w:id="35"/>
            </w:r>
          </w:p>
        </w:tc>
        <w:tc>
          <w:tcPr>
            <w:tcW w:w="2512" w:type="dxa"/>
            <w:shd w:val="clear" w:color="auto" w:fill="auto"/>
          </w:tcPr>
          <w:p w14:paraId="517A2487" w14:textId="77777777" w:rsidR="005A49BD" w:rsidRPr="0015503A" w:rsidRDefault="005A49BD" w:rsidP="005A49BD">
            <w:pPr>
              <w:pStyle w:val="TableTitle"/>
            </w:pPr>
            <w:r w:rsidRPr="005A49BD">
              <w:rPr>
                <w:rFonts w:eastAsia="ＭＳ 明朝" w:hint="eastAsia"/>
                <w:lang w:eastAsia="ja-JP"/>
              </w:rPr>
              <w:t>Filter tap length</w:t>
            </w:r>
            <w:r w:rsidRPr="005A49BD">
              <w:rPr>
                <w:rFonts w:eastAsia="ＭＳ 明朝" w:hint="eastAsia"/>
                <w:lang w:eastAsia="ja-JP"/>
              </w:rPr>
              <w:br/>
              <w:t>(lenDv for downsampling or lenUv for upsampling)</w:t>
            </w:r>
          </w:p>
        </w:tc>
      </w:tr>
      <w:tr w:rsidR="005A49BD" w:rsidRPr="0015503A" w14:paraId="5CEB089E" w14:textId="77777777" w:rsidTr="005A49BD">
        <w:trPr>
          <w:jc w:val="center"/>
        </w:trPr>
        <w:tc>
          <w:tcPr>
            <w:tcW w:w="592" w:type="dxa"/>
            <w:vMerge w:val="restart"/>
            <w:shd w:val="clear" w:color="auto" w:fill="auto"/>
          </w:tcPr>
          <w:p w14:paraId="610F92FD" w14:textId="77777777" w:rsidR="005A49BD" w:rsidRPr="0015503A" w:rsidRDefault="005A49BD" w:rsidP="005A49BD">
            <w:pPr>
              <w:pStyle w:val="TableText"/>
            </w:pPr>
            <w:r w:rsidRPr="0015503A">
              <w:t>0</w:t>
            </w:r>
            <w:r>
              <w:t>,</w:t>
            </w:r>
            <w:r w:rsidRPr="0015503A">
              <w:t xml:space="preserve"> 1</w:t>
            </w:r>
          </w:p>
        </w:tc>
        <w:tc>
          <w:tcPr>
            <w:tcW w:w="593" w:type="dxa"/>
            <w:vMerge w:val="restart"/>
            <w:shd w:val="clear" w:color="auto" w:fill="auto"/>
          </w:tcPr>
          <w:p w14:paraId="2D86CE46" w14:textId="77777777" w:rsidR="005A49BD" w:rsidRPr="0015503A" w:rsidRDefault="005A49BD" w:rsidP="005A49BD">
            <w:pPr>
              <w:pStyle w:val="TableText"/>
            </w:pPr>
            <w:r w:rsidRPr="0015503A">
              <w:t>0</w:t>
            </w:r>
          </w:p>
        </w:tc>
        <w:tc>
          <w:tcPr>
            <w:tcW w:w="670" w:type="dxa"/>
            <w:vMerge w:val="restart"/>
            <w:shd w:val="clear" w:color="auto" w:fill="auto"/>
          </w:tcPr>
          <w:p w14:paraId="27A42F85" w14:textId="77777777" w:rsidR="005A49BD" w:rsidRPr="0015503A" w:rsidRDefault="005A49BD" w:rsidP="005A49BD">
            <w:pPr>
              <w:pStyle w:val="TableText"/>
              <w:jc w:val="center"/>
            </w:pPr>
            <w:r w:rsidRPr="0015503A">
              <w:t>2</w:t>
            </w:r>
          </w:p>
        </w:tc>
        <w:tc>
          <w:tcPr>
            <w:tcW w:w="567" w:type="dxa"/>
            <w:shd w:val="clear" w:color="auto" w:fill="auto"/>
          </w:tcPr>
          <w:p w14:paraId="60BFBDDB"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567" w:type="dxa"/>
            <w:shd w:val="clear" w:color="auto" w:fill="auto"/>
          </w:tcPr>
          <w:p w14:paraId="36E371C5" w14:textId="77777777" w:rsidR="005A49BD" w:rsidRDefault="005A49BD" w:rsidP="005A49BD">
            <w:pPr>
              <w:pStyle w:val="TableText"/>
              <w:jc w:val="center"/>
              <w:rPr>
                <w:rFonts w:eastAsia="ＭＳ 明朝"/>
                <w:lang w:eastAsia="ja-JP"/>
              </w:rPr>
            </w:pPr>
            <w:r>
              <w:t>–</w:t>
            </w:r>
          </w:p>
        </w:tc>
        <w:tc>
          <w:tcPr>
            <w:tcW w:w="3969" w:type="dxa"/>
            <w:shd w:val="clear" w:color="auto" w:fill="auto"/>
          </w:tcPr>
          <w:p w14:paraId="4E906C08" w14:textId="77777777" w:rsidR="005A49BD" w:rsidRPr="005A49BD" w:rsidRDefault="005A49BD" w:rsidP="005A49BD">
            <w:pPr>
              <w:pStyle w:val="TableText"/>
              <w:jc w:val="left"/>
              <w:rPr>
                <w:rFonts w:eastAsia="ＭＳ 明朝"/>
                <w:lang w:eastAsia="ja-JP"/>
              </w:rPr>
            </w:pPr>
            <w:r w:rsidRPr="0011123B">
              <w:rPr>
                <w:rFonts w:eastAsia="ＭＳ 明朝" w:hint="eastAsia"/>
                <w:lang w:eastAsia="ja-JP"/>
              </w:rPr>
              <w:t>fDv</w:t>
            </w:r>
            <w:r w:rsidRPr="0011123B">
              <w:t>[ 0 ][ </w:t>
            </w:r>
            <w:r w:rsidRPr="005A49BD">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158D441A"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677A6113" w14:textId="77777777" w:rsidR="005A49BD" w:rsidRPr="00A15494" w:rsidRDefault="005A49BD" w:rsidP="005A49BD">
            <w:pPr>
              <w:pStyle w:val="TableText"/>
              <w:jc w:val="left"/>
              <w:rPr>
                <w:rFonts w:eastAsia="ＭＳ 明朝"/>
                <w:lang w:eastAsia="ja-JP"/>
              </w:rPr>
            </w:pPr>
            <w:r>
              <w:rPr>
                <w:rFonts w:eastAsia="ＭＳ 明朝" w:hint="eastAsia"/>
                <w:lang w:eastAsia="ja-JP"/>
              </w:rPr>
              <w:t>lenDv[</w:t>
            </w:r>
            <w:r>
              <w:rPr>
                <w:rFonts w:eastAsia="ＭＳ 明朝"/>
                <w:lang w:val="en-US" w:eastAsia="ja-JP"/>
              </w:rPr>
              <w:t> </w:t>
            </w:r>
            <w:r>
              <w:rPr>
                <w:rFonts w:eastAsia="ＭＳ 明朝" w:hint="eastAsia"/>
                <w:lang w:eastAsia="ja-JP"/>
              </w:rPr>
              <w:t>0</w:t>
            </w:r>
            <w:r>
              <w:t> </w:t>
            </w:r>
            <w:r>
              <w:rPr>
                <w:rFonts w:eastAsia="ＭＳ 明朝" w:hint="eastAsia"/>
                <w:lang w:eastAsia="ja-JP"/>
              </w:rPr>
              <w:t xml:space="preserve">] =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p>
        </w:tc>
      </w:tr>
      <w:tr w:rsidR="005A49BD" w:rsidRPr="0015503A" w14:paraId="7E3E05DD" w14:textId="77777777" w:rsidTr="005A49BD">
        <w:trPr>
          <w:jc w:val="center"/>
        </w:trPr>
        <w:tc>
          <w:tcPr>
            <w:tcW w:w="592" w:type="dxa"/>
            <w:vMerge/>
            <w:shd w:val="clear" w:color="auto" w:fill="auto"/>
          </w:tcPr>
          <w:p w14:paraId="3FB672C2" w14:textId="77777777" w:rsidR="005A49BD" w:rsidRPr="0015503A" w:rsidRDefault="005A49BD" w:rsidP="005A49BD">
            <w:pPr>
              <w:pStyle w:val="TableText"/>
            </w:pPr>
          </w:p>
        </w:tc>
        <w:tc>
          <w:tcPr>
            <w:tcW w:w="593" w:type="dxa"/>
            <w:vMerge/>
            <w:shd w:val="clear" w:color="auto" w:fill="auto"/>
          </w:tcPr>
          <w:p w14:paraId="555D62C1"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7AA25DA0" w14:textId="77777777" w:rsidR="005A49BD" w:rsidRPr="005A49BD" w:rsidRDefault="005A49BD" w:rsidP="005A49BD">
            <w:pPr>
              <w:pStyle w:val="TableText"/>
              <w:jc w:val="center"/>
              <w:rPr>
                <w:rFonts w:eastAsia="ＭＳ 明朝"/>
                <w:lang w:eastAsia="ja-JP"/>
              </w:rPr>
            </w:pPr>
          </w:p>
        </w:tc>
        <w:tc>
          <w:tcPr>
            <w:tcW w:w="567" w:type="dxa"/>
            <w:vMerge w:val="restart"/>
            <w:shd w:val="clear" w:color="auto" w:fill="auto"/>
          </w:tcPr>
          <w:p w14:paraId="41EEC952"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567" w:type="dxa"/>
            <w:vMerge w:val="restart"/>
          </w:tcPr>
          <w:p w14:paraId="00AE34EC" w14:textId="77777777" w:rsidR="005A49BD" w:rsidRDefault="005A49BD" w:rsidP="005A49BD">
            <w:pPr>
              <w:pStyle w:val="TableText"/>
              <w:jc w:val="center"/>
              <w:rPr>
                <w:rFonts w:eastAsia="ＭＳ 明朝"/>
                <w:lang w:eastAsia="ja-JP"/>
              </w:rPr>
            </w:pPr>
            <w:r>
              <w:t>–</w:t>
            </w:r>
          </w:p>
        </w:tc>
        <w:tc>
          <w:tcPr>
            <w:tcW w:w="3969" w:type="dxa"/>
          </w:tcPr>
          <w:p w14:paraId="3630E4F4"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0CCC265B" w14:textId="77777777" w:rsidR="005A49BD" w:rsidRPr="00270DD9" w:rsidRDefault="005A49BD" w:rsidP="005A49BD">
            <w:pPr>
              <w:pStyle w:val="TableText"/>
              <w:jc w:val="left"/>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0EE83B77" w14:textId="77777777" w:rsidR="005A49BD" w:rsidRDefault="005A49BD" w:rsidP="005A49BD">
            <w:pPr>
              <w:pStyle w:val="TableText"/>
              <w:jc w:val="left"/>
              <w:rPr>
                <w:rFonts w:eastAsia="ＭＳ 明朝"/>
                <w:lang w:eastAsia="ja-JP"/>
              </w:rPr>
            </w:pPr>
            <w:r w:rsidRPr="00576E7D">
              <w:rPr>
                <w:rFonts w:hint="eastAsia"/>
              </w:rPr>
              <w:t>lenU</w:t>
            </w:r>
            <w:r w:rsidRPr="00576E7D">
              <w:t>v</w:t>
            </w:r>
            <w:r>
              <w:rPr>
                <w:rFonts w:eastAsia="ＭＳ 明朝" w:hint="eastAsia"/>
                <w:lang w:eastAsia="ja-JP"/>
              </w:rPr>
              <w:t>[</w:t>
            </w:r>
            <w:r>
              <w:rPr>
                <w:rFonts w:eastAsia="ＭＳ 明朝"/>
                <w:lang w:val="en-US" w:eastAsia="ja-JP"/>
              </w:rPr>
              <w:t> </w:t>
            </w:r>
            <w:r>
              <w:rPr>
                <w:rFonts w:eastAsia="ＭＳ 明朝" w:hint="eastAsia"/>
                <w:lang w:val="en-US" w:eastAsia="ja-JP"/>
              </w:rPr>
              <w:t>0 </w:t>
            </w:r>
            <w:r>
              <w:rPr>
                <w:rFonts w:eastAsia="ＭＳ 明朝" w:hint="eastAsia"/>
                <w:lang w:eastAsia="ja-JP"/>
              </w:rPr>
              <w:t xml:space="preserve">] =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eastAsia="ja-JP"/>
              </w:rPr>
              <w:t>1</w:t>
            </w:r>
            <w:r>
              <w:rPr>
                <w:rFonts w:eastAsia="ＭＳ 明朝"/>
                <w:lang w:val="en-US" w:eastAsia="ja-JP"/>
              </w:rPr>
              <w:t> </w:t>
            </w:r>
            <w:r>
              <w:rPr>
                <w:rFonts w:eastAsia="ＭＳ 明朝" w:hint="eastAsia"/>
                <w:lang w:eastAsia="ja-JP"/>
              </w:rPr>
              <w:t>]</w:t>
            </w:r>
          </w:p>
        </w:tc>
      </w:tr>
      <w:tr w:rsidR="005A49BD" w:rsidRPr="0015503A" w14:paraId="2C1CE8A5" w14:textId="77777777" w:rsidTr="005A49BD">
        <w:trPr>
          <w:jc w:val="center"/>
        </w:trPr>
        <w:tc>
          <w:tcPr>
            <w:tcW w:w="592" w:type="dxa"/>
            <w:vMerge/>
            <w:shd w:val="clear" w:color="auto" w:fill="auto"/>
          </w:tcPr>
          <w:p w14:paraId="2C73F3FC" w14:textId="77777777" w:rsidR="005A49BD" w:rsidRPr="0015503A" w:rsidRDefault="005A49BD" w:rsidP="005A49BD">
            <w:pPr>
              <w:pStyle w:val="TableText"/>
            </w:pPr>
          </w:p>
        </w:tc>
        <w:tc>
          <w:tcPr>
            <w:tcW w:w="593" w:type="dxa"/>
            <w:vMerge/>
            <w:shd w:val="clear" w:color="auto" w:fill="auto"/>
          </w:tcPr>
          <w:p w14:paraId="7763D865"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4C719054" w14:textId="77777777" w:rsidR="005A49BD" w:rsidRPr="005A49BD" w:rsidRDefault="005A49BD" w:rsidP="005A49BD">
            <w:pPr>
              <w:pStyle w:val="TableText"/>
              <w:jc w:val="center"/>
              <w:rPr>
                <w:rFonts w:eastAsia="ＭＳ 明朝"/>
                <w:lang w:eastAsia="ja-JP"/>
              </w:rPr>
            </w:pPr>
          </w:p>
        </w:tc>
        <w:tc>
          <w:tcPr>
            <w:tcW w:w="567" w:type="dxa"/>
            <w:vMerge/>
            <w:shd w:val="clear" w:color="auto" w:fill="auto"/>
          </w:tcPr>
          <w:p w14:paraId="3BBAC740" w14:textId="77777777" w:rsidR="005A49BD" w:rsidRDefault="005A49BD" w:rsidP="005A49BD">
            <w:pPr>
              <w:pStyle w:val="TableText"/>
              <w:jc w:val="center"/>
              <w:rPr>
                <w:rFonts w:eastAsia="ＭＳ 明朝"/>
                <w:lang w:eastAsia="ja-JP"/>
              </w:rPr>
            </w:pPr>
          </w:p>
        </w:tc>
        <w:tc>
          <w:tcPr>
            <w:tcW w:w="567" w:type="dxa"/>
            <w:vMerge/>
          </w:tcPr>
          <w:p w14:paraId="077AA8D6" w14:textId="77777777" w:rsidR="005A49BD" w:rsidRDefault="005A49BD" w:rsidP="005A49BD">
            <w:pPr>
              <w:pStyle w:val="TableText"/>
              <w:jc w:val="center"/>
            </w:pPr>
          </w:p>
        </w:tc>
        <w:tc>
          <w:tcPr>
            <w:tcW w:w="3969" w:type="dxa"/>
          </w:tcPr>
          <w:p w14:paraId="07ABD145"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w:t>
            </w:r>
            <w:r w:rsidRPr="005A49BD">
              <w:rPr>
                <w:rFonts w:eastAsia="ＭＳ 明朝"/>
                <w:lang w:eastAsia="ja-JP"/>
              </w:rPr>
              <w:br/>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hint="eastAsia"/>
                <w:lang w:val="en-US" w:eastAsia="ja-JP"/>
              </w:rPr>
              <w:t> </w:t>
            </w:r>
            <w:r>
              <w:rPr>
                <w:rFonts w:eastAsia="ＭＳ 明朝" w:hint="eastAsia"/>
                <w:lang w:val="en-US" w:eastAsia="ja-JP"/>
              </w:rPr>
              <w:t xml:space="preserve">+1 </w:t>
            </w:r>
            <w:r w:rsidRPr="0011123B">
              <w:rPr>
                <w:noProof/>
                <w:sz w:val="20"/>
                <w:szCs w:val="20"/>
              </w:rPr>
              <w:t>−</w:t>
            </w:r>
            <w:r w:rsidRPr="0011123B">
              <w:rPr>
                <w:rFonts w:eastAsia="ＭＳ 明朝" w:hint="eastAsia"/>
                <w:lang w:val="en-US" w:eastAsia="ja-JP"/>
              </w:rPr>
              <w:t> j ]</w:t>
            </w:r>
          </w:p>
        </w:tc>
        <w:tc>
          <w:tcPr>
            <w:tcW w:w="1701" w:type="dxa"/>
          </w:tcPr>
          <w:p w14:paraId="6587E808"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29DD5BF1" w14:textId="77777777" w:rsidR="005A49BD" w:rsidRPr="00576E7D" w:rsidRDefault="005A49BD" w:rsidP="005A49BD">
            <w:pPr>
              <w:pStyle w:val="TableText"/>
              <w:jc w:val="left"/>
            </w:pPr>
            <w:r w:rsidRPr="00576E7D">
              <w:rPr>
                <w:rFonts w:hint="eastAsia"/>
              </w:rPr>
              <w:t>lenU</w:t>
            </w:r>
            <w:r w:rsidRPr="00576E7D">
              <w:t>v</w:t>
            </w:r>
            <w:r>
              <w:rPr>
                <w:rFonts w:eastAsia="ＭＳ 明朝" w:hint="eastAsia"/>
                <w:lang w:eastAsia="ja-JP"/>
              </w:rPr>
              <w:t>[</w:t>
            </w:r>
            <w:r>
              <w:rPr>
                <w:rFonts w:eastAsia="ＭＳ 明朝"/>
                <w:lang w:val="en-US" w:eastAsia="ja-JP"/>
              </w:rPr>
              <w:t> </w:t>
            </w:r>
            <w:r>
              <w:rPr>
                <w:rFonts w:eastAsia="ＭＳ 明朝" w:hint="eastAsia"/>
                <w:lang w:val="en-US" w:eastAsia="ja-JP"/>
              </w:rPr>
              <w:t>1 </w:t>
            </w:r>
            <w:r>
              <w:rPr>
                <w:rFonts w:eastAsia="ＭＳ 明朝" w:hint="eastAsia"/>
                <w:lang w:eastAsia="ja-JP"/>
              </w:rPr>
              <w:t xml:space="preserve">] =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eastAsia="ja-JP"/>
              </w:rPr>
              <w:t>1</w:t>
            </w:r>
            <w:r>
              <w:rPr>
                <w:rFonts w:eastAsia="ＭＳ 明朝"/>
                <w:lang w:val="en-US" w:eastAsia="ja-JP"/>
              </w:rPr>
              <w:t> </w:t>
            </w:r>
            <w:r>
              <w:rPr>
                <w:rFonts w:eastAsia="ＭＳ 明朝" w:hint="eastAsia"/>
                <w:lang w:eastAsia="ja-JP"/>
              </w:rPr>
              <w:t>]</w:t>
            </w:r>
          </w:p>
        </w:tc>
      </w:tr>
      <w:tr w:rsidR="005A49BD" w:rsidRPr="0015503A" w14:paraId="2D85BAC4" w14:textId="77777777" w:rsidTr="005A49BD">
        <w:trPr>
          <w:jc w:val="center"/>
        </w:trPr>
        <w:tc>
          <w:tcPr>
            <w:tcW w:w="592" w:type="dxa"/>
            <w:vMerge/>
            <w:shd w:val="clear" w:color="auto" w:fill="auto"/>
          </w:tcPr>
          <w:p w14:paraId="6C15CF57" w14:textId="77777777" w:rsidR="005A49BD" w:rsidRPr="0015503A" w:rsidRDefault="005A49BD" w:rsidP="005A49BD">
            <w:pPr>
              <w:pStyle w:val="TableText"/>
            </w:pPr>
          </w:p>
        </w:tc>
        <w:tc>
          <w:tcPr>
            <w:tcW w:w="593" w:type="dxa"/>
            <w:vMerge w:val="restart"/>
            <w:shd w:val="clear" w:color="auto" w:fill="auto"/>
          </w:tcPr>
          <w:p w14:paraId="1BC02ECC" w14:textId="77777777" w:rsidR="005A49BD" w:rsidRPr="005A49BD" w:rsidRDefault="005A49BD" w:rsidP="005A49BD">
            <w:pPr>
              <w:pStyle w:val="TableText"/>
              <w:rPr>
                <w:rFonts w:eastAsia="ＭＳ 明朝"/>
                <w:lang w:eastAsia="ja-JP"/>
              </w:rPr>
            </w:pPr>
            <w:r w:rsidRPr="005A49BD">
              <w:rPr>
                <w:rFonts w:eastAsia="ＭＳ 明朝" w:hint="eastAsia"/>
                <w:lang w:eastAsia="ja-JP"/>
              </w:rPr>
              <w:t>1</w:t>
            </w:r>
          </w:p>
        </w:tc>
        <w:tc>
          <w:tcPr>
            <w:tcW w:w="670" w:type="dxa"/>
            <w:vMerge w:val="restart"/>
            <w:shd w:val="clear" w:color="auto" w:fill="auto"/>
          </w:tcPr>
          <w:p w14:paraId="36D01B0E" w14:textId="77777777" w:rsidR="005A49BD" w:rsidRPr="005A49BD" w:rsidRDefault="005A49BD" w:rsidP="005A49BD">
            <w:pPr>
              <w:pStyle w:val="TableText"/>
              <w:jc w:val="center"/>
              <w:rPr>
                <w:rFonts w:eastAsia="ＭＳ 明朝"/>
                <w:lang w:eastAsia="ja-JP"/>
              </w:rPr>
            </w:pPr>
            <w:r w:rsidRPr="005A49BD">
              <w:rPr>
                <w:rFonts w:eastAsia="ＭＳ 明朝" w:hint="eastAsia"/>
                <w:lang w:eastAsia="ja-JP"/>
              </w:rPr>
              <w:t>3</w:t>
            </w:r>
          </w:p>
        </w:tc>
        <w:tc>
          <w:tcPr>
            <w:tcW w:w="567" w:type="dxa"/>
            <w:vMerge w:val="restart"/>
          </w:tcPr>
          <w:p w14:paraId="68AAC4D8"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567" w:type="dxa"/>
          </w:tcPr>
          <w:p w14:paraId="7A4E8DB9"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3969" w:type="dxa"/>
          </w:tcPr>
          <w:p w14:paraId="329FEAB1" w14:textId="77777777" w:rsidR="005A49BD" w:rsidRPr="005A49BD" w:rsidRDefault="005A49BD" w:rsidP="005A49BD">
            <w:pPr>
              <w:pStyle w:val="TableText"/>
              <w:jc w:val="left"/>
              <w:rPr>
                <w:rFonts w:eastAsia="ＭＳ 明朝"/>
                <w:lang w:eastAsia="ja-JP"/>
              </w:rPr>
            </w:pPr>
            <w:r w:rsidRPr="0011123B">
              <w:rPr>
                <w:rFonts w:eastAsia="ＭＳ 明朝" w:hint="eastAsia"/>
                <w:lang w:eastAsia="ja-JP"/>
              </w:rPr>
              <w:t>fDv</w:t>
            </w:r>
            <w:r w:rsidRPr="0011123B">
              <w:t>[ 0 ][ </w:t>
            </w:r>
            <w:r w:rsidRPr="005A49BD">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3BFB6523"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3663CB94" w14:textId="77777777" w:rsidR="005A49BD" w:rsidRDefault="005A49BD" w:rsidP="005A49BD">
            <w:pPr>
              <w:pStyle w:val="TableText"/>
              <w:jc w:val="left"/>
              <w:rPr>
                <w:rFonts w:eastAsia="ＭＳ 明朝"/>
                <w:lang w:eastAsia="ja-JP"/>
              </w:rPr>
            </w:pPr>
            <w:r>
              <w:rPr>
                <w:rFonts w:eastAsia="ＭＳ 明朝" w:hint="eastAsia"/>
                <w:lang w:eastAsia="ja-JP"/>
              </w:rPr>
              <w:t>lenDv[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hint="eastAsia"/>
                <w:lang w:eastAsia="ja-JP"/>
              </w:rPr>
              <w:br/>
              <w:t>verTapLength[</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p>
        </w:tc>
      </w:tr>
      <w:tr w:rsidR="005A49BD" w:rsidRPr="0015503A" w14:paraId="7818264D" w14:textId="77777777" w:rsidTr="005A49BD">
        <w:trPr>
          <w:jc w:val="center"/>
        </w:trPr>
        <w:tc>
          <w:tcPr>
            <w:tcW w:w="592" w:type="dxa"/>
            <w:vMerge/>
            <w:shd w:val="clear" w:color="auto" w:fill="auto"/>
          </w:tcPr>
          <w:p w14:paraId="7E5ACE69" w14:textId="77777777" w:rsidR="005A49BD" w:rsidRPr="0015503A" w:rsidRDefault="005A49BD" w:rsidP="005A49BD">
            <w:pPr>
              <w:pStyle w:val="TableText"/>
            </w:pPr>
          </w:p>
        </w:tc>
        <w:tc>
          <w:tcPr>
            <w:tcW w:w="593" w:type="dxa"/>
            <w:vMerge/>
            <w:shd w:val="clear" w:color="auto" w:fill="auto"/>
          </w:tcPr>
          <w:p w14:paraId="7CAD90D8"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299AB4AB" w14:textId="77777777" w:rsidR="005A49BD" w:rsidRPr="005A49BD" w:rsidRDefault="005A49BD" w:rsidP="005A49BD">
            <w:pPr>
              <w:pStyle w:val="TableText"/>
              <w:jc w:val="center"/>
              <w:rPr>
                <w:rFonts w:eastAsia="ＭＳ 明朝"/>
                <w:lang w:eastAsia="ja-JP"/>
              </w:rPr>
            </w:pPr>
          </w:p>
        </w:tc>
        <w:tc>
          <w:tcPr>
            <w:tcW w:w="567" w:type="dxa"/>
            <w:vMerge/>
          </w:tcPr>
          <w:p w14:paraId="2F11C3E3" w14:textId="77777777" w:rsidR="005A49BD" w:rsidRDefault="005A49BD" w:rsidP="005A49BD">
            <w:pPr>
              <w:pStyle w:val="TableText"/>
              <w:jc w:val="center"/>
              <w:rPr>
                <w:rFonts w:eastAsia="ＭＳ 明朝"/>
                <w:lang w:eastAsia="ja-JP"/>
              </w:rPr>
            </w:pPr>
          </w:p>
        </w:tc>
        <w:tc>
          <w:tcPr>
            <w:tcW w:w="567" w:type="dxa"/>
          </w:tcPr>
          <w:p w14:paraId="5794A50B"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3969" w:type="dxa"/>
          </w:tcPr>
          <w:p w14:paraId="7C8C7F11" w14:textId="77777777" w:rsidR="005A49BD" w:rsidRPr="005A49BD" w:rsidRDefault="005A49BD" w:rsidP="005A49BD">
            <w:pPr>
              <w:pStyle w:val="TableText"/>
              <w:jc w:val="left"/>
              <w:rPr>
                <w:rFonts w:eastAsia="ＭＳ 明朝"/>
                <w:lang w:eastAsia="ja-JP"/>
              </w:rPr>
            </w:pPr>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w:t>
            </w:r>
            <w:r w:rsidRPr="005A49BD">
              <w:rPr>
                <w:rFonts w:eastAsia="ＭＳ 明朝"/>
                <w:lang w:eastAsia="ja-JP"/>
              </w:rPr>
              <w:br/>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Pr>
                <w:rFonts w:eastAsia="ＭＳ 明朝" w:hint="eastAsia"/>
                <w:lang w:eastAsia="ja-JP"/>
              </w:rPr>
              <w:t xml:space="preserve"> +1</w:t>
            </w:r>
            <w:r w:rsidRPr="0011123B">
              <w:rPr>
                <w:rFonts w:eastAsia="ＭＳ 明朝" w:hint="eastAsia"/>
                <w:lang w:val="en-US" w:eastAsia="ja-JP"/>
              </w:rPr>
              <w:t> </w:t>
            </w:r>
            <w:r w:rsidRPr="0011123B">
              <w:rPr>
                <w:noProof/>
                <w:sz w:val="20"/>
                <w:szCs w:val="20"/>
              </w:rPr>
              <w:t>−</w:t>
            </w:r>
            <w:r w:rsidRPr="0011123B">
              <w:rPr>
                <w:rFonts w:eastAsia="ＭＳ 明朝" w:hint="eastAsia"/>
                <w:lang w:val="en-US" w:eastAsia="ja-JP"/>
              </w:rPr>
              <w:t> j ]</w:t>
            </w:r>
          </w:p>
        </w:tc>
        <w:tc>
          <w:tcPr>
            <w:tcW w:w="1701" w:type="dxa"/>
          </w:tcPr>
          <w:p w14:paraId="34F3BAD8"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0553BA21" w14:textId="77777777" w:rsidR="005A49BD" w:rsidRPr="0015503A" w:rsidRDefault="005A49BD" w:rsidP="005A49BD">
            <w:pPr>
              <w:pStyle w:val="TableText"/>
              <w:jc w:val="left"/>
            </w:pPr>
            <w:r>
              <w:rPr>
                <w:rFonts w:eastAsia="ＭＳ 明朝" w:hint="eastAsia"/>
                <w:lang w:eastAsia="ja-JP"/>
              </w:rPr>
              <w:t>lenDv[</w:t>
            </w:r>
            <w:r>
              <w:rPr>
                <w:rFonts w:eastAsia="ＭＳ 明朝"/>
                <w:lang w:val="en-US" w:eastAsia="ja-JP"/>
              </w:rPr>
              <w:t> </w:t>
            </w:r>
            <w:r>
              <w:rPr>
                <w:rFonts w:eastAsia="ＭＳ 明朝" w:hint="eastAsia"/>
                <w:lang w:eastAsia="ja-JP"/>
              </w:rPr>
              <w:t>1</w:t>
            </w:r>
            <w:r>
              <w:t> </w:t>
            </w:r>
            <w:r>
              <w:rPr>
                <w:rFonts w:eastAsia="ＭＳ 明朝" w:hint="eastAsia"/>
                <w:lang w:eastAsia="ja-JP"/>
              </w:rPr>
              <w:t>] =</w:t>
            </w:r>
            <w:r>
              <w:rPr>
                <w:rFonts w:eastAsia="ＭＳ 明朝" w:hint="eastAsia"/>
                <w:lang w:eastAsia="ja-JP"/>
              </w:rPr>
              <w:br/>
              <w:t>verTapLength[</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p>
        </w:tc>
      </w:tr>
      <w:tr w:rsidR="005A49BD" w:rsidRPr="0015503A" w14:paraId="47DC80FC" w14:textId="77777777" w:rsidTr="005A49BD">
        <w:trPr>
          <w:jc w:val="center"/>
        </w:trPr>
        <w:tc>
          <w:tcPr>
            <w:tcW w:w="592" w:type="dxa"/>
            <w:vMerge/>
            <w:shd w:val="clear" w:color="auto" w:fill="auto"/>
          </w:tcPr>
          <w:p w14:paraId="51825F84" w14:textId="77777777" w:rsidR="005A49BD" w:rsidRPr="0015503A" w:rsidRDefault="005A49BD" w:rsidP="005A49BD">
            <w:pPr>
              <w:pStyle w:val="TableText"/>
            </w:pPr>
          </w:p>
        </w:tc>
        <w:tc>
          <w:tcPr>
            <w:tcW w:w="593" w:type="dxa"/>
            <w:vMerge/>
            <w:shd w:val="clear" w:color="auto" w:fill="auto"/>
          </w:tcPr>
          <w:p w14:paraId="11973B6C"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71CF6A5C" w14:textId="77777777" w:rsidR="005A49BD" w:rsidRPr="005A49BD" w:rsidRDefault="005A49BD" w:rsidP="005A49BD">
            <w:pPr>
              <w:pStyle w:val="TableText"/>
              <w:jc w:val="center"/>
              <w:rPr>
                <w:rFonts w:eastAsia="ＭＳ 明朝"/>
                <w:lang w:eastAsia="ja-JP"/>
              </w:rPr>
            </w:pPr>
          </w:p>
        </w:tc>
        <w:tc>
          <w:tcPr>
            <w:tcW w:w="567" w:type="dxa"/>
            <w:vMerge w:val="restart"/>
          </w:tcPr>
          <w:p w14:paraId="3D303A3E"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567" w:type="dxa"/>
            <w:vMerge w:val="restart"/>
          </w:tcPr>
          <w:p w14:paraId="7E3728DF"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3969" w:type="dxa"/>
          </w:tcPr>
          <w:p w14:paraId="2527F6BD" w14:textId="77777777" w:rsidR="005A49BD" w:rsidRPr="005A49BD"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093170BA"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48BE4EA9"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val="en-US" w:eastAsia="ja-JP"/>
              </w:rPr>
              <w:t>1</w:t>
            </w:r>
            <w:r>
              <w:rPr>
                <w:rFonts w:eastAsia="ＭＳ 明朝"/>
                <w:lang w:val="en-US" w:eastAsia="ja-JP"/>
              </w:rPr>
              <w:t> </w:t>
            </w:r>
            <w:r>
              <w:rPr>
                <w:rFonts w:eastAsia="ＭＳ 明朝" w:hint="eastAsia"/>
                <w:lang w:eastAsia="ja-JP"/>
              </w:rPr>
              <w:t>]</w:t>
            </w:r>
          </w:p>
        </w:tc>
      </w:tr>
      <w:tr w:rsidR="005A49BD" w:rsidRPr="0015503A" w14:paraId="669FB2BC" w14:textId="77777777" w:rsidTr="005A49BD">
        <w:trPr>
          <w:jc w:val="center"/>
        </w:trPr>
        <w:tc>
          <w:tcPr>
            <w:tcW w:w="592" w:type="dxa"/>
            <w:vMerge/>
            <w:shd w:val="clear" w:color="auto" w:fill="auto"/>
          </w:tcPr>
          <w:p w14:paraId="714D2A59" w14:textId="77777777" w:rsidR="005A49BD" w:rsidRPr="0015503A" w:rsidRDefault="005A49BD" w:rsidP="005A49BD">
            <w:pPr>
              <w:pStyle w:val="TableText"/>
            </w:pPr>
          </w:p>
        </w:tc>
        <w:tc>
          <w:tcPr>
            <w:tcW w:w="593" w:type="dxa"/>
            <w:vMerge/>
            <w:shd w:val="clear" w:color="auto" w:fill="auto"/>
          </w:tcPr>
          <w:p w14:paraId="385E7A44"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1B8545C4" w14:textId="77777777" w:rsidR="005A49BD" w:rsidRPr="005A49BD" w:rsidRDefault="005A49BD" w:rsidP="005A49BD">
            <w:pPr>
              <w:pStyle w:val="TableText"/>
              <w:jc w:val="center"/>
              <w:rPr>
                <w:rFonts w:eastAsia="ＭＳ 明朝"/>
                <w:lang w:eastAsia="ja-JP"/>
              </w:rPr>
            </w:pPr>
          </w:p>
        </w:tc>
        <w:tc>
          <w:tcPr>
            <w:tcW w:w="567" w:type="dxa"/>
            <w:vMerge/>
          </w:tcPr>
          <w:p w14:paraId="62D2397B" w14:textId="77777777" w:rsidR="005A49BD" w:rsidRDefault="005A49BD" w:rsidP="005A49BD">
            <w:pPr>
              <w:pStyle w:val="TableText"/>
              <w:jc w:val="center"/>
              <w:rPr>
                <w:rFonts w:eastAsia="ＭＳ 明朝"/>
                <w:lang w:eastAsia="ja-JP"/>
              </w:rPr>
            </w:pPr>
          </w:p>
        </w:tc>
        <w:tc>
          <w:tcPr>
            <w:tcW w:w="567" w:type="dxa"/>
            <w:vMerge/>
          </w:tcPr>
          <w:p w14:paraId="35F41640" w14:textId="77777777" w:rsidR="005A49BD" w:rsidRDefault="005A49BD" w:rsidP="005A49BD">
            <w:pPr>
              <w:pStyle w:val="TableText"/>
              <w:jc w:val="center"/>
              <w:rPr>
                <w:rFonts w:eastAsia="ＭＳ 明朝"/>
                <w:lang w:eastAsia="ja-JP"/>
              </w:rPr>
            </w:pPr>
          </w:p>
        </w:tc>
        <w:tc>
          <w:tcPr>
            <w:tcW w:w="3969" w:type="dxa"/>
          </w:tcPr>
          <w:p w14:paraId="700664AC"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40510901"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7FD34234"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w:t>
            </w:r>
            <w:r>
              <w:rPr>
                <w:rFonts w:eastAsia="ＭＳ 明朝" w:hint="eastAsia"/>
                <w:lang w:eastAsia="ja-JP"/>
              </w:rPr>
              <w:br/>
              <w:t>verTapLength[</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p>
        </w:tc>
      </w:tr>
      <w:tr w:rsidR="005A49BD" w:rsidRPr="0015503A" w14:paraId="0E145434" w14:textId="77777777" w:rsidTr="005A49BD">
        <w:trPr>
          <w:jc w:val="center"/>
        </w:trPr>
        <w:tc>
          <w:tcPr>
            <w:tcW w:w="592" w:type="dxa"/>
            <w:vMerge/>
            <w:shd w:val="clear" w:color="auto" w:fill="auto"/>
          </w:tcPr>
          <w:p w14:paraId="1798BB3A" w14:textId="77777777" w:rsidR="005A49BD" w:rsidRPr="0015503A" w:rsidRDefault="005A49BD" w:rsidP="005A49BD">
            <w:pPr>
              <w:pStyle w:val="TableText"/>
            </w:pPr>
          </w:p>
        </w:tc>
        <w:tc>
          <w:tcPr>
            <w:tcW w:w="593" w:type="dxa"/>
            <w:vMerge/>
            <w:shd w:val="clear" w:color="auto" w:fill="auto"/>
          </w:tcPr>
          <w:p w14:paraId="59536D3F"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7092E72B" w14:textId="77777777" w:rsidR="005A49BD" w:rsidRPr="005A49BD" w:rsidRDefault="005A49BD" w:rsidP="005A49BD">
            <w:pPr>
              <w:pStyle w:val="TableText"/>
              <w:jc w:val="center"/>
              <w:rPr>
                <w:rFonts w:eastAsia="ＭＳ 明朝"/>
                <w:lang w:eastAsia="ja-JP"/>
              </w:rPr>
            </w:pPr>
          </w:p>
        </w:tc>
        <w:tc>
          <w:tcPr>
            <w:tcW w:w="567" w:type="dxa"/>
            <w:vMerge/>
          </w:tcPr>
          <w:p w14:paraId="4EBB624B" w14:textId="77777777" w:rsidR="005A49BD" w:rsidRDefault="005A49BD" w:rsidP="005A49BD">
            <w:pPr>
              <w:pStyle w:val="TableText"/>
              <w:jc w:val="center"/>
              <w:rPr>
                <w:rFonts w:eastAsia="ＭＳ 明朝"/>
                <w:lang w:eastAsia="ja-JP"/>
              </w:rPr>
            </w:pPr>
          </w:p>
        </w:tc>
        <w:tc>
          <w:tcPr>
            <w:tcW w:w="567" w:type="dxa"/>
            <w:vMerge w:val="restart"/>
          </w:tcPr>
          <w:p w14:paraId="05B6B2E3"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3969" w:type="dxa"/>
          </w:tcPr>
          <w:p w14:paraId="4CF9678F"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2 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hint="eastAsia"/>
                <w:lang w:val="en-US" w:eastAsia="ja-JP"/>
              </w:rPr>
              <w:t> </w:t>
            </w:r>
            <w:r>
              <w:rPr>
                <w:rFonts w:eastAsia="ＭＳ 明朝" w:hint="eastAsia"/>
                <w:lang w:val="en-US" w:eastAsia="ja-JP"/>
              </w:rPr>
              <w:t xml:space="preserve">+1 </w:t>
            </w:r>
            <w:r w:rsidRPr="0011123B">
              <w:rPr>
                <w:rFonts w:eastAsia="ＭＳ 明朝" w:hint="eastAsia"/>
                <w:lang w:eastAsia="ja-JP"/>
              </w:rPr>
              <w:t>-</w:t>
            </w:r>
            <w:r w:rsidRPr="0011123B">
              <w:rPr>
                <w:rFonts w:eastAsia="ＭＳ 明朝" w:hint="eastAsia"/>
                <w:lang w:val="en-US" w:eastAsia="ja-JP"/>
              </w:rPr>
              <w:t> j ]</w:t>
            </w:r>
          </w:p>
        </w:tc>
        <w:tc>
          <w:tcPr>
            <w:tcW w:w="1701" w:type="dxa"/>
          </w:tcPr>
          <w:p w14:paraId="1706C287"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2</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796165E5"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2</w:t>
            </w:r>
            <w:r>
              <w:t> </w:t>
            </w:r>
            <w:r>
              <w:rPr>
                <w:rFonts w:eastAsia="ＭＳ 明朝" w:hint="eastAsia"/>
                <w:lang w:eastAsia="ja-JP"/>
              </w:rPr>
              <w:t>] =</w:t>
            </w:r>
            <w:r>
              <w:rPr>
                <w:rFonts w:eastAsia="ＭＳ 明朝"/>
                <w:lang w:eastAsia="ja-JP"/>
              </w:rPr>
              <w:br/>
            </w:r>
            <w:r>
              <w:rPr>
                <w:rFonts w:eastAsia="ＭＳ 明朝" w:hint="eastAsia"/>
                <w:lang w:eastAsia="ja-JP"/>
              </w:rPr>
              <w:t xml:space="preserve"> verTapLength[</w:t>
            </w:r>
            <w:r>
              <w:rPr>
                <w:rFonts w:eastAsia="ＭＳ 明朝"/>
                <w:lang w:val="en-US" w:eastAsia="ja-JP"/>
              </w:rPr>
              <w:t> </w:t>
            </w:r>
            <w:r>
              <w:rPr>
                <w:rFonts w:eastAsia="ＭＳ 明朝" w:hint="eastAsia"/>
                <w:lang w:val="en-US" w:eastAsia="ja-JP"/>
              </w:rPr>
              <w:t>1</w:t>
            </w:r>
            <w:r>
              <w:rPr>
                <w:rFonts w:eastAsia="ＭＳ 明朝"/>
                <w:lang w:val="en-US" w:eastAsia="ja-JP"/>
              </w:rPr>
              <w:t> </w:t>
            </w:r>
            <w:r>
              <w:rPr>
                <w:rFonts w:eastAsia="ＭＳ 明朝" w:hint="eastAsia"/>
                <w:lang w:eastAsia="ja-JP"/>
              </w:rPr>
              <w:t>]</w:t>
            </w:r>
          </w:p>
          <w:p w14:paraId="288EEC84" w14:textId="77777777" w:rsidR="005A49BD" w:rsidRDefault="005A49BD" w:rsidP="005A49BD">
            <w:pPr>
              <w:pStyle w:val="TableText"/>
              <w:jc w:val="left"/>
              <w:rPr>
                <w:rFonts w:eastAsia="ＭＳ 明朝"/>
                <w:lang w:eastAsia="ja-JP"/>
              </w:rPr>
            </w:pPr>
          </w:p>
        </w:tc>
      </w:tr>
      <w:tr w:rsidR="005A49BD" w:rsidRPr="0015503A" w14:paraId="3919D5D6" w14:textId="77777777" w:rsidTr="005A49BD">
        <w:trPr>
          <w:jc w:val="center"/>
        </w:trPr>
        <w:tc>
          <w:tcPr>
            <w:tcW w:w="592" w:type="dxa"/>
            <w:vMerge/>
            <w:shd w:val="clear" w:color="auto" w:fill="auto"/>
          </w:tcPr>
          <w:p w14:paraId="3CEF16F9" w14:textId="77777777" w:rsidR="005A49BD" w:rsidRPr="0015503A" w:rsidRDefault="005A49BD" w:rsidP="005A49BD">
            <w:pPr>
              <w:pStyle w:val="TableText"/>
            </w:pPr>
          </w:p>
        </w:tc>
        <w:tc>
          <w:tcPr>
            <w:tcW w:w="593" w:type="dxa"/>
            <w:vMerge/>
            <w:shd w:val="clear" w:color="auto" w:fill="auto"/>
          </w:tcPr>
          <w:p w14:paraId="3B511E42"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32028E9D" w14:textId="77777777" w:rsidR="005A49BD" w:rsidRPr="005A49BD" w:rsidRDefault="005A49BD" w:rsidP="005A49BD">
            <w:pPr>
              <w:pStyle w:val="TableText"/>
              <w:jc w:val="center"/>
              <w:rPr>
                <w:rFonts w:eastAsia="ＭＳ 明朝"/>
                <w:lang w:eastAsia="ja-JP"/>
              </w:rPr>
            </w:pPr>
          </w:p>
        </w:tc>
        <w:tc>
          <w:tcPr>
            <w:tcW w:w="567" w:type="dxa"/>
            <w:vMerge/>
          </w:tcPr>
          <w:p w14:paraId="2725DF33" w14:textId="77777777" w:rsidR="005A49BD" w:rsidRDefault="005A49BD" w:rsidP="005A49BD">
            <w:pPr>
              <w:pStyle w:val="TableText"/>
              <w:jc w:val="center"/>
              <w:rPr>
                <w:rFonts w:eastAsia="ＭＳ 明朝"/>
                <w:lang w:eastAsia="ja-JP"/>
              </w:rPr>
            </w:pPr>
          </w:p>
        </w:tc>
        <w:tc>
          <w:tcPr>
            <w:tcW w:w="567" w:type="dxa"/>
            <w:vMerge/>
          </w:tcPr>
          <w:p w14:paraId="72F069E9" w14:textId="77777777" w:rsidR="005A49BD" w:rsidRDefault="005A49BD" w:rsidP="005A49BD">
            <w:pPr>
              <w:pStyle w:val="TableText"/>
              <w:jc w:val="center"/>
              <w:rPr>
                <w:rFonts w:eastAsia="ＭＳ 明朝"/>
                <w:lang w:eastAsia="ja-JP"/>
              </w:rPr>
            </w:pPr>
          </w:p>
        </w:tc>
        <w:tc>
          <w:tcPr>
            <w:tcW w:w="3969" w:type="dxa"/>
          </w:tcPr>
          <w:p w14:paraId="0C1C0D4E"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3 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Pr>
                <w:rFonts w:eastAsia="ＭＳ 明朝" w:hint="eastAsia"/>
                <w:lang w:eastAsia="ja-JP"/>
              </w:rPr>
              <w:t xml:space="preserve"> +1</w:t>
            </w:r>
            <w:r w:rsidRPr="0011123B">
              <w:rPr>
                <w:rFonts w:eastAsia="ＭＳ 明朝" w:hint="eastAsia"/>
                <w:lang w:val="en-US" w:eastAsia="ja-JP"/>
              </w:rPr>
              <w:t> </w:t>
            </w:r>
            <w:r w:rsidRPr="0011123B">
              <w:rPr>
                <w:rFonts w:eastAsia="ＭＳ 明朝" w:hint="eastAsia"/>
                <w:lang w:eastAsia="ja-JP"/>
              </w:rPr>
              <w:t>−</w:t>
            </w:r>
            <w:r w:rsidRPr="0011123B">
              <w:rPr>
                <w:rFonts w:eastAsia="ＭＳ 明朝" w:hint="eastAsia"/>
                <w:lang w:val="en-US" w:eastAsia="ja-JP"/>
              </w:rPr>
              <w:t> j ]</w:t>
            </w:r>
          </w:p>
        </w:tc>
        <w:tc>
          <w:tcPr>
            <w:tcW w:w="1701" w:type="dxa"/>
          </w:tcPr>
          <w:p w14:paraId="2B370DFA"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3</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7A2002D6"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3</w:t>
            </w:r>
            <w:r>
              <w:t> </w:t>
            </w:r>
            <w:r>
              <w:rPr>
                <w:rFonts w:eastAsia="ＭＳ 明朝" w:hint="eastAsia"/>
                <w:lang w:eastAsia="ja-JP"/>
              </w:rPr>
              <w:t>] = verTapLength[</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p>
        </w:tc>
      </w:tr>
      <w:tr w:rsidR="005A49BD" w:rsidRPr="0015503A" w14:paraId="59CD315F" w14:textId="77777777" w:rsidTr="005A49BD">
        <w:trPr>
          <w:jc w:val="center"/>
        </w:trPr>
        <w:tc>
          <w:tcPr>
            <w:tcW w:w="592" w:type="dxa"/>
            <w:vMerge w:val="restart"/>
            <w:shd w:val="clear" w:color="auto" w:fill="auto"/>
          </w:tcPr>
          <w:p w14:paraId="2F2D4397" w14:textId="77777777" w:rsidR="005A49BD" w:rsidRPr="0015503A" w:rsidRDefault="005A49BD" w:rsidP="005A49BD">
            <w:pPr>
              <w:pStyle w:val="TableText"/>
            </w:pPr>
            <w:r w:rsidRPr="00C95741">
              <w:t>2</w:t>
            </w:r>
            <w:r>
              <w:t>,</w:t>
            </w:r>
            <w:r w:rsidRPr="00C95741">
              <w:t xml:space="preserve"> 3</w:t>
            </w:r>
          </w:p>
        </w:tc>
        <w:tc>
          <w:tcPr>
            <w:tcW w:w="593" w:type="dxa"/>
            <w:vMerge w:val="restart"/>
            <w:shd w:val="clear" w:color="auto" w:fill="auto"/>
          </w:tcPr>
          <w:p w14:paraId="7686D151" w14:textId="77777777" w:rsidR="005A49BD" w:rsidRPr="005A49BD" w:rsidRDefault="005A49BD" w:rsidP="005A49BD">
            <w:pPr>
              <w:pStyle w:val="TableText"/>
              <w:rPr>
                <w:rFonts w:eastAsia="ＭＳ 明朝"/>
                <w:lang w:eastAsia="ja-JP"/>
              </w:rPr>
            </w:pPr>
            <w:r w:rsidRPr="005A49BD">
              <w:rPr>
                <w:rFonts w:eastAsia="ＭＳ 明朝" w:hint="eastAsia"/>
                <w:lang w:eastAsia="ja-JP"/>
              </w:rPr>
              <w:t>0</w:t>
            </w:r>
          </w:p>
        </w:tc>
        <w:tc>
          <w:tcPr>
            <w:tcW w:w="670" w:type="dxa"/>
            <w:vMerge w:val="restart"/>
            <w:shd w:val="clear" w:color="auto" w:fill="auto"/>
          </w:tcPr>
          <w:p w14:paraId="2D190BFC" w14:textId="77777777" w:rsidR="005A49BD" w:rsidRPr="005A49BD" w:rsidRDefault="005A49BD" w:rsidP="005A49BD">
            <w:pPr>
              <w:pStyle w:val="TableText"/>
              <w:jc w:val="center"/>
              <w:rPr>
                <w:rFonts w:eastAsia="ＭＳ 明朝"/>
                <w:lang w:eastAsia="ja-JP"/>
              </w:rPr>
            </w:pPr>
            <w:r w:rsidRPr="005A49BD">
              <w:rPr>
                <w:rFonts w:eastAsia="ＭＳ 明朝" w:hint="eastAsia"/>
                <w:lang w:eastAsia="ja-JP"/>
              </w:rPr>
              <w:t>3</w:t>
            </w:r>
          </w:p>
        </w:tc>
        <w:tc>
          <w:tcPr>
            <w:tcW w:w="567" w:type="dxa"/>
          </w:tcPr>
          <w:p w14:paraId="34ED8A41"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567" w:type="dxa"/>
          </w:tcPr>
          <w:p w14:paraId="17DDB2F0" w14:textId="77777777" w:rsidR="005A49BD" w:rsidRDefault="005A49BD" w:rsidP="005A49BD">
            <w:pPr>
              <w:pStyle w:val="TableText"/>
              <w:jc w:val="center"/>
              <w:rPr>
                <w:rFonts w:eastAsia="ＭＳ 明朝"/>
                <w:lang w:eastAsia="ja-JP"/>
              </w:rPr>
            </w:pPr>
            <w:r>
              <w:t>–</w:t>
            </w:r>
          </w:p>
        </w:tc>
        <w:tc>
          <w:tcPr>
            <w:tcW w:w="3969" w:type="dxa"/>
          </w:tcPr>
          <w:p w14:paraId="2F265411" w14:textId="77777777" w:rsidR="005A49BD" w:rsidRPr="005A49BD" w:rsidRDefault="005A49BD" w:rsidP="005A49BD">
            <w:pPr>
              <w:pStyle w:val="TableText"/>
              <w:jc w:val="left"/>
              <w:rPr>
                <w:rFonts w:eastAsia="ＭＳ 明朝"/>
                <w:lang w:eastAsia="ja-JP"/>
              </w:rPr>
            </w:pPr>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6C73D076" w14:textId="77777777" w:rsidR="005A49BD" w:rsidRPr="00270DD9" w:rsidRDefault="005A49BD" w:rsidP="005A49BD">
            <w:pPr>
              <w:pStyle w:val="TableText"/>
              <w:jc w:val="left"/>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3211393A" w14:textId="77777777" w:rsidR="005A49BD" w:rsidRPr="0015503A" w:rsidRDefault="005A49BD" w:rsidP="005A49BD">
            <w:pPr>
              <w:pStyle w:val="TableText"/>
              <w:jc w:val="left"/>
            </w:pPr>
            <w:r w:rsidRPr="008717A8">
              <w:rPr>
                <w:rFonts w:hint="eastAsia"/>
              </w:rPr>
              <w:t>lenDv</w:t>
            </w:r>
            <w:r>
              <w:rPr>
                <w:rFonts w:eastAsia="ＭＳ 明朝" w:hint="eastAsia"/>
                <w:lang w:eastAsia="ja-JP"/>
              </w:rPr>
              <w:t>[</w:t>
            </w:r>
            <w:r>
              <w:rPr>
                <w:rFonts w:eastAsia="ＭＳ 明朝"/>
                <w:lang w:val="en-US" w:eastAsia="ja-JP"/>
              </w:rPr>
              <w:t> </w:t>
            </w:r>
            <w:r>
              <w:rPr>
                <w:rFonts w:eastAsia="ＭＳ 明朝" w:hint="eastAsia"/>
                <w:lang w:eastAsia="ja-JP"/>
              </w:rPr>
              <w:t>0</w:t>
            </w:r>
            <w:r>
              <w:t> </w:t>
            </w:r>
            <w:r>
              <w:rPr>
                <w:rFonts w:eastAsia="ＭＳ 明朝" w:hint="eastAsia"/>
                <w:lang w:eastAsia="ja-JP"/>
              </w:rPr>
              <w:t>] = verTapLength[</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p>
        </w:tc>
      </w:tr>
      <w:tr w:rsidR="005A49BD" w:rsidRPr="0015503A" w14:paraId="35C15742" w14:textId="77777777" w:rsidTr="005A49BD">
        <w:trPr>
          <w:jc w:val="center"/>
        </w:trPr>
        <w:tc>
          <w:tcPr>
            <w:tcW w:w="592" w:type="dxa"/>
            <w:vMerge/>
            <w:shd w:val="clear" w:color="auto" w:fill="auto"/>
          </w:tcPr>
          <w:p w14:paraId="2FEBF868" w14:textId="77777777" w:rsidR="005A49BD" w:rsidRPr="00C95741" w:rsidRDefault="005A49BD" w:rsidP="005A49BD">
            <w:pPr>
              <w:pStyle w:val="TableText"/>
            </w:pPr>
          </w:p>
        </w:tc>
        <w:tc>
          <w:tcPr>
            <w:tcW w:w="593" w:type="dxa"/>
            <w:vMerge/>
            <w:shd w:val="clear" w:color="auto" w:fill="auto"/>
          </w:tcPr>
          <w:p w14:paraId="0AA58108"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0A53BBD1" w14:textId="77777777" w:rsidR="005A49BD" w:rsidRPr="005A49BD" w:rsidRDefault="005A49BD" w:rsidP="005A49BD">
            <w:pPr>
              <w:pStyle w:val="TableText"/>
              <w:jc w:val="center"/>
              <w:rPr>
                <w:rFonts w:eastAsia="ＭＳ 明朝"/>
                <w:lang w:eastAsia="ja-JP"/>
              </w:rPr>
            </w:pPr>
          </w:p>
        </w:tc>
        <w:tc>
          <w:tcPr>
            <w:tcW w:w="567" w:type="dxa"/>
            <w:vMerge w:val="restart"/>
          </w:tcPr>
          <w:p w14:paraId="49590556"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567" w:type="dxa"/>
            <w:vMerge w:val="restart"/>
          </w:tcPr>
          <w:p w14:paraId="772E87DC" w14:textId="77777777" w:rsidR="005A49BD" w:rsidRDefault="005A49BD" w:rsidP="005A49BD">
            <w:pPr>
              <w:pStyle w:val="TableText"/>
              <w:jc w:val="center"/>
              <w:rPr>
                <w:rFonts w:eastAsia="ＭＳ 明朝"/>
                <w:lang w:eastAsia="ja-JP"/>
              </w:rPr>
            </w:pPr>
            <w:r>
              <w:t>–</w:t>
            </w:r>
          </w:p>
        </w:tc>
        <w:tc>
          <w:tcPr>
            <w:tcW w:w="3969" w:type="dxa"/>
          </w:tcPr>
          <w:p w14:paraId="4F1EF809"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721E4782"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0EAA490E" w14:textId="77777777" w:rsidR="005A49BD" w:rsidRPr="008717A8" w:rsidRDefault="005A49BD" w:rsidP="005A49BD">
            <w:pPr>
              <w:pStyle w:val="TableText"/>
              <w:jc w:val="left"/>
            </w:pPr>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val="en-US" w:eastAsia="ja-JP"/>
              </w:rPr>
              <w:t>1</w:t>
            </w:r>
            <w:r>
              <w:rPr>
                <w:rFonts w:eastAsia="ＭＳ 明朝"/>
                <w:lang w:val="en-US" w:eastAsia="ja-JP"/>
              </w:rPr>
              <w:t> </w:t>
            </w:r>
            <w:r>
              <w:rPr>
                <w:rFonts w:eastAsia="ＭＳ 明朝" w:hint="eastAsia"/>
                <w:lang w:eastAsia="ja-JP"/>
              </w:rPr>
              <w:t>]</w:t>
            </w:r>
          </w:p>
        </w:tc>
      </w:tr>
      <w:tr w:rsidR="005A49BD" w:rsidRPr="0015503A" w14:paraId="18615C1F" w14:textId="77777777" w:rsidTr="005A49BD">
        <w:trPr>
          <w:jc w:val="center"/>
        </w:trPr>
        <w:tc>
          <w:tcPr>
            <w:tcW w:w="592" w:type="dxa"/>
            <w:vMerge/>
            <w:shd w:val="clear" w:color="auto" w:fill="auto"/>
          </w:tcPr>
          <w:p w14:paraId="553D4928" w14:textId="77777777" w:rsidR="005A49BD" w:rsidRPr="00C95741" w:rsidRDefault="005A49BD" w:rsidP="005A49BD">
            <w:pPr>
              <w:pStyle w:val="TableText"/>
            </w:pPr>
          </w:p>
        </w:tc>
        <w:tc>
          <w:tcPr>
            <w:tcW w:w="593" w:type="dxa"/>
            <w:vMerge/>
            <w:shd w:val="clear" w:color="auto" w:fill="auto"/>
          </w:tcPr>
          <w:p w14:paraId="2B2C56A1" w14:textId="77777777" w:rsidR="005A49BD" w:rsidRPr="005A49BD" w:rsidRDefault="005A49BD" w:rsidP="005A49BD">
            <w:pPr>
              <w:pStyle w:val="TableText"/>
              <w:rPr>
                <w:rFonts w:eastAsia="ＭＳ 明朝"/>
                <w:lang w:eastAsia="ja-JP"/>
              </w:rPr>
            </w:pPr>
          </w:p>
        </w:tc>
        <w:tc>
          <w:tcPr>
            <w:tcW w:w="670" w:type="dxa"/>
            <w:vMerge/>
            <w:shd w:val="clear" w:color="auto" w:fill="auto"/>
          </w:tcPr>
          <w:p w14:paraId="5F0422D2" w14:textId="77777777" w:rsidR="005A49BD" w:rsidRPr="005A49BD" w:rsidRDefault="005A49BD" w:rsidP="005A49BD">
            <w:pPr>
              <w:pStyle w:val="TableText"/>
              <w:jc w:val="center"/>
              <w:rPr>
                <w:rFonts w:eastAsia="ＭＳ 明朝"/>
                <w:lang w:eastAsia="ja-JP"/>
              </w:rPr>
            </w:pPr>
          </w:p>
        </w:tc>
        <w:tc>
          <w:tcPr>
            <w:tcW w:w="567" w:type="dxa"/>
            <w:vMerge/>
          </w:tcPr>
          <w:p w14:paraId="3CB8C54E" w14:textId="77777777" w:rsidR="005A49BD" w:rsidRDefault="005A49BD" w:rsidP="005A49BD">
            <w:pPr>
              <w:pStyle w:val="TableText"/>
              <w:jc w:val="center"/>
              <w:rPr>
                <w:rFonts w:eastAsia="ＭＳ 明朝"/>
                <w:lang w:eastAsia="ja-JP"/>
              </w:rPr>
            </w:pPr>
          </w:p>
        </w:tc>
        <w:tc>
          <w:tcPr>
            <w:tcW w:w="567" w:type="dxa"/>
            <w:vMerge/>
          </w:tcPr>
          <w:p w14:paraId="17761436" w14:textId="77777777" w:rsidR="005A49BD" w:rsidRDefault="005A49BD" w:rsidP="005A49BD">
            <w:pPr>
              <w:pStyle w:val="TableText"/>
              <w:jc w:val="center"/>
            </w:pPr>
          </w:p>
        </w:tc>
        <w:tc>
          <w:tcPr>
            <w:tcW w:w="3969" w:type="dxa"/>
          </w:tcPr>
          <w:p w14:paraId="27F20B0C"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0B9EA461"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6014C89F"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w:t>
            </w:r>
            <w:r>
              <w:rPr>
                <w:rFonts w:eastAsia="ＭＳ 明朝" w:hint="eastAsia"/>
                <w:lang w:eastAsia="ja-JP"/>
              </w:rPr>
              <w:br/>
              <w:t>verTapLength[</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p>
        </w:tc>
      </w:tr>
      <w:tr w:rsidR="005A49BD" w:rsidRPr="0015503A" w14:paraId="3B490E3C" w14:textId="77777777" w:rsidTr="005A49BD">
        <w:trPr>
          <w:jc w:val="center"/>
        </w:trPr>
        <w:tc>
          <w:tcPr>
            <w:tcW w:w="592" w:type="dxa"/>
            <w:vMerge/>
            <w:shd w:val="clear" w:color="auto" w:fill="auto"/>
          </w:tcPr>
          <w:p w14:paraId="6A17DB5D" w14:textId="77777777" w:rsidR="005A49BD" w:rsidRPr="0015503A" w:rsidRDefault="005A49BD" w:rsidP="005A49BD">
            <w:pPr>
              <w:pStyle w:val="TableText"/>
            </w:pPr>
          </w:p>
        </w:tc>
        <w:tc>
          <w:tcPr>
            <w:tcW w:w="593" w:type="dxa"/>
            <w:vMerge w:val="restart"/>
            <w:shd w:val="clear" w:color="auto" w:fill="auto"/>
          </w:tcPr>
          <w:p w14:paraId="30477147" w14:textId="77777777" w:rsidR="005A49BD" w:rsidRPr="0015503A" w:rsidRDefault="005A49BD" w:rsidP="005A49BD">
            <w:pPr>
              <w:pStyle w:val="TableText"/>
            </w:pPr>
            <w:r w:rsidRPr="000C7B11">
              <w:t>1</w:t>
            </w:r>
          </w:p>
        </w:tc>
        <w:tc>
          <w:tcPr>
            <w:tcW w:w="670" w:type="dxa"/>
            <w:vMerge w:val="restart"/>
            <w:shd w:val="clear" w:color="auto" w:fill="auto"/>
          </w:tcPr>
          <w:p w14:paraId="3FD17940" w14:textId="77777777" w:rsidR="005A49BD" w:rsidRPr="0015503A" w:rsidRDefault="005A49BD" w:rsidP="005A49BD">
            <w:pPr>
              <w:pStyle w:val="TableText"/>
              <w:jc w:val="center"/>
            </w:pPr>
            <w:r w:rsidRPr="000C7B11">
              <w:t>5</w:t>
            </w:r>
          </w:p>
        </w:tc>
        <w:tc>
          <w:tcPr>
            <w:tcW w:w="567" w:type="dxa"/>
            <w:vMerge w:val="restart"/>
          </w:tcPr>
          <w:p w14:paraId="62255886"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567" w:type="dxa"/>
          </w:tcPr>
          <w:p w14:paraId="4DC2096F"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3969" w:type="dxa"/>
          </w:tcPr>
          <w:p w14:paraId="27F0D1B9"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5CAA7D59"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1397A2B1" w14:textId="77777777" w:rsidR="005A49BD" w:rsidRPr="004D3783" w:rsidRDefault="005A49BD" w:rsidP="005A49BD">
            <w:pPr>
              <w:pStyle w:val="TableText"/>
              <w:jc w:val="left"/>
              <w:rPr>
                <w:rFonts w:eastAsia="ＭＳ 明朝"/>
                <w:lang w:val="en-US" w:eastAsia="ja-JP"/>
              </w:rPr>
            </w:pPr>
            <w:r>
              <w:rPr>
                <w:rFonts w:eastAsia="ＭＳ 明朝" w:hint="eastAsia"/>
                <w:lang w:eastAsia="ja-JP"/>
              </w:rPr>
              <w:t>lenDv[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hint="eastAsia"/>
                <w:lang w:eastAsia="ja-JP"/>
              </w:rPr>
              <w:br/>
              <w:t>verTapLength[</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p>
        </w:tc>
      </w:tr>
      <w:tr w:rsidR="005A49BD" w:rsidRPr="0015503A" w14:paraId="00C23EEE" w14:textId="77777777" w:rsidTr="005A49BD">
        <w:trPr>
          <w:jc w:val="center"/>
        </w:trPr>
        <w:tc>
          <w:tcPr>
            <w:tcW w:w="592" w:type="dxa"/>
            <w:vMerge/>
            <w:shd w:val="clear" w:color="auto" w:fill="auto"/>
          </w:tcPr>
          <w:p w14:paraId="7CB3D488" w14:textId="77777777" w:rsidR="005A49BD" w:rsidRPr="0015503A" w:rsidRDefault="005A49BD" w:rsidP="005A49BD">
            <w:pPr>
              <w:pStyle w:val="TableText"/>
            </w:pPr>
          </w:p>
        </w:tc>
        <w:tc>
          <w:tcPr>
            <w:tcW w:w="593" w:type="dxa"/>
            <w:vMerge/>
            <w:shd w:val="clear" w:color="auto" w:fill="auto"/>
          </w:tcPr>
          <w:p w14:paraId="19ED6337" w14:textId="77777777" w:rsidR="005A49BD" w:rsidRPr="000C7B11" w:rsidRDefault="005A49BD" w:rsidP="005A49BD">
            <w:pPr>
              <w:pStyle w:val="TableText"/>
            </w:pPr>
          </w:p>
        </w:tc>
        <w:tc>
          <w:tcPr>
            <w:tcW w:w="670" w:type="dxa"/>
            <w:vMerge/>
            <w:shd w:val="clear" w:color="auto" w:fill="auto"/>
          </w:tcPr>
          <w:p w14:paraId="4303E78F" w14:textId="77777777" w:rsidR="005A49BD" w:rsidRPr="000C7B11" w:rsidRDefault="005A49BD" w:rsidP="005A49BD">
            <w:pPr>
              <w:pStyle w:val="TableText"/>
              <w:jc w:val="center"/>
            </w:pPr>
          </w:p>
        </w:tc>
        <w:tc>
          <w:tcPr>
            <w:tcW w:w="567" w:type="dxa"/>
            <w:vMerge/>
          </w:tcPr>
          <w:p w14:paraId="07D723BB" w14:textId="77777777" w:rsidR="005A49BD" w:rsidRDefault="005A49BD" w:rsidP="005A49BD">
            <w:pPr>
              <w:pStyle w:val="TableText"/>
              <w:jc w:val="center"/>
              <w:rPr>
                <w:rFonts w:eastAsia="ＭＳ 明朝"/>
                <w:lang w:eastAsia="ja-JP"/>
              </w:rPr>
            </w:pPr>
          </w:p>
        </w:tc>
        <w:tc>
          <w:tcPr>
            <w:tcW w:w="567" w:type="dxa"/>
          </w:tcPr>
          <w:p w14:paraId="63827B0C"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3969" w:type="dxa"/>
          </w:tcPr>
          <w:p w14:paraId="1FB76B74" w14:textId="77777777" w:rsidR="005A49BD" w:rsidRPr="0011123B" w:rsidRDefault="005A49BD" w:rsidP="005A49BD">
            <w:pPr>
              <w:pStyle w:val="TableText"/>
              <w:jc w:val="left"/>
              <w:rPr>
                <w:rFonts w:eastAsia="ＭＳ 明朝"/>
                <w:lang w:val="en-US" w:eastAsia="ja-JP"/>
              </w:rPr>
            </w:pPr>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p w14:paraId="5AA210CA"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with j = 0..verTapLength[</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Pr>
                <w:rFonts w:eastAsia="ＭＳ 明朝" w:hint="eastAsia"/>
                <w:lang w:eastAsia="ja-JP"/>
              </w:rPr>
              <w:t xml:space="preserve"> +1</w:t>
            </w:r>
          </w:p>
        </w:tc>
        <w:tc>
          <w:tcPr>
            <w:tcW w:w="1701" w:type="dxa"/>
          </w:tcPr>
          <w:p w14:paraId="166AF272"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1FE3C9D2" w14:textId="77777777" w:rsidR="005A49BD" w:rsidRDefault="005A49BD" w:rsidP="005A49BD">
            <w:pPr>
              <w:pStyle w:val="TableText"/>
              <w:jc w:val="left"/>
              <w:rPr>
                <w:rFonts w:eastAsia="ＭＳ 明朝"/>
                <w:lang w:eastAsia="ja-JP"/>
              </w:rPr>
            </w:pPr>
            <w:r>
              <w:rPr>
                <w:rFonts w:eastAsia="ＭＳ 明朝" w:hint="eastAsia"/>
                <w:lang w:eastAsia="ja-JP"/>
              </w:rPr>
              <w:t>lenDv[</w:t>
            </w:r>
            <w:r>
              <w:rPr>
                <w:rFonts w:eastAsia="ＭＳ 明朝"/>
                <w:lang w:val="en-US" w:eastAsia="ja-JP"/>
              </w:rPr>
              <w:t> </w:t>
            </w:r>
            <w:r>
              <w:rPr>
                <w:rFonts w:eastAsia="ＭＳ 明朝" w:hint="eastAsia"/>
                <w:lang w:eastAsia="ja-JP"/>
              </w:rPr>
              <w:t>1</w:t>
            </w:r>
            <w:r>
              <w:t> </w:t>
            </w:r>
            <w:r>
              <w:rPr>
                <w:rFonts w:eastAsia="ＭＳ 明朝" w:hint="eastAsia"/>
                <w:lang w:eastAsia="ja-JP"/>
              </w:rPr>
              <w:t>] = verTapLength[</w:t>
            </w:r>
            <w:r>
              <w:rPr>
                <w:rFonts w:eastAsia="ＭＳ 明朝"/>
                <w:lang w:val="en-US" w:eastAsia="ja-JP"/>
              </w:rPr>
              <w:t> </w:t>
            </w:r>
            <w:r>
              <w:rPr>
                <w:rFonts w:eastAsia="ＭＳ 明朝" w:hint="eastAsia"/>
                <w:lang w:eastAsia="ja-JP"/>
              </w:rPr>
              <w:t>1</w:t>
            </w:r>
            <w:r>
              <w:rPr>
                <w:rFonts w:eastAsia="ＭＳ 明朝"/>
                <w:lang w:val="en-US" w:eastAsia="ja-JP"/>
              </w:rPr>
              <w:t> </w:t>
            </w:r>
            <w:r>
              <w:rPr>
                <w:rFonts w:eastAsia="ＭＳ 明朝" w:hint="eastAsia"/>
                <w:lang w:eastAsia="ja-JP"/>
              </w:rPr>
              <w:t>]</w:t>
            </w:r>
          </w:p>
        </w:tc>
      </w:tr>
      <w:tr w:rsidR="005A49BD" w:rsidRPr="0015503A" w14:paraId="31104191" w14:textId="77777777" w:rsidTr="005A49BD">
        <w:trPr>
          <w:jc w:val="center"/>
        </w:trPr>
        <w:tc>
          <w:tcPr>
            <w:tcW w:w="592" w:type="dxa"/>
            <w:vMerge/>
            <w:shd w:val="clear" w:color="auto" w:fill="auto"/>
          </w:tcPr>
          <w:p w14:paraId="36F4E86F" w14:textId="77777777" w:rsidR="005A49BD" w:rsidRPr="0015503A" w:rsidRDefault="005A49BD" w:rsidP="005A49BD">
            <w:pPr>
              <w:pStyle w:val="TableText"/>
            </w:pPr>
          </w:p>
        </w:tc>
        <w:tc>
          <w:tcPr>
            <w:tcW w:w="593" w:type="dxa"/>
            <w:vMerge/>
            <w:shd w:val="clear" w:color="auto" w:fill="auto"/>
          </w:tcPr>
          <w:p w14:paraId="6C85B819" w14:textId="77777777" w:rsidR="005A49BD" w:rsidRPr="000C7B11" w:rsidRDefault="005A49BD" w:rsidP="005A49BD">
            <w:pPr>
              <w:pStyle w:val="TableText"/>
            </w:pPr>
          </w:p>
        </w:tc>
        <w:tc>
          <w:tcPr>
            <w:tcW w:w="670" w:type="dxa"/>
            <w:vMerge/>
            <w:shd w:val="clear" w:color="auto" w:fill="auto"/>
          </w:tcPr>
          <w:p w14:paraId="60F49137" w14:textId="77777777" w:rsidR="005A49BD" w:rsidRPr="000C7B11" w:rsidRDefault="005A49BD" w:rsidP="005A49BD">
            <w:pPr>
              <w:pStyle w:val="TableText"/>
              <w:jc w:val="center"/>
            </w:pPr>
          </w:p>
        </w:tc>
        <w:tc>
          <w:tcPr>
            <w:tcW w:w="567" w:type="dxa"/>
            <w:vMerge w:val="restart"/>
          </w:tcPr>
          <w:p w14:paraId="2173C7D2"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567" w:type="dxa"/>
            <w:vMerge w:val="restart"/>
          </w:tcPr>
          <w:p w14:paraId="71C578C9"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3969" w:type="dxa"/>
          </w:tcPr>
          <w:p w14:paraId="3FB7AB62" w14:textId="77777777" w:rsidR="005A49BD" w:rsidRPr="0011123B" w:rsidRDefault="005A49BD" w:rsidP="005A49BD">
            <w:pPr>
              <w:pStyle w:val="TableText"/>
              <w:jc w:val="left"/>
              <w:rPr>
                <w:rFonts w:eastAsia="ＭＳ 明朝"/>
                <w:lang w:val="en-US"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0436ABE4"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406D02C6"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p>
        </w:tc>
      </w:tr>
      <w:tr w:rsidR="005A49BD" w:rsidRPr="0015503A" w14:paraId="13BC9B48" w14:textId="77777777" w:rsidTr="005A49BD">
        <w:trPr>
          <w:jc w:val="center"/>
        </w:trPr>
        <w:tc>
          <w:tcPr>
            <w:tcW w:w="592" w:type="dxa"/>
            <w:vMerge/>
            <w:shd w:val="clear" w:color="auto" w:fill="auto"/>
          </w:tcPr>
          <w:p w14:paraId="57B03722" w14:textId="77777777" w:rsidR="005A49BD" w:rsidRPr="0015503A" w:rsidRDefault="005A49BD" w:rsidP="005A49BD">
            <w:pPr>
              <w:pStyle w:val="TableText"/>
            </w:pPr>
          </w:p>
        </w:tc>
        <w:tc>
          <w:tcPr>
            <w:tcW w:w="593" w:type="dxa"/>
            <w:vMerge/>
            <w:shd w:val="clear" w:color="auto" w:fill="auto"/>
          </w:tcPr>
          <w:p w14:paraId="1E3FFCEE" w14:textId="77777777" w:rsidR="005A49BD" w:rsidRPr="000C7B11" w:rsidRDefault="005A49BD" w:rsidP="005A49BD">
            <w:pPr>
              <w:pStyle w:val="TableText"/>
            </w:pPr>
          </w:p>
        </w:tc>
        <w:tc>
          <w:tcPr>
            <w:tcW w:w="670" w:type="dxa"/>
            <w:vMerge/>
            <w:shd w:val="clear" w:color="auto" w:fill="auto"/>
          </w:tcPr>
          <w:p w14:paraId="17D6E751" w14:textId="77777777" w:rsidR="005A49BD" w:rsidRPr="000C7B11" w:rsidRDefault="005A49BD" w:rsidP="005A49BD">
            <w:pPr>
              <w:pStyle w:val="TableText"/>
              <w:jc w:val="center"/>
            </w:pPr>
          </w:p>
        </w:tc>
        <w:tc>
          <w:tcPr>
            <w:tcW w:w="567" w:type="dxa"/>
            <w:vMerge/>
          </w:tcPr>
          <w:p w14:paraId="2A74D263" w14:textId="77777777" w:rsidR="005A49BD" w:rsidRDefault="005A49BD" w:rsidP="005A49BD">
            <w:pPr>
              <w:pStyle w:val="TableText"/>
              <w:jc w:val="center"/>
              <w:rPr>
                <w:rFonts w:eastAsia="ＭＳ 明朝"/>
                <w:lang w:eastAsia="ja-JP"/>
              </w:rPr>
            </w:pPr>
          </w:p>
        </w:tc>
        <w:tc>
          <w:tcPr>
            <w:tcW w:w="567" w:type="dxa"/>
            <w:vMerge/>
          </w:tcPr>
          <w:p w14:paraId="5EB7F023" w14:textId="77777777" w:rsidR="005A49BD" w:rsidRDefault="005A49BD" w:rsidP="005A49BD">
            <w:pPr>
              <w:pStyle w:val="TableText"/>
              <w:jc w:val="center"/>
              <w:rPr>
                <w:rFonts w:eastAsia="ＭＳ 明朝"/>
                <w:lang w:eastAsia="ja-JP"/>
              </w:rPr>
            </w:pPr>
          </w:p>
        </w:tc>
        <w:tc>
          <w:tcPr>
            <w:tcW w:w="3969" w:type="dxa"/>
          </w:tcPr>
          <w:p w14:paraId="51845631"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3</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5CEB69B8"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hint="eastAsia"/>
                <w:lang w:eastAsia="ja-JP"/>
              </w:rPr>
              <w:t>-</w:t>
            </w:r>
            <w:r w:rsidRPr="00270DD9">
              <w:t> </w:t>
            </w:r>
            <w:r w:rsidRPr="00270DD9">
              <w:rPr>
                <w:rFonts w:eastAsia="ＭＳ 明朝" w:hint="eastAsia"/>
                <w:lang w:eastAsia="ja-JP"/>
              </w:rPr>
              <w:t>1</w:t>
            </w:r>
          </w:p>
        </w:tc>
        <w:tc>
          <w:tcPr>
            <w:tcW w:w="2512" w:type="dxa"/>
            <w:shd w:val="clear" w:color="auto" w:fill="auto"/>
          </w:tcPr>
          <w:p w14:paraId="4E43A277"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 verTapLength[</w:t>
            </w:r>
            <w:r>
              <w:rPr>
                <w:rFonts w:eastAsia="ＭＳ 明朝"/>
                <w:lang w:val="en-US" w:eastAsia="ja-JP"/>
              </w:rPr>
              <w:t> </w:t>
            </w:r>
            <w:r>
              <w:rPr>
                <w:rFonts w:eastAsia="ＭＳ 明朝" w:hint="eastAsia"/>
                <w:lang w:val="en-US" w:eastAsia="ja-JP"/>
              </w:rPr>
              <w:t>3</w:t>
            </w:r>
            <w:r>
              <w:rPr>
                <w:rFonts w:eastAsia="ＭＳ 明朝"/>
                <w:lang w:val="en-US" w:eastAsia="ja-JP"/>
              </w:rPr>
              <w:t> </w:t>
            </w:r>
            <w:r>
              <w:rPr>
                <w:rFonts w:eastAsia="ＭＳ 明朝" w:hint="eastAsia"/>
                <w:lang w:eastAsia="ja-JP"/>
              </w:rPr>
              <w:t>]</w:t>
            </w:r>
          </w:p>
        </w:tc>
      </w:tr>
      <w:tr w:rsidR="005A49BD" w:rsidRPr="0015503A" w14:paraId="0CBAB8BB" w14:textId="77777777" w:rsidTr="005A49BD">
        <w:trPr>
          <w:jc w:val="center"/>
        </w:trPr>
        <w:tc>
          <w:tcPr>
            <w:tcW w:w="592" w:type="dxa"/>
            <w:vMerge/>
            <w:shd w:val="clear" w:color="auto" w:fill="auto"/>
          </w:tcPr>
          <w:p w14:paraId="459DC9C9" w14:textId="77777777" w:rsidR="005A49BD" w:rsidRPr="0015503A" w:rsidRDefault="005A49BD" w:rsidP="005A49BD">
            <w:pPr>
              <w:pStyle w:val="TableText"/>
            </w:pPr>
          </w:p>
        </w:tc>
        <w:tc>
          <w:tcPr>
            <w:tcW w:w="593" w:type="dxa"/>
            <w:vMerge/>
            <w:shd w:val="clear" w:color="auto" w:fill="auto"/>
          </w:tcPr>
          <w:p w14:paraId="5152F970" w14:textId="77777777" w:rsidR="005A49BD" w:rsidRPr="000C7B11" w:rsidRDefault="005A49BD" w:rsidP="005A49BD">
            <w:pPr>
              <w:pStyle w:val="TableText"/>
            </w:pPr>
          </w:p>
        </w:tc>
        <w:tc>
          <w:tcPr>
            <w:tcW w:w="670" w:type="dxa"/>
            <w:vMerge/>
            <w:shd w:val="clear" w:color="auto" w:fill="auto"/>
          </w:tcPr>
          <w:p w14:paraId="77381A39" w14:textId="77777777" w:rsidR="005A49BD" w:rsidRPr="000C7B11" w:rsidRDefault="005A49BD" w:rsidP="005A49BD">
            <w:pPr>
              <w:pStyle w:val="TableText"/>
              <w:jc w:val="center"/>
            </w:pPr>
          </w:p>
        </w:tc>
        <w:tc>
          <w:tcPr>
            <w:tcW w:w="567" w:type="dxa"/>
            <w:vMerge/>
          </w:tcPr>
          <w:p w14:paraId="3E52E30F" w14:textId="77777777" w:rsidR="005A49BD" w:rsidRDefault="005A49BD" w:rsidP="005A49BD">
            <w:pPr>
              <w:pStyle w:val="TableText"/>
              <w:jc w:val="center"/>
              <w:rPr>
                <w:rFonts w:eastAsia="ＭＳ 明朝"/>
                <w:lang w:eastAsia="ja-JP"/>
              </w:rPr>
            </w:pPr>
          </w:p>
        </w:tc>
        <w:tc>
          <w:tcPr>
            <w:tcW w:w="567" w:type="dxa"/>
            <w:vMerge w:val="restart"/>
          </w:tcPr>
          <w:p w14:paraId="0CDD9516"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3969" w:type="dxa"/>
          </w:tcPr>
          <w:p w14:paraId="2BAD3048" w14:textId="77777777" w:rsidR="005A49BD" w:rsidRPr="0011123B" w:rsidRDefault="005A49BD" w:rsidP="005A49BD">
            <w:pPr>
              <w:pStyle w:val="TableText"/>
              <w:jc w:val="left"/>
              <w:rPr>
                <w:rFonts w:eastAsia="ＭＳ 明朝"/>
                <w:lang w:val="en-US"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2 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4</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2E21F1FB"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2</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674CEA05"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2</w:t>
            </w:r>
            <w:r>
              <w:t> </w:t>
            </w:r>
            <w:r>
              <w:rPr>
                <w:rFonts w:eastAsia="ＭＳ 明朝" w:hint="eastAsia"/>
                <w:lang w:eastAsia="ja-JP"/>
              </w:rPr>
              <w:t>]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val="en-US" w:eastAsia="ja-JP"/>
              </w:rPr>
              <w:t>4</w:t>
            </w:r>
            <w:r>
              <w:rPr>
                <w:rFonts w:eastAsia="ＭＳ 明朝"/>
                <w:lang w:val="en-US" w:eastAsia="ja-JP"/>
              </w:rPr>
              <w:t> </w:t>
            </w:r>
            <w:r>
              <w:rPr>
                <w:rFonts w:eastAsia="ＭＳ 明朝" w:hint="eastAsia"/>
                <w:lang w:eastAsia="ja-JP"/>
              </w:rPr>
              <w:t>]</w:t>
            </w:r>
          </w:p>
        </w:tc>
      </w:tr>
      <w:tr w:rsidR="005A49BD" w:rsidRPr="0015503A" w14:paraId="5C16BE52" w14:textId="77777777" w:rsidTr="005A49BD">
        <w:trPr>
          <w:jc w:val="center"/>
        </w:trPr>
        <w:tc>
          <w:tcPr>
            <w:tcW w:w="592" w:type="dxa"/>
            <w:vMerge/>
            <w:shd w:val="clear" w:color="auto" w:fill="auto"/>
          </w:tcPr>
          <w:p w14:paraId="724D9B86" w14:textId="77777777" w:rsidR="005A49BD" w:rsidRPr="0015503A" w:rsidRDefault="005A49BD" w:rsidP="005A49BD">
            <w:pPr>
              <w:pStyle w:val="TableText"/>
            </w:pPr>
          </w:p>
        </w:tc>
        <w:tc>
          <w:tcPr>
            <w:tcW w:w="593" w:type="dxa"/>
            <w:vMerge/>
            <w:shd w:val="clear" w:color="auto" w:fill="auto"/>
          </w:tcPr>
          <w:p w14:paraId="2654495C" w14:textId="77777777" w:rsidR="005A49BD" w:rsidRPr="000C7B11" w:rsidRDefault="005A49BD" w:rsidP="005A49BD">
            <w:pPr>
              <w:pStyle w:val="TableText"/>
            </w:pPr>
          </w:p>
        </w:tc>
        <w:tc>
          <w:tcPr>
            <w:tcW w:w="670" w:type="dxa"/>
            <w:vMerge/>
            <w:shd w:val="clear" w:color="auto" w:fill="auto"/>
          </w:tcPr>
          <w:p w14:paraId="0A8F14A2" w14:textId="77777777" w:rsidR="005A49BD" w:rsidRPr="000C7B11" w:rsidRDefault="005A49BD" w:rsidP="005A49BD">
            <w:pPr>
              <w:pStyle w:val="TableText"/>
              <w:jc w:val="center"/>
            </w:pPr>
          </w:p>
        </w:tc>
        <w:tc>
          <w:tcPr>
            <w:tcW w:w="567" w:type="dxa"/>
            <w:vMerge/>
          </w:tcPr>
          <w:p w14:paraId="2E1745E5" w14:textId="77777777" w:rsidR="005A49BD" w:rsidRDefault="005A49BD" w:rsidP="005A49BD">
            <w:pPr>
              <w:pStyle w:val="TableText"/>
              <w:jc w:val="center"/>
              <w:rPr>
                <w:rFonts w:eastAsia="ＭＳ 明朝"/>
                <w:lang w:eastAsia="ja-JP"/>
              </w:rPr>
            </w:pPr>
          </w:p>
        </w:tc>
        <w:tc>
          <w:tcPr>
            <w:tcW w:w="567" w:type="dxa"/>
            <w:vMerge/>
          </w:tcPr>
          <w:p w14:paraId="4DE14120" w14:textId="77777777" w:rsidR="005A49BD" w:rsidRDefault="005A49BD" w:rsidP="005A49BD">
            <w:pPr>
              <w:pStyle w:val="TableText"/>
              <w:jc w:val="center"/>
              <w:rPr>
                <w:rFonts w:eastAsia="ＭＳ 明朝"/>
                <w:lang w:eastAsia="ja-JP"/>
              </w:rPr>
            </w:pPr>
          </w:p>
        </w:tc>
        <w:tc>
          <w:tcPr>
            <w:tcW w:w="3969" w:type="dxa"/>
          </w:tcPr>
          <w:p w14:paraId="558C47C8"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3 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4</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r w:rsidRPr="0011123B">
              <w:rPr>
                <w:rFonts w:eastAsia="ＭＳ 明朝"/>
                <w:lang w:val="en-US" w:eastAsia="ja-JP"/>
              </w:rPr>
              <w:t> </w:t>
            </w:r>
            <w:r w:rsidRPr="0011123B">
              <w:rPr>
                <w:rFonts w:eastAsia="ＭＳ 明朝" w:hint="eastAsia"/>
                <w:lang w:eastAsia="ja-JP"/>
              </w:rPr>
              <w:t>4</w:t>
            </w:r>
            <w:r w:rsidRPr="0011123B">
              <w:rPr>
                <w:rFonts w:eastAsia="ＭＳ 明朝"/>
                <w:lang w:val="en-US" w:eastAsia="ja-JP"/>
              </w:rPr>
              <w:t> </w:t>
            </w:r>
            <w:r w:rsidRPr="0011123B">
              <w:rPr>
                <w:rFonts w:eastAsia="ＭＳ 明朝" w:hint="eastAsia"/>
                <w:lang w:eastAsia="ja-JP"/>
              </w:rPr>
              <w:t>]</w:t>
            </w:r>
            <w:r>
              <w:rPr>
                <w:rFonts w:eastAsia="ＭＳ 明朝" w:hint="eastAsia"/>
                <w:lang w:eastAsia="ja-JP"/>
              </w:rPr>
              <w:t xml:space="preserve"> +1</w:t>
            </w:r>
            <w:r w:rsidRPr="0011123B">
              <w:rPr>
                <w:rFonts w:eastAsia="ＭＳ 明朝" w:hint="eastAsia"/>
                <w:lang w:val="en-US" w:eastAsia="ja-JP"/>
              </w:rPr>
              <w:t> </w:t>
            </w:r>
            <w:r w:rsidRPr="0011123B">
              <w:rPr>
                <w:rFonts w:eastAsia="ＭＳ 明朝" w:hint="eastAsia"/>
                <w:lang w:eastAsia="ja-JP"/>
              </w:rPr>
              <w:t>−</w:t>
            </w:r>
            <w:r w:rsidRPr="0011123B">
              <w:rPr>
                <w:rFonts w:eastAsia="ＭＳ 明朝" w:hint="eastAsia"/>
                <w:lang w:val="en-US" w:eastAsia="ja-JP"/>
              </w:rPr>
              <w:t> i ]</w:t>
            </w:r>
          </w:p>
        </w:tc>
        <w:tc>
          <w:tcPr>
            <w:tcW w:w="1701" w:type="dxa"/>
          </w:tcPr>
          <w:p w14:paraId="01AAB7B9"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3</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0D56F58C"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3</w:t>
            </w:r>
            <w:r>
              <w:t> </w:t>
            </w:r>
            <w:r>
              <w:rPr>
                <w:rFonts w:eastAsia="ＭＳ 明朝" w:hint="eastAsia"/>
                <w:lang w:eastAsia="ja-JP"/>
              </w:rPr>
              <w:t>] = verTapLength[</w:t>
            </w:r>
            <w:r>
              <w:rPr>
                <w:rFonts w:eastAsia="ＭＳ 明朝"/>
                <w:lang w:val="en-US" w:eastAsia="ja-JP"/>
              </w:rPr>
              <w:t> </w:t>
            </w:r>
            <w:r>
              <w:rPr>
                <w:rFonts w:eastAsia="ＭＳ 明朝" w:hint="eastAsia"/>
                <w:lang w:val="en-US" w:eastAsia="ja-JP"/>
              </w:rPr>
              <w:t>4</w:t>
            </w:r>
            <w:r>
              <w:rPr>
                <w:rFonts w:eastAsia="ＭＳ 明朝"/>
                <w:lang w:val="en-US" w:eastAsia="ja-JP"/>
              </w:rPr>
              <w:t> </w:t>
            </w:r>
            <w:r>
              <w:rPr>
                <w:rFonts w:eastAsia="ＭＳ 明朝" w:hint="eastAsia"/>
                <w:lang w:eastAsia="ja-JP"/>
              </w:rPr>
              <w:t>]</w:t>
            </w:r>
          </w:p>
        </w:tc>
      </w:tr>
      <w:tr w:rsidR="005A49BD" w:rsidRPr="0015503A" w14:paraId="786CD71C" w14:textId="77777777" w:rsidTr="005A49BD">
        <w:trPr>
          <w:jc w:val="center"/>
        </w:trPr>
        <w:tc>
          <w:tcPr>
            <w:tcW w:w="592" w:type="dxa"/>
            <w:vMerge w:val="restart"/>
            <w:shd w:val="clear" w:color="auto" w:fill="auto"/>
          </w:tcPr>
          <w:p w14:paraId="6F90450A" w14:textId="77777777" w:rsidR="005A49BD" w:rsidRPr="0015503A" w:rsidRDefault="005A49BD" w:rsidP="005A49BD">
            <w:pPr>
              <w:pStyle w:val="TableText"/>
            </w:pPr>
            <w:r w:rsidRPr="00EC41DA">
              <w:t>4</w:t>
            </w:r>
            <w:r>
              <w:t>,</w:t>
            </w:r>
            <w:r w:rsidRPr="00EC41DA">
              <w:t xml:space="preserve"> 5</w:t>
            </w:r>
          </w:p>
        </w:tc>
        <w:tc>
          <w:tcPr>
            <w:tcW w:w="593" w:type="dxa"/>
            <w:vMerge w:val="restart"/>
            <w:shd w:val="clear" w:color="auto" w:fill="auto"/>
          </w:tcPr>
          <w:p w14:paraId="0CB58BD2" w14:textId="77777777" w:rsidR="005A49BD" w:rsidRPr="0015503A" w:rsidRDefault="005A49BD" w:rsidP="005A49BD">
            <w:pPr>
              <w:pStyle w:val="TableText"/>
            </w:pPr>
            <w:r w:rsidRPr="00EC41DA">
              <w:t>0</w:t>
            </w:r>
          </w:p>
        </w:tc>
        <w:tc>
          <w:tcPr>
            <w:tcW w:w="670" w:type="dxa"/>
            <w:vMerge w:val="restart"/>
            <w:shd w:val="clear" w:color="auto" w:fill="auto"/>
          </w:tcPr>
          <w:p w14:paraId="2BC19C15" w14:textId="77777777" w:rsidR="005A49BD" w:rsidRPr="0015503A" w:rsidRDefault="005A49BD" w:rsidP="005A49BD">
            <w:pPr>
              <w:pStyle w:val="TableText"/>
              <w:jc w:val="center"/>
            </w:pPr>
            <w:r w:rsidRPr="00EC41DA">
              <w:t>3</w:t>
            </w:r>
          </w:p>
        </w:tc>
        <w:tc>
          <w:tcPr>
            <w:tcW w:w="567" w:type="dxa"/>
          </w:tcPr>
          <w:p w14:paraId="3D8D8C39"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567" w:type="dxa"/>
          </w:tcPr>
          <w:p w14:paraId="7A494231" w14:textId="77777777" w:rsidR="005A49BD" w:rsidRDefault="005A49BD" w:rsidP="005A49BD">
            <w:pPr>
              <w:pStyle w:val="TableText"/>
              <w:jc w:val="center"/>
              <w:rPr>
                <w:rFonts w:eastAsia="ＭＳ 明朝"/>
                <w:lang w:eastAsia="ja-JP"/>
              </w:rPr>
            </w:pPr>
            <w:r>
              <w:t>–</w:t>
            </w:r>
          </w:p>
        </w:tc>
        <w:tc>
          <w:tcPr>
            <w:tcW w:w="3969" w:type="dxa"/>
          </w:tcPr>
          <w:p w14:paraId="677D49AF" w14:textId="77777777" w:rsidR="005A49BD" w:rsidRPr="005A49BD" w:rsidRDefault="005A49BD" w:rsidP="005A49BD">
            <w:pPr>
              <w:pStyle w:val="TableText"/>
              <w:jc w:val="left"/>
              <w:rPr>
                <w:rFonts w:eastAsia="ＭＳ 明朝"/>
                <w:lang w:eastAsia="ja-JP"/>
              </w:rPr>
            </w:pPr>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4C80B064" w14:textId="77777777" w:rsidR="005A49BD" w:rsidRPr="00270DD9" w:rsidRDefault="005A49BD" w:rsidP="005A49BD">
            <w:pPr>
              <w:pStyle w:val="TableText"/>
              <w:jc w:val="left"/>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7FFBC2CB" w14:textId="77777777" w:rsidR="005A49BD" w:rsidRPr="003D3973" w:rsidRDefault="005A49BD" w:rsidP="005A49BD">
            <w:pPr>
              <w:pStyle w:val="TableText"/>
              <w:jc w:val="left"/>
              <w:rPr>
                <w:rFonts w:eastAsia="ＭＳ 明朝"/>
                <w:lang w:eastAsia="ja-JP"/>
              </w:rPr>
            </w:pPr>
            <w:r w:rsidRPr="008717A8">
              <w:rPr>
                <w:rFonts w:hint="eastAsia"/>
              </w:rPr>
              <w:t>lenDv</w:t>
            </w:r>
            <w:r>
              <w:rPr>
                <w:rFonts w:eastAsia="ＭＳ 明朝" w:hint="eastAsia"/>
                <w:lang w:eastAsia="ja-JP"/>
              </w:rPr>
              <w:t>[</w:t>
            </w:r>
            <w:r>
              <w:rPr>
                <w:rFonts w:eastAsia="ＭＳ 明朝"/>
                <w:lang w:val="en-US" w:eastAsia="ja-JP"/>
              </w:rPr>
              <w:t> </w:t>
            </w:r>
            <w:r>
              <w:rPr>
                <w:rFonts w:eastAsia="ＭＳ 明朝" w:hint="eastAsia"/>
                <w:lang w:eastAsia="ja-JP"/>
              </w:rPr>
              <w:t>0</w:t>
            </w:r>
            <w:r>
              <w:t> </w:t>
            </w:r>
            <w:r>
              <w:rPr>
                <w:rFonts w:eastAsia="ＭＳ 明朝" w:hint="eastAsia"/>
                <w:lang w:eastAsia="ja-JP"/>
              </w:rPr>
              <w:t>] = verTapLength[</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p>
        </w:tc>
      </w:tr>
      <w:tr w:rsidR="005A49BD" w:rsidRPr="0015503A" w14:paraId="10928D33" w14:textId="77777777" w:rsidTr="005A49BD">
        <w:trPr>
          <w:jc w:val="center"/>
        </w:trPr>
        <w:tc>
          <w:tcPr>
            <w:tcW w:w="592" w:type="dxa"/>
            <w:vMerge/>
            <w:shd w:val="clear" w:color="auto" w:fill="auto"/>
          </w:tcPr>
          <w:p w14:paraId="028546A2" w14:textId="77777777" w:rsidR="005A49BD" w:rsidRPr="00EC41DA" w:rsidRDefault="005A49BD" w:rsidP="005A49BD">
            <w:pPr>
              <w:pStyle w:val="TableText"/>
            </w:pPr>
          </w:p>
        </w:tc>
        <w:tc>
          <w:tcPr>
            <w:tcW w:w="593" w:type="dxa"/>
            <w:vMerge/>
            <w:shd w:val="clear" w:color="auto" w:fill="auto"/>
          </w:tcPr>
          <w:p w14:paraId="4DF37943" w14:textId="77777777" w:rsidR="005A49BD" w:rsidRPr="00EC41DA" w:rsidRDefault="005A49BD" w:rsidP="005A49BD">
            <w:pPr>
              <w:pStyle w:val="TableText"/>
            </w:pPr>
          </w:p>
        </w:tc>
        <w:tc>
          <w:tcPr>
            <w:tcW w:w="670" w:type="dxa"/>
            <w:vMerge/>
            <w:shd w:val="clear" w:color="auto" w:fill="auto"/>
          </w:tcPr>
          <w:p w14:paraId="107FD2F7" w14:textId="77777777" w:rsidR="005A49BD" w:rsidRPr="00EC41DA" w:rsidRDefault="005A49BD" w:rsidP="005A49BD">
            <w:pPr>
              <w:pStyle w:val="TableText"/>
              <w:jc w:val="center"/>
            </w:pPr>
          </w:p>
        </w:tc>
        <w:tc>
          <w:tcPr>
            <w:tcW w:w="567" w:type="dxa"/>
            <w:vMerge w:val="restart"/>
          </w:tcPr>
          <w:p w14:paraId="12CD0D1F"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567" w:type="dxa"/>
            <w:vMerge w:val="restart"/>
          </w:tcPr>
          <w:p w14:paraId="5F7D2B5D" w14:textId="77777777" w:rsidR="005A49BD" w:rsidRDefault="005A49BD" w:rsidP="005A49BD">
            <w:pPr>
              <w:pStyle w:val="TableText"/>
              <w:jc w:val="center"/>
              <w:rPr>
                <w:rFonts w:eastAsia="ＭＳ 明朝"/>
                <w:lang w:eastAsia="ja-JP"/>
              </w:rPr>
            </w:pPr>
            <w:r>
              <w:t>–</w:t>
            </w:r>
          </w:p>
        </w:tc>
        <w:tc>
          <w:tcPr>
            <w:tcW w:w="3969" w:type="dxa"/>
          </w:tcPr>
          <w:p w14:paraId="5FF5651A"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643479E0"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4C3461A3"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val="en-US" w:eastAsia="ja-JP"/>
              </w:rPr>
              <w:t>1</w:t>
            </w:r>
            <w:r>
              <w:rPr>
                <w:rFonts w:eastAsia="ＭＳ 明朝"/>
                <w:lang w:val="en-US" w:eastAsia="ja-JP"/>
              </w:rPr>
              <w:t> </w:t>
            </w:r>
            <w:r>
              <w:rPr>
                <w:rFonts w:eastAsia="ＭＳ 明朝" w:hint="eastAsia"/>
                <w:lang w:eastAsia="ja-JP"/>
              </w:rPr>
              <w:t>]</w:t>
            </w:r>
          </w:p>
        </w:tc>
      </w:tr>
      <w:tr w:rsidR="005A49BD" w:rsidRPr="0015503A" w14:paraId="2FEA9197" w14:textId="77777777" w:rsidTr="005A49BD">
        <w:trPr>
          <w:jc w:val="center"/>
        </w:trPr>
        <w:tc>
          <w:tcPr>
            <w:tcW w:w="592" w:type="dxa"/>
            <w:vMerge/>
            <w:shd w:val="clear" w:color="auto" w:fill="auto"/>
          </w:tcPr>
          <w:p w14:paraId="613F8EFA" w14:textId="77777777" w:rsidR="005A49BD" w:rsidRPr="00EC41DA" w:rsidRDefault="005A49BD" w:rsidP="005A49BD">
            <w:pPr>
              <w:pStyle w:val="TableText"/>
            </w:pPr>
          </w:p>
        </w:tc>
        <w:tc>
          <w:tcPr>
            <w:tcW w:w="593" w:type="dxa"/>
            <w:vMerge/>
            <w:shd w:val="clear" w:color="auto" w:fill="auto"/>
          </w:tcPr>
          <w:p w14:paraId="5E5D0887" w14:textId="77777777" w:rsidR="005A49BD" w:rsidRPr="00EC41DA" w:rsidRDefault="005A49BD" w:rsidP="005A49BD">
            <w:pPr>
              <w:pStyle w:val="TableText"/>
            </w:pPr>
          </w:p>
        </w:tc>
        <w:tc>
          <w:tcPr>
            <w:tcW w:w="670" w:type="dxa"/>
            <w:vMerge/>
            <w:shd w:val="clear" w:color="auto" w:fill="auto"/>
          </w:tcPr>
          <w:p w14:paraId="321CF89D" w14:textId="77777777" w:rsidR="005A49BD" w:rsidRPr="00EC41DA" w:rsidRDefault="005A49BD" w:rsidP="005A49BD">
            <w:pPr>
              <w:pStyle w:val="TableText"/>
              <w:jc w:val="center"/>
            </w:pPr>
          </w:p>
        </w:tc>
        <w:tc>
          <w:tcPr>
            <w:tcW w:w="567" w:type="dxa"/>
            <w:vMerge/>
          </w:tcPr>
          <w:p w14:paraId="1C7A6326" w14:textId="77777777" w:rsidR="005A49BD" w:rsidRDefault="005A49BD" w:rsidP="005A49BD">
            <w:pPr>
              <w:pStyle w:val="TableText"/>
              <w:jc w:val="center"/>
              <w:rPr>
                <w:rFonts w:eastAsia="ＭＳ 明朝"/>
                <w:lang w:eastAsia="ja-JP"/>
              </w:rPr>
            </w:pPr>
          </w:p>
        </w:tc>
        <w:tc>
          <w:tcPr>
            <w:tcW w:w="567" w:type="dxa"/>
            <w:vMerge/>
          </w:tcPr>
          <w:p w14:paraId="1E3A608E" w14:textId="77777777" w:rsidR="005A49BD" w:rsidRDefault="005A49BD" w:rsidP="005A49BD">
            <w:pPr>
              <w:pStyle w:val="TableText"/>
              <w:jc w:val="center"/>
            </w:pPr>
          </w:p>
        </w:tc>
        <w:tc>
          <w:tcPr>
            <w:tcW w:w="3969" w:type="dxa"/>
          </w:tcPr>
          <w:p w14:paraId="4096E075"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5A49BD">
              <w:rPr>
                <w:rFonts w:eastAsia="ＭＳ 明朝"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772DBD2B"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30BF2491"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 verTapLength[</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p>
        </w:tc>
      </w:tr>
      <w:tr w:rsidR="005A49BD" w:rsidRPr="0015503A" w14:paraId="0FB293A8" w14:textId="77777777" w:rsidTr="005A49BD">
        <w:trPr>
          <w:jc w:val="center"/>
        </w:trPr>
        <w:tc>
          <w:tcPr>
            <w:tcW w:w="592" w:type="dxa"/>
            <w:vMerge/>
            <w:shd w:val="clear" w:color="auto" w:fill="auto"/>
          </w:tcPr>
          <w:p w14:paraId="54E00933" w14:textId="77777777" w:rsidR="005A49BD" w:rsidRPr="0015503A" w:rsidRDefault="005A49BD" w:rsidP="005A49BD">
            <w:pPr>
              <w:pStyle w:val="TableText"/>
            </w:pPr>
          </w:p>
        </w:tc>
        <w:tc>
          <w:tcPr>
            <w:tcW w:w="593" w:type="dxa"/>
            <w:vMerge w:val="restart"/>
            <w:shd w:val="clear" w:color="auto" w:fill="auto"/>
          </w:tcPr>
          <w:p w14:paraId="31CDBDF9" w14:textId="77777777" w:rsidR="005A49BD" w:rsidRPr="0015503A" w:rsidRDefault="005A49BD" w:rsidP="005A49BD">
            <w:pPr>
              <w:pStyle w:val="TableText"/>
            </w:pPr>
            <w:r w:rsidRPr="00B9450E">
              <w:t>1</w:t>
            </w:r>
          </w:p>
        </w:tc>
        <w:tc>
          <w:tcPr>
            <w:tcW w:w="670" w:type="dxa"/>
            <w:vMerge w:val="restart"/>
            <w:shd w:val="clear" w:color="auto" w:fill="auto"/>
          </w:tcPr>
          <w:p w14:paraId="3CFDC822" w14:textId="77777777" w:rsidR="005A49BD" w:rsidRPr="0015503A" w:rsidRDefault="005A49BD" w:rsidP="005A49BD">
            <w:pPr>
              <w:pStyle w:val="TableText"/>
              <w:jc w:val="center"/>
            </w:pPr>
            <w:r w:rsidRPr="00B9450E">
              <w:t>5</w:t>
            </w:r>
          </w:p>
        </w:tc>
        <w:tc>
          <w:tcPr>
            <w:tcW w:w="567" w:type="dxa"/>
            <w:vMerge w:val="restart"/>
          </w:tcPr>
          <w:p w14:paraId="6EF38F8C"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567" w:type="dxa"/>
          </w:tcPr>
          <w:p w14:paraId="10D6EDD7"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3969" w:type="dxa"/>
          </w:tcPr>
          <w:p w14:paraId="206F0DE0"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5F7409C3"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01A7714F" w14:textId="77777777" w:rsidR="005A49BD" w:rsidRPr="005A49BD" w:rsidRDefault="005A49BD" w:rsidP="005A49BD">
            <w:pPr>
              <w:pStyle w:val="TableText"/>
              <w:jc w:val="left"/>
              <w:rPr>
                <w:rFonts w:eastAsia="ＭＳ 明朝"/>
                <w:lang w:eastAsia="ja-JP"/>
              </w:rPr>
            </w:pPr>
            <w:r>
              <w:rPr>
                <w:rFonts w:eastAsia="ＭＳ 明朝" w:hint="eastAsia"/>
                <w:lang w:eastAsia="ja-JP"/>
              </w:rPr>
              <w:t>lenDv[</w:t>
            </w:r>
            <w:r>
              <w:rPr>
                <w:rFonts w:eastAsia="ＭＳ 明朝"/>
                <w:lang w:val="en-US" w:eastAsia="ja-JP"/>
              </w:rPr>
              <w:t> </w:t>
            </w:r>
            <w:r>
              <w:rPr>
                <w:rFonts w:eastAsia="ＭＳ 明朝" w:hint="eastAsia"/>
                <w:lang w:eastAsia="ja-JP"/>
              </w:rPr>
              <w:t>0</w:t>
            </w:r>
            <w:r>
              <w:t> </w:t>
            </w:r>
            <w:r>
              <w:rPr>
                <w:rFonts w:eastAsia="ＭＳ 明朝" w:hint="eastAsia"/>
                <w:lang w:eastAsia="ja-JP"/>
              </w:rPr>
              <w:t>] = verTapLength[</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p>
        </w:tc>
      </w:tr>
      <w:tr w:rsidR="005A49BD" w:rsidRPr="0015503A" w14:paraId="250B8CD1" w14:textId="77777777" w:rsidTr="005A49BD">
        <w:trPr>
          <w:jc w:val="center"/>
        </w:trPr>
        <w:tc>
          <w:tcPr>
            <w:tcW w:w="592" w:type="dxa"/>
            <w:vMerge/>
            <w:shd w:val="clear" w:color="auto" w:fill="auto"/>
          </w:tcPr>
          <w:p w14:paraId="50D75119" w14:textId="77777777" w:rsidR="005A49BD" w:rsidRPr="0015503A" w:rsidRDefault="005A49BD" w:rsidP="005A49BD">
            <w:pPr>
              <w:pStyle w:val="TableText"/>
            </w:pPr>
          </w:p>
        </w:tc>
        <w:tc>
          <w:tcPr>
            <w:tcW w:w="593" w:type="dxa"/>
            <w:vMerge/>
            <w:shd w:val="clear" w:color="auto" w:fill="auto"/>
          </w:tcPr>
          <w:p w14:paraId="6F4F12D8" w14:textId="77777777" w:rsidR="005A49BD" w:rsidRPr="00B9450E" w:rsidRDefault="005A49BD" w:rsidP="005A49BD">
            <w:pPr>
              <w:pStyle w:val="TableText"/>
            </w:pPr>
          </w:p>
        </w:tc>
        <w:tc>
          <w:tcPr>
            <w:tcW w:w="670" w:type="dxa"/>
            <w:vMerge/>
            <w:shd w:val="clear" w:color="auto" w:fill="auto"/>
          </w:tcPr>
          <w:p w14:paraId="4792DA0F" w14:textId="77777777" w:rsidR="005A49BD" w:rsidRPr="00B9450E" w:rsidRDefault="005A49BD" w:rsidP="005A49BD">
            <w:pPr>
              <w:pStyle w:val="TableText"/>
              <w:jc w:val="center"/>
            </w:pPr>
          </w:p>
        </w:tc>
        <w:tc>
          <w:tcPr>
            <w:tcW w:w="567" w:type="dxa"/>
            <w:vMerge/>
          </w:tcPr>
          <w:p w14:paraId="67C4595F" w14:textId="77777777" w:rsidR="005A49BD" w:rsidRDefault="005A49BD" w:rsidP="005A49BD">
            <w:pPr>
              <w:pStyle w:val="TableText"/>
              <w:jc w:val="center"/>
              <w:rPr>
                <w:rFonts w:eastAsia="ＭＳ 明朝"/>
                <w:lang w:eastAsia="ja-JP"/>
              </w:rPr>
            </w:pPr>
          </w:p>
        </w:tc>
        <w:tc>
          <w:tcPr>
            <w:tcW w:w="567" w:type="dxa"/>
          </w:tcPr>
          <w:p w14:paraId="72A58F3D"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3969" w:type="dxa"/>
          </w:tcPr>
          <w:p w14:paraId="54750F6B"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29DD6A3E"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2E41955B" w14:textId="77777777" w:rsidR="005A49BD" w:rsidRDefault="005A49BD" w:rsidP="005A49BD">
            <w:pPr>
              <w:pStyle w:val="TableText"/>
              <w:jc w:val="left"/>
              <w:rPr>
                <w:rFonts w:eastAsia="ＭＳ 明朝"/>
                <w:lang w:eastAsia="ja-JP"/>
              </w:rPr>
            </w:pPr>
            <w:r>
              <w:rPr>
                <w:rFonts w:eastAsia="ＭＳ 明朝" w:hint="eastAsia"/>
                <w:lang w:eastAsia="ja-JP"/>
              </w:rPr>
              <w:t>lenDv[</w:t>
            </w:r>
            <w:r>
              <w:rPr>
                <w:rFonts w:eastAsia="ＭＳ 明朝"/>
                <w:lang w:val="en-US" w:eastAsia="ja-JP"/>
              </w:rPr>
              <w:t> </w:t>
            </w:r>
            <w:r>
              <w:rPr>
                <w:rFonts w:eastAsia="ＭＳ 明朝" w:hint="eastAsia"/>
                <w:lang w:eastAsia="ja-JP"/>
              </w:rPr>
              <w:t>1</w:t>
            </w:r>
            <w:r>
              <w:t> </w:t>
            </w:r>
            <w:r>
              <w:rPr>
                <w:rFonts w:eastAsia="ＭＳ 明朝" w:hint="eastAsia"/>
                <w:lang w:eastAsia="ja-JP"/>
              </w:rPr>
              <w:t>] = verTapLength[</w:t>
            </w:r>
            <w:r>
              <w:rPr>
                <w:rFonts w:eastAsia="ＭＳ 明朝"/>
                <w:lang w:val="en-US" w:eastAsia="ja-JP"/>
              </w:rPr>
              <w:t> </w:t>
            </w:r>
            <w:r>
              <w:rPr>
                <w:rFonts w:eastAsia="ＭＳ 明朝" w:hint="eastAsia"/>
                <w:lang w:eastAsia="ja-JP"/>
              </w:rPr>
              <w:t>1</w:t>
            </w:r>
            <w:r>
              <w:rPr>
                <w:rFonts w:eastAsia="ＭＳ 明朝"/>
                <w:lang w:val="en-US" w:eastAsia="ja-JP"/>
              </w:rPr>
              <w:t> </w:t>
            </w:r>
            <w:r>
              <w:rPr>
                <w:rFonts w:eastAsia="ＭＳ 明朝" w:hint="eastAsia"/>
                <w:lang w:eastAsia="ja-JP"/>
              </w:rPr>
              <w:t>]</w:t>
            </w:r>
          </w:p>
        </w:tc>
      </w:tr>
      <w:tr w:rsidR="005A49BD" w:rsidRPr="0015503A" w14:paraId="14742B5A" w14:textId="77777777" w:rsidTr="005A49BD">
        <w:trPr>
          <w:jc w:val="center"/>
        </w:trPr>
        <w:tc>
          <w:tcPr>
            <w:tcW w:w="592" w:type="dxa"/>
            <w:vMerge/>
            <w:shd w:val="clear" w:color="auto" w:fill="auto"/>
          </w:tcPr>
          <w:p w14:paraId="4725EFB6" w14:textId="77777777" w:rsidR="005A49BD" w:rsidRPr="0015503A" w:rsidRDefault="005A49BD" w:rsidP="005A49BD">
            <w:pPr>
              <w:pStyle w:val="TableText"/>
            </w:pPr>
          </w:p>
        </w:tc>
        <w:tc>
          <w:tcPr>
            <w:tcW w:w="593" w:type="dxa"/>
            <w:vMerge/>
            <w:shd w:val="clear" w:color="auto" w:fill="auto"/>
          </w:tcPr>
          <w:p w14:paraId="156A0564" w14:textId="77777777" w:rsidR="005A49BD" w:rsidRPr="00B9450E" w:rsidRDefault="005A49BD" w:rsidP="005A49BD">
            <w:pPr>
              <w:pStyle w:val="TableText"/>
            </w:pPr>
          </w:p>
        </w:tc>
        <w:tc>
          <w:tcPr>
            <w:tcW w:w="670" w:type="dxa"/>
            <w:vMerge/>
            <w:shd w:val="clear" w:color="auto" w:fill="auto"/>
          </w:tcPr>
          <w:p w14:paraId="1F5D92DD" w14:textId="77777777" w:rsidR="005A49BD" w:rsidRPr="00B9450E" w:rsidRDefault="005A49BD" w:rsidP="005A49BD">
            <w:pPr>
              <w:pStyle w:val="TableText"/>
              <w:jc w:val="center"/>
            </w:pPr>
          </w:p>
        </w:tc>
        <w:tc>
          <w:tcPr>
            <w:tcW w:w="567" w:type="dxa"/>
            <w:vMerge w:val="restart"/>
          </w:tcPr>
          <w:p w14:paraId="63D7F157"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567" w:type="dxa"/>
            <w:vMerge w:val="restart"/>
          </w:tcPr>
          <w:p w14:paraId="6E527443" w14:textId="77777777" w:rsidR="005A49BD" w:rsidRDefault="005A49BD" w:rsidP="005A49BD">
            <w:pPr>
              <w:pStyle w:val="TableText"/>
              <w:jc w:val="center"/>
              <w:rPr>
                <w:rFonts w:eastAsia="ＭＳ 明朝"/>
                <w:lang w:eastAsia="ja-JP"/>
              </w:rPr>
            </w:pPr>
            <w:r>
              <w:rPr>
                <w:rFonts w:eastAsia="ＭＳ 明朝" w:hint="eastAsia"/>
                <w:lang w:eastAsia="ja-JP"/>
              </w:rPr>
              <w:t>0</w:t>
            </w:r>
          </w:p>
        </w:tc>
        <w:tc>
          <w:tcPr>
            <w:tcW w:w="3969" w:type="dxa"/>
          </w:tcPr>
          <w:p w14:paraId="6C43307D"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68A818E1"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13CF581E"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p>
        </w:tc>
      </w:tr>
      <w:tr w:rsidR="005A49BD" w:rsidRPr="0015503A" w14:paraId="4CD63B83" w14:textId="77777777" w:rsidTr="005A49BD">
        <w:trPr>
          <w:jc w:val="center"/>
        </w:trPr>
        <w:tc>
          <w:tcPr>
            <w:tcW w:w="592" w:type="dxa"/>
            <w:vMerge/>
            <w:shd w:val="clear" w:color="auto" w:fill="auto"/>
          </w:tcPr>
          <w:p w14:paraId="47AFD4DE" w14:textId="77777777" w:rsidR="005A49BD" w:rsidRPr="0015503A" w:rsidRDefault="005A49BD" w:rsidP="005A49BD">
            <w:pPr>
              <w:pStyle w:val="TableText"/>
            </w:pPr>
          </w:p>
        </w:tc>
        <w:tc>
          <w:tcPr>
            <w:tcW w:w="593" w:type="dxa"/>
            <w:vMerge/>
            <w:shd w:val="clear" w:color="auto" w:fill="auto"/>
          </w:tcPr>
          <w:p w14:paraId="3F8612D4" w14:textId="77777777" w:rsidR="005A49BD" w:rsidRPr="00B9450E" w:rsidRDefault="005A49BD" w:rsidP="005A49BD">
            <w:pPr>
              <w:pStyle w:val="TableText"/>
            </w:pPr>
          </w:p>
        </w:tc>
        <w:tc>
          <w:tcPr>
            <w:tcW w:w="670" w:type="dxa"/>
            <w:vMerge/>
            <w:shd w:val="clear" w:color="auto" w:fill="auto"/>
          </w:tcPr>
          <w:p w14:paraId="158D221D" w14:textId="77777777" w:rsidR="005A49BD" w:rsidRPr="00B9450E" w:rsidRDefault="005A49BD" w:rsidP="005A49BD">
            <w:pPr>
              <w:pStyle w:val="TableText"/>
              <w:jc w:val="center"/>
            </w:pPr>
          </w:p>
        </w:tc>
        <w:tc>
          <w:tcPr>
            <w:tcW w:w="567" w:type="dxa"/>
            <w:vMerge/>
          </w:tcPr>
          <w:p w14:paraId="626276DE" w14:textId="77777777" w:rsidR="005A49BD" w:rsidRDefault="005A49BD" w:rsidP="005A49BD">
            <w:pPr>
              <w:pStyle w:val="TableText"/>
              <w:jc w:val="center"/>
              <w:rPr>
                <w:rFonts w:eastAsia="ＭＳ 明朝"/>
                <w:lang w:eastAsia="ja-JP"/>
              </w:rPr>
            </w:pPr>
          </w:p>
        </w:tc>
        <w:tc>
          <w:tcPr>
            <w:tcW w:w="567" w:type="dxa"/>
            <w:vMerge/>
          </w:tcPr>
          <w:p w14:paraId="767715A9" w14:textId="77777777" w:rsidR="005A49BD" w:rsidRDefault="005A49BD" w:rsidP="005A49BD">
            <w:pPr>
              <w:pStyle w:val="TableText"/>
              <w:jc w:val="center"/>
              <w:rPr>
                <w:rFonts w:eastAsia="ＭＳ 明朝"/>
                <w:lang w:eastAsia="ja-JP"/>
              </w:rPr>
            </w:pPr>
          </w:p>
        </w:tc>
        <w:tc>
          <w:tcPr>
            <w:tcW w:w="3969" w:type="dxa"/>
          </w:tcPr>
          <w:p w14:paraId="5186EDA1"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Pr>
                <w:rFonts w:eastAsia="ＭＳ 明朝" w:hint="eastAsia"/>
                <w:lang w:eastAsia="ja-JP"/>
              </w:rPr>
              <w:t xml:space="preserve"> + 1</w:t>
            </w:r>
            <w:r w:rsidRPr="0011123B">
              <w:rPr>
                <w:rFonts w:eastAsia="ＭＳ 明朝" w:hint="eastAsia"/>
                <w:lang w:val="en-US" w:eastAsia="ja-JP"/>
              </w:rPr>
              <w:t> </w:t>
            </w:r>
            <w:r w:rsidRPr="0011123B">
              <w:rPr>
                <w:rFonts w:eastAsia="ＭＳ 明朝" w:hint="eastAsia"/>
                <w:lang w:eastAsia="ja-JP"/>
              </w:rPr>
              <w:t>−</w:t>
            </w:r>
            <w:r w:rsidRPr="0011123B">
              <w:rPr>
                <w:rFonts w:eastAsia="ＭＳ 明朝" w:hint="eastAsia"/>
                <w:lang w:val="en-US" w:eastAsia="ja-JP"/>
              </w:rPr>
              <w:t> j ]</w:t>
            </w:r>
          </w:p>
        </w:tc>
        <w:tc>
          <w:tcPr>
            <w:tcW w:w="1701" w:type="dxa"/>
          </w:tcPr>
          <w:p w14:paraId="40570F6E"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66F7D5E9"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 verTapLength[</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p>
        </w:tc>
      </w:tr>
      <w:tr w:rsidR="005A49BD" w:rsidRPr="0015503A" w14:paraId="5CB115FE" w14:textId="77777777" w:rsidTr="005A49BD">
        <w:trPr>
          <w:jc w:val="center"/>
        </w:trPr>
        <w:tc>
          <w:tcPr>
            <w:tcW w:w="592" w:type="dxa"/>
            <w:vMerge/>
            <w:shd w:val="clear" w:color="auto" w:fill="auto"/>
          </w:tcPr>
          <w:p w14:paraId="51B5F1B2" w14:textId="77777777" w:rsidR="005A49BD" w:rsidRPr="0015503A" w:rsidRDefault="005A49BD" w:rsidP="005A49BD">
            <w:pPr>
              <w:pStyle w:val="TableText"/>
            </w:pPr>
          </w:p>
        </w:tc>
        <w:tc>
          <w:tcPr>
            <w:tcW w:w="593" w:type="dxa"/>
            <w:vMerge/>
            <w:shd w:val="clear" w:color="auto" w:fill="auto"/>
          </w:tcPr>
          <w:p w14:paraId="4C062316" w14:textId="77777777" w:rsidR="005A49BD" w:rsidRPr="00B9450E" w:rsidRDefault="005A49BD" w:rsidP="005A49BD">
            <w:pPr>
              <w:pStyle w:val="TableText"/>
            </w:pPr>
          </w:p>
        </w:tc>
        <w:tc>
          <w:tcPr>
            <w:tcW w:w="670" w:type="dxa"/>
            <w:vMerge/>
            <w:shd w:val="clear" w:color="auto" w:fill="auto"/>
          </w:tcPr>
          <w:p w14:paraId="227CF2A3" w14:textId="77777777" w:rsidR="005A49BD" w:rsidRPr="00B9450E" w:rsidRDefault="005A49BD" w:rsidP="005A49BD">
            <w:pPr>
              <w:pStyle w:val="TableText"/>
              <w:jc w:val="center"/>
            </w:pPr>
          </w:p>
        </w:tc>
        <w:tc>
          <w:tcPr>
            <w:tcW w:w="567" w:type="dxa"/>
            <w:vMerge/>
          </w:tcPr>
          <w:p w14:paraId="2E75236B" w14:textId="77777777" w:rsidR="005A49BD" w:rsidRDefault="005A49BD" w:rsidP="005A49BD">
            <w:pPr>
              <w:pStyle w:val="TableText"/>
              <w:jc w:val="center"/>
              <w:rPr>
                <w:rFonts w:eastAsia="ＭＳ 明朝"/>
                <w:lang w:eastAsia="ja-JP"/>
              </w:rPr>
            </w:pPr>
          </w:p>
        </w:tc>
        <w:tc>
          <w:tcPr>
            <w:tcW w:w="567" w:type="dxa"/>
            <w:vMerge w:val="restart"/>
          </w:tcPr>
          <w:p w14:paraId="5EDC8F4B" w14:textId="77777777" w:rsidR="005A49BD" w:rsidRDefault="005A49BD" w:rsidP="005A49BD">
            <w:pPr>
              <w:pStyle w:val="TableText"/>
              <w:jc w:val="center"/>
              <w:rPr>
                <w:rFonts w:eastAsia="ＭＳ 明朝"/>
                <w:lang w:eastAsia="ja-JP"/>
              </w:rPr>
            </w:pPr>
            <w:r>
              <w:rPr>
                <w:rFonts w:eastAsia="ＭＳ 明朝" w:hint="eastAsia"/>
                <w:lang w:eastAsia="ja-JP"/>
              </w:rPr>
              <w:t>1</w:t>
            </w:r>
          </w:p>
        </w:tc>
        <w:tc>
          <w:tcPr>
            <w:tcW w:w="3969" w:type="dxa"/>
          </w:tcPr>
          <w:p w14:paraId="4E721EC4" w14:textId="77777777" w:rsidR="005A49BD" w:rsidRPr="0011123B" w:rsidRDefault="005A49BD" w:rsidP="005A49BD">
            <w:pPr>
              <w:pStyle w:val="TableText"/>
              <w:jc w:val="left"/>
              <w:rPr>
                <w:rFonts w:eastAsia="ＭＳ 明朝"/>
                <w:lang w:val="en-US"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2 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3</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0B131BF9"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2</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7724DFF8"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2</w:t>
            </w:r>
            <w:r>
              <w:t> </w:t>
            </w:r>
            <w:r>
              <w:rPr>
                <w:rFonts w:eastAsia="ＭＳ 明朝" w:hint="eastAsia"/>
                <w:lang w:eastAsia="ja-JP"/>
              </w:rPr>
              <w:t>] =</w:t>
            </w:r>
            <w:r>
              <w:rPr>
                <w:rFonts w:eastAsia="ＭＳ 明朝"/>
                <w:lang w:eastAsia="ja-JP"/>
              </w:rPr>
              <w:br/>
            </w:r>
            <w:r>
              <w:rPr>
                <w:rFonts w:eastAsia="ＭＳ 明朝" w:hint="eastAsia"/>
                <w:lang w:eastAsia="ja-JP"/>
              </w:rPr>
              <w:t>verTapLength[</w:t>
            </w:r>
            <w:r>
              <w:rPr>
                <w:rFonts w:eastAsia="ＭＳ 明朝"/>
                <w:lang w:val="en-US" w:eastAsia="ja-JP"/>
              </w:rPr>
              <w:t> </w:t>
            </w:r>
            <w:r>
              <w:rPr>
                <w:rFonts w:eastAsia="ＭＳ 明朝" w:hint="eastAsia"/>
                <w:lang w:val="en-US" w:eastAsia="ja-JP"/>
              </w:rPr>
              <w:t>3</w:t>
            </w:r>
            <w:r>
              <w:rPr>
                <w:rFonts w:eastAsia="ＭＳ 明朝"/>
                <w:lang w:val="en-US" w:eastAsia="ja-JP"/>
              </w:rPr>
              <w:t> </w:t>
            </w:r>
            <w:r>
              <w:rPr>
                <w:rFonts w:eastAsia="ＭＳ 明朝" w:hint="eastAsia"/>
                <w:lang w:eastAsia="ja-JP"/>
              </w:rPr>
              <w:t>]</w:t>
            </w:r>
          </w:p>
        </w:tc>
      </w:tr>
      <w:tr w:rsidR="005A49BD" w:rsidRPr="0015503A" w14:paraId="5C57E506" w14:textId="77777777" w:rsidTr="005A49BD">
        <w:trPr>
          <w:jc w:val="center"/>
        </w:trPr>
        <w:tc>
          <w:tcPr>
            <w:tcW w:w="592" w:type="dxa"/>
            <w:vMerge/>
            <w:shd w:val="clear" w:color="auto" w:fill="auto"/>
          </w:tcPr>
          <w:p w14:paraId="10A59681" w14:textId="77777777" w:rsidR="005A49BD" w:rsidRPr="0015503A" w:rsidRDefault="005A49BD" w:rsidP="005A49BD">
            <w:pPr>
              <w:pStyle w:val="TableText"/>
            </w:pPr>
          </w:p>
        </w:tc>
        <w:tc>
          <w:tcPr>
            <w:tcW w:w="593" w:type="dxa"/>
            <w:vMerge/>
            <w:shd w:val="clear" w:color="auto" w:fill="auto"/>
          </w:tcPr>
          <w:p w14:paraId="3B8B958D" w14:textId="77777777" w:rsidR="005A49BD" w:rsidRPr="00B9450E" w:rsidRDefault="005A49BD" w:rsidP="005A49BD">
            <w:pPr>
              <w:pStyle w:val="TableText"/>
            </w:pPr>
          </w:p>
        </w:tc>
        <w:tc>
          <w:tcPr>
            <w:tcW w:w="670" w:type="dxa"/>
            <w:vMerge/>
            <w:shd w:val="clear" w:color="auto" w:fill="auto"/>
          </w:tcPr>
          <w:p w14:paraId="74F50F05" w14:textId="77777777" w:rsidR="005A49BD" w:rsidRPr="00B9450E" w:rsidRDefault="005A49BD" w:rsidP="005A49BD">
            <w:pPr>
              <w:pStyle w:val="TableText"/>
              <w:jc w:val="center"/>
            </w:pPr>
          </w:p>
        </w:tc>
        <w:tc>
          <w:tcPr>
            <w:tcW w:w="567" w:type="dxa"/>
            <w:vMerge/>
          </w:tcPr>
          <w:p w14:paraId="784E39FC" w14:textId="77777777" w:rsidR="005A49BD" w:rsidRDefault="005A49BD" w:rsidP="005A49BD">
            <w:pPr>
              <w:pStyle w:val="TableText"/>
              <w:jc w:val="center"/>
              <w:rPr>
                <w:rFonts w:eastAsia="ＭＳ 明朝"/>
                <w:lang w:eastAsia="ja-JP"/>
              </w:rPr>
            </w:pPr>
          </w:p>
        </w:tc>
        <w:tc>
          <w:tcPr>
            <w:tcW w:w="567" w:type="dxa"/>
            <w:vMerge/>
          </w:tcPr>
          <w:p w14:paraId="6C136C75" w14:textId="77777777" w:rsidR="005A49BD" w:rsidRDefault="005A49BD" w:rsidP="005A49BD">
            <w:pPr>
              <w:pStyle w:val="TableText"/>
              <w:jc w:val="center"/>
              <w:rPr>
                <w:rFonts w:eastAsia="ＭＳ 明朝"/>
                <w:lang w:eastAsia="ja-JP"/>
              </w:rPr>
            </w:pPr>
          </w:p>
        </w:tc>
        <w:tc>
          <w:tcPr>
            <w:tcW w:w="3969" w:type="dxa"/>
          </w:tcPr>
          <w:p w14:paraId="4034C4B5" w14:textId="77777777" w:rsidR="005A49BD" w:rsidRPr="0011123B" w:rsidRDefault="005A49BD" w:rsidP="005A49BD">
            <w:pPr>
              <w:pStyle w:val="TableText"/>
              <w:jc w:val="left"/>
              <w:rPr>
                <w:rFonts w:eastAsia="ＭＳ 明朝"/>
                <w:lang w:eastAsia="ja-JP"/>
              </w:rPr>
            </w:pPr>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3 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4</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p>
        </w:tc>
        <w:tc>
          <w:tcPr>
            <w:tcW w:w="1701" w:type="dxa"/>
          </w:tcPr>
          <w:p w14:paraId="436B2580" w14:textId="77777777" w:rsidR="005A49BD" w:rsidRPr="00270DD9" w:rsidRDefault="005A49BD" w:rsidP="005A49BD">
            <w:pPr>
              <w:pStyle w:val="TableText"/>
              <w:jc w:val="left"/>
              <w:rPr>
                <w:rFonts w:eastAsia="ＭＳ 明朝"/>
                <w:lang w:eastAsia="ja-JP"/>
              </w:rPr>
            </w:pPr>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3</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p>
        </w:tc>
        <w:tc>
          <w:tcPr>
            <w:tcW w:w="2512" w:type="dxa"/>
            <w:shd w:val="clear" w:color="auto" w:fill="auto"/>
          </w:tcPr>
          <w:p w14:paraId="008A7FDD" w14:textId="77777777" w:rsidR="005A49BD" w:rsidRDefault="005A49BD" w:rsidP="005A49BD">
            <w:pPr>
              <w:pStyle w:val="TableText"/>
              <w:jc w:val="left"/>
              <w:rPr>
                <w:rFonts w:eastAsia="ＭＳ 明朝"/>
                <w:lang w:eastAsia="ja-JP"/>
              </w:rPr>
            </w:pPr>
            <w:r>
              <w:rPr>
                <w:rFonts w:eastAsia="ＭＳ 明朝" w:hint="eastAsia"/>
                <w:lang w:eastAsia="ja-JP"/>
              </w:rPr>
              <w:t>lenUv[</w:t>
            </w:r>
            <w:r>
              <w:rPr>
                <w:rFonts w:eastAsia="ＭＳ 明朝"/>
                <w:lang w:val="en-US" w:eastAsia="ja-JP"/>
              </w:rPr>
              <w:t> </w:t>
            </w:r>
            <w:r>
              <w:rPr>
                <w:rFonts w:eastAsia="ＭＳ 明朝" w:hint="eastAsia"/>
                <w:lang w:eastAsia="ja-JP"/>
              </w:rPr>
              <w:t>3</w:t>
            </w:r>
            <w:r>
              <w:t> </w:t>
            </w:r>
            <w:r>
              <w:rPr>
                <w:rFonts w:eastAsia="ＭＳ 明朝" w:hint="eastAsia"/>
                <w:lang w:eastAsia="ja-JP"/>
              </w:rPr>
              <w:t>] = verTapLength[</w:t>
            </w:r>
            <w:r>
              <w:rPr>
                <w:rFonts w:eastAsia="ＭＳ 明朝"/>
                <w:lang w:val="en-US" w:eastAsia="ja-JP"/>
              </w:rPr>
              <w:t> </w:t>
            </w:r>
            <w:r>
              <w:rPr>
                <w:rFonts w:eastAsia="ＭＳ 明朝" w:hint="eastAsia"/>
                <w:lang w:val="en-US" w:eastAsia="ja-JP"/>
              </w:rPr>
              <w:t>4</w:t>
            </w:r>
            <w:r>
              <w:rPr>
                <w:rFonts w:eastAsia="ＭＳ 明朝"/>
                <w:lang w:val="en-US" w:eastAsia="ja-JP"/>
              </w:rPr>
              <w:t> </w:t>
            </w:r>
            <w:r>
              <w:rPr>
                <w:rFonts w:eastAsia="ＭＳ 明朝" w:hint="eastAsia"/>
                <w:lang w:eastAsia="ja-JP"/>
              </w:rPr>
              <w:t>]</w:t>
            </w:r>
          </w:p>
        </w:tc>
      </w:tr>
    </w:tbl>
    <w:p w14:paraId="32FA09AC" w14:textId="77777777" w:rsidR="005A49BD" w:rsidRPr="005A49BD" w:rsidRDefault="005A49BD" w:rsidP="005A49BD">
      <w:pPr>
        <w:rPr>
          <w:rFonts w:eastAsia="ＭＳ 明朝"/>
          <w:lang w:eastAsia="ja-JP"/>
        </w:rPr>
      </w:pPr>
    </w:p>
    <w:p w14:paraId="3D51DF68" w14:textId="77777777" w:rsidR="005A49BD" w:rsidRPr="005A49BD" w:rsidRDefault="005A49BD" w:rsidP="005A49BD">
      <w:pPr>
        <w:pStyle w:val="Caption"/>
        <w:rPr>
          <w:rFonts w:eastAsia="ＭＳ 明朝"/>
          <w:lang w:eastAsia="ja-JP"/>
        </w:rPr>
      </w:pPr>
      <w:r w:rsidRPr="00943A5F">
        <w:t>Table D</w:t>
      </w:r>
      <w:r w:rsidRPr="00943A5F">
        <w:noBreakHyphen/>
      </w:r>
      <w:r w:rsidRPr="005A49BD">
        <w:rPr>
          <w:rFonts w:eastAsia="ＭＳ 明朝" w:hint="eastAsia"/>
          <w:lang w:eastAsia="ja-JP"/>
        </w:rPr>
        <w:t>10</w:t>
      </w:r>
      <w:r>
        <w:t xml:space="preserve"> – Usage of chroma filter in the horizontal direction</w:t>
      </w:r>
    </w:p>
    <w:tbl>
      <w:tblPr>
        <w:tblW w:w="10513" w:type="dxa"/>
        <w:jc w:val="center"/>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850"/>
        <w:gridCol w:w="567"/>
        <w:gridCol w:w="3969"/>
        <w:gridCol w:w="1701"/>
        <w:gridCol w:w="2791"/>
      </w:tblGrid>
      <w:tr w:rsidR="005A49BD" w:rsidRPr="0015503A" w14:paraId="72163D49" w14:textId="77777777" w:rsidTr="005A49BD">
        <w:trPr>
          <w:cantSplit/>
          <w:trHeight w:val="2570"/>
          <w:jc w:val="center"/>
        </w:trPr>
        <w:tc>
          <w:tcPr>
            <w:tcW w:w="635" w:type="dxa"/>
            <w:shd w:val="clear" w:color="auto" w:fill="auto"/>
            <w:textDirection w:val="tbRl"/>
          </w:tcPr>
          <w:p w14:paraId="08F45D0B" w14:textId="77777777" w:rsidR="005A49BD" w:rsidRPr="0015503A" w:rsidRDefault="005A49BD" w:rsidP="005A49BD">
            <w:pPr>
              <w:pStyle w:val="TableTitle"/>
              <w:spacing w:before="120" w:after="120"/>
              <w:ind w:left="113" w:right="113"/>
            </w:pPr>
            <w:r>
              <w:rPr>
                <w:rFonts w:eastAsia="ＭＳ 明朝" w:hint="eastAsia"/>
                <w:lang w:eastAsia="ja-JP"/>
              </w:rPr>
              <w:t>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p>
        </w:tc>
        <w:tc>
          <w:tcPr>
            <w:tcW w:w="850" w:type="dxa"/>
            <w:shd w:val="clear" w:color="auto" w:fill="auto"/>
            <w:textDirection w:val="tbRl"/>
          </w:tcPr>
          <w:p w14:paraId="21A234AE" w14:textId="77777777" w:rsidR="005A49BD" w:rsidRPr="0015503A" w:rsidRDefault="005A49BD" w:rsidP="005A49BD">
            <w:pPr>
              <w:pStyle w:val="TableTitle"/>
              <w:spacing w:before="120" w:after="120"/>
              <w:ind w:left="113" w:right="113"/>
            </w:pPr>
            <w:r w:rsidRPr="001062FD">
              <w:t>num_</w:t>
            </w:r>
            <w:r w:rsidRPr="005A49BD">
              <w:rPr>
                <w:rFonts w:eastAsia="ＭＳ 明朝" w:hint="eastAsia"/>
                <w:lang w:eastAsia="ja-JP"/>
              </w:rPr>
              <w:t>horizontal</w:t>
            </w:r>
            <w:r w:rsidRPr="001062FD">
              <w:t>_filters</w:t>
            </w:r>
            <w:r>
              <w:br/>
            </w:r>
            <w:r w:rsidRPr="0015503A">
              <w:t>(when applicable)</w:t>
            </w:r>
          </w:p>
        </w:tc>
        <w:tc>
          <w:tcPr>
            <w:tcW w:w="567" w:type="dxa"/>
            <w:textDirection w:val="tbRl"/>
          </w:tcPr>
          <w:p w14:paraId="66CBCE33" w14:textId="77777777" w:rsidR="005A49BD" w:rsidRPr="005A49BD" w:rsidRDefault="005A49BD" w:rsidP="005A49BD">
            <w:pPr>
              <w:pStyle w:val="TableTitle"/>
              <w:spacing w:before="120" w:after="120"/>
              <w:ind w:left="113" w:right="113"/>
              <w:rPr>
                <w:rFonts w:eastAsia="ＭＳ 明朝"/>
                <w:lang w:eastAsia="ja-JP"/>
              </w:rPr>
            </w:pPr>
            <w:r w:rsidRPr="005A49BD">
              <w:rPr>
                <w:rFonts w:eastAsia="ＭＳ 明朝" w:hint="eastAsia"/>
                <w:lang w:eastAsia="ja-JP"/>
              </w:rPr>
              <w:t>upsamplingFlag</w:t>
            </w:r>
          </w:p>
        </w:tc>
        <w:tc>
          <w:tcPr>
            <w:tcW w:w="3969" w:type="dxa"/>
          </w:tcPr>
          <w:p w14:paraId="33B2764F" w14:textId="77777777" w:rsidR="005A49BD" w:rsidRPr="005A49BD" w:rsidRDefault="005A49BD" w:rsidP="005A49BD">
            <w:pPr>
              <w:pStyle w:val="TableTitle"/>
              <w:rPr>
                <w:rFonts w:eastAsia="ＭＳ 明朝"/>
                <w:lang w:eastAsia="ja-JP"/>
              </w:rPr>
            </w:pPr>
            <w:r w:rsidRPr="005A49BD">
              <w:rPr>
                <w:rFonts w:eastAsia="ＭＳ 明朝" w:hint="eastAsia"/>
                <w:lang w:eastAsia="ja-JP"/>
              </w:rPr>
              <w:t xml:space="preserve"> Filter </w:t>
            </w:r>
            <w:r>
              <w:t>coefficients</w:t>
            </w:r>
            <w:r w:rsidRPr="005A49BD">
              <w:rPr>
                <w:rFonts w:eastAsia="ＭＳ 明朝" w:hint="eastAsia"/>
                <w:lang w:eastAsia="ja-JP"/>
              </w:rPr>
              <w:br/>
              <w:t>(fDh for downsamping or fUh for upsampling)</w:t>
            </w:r>
          </w:p>
        </w:tc>
        <w:tc>
          <w:tcPr>
            <w:tcW w:w="1701" w:type="dxa"/>
          </w:tcPr>
          <w:p w14:paraId="6071913C" w14:textId="77777777" w:rsidR="005A49BD" w:rsidRPr="005A49BD" w:rsidRDefault="005A49BD" w:rsidP="005A49BD">
            <w:pPr>
              <w:pStyle w:val="TableTitle"/>
              <w:rPr>
                <w:rFonts w:eastAsia="ＭＳ 明朝"/>
                <w:lang w:eastAsia="ja-JP"/>
              </w:rPr>
            </w:pPr>
            <w:r w:rsidRPr="005A49BD">
              <w:rPr>
                <w:rFonts w:eastAsia="ＭＳ 明朝" w:hint="eastAsia"/>
                <w:lang w:eastAsia="ja-JP"/>
              </w:rPr>
              <w:t>Range of j</w:t>
            </w:r>
          </w:p>
        </w:tc>
        <w:tc>
          <w:tcPr>
            <w:tcW w:w="2791" w:type="dxa"/>
            <w:shd w:val="clear" w:color="auto" w:fill="auto"/>
          </w:tcPr>
          <w:p w14:paraId="7FDD9125" w14:textId="77777777" w:rsidR="005A49BD" w:rsidRPr="0015503A" w:rsidRDefault="005A49BD" w:rsidP="005A49BD">
            <w:pPr>
              <w:pStyle w:val="TableTitle"/>
            </w:pPr>
            <w:r w:rsidRPr="005A49BD">
              <w:rPr>
                <w:rFonts w:eastAsia="ＭＳ 明朝" w:hint="eastAsia"/>
                <w:lang w:eastAsia="ja-JP"/>
              </w:rPr>
              <w:t>Filter tap length</w:t>
            </w:r>
            <w:r w:rsidRPr="005A49BD">
              <w:rPr>
                <w:rFonts w:eastAsia="ＭＳ 明朝" w:hint="eastAsia"/>
                <w:lang w:eastAsia="ja-JP"/>
              </w:rPr>
              <w:br/>
              <w:t>(lenDh for downsampling or lenUh for upsampling)</w:t>
            </w:r>
          </w:p>
        </w:tc>
      </w:tr>
      <w:tr w:rsidR="005A49BD" w:rsidRPr="00850C75" w14:paraId="00759EAC" w14:textId="77777777" w:rsidTr="005A49BD">
        <w:trPr>
          <w:jc w:val="center"/>
        </w:trPr>
        <w:tc>
          <w:tcPr>
            <w:tcW w:w="635" w:type="dxa"/>
            <w:vMerge w:val="restart"/>
            <w:shd w:val="clear" w:color="auto" w:fill="auto"/>
          </w:tcPr>
          <w:p w14:paraId="5A3A1BAB" w14:textId="77777777" w:rsidR="005A49BD" w:rsidRPr="005A49BD" w:rsidRDefault="005A49BD" w:rsidP="005A49BD">
            <w:pPr>
              <w:pStyle w:val="TableTitle"/>
              <w:spacing w:before="100" w:after="100" w:line="190" w:lineRule="exact"/>
              <w:rPr>
                <w:rFonts w:eastAsia="ＭＳ 明朝"/>
                <w:b w:val="0"/>
                <w:sz w:val="18"/>
                <w:szCs w:val="18"/>
                <w:lang w:eastAsia="ja-JP"/>
              </w:rPr>
            </w:pPr>
            <w:r w:rsidRPr="005A49BD">
              <w:rPr>
                <w:rFonts w:eastAsia="ＭＳ 明朝" w:hint="eastAsia"/>
                <w:b w:val="0"/>
                <w:sz w:val="18"/>
                <w:szCs w:val="18"/>
                <w:lang w:eastAsia="ja-JP"/>
              </w:rPr>
              <w:t>0,2,4</w:t>
            </w:r>
          </w:p>
        </w:tc>
        <w:tc>
          <w:tcPr>
            <w:tcW w:w="850" w:type="dxa"/>
            <w:vMerge w:val="restart"/>
            <w:shd w:val="clear" w:color="auto" w:fill="auto"/>
          </w:tcPr>
          <w:p w14:paraId="02445C98" w14:textId="77777777" w:rsidR="005A49BD" w:rsidRPr="005A49BD" w:rsidRDefault="005A49BD" w:rsidP="005A49BD">
            <w:pPr>
              <w:pStyle w:val="TableTitle"/>
              <w:spacing w:before="100" w:after="100" w:line="190" w:lineRule="exact"/>
              <w:rPr>
                <w:rFonts w:eastAsia="ＭＳ 明朝"/>
                <w:b w:val="0"/>
                <w:sz w:val="18"/>
                <w:szCs w:val="18"/>
                <w:lang w:eastAsia="ja-JP"/>
              </w:rPr>
            </w:pPr>
            <w:r w:rsidRPr="005A49BD">
              <w:rPr>
                <w:rFonts w:eastAsia="ＭＳ 明朝" w:hint="eastAsia"/>
                <w:b w:val="0"/>
                <w:sz w:val="18"/>
                <w:szCs w:val="18"/>
                <w:lang w:eastAsia="ja-JP"/>
              </w:rPr>
              <w:t>3</w:t>
            </w:r>
          </w:p>
        </w:tc>
        <w:tc>
          <w:tcPr>
            <w:tcW w:w="567" w:type="dxa"/>
            <w:shd w:val="clear" w:color="auto" w:fill="auto"/>
          </w:tcPr>
          <w:p w14:paraId="13A0F529" w14:textId="77777777" w:rsidR="005A49BD" w:rsidRPr="005A49BD" w:rsidRDefault="005A49BD" w:rsidP="005A49BD">
            <w:pPr>
              <w:pStyle w:val="TableTitle"/>
              <w:spacing w:before="100" w:after="100" w:line="190" w:lineRule="exact"/>
              <w:rPr>
                <w:rFonts w:eastAsia="ＭＳ 明朝"/>
                <w:b w:val="0"/>
                <w:sz w:val="18"/>
                <w:szCs w:val="18"/>
                <w:lang w:eastAsia="ja-JP"/>
              </w:rPr>
            </w:pPr>
            <w:r w:rsidRPr="005A49BD">
              <w:rPr>
                <w:rFonts w:eastAsia="ＭＳ 明朝" w:hint="eastAsia"/>
                <w:b w:val="0"/>
                <w:sz w:val="18"/>
                <w:szCs w:val="18"/>
                <w:lang w:eastAsia="ja-JP"/>
              </w:rPr>
              <w:t>0</w:t>
            </w:r>
          </w:p>
        </w:tc>
        <w:tc>
          <w:tcPr>
            <w:tcW w:w="3969" w:type="dxa"/>
            <w:shd w:val="clear" w:color="auto" w:fill="auto"/>
          </w:tcPr>
          <w:p w14:paraId="20E9D361" w14:textId="77777777" w:rsidR="005A49BD" w:rsidRPr="005A49BD" w:rsidRDefault="005A49BD" w:rsidP="005A49BD">
            <w:pPr>
              <w:pStyle w:val="TableTitle"/>
              <w:spacing w:before="100" w:after="100" w:line="190" w:lineRule="exact"/>
              <w:jc w:val="left"/>
              <w:rPr>
                <w:rFonts w:eastAsia="ＭＳ 明朝"/>
                <w:lang w:val="en-US" w:eastAsia="ja-JP"/>
              </w:rPr>
            </w:pPr>
            <w:r w:rsidRPr="00850C75">
              <w:rPr>
                <w:rFonts w:eastAsia="ＭＳ 明朝" w:hint="eastAsia"/>
                <w:b w:val="0"/>
                <w:sz w:val="18"/>
                <w:szCs w:val="18"/>
                <w:lang w:eastAsia="ja-JP"/>
              </w:rPr>
              <w:t>f</w:t>
            </w:r>
            <w:r w:rsidRPr="00850C75">
              <w:rPr>
                <w:b w:val="0"/>
                <w:sz w:val="18"/>
                <w:szCs w:val="18"/>
              </w:rPr>
              <w:t>D</w:t>
            </w:r>
            <w:r w:rsidRPr="00850C75">
              <w:rPr>
                <w:rFonts w:eastAsia="ＭＳ 明朝" w:hint="eastAsia"/>
                <w:b w:val="0"/>
                <w:sz w:val="18"/>
                <w:szCs w:val="18"/>
                <w:lang w:eastAsia="ja-JP"/>
              </w:rPr>
              <w:t>h[</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p>
        </w:tc>
        <w:tc>
          <w:tcPr>
            <w:tcW w:w="1701" w:type="dxa"/>
          </w:tcPr>
          <w:p w14:paraId="455F0488" w14:textId="77777777" w:rsidR="005A49BD" w:rsidRPr="00270DD9" w:rsidRDefault="005A49BD" w:rsidP="005A49BD">
            <w:pPr>
              <w:pStyle w:val="TableTitle"/>
              <w:spacing w:before="100" w:after="100" w:line="190" w:lineRule="exact"/>
              <w:jc w:val="left"/>
              <w:rPr>
                <w:rFonts w:eastAsia="ＭＳ 明朝"/>
                <w:b w:val="0"/>
                <w:sz w:val="18"/>
                <w:szCs w:val="18"/>
                <w:lang w:eastAsia="ja-JP"/>
              </w:rPr>
            </w:pPr>
            <w:r w:rsidRPr="00270DD9">
              <w:rPr>
                <w:rFonts w:eastAsia="ＭＳ 明朝" w:hint="eastAsia"/>
                <w:b w:val="0"/>
                <w:lang w:eastAsia="ja-JP"/>
              </w:rPr>
              <w:t>0..lenDh[</w:t>
            </w:r>
            <w:r w:rsidRPr="00270DD9">
              <w:rPr>
                <w:rFonts w:eastAsia="ＭＳ 明朝"/>
                <w:b w:val="0"/>
                <w:lang w:val="en-US" w:eastAsia="ja-JP"/>
              </w:rPr>
              <w:t> </w:t>
            </w:r>
            <w:r w:rsidRPr="00270DD9">
              <w:rPr>
                <w:rFonts w:eastAsia="ＭＳ 明朝" w:hint="eastAsia"/>
                <w:b w:val="0"/>
                <w:lang w:eastAsia="ja-JP"/>
              </w:rPr>
              <w:t>0</w:t>
            </w:r>
            <w:r w:rsidRPr="00270DD9">
              <w:rPr>
                <w:b w:val="0"/>
              </w:rPr>
              <w:t> </w:t>
            </w:r>
            <w:r w:rsidRPr="00270DD9">
              <w:rPr>
                <w:rFonts w:eastAsia="ＭＳ 明朝" w:hint="eastAsia"/>
                <w:b w:val="0"/>
                <w:lang w:eastAsia="ja-JP"/>
              </w:rPr>
              <w:t>]</w:t>
            </w:r>
            <w:r w:rsidRPr="00270DD9">
              <w:rPr>
                <w:b w:val="0"/>
              </w:rPr>
              <w:t> </w:t>
            </w:r>
            <w:r w:rsidRPr="00270DD9">
              <w:rPr>
                <w:rFonts w:eastAsia="ＭＳ 明朝"/>
                <w:b w:val="0"/>
                <w:lang w:eastAsia="ja-JP"/>
              </w:rPr>
              <w:t>–</w:t>
            </w:r>
            <w:r w:rsidRPr="00270DD9">
              <w:rPr>
                <w:b w:val="0"/>
              </w:rPr>
              <w:t> </w:t>
            </w:r>
            <w:r w:rsidRPr="00270DD9">
              <w:rPr>
                <w:rFonts w:eastAsia="ＭＳ 明朝" w:hint="eastAsia"/>
                <w:b w:val="0"/>
                <w:lang w:eastAsia="ja-JP"/>
              </w:rPr>
              <w:t>1</w:t>
            </w:r>
          </w:p>
        </w:tc>
        <w:tc>
          <w:tcPr>
            <w:tcW w:w="2791" w:type="dxa"/>
            <w:shd w:val="clear" w:color="auto" w:fill="auto"/>
          </w:tcPr>
          <w:p w14:paraId="693DBC81" w14:textId="77777777" w:rsidR="005A49BD" w:rsidRPr="00850C75" w:rsidRDefault="005A49BD" w:rsidP="005A49BD">
            <w:pPr>
              <w:pStyle w:val="TableTitle"/>
              <w:spacing w:before="100" w:after="100" w:line="190" w:lineRule="exact"/>
              <w:jc w:val="left"/>
              <w:rPr>
                <w:b w:val="0"/>
                <w:sz w:val="18"/>
                <w:szCs w:val="18"/>
              </w:rPr>
            </w:pPr>
            <w:r w:rsidRPr="00850C75">
              <w:rPr>
                <w:rFonts w:eastAsia="ＭＳ 明朝" w:hint="eastAsia"/>
                <w:b w:val="0"/>
                <w:sz w:val="18"/>
                <w:szCs w:val="18"/>
                <w:lang w:eastAsia="ja-JP"/>
              </w:rPr>
              <w:t>lenDh =</w:t>
            </w:r>
            <w:r w:rsidRPr="00850C75">
              <w:rPr>
                <w:rFonts w:eastAsia="ＭＳ 明朝" w:hint="eastAsia"/>
                <w:b w:val="0"/>
                <w:sz w:val="18"/>
                <w:szCs w:val="18"/>
                <w:lang w:eastAsia="ja-JP"/>
              </w:rPr>
              <w:br/>
            </w:r>
            <w:r>
              <w:rPr>
                <w:rFonts w:eastAsia="ＭＳ 明朝" w:hint="eastAsia"/>
                <w:b w:val="0"/>
                <w:sz w:val="18"/>
                <w:szCs w:val="18"/>
                <w:lang w:eastAsia="ja-JP"/>
              </w:rPr>
              <w:t>horTapLength</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p>
        </w:tc>
      </w:tr>
      <w:tr w:rsidR="005A49BD" w:rsidRPr="00850C75" w14:paraId="05F5BCB9" w14:textId="77777777" w:rsidTr="005A49BD">
        <w:trPr>
          <w:jc w:val="center"/>
        </w:trPr>
        <w:tc>
          <w:tcPr>
            <w:tcW w:w="635" w:type="dxa"/>
            <w:vMerge/>
            <w:shd w:val="clear" w:color="auto" w:fill="auto"/>
          </w:tcPr>
          <w:p w14:paraId="3B54DEFD"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850" w:type="dxa"/>
            <w:vMerge/>
            <w:shd w:val="clear" w:color="auto" w:fill="auto"/>
          </w:tcPr>
          <w:p w14:paraId="41FB53B9"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567" w:type="dxa"/>
            <w:vMerge w:val="restart"/>
            <w:shd w:val="clear" w:color="auto" w:fill="auto"/>
          </w:tcPr>
          <w:p w14:paraId="61C7ADE8" w14:textId="77777777" w:rsidR="005A49BD" w:rsidRPr="005A49BD" w:rsidRDefault="005A49BD" w:rsidP="005A49BD">
            <w:pPr>
              <w:pStyle w:val="TableTitle"/>
              <w:spacing w:before="100" w:after="100" w:line="190" w:lineRule="exact"/>
              <w:rPr>
                <w:rFonts w:eastAsia="ＭＳ 明朝"/>
                <w:b w:val="0"/>
                <w:sz w:val="18"/>
                <w:szCs w:val="18"/>
                <w:lang w:eastAsia="ja-JP"/>
              </w:rPr>
            </w:pPr>
            <w:r w:rsidRPr="005A49BD">
              <w:rPr>
                <w:rFonts w:eastAsia="ＭＳ 明朝" w:hint="eastAsia"/>
                <w:b w:val="0"/>
                <w:sz w:val="18"/>
                <w:szCs w:val="18"/>
                <w:lang w:eastAsia="ja-JP"/>
              </w:rPr>
              <w:t>1</w:t>
            </w:r>
          </w:p>
        </w:tc>
        <w:tc>
          <w:tcPr>
            <w:tcW w:w="3969" w:type="dxa"/>
            <w:shd w:val="clear" w:color="auto" w:fill="auto"/>
          </w:tcPr>
          <w:p w14:paraId="446784FB" w14:textId="77777777" w:rsidR="005A49BD" w:rsidRPr="005A49BD" w:rsidRDefault="005A49BD" w:rsidP="005A49BD">
            <w:pPr>
              <w:pStyle w:val="TableTitle"/>
              <w:spacing w:before="100" w:after="100" w:line="190" w:lineRule="exact"/>
              <w:jc w:val="left"/>
              <w:rPr>
                <w:rFonts w:eastAsia="ＭＳ 明朝"/>
                <w:lang w:val="en-US" w:eastAsia="ja-JP"/>
              </w:rPr>
            </w:pPr>
            <w:r w:rsidRPr="00850C75">
              <w:rPr>
                <w:rFonts w:eastAsia="ＭＳ 明朝" w:hint="eastAsia"/>
                <w:b w:val="0"/>
                <w:sz w:val="18"/>
                <w:szCs w:val="18"/>
                <w:lang w:eastAsia="ja-JP"/>
              </w:rPr>
              <w:t>fUh[</w:t>
            </w:r>
            <w:r w:rsidRPr="00850C75">
              <w:rPr>
                <w:rFonts w:eastAsia="ＭＳ 明朝"/>
                <w:b w:val="0"/>
                <w:sz w:val="18"/>
                <w:szCs w:val="18"/>
                <w:lang w:val="en-US" w:eastAsia="ja-JP"/>
              </w:rPr>
              <w:t> </w:t>
            </w:r>
            <w:r w:rsidRPr="00850C75">
              <w:rPr>
                <w:rFonts w:eastAsia="ＭＳ 明朝" w:hint="eastAsia"/>
                <w:b w:val="0"/>
                <w:sz w:val="18"/>
                <w:szCs w:val="18"/>
                <w:lang w:val="en-US" w:eastAsia="ja-JP"/>
              </w:rPr>
              <w:t>0 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p>
        </w:tc>
        <w:tc>
          <w:tcPr>
            <w:tcW w:w="1701" w:type="dxa"/>
          </w:tcPr>
          <w:p w14:paraId="52657A02" w14:textId="77777777" w:rsidR="005A49BD" w:rsidRPr="00270DD9" w:rsidRDefault="005A49BD" w:rsidP="005A49BD">
            <w:pPr>
              <w:pStyle w:val="TableTitle"/>
              <w:spacing w:before="100" w:after="100" w:line="190" w:lineRule="exact"/>
              <w:jc w:val="left"/>
              <w:rPr>
                <w:rFonts w:eastAsia="ＭＳ 明朝"/>
                <w:b w:val="0"/>
                <w:sz w:val="18"/>
                <w:szCs w:val="18"/>
                <w:lang w:eastAsia="ja-JP"/>
              </w:rPr>
            </w:pPr>
            <w:r w:rsidRPr="00270DD9">
              <w:rPr>
                <w:rFonts w:eastAsia="ＭＳ 明朝" w:hint="eastAsia"/>
                <w:b w:val="0"/>
                <w:lang w:eastAsia="ja-JP"/>
              </w:rPr>
              <w:t>0..lenUh[</w:t>
            </w:r>
            <w:r w:rsidRPr="00270DD9">
              <w:rPr>
                <w:rFonts w:eastAsia="ＭＳ 明朝"/>
                <w:b w:val="0"/>
                <w:lang w:val="en-US" w:eastAsia="ja-JP"/>
              </w:rPr>
              <w:t> </w:t>
            </w:r>
            <w:r w:rsidRPr="00270DD9">
              <w:rPr>
                <w:rFonts w:eastAsia="ＭＳ 明朝" w:hint="eastAsia"/>
                <w:b w:val="0"/>
                <w:lang w:eastAsia="ja-JP"/>
              </w:rPr>
              <w:t>0</w:t>
            </w:r>
            <w:r w:rsidRPr="00270DD9">
              <w:rPr>
                <w:b w:val="0"/>
              </w:rPr>
              <w:t> </w:t>
            </w:r>
            <w:r w:rsidRPr="00270DD9">
              <w:rPr>
                <w:rFonts w:eastAsia="ＭＳ 明朝" w:hint="eastAsia"/>
                <w:b w:val="0"/>
                <w:lang w:eastAsia="ja-JP"/>
              </w:rPr>
              <w:t>]</w:t>
            </w:r>
            <w:r w:rsidRPr="00270DD9">
              <w:rPr>
                <w:b w:val="0"/>
              </w:rPr>
              <w:t> </w:t>
            </w:r>
            <w:r w:rsidRPr="00270DD9">
              <w:rPr>
                <w:rFonts w:eastAsia="ＭＳ 明朝"/>
                <w:b w:val="0"/>
                <w:lang w:eastAsia="ja-JP"/>
              </w:rPr>
              <w:t>–</w:t>
            </w:r>
            <w:r w:rsidRPr="00270DD9">
              <w:rPr>
                <w:b w:val="0"/>
              </w:rPr>
              <w:t> </w:t>
            </w:r>
            <w:r w:rsidRPr="00270DD9">
              <w:rPr>
                <w:rFonts w:eastAsia="ＭＳ 明朝" w:hint="eastAsia"/>
                <w:b w:val="0"/>
                <w:lang w:eastAsia="ja-JP"/>
              </w:rPr>
              <w:t>1</w:t>
            </w:r>
          </w:p>
        </w:tc>
        <w:tc>
          <w:tcPr>
            <w:tcW w:w="2791" w:type="dxa"/>
            <w:shd w:val="clear" w:color="auto" w:fill="auto"/>
          </w:tcPr>
          <w:p w14:paraId="1A067CFD" w14:textId="77777777" w:rsidR="005A49BD" w:rsidRPr="00850C75" w:rsidRDefault="005A49BD" w:rsidP="005A49BD">
            <w:pPr>
              <w:pStyle w:val="TableTitle"/>
              <w:spacing w:before="100" w:after="100" w:line="190" w:lineRule="exact"/>
              <w:jc w:val="left"/>
              <w:rPr>
                <w:rFonts w:eastAsia="ＭＳ 明朝"/>
                <w:b w:val="0"/>
                <w:sz w:val="18"/>
                <w:szCs w:val="18"/>
                <w:lang w:eastAsia="ja-JP"/>
              </w:rPr>
            </w:pPr>
            <w:r w:rsidRPr="00850C75">
              <w:rPr>
                <w:rFonts w:eastAsia="ＭＳ 明朝" w:hint="eastAsia"/>
                <w:b w:val="0"/>
                <w:sz w:val="18"/>
                <w:szCs w:val="18"/>
                <w:lang w:eastAsia="ja-JP"/>
              </w:rPr>
              <w:t>lenUh[</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b w:val="0"/>
                <w:sz w:val="18"/>
                <w:szCs w:val="18"/>
              </w:rPr>
              <w:t> </w:t>
            </w:r>
            <w:r w:rsidRPr="00850C75">
              <w:rPr>
                <w:rFonts w:eastAsia="ＭＳ 明朝" w:hint="eastAsia"/>
                <w:b w:val="0"/>
                <w:sz w:val="18"/>
                <w:szCs w:val="18"/>
                <w:lang w:eastAsia="ja-JP"/>
              </w:rPr>
              <w:t xml:space="preserve">] </w:t>
            </w:r>
            <w:r>
              <w:rPr>
                <w:rFonts w:eastAsia="ＭＳ 明朝" w:hint="eastAsia"/>
                <w:b w:val="0"/>
                <w:sz w:val="18"/>
                <w:szCs w:val="18"/>
                <w:lang w:eastAsia="ja-JP"/>
              </w:rPr>
              <w:t>=</w:t>
            </w:r>
            <w:r>
              <w:rPr>
                <w:rFonts w:eastAsia="ＭＳ 明朝"/>
                <w:b w:val="0"/>
                <w:sz w:val="18"/>
                <w:szCs w:val="18"/>
                <w:lang w:eastAsia="ja-JP"/>
              </w:rPr>
              <w:br/>
            </w:r>
            <w:r>
              <w:rPr>
                <w:rFonts w:eastAsia="ＭＳ 明朝" w:hint="eastAsia"/>
                <w:b w:val="0"/>
                <w:sz w:val="18"/>
                <w:szCs w:val="18"/>
                <w:lang w:eastAsia="ja-JP"/>
              </w:rPr>
              <w:t>horTapLength</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p>
        </w:tc>
      </w:tr>
      <w:tr w:rsidR="005A49BD" w:rsidRPr="00850C75" w14:paraId="46EF4F94" w14:textId="77777777" w:rsidTr="005A49BD">
        <w:trPr>
          <w:jc w:val="center"/>
        </w:trPr>
        <w:tc>
          <w:tcPr>
            <w:tcW w:w="635" w:type="dxa"/>
            <w:vMerge/>
            <w:shd w:val="clear" w:color="auto" w:fill="auto"/>
          </w:tcPr>
          <w:p w14:paraId="3F55AB45"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850" w:type="dxa"/>
            <w:vMerge/>
            <w:shd w:val="clear" w:color="auto" w:fill="auto"/>
          </w:tcPr>
          <w:p w14:paraId="54985A65"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567" w:type="dxa"/>
            <w:vMerge/>
            <w:shd w:val="clear" w:color="auto" w:fill="auto"/>
          </w:tcPr>
          <w:p w14:paraId="73D0B6D8"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3969" w:type="dxa"/>
            <w:shd w:val="clear" w:color="auto" w:fill="auto"/>
          </w:tcPr>
          <w:p w14:paraId="29037ABA" w14:textId="77777777" w:rsidR="005A49BD" w:rsidRPr="00850C75" w:rsidRDefault="005A49BD" w:rsidP="005A49BD">
            <w:pPr>
              <w:pStyle w:val="TableTitle"/>
              <w:spacing w:before="100" w:after="100" w:line="190" w:lineRule="exact"/>
              <w:jc w:val="left"/>
              <w:rPr>
                <w:rFonts w:eastAsia="ＭＳ 明朝"/>
                <w:b w:val="0"/>
                <w:sz w:val="18"/>
                <w:szCs w:val="18"/>
                <w:lang w:eastAsia="ja-JP"/>
              </w:rPr>
            </w:pPr>
            <w:r w:rsidRPr="00850C75">
              <w:rPr>
                <w:rFonts w:eastAsia="ＭＳ 明朝" w:hint="eastAsia"/>
                <w:b w:val="0"/>
                <w:sz w:val="18"/>
                <w:szCs w:val="18"/>
                <w:lang w:eastAsia="ja-JP"/>
              </w:rPr>
              <w:t>fUh[</w:t>
            </w:r>
            <w:r w:rsidRPr="00850C75">
              <w:rPr>
                <w:rFonts w:eastAsia="ＭＳ 明朝"/>
                <w:b w:val="0"/>
                <w:sz w:val="18"/>
                <w:szCs w:val="18"/>
                <w:lang w:val="en-US" w:eastAsia="ja-JP"/>
              </w:rPr>
              <w:t> </w:t>
            </w:r>
            <w:r w:rsidRPr="00850C75">
              <w:rPr>
                <w:rFonts w:eastAsia="ＭＳ 明朝" w:hint="eastAsia"/>
                <w:b w:val="0"/>
                <w:sz w:val="18"/>
                <w:szCs w:val="18"/>
                <w:lang w:val="en-US" w:eastAsia="ja-JP"/>
              </w:rPr>
              <w:t>1 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2</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p>
        </w:tc>
        <w:tc>
          <w:tcPr>
            <w:tcW w:w="1701" w:type="dxa"/>
          </w:tcPr>
          <w:p w14:paraId="0587E799" w14:textId="77777777" w:rsidR="005A49BD" w:rsidRPr="00270DD9" w:rsidRDefault="005A49BD" w:rsidP="005A49BD">
            <w:pPr>
              <w:pStyle w:val="TableTitle"/>
              <w:spacing w:before="100" w:after="100" w:line="190" w:lineRule="exact"/>
              <w:jc w:val="left"/>
              <w:rPr>
                <w:rFonts w:eastAsia="ＭＳ 明朝"/>
                <w:b w:val="0"/>
                <w:sz w:val="18"/>
                <w:szCs w:val="18"/>
                <w:lang w:eastAsia="ja-JP"/>
              </w:rPr>
            </w:pPr>
            <w:r w:rsidRPr="00270DD9">
              <w:rPr>
                <w:rFonts w:eastAsia="ＭＳ 明朝" w:hint="eastAsia"/>
                <w:b w:val="0"/>
                <w:lang w:eastAsia="ja-JP"/>
              </w:rPr>
              <w:t>0..lenUh[</w:t>
            </w:r>
            <w:r w:rsidRPr="00270DD9">
              <w:rPr>
                <w:rFonts w:eastAsia="ＭＳ 明朝"/>
                <w:b w:val="0"/>
                <w:lang w:val="en-US" w:eastAsia="ja-JP"/>
              </w:rPr>
              <w:t> </w:t>
            </w:r>
            <w:r w:rsidRPr="00270DD9">
              <w:rPr>
                <w:rFonts w:eastAsia="ＭＳ 明朝" w:hint="eastAsia"/>
                <w:b w:val="0"/>
                <w:lang w:eastAsia="ja-JP"/>
              </w:rPr>
              <w:t>1</w:t>
            </w:r>
            <w:r w:rsidRPr="00270DD9">
              <w:rPr>
                <w:b w:val="0"/>
              </w:rPr>
              <w:t> </w:t>
            </w:r>
            <w:r w:rsidRPr="00270DD9">
              <w:rPr>
                <w:rFonts w:eastAsia="ＭＳ 明朝" w:hint="eastAsia"/>
                <w:b w:val="0"/>
                <w:lang w:eastAsia="ja-JP"/>
              </w:rPr>
              <w:t>]</w:t>
            </w:r>
            <w:r w:rsidRPr="00270DD9">
              <w:rPr>
                <w:b w:val="0"/>
              </w:rPr>
              <w:t> </w:t>
            </w:r>
            <w:r w:rsidRPr="00270DD9">
              <w:rPr>
                <w:rFonts w:eastAsia="ＭＳ 明朝"/>
                <w:b w:val="0"/>
                <w:lang w:eastAsia="ja-JP"/>
              </w:rPr>
              <w:t>–</w:t>
            </w:r>
            <w:r w:rsidRPr="00270DD9">
              <w:rPr>
                <w:b w:val="0"/>
              </w:rPr>
              <w:t> </w:t>
            </w:r>
            <w:r w:rsidRPr="00270DD9">
              <w:rPr>
                <w:rFonts w:eastAsia="ＭＳ 明朝" w:hint="eastAsia"/>
                <w:b w:val="0"/>
                <w:lang w:eastAsia="ja-JP"/>
              </w:rPr>
              <w:t>1</w:t>
            </w:r>
          </w:p>
        </w:tc>
        <w:tc>
          <w:tcPr>
            <w:tcW w:w="2791" w:type="dxa"/>
            <w:shd w:val="clear" w:color="auto" w:fill="auto"/>
          </w:tcPr>
          <w:p w14:paraId="49CC8AA2" w14:textId="77777777" w:rsidR="005A49BD" w:rsidRPr="00850C75" w:rsidRDefault="005A49BD" w:rsidP="005A49BD">
            <w:pPr>
              <w:pStyle w:val="TableTitle"/>
              <w:spacing w:before="100" w:after="100" w:line="190" w:lineRule="exact"/>
              <w:jc w:val="left"/>
              <w:rPr>
                <w:rFonts w:eastAsia="ＭＳ 明朝"/>
                <w:b w:val="0"/>
                <w:sz w:val="18"/>
                <w:szCs w:val="18"/>
                <w:lang w:eastAsia="ja-JP"/>
              </w:rPr>
            </w:pPr>
            <w:r w:rsidRPr="00850C75">
              <w:rPr>
                <w:rFonts w:eastAsia="ＭＳ 明朝" w:hint="eastAsia"/>
                <w:b w:val="0"/>
                <w:sz w:val="18"/>
                <w:szCs w:val="18"/>
                <w:lang w:eastAsia="ja-JP"/>
              </w:rPr>
              <w:t>lenUh[</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b w:val="0"/>
                <w:sz w:val="18"/>
                <w:szCs w:val="18"/>
              </w:rPr>
              <w:t> </w:t>
            </w:r>
            <w:r w:rsidRPr="00850C75">
              <w:rPr>
                <w:rFonts w:eastAsia="ＭＳ 明朝" w:hint="eastAsia"/>
                <w:b w:val="0"/>
                <w:sz w:val="18"/>
                <w:szCs w:val="18"/>
                <w:lang w:eastAsia="ja-JP"/>
              </w:rPr>
              <w:t xml:space="preserve">] </w:t>
            </w:r>
            <w:r>
              <w:rPr>
                <w:rFonts w:eastAsia="ＭＳ 明朝" w:hint="eastAsia"/>
                <w:b w:val="0"/>
                <w:sz w:val="18"/>
                <w:szCs w:val="18"/>
                <w:lang w:eastAsia="ja-JP"/>
              </w:rPr>
              <w:t>=</w:t>
            </w:r>
            <w:r>
              <w:rPr>
                <w:rFonts w:eastAsia="ＭＳ 明朝"/>
                <w:b w:val="0"/>
                <w:sz w:val="18"/>
                <w:szCs w:val="18"/>
                <w:lang w:eastAsia="ja-JP"/>
              </w:rPr>
              <w:br/>
            </w:r>
            <w:r>
              <w:rPr>
                <w:rFonts w:eastAsia="ＭＳ 明朝" w:hint="eastAsia"/>
                <w:b w:val="0"/>
                <w:sz w:val="18"/>
                <w:szCs w:val="18"/>
                <w:lang w:eastAsia="ja-JP"/>
              </w:rPr>
              <w:t>horTapLength</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2</w:t>
            </w:r>
            <w:r w:rsidRPr="00850C75">
              <w:rPr>
                <w:rFonts w:eastAsia="ＭＳ 明朝"/>
                <w:b w:val="0"/>
                <w:sz w:val="18"/>
                <w:szCs w:val="18"/>
                <w:lang w:val="en-US" w:eastAsia="ja-JP"/>
              </w:rPr>
              <w:t> </w:t>
            </w:r>
            <w:r w:rsidRPr="00850C75">
              <w:rPr>
                <w:rFonts w:eastAsia="ＭＳ 明朝" w:hint="eastAsia"/>
                <w:b w:val="0"/>
                <w:sz w:val="18"/>
                <w:szCs w:val="18"/>
                <w:lang w:eastAsia="ja-JP"/>
              </w:rPr>
              <w:t>]</w:t>
            </w:r>
          </w:p>
        </w:tc>
      </w:tr>
      <w:tr w:rsidR="005A49BD" w:rsidRPr="00850C75" w14:paraId="212D73B4" w14:textId="77777777" w:rsidTr="005A49BD">
        <w:trPr>
          <w:jc w:val="center"/>
        </w:trPr>
        <w:tc>
          <w:tcPr>
            <w:tcW w:w="635" w:type="dxa"/>
            <w:vMerge w:val="restart"/>
            <w:shd w:val="clear" w:color="auto" w:fill="auto"/>
          </w:tcPr>
          <w:p w14:paraId="65CCBBBA" w14:textId="77777777" w:rsidR="005A49BD" w:rsidRPr="005A49BD" w:rsidRDefault="005A49BD" w:rsidP="005A49BD">
            <w:pPr>
              <w:pStyle w:val="TableTitle"/>
              <w:spacing w:before="100" w:after="100" w:line="190" w:lineRule="exact"/>
              <w:rPr>
                <w:rFonts w:eastAsia="ＭＳ 明朝"/>
                <w:b w:val="0"/>
                <w:sz w:val="18"/>
                <w:szCs w:val="18"/>
                <w:lang w:eastAsia="ja-JP"/>
              </w:rPr>
            </w:pPr>
            <w:r w:rsidRPr="005A49BD">
              <w:rPr>
                <w:rFonts w:eastAsia="ＭＳ 明朝" w:hint="eastAsia"/>
                <w:b w:val="0"/>
                <w:sz w:val="18"/>
                <w:szCs w:val="18"/>
                <w:lang w:eastAsia="ja-JP"/>
              </w:rPr>
              <w:t>1,3,5</w:t>
            </w:r>
          </w:p>
        </w:tc>
        <w:tc>
          <w:tcPr>
            <w:tcW w:w="850" w:type="dxa"/>
            <w:vMerge w:val="restart"/>
            <w:shd w:val="clear" w:color="auto" w:fill="auto"/>
          </w:tcPr>
          <w:p w14:paraId="7A4ABC0A" w14:textId="77777777" w:rsidR="005A49BD" w:rsidRPr="005A49BD" w:rsidRDefault="005A49BD" w:rsidP="005A49BD">
            <w:pPr>
              <w:pStyle w:val="TableTitle"/>
              <w:spacing w:before="100" w:after="100" w:line="190" w:lineRule="exact"/>
              <w:rPr>
                <w:rFonts w:eastAsia="ＭＳ 明朝"/>
                <w:b w:val="0"/>
                <w:sz w:val="18"/>
                <w:szCs w:val="18"/>
                <w:lang w:eastAsia="ja-JP"/>
              </w:rPr>
            </w:pPr>
            <w:r w:rsidRPr="005A49BD">
              <w:rPr>
                <w:rFonts w:eastAsia="ＭＳ 明朝" w:hint="eastAsia"/>
                <w:b w:val="0"/>
                <w:sz w:val="18"/>
                <w:szCs w:val="18"/>
                <w:lang w:eastAsia="ja-JP"/>
              </w:rPr>
              <w:t>2</w:t>
            </w:r>
          </w:p>
        </w:tc>
        <w:tc>
          <w:tcPr>
            <w:tcW w:w="567" w:type="dxa"/>
            <w:shd w:val="clear" w:color="auto" w:fill="auto"/>
          </w:tcPr>
          <w:p w14:paraId="201CB3EF" w14:textId="77777777" w:rsidR="005A49BD" w:rsidRPr="005A49BD" w:rsidRDefault="005A49BD" w:rsidP="005A49BD">
            <w:pPr>
              <w:pStyle w:val="TableTitle"/>
              <w:spacing w:before="100" w:after="100" w:line="190" w:lineRule="exact"/>
              <w:rPr>
                <w:rFonts w:eastAsia="ＭＳ 明朝"/>
                <w:b w:val="0"/>
                <w:sz w:val="18"/>
                <w:szCs w:val="18"/>
                <w:lang w:eastAsia="ja-JP"/>
              </w:rPr>
            </w:pPr>
            <w:r w:rsidRPr="005A49BD">
              <w:rPr>
                <w:rFonts w:eastAsia="ＭＳ 明朝" w:hint="eastAsia"/>
                <w:b w:val="0"/>
                <w:sz w:val="18"/>
                <w:szCs w:val="18"/>
                <w:lang w:eastAsia="ja-JP"/>
              </w:rPr>
              <w:t>0</w:t>
            </w:r>
          </w:p>
        </w:tc>
        <w:tc>
          <w:tcPr>
            <w:tcW w:w="3969" w:type="dxa"/>
            <w:shd w:val="clear" w:color="auto" w:fill="auto"/>
          </w:tcPr>
          <w:p w14:paraId="082FABAC" w14:textId="77777777" w:rsidR="005A49BD" w:rsidRPr="005A49BD" w:rsidRDefault="005A49BD" w:rsidP="005A49BD">
            <w:pPr>
              <w:pStyle w:val="TableTitle"/>
              <w:spacing w:before="100" w:after="100" w:line="190" w:lineRule="exact"/>
              <w:jc w:val="left"/>
              <w:rPr>
                <w:rFonts w:eastAsia="ＭＳ 明朝"/>
                <w:sz w:val="18"/>
                <w:szCs w:val="18"/>
                <w:lang w:val="en-US" w:eastAsia="ja-JP"/>
              </w:rPr>
            </w:pPr>
            <w:r w:rsidRPr="00850C75">
              <w:rPr>
                <w:rFonts w:eastAsia="ＭＳ 明朝" w:hint="eastAsia"/>
                <w:b w:val="0"/>
                <w:sz w:val="18"/>
                <w:szCs w:val="18"/>
                <w:lang w:eastAsia="ja-JP"/>
              </w:rPr>
              <w:t>f</w:t>
            </w:r>
            <w:r w:rsidRPr="00850C75">
              <w:rPr>
                <w:b w:val="0"/>
                <w:sz w:val="18"/>
                <w:szCs w:val="18"/>
              </w:rPr>
              <w:t>D</w:t>
            </w:r>
            <w:r w:rsidRPr="00850C75">
              <w:rPr>
                <w:rFonts w:eastAsia="ＭＳ 明朝" w:hint="eastAsia"/>
                <w:b w:val="0"/>
                <w:sz w:val="18"/>
                <w:szCs w:val="18"/>
                <w:lang w:eastAsia="ja-JP"/>
              </w:rPr>
              <w:t>h[</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p>
        </w:tc>
        <w:tc>
          <w:tcPr>
            <w:tcW w:w="1701" w:type="dxa"/>
          </w:tcPr>
          <w:p w14:paraId="27D9A2C7" w14:textId="77777777" w:rsidR="005A49BD" w:rsidRPr="00270DD9" w:rsidRDefault="005A49BD" w:rsidP="005A49BD">
            <w:pPr>
              <w:pStyle w:val="TableTitle"/>
              <w:spacing w:before="100" w:after="100" w:line="190" w:lineRule="exact"/>
              <w:jc w:val="left"/>
              <w:rPr>
                <w:rFonts w:eastAsia="ＭＳ 明朝"/>
                <w:b w:val="0"/>
                <w:sz w:val="18"/>
                <w:szCs w:val="18"/>
                <w:lang w:eastAsia="ja-JP"/>
              </w:rPr>
            </w:pPr>
            <w:r w:rsidRPr="00270DD9">
              <w:rPr>
                <w:rFonts w:eastAsia="ＭＳ 明朝" w:hint="eastAsia"/>
                <w:b w:val="0"/>
                <w:lang w:eastAsia="ja-JP"/>
              </w:rPr>
              <w:t>0..lenDh[</w:t>
            </w:r>
            <w:r w:rsidRPr="00270DD9">
              <w:rPr>
                <w:rFonts w:eastAsia="ＭＳ 明朝"/>
                <w:b w:val="0"/>
                <w:lang w:val="en-US" w:eastAsia="ja-JP"/>
              </w:rPr>
              <w:t> </w:t>
            </w:r>
            <w:r w:rsidRPr="00270DD9">
              <w:rPr>
                <w:rFonts w:eastAsia="ＭＳ 明朝" w:hint="eastAsia"/>
                <w:b w:val="0"/>
                <w:lang w:eastAsia="ja-JP"/>
              </w:rPr>
              <w:t>0</w:t>
            </w:r>
            <w:r w:rsidRPr="00270DD9">
              <w:rPr>
                <w:b w:val="0"/>
              </w:rPr>
              <w:t> </w:t>
            </w:r>
            <w:r w:rsidRPr="00270DD9">
              <w:rPr>
                <w:rFonts w:eastAsia="ＭＳ 明朝" w:hint="eastAsia"/>
                <w:b w:val="0"/>
                <w:lang w:eastAsia="ja-JP"/>
              </w:rPr>
              <w:t>]</w:t>
            </w:r>
            <w:r w:rsidRPr="00270DD9">
              <w:rPr>
                <w:b w:val="0"/>
              </w:rPr>
              <w:t> </w:t>
            </w:r>
            <w:r w:rsidRPr="00270DD9">
              <w:rPr>
                <w:rFonts w:eastAsia="ＭＳ 明朝"/>
                <w:b w:val="0"/>
                <w:lang w:eastAsia="ja-JP"/>
              </w:rPr>
              <w:t>–</w:t>
            </w:r>
            <w:r w:rsidRPr="00270DD9">
              <w:rPr>
                <w:b w:val="0"/>
              </w:rPr>
              <w:t> </w:t>
            </w:r>
            <w:r w:rsidRPr="00270DD9">
              <w:rPr>
                <w:rFonts w:eastAsia="ＭＳ 明朝" w:hint="eastAsia"/>
                <w:b w:val="0"/>
                <w:lang w:eastAsia="ja-JP"/>
              </w:rPr>
              <w:t>1</w:t>
            </w:r>
          </w:p>
        </w:tc>
        <w:tc>
          <w:tcPr>
            <w:tcW w:w="2791" w:type="dxa"/>
            <w:shd w:val="clear" w:color="auto" w:fill="auto"/>
          </w:tcPr>
          <w:p w14:paraId="63467618" w14:textId="77777777" w:rsidR="005A49BD" w:rsidRPr="00850C75" w:rsidRDefault="005A49BD" w:rsidP="005A49BD">
            <w:pPr>
              <w:pStyle w:val="TableTitle"/>
              <w:spacing w:before="100" w:after="100" w:line="190" w:lineRule="exact"/>
              <w:jc w:val="left"/>
              <w:rPr>
                <w:b w:val="0"/>
                <w:sz w:val="18"/>
                <w:szCs w:val="18"/>
              </w:rPr>
            </w:pPr>
            <w:r w:rsidRPr="00850C75">
              <w:rPr>
                <w:rFonts w:eastAsia="ＭＳ 明朝" w:hint="eastAsia"/>
                <w:b w:val="0"/>
                <w:sz w:val="18"/>
                <w:szCs w:val="18"/>
                <w:lang w:eastAsia="ja-JP"/>
              </w:rPr>
              <w:t>lenDh =</w:t>
            </w:r>
            <w:r w:rsidRPr="00850C75">
              <w:rPr>
                <w:rFonts w:eastAsia="ＭＳ 明朝" w:hint="eastAsia"/>
                <w:b w:val="0"/>
                <w:sz w:val="18"/>
                <w:szCs w:val="18"/>
                <w:lang w:eastAsia="ja-JP"/>
              </w:rPr>
              <w:br/>
            </w:r>
            <w:r>
              <w:rPr>
                <w:rFonts w:eastAsia="ＭＳ 明朝" w:hint="eastAsia"/>
                <w:b w:val="0"/>
                <w:sz w:val="18"/>
                <w:szCs w:val="18"/>
                <w:lang w:eastAsia="ja-JP"/>
              </w:rPr>
              <w:t>horTapLength</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p>
        </w:tc>
      </w:tr>
      <w:tr w:rsidR="005A49BD" w:rsidRPr="00850C75" w14:paraId="40BBB712" w14:textId="77777777" w:rsidTr="005A49BD">
        <w:trPr>
          <w:jc w:val="center"/>
        </w:trPr>
        <w:tc>
          <w:tcPr>
            <w:tcW w:w="635" w:type="dxa"/>
            <w:vMerge/>
            <w:shd w:val="clear" w:color="auto" w:fill="auto"/>
          </w:tcPr>
          <w:p w14:paraId="67BC72F7"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850" w:type="dxa"/>
            <w:vMerge/>
            <w:shd w:val="clear" w:color="auto" w:fill="auto"/>
          </w:tcPr>
          <w:p w14:paraId="43935EDF"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567" w:type="dxa"/>
            <w:vMerge w:val="restart"/>
            <w:shd w:val="clear" w:color="auto" w:fill="auto"/>
          </w:tcPr>
          <w:p w14:paraId="07AB757F" w14:textId="77777777" w:rsidR="005A49BD" w:rsidRPr="005A49BD" w:rsidRDefault="005A49BD" w:rsidP="005A49BD">
            <w:pPr>
              <w:pStyle w:val="TableTitle"/>
              <w:spacing w:before="100" w:after="100" w:line="190" w:lineRule="exact"/>
              <w:rPr>
                <w:rFonts w:eastAsia="ＭＳ 明朝"/>
                <w:b w:val="0"/>
                <w:sz w:val="18"/>
                <w:szCs w:val="18"/>
                <w:lang w:eastAsia="ja-JP"/>
              </w:rPr>
            </w:pPr>
            <w:r w:rsidRPr="005A49BD">
              <w:rPr>
                <w:rFonts w:eastAsia="ＭＳ 明朝" w:hint="eastAsia"/>
                <w:b w:val="0"/>
                <w:sz w:val="18"/>
                <w:szCs w:val="18"/>
                <w:lang w:eastAsia="ja-JP"/>
              </w:rPr>
              <w:t>1</w:t>
            </w:r>
          </w:p>
        </w:tc>
        <w:tc>
          <w:tcPr>
            <w:tcW w:w="3969" w:type="dxa"/>
            <w:shd w:val="clear" w:color="auto" w:fill="auto"/>
          </w:tcPr>
          <w:p w14:paraId="57C72C80" w14:textId="77777777" w:rsidR="005A49BD" w:rsidRPr="005A49BD" w:rsidRDefault="005A49BD" w:rsidP="005A49BD">
            <w:pPr>
              <w:pStyle w:val="TableTitle"/>
              <w:spacing w:before="110" w:after="110" w:line="180" w:lineRule="exact"/>
              <w:jc w:val="both"/>
              <w:rPr>
                <w:rFonts w:eastAsia="ＭＳ 明朝"/>
                <w:sz w:val="18"/>
                <w:szCs w:val="18"/>
                <w:lang w:val="en-US" w:eastAsia="ja-JP"/>
              </w:rPr>
            </w:pPr>
            <w:r w:rsidRPr="00850C75">
              <w:rPr>
                <w:rFonts w:eastAsia="ＭＳ 明朝" w:hint="eastAsia"/>
                <w:b w:val="0"/>
                <w:sz w:val="18"/>
                <w:szCs w:val="18"/>
                <w:lang w:eastAsia="ja-JP"/>
              </w:rPr>
              <w:t>fUh[</w:t>
            </w:r>
            <w:r w:rsidRPr="00850C75">
              <w:rPr>
                <w:rFonts w:eastAsia="ＭＳ 明朝"/>
                <w:b w:val="0"/>
                <w:sz w:val="18"/>
                <w:szCs w:val="18"/>
                <w:lang w:val="en-US" w:eastAsia="ja-JP"/>
              </w:rPr>
              <w:t> </w:t>
            </w:r>
            <w:r w:rsidRPr="00850C75">
              <w:rPr>
                <w:rFonts w:eastAsia="ＭＳ 明朝" w:hint="eastAsia"/>
                <w:b w:val="0"/>
                <w:sz w:val="18"/>
                <w:szCs w:val="18"/>
                <w:lang w:val="en-US" w:eastAsia="ja-JP"/>
              </w:rPr>
              <w:t>0 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p>
        </w:tc>
        <w:tc>
          <w:tcPr>
            <w:tcW w:w="1701" w:type="dxa"/>
          </w:tcPr>
          <w:p w14:paraId="0F032084" w14:textId="77777777" w:rsidR="005A49BD" w:rsidRPr="00270DD9" w:rsidRDefault="005A49BD" w:rsidP="005A49BD">
            <w:pPr>
              <w:pStyle w:val="TableTitle"/>
              <w:spacing w:before="100" w:after="100" w:line="190" w:lineRule="exact"/>
              <w:jc w:val="left"/>
              <w:rPr>
                <w:rFonts w:eastAsia="ＭＳ 明朝"/>
                <w:b w:val="0"/>
                <w:sz w:val="18"/>
                <w:szCs w:val="18"/>
                <w:lang w:eastAsia="ja-JP"/>
              </w:rPr>
            </w:pPr>
            <w:r w:rsidRPr="00270DD9">
              <w:rPr>
                <w:rFonts w:eastAsia="ＭＳ 明朝" w:hint="eastAsia"/>
                <w:b w:val="0"/>
                <w:lang w:eastAsia="ja-JP"/>
              </w:rPr>
              <w:t>0..lenUh[</w:t>
            </w:r>
            <w:r w:rsidRPr="00270DD9">
              <w:rPr>
                <w:rFonts w:eastAsia="ＭＳ 明朝"/>
                <w:b w:val="0"/>
                <w:lang w:val="en-US" w:eastAsia="ja-JP"/>
              </w:rPr>
              <w:t> </w:t>
            </w:r>
            <w:r w:rsidRPr="00270DD9">
              <w:rPr>
                <w:rFonts w:eastAsia="ＭＳ 明朝" w:hint="eastAsia"/>
                <w:b w:val="0"/>
                <w:lang w:eastAsia="ja-JP"/>
              </w:rPr>
              <w:t>0</w:t>
            </w:r>
            <w:r w:rsidRPr="00270DD9">
              <w:rPr>
                <w:b w:val="0"/>
              </w:rPr>
              <w:t> </w:t>
            </w:r>
            <w:r w:rsidRPr="00270DD9">
              <w:rPr>
                <w:rFonts w:eastAsia="ＭＳ 明朝" w:hint="eastAsia"/>
                <w:b w:val="0"/>
                <w:lang w:eastAsia="ja-JP"/>
              </w:rPr>
              <w:t>]</w:t>
            </w:r>
            <w:r w:rsidRPr="00270DD9">
              <w:rPr>
                <w:b w:val="0"/>
              </w:rPr>
              <w:t> </w:t>
            </w:r>
            <w:r w:rsidRPr="00270DD9">
              <w:rPr>
                <w:rFonts w:eastAsia="ＭＳ 明朝"/>
                <w:b w:val="0"/>
                <w:lang w:eastAsia="ja-JP"/>
              </w:rPr>
              <w:t>–</w:t>
            </w:r>
            <w:r w:rsidRPr="00270DD9">
              <w:rPr>
                <w:b w:val="0"/>
              </w:rPr>
              <w:t> </w:t>
            </w:r>
            <w:r w:rsidRPr="00270DD9">
              <w:rPr>
                <w:rFonts w:eastAsia="ＭＳ 明朝" w:hint="eastAsia"/>
                <w:b w:val="0"/>
                <w:lang w:eastAsia="ja-JP"/>
              </w:rPr>
              <w:t>1</w:t>
            </w:r>
          </w:p>
        </w:tc>
        <w:tc>
          <w:tcPr>
            <w:tcW w:w="2791" w:type="dxa"/>
            <w:shd w:val="clear" w:color="auto" w:fill="auto"/>
          </w:tcPr>
          <w:p w14:paraId="06031EA8" w14:textId="77777777" w:rsidR="005A49BD" w:rsidRPr="00850C75" w:rsidRDefault="005A49BD" w:rsidP="005A49BD">
            <w:pPr>
              <w:pStyle w:val="TableTitle"/>
              <w:spacing w:before="100" w:after="100" w:line="190" w:lineRule="exact"/>
              <w:jc w:val="left"/>
              <w:rPr>
                <w:rFonts w:eastAsia="ＭＳ 明朝"/>
                <w:b w:val="0"/>
                <w:sz w:val="18"/>
                <w:szCs w:val="18"/>
                <w:lang w:eastAsia="ja-JP"/>
              </w:rPr>
            </w:pPr>
            <w:r w:rsidRPr="00850C75">
              <w:rPr>
                <w:rFonts w:eastAsia="ＭＳ 明朝" w:hint="eastAsia"/>
                <w:b w:val="0"/>
                <w:sz w:val="18"/>
                <w:szCs w:val="18"/>
                <w:lang w:eastAsia="ja-JP"/>
              </w:rPr>
              <w:t>lenUh[</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b w:val="0"/>
                <w:sz w:val="18"/>
                <w:szCs w:val="18"/>
              </w:rPr>
              <w:t> </w:t>
            </w:r>
            <w:r w:rsidRPr="00850C75">
              <w:rPr>
                <w:rFonts w:eastAsia="ＭＳ 明朝" w:hint="eastAsia"/>
                <w:b w:val="0"/>
                <w:sz w:val="18"/>
                <w:szCs w:val="18"/>
                <w:lang w:eastAsia="ja-JP"/>
              </w:rPr>
              <w:t>] =</w:t>
            </w:r>
            <w:r w:rsidRPr="00850C75">
              <w:rPr>
                <w:rFonts w:eastAsia="ＭＳ 明朝"/>
                <w:b w:val="0"/>
                <w:sz w:val="18"/>
                <w:szCs w:val="18"/>
                <w:lang w:eastAsia="ja-JP"/>
              </w:rPr>
              <w:br/>
            </w:r>
            <w:r>
              <w:rPr>
                <w:rFonts w:eastAsia="ＭＳ 明朝" w:hint="eastAsia"/>
                <w:b w:val="0"/>
                <w:sz w:val="18"/>
                <w:szCs w:val="18"/>
                <w:lang w:eastAsia="ja-JP"/>
              </w:rPr>
              <w:t>horTapLength</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p>
        </w:tc>
      </w:tr>
      <w:tr w:rsidR="005A49BD" w:rsidRPr="00850C75" w14:paraId="4EA02526" w14:textId="77777777" w:rsidTr="005A49BD">
        <w:trPr>
          <w:trHeight w:val="64"/>
          <w:jc w:val="center"/>
        </w:trPr>
        <w:tc>
          <w:tcPr>
            <w:tcW w:w="635" w:type="dxa"/>
            <w:vMerge/>
            <w:shd w:val="clear" w:color="auto" w:fill="auto"/>
          </w:tcPr>
          <w:p w14:paraId="7C6B1589"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850" w:type="dxa"/>
            <w:vMerge/>
            <w:shd w:val="clear" w:color="auto" w:fill="auto"/>
          </w:tcPr>
          <w:p w14:paraId="33262D78"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567" w:type="dxa"/>
            <w:vMerge/>
            <w:shd w:val="clear" w:color="auto" w:fill="auto"/>
          </w:tcPr>
          <w:p w14:paraId="5AAB2271" w14:textId="77777777" w:rsidR="005A49BD" w:rsidRPr="005A49BD" w:rsidRDefault="005A49BD" w:rsidP="005A49BD">
            <w:pPr>
              <w:pStyle w:val="TableTitle"/>
              <w:spacing w:before="100" w:after="100" w:line="190" w:lineRule="exact"/>
              <w:rPr>
                <w:rFonts w:eastAsia="ＭＳ 明朝"/>
                <w:b w:val="0"/>
                <w:sz w:val="18"/>
                <w:szCs w:val="18"/>
                <w:lang w:eastAsia="ja-JP"/>
              </w:rPr>
            </w:pPr>
          </w:p>
        </w:tc>
        <w:tc>
          <w:tcPr>
            <w:tcW w:w="3969" w:type="dxa"/>
            <w:shd w:val="clear" w:color="auto" w:fill="auto"/>
          </w:tcPr>
          <w:p w14:paraId="72553EAF" w14:textId="77777777" w:rsidR="005A49BD" w:rsidRPr="00850C75" w:rsidRDefault="005A49BD" w:rsidP="005A49BD">
            <w:pPr>
              <w:pStyle w:val="TableTitle"/>
              <w:spacing w:before="100" w:after="100" w:line="190" w:lineRule="exact"/>
              <w:jc w:val="left"/>
              <w:rPr>
                <w:rFonts w:eastAsia="ＭＳ 明朝"/>
                <w:b w:val="0"/>
                <w:sz w:val="18"/>
                <w:szCs w:val="18"/>
                <w:lang w:eastAsia="ja-JP"/>
              </w:rPr>
            </w:pPr>
            <w:r w:rsidRPr="00850C75">
              <w:rPr>
                <w:rFonts w:eastAsia="ＭＳ 明朝" w:hint="eastAsia"/>
                <w:b w:val="0"/>
                <w:sz w:val="18"/>
                <w:szCs w:val="18"/>
                <w:lang w:eastAsia="ja-JP"/>
              </w:rPr>
              <w:t>fUh[</w:t>
            </w:r>
            <w:r w:rsidRPr="00850C75">
              <w:rPr>
                <w:rFonts w:eastAsia="ＭＳ 明朝"/>
                <w:b w:val="0"/>
                <w:sz w:val="18"/>
                <w:szCs w:val="18"/>
                <w:lang w:val="en-US" w:eastAsia="ja-JP"/>
              </w:rPr>
              <w:t> </w:t>
            </w:r>
            <w:r w:rsidRPr="00850C75">
              <w:rPr>
                <w:rFonts w:eastAsia="ＭＳ 明朝" w:hint="eastAsia"/>
                <w:b w:val="0"/>
                <w:sz w:val="18"/>
                <w:szCs w:val="18"/>
                <w:lang w:val="en-US" w:eastAsia="ja-JP"/>
              </w:rPr>
              <w:t>1 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Pr>
                <w:rFonts w:eastAsia="ＭＳ 明朝" w:hint="eastAsia"/>
                <w:b w:val="0"/>
                <w:sz w:val="18"/>
                <w:szCs w:val="18"/>
                <w:lang w:eastAsia="ja-JP"/>
              </w:rPr>
              <w:t>horTapLength</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w:t>
            </w:r>
            <w:r w:rsidRPr="00850C75">
              <w:rPr>
                <w:rFonts w:eastAsia="ＭＳ 明朝" w:hint="eastAsia"/>
                <w:b w:val="0"/>
                <w:sz w:val="18"/>
                <w:szCs w:val="18"/>
                <w:lang w:val="en-US" w:eastAsia="ja-JP"/>
              </w:rPr>
              <w:t> j ]</w:t>
            </w:r>
          </w:p>
        </w:tc>
        <w:tc>
          <w:tcPr>
            <w:tcW w:w="1701" w:type="dxa"/>
          </w:tcPr>
          <w:p w14:paraId="4B52C685" w14:textId="77777777" w:rsidR="005A49BD" w:rsidRPr="00270DD9" w:rsidRDefault="005A49BD" w:rsidP="005A49BD">
            <w:pPr>
              <w:pStyle w:val="TableTitle"/>
              <w:spacing w:before="100" w:after="100" w:line="190" w:lineRule="exact"/>
              <w:jc w:val="left"/>
              <w:rPr>
                <w:rFonts w:eastAsia="ＭＳ 明朝"/>
                <w:b w:val="0"/>
                <w:sz w:val="18"/>
                <w:szCs w:val="18"/>
                <w:lang w:eastAsia="ja-JP"/>
              </w:rPr>
            </w:pPr>
            <w:r w:rsidRPr="00270DD9">
              <w:rPr>
                <w:rFonts w:eastAsia="ＭＳ 明朝" w:hint="eastAsia"/>
                <w:b w:val="0"/>
                <w:lang w:eastAsia="ja-JP"/>
              </w:rPr>
              <w:t>0..lenUh[</w:t>
            </w:r>
            <w:r w:rsidRPr="00270DD9">
              <w:rPr>
                <w:rFonts w:eastAsia="ＭＳ 明朝"/>
                <w:b w:val="0"/>
                <w:lang w:val="en-US" w:eastAsia="ja-JP"/>
              </w:rPr>
              <w:t> </w:t>
            </w:r>
            <w:r w:rsidRPr="00270DD9">
              <w:rPr>
                <w:rFonts w:eastAsia="ＭＳ 明朝" w:hint="eastAsia"/>
                <w:b w:val="0"/>
                <w:lang w:eastAsia="ja-JP"/>
              </w:rPr>
              <w:t>1</w:t>
            </w:r>
            <w:r w:rsidRPr="00270DD9">
              <w:rPr>
                <w:b w:val="0"/>
              </w:rPr>
              <w:t> </w:t>
            </w:r>
            <w:r w:rsidRPr="00270DD9">
              <w:rPr>
                <w:rFonts w:eastAsia="ＭＳ 明朝" w:hint="eastAsia"/>
                <w:b w:val="0"/>
                <w:lang w:eastAsia="ja-JP"/>
              </w:rPr>
              <w:t>]</w:t>
            </w:r>
            <w:r w:rsidRPr="00270DD9">
              <w:rPr>
                <w:b w:val="0"/>
              </w:rPr>
              <w:t> </w:t>
            </w:r>
            <w:r w:rsidRPr="00270DD9">
              <w:rPr>
                <w:rFonts w:eastAsia="ＭＳ 明朝"/>
                <w:b w:val="0"/>
                <w:lang w:eastAsia="ja-JP"/>
              </w:rPr>
              <w:t>–</w:t>
            </w:r>
            <w:r w:rsidRPr="00270DD9">
              <w:rPr>
                <w:b w:val="0"/>
              </w:rPr>
              <w:t> </w:t>
            </w:r>
            <w:r w:rsidRPr="00270DD9">
              <w:rPr>
                <w:rFonts w:eastAsia="ＭＳ 明朝" w:hint="eastAsia"/>
                <w:b w:val="0"/>
                <w:lang w:eastAsia="ja-JP"/>
              </w:rPr>
              <w:t>1</w:t>
            </w:r>
          </w:p>
        </w:tc>
        <w:tc>
          <w:tcPr>
            <w:tcW w:w="2791" w:type="dxa"/>
            <w:shd w:val="clear" w:color="auto" w:fill="auto"/>
          </w:tcPr>
          <w:p w14:paraId="4196BB67" w14:textId="77777777" w:rsidR="005A49BD" w:rsidRPr="00850C75" w:rsidRDefault="005A49BD" w:rsidP="005A49BD">
            <w:pPr>
              <w:pStyle w:val="TableTitle"/>
              <w:spacing w:before="100" w:after="100" w:line="190" w:lineRule="exact"/>
              <w:jc w:val="left"/>
              <w:rPr>
                <w:rFonts w:eastAsia="ＭＳ 明朝"/>
                <w:b w:val="0"/>
                <w:sz w:val="18"/>
                <w:szCs w:val="18"/>
                <w:lang w:eastAsia="ja-JP"/>
              </w:rPr>
            </w:pPr>
            <w:r w:rsidRPr="00850C75">
              <w:rPr>
                <w:rFonts w:eastAsia="ＭＳ 明朝" w:hint="eastAsia"/>
                <w:b w:val="0"/>
                <w:sz w:val="18"/>
                <w:szCs w:val="18"/>
                <w:lang w:eastAsia="ja-JP"/>
              </w:rPr>
              <w:t>lenUh[</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b w:val="0"/>
                <w:sz w:val="18"/>
                <w:szCs w:val="18"/>
              </w:rPr>
              <w:t> </w:t>
            </w:r>
            <w:r w:rsidRPr="00850C75">
              <w:rPr>
                <w:rFonts w:eastAsia="ＭＳ 明朝" w:hint="eastAsia"/>
                <w:b w:val="0"/>
                <w:sz w:val="18"/>
                <w:szCs w:val="18"/>
                <w:lang w:eastAsia="ja-JP"/>
              </w:rPr>
              <w:t>] =</w:t>
            </w:r>
            <w:r w:rsidRPr="00850C75">
              <w:rPr>
                <w:rFonts w:eastAsia="ＭＳ 明朝"/>
                <w:b w:val="0"/>
                <w:sz w:val="18"/>
                <w:szCs w:val="18"/>
                <w:lang w:eastAsia="ja-JP"/>
              </w:rPr>
              <w:br/>
            </w:r>
            <w:r>
              <w:rPr>
                <w:rFonts w:eastAsia="ＭＳ 明朝" w:hint="eastAsia"/>
                <w:b w:val="0"/>
                <w:sz w:val="18"/>
                <w:szCs w:val="18"/>
                <w:lang w:eastAsia="ja-JP"/>
              </w:rPr>
              <w:t>horTapLength</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p>
        </w:tc>
      </w:tr>
    </w:tbl>
    <w:p w14:paraId="70BE0EA0" w14:textId="77777777" w:rsidR="005A49BD" w:rsidRPr="005A49BD" w:rsidRDefault="005A49BD" w:rsidP="005A49BD">
      <w:pPr>
        <w:rPr>
          <w:rFonts w:eastAsia="ＭＳ 明朝"/>
          <w:lang w:eastAsia="ja-JP"/>
        </w:rPr>
      </w:pPr>
    </w:p>
    <w:p w14:paraId="4643F893" w14:textId="77777777" w:rsidR="005A7613" w:rsidRPr="004E7673" w:rsidRDefault="005A7613" w:rsidP="005A7613">
      <w:pPr>
        <w:pStyle w:val="Annex3"/>
        <w:tabs>
          <w:tab w:val="clear" w:pos="720"/>
          <w:tab w:val="clear" w:pos="1440"/>
        </w:tabs>
        <w:textAlignment w:val="auto"/>
      </w:pPr>
      <w:r w:rsidRPr="00DB7BF2">
        <w:t>D.3.27</w:t>
      </w:r>
      <w:r>
        <w:tab/>
      </w:r>
      <w:r w:rsidRPr="004E7673">
        <w:t>Knee function information SEI message semantics</w:t>
      </w:r>
      <w:bookmarkEnd w:id="31"/>
    </w:p>
    <w:p w14:paraId="38A40156" w14:textId="77777777" w:rsidR="005A7613" w:rsidRPr="00877D5C" w:rsidRDefault="005A7613" w:rsidP="005A7613">
      <w:r w:rsidRPr="00877D5C">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t xml:space="preserve"> [Ed. (JB): Consider defining what is meant here by “compression” or “decompression”]</w:t>
      </w:r>
    </w:p>
    <w:p w14:paraId="06D4033B" w14:textId="77777777" w:rsidR="005A7613" w:rsidRDefault="005A7613" w:rsidP="005A7613">
      <w:pPr>
        <w:rPr>
          <w:rFonts w:eastAsia="MS Mincho"/>
          <w:lang w:eastAsia="ja-JP"/>
        </w:rPr>
      </w:pPr>
      <w:r>
        <w:t>A knee function is composed of several lines which starts with the point ( 0.0, 0.0 ), ends with the point ( 1.0, 1.0 ) and connects all knee points in ascending order of index i.</w:t>
      </w:r>
      <w:r w:rsidRPr="00A45F18">
        <w:t xml:space="preserve"> </w:t>
      </w:r>
      <w:r>
        <w:t>The coordinate of the i-th knee point is specified by ( input_knee_point[ i ], output_knee_point[ i </w:t>
      </w:r>
      <w:r w:rsidRPr="00A45F18">
        <w:t>]</w:t>
      </w:r>
      <w:r>
        <w:t> </w:t>
      </w:r>
      <w:r w:rsidRPr="00A45F18">
        <w:t xml:space="preserve">). </w:t>
      </w:r>
      <w:r>
        <w:t>A</w:t>
      </w:r>
      <w:r w:rsidRPr="00A45F18">
        <w:t xml:space="preserve">n example </w:t>
      </w:r>
      <w:r>
        <w:t xml:space="preserve">of </w:t>
      </w:r>
      <w:r w:rsidRPr="00A45F18">
        <w:t>knee function</w:t>
      </w:r>
      <w:r>
        <w:t xml:space="preserve"> is shown in </w:t>
      </w:r>
      <w:r>
        <w:fldChar w:fldCharType="begin" w:fldLock="1"/>
      </w:r>
      <w:r>
        <w:instrText xml:space="preserve"> REF _Ref386198773 \h  \* MERGEFORMAT </w:instrText>
      </w:r>
      <w:r>
        <w:fldChar w:fldCharType="separate"/>
      </w:r>
      <w:r w:rsidRPr="00A45F18">
        <w:t>Figure D</w:t>
      </w:r>
      <w:r w:rsidRPr="00A45F18">
        <w:noBreakHyphen/>
        <w:t>1</w:t>
      </w:r>
      <w:r>
        <w:fldChar w:fldCharType="end"/>
      </w:r>
      <w:r w:rsidRPr="00A45F18">
        <w:t>.</w:t>
      </w:r>
    </w:p>
    <w:p w14:paraId="0E8CB0C0" w14:textId="77777777" w:rsidR="005A7613" w:rsidRPr="00350204" w:rsidRDefault="003F02AD" w:rsidP="005A7613">
      <w:pPr>
        <w:keepNext/>
        <w:keepLines/>
        <w:jc w:val="center"/>
        <w:rPr>
          <w:rFonts w:eastAsia="MS Mincho"/>
          <w:lang w:eastAsia="ja-JP"/>
        </w:rPr>
      </w:pPr>
      <w:r>
        <w:rPr>
          <w:noProof/>
        </w:rPr>
        <w:drawing>
          <wp:inline distT="0" distB="0" distL="0" distR="0" wp14:anchorId="7ACDAE3E" wp14:editId="3FA2715E">
            <wp:extent cx="4209415" cy="2246630"/>
            <wp:effectExtent l="0" t="0" r="6985" b="0"/>
            <wp:docPr id="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9415" cy="2246630"/>
                    </a:xfrm>
                    <a:prstGeom prst="rect">
                      <a:avLst/>
                    </a:prstGeom>
                    <a:noFill/>
                    <a:ln>
                      <a:noFill/>
                    </a:ln>
                  </pic:spPr>
                </pic:pic>
              </a:graphicData>
            </a:graphic>
          </wp:inline>
        </w:drawing>
      </w:r>
    </w:p>
    <w:p w14:paraId="46655FB6" w14:textId="77777777" w:rsidR="005A7613" w:rsidRPr="00877D5C" w:rsidRDefault="005A7613" w:rsidP="005A7613">
      <w:pPr>
        <w:keepNext/>
        <w:keepLines/>
        <w:jc w:val="center"/>
        <w:rPr>
          <w:b/>
        </w:rPr>
      </w:pPr>
      <w:bookmarkStart w:id="36" w:name="_Ref386198773"/>
      <w:bookmarkStart w:id="37" w:name="_Ref342316440"/>
      <w:r w:rsidRPr="00FA0788">
        <w:rPr>
          <w:b/>
        </w:rPr>
        <w:t>Figure D</w:t>
      </w:r>
      <w:r w:rsidRPr="00FA0788">
        <w:noBreakHyphen/>
      </w:r>
      <w:r w:rsidRPr="00FA0788">
        <w:rPr>
          <w:b/>
          <w:bCs/>
        </w:rPr>
        <w:fldChar w:fldCharType="begin" w:fldLock="1"/>
      </w:r>
      <w:r w:rsidRPr="00FA0788">
        <w:rPr>
          <w:b/>
          <w:bCs/>
        </w:rPr>
        <w:instrText xml:space="preserve"> SEQ Figure \* ARABIC \r 1 </w:instrText>
      </w:r>
      <w:r w:rsidRPr="00FA0788">
        <w:rPr>
          <w:b/>
          <w:bCs/>
        </w:rPr>
        <w:fldChar w:fldCharType="separate"/>
      </w:r>
      <w:r w:rsidRPr="00FA0788">
        <w:rPr>
          <w:b/>
          <w:bCs/>
          <w:noProof/>
        </w:rPr>
        <w:t>1</w:t>
      </w:r>
      <w:r w:rsidRPr="00FA0788">
        <w:rPr>
          <w:b/>
          <w:bCs/>
        </w:rPr>
        <w:fldChar w:fldCharType="end"/>
      </w:r>
      <w:bookmarkEnd w:id="36"/>
      <w:r w:rsidRPr="00FA0788">
        <w:t xml:space="preserve"> –</w:t>
      </w:r>
      <w:bookmarkEnd w:id="37"/>
      <w:r w:rsidRPr="00FA0788">
        <w:t xml:space="preserve"> </w:t>
      </w:r>
      <w:r w:rsidRPr="00FA0788">
        <w:rPr>
          <w:b/>
        </w:rPr>
        <w:t>Knee Function</w:t>
      </w:r>
    </w:p>
    <w:p w14:paraId="3A15982B" w14:textId="77777777" w:rsidR="005A7613" w:rsidRPr="00B22F1A" w:rsidRDefault="005A7613" w:rsidP="005A7613">
      <w:r w:rsidRPr="00877D5C">
        <w:rPr>
          <w:b/>
        </w:rPr>
        <w:t>knee_function_id</w:t>
      </w:r>
      <w:r w:rsidRPr="00877D5C">
        <w:t xml:space="preserve"> contains an identifying number that may be used to identify the purpose of the knee functions. The value of knee_function_id shall be in the range </w:t>
      </w:r>
      <w:r w:rsidRPr="00B22F1A">
        <w:t>of 0 to 2</w:t>
      </w:r>
      <w:r w:rsidRPr="00B22F1A">
        <w:rPr>
          <w:vertAlign w:val="superscript"/>
        </w:rPr>
        <w:t>32</w:t>
      </w:r>
      <w:r w:rsidRPr="00B22F1A">
        <w:t xml:space="preserve"> − 2, inclusive.</w:t>
      </w:r>
    </w:p>
    <w:p w14:paraId="697B754C" w14:textId="77777777" w:rsidR="005A7613" w:rsidRPr="00877D5C" w:rsidRDefault="005A7613" w:rsidP="005A7613">
      <w:r w:rsidRPr="00B22F1A">
        <w:t>Values of knee_function_id from 0 to 255 and from 512 to 2</w:t>
      </w:r>
      <w:r w:rsidRPr="00B22F1A">
        <w:rPr>
          <w:vertAlign w:val="superscript"/>
        </w:rPr>
        <w:t>31</w:t>
      </w:r>
      <w:r w:rsidRPr="00B22F1A">
        <w:t xml:space="preserve"> − 1 may be used as determined by the application. Values of knee_function_id from 256 to 511, inclusive, and from 2</w:t>
      </w:r>
      <w:r w:rsidRPr="00B22F1A">
        <w:rPr>
          <w:vertAlign w:val="superscript"/>
        </w:rPr>
        <w:t>31</w:t>
      </w:r>
      <w:r w:rsidRPr="00B22F1A">
        <w:t xml:space="preserve"> to 2</w:t>
      </w:r>
      <w:r w:rsidRPr="00B22F1A">
        <w:rPr>
          <w:vertAlign w:val="superscript"/>
        </w:rPr>
        <w:t>32</w:t>
      </w:r>
      <w:r w:rsidRPr="00B22F1A">
        <w:t xml:space="preserve"> − 2, inclusive are reserved for future use by ITU-T | ISO/IEC. Decoders shall ignore all knee function information SEI messages containing a value of knee_function_id in the range of 256 to 511, inclusive, or in the range of 2</w:t>
      </w:r>
      <w:r w:rsidRPr="00B22F1A">
        <w:rPr>
          <w:vertAlign w:val="superscript"/>
        </w:rPr>
        <w:t>31</w:t>
      </w:r>
      <w:r w:rsidRPr="00B22F1A">
        <w:t xml:space="preserve"> to 2</w:t>
      </w:r>
      <w:r w:rsidRPr="00B22F1A">
        <w:rPr>
          <w:vertAlign w:val="superscript"/>
        </w:rPr>
        <w:t>32</w:t>
      </w:r>
      <w:r w:rsidRPr="00B22F1A">
        <w:t xml:space="preserve"> − 2, inclusive</w:t>
      </w:r>
      <w:r w:rsidRPr="00877D5C">
        <w:t>, and bitstreams shall not contain such values.</w:t>
      </w:r>
    </w:p>
    <w:p w14:paraId="404FCFFB" w14:textId="77777777" w:rsidR="005A7613" w:rsidRPr="00B63A52" w:rsidRDefault="005A7613" w:rsidP="005A7613">
      <w:pPr>
        <w:pStyle w:val="Note1"/>
      </w:pPr>
      <w:r w:rsidRPr="00B63A52">
        <w:t>NOTE </w:t>
      </w:r>
      <w:r w:rsidR="00A63CB1">
        <w:fldChar w:fldCharType="begin" w:fldLock="1"/>
      </w:r>
      <w:r w:rsidR="00A63CB1">
        <w:instrText xml:space="preserve"> SEQ NoteCounter \* MERGEFORMAT</w:instrText>
      </w:r>
      <w:r w:rsidR="00A63CB1">
        <w:instrText xml:space="preserve"> \r 1 </w:instrText>
      </w:r>
      <w:r w:rsidR="00A63CB1">
        <w:fldChar w:fldCharType="separate"/>
      </w:r>
      <w:r w:rsidRPr="00B63A52">
        <w:t>1</w:t>
      </w:r>
      <w:r w:rsidR="00A63CB1">
        <w:fldChar w:fldCharType="end"/>
      </w:r>
      <w:r w:rsidRPr="00B63A52">
        <w:t> – The knee_function_id can be used to support knee function process that are suitable for different display scenarios. For example, different values of knee_function_id may correspond to different display bit depths.</w:t>
      </w:r>
    </w:p>
    <w:p w14:paraId="50EAB530" w14:textId="77777777" w:rsidR="005A7613" w:rsidRPr="00B63A52" w:rsidRDefault="005A7613" w:rsidP="005A7613">
      <w:r w:rsidRPr="00B63A52">
        <w:rPr>
          <w:b/>
        </w:rPr>
        <w:t>knee_function_cancel_flag</w:t>
      </w:r>
      <w:r w:rsidRPr="00B63A52">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14:paraId="5735C695" w14:textId="77777777" w:rsidR="005A7613" w:rsidRPr="00B63A52" w:rsidRDefault="005A7613" w:rsidP="005A7613">
      <w:r w:rsidRPr="00B63A52">
        <w:rPr>
          <w:b/>
        </w:rPr>
        <w:t>knee_function_persistence_flag</w:t>
      </w:r>
      <w:r w:rsidRPr="00B63A52">
        <w:t xml:space="preserve"> specifies the persistence of the knee function information SEI message.</w:t>
      </w:r>
    </w:p>
    <w:p w14:paraId="45101B4B" w14:textId="77777777" w:rsidR="005A7613" w:rsidRPr="00B63A52" w:rsidRDefault="005A7613" w:rsidP="005A7613">
      <w:r w:rsidRPr="00B63A52">
        <w:t>knee_function_persistence_flag equal to 0 specifies that the knee function information applies to the current decoded picture only.</w:t>
      </w:r>
    </w:p>
    <w:p w14:paraId="15F3EBEF" w14:textId="77777777" w:rsidR="005A7613" w:rsidRPr="00B63A52" w:rsidRDefault="005A7613" w:rsidP="005A7613">
      <w:r w:rsidRPr="00B63A52">
        <w:t>knee_function_persistence_flag equal to 1 specifies that the knee function information persists in output order until any of the following conditions are true:</w:t>
      </w:r>
    </w:p>
    <w:p w14:paraId="49AEE194" w14:textId="77777777" w:rsidR="005A7613" w:rsidRPr="00B63A52" w:rsidRDefault="005A7613" w:rsidP="005A7613">
      <w:pPr>
        <w:pStyle w:val="enumlev1"/>
        <w:ind w:left="397"/>
      </w:pPr>
      <w:r w:rsidRPr="00B63A52">
        <w:t>–</w:t>
      </w:r>
      <w:r w:rsidRPr="00B63A52">
        <w:tab/>
        <w:t>A new CVS begins.</w:t>
      </w:r>
    </w:p>
    <w:p w14:paraId="5510B59E" w14:textId="77777777" w:rsidR="005A7613" w:rsidRPr="00B63A52" w:rsidRDefault="005A7613" w:rsidP="005A7613">
      <w:pPr>
        <w:pStyle w:val="enumlev1"/>
        <w:ind w:left="397"/>
      </w:pPr>
      <w:r w:rsidRPr="00B63A52">
        <w:t>–</w:t>
      </w:r>
      <w:r w:rsidRPr="00B63A52">
        <w:tab/>
        <w:t>A picture in an access unit containing a knee function information SEI message with the same value of knee_function_id is output having PicOrderCntVal greater than PicOrderCnt( CurrPic ).</w:t>
      </w:r>
    </w:p>
    <w:p w14:paraId="7D1459D8" w14:textId="77777777" w:rsidR="005A7613" w:rsidRPr="00B63A52" w:rsidRDefault="005A7613" w:rsidP="005A7613">
      <w:r w:rsidRPr="00B63A52">
        <w:rPr>
          <w:b/>
        </w:rPr>
        <w:t>mapping_flag</w:t>
      </w:r>
      <w:r w:rsidRPr="00B63A52">
        <w:t xml:space="preserve"> equals to 0 indicates that the knee function is a decompression function. mapping_flag equals to 1 indicates that the knee function is a compression function.</w:t>
      </w:r>
    </w:p>
    <w:p w14:paraId="10C79F72" w14:textId="77777777" w:rsidR="005A7613" w:rsidRPr="00B63A52" w:rsidRDefault="005A7613" w:rsidP="005A7613">
      <w:r w:rsidRPr="00B63A52">
        <w:rPr>
          <w:b/>
        </w:rPr>
        <w:t>input_d_range</w:t>
      </w:r>
      <w:r w:rsidRPr="00B63A52">
        <w:t xml:space="preserve"> specifies the peak luminance level for the input picture of the knee function process relative to the nominal luminance level in units of 0.1%. When the value of input_d_range is 0, the peak luminance level of the input picture is unspecified.</w:t>
      </w:r>
    </w:p>
    <w:p w14:paraId="553C8226" w14:textId="77777777" w:rsidR="005A7613" w:rsidRPr="00B63A52" w:rsidRDefault="005A7613" w:rsidP="005A7613">
      <w:r w:rsidRPr="00B63A52">
        <w:rPr>
          <w:b/>
        </w:rPr>
        <w:t>input_disp_luminance</w:t>
      </w:r>
      <w:r w:rsidRPr="00B63A52">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14:paraId="0D59CC51" w14:textId="77777777" w:rsidR="005A7613" w:rsidRPr="00B63A52" w:rsidRDefault="005A7613" w:rsidP="005A7613">
      <w:r w:rsidRPr="00B63A52">
        <w:rPr>
          <w:b/>
        </w:rPr>
        <w:t>output_d_range</w:t>
      </w:r>
      <w:r w:rsidRPr="00B63A52">
        <w:t xml:space="preserve"> specifies the peak luminance level for the output picture of the knee function process relative to the nominal luminance level in units of 0.1%. When the value of output_d_range is 0, the peak luminance level of the output picture is unspecified.</w:t>
      </w:r>
    </w:p>
    <w:p w14:paraId="48FFF11A" w14:textId="77777777" w:rsidR="005A7613" w:rsidRPr="00B63A52" w:rsidRDefault="005A7613" w:rsidP="005A7613">
      <w:r w:rsidRPr="00B63A52">
        <w:rPr>
          <w:b/>
        </w:rPr>
        <w:t>output_disp_luminance</w:t>
      </w:r>
      <w:r w:rsidRPr="00B63A52">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14:paraId="1DD15CB2" w14:textId="77777777" w:rsidR="005A7613" w:rsidRPr="00B63A52" w:rsidRDefault="005A7613" w:rsidP="005A7613">
      <w:r w:rsidRPr="00B63A52">
        <w:rPr>
          <w:b/>
        </w:rPr>
        <w:t>num_knee_points_minus1</w:t>
      </w:r>
      <w:r w:rsidRPr="00B63A52">
        <w:t xml:space="preserve"> plus 1 specifies the number of knee points. num_knee_points_minus1 shall be in the range of 0 to 998, inclusive.</w:t>
      </w:r>
    </w:p>
    <w:p w14:paraId="03DDE1DF" w14:textId="77777777" w:rsidR="005A7613" w:rsidRPr="00B63A52" w:rsidRDefault="005A7613" w:rsidP="005A7613">
      <w:r w:rsidRPr="00B63A52">
        <w:rPr>
          <w:b/>
        </w:rPr>
        <w:t>input_knee_point</w:t>
      </w:r>
      <w:r w:rsidRPr="00B63A52">
        <w:t>[ i ] specifies the luminance level of</w:t>
      </w:r>
      <w:r>
        <w:t xml:space="preserve"> the</w:t>
      </w:r>
      <w:r w:rsidRPr="00B63A52">
        <w:t xml:space="preserve"> i-th knee point </w:t>
      </w:r>
      <w:r>
        <w:t>of the</w:t>
      </w:r>
      <w:r w:rsidRPr="00B63A52">
        <w:t xml:space="preserve"> input picture. The luminance level of the knee point </w:t>
      </w:r>
      <w:r>
        <w:t>of the</w:t>
      </w:r>
      <w:r w:rsidRPr="00B63A52">
        <w:t xml:space="preserve"> input picture is normalized </w:t>
      </w:r>
      <w:r>
        <w:t>to the</w:t>
      </w:r>
      <w:r w:rsidRPr="00B63A52">
        <w:t xml:space="preserve"> range of 0 to 1.0 in units of 0.1%. The value of input_knee_point shall be </w:t>
      </w:r>
      <w:r>
        <w:t xml:space="preserve">in the range of 1 to </w:t>
      </w:r>
      <w:r w:rsidRPr="00B63A52">
        <w:t>999</w:t>
      </w:r>
      <w:r>
        <w:t>, inclusive</w:t>
      </w:r>
      <w:r w:rsidRPr="00B63A52">
        <w:t>. The value of</w:t>
      </w:r>
      <w:r>
        <w:t xml:space="preserve"> the</w:t>
      </w:r>
      <w:r w:rsidRPr="00B63A52">
        <w:t xml:space="preserve"> i-th input_knee_point shall be greater than the value of </w:t>
      </w:r>
      <w:r>
        <w:t xml:space="preserve">the </w:t>
      </w:r>
      <w:r w:rsidRPr="00B63A52">
        <w:t>(i−1)-th input_knee_point.</w:t>
      </w:r>
    </w:p>
    <w:p w14:paraId="722EED3E" w14:textId="77777777" w:rsidR="005A7613" w:rsidRPr="00B63A52" w:rsidRDefault="005A7613" w:rsidP="005A7613">
      <w:r w:rsidRPr="00B63A52">
        <w:rPr>
          <w:b/>
        </w:rPr>
        <w:t>output_knee_point</w:t>
      </w:r>
      <w:r w:rsidRPr="00B63A52">
        <w:t xml:space="preserve">[ i ] specifies the luminance level of </w:t>
      </w:r>
      <w:r>
        <w:t xml:space="preserve">the </w:t>
      </w:r>
      <w:r w:rsidRPr="00B63A52">
        <w:t xml:space="preserve">i-th knee </w:t>
      </w:r>
      <w:r>
        <w:t xml:space="preserve">of the </w:t>
      </w:r>
      <w:r w:rsidRPr="00B63A52">
        <w:t xml:space="preserve">output picture. The luminance level of the knee point </w:t>
      </w:r>
      <w:r>
        <w:t>of the</w:t>
      </w:r>
      <w:r w:rsidRPr="00B63A52">
        <w:t xml:space="preserve"> output picture is normalized </w:t>
      </w:r>
      <w:r>
        <w:t>to the</w:t>
      </w:r>
      <w:r w:rsidRPr="00B63A52">
        <w:t xml:space="preserve"> range of 0 to 1.0 in units of 0.1%. The value of output_knee_point shall be </w:t>
      </w:r>
      <w:r>
        <w:t xml:space="preserve">in the range of 0 to 1000, inclusive. </w:t>
      </w:r>
    </w:p>
    <w:p w14:paraId="0D505D6F" w14:textId="77777777" w:rsidR="005A7613" w:rsidRPr="00957F4D" w:rsidRDefault="005A7613" w:rsidP="005A7613">
      <w:pPr>
        <w:pStyle w:val="Note1"/>
      </w:pPr>
      <w:r w:rsidRPr="00B63A52">
        <w:t>NOTE </w:t>
      </w:r>
      <w:r w:rsidR="00A63CB1">
        <w:fldChar w:fldCharType="begin" w:fldLock="1"/>
      </w:r>
      <w:r w:rsidR="00A63CB1">
        <w:instrText xml:space="preserve"> SEQ NoteCounter \* MERGEFORMAT </w:instrText>
      </w:r>
      <w:r w:rsidR="00A63CB1">
        <w:fldChar w:fldCharType="separate"/>
      </w:r>
      <w:r>
        <w:rPr>
          <w:noProof/>
        </w:rPr>
        <w:t>2</w:t>
      </w:r>
      <w:r w:rsidR="00A63CB1">
        <w:rPr>
          <w:noProof/>
        </w:rPr>
        <w:fldChar w:fldCharType="end"/>
      </w:r>
      <w:r w:rsidRPr="00B63A52">
        <w:t> – The input dynamic range (in percent) may be derived using input_d_range * input_knee_point[ i ] ÷ 10000. The output dynamic range (in percent) may be derived using output_d_range * output_knee_point[ i ] ÷ 10000.</w:t>
      </w:r>
    </w:p>
    <w:p w14:paraId="5F1D332E" w14:textId="77777777" w:rsidR="005A7613" w:rsidRDefault="005A7613" w:rsidP="004234F0">
      <w:pPr>
        <w:jc w:val="both"/>
        <w:rPr>
          <w:szCs w:val="22"/>
          <w:lang w:val="en-CA"/>
        </w:rPr>
      </w:pPr>
    </w:p>
    <w:p w14:paraId="7E414CF7" w14:textId="77777777" w:rsidR="001F2594" w:rsidRPr="005B217D" w:rsidRDefault="000B34AE" w:rsidP="00E11923">
      <w:pPr>
        <w:pStyle w:val="Heading1"/>
        <w:rPr>
          <w:lang w:val="en-CA"/>
        </w:rPr>
      </w:pPr>
      <w:r>
        <w:rPr>
          <w:lang w:val="en-CA"/>
        </w:rPr>
        <w:t>References</w:t>
      </w:r>
    </w:p>
    <w:p w14:paraId="2A329718" w14:textId="77777777" w:rsidR="00D54247" w:rsidRDefault="00D54247" w:rsidP="009234A5">
      <w:pPr>
        <w:jc w:val="both"/>
        <w:rPr>
          <w:szCs w:val="22"/>
          <w:lang w:val="en-CA"/>
        </w:rPr>
      </w:pPr>
    </w:p>
    <w:p w14:paraId="71DB34D4" w14:textId="77777777" w:rsidR="005A7613" w:rsidRDefault="00D54247" w:rsidP="00282C3B">
      <w:pPr>
        <w:jc w:val="both"/>
        <w:rPr>
          <w:szCs w:val="22"/>
          <w:lang w:val="en-CA"/>
        </w:rPr>
      </w:pPr>
      <w:r>
        <w:rPr>
          <w:szCs w:val="22"/>
          <w:lang w:val="en-CA"/>
        </w:rPr>
        <w:t xml:space="preserve">[1] </w:t>
      </w:r>
      <w:r w:rsidR="005E6B1E">
        <w:rPr>
          <w:szCs w:val="22"/>
          <w:lang w:val="en-CA"/>
        </w:rPr>
        <w:t xml:space="preserve">JCTVC-Q1008 “Scalable extensions” </w:t>
      </w:r>
      <w:r>
        <w:rPr>
          <w:szCs w:val="22"/>
          <w:lang w:val="en-CA"/>
        </w:rPr>
        <w:t>, June 2014</w:t>
      </w:r>
    </w:p>
    <w:p w14:paraId="0186A34D" w14:textId="77777777" w:rsidR="00DF0F4F" w:rsidRDefault="00DF0F4F" w:rsidP="00282C3B">
      <w:pPr>
        <w:jc w:val="both"/>
        <w:rPr>
          <w:szCs w:val="22"/>
          <w:lang w:val="en-CA"/>
        </w:rPr>
      </w:pPr>
    </w:p>
    <w:p w14:paraId="2533853C" w14:textId="77777777" w:rsidR="005A7613" w:rsidRDefault="00DF0F4F" w:rsidP="005A7613">
      <w:pPr>
        <w:rPr>
          <w:szCs w:val="22"/>
          <w:lang w:val="en-CA"/>
        </w:rPr>
      </w:pPr>
      <w:r>
        <w:rPr>
          <w:szCs w:val="22"/>
          <w:lang w:val="en-CA"/>
        </w:rPr>
        <w:t>[2</w:t>
      </w:r>
      <w:r w:rsidR="005A7613" w:rsidRPr="00EE7368">
        <w:rPr>
          <w:szCs w:val="22"/>
          <w:lang w:val="en-CA"/>
        </w:rPr>
        <w:t>] Society of Motion Pictures and Television Engineers, “</w:t>
      </w:r>
      <w:r w:rsidR="005A7613" w:rsidRPr="00EE7368">
        <w:rPr>
          <w:color w:val="312A2A"/>
          <w:szCs w:val="22"/>
        </w:rPr>
        <w:t xml:space="preserve">4:2:2 / 4:2:0 Format Conversion Minimizing Color Difference Signal Degradation in Concatenated Operations — Filtering” </w:t>
      </w:r>
      <w:hyperlink r:id="rId13" w:history="1">
        <w:r w:rsidR="005A7613" w:rsidRPr="00EE7368">
          <w:rPr>
            <w:rStyle w:val="Hyperlink"/>
            <w:szCs w:val="22"/>
            <w:lang w:val="en-CA"/>
          </w:rPr>
          <w:t>RP 2050-1:2012</w:t>
        </w:r>
      </w:hyperlink>
    </w:p>
    <w:p w14:paraId="448B147B" w14:textId="77777777" w:rsidR="005A7613" w:rsidRDefault="005A7613" w:rsidP="00282C3B">
      <w:pPr>
        <w:jc w:val="both"/>
        <w:rPr>
          <w:ins w:id="38" w:author="Chad Fogg" w:date="2014-07-07T11:03:00Z"/>
          <w:szCs w:val="22"/>
          <w:lang w:val="en-CA"/>
        </w:rPr>
      </w:pPr>
    </w:p>
    <w:p w14:paraId="269D952E" w14:textId="77777777" w:rsidR="001646E6" w:rsidRPr="00A1521B" w:rsidRDefault="001646E6" w:rsidP="001646E6">
      <w:pPr>
        <w:pStyle w:val="Heading1"/>
        <w:ind w:left="432" w:hanging="432"/>
        <w:rPr>
          <w:ins w:id="39" w:author="Chad Fogg" w:date="2014-07-07T11:16:00Z"/>
          <w:lang w:val="en-CA"/>
        </w:rPr>
      </w:pPr>
      <w:ins w:id="40" w:author="Chad Fogg" w:date="2014-07-07T11:16:00Z">
        <w:r w:rsidRPr="00A1521B">
          <w:rPr>
            <w:lang w:val="en-CA"/>
          </w:rPr>
          <w:t>Patent rights declaration(s)</w:t>
        </w:r>
      </w:ins>
    </w:p>
    <w:p w14:paraId="0670C375" w14:textId="77777777" w:rsidR="0030590C" w:rsidRDefault="0030590C" w:rsidP="00282C3B">
      <w:pPr>
        <w:jc w:val="both"/>
        <w:rPr>
          <w:szCs w:val="22"/>
          <w:lang w:val="en-CA"/>
        </w:rPr>
      </w:pPr>
    </w:p>
    <w:p w14:paraId="2F070665" w14:textId="77777777" w:rsidR="0030590C" w:rsidRPr="005B217D" w:rsidRDefault="0030590C" w:rsidP="0030590C">
      <w:pPr>
        <w:jc w:val="both"/>
        <w:rPr>
          <w:ins w:id="41" w:author="Chad Fogg" w:date="2014-07-07T11:03:00Z"/>
          <w:szCs w:val="22"/>
          <w:lang w:val="en-CA"/>
        </w:rPr>
      </w:pPr>
      <w:ins w:id="42" w:author="Chad Fogg" w:date="2014-07-07T11:03:00Z">
        <w:r>
          <w:rPr>
            <w:b/>
            <w:szCs w:val="22"/>
            <w:lang w:val="en-CA"/>
          </w:rPr>
          <w:t xml:space="preserve">MovieLabs </w:t>
        </w:r>
        <w:r w:rsidRPr="005B217D">
          <w:rPr>
            <w:b/>
            <w:szCs w:val="22"/>
            <w:lang w:val="en-CA"/>
          </w:rPr>
          <w:t>does not have any current or pending patent rights relating to the technology described in this contribution.</w:t>
        </w:r>
      </w:ins>
    </w:p>
    <w:p w14:paraId="3B8D0E95" w14:textId="77777777" w:rsidR="005A7613" w:rsidRPr="005B217D" w:rsidRDefault="005A7613" w:rsidP="00282C3B">
      <w:pPr>
        <w:jc w:val="both"/>
        <w:rPr>
          <w:szCs w:val="22"/>
          <w:lang w:val="en-CA"/>
        </w:rPr>
      </w:pPr>
    </w:p>
    <w:sectPr w:rsidR="005A7613" w:rsidRPr="005B217D" w:rsidSect="00A01439">
      <w:footerReference w:type="default" r:id="rId14"/>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3" w:author="Kimihiko Kazui, 3 July 2014" w:date="2014-07-07T10:42:00Z" w:initials="k">
    <w:p w14:paraId="55E3EBE7" w14:textId="77777777" w:rsidR="005A49BD" w:rsidRDefault="005A49BD" w:rsidP="005A49BD">
      <w:pPr>
        <w:pStyle w:val="CommentText"/>
      </w:pPr>
      <w:r>
        <w:rPr>
          <w:rStyle w:val="CommentReference"/>
        </w:rPr>
        <w:annotationRef/>
      </w:r>
      <w:r>
        <w:rPr>
          <w:rFonts w:eastAsia="ＭＳ 明朝"/>
          <w:lang w:eastAsia="ja-JP"/>
        </w:rPr>
        <w:t>[Ed. (JB): May be better to separate coeff and tap length into separate columns]</w:t>
      </w:r>
    </w:p>
  </w:comment>
  <w:comment w:id="35" w:author="Kimihiko Kazui, 3 July 2014" w:date="2014-07-07T10:42:00Z" w:initials="k">
    <w:p w14:paraId="23DDE512" w14:textId="77777777" w:rsidR="005A49BD" w:rsidRDefault="005A49BD" w:rsidP="005A49BD">
      <w:pPr>
        <w:pStyle w:val="CommentText"/>
      </w:pPr>
      <w:r>
        <w:rPr>
          <w:rStyle w:val="CommentReference"/>
        </w:rPr>
        <w:annotationRef/>
      </w:r>
      <w:r>
        <w:rPr>
          <w:rFonts w:eastAsia="ＭＳ 明朝"/>
          <w:lang w:eastAsia="ja-JP"/>
        </w:rPr>
        <w:t>[Ed. (JB): this second line could be better represented either by a separate column in the table, or by some general rule stated outside of the table, which makes use of values in other columns of the table for this row.]</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FFEB1" w14:textId="77777777" w:rsidR="005A49BD" w:rsidRDefault="005A49BD">
      <w:r>
        <w:separator/>
      </w:r>
    </w:p>
  </w:endnote>
  <w:endnote w:type="continuationSeparator" w:id="0">
    <w:p w14:paraId="7E83F7D0" w14:textId="77777777" w:rsidR="005A49BD" w:rsidRDefault="005A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Batang">
    <w:altName w:val="바탕"/>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9EEA8" w14:textId="77777777" w:rsidR="005A49BD" w:rsidRDefault="005A49B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63CB1">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43" w:author="Chad Fogg" w:date="2014-07-07T14:09:00Z">
      <w:r w:rsidR="009A1BC6">
        <w:rPr>
          <w:rStyle w:val="PageNumber"/>
          <w:noProof/>
        </w:rPr>
        <w:t>2014-07-07</w:t>
      </w:r>
    </w:ins>
    <w:del w:id="44" w:author="Chad Fogg" w:date="2014-07-07T14:09:00Z">
      <w:r w:rsidR="003F02AD" w:rsidDel="009A1BC6">
        <w:rPr>
          <w:rStyle w:val="PageNumber"/>
          <w:noProof/>
        </w:rPr>
        <w:delText>2014-06-21</w:delText>
      </w:r>
    </w:del>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66650" w14:textId="77777777" w:rsidR="005A49BD" w:rsidRDefault="005A49BD">
      <w:r>
        <w:separator/>
      </w:r>
    </w:p>
  </w:footnote>
  <w:footnote w:type="continuationSeparator" w:id="0">
    <w:p w14:paraId="05196090" w14:textId="77777777" w:rsidR="005A49BD" w:rsidRDefault="005A49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BB276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2">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1C4DE8"/>
    <w:multiLevelType w:val="hybridMultilevel"/>
    <w:tmpl w:val="1D443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7">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8">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9">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4">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7">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0B374F"/>
    <w:multiLevelType w:val="hybridMultilevel"/>
    <w:tmpl w:val="417A6E4C"/>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2">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5">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7">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3">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4">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3">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7">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1">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2">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5">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9">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2">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1"/>
  </w:num>
  <w:num w:numId="4">
    <w:abstractNumId w:val="31"/>
  </w:num>
  <w:num w:numId="5">
    <w:abstractNumId w:val="53"/>
  </w:num>
  <w:num w:numId="6">
    <w:abstractNumId w:val="15"/>
  </w:num>
  <w:num w:numId="7">
    <w:abstractNumId w:val="42"/>
  </w:num>
  <w:num w:numId="8">
    <w:abstractNumId w:val="54"/>
  </w:num>
  <w:num w:numId="9">
    <w:abstractNumId w:val="35"/>
  </w:num>
  <w:num w:numId="10">
    <w:abstractNumId w:val="39"/>
  </w:num>
  <w:num w:numId="11">
    <w:abstractNumId w:val="40"/>
  </w:num>
  <w:num w:numId="12">
    <w:abstractNumId w:val="10"/>
  </w:num>
  <w:num w:numId="13">
    <w:abstractNumId w:val="16"/>
  </w:num>
  <w:num w:numId="14">
    <w:abstractNumId w:val="36"/>
  </w:num>
  <w:num w:numId="15">
    <w:abstractNumId w:val="23"/>
  </w:num>
  <w:num w:numId="16">
    <w:abstractNumId w:val="24"/>
  </w:num>
  <w:num w:numId="17">
    <w:abstractNumId w:val="8"/>
  </w:num>
  <w:num w:numId="18">
    <w:abstractNumId w:val="57"/>
  </w:num>
  <w:num w:numId="19">
    <w:abstractNumId w:val="61"/>
  </w:num>
  <w:num w:numId="20">
    <w:abstractNumId w:val="32"/>
  </w:num>
  <w:num w:numId="21">
    <w:abstractNumId w:val="7"/>
  </w:num>
  <w:num w:numId="22">
    <w:abstractNumId w:val="9"/>
  </w:num>
  <w:num w:numId="23">
    <w:abstractNumId w:val="3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4">
    <w:abstractNumId w:val="28"/>
  </w:num>
  <w:num w:numId="25">
    <w:abstractNumId w:val="51"/>
  </w:num>
  <w:num w:numId="26">
    <w:abstractNumId w:val="19"/>
  </w:num>
  <w:num w:numId="27">
    <w:abstractNumId w:val="18"/>
  </w:num>
  <w:num w:numId="28">
    <w:abstractNumId w:val="14"/>
  </w:num>
  <w:num w:numId="29">
    <w:abstractNumId w:val="4"/>
  </w:num>
  <w:num w:numId="30">
    <w:abstractNumId w:val="0"/>
  </w:num>
  <w:num w:numId="31">
    <w:abstractNumId w:val="11"/>
  </w:num>
  <w:num w:numId="32">
    <w:abstractNumId w:val="38"/>
  </w:num>
  <w:num w:numId="33">
    <w:abstractNumId w:val="46"/>
  </w:num>
  <w:num w:numId="34">
    <w:abstractNumId w:val="17"/>
  </w:num>
  <w:num w:numId="35">
    <w:abstractNumId w:val="5"/>
  </w:num>
  <w:num w:numId="36">
    <w:abstractNumId w:val="29"/>
  </w:num>
  <w:num w:numId="37">
    <w:abstractNumId w:val="22"/>
  </w:num>
  <w:num w:numId="38">
    <w:abstractNumId w:val="56"/>
  </w:num>
  <w:num w:numId="39">
    <w:abstractNumId w:val="58"/>
  </w:num>
  <w:num w:numId="40">
    <w:abstractNumId w:val="13"/>
  </w:num>
  <w:num w:numId="41">
    <w:abstractNumId w:val="49"/>
  </w:num>
  <w:num w:numId="42">
    <w:abstractNumId w:val="5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num>
  <w:num w:numId="44">
    <w:abstractNumId w:val="37"/>
  </w:num>
  <w:num w:numId="45">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5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num>
  <w:num w:numId="52">
    <w:abstractNumId w:val="25"/>
  </w:num>
  <w:num w:numId="53">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num>
  <w:num w:numId="55">
    <w:abstractNumId w:val="44"/>
  </w:num>
  <w:num w:numId="56">
    <w:abstractNumId w:val="3"/>
  </w:num>
  <w:num w:numId="57">
    <w:abstractNumId w:val="55"/>
  </w:num>
  <w:num w:numId="58">
    <w:abstractNumId w:val="48"/>
  </w:num>
  <w:num w:numId="59">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2"/>
  </w:num>
  <w:num w:numId="61">
    <w:abstractNumId w:val="59"/>
  </w:num>
  <w:num w:numId="62">
    <w:abstractNumId w:val="34"/>
  </w:num>
  <w:num w:numId="63">
    <w:abstractNumId w:val="60"/>
  </w:num>
  <w:num w:numId="64">
    <w:abstractNumId w:val="52"/>
  </w:num>
  <w:num w:numId="65">
    <w:abstractNumId w:val="6"/>
  </w:num>
  <w:num w:numId="66">
    <w:abstractNumId w:val="12"/>
  </w:num>
  <w:num w:numId="67">
    <w:abstractNumId w:val="30"/>
  </w:num>
  <w:num w:numId="68">
    <w:abstractNumId w:val="47"/>
  </w:num>
  <w:num w:numId="69">
    <w:abstractNumId w:val="2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5F9E"/>
    <w:rsid w:val="00046C03"/>
    <w:rsid w:val="00065039"/>
    <w:rsid w:val="0007614F"/>
    <w:rsid w:val="000B1C6B"/>
    <w:rsid w:val="000B34AE"/>
    <w:rsid w:val="000B4FF9"/>
    <w:rsid w:val="000C09AC"/>
    <w:rsid w:val="000E00F3"/>
    <w:rsid w:val="000F158C"/>
    <w:rsid w:val="00100BBA"/>
    <w:rsid w:val="00102F3D"/>
    <w:rsid w:val="001163C4"/>
    <w:rsid w:val="00124E38"/>
    <w:rsid w:val="0012580B"/>
    <w:rsid w:val="00131F90"/>
    <w:rsid w:val="0013526E"/>
    <w:rsid w:val="00146152"/>
    <w:rsid w:val="001646E6"/>
    <w:rsid w:val="00171371"/>
    <w:rsid w:val="00175A24"/>
    <w:rsid w:val="001812F9"/>
    <w:rsid w:val="00187E58"/>
    <w:rsid w:val="00197AB2"/>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75BCF"/>
    <w:rsid w:val="00282C3B"/>
    <w:rsid w:val="00291E36"/>
    <w:rsid w:val="00292257"/>
    <w:rsid w:val="002A54E0"/>
    <w:rsid w:val="002B1595"/>
    <w:rsid w:val="002B191D"/>
    <w:rsid w:val="002D0AF6"/>
    <w:rsid w:val="002F164D"/>
    <w:rsid w:val="0030590C"/>
    <w:rsid w:val="00306206"/>
    <w:rsid w:val="00317D85"/>
    <w:rsid w:val="00323FB4"/>
    <w:rsid w:val="00327C56"/>
    <w:rsid w:val="003315A1"/>
    <w:rsid w:val="003373EC"/>
    <w:rsid w:val="00342FF4"/>
    <w:rsid w:val="00346148"/>
    <w:rsid w:val="003669EA"/>
    <w:rsid w:val="003706CC"/>
    <w:rsid w:val="00377710"/>
    <w:rsid w:val="00392991"/>
    <w:rsid w:val="003A2D8E"/>
    <w:rsid w:val="003B37FC"/>
    <w:rsid w:val="003C20E4"/>
    <w:rsid w:val="003E6F90"/>
    <w:rsid w:val="003F02AD"/>
    <w:rsid w:val="003F5D0F"/>
    <w:rsid w:val="00414101"/>
    <w:rsid w:val="004234F0"/>
    <w:rsid w:val="00433DDB"/>
    <w:rsid w:val="00437619"/>
    <w:rsid w:val="00465A1E"/>
    <w:rsid w:val="004A2A63"/>
    <w:rsid w:val="004B210C"/>
    <w:rsid w:val="004D405F"/>
    <w:rsid w:val="004E4F4F"/>
    <w:rsid w:val="004E6789"/>
    <w:rsid w:val="004F61E3"/>
    <w:rsid w:val="00502E10"/>
    <w:rsid w:val="00510027"/>
    <w:rsid w:val="0051015C"/>
    <w:rsid w:val="00516CF1"/>
    <w:rsid w:val="00531AE9"/>
    <w:rsid w:val="00550A66"/>
    <w:rsid w:val="00567EC7"/>
    <w:rsid w:val="00570013"/>
    <w:rsid w:val="005801A2"/>
    <w:rsid w:val="00590C6D"/>
    <w:rsid w:val="005952A5"/>
    <w:rsid w:val="005A33A1"/>
    <w:rsid w:val="005A49BD"/>
    <w:rsid w:val="005A7613"/>
    <w:rsid w:val="005B217D"/>
    <w:rsid w:val="005C385F"/>
    <w:rsid w:val="005E1AC6"/>
    <w:rsid w:val="005E6B1E"/>
    <w:rsid w:val="005F6F1B"/>
    <w:rsid w:val="00624B33"/>
    <w:rsid w:val="0063041A"/>
    <w:rsid w:val="00630AA2"/>
    <w:rsid w:val="0063268D"/>
    <w:rsid w:val="00646707"/>
    <w:rsid w:val="00662E58"/>
    <w:rsid w:val="00664DCF"/>
    <w:rsid w:val="00673438"/>
    <w:rsid w:val="006C5D39"/>
    <w:rsid w:val="006D6D9B"/>
    <w:rsid w:val="006E2810"/>
    <w:rsid w:val="006E5417"/>
    <w:rsid w:val="00712F60"/>
    <w:rsid w:val="00720E3B"/>
    <w:rsid w:val="0074393F"/>
    <w:rsid w:val="00745F6B"/>
    <w:rsid w:val="0075585E"/>
    <w:rsid w:val="00770571"/>
    <w:rsid w:val="007768FF"/>
    <w:rsid w:val="007824D3"/>
    <w:rsid w:val="00787D96"/>
    <w:rsid w:val="00796EE3"/>
    <w:rsid w:val="007A7D29"/>
    <w:rsid w:val="007B4AB8"/>
    <w:rsid w:val="007D7FAF"/>
    <w:rsid w:val="007E01A3"/>
    <w:rsid w:val="007F1F8B"/>
    <w:rsid w:val="007F67A1"/>
    <w:rsid w:val="00811C05"/>
    <w:rsid w:val="008206C8"/>
    <w:rsid w:val="00831522"/>
    <w:rsid w:val="0086387C"/>
    <w:rsid w:val="00874A6C"/>
    <w:rsid w:val="00876C65"/>
    <w:rsid w:val="008A4B4C"/>
    <w:rsid w:val="008C206A"/>
    <w:rsid w:val="008C239F"/>
    <w:rsid w:val="008E480C"/>
    <w:rsid w:val="00907757"/>
    <w:rsid w:val="00913817"/>
    <w:rsid w:val="009212B0"/>
    <w:rsid w:val="00921FA1"/>
    <w:rsid w:val="009234A5"/>
    <w:rsid w:val="00933453"/>
    <w:rsid w:val="009336F7"/>
    <w:rsid w:val="0093636C"/>
    <w:rsid w:val="009374A7"/>
    <w:rsid w:val="0098551D"/>
    <w:rsid w:val="0099518F"/>
    <w:rsid w:val="009A1BC6"/>
    <w:rsid w:val="009A523D"/>
    <w:rsid w:val="009B02A1"/>
    <w:rsid w:val="009F496B"/>
    <w:rsid w:val="00A01439"/>
    <w:rsid w:val="00A02E61"/>
    <w:rsid w:val="00A05CFF"/>
    <w:rsid w:val="00A106A5"/>
    <w:rsid w:val="00A56B97"/>
    <w:rsid w:val="00A6093D"/>
    <w:rsid w:val="00A63CB1"/>
    <w:rsid w:val="00A767DC"/>
    <w:rsid w:val="00A76A6D"/>
    <w:rsid w:val="00A83253"/>
    <w:rsid w:val="00AA6E84"/>
    <w:rsid w:val="00AE341B"/>
    <w:rsid w:val="00B07CA7"/>
    <w:rsid w:val="00B1279A"/>
    <w:rsid w:val="00B169FF"/>
    <w:rsid w:val="00B4194A"/>
    <w:rsid w:val="00B5222E"/>
    <w:rsid w:val="00B53179"/>
    <w:rsid w:val="00B61C96"/>
    <w:rsid w:val="00B73A2A"/>
    <w:rsid w:val="00B94B06"/>
    <w:rsid w:val="00B94C28"/>
    <w:rsid w:val="00BC10BA"/>
    <w:rsid w:val="00BC5AFD"/>
    <w:rsid w:val="00C04F43"/>
    <w:rsid w:val="00C0609D"/>
    <w:rsid w:val="00C115AB"/>
    <w:rsid w:val="00C30249"/>
    <w:rsid w:val="00C3723B"/>
    <w:rsid w:val="00C42466"/>
    <w:rsid w:val="00C606C9"/>
    <w:rsid w:val="00C80288"/>
    <w:rsid w:val="00C84003"/>
    <w:rsid w:val="00C90650"/>
    <w:rsid w:val="00C97D78"/>
    <w:rsid w:val="00CC2AAE"/>
    <w:rsid w:val="00CC5A42"/>
    <w:rsid w:val="00CD0EAB"/>
    <w:rsid w:val="00CE5E02"/>
    <w:rsid w:val="00CF34DB"/>
    <w:rsid w:val="00CF558F"/>
    <w:rsid w:val="00D073E2"/>
    <w:rsid w:val="00D446EC"/>
    <w:rsid w:val="00D51BF0"/>
    <w:rsid w:val="00D54247"/>
    <w:rsid w:val="00D55942"/>
    <w:rsid w:val="00D807BF"/>
    <w:rsid w:val="00D82FCC"/>
    <w:rsid w:val="00D83F80"/>
    <w:rsid w:val="00DA17FC"/>
    <w:rsid w:val="00DA7887"/>
    <w:rsid w:val="00DB2C26"/>
    <w:rsid w:val="00DE2A98"/>
    <w:rsid w:val="00DE6B43"/>
    <w:rsid w:val="00DF0F4F"/>
    <w:rsid w:val="00E11923"/>
    <w:rsid w:val="00E262D4"/>
    <w:rsid w:val="00E33BBF"/>
    <w:rsid w:val="00E36250"/>
    <w:rsid w:val="00E54511"/>
    <w:rsid w:val="00E61DAC"/>
    <w:rsid w:val="00E72B80"/>
    <w:rsid w:val="00E75FE3"/>
    <w:rsid w:val="00E86C4C"/>
    <w:rsid w:val="00EA5AE0"/>
    <w:rsid w:val="00EB7AB1"/>
    <w:rsid w:val="00EE7CD8"/>
    <w:rsid w:val="00EF10D1"/>
    <w:rsid w:val="00EF48CC"/>
    <w:rsid w:val="00F12605"/>
    <w:rsid w:val="00F66326"/>
    <w:rsid w:val="00F73032"/>
    <w:rsid w:val="00F848FC"/>
    <w:rsid w:val="00F9282A"/>
    <w:rsid w:val="00F96BAD"/>
    <w:rsid w:val="00FA03EA"/>
    <w:rsid w:val="00FA139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254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HTML Preformatted"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uiPriority="99"/>
    <w:lsdException w:name="Table Grid"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31" w:qFormat="1"/>
    <w:lsdException w:name="Intense Reference" w:uiPriority="40"/>
    <w:lsdException w:name="Book Title" w:uiPriority="46"/>
    <w:lsdException w:name="Bibliography" w:uiPriority="4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rsid w:val="00E11923"/>
    <w:rPr>
      <w:b/>
      <w:bCs/>
      <w:i/>
      <w:iCs/>
      <w:sz w:val="28"/>
      <w:szCs w:val="28"/>
    </w:rPr>
  </w:style>
  <w:style w:type="character" w:customStyle="1" w:styleId="Heading3Char">
    <w:name w:val="Heading 3 Char"/>
    <w:aliases w:val="H3 Char,H31 Char,h3 Char"/>
    <w:link w:val="Heading3"/>
    <w:uiPriority w:val="99"/>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rsid w:val="004234F0"/>
    <w:rPr>
      <w:rFonts w:ascii="Times New Roman Bold" w:hAnsi="Times New Roman Bold"/>
      <w:b/>
      <w:bCs/>
      <w:sz w:val="24"/>
      <w:szCs w:val="28"/>
    </w:rPr>
  </w:style>
  <w:style w:type="character" w:customStyle="1" w:styleId="Heading5Char">
    <w:name w:val="Heading 5 Char"/>
    <w:aliases w:val="H5 Char1,H51 Char1,h5 Char1"/>
    <w:link w:val="Heading5"/>
    <w:uiPriority w:val="99"/>
    <w:rsid w:val="004234F0"/>
    <w:rPr>
      <w:b/>
      <w:bCs/>
      <w:i/>
      <w:iCs/>
      <w:sz w:val="24"/>
      <w:szCs w:val="26"/>
    </w:rPr>
  </w:style>
  <w:style w:type="character" w:customStyle="1" w:styleId="Heading6Char">
    <w:name w:val="Heading 6 Char"/>
    <w:aliases w:val="H6 Char,H61 Char,h6 Char"/>
    <w:link w:val="Heading6"/>
    <w:uiPriority w:val="99"/>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A7613"/>
    <w:rPr>
      <w:rFonts w:cs="Arial"/>
      <w:b/>
      <w:bCs/>
      <w:kern w:val="32"/>
      <w:sz w:val="32"/>
      <w:szCs w:val="32"/>
    </w:rPr>
  </w:style>
  <w:style w:type="paragraph" w:customStyle="1" w:styleId="toc0">
    <w:name w:val="toc 0"/>
    <w:basedOn w:val="Normal"/>
    <w:next w:val="TOC1"/>
    <w:uiPriority w:val="99"/>
    <w:rsid w:val="005A7613"/>
    <w:pPr>
      <w:keepLines/>
      <w:tabs>
        <w:tab w:val="clear" w:pos="360"/>
        <w:tab w:val="clear" w:pos="720"/>
        <w:tab w:val="clear" w:pos="1080"/>
        <w:tab w:val="clear" w:pos="1440"/>
        <w:tab w:val="right" w:pos="9639"/>
      </w:tabs>
      <w:spacing w:before="120"/>
    </w:pPr>
    <w:rPr>
      <w:rFonts w:eastAsia="Malgun Gothic"/>
      <w:b/>
      <w:sz w:val="24"/>
      <w:lang w:val="en-GB"/>
    </w:rPr>
  </w:style>
  <w:style w:type="paragraph" w:styleId="BodyTextIndent">
    <w:name w:val="Body Text Indent"/>
    <w:basedOn w:val="Normal"/>
    <w:link w:val="BodyTextIndentChar"/>
    <w:uiPriority w:val="99"/>
    <w:rsid w:val="005A761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link w:val="BodyTextIndent"/>
    <w:uiPriority w:val="99"/>
    <w:rsid w:val="005A7613"/>
    <w:rPr>
      <w:rFonts w:eastAsia="Malgun Gothic"/>
      <w:lang w:val="en-GB"/>
    </w:rPr>
  </w:style>
  <w:style w:type="paragraph" w:customStyle="1" w:styleId="3H5">
    <w:name w:val="3H5"/>
    <w:basedOn w:val="Normal"/>
    <w:link w:val="3DVCLevel5Char"/>
    <w:qFormat/>
    <w:rsid w:val="005A7613"/>
    <w:pPr>
      <w:keepNext/>
      <w:keepLines/>
      <w:numPr>
        <w:ilvl w:val="5"/>
        <w:numId w:val="23"/>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character" w:styleId="CommentReference">
    <w:name w:val="annotation reference"/>
    <w:uiPriority w:val="99"/>
    <w:rsid w:val="005A7613"/>
    <w:rPr>
      <w:rFonts w:cs="Times New Roman"/>
      <w:sz w:val="16"/>
      <w:szCs w:val="16"/>
    </w:rPr>
  </w:style>
  <w:style w:type="paragraph" w:styleId="CommentText">
    <w:name w:val="annotation text"/>
    <w:basedOn w:val="Normal"/>
    <w:link w:val="CommentTextChar"/>
    <w:uiPriority w:val="99"/>
    <w:rsid w:val="005A761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link w:val="CommentText"/>
    <w:uiPriority w:val="99"/>
    <w:rsid w:val="005A7613"/>
    <w:rPr>
      <w:rFonts w:eastAsia="Malgun Gothic"/>
      <w:lang w:val="en-GB"/>
    </w:rPr>
  </w:style>
  <w:style w:type="paragraph" w:styleId="TOC8">
    <w:name w:val="toc 8"/>
    <w:basedOn w:val="Normal"/>
    <w:next w:val="Normal"/>
    <w:autoRedefine/>
    <w:uiPriority w:val="39"/>
    <w:rsid w:val="005A7613"/>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5A7613"/>
    <w:pPr>
      <w:ind w:left="2382" w:hanging="1191"/>
    </w:pPr>
  </w:style>
  <w:style w:type="paragraph" w:styleId="TOC3">
    <w:name w:val="toc 3"/>
    <w:basedOn w:val="Normal"/>
    <w:next w:val="Normal"/>
    <w:autoRedefine/>
    <w:uiPriority w:val="39"/>
    <w:qFormat/>
    <w:rsid w:val="005A7613"/>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5A7613"/>
    <w:pPr>
      <w:ind w:left="2098" w:hanging="1106"/>
    </w:pPr>
  </w:style>
  <w:style w:type="paragraph" w:styleId="TOC5">
    <w:name w:val="toc 5"/>
    <w:basedOn w:val="TOC3"/>
    <w:autoRedefine/>
    <w:uiPriority w:val="39"/>
    <w:rsid w:val="005A7613"/>
    <w:pPr>
      <w:ind w:left="1758" w:hanging="964"/>
    </w:pPr>
  </w:style>
  <w:style w:type="paragraph" w:styleId="TOC4">
    <w:name w:val="toc 4"/>
    <w:basedOn w:val="TOC3"/>
    <w:next w:val="TOC5"/>
    <w:autoRedefine/>
    <w:uiPriority w:val="39"/>
    <w:rsid w:val="005A7613"/>
    <w:pPr>
      <w:ind w:left="1502" w:hanging="907"/>
    </w:pPr>
  </w:style>
  <w:style w:type="paragraph" w:styleId="TOC2">
    <w:name w:val="toc 2"/>
    <w:basedOn w:val="TOC1"/>
    <w:next w:val="TOC3"/>
    <w:autoRedefine/>
    <w:uiPriority w:val="39"/>
    <w:qFormat/>
    <w:rsid w:val="005A7613"/>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5A7613"/>
    <w:pPr>
      <w:keepNext/>
      <w:tabs>
        <w:tab w:val="clear" w:pos="360"/>
        <w:tab w:val="clear" w:pos="720"/>
        <w:tab w:val="clear" w:pos="1080"/>
        <w:tab w:val="clear" w:pos="1440"/>
        <w:tab w:val="right" w:leader="dot" w:pos="9629"/>
      </w:tabs>
      <w:spacing w:before="86"/>
      <w:ind w:left="397" w:hanging="397"/>
    </w:pPr>
    <w:rPr>
      <w:rFonts w:eastAsia="Malgun Gothic"/>
      <w:bCs/>
      <w:noProof/>
      <w:sz w:val="20"/>
      <w:lang w:val="en-GB"/>
    </w:rPr>
  </w:style>
  <w:style w:type="paragraph" w:styleId="Index7">
    <w:name w:val="index 7"/>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5A7613"/>
    <w:rPr>
      <w:rFonts w:eastAsia="Malgun Gothic"/>
      <w:lang w:val="en-GB"/>
    </w:rPr>
  </w:style>
  <w:style w:type="character" w:styleId="LineNumber">
    <w:name w:val="line number"/>
    <w:uiPriority w:val="99"/>
    <w:rsid w:val="005A7613"/>
    <w:rPr>
      <w:rFonts w:cs="Times New Roman"/>
    </w:rPr>
  </w:style>
  <w:style w:type="paragraph" w:styleId="Index1">
    <w:name w:val="index 1"/>
    <w:basedOn w:val="Normal"/>
    <w:next w:val="Normal"/>
    <w:autoRedefine/>
    <w:uiPriority w:val="99"/>
    <w:rsid w:val="005A7613"/>
    <w:pPr>
      <w:tabs>
        <w:tab w:val="clear" w:pos="360"/>
        <w:tab w:val="clear" w:pos="720"/>
        <w:tab w:val="clear" w:pos="1080"/>
        <w:tab w:val="clear" w:pos="1440"/>
      </w:tabs>
      <w:ind w:left="220" w:hanging="220"/>
    </w:pPr>
  </w:style>
  <w:style w:type="paragraph" w:styleId="IndexHeading">
    <w:name w:val="index heading"/>
    <w:basedOn w:val="Normal"/>
    <w:next w:val="ColorfulShading-Accent12"/>
    <w:uiPriority w:val="99"/>
    <w:rsid w:val="005A7613"/>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5A7613"/>
    <w:rPr>
      <w:sz w:val="22"/>
    </w:rPr>
  </w:style>
  <w:style w:type="character" w:customStyle="1" w:styleId="HeaderChar">
    <w:name w:val="Header Char"/>
    <w:aliases w:val="h Char,Header/Footer Char"/>
    <w:link w:val="Header"/>
    <w:uiPriority w:val="99"/>
    <w:locked/>
    <w:rsid w:val="005A7613"/>
    <w:rPr>
      <w:sz w:val="22"/>
    </w:rPr>
  </w:style>
  <w:style w:type="character" w:styleId="FootnoteReference">
    <w:name w:val="footnote reference"/>
    <w:uiPriority w:val="99"/>
    <w:rsid w:val="005A7613"/>
    <w:rPr>
      <w:rFonts w:cs="Times New Roman"/>
      <w:position w:val="6"/>
      <w:sz w:val="16"/>
      <w:szCs w:val="16"/>
    </w:rPr>
  </w:style>
  <w:style w:type="paragraph" w:styleId="FootnoteText">
    <w:name w:val="footnote text"/>
    <w:basedOn w:val="Normal"/>
    <w:link w:val="FootnoteTextChar"/>
    <w:uiPriority w:val="99"/>
    <w:rsid w:val="005A7613"/>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link w:val="FootnoteText"/>
    <w:uiPriority w:val="99"/>
    <w:rsid w:val="005A7613"/>
    <w:rPr>
      <w:rFonts w:eastAsia="Malgun Gothic"/>
      <w:lang w:val="en-GB"/>
    </w:rPr>
  </w:style>
  <w:style w:type="paragraph" w:styleId="NormalIndent">
    <w:name w:val="Normal Indent"/>
    <w:basedOn w:val="Normal"/>
    <w:uiPriority w:val="99"/>
    <w:rsid w:val="005A7613"/>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3HAnnex">
    <w:name w:val="3HAnnex"/>
    <w:basedOn w:val="Normal"/>
    <w:qFormat/>
    <w:rsid w:val="005A761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rsid w:val="005A761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rsid w:val="005A761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rsid w:val="005A7613"/>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enumlev1">
    <w:name w:val="enumlev1"/>
    <w:basedOn w:val="Normal"/>
    <w:rsid w:val="005A7613"/>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hps">
    <w:name w:val="hps"/>
    <w:rsid w:val="005A7613"/>
  </w:style>
  <w:style w:type="character" w:customStyle="1" w:styleId="Heading4CharChar1">
    <w:name w:val="Heading 4 Char Char1"/>
    <w:aliases w:val="Heading 4 Char1 Char Char,Heading 4 Char Char Char Char"/>
    <w:uiPriority w:val="99"/>
    <w:rsid w:val="005A7613"/>
    <w:rPr>
      <w:rFonts w:cs="Times New Roman"/>
      <w:b/>
      <w:bCs/>
      <w:lang w:val="en-GB" w:eastAsia="en-US"/>
    </w:rPr>
  </w:style>
  <w:style w:type="paragraph" w:customStyle="1" w:styleId="Annex1">
    <w:name w:val="Annex 1"/>
    <w:basedOn w:val="Heading1"/>
    <w:next w:val="Normal"/>
    <w:uiPriority w:val="99"/>
    <w:qFormat/>
    <w:rsid w:val="005A7613"/>
    <w:pPr>
      <w:keepNext w:val="0"/>
      <w:numPr>
        <w:numId w:val="0"/>
      </w:numPr>
      <w:tabs>
        <w:tab w:val="clear" w:pos="720"/>
        <w:tab w:val="clear" w:pos="1080"/>
        <w:tab w:val="clear" w:pos="1440"/>
        <w:tab w:val="left" w:pos="794"/>
        <w:tab w:val="left" w:pos="1191"/>
        <w:tab w:val="left" w:pos="1588"/>
        <w:tab w:val="left" w:pos="1985"/>
      </w:tabs>
      <w:spacing w:before="136" w:after="0"/>
      <w:jc w:val="center"/>
      <w:outlineLvl w:val="9"/>
    </w:pPr>
    <w:rPr>
      <w:rFonts w:ascii="Times New Roman Bold" w:eastAsia="Malgun Gothic" w:hAnsi="Times New Roman Bold" w:cs="Times New Roman"/>
      <w:bCs w:val="0"/>
      <w:kern w:val="0"/>
      <w:sz w:val="20"/>
      <w:szCs w:val="20"/>
      <w:lang w:val="en-GB"/>
    </w:rPr>
  </w:style>
  <w:style w:type="paragraph" w:customStyle="1" w:styleId="TableLegend">
    <w:name w:val="Table_Legend"/>
    <w:basedOn w:val="Normal"/>
    <w:next w:val="Normal"/>
    <w:uiPriority w:val="99"/>
    <w:rsid w:val="005A7613"/>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5A7613"/>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5A7613"/>
    <w:pPr>
      <w:keepNext w:val="0"/>
      <w:keepLines/>
      <w:tabs>
        <w:tab w:val="clear" w:pos="454"/>
      </w:tabs>
      <w:spacing w:before="100" w:after="100" w:line="190" w:lineRule="exact"/>
    </w:pPr>
  </w:style>
  <w:style w:type="character" w:customStyle="1" w:styleId="BlancCharCharChar">
    <w:name w:val="Blanc Char Char Char"/>
    <w:uiPriority w:val="99"/>
    <w:rsid w:val="005A7613"/>
    <w:rPr>
      <w:rFonts w:cs="Times New Roman"/>
      <w:b/>
      <w:bCs/>
      <w:sz w:val="8"/>
      <w:szCs w:val="8"/>
      <w:lang w:val="en-US" w:eastAsia="en-US"/>
    </w:rPr>
  </w:style>
  <w:style w:type="paragraph" w:customStyle="1" w:styleId="enumlev2">
    <w:name w:val="enumlev2"/>
    <w:basedOn w:val="enumlev1"/>
    <w:uiPriority w:val="99"/>
    <w:rsid w:val="005A7613"/>
    <w:pPr>
      <w:ind w:left="1588"/>
    </w:pPr>
  </w:style>
  <w:style w:type="paragraph" w:customStyle="1" w:styleId="AnnexRef">
    <w:name w:val="Annex_Ref"/>
    <w:basedOn w:val="Normal"/>
    <w:next w:val="Normal"/>
    <w:uiPriority w:val="99"/>
    <w:rsid w:val="005A761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enumlev3">
    <w:name w:val="enumlev3"/>
    <w:basedOn w:val="enumlev2"/>
    <w:uiPriority w:val="99"/>
    <w:rsid w:val="005A7613"/>
    <w:pPr>
      <w:ind w:left="1985"/>
    </w:pPr>
  </w:style>
  <w:style w:type="paragraph" w:customStyle="1" w:styleId="heading1aftertitle">
    <w:name w:val="heading 1aftertitle"/>
    <w:basedOn w:val="Heading1"/>
    <w:next w:val="Normal"/>
    <w:uiPriority w:val="99"/>
    <w:rsid w:val="005A7613"/>
    <w:pPr>
      <w:keepLines/>
      <w:tabs>
        <w:tab w:val="clear" w:pos="360"/>
        <w:tab w:val="clear" w:pos="1080"/>
        <w:tab w:val="clear" w:pos="1440"/>
        <w:tab w:val="num" w:pos="720"/>
        <w:tab w:val="left" w:pos="794"/>
        <w:tab w:val="left" w:pos="1191"/>
        <w:tab w:val="left" w:pos="1588"/>
        <w:tab w:val="left" w:pos="1985"/>
      </w:tabs>
      <w:spacing w:before="1134" w:after="0"/>
      <w:outlineLvl w:val="9"/>
    </w:pPr>
    <w:rPr>
      <w:rFonts w:eastAsia="Malgun Gothic" w:cs="Times New Roman"/>
      <w:kern w:val="0"/>
      <w:sz w:val="24"/>
      <w:szCs w:val="24"/>
      <w:lang w:val="en-GB"/>
    </w:rPr>
  </w:style>
  <w:style w:type="paragraph" w:customStyle="1" w:styleId="FigureTitle">
    <w:name w:val="Figure_Title"/>
    <w:basedOn w:val="TableTitle"/>
    <w:next w:val="Normal"/>
    <w:uiPriority w:val="99"/>
    <w:rsid w:val="005A7613"/>
    <w:pPr>
      <w:spacing w:after="720"/>
    </w:pPr>
    <w:rPr>
      <w:bCs w:val="0"/>
      <w:lang w:eastAsia="zh-TW"/>
    </w:rPr>
  </w:style>
  <w:style w:type="paragraph" w:customStyle="1" w:styleId="TableTitle">
    <w:name w:val="Table_Title"/>
    <w:basedOn w:val="Normal"/>
    <w:next w:val="Blanc"/>
    <w:rsid w:val="005A761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rsid w:val="005A761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5A7613"/>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rsid w:val="005A7613"/>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Title">
    <w:name w:val="Annex_Title"/>
    <w:basedOn w:val="Normal"/>
    <w:next w:val="Normal"/>
    <w:uiPriority w:val="99"/>
    <w:rsid w:val="005A7613"/>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5A7613"/>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Equation">
    <w:name w:val="Equation"/>
    <w:basedOn w:val="Normal"/>
    <w:rsid w:val="005A7613"/>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SectionTitle">
    <w:name w:val="Section_Title"/>
    <w:basedOn w:val="Normal"/>
    <w:uiPriority w:val="99"/>
    <w:rsid w:val="005A7613"/>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5A7613"/>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5A7613"/>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5A7613"/>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5A7613"/>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5A7613"/>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5A7613"/>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Normal"/>
    <w:next w:val="ASN1Continue"/>
    <w:uiPriority w:val="99"/>
    <w:rsid w:val="005A7613"/>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5A7613"/>
    <w:pPr>
      <w:spacing w:before="0"/>
    </w:pPr>
  </w:style>
  <w:style w:type="paragraph" w:styleId="Title">
    <w:name w:val="Title"/>
    <w:basedOn w:val="Normal"/>
    <w:next w:val="Normal"/>
    <w:link w:val="TitleChar"/>
    <w:uiPriority w:val="99"/>
    <w:qFormat/>
    <w:rsid w:val="005A7613"/>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link w:val="Title"/>
    <w:uiPriority w:val="99"/>
    <w:rsid w:val="005A7613"/>
    <w:rPr>
      <w:rFonts w:ascii="Cambria" w:eastAsia="Malgun Gothic" w:hAnsi="Cambria"/>
      <w:b/>
      <w:bCs/>
      <w:kern w:val="28"/>
      <w:sz w:val="32"/>
      <w:szCs w:val="32"/>
      <w:lang w:val="en-GB"/>
    </w:rPr>
  </w:style>
  <w:style w:type="paragraph" w:customStyle="1" w:styleId="ASN1Italic">
    <w:name w:val="ASN.1 Italic"/>
    <w:basedOn w:val="ASN1"/>
    <w:uiPriority w:val="99"/>
    <w:rsid w:val="005A7613"/>
    <w:pPr>
      <w:spacing w:before="0"/>
    </w:pPr>
    <w:rPr>
      <w:b w:val="0"/>
      <w:bCs w:val="0"/>
      <w:i/>
      <w:iCs/>
      <w:sz w:val="20"/>
      <w:szCs w:val="20"/>
    </w:rPr>
  </w:style>
  <w:style w:type="paragraph" w:customStyle="1" w:styleId="Note">
    <w:name w:val="Note"/>
    <w:basedOn w:val="Normal"/>
    <w:next w:val="Normal"/>
    <w:uiPriority w:val="99"/>
    <w:rsid w:val="005A7613"/>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paragraph" w:styleId="Revision">
    <w:name w:val="Revision"/>
    <w:hidden/>
    <w:uiPriority w:val="99"/>
    <w:rsid w:val="005A7613"/>
    <w:rPr>
      <w:rFonts w:eastAsia="Malgun Gothic"/>
      <w:lang w:val="en-GB"/>
    </w:rPr>
  </w:style>
  <w:style w:type="paragraph" w:customStyle="1" w:styleId="3HeaderFooter">
    <w:name w:val="3HeaderFooter"/>
    <w:basedOn w:val="3N"/>
    <w:link w:val="3HeaderFooterChar"/>
    <w:qFormat/>
    <w:rsid w:val="005A7613"/>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5A7613"/>
    <w:rPr>
      <w:rFonts w:cs="Times New Roman"/>
      <w:sz w:val="18"/>
      <w:szCs w:val="18"/>
      <w:lang w:val="en-GB" w:eastAsia="en-US"/>
    </w:rPr>
  </w:style>
  <w:style w:type="paragraph" w:customStyle="1" w:styleId="tableheading">
    <w:name w:val="table heading"/>
    <w:basedOn w:val="Normal"/>
    <w:rsid w:val="005A7613"/>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styleId="Caption">
    <w:name w:val="caption"/>
    <w:basedOn w:val="Normal"/>
    <w:next w:val="Normal"/>
    <w:link w:val="CaptionChar1"/>
    <w:qFormat/>
    <w:rsid w:val="005A7613"/>
    <w:pPr>
      <w:keepNext/>
      <w:tabs>
        <w:tab w:val="clear" w:pos="360"/>
        <w:tab w:val="clear" w:pos="720"/>
        <w:tab w:val="clear" w:pos="1080"/>
        <w:tab w:val="clear" w:pos="1440"/>
      </w:tabs>
      <w:spacing w:before="240" w:after="113"/>
      <w:jc w:val="center"/>
    </w:pPr>
    <w:rPr>
      <w:rFonts w:eastAsia="Malgun Gothic"/>
      <w:b/>
      <w:bCs/>
      <w:noProof/>
      <w:sz w:val="20"/>
      <w:lang w:val="en-GB"/>
    </w:rPr>
  </w:style>
  <w:style w:type="paragraph" w:customStyle="1" w:styleId="tablecell">
    <w:name w:val="table cell"/>
    <w:basedOn w:val="Normal"/>
    <w:rsid w:val="005A7613"/>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head">
    <w:name w:val="head"/>
    <w:basedOn w:val="headfoot"/>
    <w:next w:val="foot"/>
    <w:uiPriority w:val="99"/>
    <w:rsid w:val="005A7613"/>
    <w:rPr>
      <w:color w:val="FFFFFF"/>
    </w:rPr>
  </w:style>
  <w:style w:type="paragraph" w:customStyle="1" w:styleId="foot">
    <w:name w:val="foot"/>
    <w:basedOn w:val="head"/>
    <w:next w:val="Heading1"/>
    <w:uiPriority w:val="99"/>
    <w:rsid w:val="005A7613"/>
  </w:style>
  <w:style w:type="paragraph" w:customStyle="1" w:styleId="tablesyntax">
    <w:name w:val="table syntax"/>
    <w:basedOn w:val="Normal"/>
    <w:link w:val="tablesyntaxChar"/>
    <w:rsid w:val="005A761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5A7613"/>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5A7613"/>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5A7613"/>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5A7613"/>
    <w:rPr>
      <w:rFonts w:eastAsia="Batang"/>
      <w:sz w:val="22"/>
      <w:szCs w:val="22"/>
      <w:lang w:val="en-GB"/>
    </w:rPr>
  </w:style>
  <w:style w:type="paragraph" w:customStyle="1" w:styleId="RecISO">
    <w:name w:val="Rec_ISO_#"/>
    <w:basedOn w:val="Rec"/>
    <w:uiPriority w:val="99"/>
    <w:rsid w:val="005A7613"/>
    <w:pPr>
      <w:tabs>
        <w:tab w:val="clear" w:pos="794"/>
        <w:tab w:val="clear" w:pos="1191"/>
        <w:tab w:val="clear" w:pos="1588"/>
        <w:tab w:val="clear" w:pos="1985"/>
      </w:tabs>
    </w:pPr>
  </w:style>
  <w:style w:type="paragraph" w:customStyle="1" w:styleId="RecCCITT">
    <w:name w:val="Rec_CCITT_#"/>
    <w:basedOn w:val="RecISO"/>
    <w:uiPriority w:val="99"/>
    <w:rsid w:val="005A7613"/>
    <w:pPr>
      <w:spacing w:before="0"/>
    </w:pPr>
  </w:style>
  <w:style w:type="paragraph" w:customStyle="1" w:styleId="IndexTitle">
    <w:name w:val="Index_Title"/>
    <w:basedOn w:val="AnnexTitle"/>
    <w:uiPriority w:val="99"/>
    <w:rsid w:val="005A7613"/>
  </w:style>
  <w:style w:type="paragraph" w:customStyle="1" w:styleId="Note2">
    <w:name w:val="Note 2"/>
    <w:basedOn w:val="Normal"/>
    <w:uiPriority w:val="99"/>
    <w:qFormat/>
    <w:rsid w:val="005A7613"/>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rmal"/>
    <w:uiPriority w:val="99"/>
    <w:rsid w:val="005A7613"/>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5A7613"/>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styleId="BodyTextIndent3">
    <w:name w:val="Body Text Indent 3"/>
    <w:basedOn w:val="Normal"/>
    <w:link w:val="BodyTextIndent3Char"/>
    <w:uiPriority w:val="99"/>
    <w:rsid w:val="005A7613"/>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link w:val="BodyTextIndent3"/>
    <w:uiPriority w:val="99"/>
    <w:rsid w:val="005A7613"/>
    <w:rPr>
      <w:rFonts w:eastAsia="Malgun Gothic"/>
      <w:sz w:val="16"/>
      <w:szCs w:val="16"/>
      <w:lang w:val="en-GB"/>
    </w:rPr>
  </w:style>
  <w:style w:type="paragraph" w:styleId="BodyTextIndent2">
    <w:name w:val="Body Text Indent 2"/>
    <w:basedOn w:val="Normal"/>
    <w:link w:val="BodyTextIndent2Char"/>
    <w:uiPriority w:val="99"/>
    <w:rsid w:val="005A7613"/>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link w:val="BodyTextIndent2"/>
    <w:uiPriority w:val="99"/>
    <w:rsid w:val="005A7613"/>
    <w:rPr>
      <w:rFonts w:eastAsia="Malgun Gothic"/>
      <w:lang w:val="en-GB"/>
    </w:rPr>
  </w:style>
  <w:style w:type="paragraph" w:customStyle="1" w:styleId="CourierText">
    <w:name w:val="Courier Text"/>
    <w:basedOn w:val="Normal"/>
    <w:uiPriority w:val="99"/>
    <w:rsid w:val="005A7613"/>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AppendixHeading2">
    <w:name w:val="Appendix Heading 2"/>
    <w:basedOn w:val="Heading2"/>
    <w:uiPriority w:val="99"/>
    <w:rsid w:val="005A7613"/>
    <w:pPr>
      <w:tabs>
        <w:tab w:val="clear" w:pos="1080"/>
        <w:tab w:val="clear" w:pos="1440"/>
        <w:tab w:val="num" w:pos="576"/>
        <w:tab w:val="num" w:pos="720"/>
      </w:tabs>
      <w:ind w:left="576" w:hanging="576"/>
    </w:pPr>
    <w:rPr>
      <w:rFonts w:eastAsia="Batang"/>
      <w:i w:val="0"/>
      <w:iCs w:val="0"/>
      <w:sz w:val="22"/>
      <w:szCs w:val="22"/>
    </w:rPr>
  </w:style>
  <w:style w:type="paragraph" w:styleId="BodyText3">
    <w:name w:val="Body Text 3"/>
    <w:basedOn w:val="Normal"/>
    <w:link w:val="BodyText3Char"/>
    <w:uiPriority w:val="99"/>
    <w:rsid w:val="005A7613"/>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link w:val="BodyText3"/>
    <w:uiPriority w:val="99"/>
    <w:rsid w:val="005A7613"/>
    <w:rPr>
      <w:rFonts w:eastAsia="Malgun Gothic"/>
      <w:sz w:val="16"/>
      <w:szCs w:val="16"/>
      <w:lang w:val="en-GB"/>
    </w:rPr>
  </w:style>
  <w:style w:type="paragraph" w:customStyle="1" w:styleId="Note1">
    <w:name w:val="Note 1"/>
    <w:basedOn w:val="Normal"/>
    <w:qFormat/>
    <w:rsid w:val="005A7613"/>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AppendixHeadingI">
    <w:name w:val="Appendix Heading I"/>
    <w:basedOn w:val="Normal"/>
    <w:uiPriority w:val="99"/>
    <w:rsid w:val="005A7613"/>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5A7613"/>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5A7613"/>
    <w:pPr>
      <w:tabs>
        <w:tab w:val="clear" w:pos="360"/>
        <w:tab w:val="clear" w:pos="720"/>
        <w:tab w:val="clear" w:pos="1080"/>
        <w:tab w:val="clear" w:pos="1440"/>
        <w:tab w:val="left" w:pos="794"/>
        <w:tab w:val="num" w:pos="864"/>
      </w:tabs>
      <w:ind w:left="864" w:right="0" w:hanging="864"/>
    </w:pPr>
    <w:rPr>
      <w:rFonts w:ascii="Times New Roman" w:eastAsia="Batang" w:hAnsi="Times New Roman"/>
      <w:sz w:val="22"/>
      <w:szCs w:val="22"/>
    </w:rPr>
  </w:style>
  <w:style w:type="paragraph" w:customStyle="1" w:styleId="AppendixHeading5">
    <w:name w:val="Appendix Heading 5"/>
    <w:basedOn w:val="Normal"/>
    <w:uiPriority w:val="99"/>
    <w:rsid w:val="005A7613"/>
    <w:pPr>
      <w:tabs>
        <w:tab w:val="clear" w:pos="360"/>
        <w:tab w:val="clear" w:pos="720"/>
        <w:tab w:val="clear" w:pos="1080"/>
        <w:tab w:val="clear" w:pos="1440"/>
        <w:tab w:val="left" w:pos="794"/>
        <w:tab w:val="num" w:pos="1008"/>
      </w:tabs>
      <w:spacing w:before="240" w:after="60"/>
      <w:ind w:left="1008" w:hanging="1008"/>
    </w:pPr>
    <w:rPr>
      <w:rFonts w:eastAsia="Batang"/>
      <w:szCs w:val="22"/>
    </w:rPr>
  </w:style>
  <w:style w:type="paragraph" w:customStyle="1" w:styleId="BlancChar">
    <w:name w:val="Blanc Char"/>
    <w:basedOn w:val="Normal"/>
    <w:next w:val="TableText"/>
    <w:uiPriority w:val="99"/>
    <w:rsid w:val="005A7613"/>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customStyle="1" w:styleId="11BodyText">
    <w:name w:val="11 BodyText"/>
    <w:basedOn w:val="Normal"/>
    <w:uiPriority w:val="99"/>
    <w:rsid w:val="005A7613"/>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5A7613"/>
    <w:rPr>
      <w:b/>
      <w:bCs/>
    </w:rPr>
  </w:style>
  <w:style w:type="paragraph" w:customStyle="1" w:styleId="Figure0">
    <w:name w:val="Figure"/>
    <w:basedOn w:val="Normal"/>
    <w:next w:val="Normal"/>
    <w:uiPriority w:val="99"/>
    <w:rsid w:val="005A761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5A7613"/>
  </w:style>
  <w:style w:type="paragraph" w:customStyle="1" w:styleId="Fig0">
    <w:name w:val="Fig"/>
    <w:basedOn w:val="Figure0"/>
    <w:next w:val="Fig"/>
    <w:uiPriority w:val="99"/>
    <w:rsid w:val="005A7613"/>
    <w:pPr>
      <w:spacing w:before="136" w:after="0"/>
    </w:pPr>
    <w:rPr>
      <w:lang w:val="en-US"/>
    </w:rPr>
  </w:style>
  <w:style w:type="paragraph" w:styleId="BodyText2">
    <w:name w:val="Body Text 2"/>
    <w:basedOn w:val="Normal"/>
    <w:link w:val="BodyText2Char"/>
    <w:uiPriority w:val="99"/>
    <w:rsid w:val="005A761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link w:val="BodyText2"/>
    <w:uiPriority w:val="99"/>
    <w:rsid w:val="005A7613"/>
    <w:rPr>
      <w:rFonts w:eastAsia="Malgun Gothic"/>
      <w:lang w:val="en-GB"/>
    </w:rPr>
  </w:style>
  <w:style w:type="paragraph" w:customStyle="1" w:styleId="figure1">
    <w:name w:val="figure"/>
    <w:basedOn w:val="Normal"/>
    <w:uiPriority w:val="99"/>
    <w:rsid w:val="005A761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BalloonTextChar">
    <w:name w:val="Balloon Text Char"/>
    <w:link w:val="BalloonText"/>
    <w:uiPriority w:val="99"/>
    <w:semiHidden/>
    <w:locked/>
    <w:rsid w:val="005A7613"/>
    <w:rPr>
      <w:rFonts w:ascii="Tahoma" w:hAnsi="Tahoma" w:cs="Tahoma"/>
      <w:sz w:val="16"/>
      <w:szCs w:val="16"/>
    </w:rPr>
  </w:style>
  <w:style w:type="character" w:customStyle="1" w:styleId="FigureChar">
    <w:name w:val="Figure_# Char"/>
    <w:uiPriority w:val="99"/>
    <w:rsid w:val="005A7613"/>
    <w:rPr>
      <w:rFonts w:cs="Times New Roman"/>
      <w:lang w:val="en-US" w:eastAsia="en-US"/>
    </w:rPr>
  </w:style>
  <w:style w:type="paragraph" w:customStyle="1" w:styleId="Annex2">
    <w:name w:val="Annex 2"/>
    <w:basedOn w:val="Normal"/>
    <w:next w:val="Normal"/>
    <w:uiPriority w:val="99"/>
    <w:qFormat/>
    <w:rsid w:val="005A7613"/>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qFormat/>
    <w:rsid w:val="005A7613"/>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nnex3"/>
    <w:next w:val="Normal"/>
    <w:uiPriority w:val="99"/>
    <w:rsid w:val="005A7613"/>
    <w:pPr>
      <w:numPr>
        <w:ilvl w:val="3"/>
        <w:numId w:val="2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5A7613"/>
    <w:pPr>
      <w:numPr>
        <w:ilvl w:val="4"/>
      </w:numPr>
      <w:outlineLvl w:val="4"/>
    </w:pPr>
  </w:style>
  <w:style w:type="character" w:customStyle="1" w:styleId="CourierTextChar">
    <w:name w:val="Courier Text Char"/>
    <w:uiPriority w:val="99"/>
    <w:rsid w:val="005A7613"/>
    <w:rPr>
      <w:rFonts w:ascii="Courier" w:hAnsi="Courier" w:cs="Courier"/>
      <w:sz w:val="22"/>
      <w:szCs w:val="22"/>
      <w:lang w:val="en-GB" w:eastAsia="en-US"/>
    </w:rPr>
  </w:style>
  <w:style w:type="paragraph" w:customStyle="1" w:styleId="Normal1">
    <w:name w:val="Normal1"/>
    <w:basedOn w:val="TableTitle"/>
    <w:uiPriority w:val="99"/>
    <w:rsid w:val="005A7613"/>
    <w:pPr>
      <w:tabs>
        <w:tab w:val="center" w:pos="4864"/>
      </w:tabs>
      <w:jc w:val="both"/>
    </w:pPr>
  </w:style>
  <w:style w:type="paragraph" w:customStyle="1" w:styleId="equation0">
    <w:name w:val="equation"/>
    <w:basedOn w:val="Normal"/>
    <w:uiPriority w:val="99"/>
    <w:rsid w:val="005A761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5A7613"/>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5A761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RecNo">
    <w:name w:val="Rec_No"/>
    <w:basedOn w:val="Normal"/>
    <w:next w:val="Normal"/>
    <w:uiPriority w:val="99"/>
    <w:rsid w:val="005A7613"/>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character" w:customStyle="1" w:styleId="TableTitleCharCharChar1">
    <w:name w:val="Table_Title Char Char Char1"/>
    <w:uiPriority w:val="99"/>
    <w:rsid w:val="005A7613"/>
    <w:rPr>
      <w:rFonts w:cs="Times New Roman"/>
      <w:b/>
      <w:bCs/>
      <w:lang w:val="en-GB" w:eastAsia="en-US"/>
    </w:rPr>
  </w:style>
  <w:style w:type="character" w:customStyle="1" w:styleId="TableTitleCharCharChar">
    <w:name w:val="Table_Title Char Char Char"/>
    <w:uiPriority w:val="99"/>
    <w:rsid w:val="005A7613"/>
    <w:rPr>
      <w:rFonts w:cs="Times New Roman"/>
      <w:b/>
      <w:bCs/>
      <w:lang w:val="en-GB" w:eastAsia="en-US"/>
    </w:rPr>
  </w:style>
  <w:style w:type="character" w:customStyle="1" w:styleId="Annex1Char">
    <w:name w:val="Annex 1 Char"/>
    <w:uiPriority w:val="99"/>
    <w:rsid w:val="005A7613"/>
    <w:rPr>
      <w:rFonts w:cs="Times New Roman"/>
      <w:b/>
      <w:bCs/>
      <w:sz w:val="24"/>
      <w:szCs w:val="24"/>
      <w:lang w:val="en-GB" w:eastAsia="en-US"/>
    </w:rPr>
  </w:style>
  <w:style w:type="table" w:styleId="TableGrid">
    <w:name w:val="Table Grid"/>
    <w:basedOn w:val="TableNormal"/>
    <w:uiPriority w:val="99"/>
    <w:rsid w:val="005A761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Char">
    <w:name w:val="Table_Title Char"/>
    <w:basedOn w:val="Normal"/>
    <w:next w:val="Normal"/>
    <w:uiPriority w:val="99"/>
    <w:rsid w:val="005A761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5A7613"/>
    <w:rPr>
      <w:rFonts w:cs="Times New Roman"/>
      <w:b/>
      <w:bCs/>
      <w:lang w:val="en-GB" w:eastAsia="en-US"/>
    </w:rPr>
  </w:style>
  <w:style w:type="character" w:customStyle="1" w:styleId="Heading1Char1">
    <w:name w:val="Heading 1 Char1"/>
    <w:uiPriority w:val="99"/>
    <w:rsid w:val="005A7613"/>
    <w:rPr>
      <w:rFonts w:cs="Times New Roman"/>
      <w:b/>
      <w:bCs/>
      <w:sz w:val="24"/>
      <w:szCs w:val="24"/>
      <w:lang w:val="en-GB" w:eastAsia="en-US"/>
    </w:rPr>
  </w:style>
  <w:style w:type="character" w:customStyle="1" w:styleId="tablesyntaxChar">
    <w:name w:val="table syntax Char"/>
    <w:link w:val="tablesyntax"/>
    <w:locked/>
    <w:rsid w:val="005A7613"/>
    <w:rPr>
      <w:rFonts w:ascii="Times" w:eastAsia="Malgun Gothic" w:hAnsi="Times"/>
      <w:lang w:val="en-GB"/>
    </w:rPr>
  </w:style>
  <w:style w:type="paragraph" w:customStyle="1" w:styleId="Rectitle">
    <w:name w:val="Rec_title"/>
    <w:basedOn w:val="Normal"/>
    <w:next w:val="Normal"/>
    <w:uiPriority w:val="99"/>
    <w:rsid w:val="005A7613"/>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5A7613"/>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5A7613"/>
    <w:rPr>
      <w:rFonts w:cs="Times New Roman"/>
      <w:lang w:val="fr-FR"/>
    </w:rPr>
  </w:style>
  <w:style w:type="character" w:customStyle="1" w:styleId="Head0">
    <w:name w:val="Head"/>
    <w:uiPriority w:val="99"/>
    <w:rsid w:val="005A7613"/>
    <w:rPr>
      <w:rFonts w:cs="Times New Roman"/>
      <w:b/>
    </w:rPr>
  </w:style>
  <w:style w:type="character" w:customStyle="1" w:styleId="3HeaderFooterChar">
    <w:name w:val="3HeaderFooter Char"/>
    <w:link w:val="3HeaderFooter"/>
    <w:rsid w:val="005A7613"/>
    <w:rPr>
      <w:b/>
      <w:sz w:val="22"/>
      <w:szCs w:val="22"/>
      <w:lang w:val="en-GB"/>
    </w:rPr>
  </w:style>
  <w:style w:type="paragraph" w:customStyle="1" w:styleId="Tablehead">
    <w:name w:val="Table_head"/>
    <w:basedOn w:val="Tabletext0"/>
    <w:next w:val="Tabletext0"/>
    <w:uiPriority w:val="99"/>
    <w:rsid w:val="005A7613"/>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5A7613"/>
    <w:pPr>
      <w:keepLines/>
      <w:tabs>
        <w:tab w:val="clear" w:pos="360"/>
        <w:tab w:val="clear" w:pos="720"/>
        <w:tab w:val="clear" w:pos="1080"/>
        <w:tab w:val="clear" w:pos="1440"/>
      </w:tabs>
      <w:spacing w:before="40" w:after="40" w:line="190" w:lineRule="exact"/>
    </w:pPr>
    <w:rPr>
      <w:rFonts w:eastAsia="Malgun Gothic"/>
      <w:sz w:val="18"/>
      <w:lang w:val="en-GB"/>
    </w:rPr>
  </w:style>
  <w:style w:type="paragraph" w:customStyle="1" w:styleId="StyleHeading1TimesNewRoman12ptBefore24ptAfter0">
    <w:name w:val="Style Heading 1 + Times New Roman 12 pt Before:  24 pt After:  0..."/>
    <w:basedOn w:val="Heading1"/>
    <w:uiPriority w:val="99"/>
    <w:rsid w:val="005A7613"/>
    <w:pPr>
      <w:numPr>
        <w:numId w:val="0"/>
      </w:numPr>
      <w:tabs>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3L1">
    <w:name w:val="3L1"/>
    <w:basedOn w:val="3H1"/>
    <w:link w:val="3L1Char"/>
    <w:qFormat/>
    <w:rsid w:val="005A7613"/>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5A7613"/>
    <w:pPr>
      <w:numPr>
        <w:numId w:val="0"/>
      </w:numPr>
      <w:tabs>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5A7613"/>
    <w:pPr>
      <w:numPr>
        <w:ilvl w:val="0"/>
        <w:numId w:val="0"/>
      </w:numPr>
      <w:tabs>
        <w:tab w:val="clear" w:pos="1080"/>
        <w:tab w:val="clear" w:pos="1440"/>
        <w:tab w:val="num" w:pos="720"/>
      </w:tabs>
      <w:spacing w:before="181" w:after="0"/>
      <w:ind w:left="1224" w:hanging="1224"/>
      <w:jc w:val="both"/>
    </w:pPr>
    <w:rPr>
      <w:rFonts w:eastAsia="Batang"/>
      <w:sz w:val="20"/>
      <w:szCs w:val="20"/>
      <w:lang w:val="en-GB"/>
    </w:rPr>
  </w:style>
  <w:style w:type="character" w:customStyle="1" w:styleId="NoteChar1">
    <w:name w:val="Note Char1"/>
    <w:uiPriority w:val="99"/>
    <w:rsid w:val="005A7613"/>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5A7613"/>
    <w:pPr>
      <w:spacing w:before="20" w:after="40"/>
      <w:jc w:val="center"/>
    </w:pPr>
    <w:rPr>
      <w:rFonts w:eastAsia="Batang"/>
    </w:rPr>
  </w:style>
  <w:style w:type="paragraph" w:customStyle="1" w:styleId="Styleenumlev1Left0Hanging03">
    <w:name w:val="Style enumlev1 + Left:  0&quot; Hanging:  0.3&quot;"/>
    <w:basedOn w:val="enumlev1"/>
    <w:uiPriority w:val="99"/>
    <w:rsid w:val="005A7613"/>
    <w:pPr>
      <w:spacing w:before="136"/>
      <w:ind w:left="432" w:hanging="432"/>
    </w:pPr>
    <w:rPr>
      <w:rFonts w:eastAsia="Batang"/>
    </w:rPr>
  </w:style>
  <w:style w:type="paragraph" w:customStyle="1" w:styleId="StyleNote111ptLeft0">
    <w:name w:val="Style Note 1 + 11 pt Left:  0&quot;"/>
    <w:basedOn w:val="Note1"/>
    <w:uiPriority w:val="99"/>
    <w:rsid w:val="005A7613"/>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5A7613"/>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5A7613"/>
    <w:pPr>
      <w:ind w:left="1728" w:hanging="1728"/>
    </w:pPr>
  </w:style>
  <w:style w:type="paragraph" w:customStyle="1" w:styleId="Annex6">
    <w:name w:val="Annex 6"/>
    <w:basedOn w:val="Annex5"/>
    <w:next w:val="Normal"/>
    <w:uiPriority w:val="99"/>
    <w:rsid w:val="005A7613"/>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5A7613"/>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5A7613"/>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5A7613"/>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5A7613"/>
    <w:rPr>
      <w:rFonts w:ascii="Times" w:eastAsia="Malgun Gothic" w:hAnsi="Times"/>
      <w:b/>
      <w:bCs/>
      <w:lang w:val="en-GB"/>
    </w:rPr>
  </w:style>
  <w:style w:type="character" w:customStyle="1" w:styleId="SVCBulletslevel1CharChar">
    <w:name w:val="SVC Bullets level 1 Char Char"/>
    <w:link w:val="SVCBulletslevel1Char"/>
    <w:uiPriority w:val="99"/>
    <w:locked/>
    <w:rsid w:val="005A7613"/>
    <w:rPr>
      <w:lang w:val="en-GB"/>
    </w:rPr>
  </w:style>
  <w:style w:type="paragraph" w:customStyle="1" w:styleId="SVCBulletslevel3CharChar">
    <w:name w:val="SVC Bullets level 3 Char Char"/>
    <w:basedOn w:val="SVCBulletslevel3"/>
    <w:link w:val="SVCBulletslevel3CharCharChar"/>
    <w:uiPriority w:val="99"/>
    <w:rsid w:val="005A7613"/>
    <w:rPr>
      <w:rFonts w:ascii="Times" w:hAnsi="Times"/>
    </w:rPr>
  </w:style>
  <w:style w:type="paragraph" w:customStyle="1" w:styleId="SVCBulletslevel4Char">
    <w:name w:val="SVC Bullets level 4 Char"/>
    <w:basedOn w:val="SVCBulletslevel3CharChar"/>
    <w:link w:val="SVCBulletslevel4CharChar"/>
    <w:uiPriority w:val="99"/>
    <w:rsid w:val="005A7613"/>
    <w:pPr>
      <w:tabs>
        <w:tab w:val="clear" w:pos="-31680"/>
        <w:tab w:val="num" w:pos="2880"/>
      </w:tabs>
      <w:ind w:left="2880" w:hanging="360"/>
    </w:pPr>
  </w:style>
  <w:style w:type="paragraph" w:customStyle="1" w:styleId="SVCBulletslevel5">
    <w:name w:val="SVC Bullets level 5"/>
    <w:basedOn w:val="SVCBulletslevel4Char"/>
    <w:uiPriority w:val="99"/>
    <w:rsid w:val="005A7613"/>
    <w:pPr>
      <w:tabs>
        <w:tab w:val="clear" w:pos="2880"/>
        <w:tab w:val="num" w:pos="3600"/>
      </w:tabs>
      <w:ind w:left="3600"/>
    </w:pPr>
  </w:style>
  <w:style w:type="paragraph" w:customStyle="1" w:styleId="SVCBulletslevel6">
    <w:name w:val="SVC Bullets level 6"/>
    <w:basedOn w:val="SVCBulletslevel5"/>
    <w:uiPriority w:val="99"/>
    <w:rsid w:val="005A7613"/>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5A7613"/>
    <w:rPr>
      <w:rFonts w:eastAsia="Malgun Gothic"/>
      <w:lang w:val="en-GB"/>
    </w:rPr>
  </w:style>
  <w:style w:type="character" w:customStyle="1" w:styleId="SVCBulletslevel3CharCharChar">
    <w:name w:val="SVC Bullets level 3 Char Char Char"/>
    <w:link w:val="SVCBulletslevel3CharChar"/>
    <w:uiPriority w:val="99"/>
    <w:locked/>
    <w:rsid w:val="005A7613"/>
    <w:rPr>
      <w:rFonts w:ascii="Times" w:eastAsia="Malgun Gothic" w:hAnsi="Times"/>
      <w:lang w:val="en-GB"/>
    </w:rPr>
  </w:style>
  <w:style w:type="character" w:customStyle="1" w:styleId="SVCBulletslevel4CharChar">
    <w:name w:val="SVC Bullets level 4 Char Char"/>
    <w:link w:val="SVCBulletslevel4Char"/>
    <w:uiPriority w:val="99"/>
    <w:locked/>
    <w:rsid w:val="005A7613"/>
    <w:rPr>
      <w:rFonts w:ascii="Times" w:eastAsia="Malgun Gothic" w:hAnsi="Times"/>
      <w:lang w:val="en-GB"/>
    </w:rPr>
  </w:style>
  <w:style w:type="paragraph" w:customStyle="1" w:styleId="SVCBulletslevel7">
    <w:name w:val="SVC Bullets level 7"/>
    <w:basedOn w:val="SVCBulletslevel6"/>
    <w:uiPriority w:val="99"/>
    <w:rsid w:val="005A7613"/>
    <w:pPr>
      <w:ind w:left="2772"/>
    </w:pPr>
  </w:style>
  <w:style w:type="paragraph" w:customStyle="1" w:styleId="SVCBulletslevel8">
    <w:name w:val="SVC Bullets level 8"/>
    <w:basedOn w:val="SVCBulletslevel7"/>
    <w:uiPriority w:val="99"/>
    <w:rsid w:val="005A7613"/>
    <w:pPr>
      <w:ind w:left="3168"/>
    </w:pPr>
  </w:style>
  <w:style w:type="paragraph" w:customStyle="1" w:styleId="SVCBulletslevel3">
    <w:name w:val="SVC Bullets level 3"/>
    <w:basedOn w:val="Normal"/>
    <w:uiPriority w:val="99"/>
    <w:rsid w:val="005A7613"/>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5A7613"/>
    <w:pPr>
      <w:numPr>
        <w:numId w:val="9"/>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5A7613"/>
    <w:rPr>
      <w:rFonts w:eastAsia="Malgun Gothic"/>
      <w:lang w:val="en-GB"/>
    </w:rPr>
  </w:style>
  <w:style w:type="paragraph" w:customStyle="1" w:styleId="FigureCharChar">
    <w:name w:val="Figure_# Char Char"/>
    <w:basedOn w:val="Normal"/>
    <w:next w:val="FigureTitleChar"/>
    <w:link w:val="FigureCharCharChar"/>
    <w:uiPriority w:val="99"/>
    <w:rsid w:val="005A7613"/>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5A761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5A761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olor w:val="000000"/>
      <w:sz w:val="20"/>
      <w:lang w:val="fr-FR"/>
    </w:rPr>
  </w:style>
  <w:style w:type="character" w:customStyle="1" w:styleId="FigureChar2">
    <w:name w:val="Figure_# Char2"/>
    <w:uiPriority w:val="99"/>
    <w:rsid w:val="005A7613"/>
    <w:rPr>
      <w:rFonts w:cs="Times New Roman"/>
      <w:lang w:val="en-US" w:eastAsia="en-US"/>
    </w:rPr>
  </w:style>
  <w:style w:type="paragraph" w:customStyle="1" w:styleId="AVCIndentlevel2">
    <w:name w:val="AVC Indent level 2"/>
    <w:basedOn w:val="AVCIndentlevel1"/>
    <w:uiPriority w:val="99"/>
    <w:rsid w:val="005A7613"/>
    <w:pPr>
      <w:ind w:left="794"/>
    </w:pPr>
  </w:style>
  <w:style w:type="paragraph" w:customStyle="1" w:styleId="AVCIndentlevel1">
    <w:name w:val="AVC Indent level 1"/>
    <w:basedOn w:val="Normal"/>
    <w:uiPriority w:val="99"/>
    <w:rsid w:val="005A7613"/>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5A7613"/>
    <w:pPr>
      <w:ind w:left="2304" w:hanging="403"/>
    </w:pPr>
  </w:style>
  <w:style w:type="paragraph" w:customStyle="1" w:styleId="AVCEquationlevel2">
    <w:name w:val="AVC Equation level 2"/>
    <w:basedOn w:val="AVCEquationlevel1CharCharCharChar"/>
    <w:uiPriority w:val="99"/>
    <w:rsid w:val="005A7613"/>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5A7613"/>
    <w:pPr>
      <w:tabs>
        <w:tab w:val="clear" w:pos="397"/>
        <w:tab w:val="clear" w:pos="792"/>
        <w:tab w:val="num" w:pos="794"/>
      </w:tabs>
      <w:ind w:left="794" w:hanging="391"/>
    </w:pPr>
  </w:style>
  <w:style w:type="paragraph" w:styleId="EndnoteText">
    <w:name w:val="endnote text"/>
    <w:basedOn w:val="Normal"/>
    <w:link w:val="EndnoteTextChar"/>
    <w:uiPriority w:val="99"/>
    <w:rsid w:val="005A7613"/>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link w:val="EndnoteText"/>
    <w:uiPriority w:val="99"/>
    <w:rsid w:val="005A7613"/>
    <w:rPr>
      <w:rFonts w:eastAsia="Malgun Gothic"/>
      <w:lang w:val="en-GB"/>
    </w:rPr>
  </w:style>
  <w:style w:type="paragraph" w:customStyle="1" w:styleId="AVCEquationlevel3">
    <w:name w:val="AVC Equation level 3"/>
    <w:basedOn w:val="AVCEquationlevel2"/>
    <w:uiPriority w:val="99"/>
    <w:rsid w:val="005A7613"/>
    <w:pPr>
      <w:ind w:left="1588"/>
    </w:pPr>
  </w:style>
  <w:style w:type="character" w:customStyle="1" w:styleId="AVCEquationlevel1Char1">
    <w:name w:val="AVC Equation level 1 Char1"/>
    <w:uiPriority w:val="99"/>
    <w:rsid w:val="005A7613"/>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5A7613"/>
    <w:rPr>
      <w:rFonts w:ascii="Helvetica" w:eastAsia="Malgun Gothic" w:hAnsi="Helvetica"/>
      <w:color w:val="000000"/>
      <w:lang w:val="fr-FR"/>
    </w:rPr>
  </w:style>
  <w:style w:type="character" w:customStyle="1" w:styleId="FigureCharCharCharChar">
    <w:name w:val="Figure Char Char Char Char"/>
    <w:link w:val="FigureCharCharChar0"/>
    <w:uiPriority w:val="99"/>
    <w:locked/>
    <w:rsid w:val="005A7613"/>
    <w:rPr>
      <w:rFonts w:eastAsia="Malgun Gothic"/>
      <w:lang w:val="en-GB"/>
    </w:rPr>
  </w:style>
  <w:style w:type="character" w:customStyle="1" w:styleId="FigureCharCharChar">
    <w:name w:val="Figure_# Char Char Char"/>
    <w:link w:val="FigureCharChar"/>
    <w:uiPriority w:val="99"/>
    <w:locked/>
    <w:rsid w:val="005A7613"/>
    <w:rPr>
      <w:rFonts w:eastAsia="Malgun Gothic"/>
      <w:lang w:val="en-GB"/>
    </w:rPr>
  </w:style>
  <w:style w:type="paragraph" w:customStyle="1" w:styleId="AVCBulletlevel6">
    <w:name w:val="AVC Bullet level 6"/>
    <w:basedOn w:val="AVCBulletlevel1CharChar"/>
    <w:uiPriority w:val="99"/>
    <w:rsid w:val="005A7613"/>
    <w:pPr>
      <w:numPr>
        <w:numId w:val="13"/>
      </w:numPr>
      <w:tabs>
        <w:tab w:val="clear" w:pos="2376"/>
        <w:tab w:val="clear" w:pos="2779"/>
        <w:tab w:val="clear" w:pos="4690"/>
        <w:tab w:val="num" w:pos="360"/>
        <w:tab w:val="num" w:pos="720"/>
        <w:tab w:val="left" w:pos="2381"/>
        <w:tab w:val="left" w:pos="2778"/>
      </w:tabs>
      <w:ind w:left="397" w:hanging="397"/>
    </w:pPr>
  </w:style>
  <w:style w:type="character" w:customStyle="1" w:styleId="AVCNumberinglevel2Char">
    <w:name w:val="AVC Numbering level 2 Char"/>
    <w:uiPriority w:val="99"/>
    <w:rsid w:val="005A7613"/>
  </w:style>
  <w:style w:type="paragraph" w:customStyle="1" w:styleId="TableTextCentred">
    <w:name w:val="Table_Text_Centred"/>
    <w:basedOn w:val="TableText"/>
    <w:uiPriority w:val="99"/>
    <w:rsid w:val="005A7613"/>
    <w:pPr>
      <w:jc w:val="center"/>
    </w:pPr>
  </w:style>
  <w:style w:type="paragraph" w:customStyle="1" w:styleId="AVCNumberinglevel2">
    <w:name w:val="AVC Numbering level 2"/>
    <w:basedOn w:val="AVCNumberinglevel1"/>
    <w:uiPriority w:val="99"/>
    <w:rsid w:val="005A7613"/>
    <w:pPr>
      <w:tabs>
        <w:tab w:val="left" w:pos="397"/>
      </w:tabs>
      <w:ind w:left="720" w:hanging="720"/>
    </w:pPr>
  </w:style>
  <w:style w:type="paragraph" w:customStyle="1" w:styleId="AVCIndentlevel3">
    <w:name w:val="AVC Indent level 3"/>
    <w:basedOn w:val="AVCIndentlevel2"/>
    <w:uiPriority w:val="99"/>
    <w:rsid w:val="005A7613"/>
    <w:pPr>
      <w:ind w:left="1191"/>
    </w:pPr>
  </w:style>
  <w:style w:type="paragraph" w:styleId="CommentSubject">
    <w:name w:val="annotation subject"/>
    <w:basedOn w:val="CommentText"/>
    <w:next w:val="CommentText"/>
    <w:link w:val="CommentSubjectChar"/>
    <w:uiPriority w:val="99"/>
    <w:rsid w:val="005A7613"/>
    <w:rPr>
      <w:b/>
      <w:bCs/>
    </w:rPr>
  </w:style>
  <w:style w:type="character" w:customStyle="1" w:styleId="CommentSubjectChar">
    <w:name w:val="Comment Subject Char"/>
    <w:link w:val="CommentSubject"/>
    <w:uiPriority w:val="99"/>
    <w:rsid w:val="005A7613"/>
    <w:rPr>
      <w:rFonts w:eastAsia="Malgun Gothic"/>
      <w:b/>
      <w:bCs/>
      <w:lang w:val="en-GB"/>
    </w:rPr>
  </w:style>
  <w:style w:type="paragraph" w:customStyle="1" w:styleId="AVCBulletlevel1CharChar">
    <w:name w:val="AVC Bullet level 1 Char Char"/>
    <w:basedOn w:val="Normal"/>
    <w:link w:val="AVCBulletlevel1CharCharChar"/>
    <w:uiPriority w:val="99"/>
    <w:rsid w:val="005A7613"/>
    <w:pPr>
      <w:numPr>
        <w:numId w:val="14"/>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5A7613"/>
    <w:rPr>
      <w:rFonts w:cs="Times New Roman"/>
      <w:sz w:val="22"/>
      <w:szCs w:val="22"/>
      <w:lang w:val="en-GB" w:eastAsia="en-US" w:bidi="ar-SA"/>
    </w:rPr>
  </w:style>
  <w:style w:type="character" w:customStyle="1" w:styleId="AVCEquationlevel1Char2">
    <w:name w:val="AVC Equation level 1 Char2"/>
    <w:uiPriority w:val="99"/>
    <w:locked/>
    <w:rsid w:val="005A7613"/>
    <w:rPr>
      <w:rFonts w:cs="Times New Roman"/>
      <w:sz w:val="22"/>
      <w:szCs w:val="22"/>
      <w:lang w:val="en-GB" w:eastAsia="en-US" w:bidi="ar-SA"/>
    </w:rPr>
  </w:style>
  <w:style w:type="character" w:customStyle="1" w:styleId="AVCEquationlevel2Char">
    <w:name w:val="AVC Equation level 2 Char"/>
    <w:uiPriority w:val="99"/>
    <w:rsid w:val="005A7613"/>
    <w:rPr>
      <w:rFonts w:cs="Times New Roman"/>
      <w:sz w:val="22"/>
      <w:szCs w:val="22"/>
      <w:lang w:val="en-GB" w:eastAsia="en-US" w:bidi="ar-SA"/>
    </w:rPr>
  </w:style>
  <w:style w:type="paragraph" w:customStyle="1" w:styleId="BalloonText1">
    <w:name w:val="Balloon Text1"/>
    <w:basedOn w:val="Normal"/>
    <w:uiPriority w:val="99"/>
    <w:semiHidden/>
    <w:rsid w:val="005A7613"/>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5A7613"/>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5A7613"/>
    <w:pPr>
      <w:numPr>
        <w:numId w:val="11"/>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A7613"/>
    <w:pPr>
      <w:numPr>
        <w:numId w:val="12"/>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5A7613"/>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A7613"/>
    <w:pPr>
      <w:numPr>
        <w:numId w:val="0"/>
      </w:numPr>
      <w:tabs>
        <w:tab w:val="clear" w:pos="1191"/>
      </w:tabs>
    </w:pPr>
  </w:style>
  <w:style w:type="paragraph" w:customStyle="1" w:styleId="AVCNumberinglevel1">
    <w:name w:val="AVC Numbering level 1"/>
    <w:basedOn w:val="Normal"/>
    <w:uiPriority w:val="99"/>
    <w:rsid w:val="005A7613"/>
    <w:pPr>
      <w:numPr>
        <w:numId w:val="15"/>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5A7613"/>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5A7613"/>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5A7613"/>
    <w:rPr>
      <w:lang w:val="en-GB"/>
    </w:rPr>
  </w:style>
  <w:style w:type="paragraph" w:customStyle="1" w:styleId="AVCBulletlevel3CharCharCharChar">
    <w:name w:val="AVC Bullet level 3 Char Char Char Char"/>
    <w:basedOn w:val="AVCBulletlevel1CharChar"/>
    <w:link w:val="AVCBulletlevel3CharCharCharCharChar"/>
    <w:uiPriority w:val="99"/>
    <w:rsid w:val="005A7613"/>
    <w:pPr>
      <w:numPr>
        <w:numId w:val="16"/>
      </w:numPr>
      <w:tabs>
        <w:tab w:val="clear" w:pos="1985"/>
        <w:tab w:val="num" w:pos="390"/>
        <w:tab w:val="num" w:pos="1117"/>
      </w:tabs>
      <w:ind w:left="1117"/>
    </w:pPr>
    <w:rPr>
      <w:rFonts w:ascii="Times New Roman" w:eastAsia="Times New Roman" w:hAnsi="Times New Roman"/>
    </w:rPr>
  </w:style>
  <w:style w:type="character" w:customStyle="1" w:styleId="FigureChar1">
    <w:name w:val="Figure_# Char1"/>
    <w:uiPriority w:val="99"/>
    <w:rsid w:val="005A7613"/>
    <w:rPr>
      <w:rFonts w:cs="Times New Roman"/>
      <w:lang w:val="en-US" w:eastAsia="en-US" w:bidi="ar-SA"/>
    </w:rPr>
  </w:style>
  <w:style w:type="character" w:customStyle="1" w:styleId="Annex4CharCharCharCharChar">
    <w:name w:val="Annex 4 Char Char Char Char Char"/>
    <w:link w:val="Annex4CharCharCharChar"/>
    <w:uiPriority w:val="99"/>
    <w:locked/>
    <w:rsid w:val="005A7613"/>
    <w:rPr>
      <w:rFonts w:ascii="Times" w:eastAsia="Malgun Gothic" w:hAnsi="Times"/>
      <w:b/>
      <w:bCs/>
      <w:lang w:val="en-GB"/>
    </w:rPr>
  </w:style>
  <w:style w:type="paragraph" w:customStyle="1" w:styleId="AVCBulletlevel1Char1">
    <w:name w:val="AVC Bullet level 1 Char1"/>
    <w:basedOn w:val="Normal"/>
    <w:uiPriority w:val="99"/>
    <w:rsid w:val="005A7613"/>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5A7613"/>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5A7613"/>
    <w:rPr>
      <w:rFonts w:ascii="Times New Roman" w:hAnsi="Times New Roman"/>
      <w:lang w:val="en-GB" w:eastAsia="en-US" w:bidi="ar-SA"/>
    </w:rPr>
  </w:style>
  <w:style w:type="paragraph" w:customStyle="1" w:styleId="SVCNumberinglevel1">
    <w:name w:val="SVC Numbering level 1"/>
    <w:basedOn w:val="SVCBulletslevel1CharCharChar"/>
    <w:uiPriority w:val="99"/>
    <w:rsid w:val="005A7613"/>
    <w:pPr>
      <w:numPr>
        <w:numId w:val="17"/>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5A7613"/>
    <w:pPr>
      <w:numPr>
        <w:numId w:val="0"/>
      </w:numPr>
    </w:pPr>
  </w:style>
  <w:style w:type="paragraph" w:customStyle="1" w:styleId="SVCNumberinglevel3">
    <w:name w:val="SVC Numbering level 3"/>
    <w:basedOn w:val="SVCNumberinglevel2"/>
    <w:uiPriority w:val="99"/>
    <w:rsid w:val="005A7613"/>
    <w:pPr>
      <w:numPr>
        <w:ilvl w:val="2"/>
        <w:numId w:val="17"/>
      </w:numPr>
      <w:tabs>
        <w:tab w:val="clear" w:pos="0"/>
        <w:tab w:val="num" w:pos="360"/>
        <w:tab w:val="num" w:pos="1800"/>
      </w:tabs>
      <w:ind w:left="0" w:firstLine="0"/>
    </w:pPr>
  </w:style>
  <w:style w:type="paragraph" w:customStyle="1" w:styleId="SVCNumberinglevel4">
    <w:name w:val="SVC Numbering level 4"/>
    <w:basedOn w:val="SVCNumberinglevel3"/>
    <w:uiPriority w:val="99"/>
    <w:rsid w:val="005A7613"/>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5A7613"/>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5A7613"/>
    <w:pPr>
      <w:tabs>
        <w:tab w:val="clear" w:pos="1584"/>
      </w:tabs>
      <w:ind w:left="2000"/>
    </w:pPr>
  </w:style>
  <w:style w:type="paragraph" w:customStyle="1" w:styleId="SVCIndentlevel2">
    <w:name w:val="SVC Indent level 2"/>
    <w:basedOn w:val="SVCIndentlevel1"/>
    <w:uiPriority w:val="99"/>
    <w:rsid w:val="005A7613"/>
    <w:pPr>
      <w:ind w:left="800"/>
    </w:pPr>
  </w:style>
  <w:style w:type="paragraph" w:customStyle="1" w:styleId="SVCIndentlevel3">
    <w:name w:val="SVC Indent level 3"/>
    <w:basedOn w:val="SVCIndentlevel2"/>
    <w:uiPriority w:val="99"/>
    <w:rsid w:val="005A7613"/>
    <w:pPr>
      <w:tabs>
        <w:tab w:val="clear" w:pos="792"/>
      </w:tabs>
      <w:ind w:left="1200"/>
    </w:pPr>
  </w:style>
  <w:style w:type="paragraph" w:customStyle="1" w:styleId="SVCIndentlevel4">
    <w:name w:val="SVC Indent level 4"/>
    <w:uiPriority w:val="99"/>
    <w:rsid w:val="005A7613"/>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5A7613"/>
    <w:pPr>
      <w:tabs>
        <w:tab w:val="clear" w:pos="403"/>
      </w:tabs>
      <w:ind w:left="403"/>
    </w:pPr>
  </w:style>
  <w:style w:type="character" w:customStyle="1" w:styleId="AVCBulletlevel1CharCharCharChar">
    <w:name w:val="AVC Bullet level 1 Char Char Char Char"/>
    <w:uiPriority w:val="99"/>
    <w:rsid w:val="005A7613"/>
    <w:rPr>
      <w:rFonts w:cs="Times New Roman"/>
      <w:lang w:val="en-GB" w:eastAsia="en-US" w:bidi="ar-SA"/>
    </w:rPr>
  </w:style>
  <w:style w:type="character" w:customStyle="1" w:styleId="AVCBulletlevel2CharCharChar">
    <w:name w:val="AVC Bullet level 2 Char Char Char"/>
    <w:link w:val="AVCBulletlevel2CharChar"/>
    <w:uiPriority w:val="99"/>
    <w:locked/>
    <w:rsid w:val="005A7613"/>
    <w:rPr>
      <w:rFonts w:ascii="Times" w:eastAsia="Malgun Gothic" w:hAnsi="Times"/>
      <w:lang w:val="en-GB"/>
    </w:rPr>
  </w:style>
  <w:style w:type="paragraph" w:customStyle="1" w:styleId="AVCBulletlevel3Char">
    <w:name w:val="AVC Bullet level 3 Char"/>
    <w:basedOn w:val="AVCBulletlevel1CharChar"/>
    <w:uiPriority w:val="99"/>
    <w:rsid w:val="005A7613"/>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A761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5A7613"/>
    <w:pPr>
      <w:tabs>
        <w:tab w:val="clear" w:pos="4849"/>
      </w:tabs>
      <w:spacing w:before="200"/>
      <w:ind w:left="794"/>
    </w:pPr>
    <w:rPr>
      <w:sz w:val="20"/>
    </w:rPr>
  </w:style>
  <w:style w:type="paragraph" w:customStyle="1" w:styleId="SVCBulletslevel2">
    <w:name w:val="SVC Bullets level 2"/>
    <w:basedOn w:val="Normal"/>
    <w:uiPriority w:val="99"/>
    <w:rsid w:val="005A761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5A7613"/>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A7613"/>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A7613"/>
    <w:pPr>
      <w:numPr>
        <w:numId w:val="0"/>
      </w:numPr>
      <w:tabs>
        <w:tab w:val="clear" w:pos="1985"/>
        <w:tab w:val="num" w:pos="490"/>
      </w:tabs>
      <w:ind w:left="490" w:hanging="390"/>
    </w:pPr>
  </w:style>
  <w:style w:type="character" w:customStyle="1" w:styleId="TableTitleChar1">
    <w:name w:val="Table_Title Char1"/>
    <w:uiPriority w:val="99"/>
    <w:rsid w:val="005A7613"/>
    <w:rPr>
      <w:rFonts w:cs="Times New Roman"/>
      <w:b/>
      <w:bCs/>
      <w:lang w:val="en-GB" w:eastAsia="en-US" w:bidi="ar-SA"/>
    </w:rPr>
  </w:style>
  <w:style w:type="paragraph" w:customStyle="1" w:styleId="AVCBulletlevel1Char">
    <w:name w:val="AVC Bullet level 1 Char"/>
    <w:basedOn w:val="Normal"/>
    <w:link w:val="AVCBulletlevel1CharChar1"/>
    <w:uiPriority w:val="99"/>
    <w:rsid w:val="005A761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5A7613"/>
    <w:pPr>
      <w:tabs>
        <w:tab w:val="clear" w:pos="4849"/>
      </w:tabs>
      <w:spacing w:before="200"/>
      <w:ind w:left="794"/>
    </w:pPr>
    <w:rPr>
      <w:sz w:val="20"/>
    </w:rPr>
  </w:style>
  <w:style w:type="paragraph" w:customStyle="1" w:styleId="SVCBulletslevel1">
    <w:name w:val="SVC Bullets level 1"/>
    <w:basedOn w:val="SVCBulletslevel1CharCharChar"/>
    <w:uiPriority w:val="99"/>
    <w:rsid w:val="005A7613"/>
    <w:pPr>
      <w:tabs>
        <w:tab w:val="clear" w:pos="403"/>
        <w:tab w:val="num" w:pos="360"/>
      </w:tabs>
      <w:ind w:left="360" w:hanging="360"/>
    </w:pPr>
  </w:style>
  <w:style w:type="paragraph" w:customStyle="1" w:styleId="SVCBulletslevel2Char">
    <w:name w:val="SVC Bullets level 2 Char"/>
    <w:basedOn w:val="Normal"/>
    <w:uiPriority w:val="99"/>
    <w:rsid w:val="005A761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5A7613"/>
    <w:pPr>
      <w:tabs>
        <w:tab w:val="clear" w:pos="-31680"/>
        <w:tab w:val="num" w:pos="1800"/>
      </w:tabs>
      <w:ind w:left="1800" w:hanging="360"/>
    </w:pPr>
  </w:style>
  <w:style w:type="paragraph" w:customStyle="1" w:styleId="SVCBulletslevel1Char">
    <w:name w:val="SVC Bullets level 1 Char"/>
    <w:link w:val="SVCBulletslevel1CharChar"/>
    <w:uiPriority w:val="99"/>
    <w:rsid w:val="005A7613"/>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5A7613"/>
    <w:pPr>
      <w:tabs>
        <w:tab w:val="clear" w:pos="-31680"/>
        <w:tab w:val="num" w:pos="2160"/>
      </w:tabs>
      <w:ind w:left="2160" w:hanging="360"/>
    </w:pPr>
  </w:style>
  <w:style w:type="paragraph" w:styleId="ListBullet">
    <w:name w:val="List Bullet"/>
    <w:basedOn w:val="Normal"/>
    <w:uiPriority w:val="99"/>
    <w:rsid w:val="005A7613"/>
    <w:pPr>
      <w:numPr>
        <w:numId w:val="2"/>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AVCEquationlevel1CharCharChar">
    <w:name w:val="AVC Equation level 1 Char Char Char"/>
    <w:basedOn w:val="Equation"/>
    <w:uiPriority w:val="99"/>
    <w:rsid w:val="005A7613"/>
    <w:pPr>
      <w:tabs>
        <w:tab w:val="clear" w:pos="4849"/>
      </w:tabs>
      <w:spacing w:before="200"/>
      <w:ind w:left="794"/>
    </w:pPr>
    <w:rPr>
      <w:sz w:val="20"/>
    </w:rPr>
  </w:style>
  <w:style w:type="paragraph" w:customStyle="1" w:styleId="AVCBulletlevel2Char">
    <w:name w:val="AVC Bullet level 2 Char"/>
    <w:basedOn w:val="AVCBulletlevel1CharChar"/>
    <w:uiPriority w:val="99"/>
    <w:rsid w:val="005A7613"/>
    <w:pPr>
      <w:tabs>
        <w:tab w:val="clear" w:pos="792"/>
      </w:tabs>
    </w:pPr>
  </w:style>
  <w:style w:type="paragraph" w:customStyle="1" w:styleId="SVCBulletslevel3Char">
    <w:name w:val="SVC Bullets level 3 Char"/>
    <w:basedOn w:val="SVCBulletslevel3"/>
    <w:uiPriority w:val="99"/>
    <w:rsid w:val="005A7613"/>
    <w:pPr>
      <w:tabs>
        <w:tab w:val="clear" w:pos="-31680"/>
        <w:tab w:val="num" w:pos="720"/>
      </w:tabs>
      <w:ind w:left="1224" w:hanging="1224"/>
    </w:pPr>
  </w:style>
  <w:style w:type="paragraph" w:customStyle="1" w:styleId="00BodyText">
    <w:name w:val="00 BodyText"/>
    <w:basedOn w:val="Normal"/>
    <w:link w:val="00BodyTextChar"/>
    <w:uiPriority w:val="99"/>
    <w:rsid w:val="005A7613"/>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GB" w:eastAsia="ja-JP"/>
    </w:rPr>
  </w:style>
  <w:style w:type="paragraph" w:customStyle="1" w:styleId="CharCharZchnZchnCharCharCarCar">
    <w:name w:val="Char Char Zchn Zchn Char Char Car Car"/>
    <w:uiPriority w:val="99"/>
    <w:semiHidden/>
    <w:rsid w:val="005A7613"/>
    <w:pPr>
      <w:keepNext/>
      <w:numPr>
        <w:numId w:val="1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5A7613"/>
    <w:pPr>
      <w:tabs>
        <w:tab w:val="clear" w:pos="1080"/>
        <w:tab w:val="num" w:pos="1200"/>
        <w:tab w:val="num" w:pos="5040"/>
      </w:tabs>
      <w:ind w:left="3240" w:hanging="3240"/>
      <w:outlineLvl w:val="6"/>
    </w:pPr>
  </w:style>
  <w:style w:type="paragraph" w:customStyle="1" w:styleId="NormalITU">
    <w:name w:val="Normal_ITU"/>
    <w:basedOn w:val="Normal"/>
    <w:uiPriority w:val="99"/>
    <w:rsid w:val="005A7613"/>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5A7613"/>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5A7613"/>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5A7613"/>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5A7613"/>
    <w:pPr>
      <w:ind w:left="1417"/>
    </w:pPr>
  </w:style>
  <w:style w:type="character" w:customStyle="1" w:styleId="XParagraphChar">
    <w:name w:val="XParagraph Char"/>
    <w:link w:val="XParagraph"/>
    <w:uiPriority w:val="99"/>
    <w:locked/>
    <w:rsid w:val="005A7613"/>
    <w:rPr>
      <w:rFonts w:ascii="Times" w:eastAsia="Malgun Gothic" w:hAnsi="Times"/>
      <w:sz w:val="22"/>
      <w:szCs w:val="22"/>
      <w:lang w:val="en-GB"/>
    </w:rPr>
  </w:style>
  <w:style w:type="paragraph" w:customStyle="1" w:styleId="XEquation2">
    <w:name w:val="XEquation2"/>
    <w:basedOn w:val="Normal"/>
    <w:uiPriority w:val="99"/>
    <w:rsid w:val="005A7613"/>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5A7613"/>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5A7613"/>
    <w:pPr>
      <w:numPr>
        <w:numId w:val="20"/>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5A7613"/>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5A7613"/>
    <w:pPr>
      <w:numPr>
        <w:numId w:val="21"/>
      </w:numPr>
      <w:tabs>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5A7613"/>
    <w:rPr>
      <w:rFonts w:ascii="Times" w:eastAsia="Malgun Gothic" w:hAnsi="Times"/>
      <w:lang w:val="en-GB"/>
    </w:rPr>
  </w:style>
  <w:style w:type="paragraph" w:styleId="ListBullet4">
    <w:name w:val="List Bullet 4"/>
    <w:basedOn w:val="Normal"/>
    <w:autoRedefine/>
    <w:uiPriority w:val="99"/>
    <w:rsid w:val="005A7613"/>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5A7613"/>
    <w:pPr>
      <w:numPr>
        <w:numId w:val="3"/>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character" w:customStyle="1" w:styleId="Annex3Char1">
    <w:name w:val="Annex 3 Char1"/>
    <w:uiPriority w:val="99"/>
    <w:rsid w:val="005A7613"/>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A7613"/>
    <w:pPr>
      <w:tabs>
        <w:tab w:val="clear" w:pos="397"/>
        <w:tab w:val="clear" w:pos="792"/>
        <w:tab w:val="num" w:pos="794"/>
      </w:tabs>
      <w:ind w:left="794" w:hanging="391"/>
    </w:pPr>
  </w:style>
  <w:style w:type="character" w:customStyle="1" w:styleId="00BodyTextChar">
    <w:name w:val="00 BodyText Char"/>
    <w:link w:val="00BodyText"/>
    <w:uiPriority w:val="99"/>
    <w:locked/>
    <w:rsid w:val="005A7613"/>
    <w:rPr>
      <w:rFonts w:ascii="Arial" w:eastAsia="MS Mincho" w:hAnsi="Arial"/>
      <w:sz w:val="22"/>
      <w:lang w:val="en-GB" w:eastAsia="ja-JP"/>
    </w:rPr>
  </w:style>
  <w:style w:type="paragraph" w:customStyle="1" w:styleId="CharCharCharCharCharCharChar">
    <w:name w:val="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5A7613"/>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customStyle="1" w:styleId="zzCopyright">
    <w:name w:val="zzCopyright"/>
    <w:basedOn w:val="Normal"/>
    <w:next w:val="Normal"/>
    <w:uiPriority w:val="99"/>
    <w:rsid w:val="005A7613"/>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5A7613"/>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styleId="HTMLPreformatted">
    <w:name w:val="HTML Preformatted"/>
    <w:basedOn w:val="Normal"/>
    <w:link w:val="HTMLPreformattedChar"/>
    <w:uiPriority w:val="99"/>
    <w:rsid w:val="005A7613"/>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link w:val="HTMLPreformatted"/>
    <w:uiPriority w:val="99"/>
    <w:rsid w:val="005A7613"/>
    <w:rPr>
      <w:rFonts w:ascii="Courier New" w:eastAsia="Malgun Gothic" w:hAnsi="Courier New"/>
      <w:lang w:val="en-GB"/>
    </w:rPr>
  </w:style>
  <w:style w:type="paragraph" w:customStyle="1" w:styleId="zzForeword">
    <w:name w:val="zzForeword"/>
    <w:basedOn w:val="Normal"/>
    <w:next w:val="Normal"/>
    <w:uiPriority w:val="99"/>
    <w:rsid w:val="005A7613"/>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5A761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5A7613"/>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5A7613"/>
    <w:pPr>
      <w:numPr>
        <w:numId w:val="4"/>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5A7613"/>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5A7613"/>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5A7613"/>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5A7613"/>
    <w:pPr>
      <w:numPr>
        <w:numId w:val="5"/>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5A7613"/>
    <w:pPr>
      <w:numPr>
        <w:ilvl w:val="1"/>
        <w:numId w:val="5"/>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5A7613"/>
    <w:pPr>
      <w:numPr>
        <w:ilvl w:val="2"/>
        <w:numId w:val="5"/>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5A7613"/>
    <w:pPr>
      <w:numPr>
        <w:ilvl w:val="3"/>
        <w:numId w:val="5"/>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a2">
    <w:name w:val="a2"/>
    <w:basedOn w:val="Heading2"/>
    <w:next w:val="Normal"/>
    <w:uiPriority w:val="99"/>
    <w:rsid w:val="005A7613"/>
    <w:pPr>
      <w:numPr>
        <w:numId w:val="22"/>
      </w:numPr>
      <w:tabs>
        <w:tab w:val="clear" w:pos="1080"/>
        <w:tab w:val="left" w:pos="500"/>
        <w:tab w:val="num" w:pos="1440"/>
      </w:tabs>
      <w:suppressAutoHyphens/>
      <w:overflowPunct/>
      <w:autoSpaceDE/>
      <w:autoSpaceDN/>
      <w:adjustRightInd/>
      <w:spacing w:before="270" w:after="240" w:line="270" w:lineRule="exact"/>
      <w:ind w:left="0" w:firstLine="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5A7613"/>
    <w:pPr>
      <w:numPr>
        <w:numId w:val="22"/>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5A7613"/>
    <w:pPr>
      <w:numPr>
        <w:numId w:val="22"/>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Normal"/>
    <w:next w:val="Normal"/>
    <w:uiPriority w:val="99"/>
    <w:rsid w:val="005A7613"/>
    <w:pPr>
      <w:numPr>
        <w:ilvl w:val="4"/>
        <w:numId w:val="22"/>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textAlignment w:val="auto"/>
    </w:pPr>
    <w:rPr>
      <w:rFonts w:ascii="Arial" w:eastAsia="MS Mincho" w:hAnsi="Arial"/>
      <w:sz w:val="20"/>
      <w:lang w:val="de-DE" w:eastAsia="ja-JP"/>
    </w:rPr>
  </w:style>
  <w:style w:type="paragraph" w:customStyle="1" w:styleId="a6">
    <w:name w:val="a6"/>
    <w:basedOn w:val="Heading6"/>
    <w:next w:val="Normal"/>
    <w:uiPriority w:val="99"/>
    <w:rsid w:val="005A7613"/>
    <w:pPr>
      <w:numPr>
        <w:numId w:val="22"/>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5A7613"/>
    <w:pPr>
      <w:keepNext/>
      <w:pageBreakBefore/>
      <w:numPr>
        <w:numId w:val="22"/>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5A7613"/>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5A7613"/>
    <w:rPr>
      <w:rFonts w:ascii="Times New Roman" w:hAnsi="Times New Roman" w:cs="Times New Roman"/>
      <w:b/>
    </w:rPr>
  </w:style>
  <w:style w:type="character" w:customStyle="1" w:styleId="Appref">
    <w:name w:val="App_ref"/>
    <w:uiPriority w:val="99"/>
    <w:rsid w:val="005A7613"/>
    <w:rPr>
      <w:rFonts w:cs="Times New Roman"/>
    </w:rPr>
  </w:style>
  <w:style w:type="paragraph" w:customStyle="1" w:styleId="AppendixNoTitle">
    <w:name w:val="Appendix_NoTitle"/>
    <w:basedOn w:val="AnnexNoTitle0"/>
    <w:next w:val="Normalaftertitle"/>
    <w:uiPriority w:val="99"/>
    <w:rsid w:val="005A7613"/>
  </w:style>
  <w:style w:type="character" w:customStyle="1" w:styleId="Artdef">
    <w:name w:val="Art_def"/>
    <w:uiPriority w:val="99"/>
    <w:rsid w:val="005A7613"/>
    <w:rPr>
      <w:rFonts w:ascii="Times New Roman" w:hAnsi="Times New Roman" w:cs="Times New Roman"/>
      <w:b/>
    </w:rPr>
  </w:style>
  <w:style w:type="paragraph" w:customStyle="1" w:styleId="Reftitle">
    <w:name w:val="Ref_title"/>
    <w:basedOn w:val="Heading1"/>
    <w:next w:val="Reftext"/>
    <w:uiPriority w:val="99"/>
    <w:rsid w:val="005A7613"/>
    <w:pPr>
      <w:keepLines/>
      <w:numPr>
        <w:numId w:val="0"/>
      </w:numPr>
      <w:tabs>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5A761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5A7613"/>
    <w:rPr>
      <w:rFonts w:cs="Times New Roman"/>
    </w:rPr>
  </w:style>
  <w:style w:type="paragraph" w:customStyle="1" w:styleId="Call">
    <w:name w:val="Call"/>
    <w:basedOn w:val="Normal"/>
    <w:next w:val="Normal"/>
    <w:uiPriority w:val="99"/>
    <w:rsid w:val="005A7613"/>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5A7613"/>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5A7613"/>
  </w:style>
  <w:style w:type="paragraph" w:customStyle="1" w:styleId="Tablelegend0">
    <w:name w:val="Table_legend"/>
    <w:basedOn w:val="Normal"/>
    <w:next w:val="Normal"/>
    <w:uiPriority w:val="99"/>
    <w:rsid w:val="005A7613"/>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5A761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5A761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5A7613"/>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5A7613"/>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5A7613"/>
    <w:pPr>
      <w:keepLines/>
      <w:numPr>
        <w:ilvl w:val="0"/>
        <w:numId w:val="0"/>
      </w:numPr>
      <w:tabs>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en-GB"/>
    </w:rPr>
  </w:style>
  <w:style w:type="paragraph" w:customStyle="1" w:styleId="PartNo">
    <w:name w:val="Part_No"/>
    <w:basedOn w:val="Normal"/>
    <w:next w:val="Partref"/>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5A7613"/>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5A7613"/>
  </w:style>
  <w:style w:type="paragraph" w:customStyle="1" w:styleId="QuestionNo">
    <w:name w:val="Question_No"/>
    <w:basedOn w:val="RecNo"/>
    <w:next w:val="Questiontitle"/>
    <w:uiPriority w:val="99"/>
    <w:rsid w:val="005A7613"/>
    <w:rPr>
      <w:rFonts w:ascii="Times New Roman Bold" w:hAnsi="Times New Roman Bold"/>
      <w:sz w:val="20"/>
    </w:rPr>
  </w:style>
  <w:style w:type="paragraph" w:customStyle="1" w:styleId="Questiontitle">
    <w:name w:val="Question_title"/>
    <w:basedOn w:val="Rectitle"/>
    <w:next w:val="Questionref"/>
    <w:uiPriority w:val="99"/>
    <w:rsid w:val="005A7613"/>
    <w:pPr>
      <w:spacing w:before="240"/>
    </w:pPr>
    <w:rPr>
      <w:rFonts w:ascii="Times New Roman Bold" w:hAnsi="Times New Roman Bold"/>
      <w:sz w:val="24"/>
    </w:rPr>
  </w:style>
  <w:style w:type="paragraph" w:customStyle="1" w:styleId="Recref">
    <w:name w:val="Rec_ref"/>
    <w:basedOn w:val="Normal"/>
    <w:next w:val="Heading1"/>
    <w:uiPriority w:val="99"/>
    <w:rsid w:val="005A7613"/>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5A7613"/>
  </w:style>
  <w:style w:type="paragraph" w:customStyle="1" w:styleId="Repdate">
    <w:name w:val="Rep_date"/>
    <w:basedOn w:val="Recdate"/>
    <w:next w:val="Normalaftertitle"/>
    <w:uiPriority w:val="99"/>
    <w:rsid w:val="005A7613"/>
  </w:style>
  <w:style w:type="paragraph" w:customStyle="1" w:styleId="RepNo">
    <w:name w:val="Rep_No"/>
    <w:basedOn w:val="RecNo"/>
    <w:next w:val="Reptitle"/>
    <w:uiPriority w:val="99"/>
    <w:rsid w:val="005A7613"/>
    <w:rPr>
      <w:rFonts w:ascii="Times New Roman Bold" w:hAnsi="Times New Roman Bold"/>
      <w:sz w:val="20"/>
    </w:rPr>
  </w:style>
  <w:style w:type="paragraph" w:customStyle="1" w:styleId="Reptitle">
    <w:name w:val="Rep_title"/>
    <w:basedOn w:val="Rectitle"/>
    <w:next w:val="Repref"/>
    <w:uiPriority w:val="99"/>
    <w:rsid w:val="005A7613"/>
    <w:pPr>
      <w:spacing w:before="240"/>
    </w:pPr>
    <w:rPr>
      <w:rFonts w:ascii="Times New Roman Bold" w:hAnsi="Times New Roman Bold"/>
      <w:sz w:val="24"/>
    </w:rPr>
  </w:style>
  <w:style w:type="paragraph" w:customStyle="1" w:styleId="Repref">
    <w:name w:val="Rep_ref"/>
    <w:basedOn w:val="Recref"/>
    <w:next w:val="Repdate"/>
    <w:uiPriority w:val="99"/>
    <w:rsid w:val="005A7613"/>
  </w:style>
  <w:style w:type="paragraph" w:customStyle="1" w:styleId="Resdate">
    <w:name w:val="Res_date"/>
    <w:basedOn w:val="Recdate"/>
    <w:next w:val="Normalaftertitle"/>
    <w:uiPriority w:val="99"/>
    <w:rsid w:val="005A7613"/>
  </w:style>
  <w:style w:type="character" w:customStyle="1" w:styleId="Resdef">
    <w:name w:val="Res_def"/>
    <w:uiPriority w:val="99"/>
    <w:rsid w:val="005A7613"/>
    <w:rPr>
      <w:rFonts w:ascii="Times New Roman" w:hAnsi="Times New Roman" w:cs="Times New Roman"/>
      <w:b/>
    </w:rPr>
  </w:style>
  <w:style w:type="paragraph" w:customStyle="1" w:styleId="ResNo">
    <w:name w:val="Res_No"/>
    <w:basedOn w:val="RecNo"/>
    <w:next w:val="Restitle"/>
    <w:uiPriority w:val="99"/>
    <w:rsid w:val="005A7613"/>
    <w:rPr>
      <w:rFonts w:ascii="Times New Roman Bold" w:hAnsi="Times New Roman Bold"/>
      <w:sz w:val="20"/>
    </w:rPr>
  </w:style>
  <w:style w:type="paragraph" w:customStyle="1" w:styleId="Restitle">
    <w:name w:val="Res_title"/>
    <w:basedOn w:val="Rectitle"/>
    <w:next w:val="Resref"/>
    <w:uiPriority w:val="99"/>
    <w:rsid w:val="005A7613"/>
    <w:pPr>
      <w:spacing w:before="240"/>
    </w:pPr>
    <w:rPr>
      <w:rFonts w:ascii="Times New Roman Bold" w:hAnsi="Times New Roman Bold"/>
      <w:sz w:val="24"/>
    </w:rPr>
  </w:style>
  <w:style w:type="paragraph" w:customStyle="1" w:styleId="Resref">
    <w:name w:val="Res_ref"/>
    <w:basedOn w:val="Recref"/>
    <w:next w:val="Resdate"/>
    <w:uiPriority w:val="99"/>
    <w:rsid w:val="005A7613"/>
  </w:style>
  <w:style w:type="paragraph" w:customStyle="1" w:styleId="Section1">
    <w:name w:val="Section_1"/>
    <w:basedOn w:val="Normal"/>
    <w:next w:val="Normal"/>
    <w:uiPriority w:val="99"/>
    <w:rsid w:val="005A7613"/>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5A7613"/>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5A7613"/>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5A7613"/>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5A7613"/>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5A7613"/>
    <w:rPr>
      <w:rFonts w:cs="Times New Roman"/>
      <w:b/>
      <w:color w:val="auto"/>
    </w:rPr>
  </w:style>
  <w:style w:type="paragraph" w:customStyle="1" w:styleId="TableNoTitle">
    <w:name w:val="Table_NoTitle"/>
    <w:basedOn w:val="Normal"/>
    <w:next w:val="Tablehead"/>
    <w:uiPriority w:val="99"/>
    <w:rsid w:val="005A7613"/>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5A761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5A7613"/>
  </w:style>
  <w:style w:type="paragraph" w:customStyle="1" w:styleId="Title3">
    <w:name w:val="Title 3"/>
    <w:basedOn w:val="Title2"/>
    <w:next w:val="Title4"/>
    <w:uiPriority w:val="99"/>
    <w:rsid w:val="005A7613"/>
    <w:rPr>
      <w:caps w:val="0"/>
    </w:rPr>
  </w:style>
  <w:style w:type="paragraph" w:customStyle="1" w:styleId="Title4">
    <w:name w:val="Title 4"/>
    <w:basedOn w:val="Title3"/>
    <w:next w:val="Heading1"/>
    <w:uiPriority w:val="99"/>
    <w:rsid w:val="005A7613"/>
    <w:rPr>
      <w:b/>
    </w:rPr>
  </w:style>
  <w:style w:type="paragraph" w:customStyle="1" w:styleId="Artheading">
    <w:name w:val="Art_heading"/>
    <w:basedOn w:val="Normal"/>
    <w:next w:val="Normalaftertitle"/>
    <w:uiPriority w:val="99"/>
    <w:rsid w:val="005A761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5A761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5A7613"/>
  </w:style>
  <w:style w:type="paragraph" w:customStyle="1" w:styleId="ASN1continue0">
    <w:name w:val="ASN.1_continue"/>
    <w:basedOn w:val="ASN1"/>
    <w:uiPriority w:val="99"/>
    <w:rsid w:val="005A761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5A761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5A761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link w:val="Date"/>
    <w:uiPriority w:val="99"/>
    <w:rsid w:val="005A7613"/>
    <w:rPr>
      <w:rFonts w:eastAsia="Malgun Gothic"/>
      <w:lang w:val="en-GB"/>
    </w:rPr>
  </w:style>
  <w:style w:type="paragraph" w:customStyle="1" w:styleId="Couvnote0">
    <w:name w:val="Couv_note"/>
    <w:basedOn w:val="Normal"/>
    <w:uiPriority w:val="99"/>
    <w:rsid w:val="005A7613"/>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character" w:customStyle="1" w:styleId="CaptionChar1">
    <w:name w:val="Caption Char1"/>
    <w:link w:val="Caption"/>
    <w:locked/>
    <w:rsid w:val="005A7613"/>
    <w:rPr>
      <w:rFonts w:eastAsia="Malgun Gothic"/>
      <w:b/>
      <w:bCs/>
      <w:noProof/>
      <w:lang w:val="en-GB"/>
    </w:rPr>
  </w:style>
  <w:style w:type="paragraph" w:customStyle="1" w:styleId="CouvrecNo">
    <w:name w:val="Couv_rec_No"/>
    <w:basedOn w:val="Normal"/>
    <w:uiPriority w:val="99"/>
    <w:rsid w:val="005A7613"/>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5A7613"/>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5A7613"/>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5A7613"/>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5A7613"/>
    <w:pPr>
      <w:tabs>
        <w:tab w:val="clear" w:pos="360"/>
        <w:tab w:val="clear" w:pos="720"/>
        <w:tab w:val="clear" w:pos="1080"/>
        <w:tab w:val="clear" w:pos="1440"/>
      </w:tabs>
      <w:spacing w:before="0"/>
      <w:jc w:val="both"/>
    </w:pPr>
    <w:rPr>
      <w:rFonts w:eastAsia="Malgun Gothic"/>
      <w:sz w:val="12"/>
      <w:lang w:val="en-GB"/>
    </w:rPr>
  </w:style>
  <w:style w:type="paragraph" w:customStyle="1" w:styleId="MediumList2-Accent21">
    <w:name w:val="Medium List 2 - Accent 21"/>
    <w:hidden/>
    <w:uiPriority w:val="99"/>
    <w:semiHidden/>
    <w:rsid w:val="005A7613"/>
    <w:rPr>
      <w:rFonts w:eastAsia="Malgun Gothic"/>
      <w:lang w:val="en-GB"/>
    </w:rPr>
  </w:style>
  <w:style w:type="character" w:styleId="Emphasis">
    <w:name w:val="Emphasis"/>
    <w:qFormat/>
    <w:rsid w:val="005A7613"/>
    <w:rPr>
      <w:i/>
      <w:iCs/>
    </w:rPr>
  </w:style>
  <w:style w:type="numbering" w:customStyle="1" w:styleId="SVCNumbers">
    <w:name w:val="SVC Numbers"/>
    <w:rsid w:val="005A7613"/>
    <w:pPr>
      <w:numPr>
        <w:numId w:val="17"/>
      </w:numPr>
    </w:pPr>
  </w:style>
  <w:style w:type="paragraph" w:customStyle="1" w:styleId="ColorfulShading-Accent11">
    <w:name w:val="Colorful Shading - Accent 11"/>
    <w:hidden/>
    <w:uiPriority w:val="99"/>
    <w:semiHidden/>
    <w:rsid w:val="005A7613"/>
    <w:rPr>
      <w:rFonts w:eastAsia="Malgun Gothic"/>
      <w:lang w:val="en-GB"/>
    </w:rPr>
  </w:style>
  <w:style w:type="numbering" w:customStyle="1" w:styleId="AVCBullet">
    <w:name w:val="AVC Bullet"/>
    <w:rsid w:val="005A7613"/>
    <w:pPr>
      <w:numPr>
        <w:numId w:val="10"/>
      </w:numPr>
    </w:pPr>
  </w:style>
  <w:style w:type="paragraph" w:customStyle="1" w:styleId="MediumList2-Accent22">
    <w:name w:val="Medium List 2 - Accent 22"/>
    <w:hidden/>
    <w:uiPriority w:val="99"/>
    <w:semiHidden/>
    <w:rsid w:val="005A7613"/>
    <w:rPr>
      <w:rFonts w:eastAsia="Malgun Gothic"/>
      <w:lang w:val="en-GB"/>
    </w:rPr>
  </w:style>
  <w:style w:type="numbering" w:customStyle="1" w:styleId="SVCBullets">
    <w:name w:val="SVC Bullets"/>
    <w:rsid w:val="005A7613"/>
    <w:pPr>
      <w:numPr>
        <w:numId w:val="8"/>
      </w:numPr>
    </w:pPr>
  </w:style>
  <w:style w:type="numbering" w:customStyle="1" w:styleId="SVCIndent">
    <w:name w:val="SVC Indent"/>
    <w:rsid w:val="005A7613"/>
    <w:pPr>
      <w:numPr>
        <w:numId w:val="18"/>
      </w:numPr>
    </w:pPr>
  </w:style>
  <w:style w:type="numbering" w:styleId="1ai">
    <w:name w:val="Outline List 1"/>
    <w:basedOn w:val="NoList"/>
    <w:uiPriority w:val="99"/>
    <w:unhideWhenUsed/>
    <w:rsid w:val="005A7613"/>
  </w:style>
  <w:style w:type="character" w:customStyle="1" w:styleId="CaptionChar">
    <w:name w:val="Caption Char"/>
    <w:locked/>
    <w:rsid w:val="005A7613"/>
    <w:rPr>
      <w:rFonts w:eastAsia="SimSun" w:cs="Times New Roman"/>
      <w:b/>
      <w:bCs/>
    </w:rPr>
  </w:style>
  <w:style w:type="paragraph" w:customStyle="1" w:styleId="Style4ptBefore0pt">
    <w:name w:val="Style 4 pt Before:  0 pt"/>
    <w:basedOn w:val="Normal"/>
    <w:rsid w:val="005A7613"/>
    <w:pPr>
      <w:tabs>
        <w:tab w:val="clear" w:pos="360"/>
        <w:tab w:val="clear" w:pos="720"/>
        <w:tab w:val="clear" w:pos="1080"/>
        <w:tab w:val="clear" w:pos="1440"/>
        <w:tab w:val="left" w:pos="794"/>
        <w:tab w:val="left" w:pos="1191"/>
        <w:tab w:val="left" w:pos="1588"/>
        <w:tab w:val="left" w:pos="1985"/>
      </w:tabs>
      <w:spacing w:before="0"/>
      <w:jc w:val="both"/>
    </w:pPr>
    <w:rPr>
      <w:sz w:val="24"/>
      <w:lang w:val="en-GB"/>
    </w:rPr>
  </w:style>
  <w:style w:type="paragraph" w:customStyle="1" w:styleId="ColorfulShading-Accent13">
    <w:name w:val="Colorful Shading - Accent 13"/>
    <w:hidden/>
    <w:uiPriority w:val="99"/>
    <w:semiHidden/>
    <w:rsid w:val="005A7613"/>
    <w:rPr>
      <w:rFonts w:eastAsia="Malgun Gothic"/>
      <w:lang w:val="en-GB"/>
    </w:rPr>
  </w:style>
  <w:style w:type="paragraph" w:customStyle="1" w:styleId="MediumGrid1-Accent21">
    <w:name w:val="Medium Grid 1 - Accent 21"/>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3H0">
    <w:name w:val="3H0"/>
    <w:next w:val="3N"/>
    <w:link w:val="3H0Char"/>
    <w:qFormat/>
    <w:rsid w:val="005A7613"/>
    <w:pPr>
      <w:keepNext/>
      <w:keepLines/>
      <w:numPr>
        <w:numId w:val="23"/>
      </w:numPr>
      <w:spacing w:before="313"/>
      <w:jc w:val="both"/>
      <w:outlineLvl w:val="1"/>
    </w:pPr>
    <w:rPr>
      <w:rFonts w:eastAsia="Malgun Gothic"/>
      <w:b/>
      <w:sz w:val="22"/>
      <w:lang w:val="en-GB"/>
    </w:rPr>
  </w:style>
  <w:style w:type="character" w:customStyle="1" w:styleId="3L1Char">
    <w:name w:val="3L1 Char"/>
    <w:link w:val="3L1"/>
    <w:rsid w:val="005A7613"/>
    <w:rPr>
      <w:rFonts w:eastAsia="Malgun Gothic"/>
      <w:b/>
      <w:bCs/>
      <w:lang w:val="en-GB"/>
    </w:rPr>
  </w:style>
  <w:style w:type="paragraph" w:customStyle="1" w:styleId="ColorfulList-Accent11">
    <w:name w:val="Colorful List - Accent 11"/>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Grid1-Accent22">
    <w:name w:val="Medium Grid 1 - Accent 22"/>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3N">
    <w:name w:val="3N"/>
    <w:basedOn w:val="Normal"/>
    <w:link w:val="3NChar"/>
    <w:qFormat/>
    <w:rsid w:val="005A7613"/>
    <w:pPr>
      <w:widowControl w:val="0"/>
      <w:tabs>
        <w:tab w:val="clear" w:pos="360"/>
        <w:tab w:val="clear" w:pos="720"/>
        <w:tab w:val="clear" w:pos="1080"/>
        <w:tab w:val="clear" w:pos="1440"/>
      </w:tabs>
      <w:jc w:val="both"/>
    </w:pPr>
    <w:rPr>
      <w:rFonts w:eastAsia="Malgun Gothic"/>
      <w:sz w:val="20"/>
      <w:lang w:val="en-GB"/>
    </w:rPr>
  </w:style>
  <w:style w:type="paragraph" w:customStyle="1" w:styleId="ColorfulList-Accent12">
    <w:name w:val="Colorful List - Accent 12"/>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H1">
    <w:name w:val="3H1"/>
    <w:basedOn w:val="3H0"/>
    <w:next w:val="3N"/>
    <w:link w:val="3H1Char"/>
    <w:qFormat/>
    <w:rsid w:val="005A7613"/>
    <w:pPr>
      <w:numPr>
        <w:ilvl w:val="1"/>
      </w:numPr>
      <w:tabs>
        <w:tab w:val="clear" w:pos="794"/>
        <w:tab w:val="num" w:pos="360"/>
      </w:tabs>
      <w:spacing w:before="181"/>
      <w:outlineLvl w:val="2"/>
    </w:pPr>
    <w:rPr>
      <w:sz w:val="20"/>
    </w:rPr>
  </w:style>
  <w:style w:type="character" w:customStyle="1" w:styleId="3NChar">
    <w:name w:val="3N Char"/>
    <w:link w:val="3N"/>
    <w:rsid w:val="005A7613"/>
    <w:rPr>
      <w:rFonts w:eastAsia="Malgun Gothic"/>
      <w:lang w:val="en-GB"/>
    </w:rPr>
  </w:style>
  <w:style w:type="paragraph" w:customStyle="1" w:styleId="3H2">
    <w:name w:val="3H2"/>
    <w:basedOn w:val="3H1"/>
    <w:next w:val="3N"/>
    <w:link w:val="3H2Char"/>
    <w:qFormat/>
    <w:rsid w:val="005A7613"/>
    <w:pPr>
      <w:numPr>
        <w:ilvl w:val="2"/>
      </w:numPr>
      <w:tabs>
        <w:tab w:val="clear" w:pos="794"/>
        <w:tab w:val="num" w:pos="360"/>
      </w:tabs>
      <w:outlineLvl w:val="3"/>
    </w:pPr>
  </w:style>
  <w:style w:type="paragraph" w:customStyle="1" w:styleId="annex-heading3">
    <w:name w:val="annex-heading3"/>
    <w:basedOn w:val="Annex3"/>
    <w:link w:val="annex-heading3Char"/>
    <w:qFormat/>
    <w:rsid w:val="005A7613"/>
    <w:pPr>
      <w:tabs>
        <w:tab w:val="clear" w:pos="1440"/>
        <w:tab w:val="clear" w:pos="2160"/>
      </w:tabs>
      <w:textAlignment w:val="auto"/>
    </w:pPr>
  </w:style>
  <w:style w:type="paragraph" w:customStyle="1" w:styleId="3Table">
    <w:name w:val="3Table"/>
    <w:basedOn w:val="tablesyntax"/>
    <w:link w:val="3TableChar"/>
    <w:qFormat/>
    <w:rsid w:val="005A7613"/>
    <w:pPr>
      <w:spacing w:after="60"/>
    </w:pPr>
    <w:rPr>
      <w:rFonts w:ascii="Times New Roman" w:hAnsi="Times New Roman"/>
      <w:noProof/>
    </w:rPr>
  </w:style>
  <w:style w:type="character" w:customStyle="1" w:styleId="3H1Char">
    <w:name w:val="3H1 Char"/>
    <w:link w:val="3H1"/>
    <w:rsid w:val="005A7613"/>
    <w:rPr>
      <w:rFonts w:eastAsia="Malgun Gothic"/>
      <w:b/>
      <w:lang w:val="en-GB"/>
    </w:rPr>
  </w:style>
  <w:style w:type="character" w:customStyle="1" w:styleId="annex-heading3Char">
    <w:name w:val="annex-heading3 Char"/>
    <w:link w:val="annex-heading3"/>
    <w:rsid w:val="005A7613"/>
    <w:rPr>
      <w:rFonts w:eastAsia="Malgun Gothic"/>
      <w:b/>
      <w:bCs/>
      <w:lang w:val="en-GB"/>
    </w:rPr>
  </w:style>
  <w:style w:type="paragraph" w:customStyle="1" w:styleId="3H3">
    <w:name w:val="3H3"/>
    <w:basedOn w:val="3H2"/>
    <w:next w:val="3N"/>
    <w:link w:val="3H3Char"/>
    <w:qFormat/>
    <w:rsid w:val="005A7613"/>
    <w:pPr>
      <w:numPr>
        <w:ilvl w:val="3"/>
      </w:numPr>
      <w:tabs>
        <w:tab w:val="clear" w:pos="794"/>
        <w:tab w:val="num" w:pos="360"/>
      </w:tabs>
      <w:outlineLvl w:val="4"/>
    </w:pPr>
  </w:style>
  <w:style w:type="character" w:customStyle="1" w:styleId="3TableChar">
    <w:name w:val="3Table Char"/>
    <w:link w:val="3Table"/>
    <w:rsid w:val="005A7613"/>
    <w:rPr>
      <w:rFonts w:eastAsia="Malgun Gothic"/>
      <w:noProof/>
      <w:lang w:val="en-GB"/>
    </w:rPr>
  </w:style>
  <w:style w:type="paragraph" w:customStyle="1" w:styleId="3H4">
    <w:name w:val="3H4"/>
    <w:basedOn w:val="3H3"/>
    <w:next w:val="3N"/>
    <w:link w:val="3H4Char"/>
    <w:qFormat/>
    <w:rsid w:val="005A7613"/>
    <w:pPr>
      <w:numPr>
        <w:ilvl w:val="4"/>
      </w:numPr>
      <w:tabs>
        <w:tab w:val="clear" w:pos="794"/>
        <w:tab w:val="num" w:pos="360"/>
      </w:tabs>
      <w:outlineLvl w:val="5"/>
    </w:pPr>
  </w:style>
  <w:style w:type="character" w:customStyle="1" w:styleId="3H2Char">
    <w:name w:val="3H2 Char"/>
    <w:link w:val="3H2"/>
    <w:rsid w:val="005A7613"/>
    <w:rPr>
      <w:rFonts w:eastAsia="Malgun Gothic"/>
      <w:b/>
      <w:lang w:val="en-GB"/>
    </w:rPr>
  </w:style>
  <w:style w:type="paragraph" w:customStyle="1" w:styleId="ColorfulList-Accent13">
    <w:name w:val="Colorful List - Accent 13"/>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L1Note">
    <w:name w:val="3L1Note"/>
    <w:basedOn w:val="3L1"/>
    <w:link w:val="3L1NoteChar"/>
    <w:qFormat/>
    <w:rsid w:val="005A7613"/>
    <w:pPr>
      <w:numPr>
        <w:ilvl w:val="0"/>
        <w:numId w:val="0"/>
      </w:numPr>
      <w:ind w:left="794"/>
    </w:pPr>
  </w:style>
  <w:style w:type="character" w:customStyle="1" w:styleId="3H3Char">
    <w:name w:val="3H3 Char"/>
    <w:link w:val="3H3"/>
    <w:rsid w:val="005A7613"/>
    <w:rPr>
      <w:rFonts w:eastAsia="Malgun Gothic"/>
      <w:b/>
      <w:lang w:val="en-GB"/>
    </w:rPr>
  </w:style>
  <w:style w:type="character" w:customStyle="1" w:styleId="3DVCAnnexLevel0Char">
    <w:name w:val="3DVC Annex Level 0 Char"/>
    <w:rsid w:val="005A7613"/>
    <w:rPr>
      <w:rFonts w:ascii="Times New Roman" w:hAnsi="Times New Roman"/>
      <w:b/>
      <w:bCs/>
      <w:sz w:val="22"/>
      <w:szCs w:val="22"/>
      <w:lang w:val="en-GB" w:eastAsia="en-US"/>
    </w:rPr>
  </w:style>
  <w:style w:type="paragraph" w:styleId="ListParagraph">
    <w:name w:val="List Paragraph"/>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character" w:customStyle="1" w:styleId="3L1NoteChar">
    <w:name w:val="3L1Note Char"/>
    <w:link w:val="3L1Note"/>
    <w:rsid w:val="005A7613"/>
    <w:rPr>
      <w:rFonts w:eastAsia="Malgun Gothic"/>
      <w:b/>
      <w:bCs/>
      <w:lang w:val="en-GB"/>
    </w:rPr>
  </w:style>
  <w:style w:type="character" w:customStyle="1" w:styleId="3DVCLevel1Char">
    <w:name w:val="3DVC Level 1 Char"/>
    <w:rsid w:val="005A7613"/>
    <w:rPr>
      <w:rFonts w:ascii="Times New Roman" w:hAnsi="Times New Roman"/>
      <w:b/>
      <w:bCs/>
      <w:lang w:val="en-GB" w:eastAsia="en-US"/>
    </w:rPr>
  </w:style>
  <w:style w:type="paragraph" w:customStyle="1" w:styleId="3EdNotes">
    <w:name w:val="3EdNotes"/>
    <w:basedOn w:val="Normal"/>
    <w:link w:val="3EdNotesChar"/>
    <w:qFormat/>
    <w:rsid w:val="005A7613"/>
    <w:pPr>
      <w:numPr>
        <w:numId w:val="6"/>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rsid w:val="005A7613"/>
    <w:rPr>
      <w:rFonts w:eastAsia="Malgun Gothic"/>
      <w:b/>
      <w:lang w:val="en-GB"/>
    </w:rPr>
  </w:style>
  <w:style w:type="character" w:customStyle="1" w:styleId="3DVCLevel2Char">
    <w:name w:val="3DVC Level 2 Char"/>
    <w:rsid w:val="005A7613"/>
    <w:rPr>
      <w:rFonts w:ascii="Times New Roman" w:hAnsi="Times New Roman"/>
      <w:b/>
      <w:lang w:val="en-GB"/>
    </w:rPr>
  </w:style>
  <w:style w:type="numbering" w:customStyle="1" w:styleId="3DHeading">
    <w:name w:val="3D Heading"/>
    <w:uiPriority w:val="99"/>
    <w:rsid w:val="005A7613"/>
    <w:pPr>
      <w:numPr>
        <w:numId w:val="7"/>
      </w:numPr>
    </w:pPr>
  </w:style>
  <w:style w:type="character" w:customStyle="1" w:styleId="3EdNotesChar">
    <w:name w:val="3EdNotes Char"/>
    <w:link w:val="3EdNotes"/>
    <w:rsid w:val="005A7613"/>
    <w:rPr>
      <w:rFonts w:eastAsia="Malgun Gothic"/>
      <w:lang w:val="en-GB"/>
    </w:rPr>
  </w:style>
  <w:style w:type="paragraph" w:customStyle="1" w:styleId="3TOCLOFLOT">
    <w:name w:val="3TOCLOFLOT"/>
    <w:basedOn w:val="3N"/>
    <w:link w:val="3TOCLOFLOTChar"/>
    <w:qFormat/>
    <w:rsid w:val="005A7613"/>
    <w:pPr>
      <w:keepNext/>
      <w:jc w:val="center"/>
      <w:outlineLvl w:val="0"/>
    </w:pPr>
    <w:rPr>
      <w:b/>
      <w:caps/>
      <w:sz w:val="24"/>
      <w:szCs w:val="24"/>
    </w:rPr>
  </w:style>
  <w:style w:type="character" w:customStyle="1" w:styleId="3TOCLOFLOTChar">
    <w:name w:val="3TOCLOFLOT Char"/>
    <w:link w:val="3TOCLOFLOT"/>
    <w:rsid w:val="005A7613"/>
    <w:rPr>
      <w:rFonts w:eastAsia="Malgun Gothic"/>
      <w:b/>
      <w:caps/>
      <w:sz w:val="24"/>
      <w:szCs w:val="24"/>
      <w:lang w:val="en-GB"/>
    </w:rPr>
  </w:style>
  <w:style w:type="paragraph" w:customStyle="1" w:styleId="Note1CharCharCharCharCharChar">
    <w:name w:val="Note 1 Char Char Char Char Char Char"/>
    <w:basedOn w:val="Normal"/>
    <w:uiPriority w:val="99"/>
    <w:rsid w:val="005A7613"/>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5A7613"/>
    <w:rPr>
      <w:rFonts w:ascii="Times New Roman" w:hAnsi="Times New Roman"/>
      <w:b/>
      <w:lang w:val="en-GB"/>
    </w:rPr>
  </w:style>
  <w:style w:type="paragraph" w:customStyle="1" w:styleId="3S0">
    <w:name w:val="3S0"/>
    <w:basedOn w:val="Normal"/>
    <w:link w:val="3S0Char"/>
    <w:qFormat/>
    <w:rsid w:val="005A761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rsid w:val="005A7613"/>
    <w:rPr>
      <w:rFonts w:eastAsia="Malgun Gothic"/>
      <w:b/>
      <w:sz w:val="22"/>
      <w:lang w:val="en-GB"/>
    </w:rPr>
  </w:style>
  <w:style w:type="character" w:customStyle="1" w:styleId="3DVCLevel4Char">
    <w:name w:val="3DVC Level 4 Char"/>
    <w:rsid w:val="005A7613"/>
    <w:rPr>
      <w:rFonts w:ascii="Times New Roman" w:hAnsi="Times New Roman"/>
      <w:b/>
      <w:lang w:val="en-GB"/>
    </w:rPr>
  </w:style>
  <w:style w:type="character" w:customStyle="1" w:styleId="3S0Char">
    <w:name w:val="3S0 Char"/>
    <w:link w:val="3S0"/>
    <w:rsid w:val="005A7613"/>
    <w:rPr>
      <w:rFonts w:eastAsia="Malgun Gothic"/>
      <w:lang w:val="en-GB"/>
    </w:rPr>
  </w:style>
  <w:style w:type="character" w:customStyle="1" w:styleId="3DVCLevel5Char">
    <w:name w:val="3DVC Level 5 Char"/>
    <w:link w:val="3H5"/>
    <w:rsid w:val="005A7613"/>
    <w:rPr>
      <w:rFonts w:eastAsia="Malgun Gothic"/>
      <w:b/>
      <w:lang w:val="en-GB"/>
    </w:rPr>
  </w:style>
  <w:style w:type="character" w:customStyle="1" w:styleId="Heading5Char1">
    <w:name w:val="Heading 5 Char1"/>
    <w:aliases w:val="H5 Char,H51 Char,h5 Char"/>
    <w:uiPriority w:val="99"/>
    <w:rsid w:val="005A7613"/>
    <w:rPr>
      <w:rFonts w:ascii="Calibri" w:eastAsia="SimSun" w:hAnsi="Calibri"/>
      <w:b/>
      <w:bCs/>
      <w:i/>
      <w:iCs/>
      <w:sz w:val="26"/>
      <w:szCs w:val="26"/>
      <w:lang w:val="en-GB"/>
    </w:rPr>
  </w:style>
  <w:style w:type="paragraph" w:customStyle="1" w:styleId="4H0">
    <w:name w:val="4H0"/>
    <w:basedOn w:val="3H0"/>
    <w:link w:val="4H0Char"/>
    <w:qFormat/>
    <w:rsid w:val="005A7613"/>
    <w:pPr>
      <w:numPr>
        <w:numId w:val="24"/>
      </w:numPr>
      <w:tabs>
        <w:tab w:val="left" w:pos="794"/>
      </w:tabs>
    </w:pPr>
  </w:style>
  <w:style w:type="paragraph" w:customStyle="1" w:styleId="4H1">
    <w:name w:val="4H1"/>
    <w:basedOn w:val="3N"/>
    <w:link w:val="4H1Char"/>
    <w:qFormat/>
    <w:rsid w:val="005A7613"/>
    <w:pPr>
      <w:numPr>
        <w:ilvl w:val="1"/>
        <w:numId w:val="24"/>
      </w:numPr>
    </w:pPr>
    <w:rPr>
      <w:b/>
    </w:rPr>
  </w:style>
  <w:style w:type="character" w:customStyle="1" w:styleId="4H0Char">
    <w:name w:val="4H0 Char"/>
    <w:link w:val="4H0"/>
    <w:rsid w:val="005A7613"/>
    <w:rPr>
      <w:rFonts w:eastAsia="Malgun Gothic"/>
      <w:b/>
      <w:sz w:val="22"/>
      <w:lang w:val="en-GB"/>
    </w:rPr>
  </w:style>
  <w:style w:type="paragraph" w:customStyle="1" w:styleId="4H2">
    <w:name w:val="4H2"/>
    <w:basedOn w:val="Normal"/>
    <w:rsid w:val="005A7613"/>
    <w:pPr>
      <w:numPr>
        <w:ilvl w:val="2"/>
        <w:numId w:val="2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5A7613"/>
    <w:rPr>
      <w:rFonts w:eastAsia="Malgun Gothic"/>
      <w:b/>
      <w:lang w:val="en-GB"/>
    </w:rPr>
  </w:style>
  <w:style w:type="paragraph" w:customStyle="1" w:styleId="Bibliography2">
    <w:name w:val="Bibliography2"/>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styleId="111111">
    <w:name w:val="Outline List 2"/>
    <w:basedOn w:val="NoList"/>
    <w:uiPriority w:val="99"/>
    <w:unhideWhenUsed/>
    <w:rsid w:val="005A7613"/>
  </w:style>
  <w:style w:type="character" w:styleId="SubtleReference">
    <w:name w:val="Subtle Reference"/>
    <w:uiPriority w:val="31"/>
    <w:qFormat/>
    <w:rsid w:val="005A7613"/>
    <w:rPr>
      <w:smallCaps/>
      <w:color w:val="C0504D"/>
      <w:u w:val="single"/>
    </w:rPr>
  </w:style>
  <w:style w:type="paragraph" w:customStyle="1" w:styleId="3N0">
    <w:name w:val="3N0"/>
    <w:basedOn w:val="Normal"/>
    <w:link w:val="3N0Char"/>
    <w:qFormat/>
    <w:rsid w:val="005A7613"/>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5A7613"/>
    <w:rPr>
      <w:rFonts w:eastAsia="Malgun Gothic"/>
      <w:lang w:val="en-GB"/>
    </w:rPr>
  </w:style>
  <w:style w:type="paragraph" w:styleId="TOCHeading">
    <w:name w:val="TOC Heading"/>
    <w:basedOn w:val="Heading1"/>
    <w:next w:val="Normal"/>
    <w:uiPriority w:val="39"/>
    <w:unhideWhenUsed/>
    <w:qFormat/>
    <w:rsid w:val="005A7613"/>
    <w:pPr>
      <w:keepLines/>
      <w:numPr>
        <w:numId w:val="0"/>
      </w:numPr>
      <w:tabs>
        <w:tab w:val="clear" w:pos="720"/>
        <w:tab w:val="clear" w:pos="1080"/>
        <w:tab w:val="clear" w:pos="1440"/>
      </w:tabs>
      <w:overflowPunct/>
      <w:autoSpaceDE/>
      <w:autoSpaceDN/>
      <w:adjustRightInd/>
      <w:spacing w:before="480" w:after="0" w:line="276" w:lineRule="auto"/>
      <w:textAlignment w:val="auto"/>
      <w:outlineLvl w:val="9"/>
    </w:pPr>
    <w:rPr>
      <w:rFonts w:ascii="Cambria" w:eastAsia="SimSun" w:hAnsi="Cambria" w:cs="Times New Roman"/>
      <w:color w:val="365F91"/>
      <w:kern w:val="0"/>
      <w:sz w:val="28"/>
      <w:szCs w:val="28"/>
      <w:lang w:eastAsia="ja-JP"/>
    </w:rPr>
  </w:style>
  <w:style w:type="table" w:customStyle="1" w:styleId="TableGrid1">
    <w:name w:val="Table Grid1"/>
    <w:basedOn w:val="TableNormal"/>
    <w:next w:val="TableGrid"/>
    <w:uiPriority w:val="99"/>
    <w:rsid w:val="005A761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5A7613"/>
  </w:style>
  <w:style w:type="character" w:customStyle="1" w:styleId="Heading2Char1">
    <w:name w:val="Heading 2 Char1"/>
    <w:aliases w:val="H Char"/>
    <w:uiPriority w:val="99"/>
    <w:rsid w:val="005A7613"/>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5A7613"/>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eastAsia="SimSun" w:hAnsi="Cambria"/>
      <w:sz w:val="24"/>
      <w:szCs w:val="24"/>
      <w:lang w:val="en-GB"/>
    </w:rPr>
  </w:style>
  <w:style w:type="character" w:customStyle="1" w:styleId="MessageHeaderChar">
    <w:name w:val="Message Header Char"/>
    <w:link w:val="MessageHeader"/>
    <w:uiPriority w:val="99"/>
    <w:rsid w:val="005A7613"/>
    <w:rPr>
      <w:rFonts w:ascii="Cambria" w:eastAsia="SimSun" w:hAnsi="Cambria"/>
      <w:sz w:val="24"/>
      <w:szCs w:val="24"/>
      <w:shd w:val="pct20" w:color="auto" w:fill="auto"/>
      <w:lang w:val="en-GB"/>
    </w:rPr>
  </w:style>
  <w:style w:type="character" w:customStyle="1" w:styleId="Heading1Char2">
    <w:name w:val="Heading 1 Char2"/>
    <w:uiPriority w:val="99"/>
    <w:rsid w:val="005A7613"/>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5A7613"/>
  </w:style>
  <w:style w:type="character" w:customStyle="1" w:styleId="summary">
    <w:name w:val="summary"/>
    <w:rsid w:val="005A7613"/>
  </w:style>
  <w:style w:type="paragraph" w:customStyle="1" w:styleId="Bibliography3">
    <w:name w:val="Bibliography3"/>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HTML Preformatted"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uiPriority="99"/>
    <w:lsdException w:name="Table Grid"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31" w:qFormat="1"/>
    <w:lsdException w:name="Intense Reference" w:uiPriority="40"/>
    <w:lsdException w:name="Book Title" w:uiPriority="46"/>
    <w:lsdException w:name="Bibliography" w:uiPriority="4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rsid w:val="00E11923"/>
    <w:rPr>
      <w:b/>
      <w:bCs/>
      <w:i/>
      <w:iCs/>
      <w:sz w:val="28"/>
      <w:szCs w:val="28"/>
    </w:rPr>
  </w:style>
  <w:style w:type="character" w:customStyle="1" w:styleId="Heading3Char">
    <w:name w:val="Heading 3 Char"/>
    <w:aliases w:val="H3 Char,H31 Char,h3 Char"/>
    <w:link w:val="Heading3"/>
    <w:uiPriority w:val="99"/>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rsid w:val="004234F0"/>
    <w:rPr>
      <w:rFonts w:ascii="Times New Roman Bold" w:hAnsi="Times New Roman Bold"/>
      <w:b/>
      <w:bCs/>
      <w:sz w:val="24"/>
      <w:szCs w:val="28"/>
    </w:rPr>
  </w:style>
  <w:style w:type="character" w:customStyle="1" w:styleId="Heading5Char">
    <w:name w:val="Heading 5 Char"/>
    <w:aliases w:val="H5 Char1,H51 Char1,h5 Char1"/>
    <w:link w:val="Heading5"/>
    <w:uiPriority w:val="99"/>
    <w:rsid w:val="004234F0"/>
    <w:rPr>
      <w:b/>
      <w:bCs/>
      <w:i/>
      <w:iCs/>
      <w:sz w:val="24"/>
      <w:szCs w:val="26"/>
    </w:rPr>
  </w:style>
  <w:style w:type="character" w:customStyle="1" w:styleId="Heading6Char">
    <w:name w:val="Heading 6 Char"/>
    <w:aliases w:val="H6 Char,H61 Char,h6 Char"/>
    <w:link w:val="Heading6"/>
    <w:uiPriority w:val="99"/>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A7613"/>
    <w:rPr>
      <w:rFonts w:cs="Arial"/>
      <w:b/>
      <w:bCs/>
      <w:kern w:val="32"/>
      <w:sz w:val="32"/>
      <w:szCs w:val="32"/>
    </w:rPr>
  </w:style>
  <w:style w:type="paragraph" w:customStyle="1" w:styleId="toc0">
    <w:name w:val="toc 0"/>
    <w:basedOn w:val="Normal"/>
    <w:next w:val="TOC1"/>
    <w:uiPriority w:val="99"/>
    <w:rsid w:val="005A7613"/>
    <w:pPr>
      <w:keepLines/>
      <w:tabs>
        <w:tab w:val="clear" w:pos="360"/>
        <w:tab w:val="clear" w:pos="720"/>
        <w:tab w:val="clear" w:pos="1080"/>
        <w:tab w:val="clear" w:pos="1440"/>
        <w:tab w:val="right" w:pos="9639"/>
      </w:tabs>
      <w:spacing w:before="120"/>
    </w:pPr>
    <w:rPr>
      <w:rFonts w:eastAsia="Malgun Gothic"/>
      <w:b/>
      <w:sz w:val="24"/>
      <w:lang w:val="en-GB"/>
    </w:rPr>
  </w:style>
  <w:style w:type="paragraph" w:styleId="BodyTextIndent">
    <w:name w:val="Body Text Indent"/>
    <w:basedOn w:val="Normal"/>
    <w:link w:val="BodyTextIndentChar"/>
    <w:uiPriority w:val="99"/>
    <w:rsid w:val="005A761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link w:val="BodyTextIndent"/>
    <w:uiPriority w:val="99"/>
    <w:rsid w:val="005A7613"/>
    <w:rPr>
      <w:rFonts w:eastAsia="Malgun Gothic"/>
      <w:lang w:val="en-GB"/>
    </w:rPr>
  </w:style>
  <w:style w:type="paragraph" w:customStyle="1" w:styleId="3H5">
    <w:name w:val="3H5"/>
    <w:basedOn w:val="Normal"/>
    <w:link w:val="3DVCLevel5Char"/>
    <w:qFormat/>
    <w:rsid w:val="005A7613"/>
    <w:pPr>
      <w:keepNext/>
      <w:keepLines/>
      <w:numPr>
        <w:ilvl w:val="5"/>
        <w:numId w:val="23"/>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character" w:styleId="CommentReference">
    <w:name w:val="annotation reference"/>
    <w:uiPriority w:val="99"/>
    <w:rsid w:val="005A7613"/>
    <w:rPr>
      <w:rFonts w:cs="Times New Roman"/>
      <w:sz w:val="16"/>
      <w:szCs w:val="16"/>
    </w:rPr>
  </w:style>
  <w:style w:type="paragraph" w:styleId="CommentText">
    <w:name w:val="annotation text"/>
    <w:basedOn w:val="Normal"/>
    <w:link w:val="CommentTextChar"/>
    <w:uiPriority w:val="99"/>
    <w:rsid w:val="005A761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link w:val="CommentText"/>
    <w:uiPriority w:val="99"/>
    <w:rsid w:val="005A7613"/>
    <w:rPr>
      <w:rFonts w:eastAsia="Malgun Gothic"/>
      <w:lang w:val="en-GB"/>
    </w:rPr>
  </w:style>
  <w:style w:type="paragraph" w:styleId="TOC8">
    <w:name w:val="toc 8"/>
    <w:basedOn w:val="Normal"/>
    <w:next w:val="Normal"/>
    <w:autoRedefine/>
    <w:uiPriority w:val="39"/>
    <w:rsid w:val="005A7613"/>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5A7613"/>
    <w:pPr>
      <w:ind w:left="2382" w:hanging="1191"/>
    </w:pPr>
  </w:style>
  <w:style w:type="paragraph" w:styleId="TOC3">
    <w:name w:val="toc 3"/>
    <w:basedOn w:val="Normal"/>
    <w:next w:val="Normal"/>
    <w:autoRedefine/>
    <w:uiPriority w:val="39"/>
    <w:qFormat/>
    <w:rsid w:val="005A7613"/>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5A7613"/>
    <w:pPr>
      <w:ind w:left="2098" w:hanging="1106"/>
    </w:pPr>
  </w:style>
  <w:style w:type="paragraph" w:styleId="TOC5">
    <w:name w:val="toc 5"/>
    <w:basedOn w:val="TOC3"/>
    <w:autoRedefine/>
    <w:uiPriority w:val="39"/>
    <w:rsid w:val="005A7613"/>
    <w:pPr>
      <w:ind w:left="1758" w:hanging="964"/>
    </w:pPr>
  </w:style>
  <w:style w:type="paragraph" w:styleId="TOC4">
    <w:name w:val="toc 4"/>
    <w:basedOn w:val="TOC3"/>
    <w:next w:val="TOC5"/>
    <w:autoRedefine/>
    <w:uiPriority w:val="39"/>
    <w:rsid w:val="005A7613"/>
    <w:pPr>
      <w:ind w:left="1502" w:hanging="907"/>
    </w:pPr>
  </w:style>
  <w:style w:type="paragraph" w:styleId="TOC2">
    <w:name w:val="toc 2"/>
    <w:basedOn w:val="TOC1"/>
    <w:next w:val="TOC3"/>
    <w:autoRedefine/>
    <w:uiPriority w:val="39"/>
    <w:qFormat/>
    <w:rsid w:val="005A7613"/>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5A7613"/>
    <w:pPr>
      <w:keepNext/>
      <w:tabs>
        <w:tab w:val="clear" w:pos="360"/>
        <w:tab w:val="clear" w:pos="720"/>
        <w:tab w:val="clear" w:pos="1080"/>
        <w:tab w:val="clear" w:pos="1440"/>
        <w:tab w:val="right" w:leader="dot" w:pos="9629"/>
      </w:tabs>
      <w:spacing w:before="86"/>
      <w:ind w:left="397" w:hanging="397"/>
    </w:pPr>
    <w:rPr>
      <w:rFonts w:eastAsia="Malgun Gothic"/>
      <w:bCs/>
      <w:noProof/>
      <w:sz w:val="20"/>
      <w:lang w:val="en-GB"/>
    </w:rPr>
  </w:style>
  <w:style w:type="paragraph" w:styleId="Index7">
    <w:name w:val="index 7"/>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5A7613"/>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5A7613"/>
    <w:rPr>
      <w:rFonts w:eastAsia="Malgun Gothic"/>
      <w:lang w:val="en-GB"/>
    </w:rPr>
  </w:style>
  <w:style w:type="character" w:styleId="LineNumber">
    <w:name w:val="line number"/>
    <w:uiPriority w:val="99"/>
    <w:rsid w:val="005A7613"/>
    <w:rPr>
      <w:rFonts w:cs="Times New Roman"/>
    </w:rPr>
  </w:style>
  <w:style w:type="paragraph" w:styleId="Index1">
    <w:name w:val="index 1"/>
    <w:basedOn w:val="Normal"/>
    <w:next w:val="Normal"/>
    <w:autoRedefine/>
    <w:uiPriority w:val="99"/>
    <w:rsid w:val="005A7613"/>
    <w:pPr>
      <w:tabs>
        <w:tab w:val="clear" w:pos="360"/>
        <w:tab w:val="clear" w:pos="720"/>
        <w:tab w:val="clear" w:pos="1080"/>
        <w:tab w:val="clear" w:pos="1440"/>
      </w:tabs>
      <w:ind w:left="220" w:hanging="220"/>
    </w:pPr>
  </w:style>
  <w:style w:type="paragraph" w:styleId="IndexHeading">
    <w:name w:val="index heading"/>
    <w:basedOn w:val="Normal"/>
    <w:next w:val="ColorfulShading-Accent12"/>
    <w:uiPriority w:val="99"/>
    <w:rsid w:val="005A7613"/>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5A7613"/>
    <w:rPr>
      <w:sz w:val="22"/>
    </w:rPr>
  </w:style>
  <w:style w:type="character" w:customStyle="1" w:styleId="HeaderChar">
    <w:name w:val="Header Char"/>
    <w:aliases w:val="h Char,Header/Footer Char"/>
    <w:link w:val="Header"/>
    <w:uiPriority w:val="99"/>
    <w:locked/>
    <w:rsid w:val="005A7613"/>
    <w:rPr>
      <w:sz w:val="22"/>
    </w:rPr>
  </w:style>
  <w:style w:type="character" w:styleId="FootnoteReference">
    <w:name w:val="footnote reference"/>
    <w:uiPriority w:val="99"/>
    <w:rsid w:val="005A7613"/>
    <w:rPr>
      <w:rFonts w:cs="Times New Roman"/>
      <w:position w:val="6"/>
      <w:sz w:val="16"/>
      <w:szCs w:val="16"/>
    </w:rPr>
  </w:style>
  <w:style w:type="paragraph" w:styleId="FootnoteText">
    <w:name w:val="footnote text"/>
    <w:basedOn w:val="Normal"/>
    <w:link w:val="FootnoteTextChar"/>
    <w:uiPriority w:val="99"/>
    <w:rsid w:val="005A7613"/>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link w:val="FootnoteText"/>
    <w:uiPriority w:val="99"/>
    <w:rsid w:val="005A7613"/>
    <w:rPr>
      <w:rFonts w:eastAsia="Malgun Gothic"/>
      <w:lang w:val="en-GB"/>
    </w:rPr>
  </w:style>
  <w:style w:type="paragraph" w:styleId="NormalIndent">
    <w:name w:val="Normal Indent"/>
    <w:basedOn w:val="Normal"/>
    <w:uiPriority w:val="99"/>
    <w:rsid w:val="005A7613"/>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3HAnnex">
    <w:name w:val="3HAnnex"/>
    <w:basedOn w:val="Normal"/>
    <w:qFormat/>
    <w:rsid w:val="005A761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rsid w:val="005A761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rsid w:val="005A761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rsid w:val="005A7613"/>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enumlev1">
    <w:name w:val="enumlev1"/>
    <w:basedOn w:val="Normal"/>
    <w:rsid w:val="005A7613"/>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hps">
    <w:name w:val="hps"/>
    <w:rsid w:val="005A7613"/>
  </w:style>
  <w:style w:type="character" w:customStyle="1" w:styleId="Heading4CharChar1">
    <w:name w:val="Heading 4 Char Char1"/>
    <w:aliases w:val="Heading 4 Char1 Char Char,Heading 4 Char Char Char Char"/>
    <w:uiPriority w:val="99"/>
    <w:rsid w:val="005A7613"/>
    <w:rPr>
      <w:rFonts w:cs="Times New Roman"/>
      <w:b/>
      <w:bCs/>
      <w:lang w:val="en-GB" w:eastAsia="en-US"/>
    </w:rPr>
  </w:style>
  <w:style w:type="paragraph" w:customStyle="1" w:styleId="Annex1">
    <w:name w:val="Annex 1"/>
    <w:basedOn w:val="Heading1"/>
    <w:next w:val="Normal"/>
    <w:uiPriority w:val="99"/>
    <w:qFormat/>
    <w:rsid w:val="005A7613"/>
    <w:pPr>
      <w:keepNext w:val="0"/>
      <w:numPr>
        <w:numId w:val="0"/>
      </w:numPr>
      <w:tabs>
        <w:tab w:val="clear" w:pos="720"/>
        <w:tab w:val="clear" w:pos="1080"/>
        <w:tab w:val="clear" w:pos="1440"/>
        <w:tab w:val="left" w:pos="794"/>
        <w:tab w:val="left" w:pos="1191"/>
        <w:tab w:val="left" w:pos="1588"/>
        <w:tab w:val="left" w:pos="1985"/>
      </w:tabs>
      <w:spacing w:before="136" w:after="0"/>
      <w:jc w:val="center"/>
      <w:outlineLvl w:val="9"/>
    </w:pPr>
    <w:rPr>
      <w:rFonts w:ascii="Times New Roman Bold" w:eastAsia="Malgun Gothic" w:hAnsi="Times New Roman Bold" w:cs="Times New Roman"/>
      <w:bCs w:val="0"/>
      <w:kern w:val="0"/>
      <w:sz w:val="20"/>
      <w:szCs w:val="20"/>
      <w:lang w:val="en-GB"/>
    </w:rPr>
  </w:style>
  <w:style w:type="paragraph" w:customStyle="1" w:styleId="TableLegend">
    <w:name w:val="Table_Legend"/>
    <w:basedOn w:val="Normal"/>
    <w:next w:val="Normal"/>
    <w:uiPriority w:val="99"/>
    <w:rsid w:val="005A7613"/>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5A7613"/>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5A7613"/>
    <w:pPr>
      <w:keepNext w:val="0"/>
      <w:keepLines/>
      <w:tabs>
        <w:tab w:val="clear" w:pos="454"/>
      </w:tabs>
      <w:spacing w:before="100" w:after="100" w:line="190" w:lineRule="exact"/>
    </w:pPr>
  </w:style>
  <w:style w:type="character" w:customStyle="1" w:styleId="BlancCharCharChar">
    <w:name w:val="Blanc Char Char Char"/>
    <w:uiPriority w:val="99"/>
    <w:rsid w:val="005A7613"/>
    <w:rPr>
      <w:rFonts w:cs="Times New Roman"/>
      <w:b/>
      <w:bCs/>
      <w:sz w:val="8"/>
      <w:szCs w:val="8"/>
      <w:lang w:val="en-US" w:eastAsia="en-US"/>
    </w:rPr>
  </w:style>
  <w:style w:type="paragraph" w:customStyle="1" w:styleId="enumlev2">
    <w:name w:val="enumlev2"/>
    <w:basedOn w:val="enumlev1"/>
    <w:uiPriority w:val="99"/>
    <w:rsid w:val="005A7613"/>
    <w:pPr>
      <w:ind w:left="1588"/>
    </w:pPr>
  </w:style>
  <w:style w:type="paragraph" w:customStyle="1" w:styleId="AnnexRef">
    <w:name w:val="Annex_Ref"/>
    <w:basedOn w:val="Normal"/>
    <w:next w:val="Normal"/>
    <w:uiPriority w:val="99"/>
    <w:rsid w:val="005A761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enumlev3">
    <w:name w:val="enumlev3"/>
    <w:basedOn w:val="enumlev2"/>
    <w:uiPriority w:val="99"/>
    <w:rsid w:val="005A7613"/>
    <w:pPr>
      <w:ind w:left="1985"/>
    </w:pPr>
  </w:style>
  <w:style w:type="paragraph" w:customStyle="1" w:styleId="heading1aftertitle">
    <w:name w:val="heading 1aftertitle"/>
    <w:basedOn w:val="Heading1"/>
    <w:next w:val="Normal"/>
    <w:uiPriority w:val="99"/>
    <w:rsid w:val="005A7613"/>
    <w:pPr>
      <w:keepLines/>
      <w:tabs>
        <w:tab w:val="clear" w:pos="360"/>
        <w:tab w:val="clear" w:pos="1080"/>
        <w:tab w:val="clear" w:pos="1440"/>
        <w:tab w:val="num" w:pos="720"/>
        <w:tab w:val="left" w:pos="794"/>
        <w:tab w:val="left" w:pos="1191"/>
        <w:tab w:val="left" w:pos="1588"/>
        <w:tab w:val="left" w:pos="1985"/>
      </w:tabs>
      <w:spacing w:before="1134" w:after="0"/>
      <w:outlineLvl w:val="9"/>
    </w:pPr>
    <w:rPr>
      <w:rFonts w:eastAsia="Malgun Gothic" w:cs="Times New Roman"/>
      <w:kern w:val="0"/>
      <w:sz w:val="24"/>
      <w:szCs w:val="24"/>
      <w:lang w:val="en-GB"/>
    </w:rPr>
  </w:style>
  <w:style w:type="paragraph" w:customStyle="1" w:styleId="FigureTitle">
    <w:name w:val="Figure_Title"/>
    <w:basedOn w:val="TableTitle"/>
    <w:next w:val="Normal"/>
    <w:uiPriority w:val="99"/>
    <w:rsid w:val="005A7613"/>
    <w:pPr>
      <w:spacing w:after="720"/>
    </w:pPr>
    <w:rPr>
      <w:bCs w:val="0"/>
      <w:lang w:eastAsia="zh-TW"/>
    </w:rPr>
  </w:style>
  <w:style w:type="paragraph" w:customStyle="1" w:styleId="TableTitle">
    <w:name w:val="Table_Title"/>
    <w:basedOn w:val="Normal"/>
    <w:next w:val="Blanc"/>
    <w:rsid w:val="005A761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rsid w:val="005A761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5A7613"/>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rsid w:val="005A7613"/>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Title">
    <w:name w:val="Annex_Title"/>
    <w:basedOn w:val="Normal"/>
    <w:next w:val="Normal"/>
    <w:uiPriority w:val="99"/>
    <w:rsid w:val="005A7613"/>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5A7613"/>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Equation">
    <w:name w:val="Equation"/>
    <w:basedOn w:val="Normal"/>
    <w:rsid w:val="005A7613"/>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SectionTitle">
    <w:name w:val="Section_Title"/>
    <w:basedOn w:val="Normal"/>
    <w:uiPriority w:val="99"/>
    <w:rsid w:val="005A7613"/>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5A7613"/>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5A7613"/>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5A7613"/>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5A7613"/>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5A7613"/>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5A7613"/>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Normal"/>
    <w:next w:val="ASN1Continue"/>
    <w:uiPriority w:val="99"/>
    <w:rsid w:val="005A7613"/>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5A7613"/>
    <w:pPr>
      <w:spacing w:before="0"/>
    </w:pPr>
  </w:style>
  <w:style w:type="paragraph" w:styleId="Title">
    <w:name w:val="Title"/>
    <w:basedOn w:val="Normal"/>
    <w:next w:val="Normal"/>
    <w:link w:val="TitleChar"/>
    <w:uiPriority w:val="99"/>
    <w:qFormat/>
    <w:rsid w:val="005A7613"/>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link w:val="Title"/>
    <w:uiPriority w:val="99"/>
    <w:rsid w:val="005A7613"/>
    <w:rPr>
      <w:rFonts w:ascii="Cambria" w:eastAsia="Malgun Gothic" w:hAnsi="Cambria"/>
      <w:b/>
      <w:bCs/>
      <w:kern w:val="28"/>
      <w:sz w:val="32"/>
      <w:szCs w:val="32"/>
      <w:lang w:val="en-GB"/>
    </w:rPr>
  </w:style>
  <w:style w:type="paragraph" w:customStyle="1" w:styleId="ASN1Italic">
    <w:name w:val="ASN.1 Italic"/>
    <w:basedOn w:val="ASN1"/>
    <w:uiPriority w:val="99"/>
    <w:rsid w:val="005A7613"/>
    <w:pPr>
      <w:spacing w:before="0"/>
    </w:pPr>
    <w:rPr>
      <w:b w:val="0"/>
      <w:bCs w:val="0"/>
      <w:i/>
      <w:iCs/>
      <w:sz w:val="20"/>
      <w:szCs w:val="20"/>
    </w:rPr>
  </w:style>
  <w:style w:type="paragraph" w:customStyle="1" w:styleId="Note">
    <w:name w:val="Note"/>
    <w:basedOn w:val="Normal"/>
    <w:next w:val="Normal"/>
    <w:uiPriority w:val="99"/>
    <w:rsid w:val="005A7613"/>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paragraph" w:styleId="Revision">
    <w:name w:val="Revision"/>
    <w:hidden/>
    <w:uiPriority w:val="99"/>
    <w:rsid w:val="005A7613"/>
    <w:rPr>
      <w:rFonts w:eastAsia="Malgun Gothic"/>
      <w:lang w:val="en-GB"/>
    </w:rPr>
  </w:style>
  <w:style w:type="paragraph" w:customStyle="1" w:styleId="3HeaderFooter">
    <w:name w:val="3HeaderFooter"/>
    <w:basedOn w:val="3N"/>
    <w:link w:val="3HeaderFooterChar"/>
    <w:qFormat/>
    <w:rsid w:val="005A7613"/>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5A7613"/>
    <w:rPr>
      <w:rFonts w:cs="Times New Roman"/>
      <w:sz w:val="18"/>
      <w:szCs w:val="18"/>
      <w:lang w:val="en-GB" w:eastAsia="en-US"/>
    </w:rPr>
  </w:style>
  <w:style w:type="paragraph" w:customStyle="1" w:styleId="tableheading">
    <w:name w:val="table heading"/>
    <w:basedOn w:val="Normal"/>
    <w:rsid w:val="005A7613"/>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styleId="Caption">
    <w:name w:val="caption"/>
    <w:basedOn w:val="Normal"/>
    <w:next w:val="Normal"/>
    <w:link w:val="CaptionChar1"/>
    <w:qFormat/>
    <w:rsid w:val="005A7613"/>
    <w:pPr>
      <w:keepNext/>
      <w:tabs>
        <w:tab w:val="clear" w:pos="360"/>
        <w:tab w:val="clear" w:pos="720"/>
        <w:tab w:val="clear" w:pos="1080"/>
        <w:tab w:val="clear" w:pos="1440"/>
      </w:tabs>
      <w:spacing w:before="240" w:after="113"/>
      <w:jc w:val="center"/>
    </w:pPr>
    <w:rPr>
      <w:rFonts w:eastAsia="Malgun Gothic"/>
      <w:b/>
      <w:bCs/>
      <w:noProof/>
      <w:sz w:val="20"/>
      <w:lang w:val="en-GB"/>
    </w:rPr>
  </w:style>
  <w:style w:type="paragraph" w:customStyle="1" w:styleId="tablecell">
    <w:name w:val="table cell"/>
    <w:basedOn w:val="Normal"/>
    <w:rsid w:val="005A7613"/>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head">
    <w:name w:val="head"/>
    <w:basedOn w:val="headfoot"/>
    <w:next w:val="foot"/>
    <w:uiPriority w:val="99"/>
    <w:rsid w:val="005A7613"/>
    <w:rPr>
      <w:color w:val="FFFFFF"/>
    </w:rPr>
  </w:style>
  <w:style w:type="paragraph" w:customStyle="1" w:styleId="foot">
    <w:name w:val="foot"/>
    <w:basedOn w:val="head"/>
    <w:next w:val="Heading1"/>
    <w:uiPriority w:val="99"/>
    <w:rsid w:val="005A7613"/>
  </w:style>
  <w:style w:type="paragraph" w:customStyle="1" w:styleId="tablesyntax">
    <w:name w:val="table syntax"/>
    <w:basedOn w:val="Normal"/>
    <w:link w:val="tablesyntaxChar"/>
    <w:rsid w:val="005A761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5A7613"/>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5A7613"/>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5A7613"/>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5A7613"/>
    <w:rPr>
      <w:rFonts w:eastAsia="Batang"/>
      <w:sz w:val="22"/>
      <w:szCs w:val="22"/>
      <w:lang w:val="en-GB"/>
    </w:rPr>
  </w:style>
  <w:style w:type="paragraph" w:customStyle="1" w:styleId="RecISO">
    <w:name w:val="Rec_ISO_#"/>
    <w:basedOn w:val="Rec"/>
    <w:uiPriority w:val="99"/>
    <w:rsid w:val="005A7613"/>
    <w:pPr>
      <w:tabs>
        <w:tab w:val="clear" w:pos="794"/>
        <w:tab w:val="clear" w:pos="1191"/>
        <w:tab w:val="clear" w:pos="1588"/>
        <w:tab w:val="clear" w:pos="1985"/>
      </w:tabs>
    </w:pPr>
  </w:style>
  <w:style w:type="paragraph" w:customStyle="1" w:styleId="RecCCITT">
    <w:name w:val="Rec_CCITT_#"/>
    <w:basedOn w:val="RecISO"/>
    <w:uiPriority w:val="99"/>
    <w:rsid w:val="005A7613"/>
    <w:pPr>
      <w:spacing w:before="0"/>
    </w:pPr>
  </w:style>
  <w:style w:type="paragraph" w:customStyle="1" w:styleId="IndexTitle">
    <w:name w:val="Index_Title"/>
    <w:basedOn w:val="AnnexTitle"/>
    <w:uiPriority w:val="99"/>
    <w:rsid w:val="005A7613"/>
  </w:style>
  <w:style w:type="paragraph" w:customStyle="1" w:styleId="Note2">
    <w:name w:val="Note 2"/>
    <w:basedOn w:val="Normal"/>
    <w:uiPriority w:val="99"/>
    <w:qFormat/>
    <w:rsid w:val="005A7613"/>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rmal"/>
    <w:uiPriority w:val="99"/>
    <w:rsid w:val="005A7613"/>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5A7613"/>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styleId="BodyTextIndent3">
    <w:name w:val="Body Text Indent 3"/>
    <w:basedOn w:val="Normal"/>
    <w:link w:val="BodyTextIndent3Char"/>
    <w:uiPriority w:val="99"/>
    <w:rsid w:val="005A7613"/>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link w:val="BodyTextIndent3"/>
    <w:uiPriority w:val="99"/>
    <w:rsid w:val="005A7613"/>
    <w:rPr>
      <w:rFonts w:eastAsia="Malgun Gothic"/>
      <w:sz w:val="16"/>
      <w:szCs w:val="16"/>
      <w:lang w:val="en-GB"/>
    </w:rPr>
  </w:style>
  <w:style w:type="paragraph" w:styleId="BodyTextIndent2">
    <w:name w:val="Body Text Indent 2"/>
    <w:basedOn w:val="Normal"/>
    <w:link w:val="BodyTextIndent2Char"/>
    <w:uiPriority w:val="99"/>
    <w:rsid w:val="005A7613"/>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link w:val="BodyTextIndent2"/>
    <w:uiPriority w:val="99"/>
    <w:rsid w:val="005A7613"/>
    <w:rPr>
      <w:rFonts w:eastAsia="Malgun Gothic"/>
      <w:lang w:val="en-GB"/>
    </w:rPr>
  </w:style>
  <w:style w:type="paragraph" w:customStyle="1" w:styleId="CourierText">
    <w:name w:val="Courier Text"/>
    <w:basedOn w:val="Normal"/>
    <w:uiPriority w:val="99"/>
    <w:rsid w:val="005A7613"/>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AppendixHeading2">
    <w:name w:val="Appendix Heading 2"/>
    <w:basedOn w:val="Heading2"/>
    <w:uiPriority w:val="99"/>
    <w:rsid w:val="005A7613"/>
    <w:pPr>
      <w:tabs>
        <w:tab w:val="clear" w:pos="1080"/>
        <w:tab w:val="clear" w:pos="1440"/>
        <w:tab w:val="num" w:pos="576"/>
        <w:tab w:val="num" w:pos="720"/>
      </w:tabs>
      <w:ind w:left="576" w:hanging="576"/>
    </w:pPr>
    <w:rPr>
      <w:rFonts w:eastAsia="Batang"/>
      <w:i w:val="0"/>
      <w:iCs w:val="0"/>
      <w:sz w:val="22"/>
      <w:szCs w:val="22"/>
    </w:rPr>
  </w:style>
  <w:style w:type="paragraph" w:styleId="BodyText3">
    <w:name w:val="Body Text 3"/>
    <w:basedOn w:val="Normal"/>
    <w:link w:val="BodyText3Char"/>
    <w:uiPriority w:val="99"/>
    <w:rsid w:val="005A7613"/>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link w:val="BodyText3"/>
    <w:uiPriority w:val="99"/>
    <w:rsid w:val="005A7613"/>
    <w:rPr>
      <w:rFonts w:eastAsia="Malgun Gothic"/>
      <w:sz w:val="16"/>
      <w:szCs w:val="16"/>
      <w:lang w:val="en-GB"/>
    </w:rPr>
  </w:style>
  <w:style w:type="paragraph" w:customStyle="1" w:styleId="Note1">
    <w:name w:val="Note 1"/>
    <w:basedOn w:val="Normal"/>
    <w:qFormat/>
    <w:rsid w:val="005A7613"/>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AppendixHeadingI">
    <w:name w:val="Appendix Heading I"/>
    <w:basedOn w:val="Normal"/>
    <w:uiPriority w:val="99"/>
    <w:rsid w:val="005A7613"/>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5A7613"/>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5A7613"/>
    <w:pPr>
      <w:tabs>
        <w:tab w:val="clear" w:pos="360"/>
        <w:tab w:val="clear" w:pos="720"/>
        <w:tab w:val="clear" w:pos="1080"/>
        <w:tab w:val="clear" w:pos="1440"/>
        <w:tab w:val="left" w:pos="794"/>
        <w:tab w:val="num" w:pos="864"/>
      </w:tabs>
      <w:ind w:left="864" w:right="0" w:hanging="864"/>
    </w:pPr>
    <w:rPr>
      <w:rFonts w:ascii="Times New Roman" w:eastAsia="Batang" w:hAnsi="Times New Roman"/>
      <w:sz w:val="22"/>
      <w:szCs w:val="22"/>
    </w:rPr>
  </w:style>
  <w:style w:type="paragraph" w:customStyle="1" w:styleId="AppendixHeading5">
    <w:name w:val="Appendix Heading 5"/>
    <w:basedOn w:val="Normal"/>
    <w:uiPriority w:val="99"/>
    <w:rsid w:val="005A7613"/>
    <w:pPr>
      <w:tabs>
        <w:tab w:val="clear" w:pos="360"/>
        <w:tab w:val="clear" w:pos="720"/>
        <w:tab w:val="clear" w:pos="1080"/>
        <w:tab w:val="clear" w:pos="1440"/>
        <w:tab w:val="left" w:pos="794"/>
        <w:tab w:val="num" w:pos="1008"/>
      </w:tabs>
      <w:spacing w:before="240" w:after="60"/>
      <w:ind w:left="1008" w:hanging="1008"/>
    </w:pPr>
    <w:rPr>
      <w:rFonts w:eastAsia="Batang"/>
      <w:szCs w:val="22"/>
    </w:rPr>
  </w:style>
  <w:style w:type="paragraph" w:customStyle="1" w:styleId="BlancChar">
    <w:name w:val="Blanc Char"/>
    <w:basedOn w:val="Normal"/>
    <w:next w:val="TableText"/>
    <w:uiPriority w:val="99"/>
    <w:rsid w:val="005A7613"/>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customStyle="1" w:styleId="11BodyText">
    <w:name w:val="11 BodyText"/>
    <w:basedOn w:val="Normal"/>
    <w:uiPriority w:val="99"/>
    <w:rsid w:val="005A7613"/>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5A7613"/>
    <w:rPr>
      <w:b/>
      <w:bCs/>
    </w:rPr>
  </w:style>
  <w:style w:type="paragraph" w:customStyle="1" w:styleId="Figure0">
    <w:name w:val="Figure"/>
    <w:basedOn w:val="Normal"/>
    <w:next w:val="Normal"/>
    <w:uiPriority w:val="99"/>
    <w:rsid w:val="005A761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5A7613"/>
  </w:style>
  <w:style w:type="paragraph" w:customStyle="1" w:styleId="Fig0">
    <w:name w:val="Fig"/>
    <w:basedOn w:val="Figure0"/>
    <w:next w:val="Fig"/>
    <w:uiPriority w:val="99"/>
    <w:rsid w:val="005A7613"/>
    <w:pPr>
      <w:spacing w:before="136" w:after="0"/>
    </w:pPr>
    <w:rPr>
      <w:lang w:val="en-US"/>
    </w:rPr>
  </w:style>
  <w:style w:type="paragraph" w:styleId="BodyText2">
    <w:name w:val="Body Text 2"/>
    <w:basedOn w:val="Normal"/>
    <w:link w:val="BodyText2Char"/>
    <w:uiPriority w:val="99"/>
    <w:rsid w:val="005A761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link w:val="BodyText2"/>
    <w:uiPriority w:val="99"/>
    <w:rsid w:val="005A7613"/>
    <w:rPr>
      <w:rFonts w:eastAsia="Malgun Gothic"/>
      <w:lang w:val="en-GB"/>
    </w:rPr>
  </w:style>
  <w:style w:type="paragraph" w:customStyle="1" w:styleId="figure1">
    <w:name w:val="figure"/>
    <w:basedOn w:val="Normal"/>
    <w:uiPriority w:val="99"/>
    <w:rsid w:val="005A761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BalloonTextChar">
    <w:name w:val="Balloon Text Char"/>
    <w:link w:val="BalloonText"/>
    <w:uiPriority w:val="99"/>
    <w:semiHidden/>
    <w:locked/>
    <w:rsid w:val="005A7613"/>
    <w:rPr>
      <w:rFonts w:ascii="Tahoma" w:hAnsi="Tahoma" w:cs="Tahoma"/>
      <w:sz w:val="16"/>
      <w:szCs w:val="16"/>
    </w:rPr>
  </w:style>
  <w:style w:type="character" w:customStyle="1" w:styleId="FigureChar">
    <w:name w:val="Figure_# Char"/>
    <w:uiPriority w:val="99"/>
    <w:rsid w:val="005A7613"/>
    <w:rPr>
      <w:rFonts w:cs="Times New Roman"/>
      <w:lang w:val="en-US" w:eastAsia="en-US"/>
    </w:rPr>
  </w:style>
  <w:style w:type="paragraph" w:customStyle="1" w:styleId="Annex2">
    <w:name w:val="Annex 2"/>
    <w:basedOn w:val="Normal"/>
    <w:next w:val="Normal"/>
    <w:uiPriority w:val="99"/>
    <w:qFormat/>
    <w:rsid w:val="005A7613"/>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qFormat/>
    <w:rsid w:val="005A7613"/>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nnex3"/>
    <w:next w:val="Normal"/>
    <w:uiPriority w:val="99"/>
    <w:rsid w:val="005A7613"/>
    <w:pPr>
      <w:numPr>
        <w:ilvl w:val="3"/>
        <w:numId w:val="2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5A7613"/>
    <w:pPr>
      <w:numPr>
        <w:ilvl w:val="4"/>
      </w:numPr>
      <w:outlineLvl w:val="4"/>
    </w:pPr>
  </w:style>
  <w:style w:type="character" w:customStyle="1" w:styleId="CourierTextChar">
    <w:name w:val="Courier Text Char"/>
    <w:uiPriority w:val="99"/>
    <w:rsid w:val="005A7613"/>
    <w:rPr>
      <w:rFonts w:ascii="Courier" w:hAnsi="Courier" w:cs="Courier"/>
      <w:sz w:val="22"/>
      <w:szCs w:val="22"/>
      <w:lang w:val="en-GB" w:eastAsia="en-US"/>
    </w:rPr>
  </w:style>
  <w:style w:type="paragraph" w:customStyle="1" w:styleId="Normal1">
    <w:name w:val="Normal1"/>
    <w:basedOn w:val="TableTitle"/>
    <w:uiPriority w:val="99"/>
    <w:rsid w:val="005A7613"/>
    <w:pPr>
      <w:tabs>
        <w:tab w:val="center" w:pos="4864"/>
      </w:tabs>
      <w:jc w:val="both"/>
    </w:pPr>
  </w:style>
  <w:style w:type="paragraph" w:customStyle="1" w:styleId="equation0">
    <w:name w:val="equation"/>
    <w:basedOn w:val="Normal"/>
    <w:uiPriority w:val="99"/>
    <w:rsid w:val="005A761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5A7613"/>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5A761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RecNo">
    <w:name w:val="Rec_No"/>
    <w:basedOn w:val="Normal"/>
    <w:next w:val="Normal"/>
    <w:uiPriority w:val="99"/>
    <w:rsid w:val="005A7613"/>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character" w:customStyle="1" w:styleId="TableTitleCharCharChar1">
    <w:name w:val="Table_Title Char Char Char1"/>
    <w:uiPriority w:val="99"/>
    <w:rsid w:val="005A7613"/>
    <w:rPr>
      <w:rFonts w:cs="Times New Roman"/>
      <w:b/>
      <w:bCs/>
      <w:lang w:val="en-GB" w:eastAsia="en-US"/>
    </w:rPr>
  </w:style>
  <w:style w:type="character" w:customStyle="1" w:styleId="TableTitleCharCharChar">
    <w:name w:val="Table_Title Char Char Char"/>
    <w:uiPriority w:val="99"/>
    <w:rsid w:val="005A7613"/>
    <w:rPr>
      <w:rFonts w:cs="Times New Roman"/>
      <w:b/>
      <w:bCs/>
      <w:lang w:val="en-GB" w:eastAsia="en-US"/>
    </w:rPr>
  </w:style>
  <w:style w:type="character" w:customStyle="1" w:styleId="Annex1Char">
    <w:name w:val="Annex 1 Char"/>
    <w:uiPriority w:val="99"/>
    <w:rsid w:val="005A7613"/>
    <w:rPr>
      <w:rFonts w:cs="Times New Roman"/>
      <w:b/>
      <w:bCs/>
      <w:sz w:val="24"/>
      <w:szCs w:val="24"/>
      <w:lang w:val="en-GB" w:eastAsia="en-US"/>
    </w:rPr>
  </w:style>
  <w:style w:type="table" w:styleId="TableGrid">
    <w:name w:val="Table Grid"/>
    <w:basedOn w:val="TableNormal"/>
    <w:uiPriority w:val="99"/>
    <w:rsid w:val="005A761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Char">
    <w:name w:val="Table_Title Char"/>
    <w:basedOn w:val="Normal"/>
    <w:next w:val="Normal"/>
    <w:uiPriority w:val="99"/>
    <w:rsid w:val="005A761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5A7613"/>
    <w:rPr>
      <w:rFonts w:cs="Times New Roman"/>
      <w:b/>
      <w:bCs/>
      <w:lang w:val="en-GB" w:eastAsia="en-US"/>
    </w:rPr>
  </w:style>
  <w:style w:type="character" w:customStyle="1" w:styleId="Heading1Char1">
    <w:name w:val="Heading 1 Char1"/>
    <w:uiPriority w:val="99"/>
    <w:rsid w:val="005A7613"/>
    <w:rPr>
      <w:rFonts w:cs="Times New Roman"/>
      <w:b/>
      <w:bCs/>
      <w:sz w:val="24"/>
      <w:szCs w:val="24"/>
      <w:lang w:val="en-GB" w:eastAsia="en-US"/>
    </w:rPr>
  </w:style>
  <w:style w:type="character" w:customStyle="1" w:styleId="tablesyntaxChar">
    <w:name w:val="table syntax Char"/>
    <w:link w:val="tablesyntax"/>
    <w:locked/>
    <w:rsid w:val="005A7613"/>
    <w:rPr>
      <w:rFonts w:ascii="Times" w:eastAsia="Malgun Gothic" w:hAnsi="Times"/>
      <w:lang w:val="en-GB"/>
    </w:rPr>
  </w:style>
  <w:style w:type="paragraph" w:customStyle="1" w:styleId="Rectitle">
    <w:name w:val="Rec_title"/>
    <w:basedOn w:val="Normal"/>
    <w:next w:val="Normal"/>
    <w:uiPriority w:val="99"/>
    <w:rsid w:val="005A7613"/>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5A7613"/>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5A7613"/>
    <w:rPr>
      <w:rFonts w:cs="Times New Roman"/>
      <w:lang w:val="fr-FR"/>
    </w:rPr>
  </w:style>
  <w:style w:type="character" w:customStyle="1" w:styleId="Head0">
    <w:name w:val="Head"/>
    <w:uiPriority w:val="99"/>
    <w:rsid w:val="005A7613"/>
    <w:rPr>
      <w:rFonts w:cs="Times New Roman"/>
      <w:b/>
    </w:rPr>
  </w:style>
  <w:style w:type="character" w:customStyle="1" w:styleId="3HeaderFooterChar">
    <w:name w:val="3HeaderFooter Char"/>
    <w:link w:val="3HeaderFooter"/>
    <w:rsid w:val="005A7613"/>
    <w:rPr>
      <w:b/>
      <w:sz w:val="22"/>
      <w:szCs w:val="22"/>
      <w:lang w:val="en-GB"/>
    </w:rPr>
  </w:style>
  <w:style w:type="paragraph" w:customStyle="1" w:styleId="Tablehead">
    <w:name w:val="Table_head"/>
    <w:basedOn w:val="Tabletext0"/>
    <w:next w:val="Tabletext0"/>
    <w:uiPriority w:val="99"/>
    <w:rsid w:val="005A7613"/>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5A7613"/>
    <w:pPr>
      <w:keepLines/>
      <w:tabs>
        <w:tab w:val="clear" w:pos="360"/>
        <w:tab w:val="clear" w:pos="720"/>
        <w:tab w:val="clear" w:pos="1080"/>
        <w:tab w:val="clear" w:pos="1440"/>
      </w:tabs>
      <w:spacing w:before="40" w:after="40" w:line="190" w:lineRule="exact"/>
    </w:pPr>
    <w:rPr>
      <w:rFonts w:eastAsia="Malgun Gothic"/>
      <w:sz w:val="18"/>
      <w:lang w:val="en-GB"/>
    </w:rPr>
  </w:style>
  <w:style w:type="paragraph" w:customStyle="1" w:styleId="StyleHeading1TimesNewRoman12ptBefore24ptAfter0">
    <w:name w:val="Style Heading 1 + Times New Roman 12 pt Before:  24 pt After:  0..."/>
    <w:basedOn w:val="Heading1"/>
    <w:uiPriority w:val="99"/>
    <w:rsid w:val="005A7613"/>
    <w:pPr>
      <w:numPr>
        <w:numId w:val="0"/>
      </w:numPr>
      <w:tabs>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3L1">
    <w:name w:val="3L1"/>
    <w:basedOn w:val="3H1"/>
    <w:link w:val="3L1Char"/>
    <w:qFormat/>
    <w:rsid w:val="005A7613"/>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5A7613"/>
    <w:pPr>
      <w:numPr>
        <w:numId w:val="0"/>
      </w:numPr>
      <w:tabs>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5A7613"/>
    <w:pPr>
      <w:numPr>
        <w:ilvl w:val="0"/>
        <w:numId w:val="0"/>
      </w:numPr>
      <w:tabs>
        <w:tab w:val="clear" w:pos="1080"/>
        <w:tab w:val="clear" w:pos="1440"/>
        <w:tab w:val="num" w:pos="720"/>
      </w:tabs>
      <w:spacing w:before="181" w:after="0"/>
      <w:ind w:left="1224" w:hanging="1224"/>
      <w:jc w:val="both"/>
    </w:pPr>
    <w:rPr>
      <w:rFonts w:eastAsia="Batang"/>
      <w:sz w:val="20"/>
      <w:szCs w:val="20"/>
      <w:lang w:val="en-GB"/>
    </w:rPr>
  </w:style>
  <w:style w:type="character" w:customStyle="1" w:styleId="NoteChar1">
    <w:name w:val="Note Char1"/>
    <w:uiPriority w:val="99"/>
    <w:rsid w:val="005A7613"/>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5A7613"/>
    <w:pPr>
      <w:spacing w:before="20" w:after="40"/>
      <w:jc w:val="center"/>
    </w:pPr>
    <w:rPr>
      <w:rFonts w:eastAsia="Batang"/>
    </w:rPr>
  </w:style>
  <w:style w:type="paragraph" w:customStyle="1" w:styleId="Styleenumlev1Left0Hanging03">
    <w:name w:val="Style enumlev1 + Left:  0&quot; Hanging:  0.3&quot;"/>
    <w:basedOn w:val="enumlev1"/>
    <w:uiPriority w:val="99"/>
    <w:rsid w:val="005A7613"/>
    <w:pPr>
      <w:spacing w:before="136"/>
      <w:ind w:left="432" w:hanging="432"/>
    </w:pPr>
    <w:rPr>
      <w:rFonts w:eastAsia="Batang"/>
    </w:rPr>
  </w:style>
  <w:style w:type="paragraph" w:customStyle="1" w:styleId="StyleNote111ptLeft0">
    <w:name w:val="Style Note 1 + 11 pt Left:  0&quot;"/>
    <w:basedOn w:val="Note1"/>
    <w:uiPriority w:val="99"/>
    <w:rsid w:val="005A7613"/>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5A7613"/>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5A7613"/>
    <w:pPr>
      <w:ind w:left="1728" w:hanging="1728"/>
    </w:pPr>
  </w:style>
  <w:style w:type="paragraph" w:customStyle="1" w:styleId="Annex6">
    <w:name w:val="Annex 6"/>
    <w:basedOn w:val="Annex5"/>
    <w:next w:val="Normal"/>
    <w:uiPriority w:val="99"/>
    <w:rsid w:val="005A7613"/>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5A7613"/>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5A7613"/>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5A7613"/>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5A7613"/>
    <w:rPr>
      <w:rFonts w:ascii="Times" w:eastAsia="Malgun Gothic" w:hAnsi="Times"/>
      <w:b/>
      <w:bCs/>
      <w:lang w:val="en-GB"/>
    </w:rPr>
  </w:style>
  <w:style w:type="character" w:customStyle="1" w:styleId="SVCBulletslevel1CharChar">
    <w:name w:val="SVC Bullets level 1 Char Char"/>
    <w:link w:val="SVCBulletslevel1Char"/>
    <w:uiPriority w:val="99"/>
    <w:locked/>
    <w:rsid w:val="005A7613"/>
    <w:rPr>
      <w:lang w:val="en-GB"/>
    </w:rPr>
  </w:style>
  <w:style w:type="paragraph" w:customStyle="1" w:styleId="SVCBulletslevel3CharChar">
    <w:name w:val="SVC Bullets level 3 Char Char"/>
    <w:basedOn w:val="SVCBulletslevel3"/>
    <w:link w:val="SVCBulletslevel3CharCharChar"/>
    <w:uiPriority w:val="99"/>
    <w:rsid w:val="005A7613"/>
    <w:rPr>
      <w:rFonts w:ascii="Times" w:hAnsi="Times"/>
    </w:rPr>
  </w:style>
  <w:style w:type="paragraph" w:customStyle="1" w:styleId="SVCBulletslevel4Char">
    <w:name w:val="SVC Bullets level 4 Char"/>
    <w:basedOn w:val="SVCBulletslevel3CharChar"/>
    <w:link w:val="SVCBulletslevel4CharChar"/>
    <w:uiPriority w:val="99"/>
    <w:rsid w:val="005A7613"/>
    <w:pPr>
      <w:tabs>
        <w:tab w:val="clear" w:pos="-31680"/>
        <w:tab w:val="num" w:pos="2880"/>
      </w:tabs>
      <w:ind w:left="2880" w:hanging="360"/>
    </w:pPr>
  </w:style>
  <w:style w:type="paragraph" w:customStyle="1" w:styleId="SVCBulletslevel5">
    <w:name w:val="SVC Bullets level 5"/>
    <w:basedOn w:val="SVCBulletslevel4Char"/>
    <w:uiPriority w:val="99"/>
    <w:rsid w:val="005A7613"/>
    <w:pPr>
      <w:tabs>
        <w:tab w:val="clear" w:pos="2880"/>
        <w:tab w:val="num" w:pos="3600"/>
      </w:tabs>
      <w:ind w:left="3600"/>
    </w:pPr>
  </w:style>
  <w:style w:type="paragraph" w:customStyle="1" w:styleId="SVCBulletslevel6">
    <w:name w:val="SVC Bullets level 6"/>
    <w:basedOn w:val="SVCBulletslevel5"/>
    <w:uiPriority w:val="99"/>
    <w:rsid w:val="005A7613"/>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5A7613"/>
    <w:rPr>
      <w:rFonts w:eastAsia="Malgun Gothic"/>
      <w:lang w:val="en-GB"/>
    </w:rPr>
  </w:style>
  <w:style w:type="character" w:customStyle="1" w:styleId="SVCBulletslevel3CharCharChar">
    <w:name w:val="SVC Bullets level 3 Char Char Char"/>
    <w:link w:val="SVCBulletslevel3CharChar"/>
    <w:uiPriority w:val="99"/>
    <w:locked/>
    <w:rsid w:val="005A7613"/>
    <w:rPr>
      <w:rFonts w:ascii="Times" w:eastAsia="Malgun Gothic" w:hAnsi="Times"/>
      <w:lang w:val="en-GB"/>
    </w:rPr>
  </w:style>
  <w:style w:type="character" w:customStyle="1" w:styleId="SVCBulletslevel4CharChar">
    <w:name w:val="SVC Bullets level 4 Char Char"/>
    <w:link w:val="SVCBulletslevel4Char"/>
    <w:uiPriority w:val="99"/>
    <w:locked/>
    <w:rsid w:val="005A7613"/>
    <w:rPr>
      <w:rFonts w:ascii="Times" w:eastAsia="Malgun Gothic" w:hAnsi="Times"/>
      <w:lang w:val="en-GB"/>
    </w:rPr>
  </w:style>
  <w:style w:type="paragraph" w:customStyle="1" w:styleId="SVCBulletslevel7">
    <w:name w:val="SVC Bullets level 7"/>
    <w:basedOn w:val="SVCBulletslevel6"/>
    <w:uiPriority w:val="99"/>
    <w:rsid w:val="005A7613"/>
    <w:pPr>
      <w:ind w:left="2772"/>
    </w:pPr>
  </w:style>
  <w:style w:type="paragraph" w:customStyle="1" w:styleId="SVCBulletslevel8">
    <w:name w:val="SVC Bullets level 8"/>
    <w:basedOn w:val="SVCBulletslevel7"/>
    <w:uiPriority w:val="99"/>
    <w:rsid w:val="005A7613"/>
    <w:pPr>
      <w:ind w:left="3168"/>
    </w:pPr>
  </w:style>
  <w:style w:type="paragraph" w:customStyle="1" w:styleId="SVCBulletslevel3">
    <w:name w:val="SVC Bullets level 3"/>
    <w:basedOn w:val="Normal"/>
    <w:uiPriority w:val="99"/>
    <w:rsid w:val="005A7613"/>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5A7613"/>
    <w:pPr>
      <w:numPr>
        <w:numId w:val="9"/>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5A7613"/>
    <w:rPr>
      <w:rFonts w:eastAsia="Malgun Gothic"/>
      <w:lang w:val="en-GB"/>
    </w:rPr>
  </w:style>
  <w:style w:type="paragraph" w:customStyle="1" w:styleId="FigureCharChar">
    <w:name w:val="Figure_# Char Char"/>
    <w:basedOn w:val="Normal"/>
    <w:next w:val="FigureTitleChar"/>
    <w:link w:val="FigureCharCharChar"/>
    <w:uiPriority w:val="99"/>
    <w:rsid w:val="005A7613"/>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5A761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5A761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olor w:val="000000"/>
      <w:sz w:val="20"/>
      <w:lang w:val="fr-FR"/>
    </w:rPr>
  </w:style>
  <w:style w:type="character" w:customStyle="1" w:styleId="FigureChar2">
    <w:name w:val="Figure_# Char2"/>
    <w:uiPriority w:val="99"/>
    <w:rsid w:val="005A7613"/>
    <w:rPr>
      <w:rFonts w:cs="Times New Roman"/>
      <w:lang w:val="en-US" w:eastAsia="en-US"/>
    </w:rPr>
  </w:style>
  <w:style w:type="paragraph" w:customStyle="1" w:styleId="AVCIndentlevel2">
    <w:name w:val="AVC Indent level 2"/>
    <w:basedOn w:val="AVCIndentlevel1"/>
    <w:uiPriority w:val="99"/>
    <w:rsid w:val="005A7613"/>
    <w:pPr>
      <w:ind w:left="794"/>
    </w:pPr>
  </w:style>
  <w:style w:type="paragraph" w:customStyle="1" w:styleId="AVCIndentlevel1">
    <w:name w:val="AVC Indent level 1"/>
    <w:basedOn w:val="Normal"/>
    <w:uiPriority w:val="99"/>
    <w:rsid w:val="005A7613"/>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5A7613"/>
    <w:pPr>
      <w:ind w:left="2304" w:hanging="403"/>
    </w:pPr>
  </w:style>
  <w:style w:type="paragraph" w:customStyle="1" w:styleId="AVCEquationlevel2">
    <w:name w:val="AVC Equation level 2"/>
    <w:basedOn w:val="AVCEquationlevel1CharCharCharChar"/>
    <w:uiPriority w:val="99"/>
    <w:rsid w:val="005A7613"/>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5A7613"/>
    <w:pPr>
      <w:tabs>
        <w:tab w:val="clear" w:pos="397"/>
        <w:tab w:val="clear" w:pos="792"/>
        <w:tab w:val="num" w:pos="794"/>
      </w:tabs>
      <w:ind w:left="794" w:hanging="391"/>
    </w:pPr>
  </w:style>
  <w:style w:type="paragraph" w:styleId="EndnoteText">
    <w:name w:val="endnote text"/>
    <w:basedOn w:val="Normal"/>
    <w:link w:val="EndnoteTextChar"/>
    <w:uiPriority w:val="99"/>
    <w:rsid w:val="005A7613"/>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link w:val="EndnoteText"/>
    <w:uiPriority w:val="99"/>
    <w:rsid w:val="005A7613"/>
    <w:rPr>
      <w:rFonts w:eastAsia="Malgun Gothic"/>
      <w:lang w:val="en-GB"/>
    </w:rPr>
  </w:style>
  <w:style w:type="paragraph" w:customStyle="1" w:styleId="AVCEquationlevel3">
    <w:name w:val="AVC Equation level 3"/>
    <w:basedOn w:val="AVCEquationlevel2"/>
    <w:uiPriority w:val="99"/>
    <w:rsid w:val="005A7613"/>
    <w:pPr>
      <w:ind w:left="1588"/>
    </w:pPr>
  </w:style>
  <w:style w:type="character" w:customStyle="1" w:styleId="AVCEquationlevel1Char1">
    <w:name w:val="AVC Equation level 1 Char1"/>
    <w:uiPriority w:val="99"/>
    <w:rsid w:val="005A7613"/>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5A7613"/>
    <w:rPr>
      <w:rFonts w:ascii="Helvetica" w:eastAsia="Malgun Gothic" w:hAnsi="Helvetica"/>
      <w:color w:val="000000"/>
      <w:lang w:val="fr-FR"/>
    </w:rPr>
  </w:style>
  <w:style w:type="character" w:customStyle="1" w:styleId="FigureCharCharCharChar">
    <w:name w:val="Figure Char Char Char Char"/>
    <w:link w:val="FigureCharCharChar0"/>
    <w:uiPriority w:val="99"/>
    <w:locked/>
    <w:rsid w:val="005A7613"/>
    <w:rPr>
      <w:rFonts w:eastAsia="Malgun Gothic"/>
      <w:lang w:val="en-GB"/>
    </w:rPr>
  </w:style>
  <w:style w:type="character" w:customStyle="1" w:styleId="FigureCharCharChar">
    <w:name w:val="Figure_# Char Char Char"/>
    <w:link w:val="FigureCharChar"/>
    <w:uiPriority w:val="99"/>
    <w:locked/>
    <w:rsid w:val="005A7613"/>
    <w:rPr>
      <w:rFonts w:eastAsia="Malgun Gothic"/>
      <w:lang w:val="en-GB"/>
    </w:rPr>
  </w:style>
  <w:style w:type="paragraph" w:customStyle="1" w:styleId="AVCBulletlevel6">
    <w:name w:val="AVC Bullet level 6"/>
    <w:basedOn w:val="AVCBulletlevel1CharChar"/>
    <w:uiPriority w:val="99"/>
    <w:rsid w:val="005A7613"/>
    <w:pPr>
      <w:numPr>
        <w:numId w:val="13"/>
      </w:numPr>
      <w:tabs>
        <w:tab w:val="clear" w:pos="2376"/>
        <w:tab w:val="clear" w:pos="2779"/>
        <w:tab w:val="clear" w:pos="4690"/>
        <w:tab w:val="num" w:pos="360"/>
        <w:tab w:val="num" w:pos="720"/>
        <w:tab w:val="left" w:pos="2381"/>
        <w:tab w:val="left" w:pos="2778"/>
      </w:tabs>
      <w:ind w:left="397" w:hanging="397"/>
    </w:pPr>
  </w:style>
  <w:style w:type="character" w:customStyle="1" w:styleId="AVCNumberinglevel2Char">
    <w:name w:val="AVC Numbering level 2 Char"/>
    <w:uiPriority w:val="99"/>
    <w:rsid w:val="005A7613"/>
  </w:style>
  <w:style w:type="paragraph" w:customStyle="1" w:styleId="TableTextCentred">
    <w:name w:val="Table_Text_Centred"/>
    <w:basedOn w:val="TableText"/>
    <w:uiPriority w:val="99"/>
    <w:rsid w:val="005A7613"/>
    <w:pPr>
      <w:jc w:val="center"/>
    </w:pPr>
  </w:style>
  <w:style w:type="paragraph" w:customStyle="1" w:styleId="AVCNumberinglevel2">
    <w:name w:val="AVC Numbering level 2"/>
    <w:basedOn w:val="AVCNumberinglevel1"/>
    <w:uiPriority w:val="99"/>
    <w:rsid w:val="005A7613"/>
    <w:pPr>
      <w:tabs>
        <w:tab w:val="left" w:pos="397"/>
      </w:tabs>
      <w:ind w:left="720" w:hanging="720"/>
    </w:pPr>
  </w:style>
  <w:style w:type="paragraph" w:customStyle="1" w:styleId="AVCIndentlevel3">
    <w:name w:val="AVC Indent level 3"/>
    <w:basedOn w:val="AVCIndentlevel2"/>
    <w:uiPriority w:val="99"/>
    <w:rsid w:val="005A7613"/>
    <w:pPr>
      <w:ind w:left="1191"/>
    </w:pPr>
  </w:style>
  <w:style w:type="paragraph" w:styleId="CommentSubject">
    <w:name w:val="annotation subject"/>
    <w:basedOn w:val="CommentText"/>
    <w:next w:val="CommentText"/>
    <w:link w:val="CommentSubjectChar"/>
    <w:uiPriority w:val="99"/>
    <w:rsid w:val="005A7613"/>
    <w:rPr>
      <w:b/>
      <w:bCs/>
    </w:rPr>
  </w:style>
  <w:style w:type="character" w:customStyle="1" w:styleId="CommentSubjectChar">
    <w:name w:val="Comment Subject Char"/>
    <w:link w:val="CommentSubject"/>
    <w:uiPriority w:val="99"/>
    <w:rsid w:val="005A7613"/>
    <w:rPr>
      <w:rFonts w:eastAsia="Malgun Gothic"/>
      <w:b/>
      <w:bCs/>
      <w:lang w:val="en-GB"/>
    </w:rPr>
  </w:style>
  <w:style w:type="paragraph" w:customStyle="1" w:styleId="AVCBulletlevel1CharChar">
    <w:name w:val="AVC Bullet level 1 Char Char"/>
    <w:basedOn w:val="Normal"/>
    <w:link w:val="AVCBulletlevel1CharCharChar"/>
    <w:uiPriority w:val="99"/>
    <w:rsid w:val="005A7613"/>
    <w:pPr>
      <w:numPr>
        <w:numId w:val="14"/>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5A7613"/>
    <w:rPr>
      <w:rFonts w:cs="Times New Roman"/>
      <w:sz w:val="22"/>
      <w:szCs w:val="22"/>
      <w:lang w:val="en-GB" w:eastAsia="en-US" w:bidi="ar-SA"/>
    </w:rPr>
  </w:style>
  <w:style w:type="character" w:customStyle="1" w:styleId="AVCEquationlevel1Char2">
    <w:name w:val="AVC Equation level 1 Char2"/>
    <w:uiPriority w:val="99"/>
    <w:locked/>
    <w:rsid w:val="005A7613"/>
    <w:rPr>
      <w:rFonts w:cs="Times New Roman"/>
      <w:sz w:val="22"/>
      <w:szCs w:val="22"/>
      <w:lang w:val="en-GB" w:eastAsia="en-US" w:bidi="ar-SA"/>
    </w:rPr>
  </w:style>
  <w:style w:type="character" w:customStyle="1" w:styleId="AVCEquationlevel2Char">
    <w:name w:val="AVC Equation level 2 Char"/>
    <w:uiPriority w:val="99"/>
    <w:rsid w:val="005A7613"/>
    <w:rPr>
      <w:rFonts w:cs="Times New Roman"/>
      <w:sz w:val="22"/>
      <w:szCs w:val="22"/>
      <w:lang w:val="en-GB" w:eastAsia="en-US" w:bidi="ar-SA"/>
    </w:rPr>
  </w:style>
  <w:style w:type="paragraph" w:customStyle="1" w:styleId="BalloonText1">
    <w:name w:val="Balloon Text1"/>
    <w:basedOn w:val="Normal"/>
    <w:uiPriority w:val="99"/>
    <w:semiHidden/>
    <w:rsid w:val="005A7613"/>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5A7613"/>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5A7613"/>
    <w:pPr>
      <w:numPr>
        <w:numId w:val="11"/>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A7613"/>
    <w:pPr>
      <w:numPr>
        <w:numId w:val="12"/>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5A7613"/>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A7613"/>
    <w:pPr>
      <w:numPr>
        <w:numId w:val="0"/>
      </w:numPr>
      <w:tabs>
        <w:tab w:val="clear" w:pos="1191"/>
      </w:tabs>
    </w:pPr>
  </w:style>
  <w:style w:type="paragraph" w:customStyle="1" w:styleId="AVCNumberinglevel1">
    <w:name w:val="AVC Numbering level 1"/>
    <w:basedOn w:val="Normal"/>
    <w:uiPriority w:val="99"/>
    <w:rsid w:val="005A7613"/>
    <w:pPr>
      <w:numPr>
        <w:numId w:val="15"/>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5A7613"/>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5A7613"/>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5A7613"/>
    <w:rPr>
      <w:lang w:val="en-GB"/>
    </w:rPr>
  </w:style>
  <w:style w:type="paragraph" w:customStyle="1" w:styleId="AVCBulletlevel3CharCharCharChar">
    <w:name w:val="AVC Bullet level 3 Char Char Char Char"/>
    <w:basedOn w:val="AVCBulletlevel1CharChar"/>
    <w:link w:val="AVCBulletlevel3CharCharCharCharChar"/>
    <w:uiPriority w:val="99"/>
    <w:rsid w:val="005A7613"/>
    <w:pPr>
      <w:numPr>
        <w:numId w:val="16"/>
      </w:numPr>
      <w:tabs>
        <w:tab w:val="clear" w:pos="1985"/>
        <w:tab w:val="num" w:pos="390"/>
        <w:tab w:val="num" w:pos="1117"/>
      </w:tabs>
      <w:ind w:left="1117"/>
    </w:pPr>
    <w:rPr>
      <w:rFonts w:ascii="Times New Roman" w:eastAsia="Times New Roman" w:hAnsi="Times New Roman"/>
    </w:rPr>
  </w:style>
  <w:style w:type="character" w:customStyle="1" w:styleId="FigureChar1">
    <w:name w:val="Figure_# Char1"/>
    <w:uiPriority w:val="99"/>
    <w:rsid w:val="005A7613"/>
    <w:rPr>
      <w:rFonts w:cs="Times New Roman"/>
      <w:lang w:val="en-US" w:eastAsia="en-US" w:bidi="ar-SA"/>
    </w:rPr>
  </w:style>
  <w:style w:type="character" w:customStyle="1" w:styleId="Annex4CharCharCharCharChar">
    <w:name w:val="Annex 4 Char Char Char Char Char"/>
    <w:link w:val="Annex4CharCharCharChar"/>
    <w:uiPriority w:val="99"/>
    <w:locked/>
    <w:rsid w:val="005A7613"/>
    <w:rPr>
      <w:rFonts w:ascii="Times" w:eastAsia="Malgun Gothic" w:hAnsi="Times"/>
      <w:b/>
      <w:bCs/>
      <w:lang w:val="en-GB"/>
    </w:rPr>
  </w:style>
  <w:style w:type="paragraph" w:customStyle="1" w:styleId="AVCBulletlevel1Char1">
    <w:name w:val="AVC Bullet level 1 Char1"/>
    <w:basedOn w:val="Normal"/>
    <w:uiPriority w:val="99"/>
    <w:rsid w:val="005A7613"/>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5A7613"/>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5A7613"/>
    <w:rPr>
      <w:rFonts w:ascii="Times New Roman" w:hAnsi="Times New Roman"/>
      <w:lang w:val="en-GB" w:eastAsia="en-US" w:bidi="ar-SA"/>
    </w:rPr>
  </w:style>
  <w:style w:type="paragraph" w:customStyle="1" w:styleId="SVCNumberinglevel1">
    <w:name w:val="SVC Numbering level 1"/>
    <w:basedOn w:val="SVCBulletslevel1CharCharChar"/>
    <w:uiPriority w:val="99"/>
    <w:rsid w:val="005A7613"/>
    <w:pPr>
      <w:numPr>
        <w:numId w:val="17"/>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5A7613"/>
    <w:pPr>
      <w:numPr>
        <w:numId w:val="0"/>
      </w:numPr>
    </w:pPr>
  </w:style>
  <w:style w:type="paragraph" w:customStyle="1" w:styleId="SVCNumberinglevel3">
    <w:name w:val="SVC Numbering level 3"/>
    <w:basedOn w:val="SVCNumberinglevel2"/>
    <w:uiPriority w:val="99"/>
    <w:rsid w:val="005A7613"/>
    <w:pPr>
      <w:numPr>
        <w:ilvl w:val="2"/>
        <w:numId w:val="17"/>
      </w:numPr>
      <w:tabs>
        <w:tab w:val="clear" w:pos="0"/>
        <w:tab w:val="num" w:pos="360"/>
        <w:tab w:val="num" w:pos="1800"/>
      </w:tabs>
      <w:ind w:left="0" w:firstLine="0"/>
    </w:pPr>
  </w:style>
  <w:style w:type="paragraph" w:customStyle="1" w:styleId="SVCNumberinglevel4">
    <w:name w:val="SVC Numbering level 4"/>
    <w:basedOn w:val="SVCNumberinglevel3"/>
    <w:uiPriority w:val="99"/>
    <w:rsid w:val="005A7613"/>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5A7613"/>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5A7613"/>
    <w:pPr>
      <w:tabs>
        <w:tab w:val="clear" w:pos="1584"/>
      </w:tabs>
      <w:ind w:left="2000"/>
    </w:pPr>
  </w:style>
  <w:style w:type="paragraph" w:customStyle="1" w:styleId="SVCIndentlevel2">
    <w:name w:val="SVC Indent level 2"/>
    <w:basedOn w:val="SVCIndentlevel1"/>
    <w:uiPriority w:val="99"/>
    <w:rsid w:val="005A7613"/>
    <w:pPr>
      <w:ind w:left="800"/>
    </w:pPr>
  </w:style>
  <w:style w:type="paragraph" w:customStyle="1" w:styleId="SVCIndentlevel3">
    <w:name w:val="SVC Indent level 3"/>
    <w:basedOn w:val="SVCIndentlevel2"/>
    <w:uiPriority w:val="99"/>
    <w:rsid w:val="005A7613"/>
    <w:pPr>
      <w:tabs>
        <w:tab w:val="clear" w:pos="792"/>
      </w:tabs>
      <w:ind w:left="1200"/>
    </w:pPr>
  </w:style>
  <w:style w:type="paragraph" w:customStyle="1" w:styleId="SVCIndentlevel4">
    <w:name w:val="SVC Indent level 4"/>
    <w:uiPriority w:val="99"/>
    <w:rsid w:val="005A7613"/>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5A7613"/>
    <w:pPr>
      <w:tabs>
        <w:tab w:val="clear" w:pos="403"/>
      </w:tabs>
      <w:ind w:left="403"/>
    </w:pPr>
  </w:style>
  <w:style w:type="character" w:customStyle="1" w:styleId="AVCBulletlevel1CharCharCharChar">
    <w:name w:val="AVC Bullet level 1 Char Char Char Char"/>
    <w:uiPriority w:val="99"/>
    <w:rsid w:val="005A7613"/>
    <w:rPr>
      <w:rFonts w:cs="Times New Roman"/>
      <w:lang w:val="en-GB" w:eastAsia="en-US" w:bidi="ar-SA"/>
    </w:rPr>
  </w:style>
  <w:style w:type="character" w:customStyle="1" w:styleId="AVCBulletlevel2CharCharChar">
    <w:name w:val="AVC Bullet level 2 Char Char Char"/>
    <w:link w:val="AVCBulletlevel2CharChar"/>
    <w:uiPriority w:val="99"/>
    <w:locked/>
    <w:rsid w:val="005A7613"/>
    <w:rPr>
      <w:rFonts w:ascii="Times" w:eastAsia="Malgun Gothic" w:hAnsi="Times"/>
      <w:lang w:val="en-GB"/>
    </w:rPr>
  </w:style>
  <w:style w:type="paragraph" w:customStyle="1" w:styleId="AVCBulletlevel3Char">
    <w:name w:val="AVC Bullet level 3 Char"/>
    <w:basedOn w:val="AVCBulletlevel1CharChar"/>
    <w:uiPriority w:val="99"/>
    <w:rsid w:val="005A7613"/>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A761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5A7613"/>
    <w:pPr>
      <w:tabs>
        <w:tab w:val="clear" w:pos="4849"/>
      </w:tabs>
      <w:spacing w:before="200"/>
      <w:ind w:left="794"/>
    </w:pPr>
    <w:rPr>
      <w:sz w:val="20"/>
    </w:rPr>
  </w:style>
  <w:style w:type="paragraph" w:customStyle="1" w:styleId="SVCBulletslevel2">
    <w:name w:val="SVC Bullets level 2"/>
    <w:basedOn w:val="Normal"/>
    <w:uiPriority w:val="99"/>
    <w:rsid w:val="005A761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5A7613"/>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A7613"/>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A7613"/>
    <w:pPr>
      <w:numPr>
        <w:numId w:val="0"/>
      </w:numPr>
      <w:tabs>
        <w:tab w:val="clear" w:pos="1985"/>
        <w:tab w:val="num" w:pos="490"/>
      </w:tabs>
      <w:ind w:left="490" w:hanging="390"/>
    </w:pPr>
  </w:style>
  <w:style w:type="character" w:customStyle="1" w:styleId="TableTitleChar1">
    <w:name w:val="Table_Title Char1"/>
    <w:uiPriority w:val="99"/>
    <w:rsid w:val="005A7613"/>
    <w:rPr>
      <w:rFonts w:cs="Times New Roman"/>
      <w:b/>
      <w:bCs/>
      <w:lang w:val="en-GB" w:eastAsia="en-US" w:bidi="ar-SA"/>
    </w:rPr>
  </w:style>
  <w:style w:type="paragraph" w:customStyle="1" w:styleId="AVCBulletlevel1Char">
    <w:name w:val="AVC Bullet level 1 Char"/>
    <w:basedOn w:val="Normal"/>
    <w:link w:val="AVCBulletlevel1CharChar1"/>
    <w:uiPriority w:val="99"/>
    <w:rsid w:val="005A761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5A7613"/>
    <w:pPr>
      <w:tabs>
        <w:tab w:val="clear" w:pos="4849"/>
      </w:tabs>
      <w:spacing w:before="200"/>
      <w:ind w:left="794"/>
    </w:pPr>
    <w:rPr>
      <w:sz w:val="20"/>
    </w:rPr>
  </w:style>
  <w:style w:type="paragraph" w:customStyle="1" w:styleId="SVCBulletslevel1">
    <w:name w:val="SVC Bullets level 1"/>
    <w:basedOn w:val="SVCBulletslevel1CharCharChar"/>
    <w:uiPriority w:val="99"/>
    <w:rsid w:val="005A7613"/>
    <w:pPr>
      <w:tabs>
        <w:tab w:val="clear" w:pos="403"/>
        <w:tab w:val="num" w:pos="360"/>
      </w:tabs>
      <w:ind w:left="360" w:hanging="360"/>
    </w:pPr>
  </w:style>
  <w:style w:type="paragraph" w:customStyle="1" w:styleId="SVCBulletslevel2Char">
    <w:name w:val="SVC Bullets level 2 Char"/>
    <w:basedOn w:val="Normal"/>
    <w:uiPriority w:val="99"/>
    <w:rsid w:val="005A761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5A7613"/>
    <w:pPr>
      <w:tabs>
        <w:tab w:val="clear" w:pos="-31680"/>
        <w:tab w:val="num" w:pos="1800"/>
      </w:tabs>
      <w:ind w:left="1800" w:hanging="360"/>
    </w:pPr>
  </w:style>
  <w:style w:type="paragraph" w:customStyle="1" w:styleId="SVCBulletslevel1Char">
    <w:name w:val="SVC Bullets level 1 Char"/>
    <w:link w:val="SVCBulletslevel1CharChar"/>
    <w:uiPriority w:val="99"/>
    <w:rsid w:val="005A7613"/>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5A7613"/>
    <w:pPr>
      <w:tabs>
        <w:tab w:val="clear" w:pos="-31680"/>
        <w:tab w:val="num" w:pos="2160"/>
      </w:tabs>
      <w:ind w:left="2160" w:hanging="360"/>
    </w:pPr>
  </w:style>
  <w:style w:type="paragraph" w:styleId="ListBullet">
    <w:name w:val="List Bullet"/>
    <w:basedOn w:val="Normal"/>
    <w:uiPriority w:val="99"/>
    <w:rsid w:val="005A7613"/>
    <w:pPr>
      <w:numPr>
        <w:numId w:val="2"/>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AVCEquationlevel1CharCharChar">
    <w:name w:val="AVC Equation level 1 Char Char Char"/>
    <w:basedOn w:val="Equation"/>
    <w:uiPriority w:val="99"/>
    <w:rsid w:val="005A7613"/>
    <w:pPr>
      <w:tabs>
        <w:tab w:val="clear" w:pos="4849"/>
      </w:tabs>
      <w:spacing w:before="200"/>
      <w:ind w:left="794"/>
    </w:pPr>
    <w:rPr>
      <w:sz w:val="20"/>
    </w:rPr>
  </w:style>
  <w:style w:type="paragraph" w:customStyle="1" w:styleId="AVCBulletlevel2Char">
    <w:name w:val="AVC Bullet level 2 Char"/>
    <w:basedOn w:val="AVCBulletlevel1CharChar"/>
    <w:uiPriority w:val="99"/>
    <w:rsid w:val="005A7613"/>
    <w:pPr>
      <w:tabs>
        <w:tab w:val="clear" w:pos="792"/>
      </w:tabs>
    </w:pPr>
  </w:style>
  <w:style w:type="paragraph" w:customStyle="1" w:styleId="SVCBulletslevel3Char">
    <w:name w:val="SVC Bullets level 3 Char"/>
    <w:basedOn w:val="SVCBulletslevel3"/>
    <w:uiPriority w:val="99"/>
    <w:rsid w:val="005A7613"/>
    <w:pPr>
      <w:tabs>
        <w:tab w:val="clear" w:pos="-31680"/>
        <w:tab w:val="num" w:pos="720"/>
      </w:tabs>
      <w:ind w:left="1224" w:hanging="1224"/>
    </w:pPr>
  </w:style>
  <w:style w:type="paragraph" w:customStyle="1" w:styleId="00BodyText">
    <w:name w:val="00 BodyText"/>
    <w:basedOn w:val="Normal"/>
    <w:link w:val="00BodyTextChar"/>
    <w:uiPriority w:val="99"/>
    <w:rsid w:val="005A7613"/>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GB" w:eastAsia="ja-JP"/>
    </w:rPr>
  </w:style>
  <w:style w:type="paragraph" w:customStyle="1" w:styleId="CharCharZchnZchnCharCharCarCar">
    <w:name w:val="Char Char Zchn Zchn Char Char Car Car"/>
    <w:uiPriority w:val="99"/>
    <w:semiHidden/>
    <w:rsid w:val="005A7613"/>
    <w:pPr>
      <w:keepNext/>
      <w:numPr>
        <w:numId w:val="1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5A7613"/>
    <w:pPr>
      <w:tabs>
        <w:tab w:val="clear" w:pos="1080"/>
        <w:tab w:val="num" w:pos="1200"/>
        <w:tab w:val="num" w:pos="5040"/>
      </w:tabs>
      <w:ind w:left="3240" w:hanging="3240"/>
      <w:outlineLvl w:val="6"/>
    </w:pPr>
  </w:style>
  <w:style w:type="paragraph" w:customStyle="1" w:styleId="NormalITU">
    <w:name w:val="Normal_ITU"/>
    <w:basedOn w:val="Normal"/>
    <w:uiPriority w:val="99"/>
    <w:rsid w:val="005A7613"/>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5A7613"/>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5A7613"/>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5A7613"/>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5A7613"/>
    <w:pPr>
      <w:ind w:left="1417"/>
    </w:pPr>
  </w:style>
  <w:style w:type="character" w:customStyle="1" w:styleId="XParagraphChar">
    <w:name w:val="XParagraph Char"/>
    <w:link w:val="XParagraph"/>
    <w:uiPriority w:val="99"/>
    <w:locked/>
    <w:rsid w:val="005A7613"/>
    <w:rPr>
      <w:rFonts w:ascii="Times" w:eastAsia="Malgun Gothic" w:hAnsi="Times"/>
      <w:sz w:val="22"/>
      <w:szCs w:val="22"/>
      <w:lang w:val="en-GB"/>
    </w:rPr>
  </w:style>
  <w:style w:type="paragraph" w:customStyle="1" w:styleId="XEquation2">
    <w:name w:val="XEquation2"/>
    <w:basedOn w:val="Normal"/>
    <w:uiPriority w:val="99"/>
    <w:rsid w:val="005A7613"/>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5A7613"/>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5A7613"/>
    <w:pPr>
      <w:numPr>
        <w:numId w:val="20"/>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5A7613"/>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5A7613"/>
    <w:pPr>
      <w:numPr>
        <w:numId w:val="21"/>
      </w:numPr>
      <w:tabs>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5A7613"/>
    <w:rPr>
      <w:rFonts w:ascii="Times" w:eastAsia="Malgun Gothic" w:hAnsi="Times"/>
      <w:lang w:val="en-GB"/>
    </w:rPr>
  </w:style>
  <w:style w:type="paragraph" w:styleId="ListBullet4">
    <w:name w:val="List Bullet 4"/>
    <w:basedOn w:val="Normal"/>
    <w:autoRedefine/>
    <w:uiPriority w:val="99"/>
    <w:rsid w:val="005A7613"/>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5A7613"/>
    <w:pPr>
      <w:numPr>
        <w:numId w:val="3"/>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character" w:customStyle="1" w:styleId="Annex3Char1">
    <w:name w:val="Annex 3 Char1"/>
    <w:uiPriority w:val="99"/>
    <w:rsid w:val="005A7613"/>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A7613"/>
    <w:pPr>
      <w:tabs>
        <w:tab w:val="clear" w:pos="397"/>
        <w:tab w:val="clear" w:pos="792"/>
        <w:tab w:val="num" w:pos="794"/>
      </w:tabs>
      <w:ind w:left="794" w:hanging="391"/>
    </w:pPr>
  </w:style>
  <w:style w:type="character" w:customStyle="1" w:styleId="00BodyTextChar">
    <w:name w:val="00 BodyText Char"/>
    <w:link w:val="00BodyText"/>
    <w:uiPriority w:val="99"/>
    <w:locked/>
    <w:rsid w:val="005A7613"/>
    <w:rPr>
      <w:rFonts w:ascii="Arial" w:eastAsia="MS Mincho" w:hAnsi="Arial"/>
      <w:sz w:val="22"/>
      <w:lang w:val="en-GB" w:eastAsia="ja-JP"/>
    </w:rPr>
  </w:style>
  <w:style w:type="paragraph" w:customStyle="1" w:styleId="CharCharCharCharCharCharChar">
    <w:name w:val="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5A7613"/>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customStyle="1" w:styleId="zzCopyright">
    <w:name w:val="zzCopyright"/>
    <w:basedOn w:val="Normal"/>
    <w:next w:val="Normal"/>
    <w:uiPriority w:val="99"/>
    <w:rsid w:val="005A7613"/>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5A7613"/>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styleId="HTMLPreformatted">
    <w:name w:val="HTML Preformatted"/>
    <w:basedOn w:val="Normal"/>
    <w:link w:val="HTMLPreformattedChar"/>
    <w:uiPriority w:val="99"/>
    <w:rsid w:val="005A7613"/>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link w:val="HTMLPreformatted"/>
    <w:uiPriority w:val="99"/>
    <w:rsid w:val="005A7613"/>
    <w:rPr>
      <w:rFonts w:ascii="Courier New" w:eastAsia="Malgun Gothic" w:hAnsi="Courier New"/>
      <w:lang w:val="en-GB"/>
    </w:rPr>
  </w:style>
  <w:style w:type="paragraph" w:customStyle="1" w:styleId="zzForeword">
    <w:name w:val="zzForeword"/>
    <w:basedOn w:val="Normal"/>
    <w:next w:val="Normal"/>
    <w:uiPriority w:val="99"/>
    <w:rsid w:val="005A7613"/>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5A761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5A7613"/>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A761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5A7613"/>
    <w:pPr>
      <w:numPr>
        <w:numId w:val="4"/>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5A7613"/>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5A7613"/>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5A7613"/>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5A7613"/>
    <w:pPr>
      <w:numPr>
        <w:numId w:val="5"/>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5A7613"/>
    <w:pPr>
      <w:numPr>
        <w:ilvl w:val="1"/>
        <w:numId w:val="5"/>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5A7613"/>
    <w:pPr>
      <w:numPr>
        <w:ilvl w:val="2"/>
        <w:numId w:val="5"/>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5A7613"/>
    <w:pPr>
      <w:numPr>
        <w:ilvl w:val="3"/>
        <w:numId w:val="5"/>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a2">
    <w:name w:val="a2"/>
    <w:basedOn w:val="Heading2"/>
    <w:next w:val="Normal"/>
    <w:uiPriority w:val="99"/>
    <w:rsid w:val="005A7613"/>
    <w:pPr>
      <w:numPr>
        <w:numId w:val="22"/>
      </w:numPr>
      <w:tabs>
        <w:tab w:val="clear" w:pos="1080"/>
        <w:tab w:val="left" w:pos="500"/>
        <w:tab w:val="num" w:pos="1440"/>
      </w:tabs>
      <w:suppressAutoHyphens/>
      <w:overflowPunct/>
      <w:autoSpaceDE/>
      <w:autoSpaceDN/>
      <w:adjustRightInd/>
      <w:spacing w:before="270" w:after="240" w:line="270" w:lineRule="exact"/>
      <w:ind w:left="0" w:firstLine="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5A7613"/>
    <w:pPr>
      <w:numPr>
        <w:numId w:val="22"/>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5A7613"/>
    <w:pPr>
      <w:numPr>
        <w:numId w:val="22"/>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Normal"/>
    <w:next w:val="Normal"/>
    <w:uiPriority w:val="99"/>
    <w:rsid w:val="005A7613"/>
    <w:pPr>
      <w:numPr>
        <w:ilvl w:val="4"/>
        <w:numId w:val="22"/>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textAlignment w:val="auto"/>
    </w:pPr>
    <w:rPr>
      <w:rFonts w:ascii="Arial" w:eastAsia="MS Mincho" w:hAnsi="Arial"/>
      <w:sz w:val="20"/>
      <w:lang w:val="de-DE" w:eastAsia="ja-JP"/>
    </w:rPr>
  </w:style>
  <w:style w:type="paragraph" w:customStyle="1" w:styleId="a6">
    <w:name w:val="a6"/>
    <w:basedOn w:val="Heading6"/>
    <w:next w:val="Normal"/>
    <w:uiPriority w:val="99"/>
    <w:rsid w:val="005A7613"/>
    <w:pPr>
      <w:numPr>
        <w:numId w:val="22"/>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5A7613"/>
    <w:pPr>
      <w:keepNext/>
      <w:pageBreakBefore/>
      <w:numPr>
        <w:numId w:val="22"/>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5A7613"/>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5A7613"/>
    <w:rPr>
      <w:rFonts w:ascii="Times New Roman" w:hAnsi="Times New Roman" w:cs="Times New Roman"/>
      <w:b/>
    </w:rPr>
  </w:style>
  <w:style w:type="character" w:customStyle="1" w:styleId="Appref">
    <w:name w:val="App_ref"/>
    <w:uiPriority w:val="99"/>
    <w:rsid w:val="005A7613"/>
    <w:rPr>
      <w:rFonts w:cs="Times New Roman"/>
    </w:rPr>
  </w:style>
  <w:style w:type="paragraph" w:customStyle="1" w:styleId="AppendixNoTitle">
    <w:name w:val="Appendix_NoTitle"/>
    <w:basedOn w:val="AnnexNoTitle0"/>
    <w:next w:val="Normalaftertitle"/>
    <w:uiPriority w:val="99"/>
    <w:rsid w:val="005A7613"/>
  </w:style>
  <w:style w:type="character" w:customStyle="1" w:styleId="Artdef">
    <w:name w:val="Art_def"/>
    <w:uiPriority w:val="99"/>
    <w:rsid w:val="005A7613"/>
    <w:rPr>
      <w:rFonts w:ascii="Times New Roman" w:hAnsi="Times New Roman" w:cs="Times New Roman"/>
      <w:b/>
    </w:rPr>
  </w:style>
  <w:style w:type="paragraph" w:customStyle="1" w:styleId="Reftitle">
    <w:name w:val="Ref_title"/>
    <w:basedOn w:val="Heading1"/>
    <w:next w:val="Reftext"/>
    <w:uiPriority w:val="99"/>
    <w:rsid w:val="005A7613"/>
    <w:pPr>
      <w:keepLines/>
      <w:numPr>
        <w:numId w:val="0"/>
      </w:numPr>
      <w:tabs>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5A761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5A7613"/>
    <w:rPr>
      <w:rFonts w:cs="Times New Roman"/>
    </w:rPr>
  </w:style>
  <w:style w:type="paragraph" w:customStyle="1" w:styleId="Call">
    <w:name w:val="Call"/>
    <w:basedOn w:val="Normal"/>
    <w:next w:val="Normal"/>
    <w:uiPriority w:val="99"/>
    <w:rsid w:val="005A7613"/>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5A7613"/>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5A7613"/>
  </w:style>
  <w:style w:type="paragraph" w:customStyle="1" w:styleId="Tablelegend0">
    <w:name w:val="Table_legend"/>
    <w:basedOn w:val="Normal"/>
    <w:next w:val="Normal"/>
    <w:uiPriority w:val="99"/>
    <w:rsid w:val="005A7613"/>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5A761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5A761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5A7613"/>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5A7613"/>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5A7613"/>
    <w:pPr>
      <w:keepLines/>
      <w:numPr>
        <w:ilvl w:val="0"/>
        <w:numId w:val="0"/>
      </w:numPr>
      <w:tabs>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en-GB"/>
    </w:rPr>
  </w:style>
  <w:style w:type="paragraph" w:customStyle="1" w:styleId="PartNo">
    <w:name w:val="Part_No"/>
    <w:basedOn w:val="Normal"/>
    <w:next w:val="Partref"/>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5A7613"/>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5A7613"/>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5A7613"/>
  </w:style>
  <w:style w:type="paragraph" w:customStyle="1" w:styleId="QuestionNo">
    <w:name w:val="Question_No"/>
    <w:basedOn w:val="RecNo"/>
    <w:next w:val="Questiontitle"/>
    <w:uiPriority w:val="99"/>
    <w:rsid w:val="005A7613"/>
    <w:rPr>
      <w:rFonts w:ascii="Times New Roman Bold" w:hAnsi="Times New Roman Bold"/>
      <w:sz w:val="20"/>
    </w:rPr>
  </w:style>
  <w:style w:type="paragraph" w:customStyle="1" w:styleId="Questiontitle">
    <w:name w:val="Question_title"/>
    <w:basedOn w:val="Rectitle"/>
    <w:next w:val="Questionref"/>
    <w:uiPriority w:val="99"/>
    <w:rsid w:val="005A7613"/>
    <w:pPr>
      <w:spacing w:before="240"/>
    </w:pPr>
    <w:rPr>
      <w:rFonts w:ascii="Times New Roman Bold" w:hAnsi="Times New Roman Bold"/>
      <w:sz w:val="24"/>
    </w:rPr>
  </w:style>
  <w:style w:type="paragraph" w:customStyle="1" w:styleId="Recref">
    <w:name w:val="Rec_ref"/>
    <w:basedOn w:val="Normal"/>
    <w:next w:val="Heading1"/>
    <w:uiPriority w:val="99"/>
    <w:rsid w:val="005A7613"/>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5A7613"/>
  </w:style>
  <w:style w:type="paragraph" w:customStyle="1" w:styleId="Repdate">
    <w:name w:val="Rep_date"/>
    <w:basedOn w:val="Recdate"/>
    <w:next w:val="Normalaftertitle"/>
    <w:uiPriority w:val="99"/>
    <w:rsid w:val="005A7613"/>
  </w:style>
  <w:style w:type="paragraph" w:customStyle="1" w:styleId="RepNo">
    <w:name w:val="Rep_No"/>
    <w:basedOn w:val="RecNo"/>
    <w:next w:val="Reptitle"/>
    <w:uiPriority w:val="99"/>
    <w:rsid w:val="005A7613"/>
    <w:rPr>
      <w:rFonts w:ascii="Times New Roman Bold" w:hAnsi="Times New Roman Bold"/>
      <w:sz w:val="20"/>
    </w:rPr>
  </w:style>
  <w:style w:type="paragraph" w:customStyle="1" w:styleId="Reptitle">
    <w:name w:val="Rep_title"/>
    <w:basedOn w:val="Rectitle"/>
    <w:next w:val="Repref"/>
    <w:uiPriority w:val="99"/>
    <w:rsid w:val="005A7613"/>
    <w:pPr>
      <w:spacing w:before="240"/>
    </w:pPr>
    <w:rPr>
      <w:rFonts w:ascii="Times New Roman Bold" w:hAnsi="Times New Roman Bold"/>
      <w:sz w:val="24"/>
    </w:rPr>
  </w:style>
  <w:style w:type="paragraph" w:customStyle="1" w:styleId="Repref">
    <w:name w:val="Rep_ref"/>
    <w:basedOn w:val="Recref"/>
    <w:next w:val="Repdate"/>
    <w:uiPriority w:val="99"/>
    <w:rsid w:val="005A7613"/>
  </w:style>
  <w:style w:type="paragraph" w:customStyle="1" w:styleId="Resdate">
    <w:name w:val="Res_date"/>
    <w:basedOn w:val="Recdate"/>
    <w:next w:val="Normalaftertitle"/>
    <w:uiPriority w:val="99"/>
    <w:rsid w:val="005A7613"/>
  </w:style>
  <w:style w:type="character" w:customStyle="1" w:styleId="Resdef">
    <w:name w:val="Res_def"/>
    <w:uiPriority w:val="99"/>
    <w:rsid w:val="005A7613"/>
    <w:rPr>
      <w:rFonts w:ascii="Times New Roman" w:hAnsi="Times New Roman" w:cs="Times New Roman"/>
      <w:b/>
    </w:rPr>
  </w:style>
  <w:style w:type="paragraph" w:customStyle="1" w:styleId="ResNo">
    <w:name w:val="Res_No"/>
    <w:basedOn w:val="RecNo"/>
    <w:next w:val="Restitle"/>
    <w:uiPriority w:val="99"/>
    <w:rsid w:val="005A7613"/>
    <w:rPr>
      <w:rFonts w:ascii="Times New Roman Bold" w:hAnsi="Times New Roman Bold"/>
      <w:sz w:val="20"/>
    </w:rPr>
  </w:style>
  <w:style w:type="paragraph" w:customStyle="1" w:styleId="Restitle">
    <w:name w:val="Res_title"/>
    <w:basedOn w:val="Rectitle"/>
    <w:next w:val="Resref"/>
    <w:uiPriority w:val="99"/>
    <w:rsid w:val="005A7613"/>
    <w:pPr>
      <w:spacing w:before="240"/>
    </w:pPr>
    <w:rPr>
      <w:rFonts w:ascii="Times New Roman Bold" w:hAnsi="Times New Roman Bold"/>
      <w:sz w:val="24"/>
    </w:rPr>
  </w:style>
  <w:style w:type="paragraph" w:customStyle="1" w:styleId="Resref">
    <w:name w:val="Res_ref"/>
    <w:basedOn w:val="Recref"/>
    <w:next w:val="Resdate"/>
    <w:uiPriority w:val="99"/>
    <w:rsid w:val="005A7613"/>
  </w:style>
  <w:style w:type="paragraph" w:customStyle="1" w:styleId="Section1">
    <w:name w:val="Section_1"/>
    <w:basedOn w:val="Normal"/>
    <w:next w:val="Normal"/>
    <w:uiPriority w:val="99"/>
    <w:rsid w:val="005A7613"/>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5A7613"/>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5A761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5A7613"/>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5A7613"/>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5A7613"/>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5A7613"/>
    <w:rPr>
      <w:rFonts w:cs="Times New Roman"/>
      <w:b/>
      <w:color w:val="auto"/>
    </w:rPr>
  </w:style>
  <w:style w:type="paragraph" w:customStyle="1" w:styleId="TableNoTitle">
    <w:name w:val="Table_NoTitle"/>
    <w:basedOn w:val="Normal"/>
    <w:next w:val="Tablehead"/>
    <w:uiPriority w:val="99"/>
    <w:rsid w:val="005A7613"/>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5A761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5A7613"/>
  </w:style>
  <w:style w:type="paragraph" w:customStyle="1" w:styleId="Title3">
    <w:name w:val="Title 3"/>
    <w:basedOn w:val="Title2"/>
    <w:next w:val="Title4"/>
    <w:uiPriority w:val="99"/>
    <w:rsid w:val="005A7613"/>
    <w:rPr>
      <w:caps w:val="0"/>
    </w:rPr>
  </w:style>
  <w:style w:type="paragraph" w:customStyle="1" w:styleId="Title4">
    <w:name w:val="Title 4"/>
    <w:basedOn w:val="Title3"/>
    <w:next w:val="Heading1"/>
    <w:uiPriority w:val="99"/>
    <w:rsid w:val="005A7613"/>
    <w:rPr>
      <w:b/>
    </w:rPr>
  </w:style>
  <w:style w:type="paragraph" w:customStyle="1" w:styleId="Artheading">
    <w:name w:val="Art_heading"/>
    <w:basedOn w:val="Normal"/>
    <w:next w:val="Normalaftertitle"/>
    <w:uiPriority w:val="99"/>
    <w:rsid w:val="005A761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5A761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5A7613"/>
  </w:style>
  <w:style w:type="paragraph" w:customStyle="1" w:styleId="ASN1continue0">
    <w:name w:val="ASN.1_continue"/>
    <w:basedOn w:val="ASN1"/>
    <w:uiPriority w:val="99"/>
    <w:rsid w:val="005A761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5A761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5A761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link w:val="Date"/>
    <w:uiPriority w:val="99"/>
    <w:rsid w:val="005A7613"/>
    <w:rPr>
      <w:rFonts w:eastAsia="Malgun Gothic"/>
      <w:lang w:val="en-GB"/>
    </w:rPr>
  </w:style>
  <w:style w:type="paragraph" w:customStyle="1" w:styleId="Couvnote0">
    <w:name w:val="Couv_note"/>
    <w:basedOn w:val="Normal"/>
    <w:uiPriority w:val="99"/>
    <w:rsid w:val="005A7613"/>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character" w:customStyle="1" w:styleId="CaptionChar1">
    <w:name w:val="Caption Char1"/>
    <w:link w:val="Caption"/>
    <w:locked/>
    <w:rsid w:val="005A7613"/>
    <w:rPr>
      <w:rFonts w:eastAsia="Malgun Gothic"/>
      <w:b/>
      <w:bCs/>
      <w:noProof/>
      <w:lang w:val="en-GB"/>
    </w:rPr>
  </w:style>
  <w:style w:type="paragraph" w:customStyle="1" w:styleId="CouvrecNo">
    <w:name w:val="Couv_rec_No"/>
    <w:basedOn w:val="Normal"/>
    <w:uiPriority w:val="99"/>
    <w:rsid w:val="005A7613"/>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5A7613"/>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5A7613"/>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5A7613"/>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5A7613"/>
    <w:pPr>
      <w:tabs>
        <w:tab w:val="clear" w:pos="360"/>
        <w:tab w:val="clear" w:pos="720"/>
        <w:tab w:val="clear" w:pos="1080"/>
        <w:tab w:val="clear" w:pos="1440"/>
      </w:tabs>
      <w:spacing w:before="0"/>
      <w:jc w:val="both"/>
    </w:pPr>
    <w:rPr>
      <w:rFonts w:eastAsia="Malgun Gothic"/>
      <w:sz w:val="12"/>
      <w:lang w:val="en-GB"/>
    </w:rPr>
  </w:style>
  <w:style w:type="paragraph" w:customStyle="1" w:styleId="MediumList2-Accent21">
    <w:name w:val="Medium List 2 - Accent 21"/>
    <w:hidden/>
    <w:uiPriority w:val="99"/>
    <w:semiHidden/>
    <w:rsid w:val="005A7613"/>
    <w:rPr>
      <w:rFonts w:eastAsia="Malgun Gothic"/>
      <w:lang w:val="en-GB"/>
    </w:rPr>
  </w:style>
  <w:style w:type="character" w:styleId="Emphasis">
    <w:name w:val="Emphasis"/>
    <w:qFormat/>
    <w:rsid w:val="005A7613"/>
    <w:rPr>
      <w:i/>
      <w:iCs/>
    </w:rPr>
  </w:style>
  <w:style w:type="numbering" w:customStyle="1" w:styleId="SVCNumbers">
    <w:name w:val="SVC Numbers"/>
    <w:rsid w:val="005A7613"/>
    <w:pPr>
      <w:numPr>
        <w:numId w:val="17"/>
      </w:numPr>
    </w:pPr>
  </w:style>
  <w:style w:type="paragraph" w:customStyle="1" w:styleId="ColorfulShading-Accent11">
    <w:name w:val="Colorful Shading - Accent 11"/>
    <w:hidden/>
    <w:uiPriority w:val="99"/>
    <w:semiHidden/>
    <w:rsid w:val="005A7613"/>
    <w:rPr>
      <w:rFonts w:eastAsia="Malgun Gothic"/>
      <w:lang w:val="en-GB"/>
    </w:rPr>
  </w:style>
  <w:style w:type="numbering" w:customStyle="1" w:styleId="AVCBullet">
    <w:name w:val="AVC Bullet"/>
    <w:rsid w:val="005A7613"/>
    <w:pPr>
      <w:numPr>
        <w:numId w:val="10"/>
      </w:numPr>
    </w:pPr>
  </w:style>
  <w:style w:type="paragraph" w:customStyle="1" w:styleId="MediumList2-Accent22">
    <w:name w:val="Medium List 2 - Accent 22"/>
    <w:hidden/>
    <w:uiPriority w:val="99"/>
    <w:semiHidden/>
    <w:rsid w:val="005A7613"/>
    <w:rPr>
      <w:rFonts w:eastAsia="Malgun Gothic"/>
      <w:lang w:val="en-GB"/>
    </w:rPr>
  </w:style>
  <w:style w:type="numbering" w:customStyle="1" w:styleId="SVCBullets">
    <w:name w:val="SVC Bullets"/>
    <w:rsid w:val="005A7613"/>
    <w:pPr>
      <w:numPr>
        <w:numId w:val="8"/>
      </w:numPr>
    </w:pPr>
  </w:style>
  <w:style w:type="numbering" w:customStyle="1" w:styleId="SVCIndent">
    <w:name w:val="SVC Indent"/>
    <w:rsid w:val="005A7613"/>
    <w:pPr>
      <w:numPr>
        <w:numId w:val="18"/>
      </w:numPr>
    </w:pPr>
  </w:style>
  <w:style w:type="numbering" w:styleId="1ai">
    <w:name w:val="Outline List 1"/>
    <w:basedOn w:val="NoList"/>
    <w:uiPriority w:val="99"/>
    <w:unhideWhenUsed/>
    <w:rsid w:val="005A7613"/>
  </w:style>
  <w:style w:type="character" w:customStyle="1" w:styleId="CaptionChar">
    <w:name w:val="Caption Char"/>
    <w:locked/>
    <w:rsid w:val="005A7613"/>
    <w:rPr>
      <w:rFonts w:eastAsia="SimSun" w:cs="Times New Roman"/>
      <w:b/>
      <w:bCs/>
    </w:rPr>
  </w:style>
  <w:style w:type="paragraph" w:customStyle="1" w:styleId="Style4ptBefore0pt">
    <w:name w:val="Style 4 pt Before:  0 pt"/>
    <w:basedOn w:val="Normal"/>
    <w:rsid w:val="005A7613"/>
    <w:pPr>
      <w:tabs>
        <w:tab w:val="clear" w:pos="360"/>
        <w:tab w:val="clear" w:pos="720"/>
        <w:tab w:val="clear" w:pos="1080"/>
        <w:tab w:val="clear" w:pos="1440"/>
        <w:tab w:val="left" w:pos="794"/>
        <w:tab w:val="left" w:pos="1191"/>
        <w:tab w:val="left" w:pos="1588"/>
        <w:tab w:val="left" w:pos="1985"/>
      </w:tabs>
      <w:spacing w:before="0"/>
      <w:jc w:val="both"/>
    </w:pPr>
    <w:rPr>
      <w:sz w:val="24"/>
      <w:lang w:val="en-GB"/>
    </w:rPr>
  </w:style>
  <w:style w:type="paragraph" w:customStyle="1" w:styleId="ColorfulShading-Accent13">
    <w:name w:val="Colorful Shading - Accent 13"/>
    <w:hidden/>
    <w:uiPriority w:val="99"/>
    <w:semiHidden/>
    <w:rsid w:val="005A7613"/>
    <w:rPr>
      <w:rFonts w:eastAsia="Malgun Gothic"/>
      <w:lang w:val="en-GB"/>
    </w:rPr>
  </w:style>
  <w:style w:type="paragraph" w:customStyle="1" w:styleId="MediumGrid1-Accent21">
    <w:name w:val="Medium Grid 1 - Accent 21"/>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3H0">
    <w:name w:val="3H0"/>
    <w:next w:val="3N"/>
    <w:link w:val="3H0Char"/>
    <w:qFormat/>
    <w:rsid w:val="005A7613"/>
    <w:pPr>
      <w:keepNext/>
      <w:keepLines/>
      <w:numPr>
        <w:numId w:val="23"/>
      </w:numPr>
      <w:spacing w:before="313"/>
      <w:jc w:val="both"/>
      <w:outlineLvl w:val="1"/>
    </w:pPr>
    <w:rPr>
      <w:rFonts w:eastAsia="Malgun Gothic"/>
      <w:b/>
      <w:sz w:val="22"/>
      <w:lang w:val="en-GB"/>
    </w:rPr>
  </w:style>
  <w:style w:type="character" w:customStyle="1" w:styleId="3L1Char">
    <w:name w:val="3L1 Char"/>
    <w:link w:val="3L1"/>
    <w:rsid w:val="005A7613"/>
    <w:rPr>
      <w:rFonts w:eastAsia="Malgun Gothic"/>
      <w:b/>
      <w:bCs/>
      <w:lang w:val="en-GB"/>
    </w:rPr>
  </w:style>
  <w:style w:type="paragraph" w:customStyle="1" w:styleId="ColorfulList-Accent11">
    <w:name w:val="Colorful List - Accent 11"/>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Grid1-Accent22">
    <w:name w:val="Medium Grid 1 - Accent 22"/>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3N">
    <w:name w:val="3N"/>
    <w:basedOn w:val="Normal"/>
    <w:link w:val="3NChar"/>
    <w:qFormat/>
    <w:rsid w:val="005A7613"/>
    <w:pPr>
      <w:widowControl w:val="0"/>
      <w:tabs>
        <w:tab w:val="clear" w:pos="360"/>
        <w:tab w:val="clear" w:pos="720"/>
        <w:tab w:val="clear" w:pos="1080"/>
        <w:tab w:val="clear" w:pos="1440"/>
      </w:tabs>
      <w:jc w:val="both"/>
    </w:pPr>
    <w:rPr>
      <w:rFonts w:eastAsia="Malgun Gothic"/>
      <w:sz w:val="20"/>
      <w:lang w:val="en-GB"/>
    </w:rPr>
  </w:style>
  <w:style w:type="paragraph" w:customStyle="1" w:styleId="ColorfulList-Accent12">
    <w:name w:val="Colorful List - Accent 12"/>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H1">
    <w:name w:val="3H1"/>
    <w:basedOn w:val="3H0"/>
    <w:next w:val="3N"/>
    <w:link w:val="3H1Char"/>
    <w:qFormat/>
    <w:rsid w:val="005A7613"/>
    <w:pPr>
      <w:numPr>
        <w:ilvl w:val="1"/>
      </w:numPr>
      <w:tabs>
        <w:tab w:val="clear" w:pos="794"/>
        <w:tab w:val="num" w:pos="360"/>
      </w:tabs>
      <w:spacing w:before="181"/>
      <w:outlineLvl w:val="2"/>
    </w:pPr>
    <w:rPr>
      <w:sz w:val="20"/>
    </w:rPr>
  </w:style>
  <w:style w:type="character" w:customStyle="1" w:styleId="3NChar">
    <w:name w:val="3N Char"/>
    <w:link w:val="3N"/>
    <w:rsid w:val="005A7613"/>
    <w:rPr>
      <w:rFonts w:eastAsia="Malgun Gothic"/>
      <w:lang w:val="en-GB"/>
    </w:rPr>
  </w:style>
  <w:style w:type="paragraph" w:customStyle="1" w:styleId="3H2">
    <w:name w:val="3H2"/>
    <w:basedOn w:val="3H1"/>
    <w:next w:val="3N"/>
    <w:link w:val="3H2Char"/>
    <w:qFormat/>
    <w:rsid w:val="005A7613"/>
    <w:pPr>
      <w:numPr>
        <w:ilvl w:val="2"/>
      </w:numPr>
      <w:tabs>
        <w:tab w:val="clear" w:pos="794"/>
        <w:tab w:val="num" w:pos="360"/>
      </w:tabs>
      <w:outlineLvl w:val="3"/>
    </w:pPr>
  </w:style>
  <w:style w:type="paragraph" w:customStyle="1" w:styleId="annex-heading3">
    <w:name w:val="annex-heading3"/>
    <w:basedOn w:val="Annex3"/>
    <w:link w:val="annex-heading3Char"/>
    <w:qFormat/>
    <w:rsid w:val="005A7613"/>
    <w:pPr>
      <w:tabs>
        <w:tab w:val="clear" w:pos="1440"/>
        <w:tab w:val="clear" w:pos="2160"/>
      </w:tabs>
      <w:textAlignment w:val="auto"/>
    </w:pPr>
  </w:style>
  <w:style w:type="paragraph" w:customStyle="1" w:styleId="3Table">
    <w:name w:val="3Table"/>
    <w:basedOn w:val="tablesyntax"/>
    <w:link w:val="3TableChar"/>
    <w:qFormat/>
    <w:rsid w:val="005A7613"/>
    <w:pPr>
      <w:spacing w:after="60"/>
    </w:pPr>
    <w:rPr>
      <w:rFonts w:ascii="Times New Roman" w:hAnsi="Times New Roman"/>
      <w:noProof/>
    </w:rPr>
  </w:style>
  <w:style w:type="character" w:customStyle="1" w:styleId="3H1Char">
    <w:name w:val="3H1 Char"/>
    <w:link w:val="3H1"/>
    <w:rsid w:val="005A7613"/>
    <w:rPr>
      <w:rFonts w:eastAsia="Malgun Gothic"/>
      <w:b/>
      <w:lang w:val="en-GB"/>
    </w:rPr>
  </w:style>
  <w:style w:type="character" w:customStyle="1" w:styleId="annex-heading3Char">
    <w:name w:val="annex-heading3 Char"/>
    <w:link w:val="annex-heading3"/>
    <w:rsid w:val="005A7613"/>
    <w:rPr>
      <w:rFonts w:eastAsia="Malgun Gothic"/>
      <w:b/>
      <w:bCs/>
      <w:lang w:val="en-GB"/>
    </w:rPr>
  </w:style>
  <w:style w:type="paragraph" w:customStyle="1" w:styleId="3H3">
    <w:name w:val="3H3"/>
    <w:basedOn w:val="3H2"/>
    <w:next w:val="3N"/>
    <w:link w:val="3H3Char"/>
    <w:qFormat/>
    <w:rsid w:val="005A7613"/>
    <w:pPr>
      <w:numPr>
        <w:ilvl w:val="3"/>
      </w:numPr>
      <w:tabs>
        <w:tab w:val="clear" w:pos="794"/>
        <w:tab w:val="num" w:pos="360"/>
      </w:tabs>
      <w:outlineLvl w:val="4"/>
    </w:pPr>
  </w:style>
  <w:style w:type="character" w:customStyle="1" w:styleId="3TableChar">
    <w:name w:val="3Table Char"/>
    <w:link w:val="3Table"/>
    <w:rsid w:val="005A7613"/>
    <w:rPr>
      <w:rFonts w:eastAsia="Malgun Gothic"/>
      <w:noProof/>
      <w:lang w:val="en-GB"/>
    </w:rPr>
  </w:style>
  <w:style w:type="paragraph" w:customStyle="1" w:styleId="3H4">
    <w:name w:val="3H4"/>
    <w:basedOn w:val="3H3"/>
    <w:next w:val="3N"/>
    <w:link w:val="3H4Char"/>
    <w:qFormat/>
    <w:rsid w:val="005A7613"/>
    <w:pPr>
      <w:numPr>
        <w:ilvl w:val="4"/>
      </w:numPr>
      <w:tabs>
        <w:tab w:val="clear" w:pos="794"/>
        <w:tab w:val="num" w:pos="360"/>
      </w:tabs>
      <w:outlineLvl w:val="5"/>
    </w:pPr>
  </w:style>
  <w:style w:type="character" w:customStyle="1" w:styleId="3H2Char">
    <w:name w:val="3H2 Char"/>
    <w:link w:val="3H2"/>
    <w:rsid w:val="005A7613"/>
    <w:rPr>
      <w:rFonts w:eastAsia="Malgun Gothic"/>
      <w:b/>
      <w:lang w:val="en-GB"/>
    </w:rPr>
  </w:style>
  <w:style w:type="paragraph" w:customStyle="1" w:styleId="ColorfulList-Accent13">
    <w:name w:val="Colorful List - Accent 13"/>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L1Note">
    <w:name w:val="3L1Note"/>
    <w:basedOn w:val="3L1"/>
    <w:link w:val="3L1NoteChar"/>
    <w:qFormat/>
    <w:rsid w:val="005A7613"/>
    <w:pPr>
      <w:numPr>
        <w:ilvl w:val="0"/>
        <w:numId w:val="0"/>
      </w:numPr>
      <w:ind w:left="794"/>
    </w:pPr>
  </w:style>
  <w:style w:type="character" w:customStyle="1" w:styleId="3H3Char">
    <w:name w:val="3H3 Char"/>
    <w:link w:val="3H3"/>
    <w:rsid w:val="005A7613"/>
    <w:rPr>
      <w:rFonts w:eastAsia="Malgun Gothic"/>
      <w:b/>
      <w:lang w:val="en-GB"/>
    </w:rPr>
  </w:style>
  <w:style w:type="character" w:customStyle="1" w:styleId="3DVCAnnexLevel0Char">
    <w:name w:val="3DVC Annex Level 0 Char"/>
    <w:rsid w:val="005A7613"/>
    <w:rPr>
      <w:rFonts w:ascii="Times New Roman" w:hAnsi="Times New Roman"/>
      <w:b/>
      <w:bCs/>
      <w:sz w:val="22"/>
      <w:szCs w:val="22"/>
      <w:lang w:val="en-GB" w:eastAsia="en-US"/>
    </w:rPr>
  </w:style>
  <w:style w:type="paragraph" w:styleId="ListParagraph">
    <w:name w:val="List Paragraph"/>
    <w:basedOn w:val="Normal"/>
    <w:uiPriority w:val="34"/>
    <w:qFormat/>
    <w:rsid w:val="005A7613"/>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character" w:customStyle="1" w:styleId="3L1NoteChar">
    <w:name w:val="3L1Note Char"/>
    <w:link w:val="3L1Note"/>
    <w:rsid w:val="005A7613"/>
    <w:rPr>
      <w:rFonts w:eastAsia="Malgun Gothic"/>
      <w:b/>
      <w:bCs/>
      <w:lang w:val="en-GB"/>
    </w:rPr>
  </w:style>
  <w:style w:type="character" w:customStyle="1" w:styleId="3DVCLevel1Char">
    <w:name w:val="3DVC Level 1 Char"/>
    <w:rsid w:val="005A7613"/>
    <w:rPr>
      <w:rFonts w:ascii="Times New Roman" w:hAnsi="Times New Roman"/>
      <w:b/>
      <w:bCs/>
      <w:lang w:val="en-GB" w:eastAsia="en-US"/>
    </w:rPr>
  </w:style>
  <w:style w:type="paragraph" w:customStyle="1" w:styleId="3EdNotes">
    <w:name w:val="3EdNotes"/>
    <w:basedOn w:val="Normal"/>
    <w:link w:val="3EdNotesChar"/>
    <w:qFormat/>
    <w:rsid w:val="005A7613"/>
    <w:pPr>
      <w:numPr>
        <w:numId w:val="6"/>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rsid w:val="005A7613"/>
    <w:rPr>
      <w:rFonts w:eastAsia="Malgun Gothic"/>
      <w:b/>
      <w:lang w:val="en-GB"/>
    </w:rPr>
  </w:style>
  <w:style w:type="character" w:customStyle="1" w:styleId="3DVCLevel2Char">
    <w:name w:val="3DVC Level 2 Char"/>
    <w:rsid w:val="005A7613"/>
    <w:rPr>
      <w:rFonts w:ascii="Times New Roman" w:hAnsi="Times New Roman"/>
      <w:b/>
      <w:lang w:val="en-GB"/>
    </w:rPr>
  </w:style>
  <w:style w:type="numbering" w:customStyle="1" w:styleId="3DHeading">
    <w:name w:val="3D Heading"/>
    <w:uiPriority w:val="99"/>
    <w:rsid w:val="005A7613"/>
    <w:pPr>
      <w:numPr>
        <w:numId w:val="7"/>
      </w:numPr>
    </w:pPr>
  </w:style>
  <w:style w:type="character" w:customStyle="1" w:styleId="3EdNotesChar">
    <w:name w:val="3EdNotes Char"/>
    <w:link w:val="3EdNotes"/>
    <w:rsid w:val="005A7613"/>
    <w:rPr>
      <w:rFonts w:eastAsia="Malgun Gothic"/>
      <w:lang w:val="en-GB"/>
    </w:rPr>
  </w:style>
  <w:style w:type="paragraph" w:customStyle="1" w:styleId="3TOCLOFLOT">
    <w:name w:val="3TOCLOFLOT"/>
    <w:basedOn w:val="3N"/>
    <w:link w:val="3TOCLOFLOTChar"/>
    <w:qFormat/>
    <w:rsid w:val="005A7613"/>
    <w:pPr>
      <w:keepNext/>
      <w:jc w:val="center"/>
      <w:outlineLvl w:val="0"/>
    </w:pPr>
    <w:rPr>
      <w:b/>
      <w:caps/>
      <w:sz w:val="24"/>
      <w:szCs w:val="24"/>
    </w:rPr>
  </w:style>
  <w:style w:type="character" w:customStyle="1" w:styleId="3TOCLOFLOTChar">
    <w:name w:val="3TOCLOFLOT Char"/>
    <w:link w:val="3TOCLOFLOT"/>
    <w:rsid w:val="005A7613"/>
    <w:rPr>
      <w:rFonts w:eastAsia="Malgun Gothic"/>
      <w:b/>
      <w:caps/>
      <w:sz w:val="24"/>
      <w:szCs w:val="24"/>
      <w:lang w:val="en-GB"/>
    </w:rPr>
  </w:style>
  <w:style w:type="paragraph" w:customStyle="1" w:styleId="Note1CharCharCharCharCharChar">
    <w:name w:val="Note 1 Char Char Char Char Char Char"/>
    <w:basedOn w:val="Normal"/>
    <w:uiPriority w:val="99"/>
    <w:rsid w:val="005A7613"/>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5A7613"/>
    <w:rPr>
      <w:rFonts w:ascii="Times New Roman" w:hAnsi="Times New Roman"/>
      <w:b/>
      <w:lang w:val="en-GB"/>
    </w:rPr>
  </w:style>
  <w:style w:type="paragraph" w:customStyle="1" w:styleId="3S0">
    <w:name w:val="3S0"/>
    <w:basedOn w:val="Normal"/>
    <w:link w:val="3S0Char"/>
    <w:qFormat/>
    <w:rsid w:val="005A761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rsid w:val="005A7613"/>
    <w:rPr>
      <w:rFonts w:eastAsia="Malgun Gothic"/>
      <w:b/>
      <w:sz w:val="22"/>
      <w:lang w:val="en-GB"/>
    </w:rPr>
  </w:style>
  <w:style w:type="character" w:customStyle="1" w:styleId="3DVCLevel4Char">
    <w:name w:val="3DVC Level 4 Char"/>
    <w:rsid w:val="005A7613"/>
    <w:rPr>
      <w:rFonts w:ascii="Times New Roman" w:hAnsi="Times New Roman"/>
      <w:b/>
      <w:lang w:val="en-GB"/>
    </w:rPr>
  </w:style>
  <w:style w:type="character" w:customStyle="1" w:styleId="3S0Char">
    <w:name w:val="3S0 Char"/>
    <w:link w:val="3S0"/>
    <w:rsid w:val="005A7613"/>
    <w:rPr>
      <w:rFonts w:eastAsia="Malgun Gothic"/>
      <w:lang w:val="en-GB"/>
    </w:rPr>
  </w:style>
  <w:style w:type="character" w:customStyle="1" w:styleId="3DVCLevel5Char">
    <w:name w:val="3DVC Level 5 Char"/>
    <w:link w:val="3H5"/>
    <w:rsid w:val="005A7613"/>
    <w:rPr>
      <w:rFonts w:eastAsia="Malgun Gothic"/>
      <w:b/>
      <w:lang w:val="en-GB"/>
    </w:rPr>
  </w:style>
  <w:style w:type="character" w:customStyle="1" w:styleId="Heading5Char1">
    <w:name w:val="Heading 5 Char1"/>
    <w:aliases w:val="H5 Char,H51 Char,h5 Char"/>
    <w:uiPriority w:val="99"/>
    <w:rsid w:val="005A7613"/>
    <w:rPr>
      <w:rFonts w:ascii="Calibri" w:eastAsia="SimSun" w:hAnsi="Calibri"/>
      <w:b/>
      <w:bCs/>
      <w:i/>
      <w:iCs/>
      <w:sz w:val="26"/>
      <w:szCs w:val="26"/>
      <w:lang w:val="en-GB"/>
    </w:rPr>
  </w:style>
  <w:style w:type="paragraph" w:customStyle="1" w:styleId="4H0">
    <w:name w:val="4H0"/>
    <w:basedOn w:val="3H0"/>
    <w:link w:val="4H0Char"/>
    <w:qFormat/>
    <w:rsid w:val="005A7613"/>
    <w:pPr>
      <w:numPr>
        <w:numId w:val="24"/>
      </w:numPr>
      <w:tabs>
        <w:tab w:val="left" w:pos="794"/>
      </w:tabs>
    </w:pPr>
  </w:style>
  <w:style w:type="paragraph" w:customStyle="1" w:styleId="4H1">
    <w:name w:val="4H1"/>
    <w:basedOn w:val="3N"/>
    <w:link w:val="4H1Char"/>
    <w:qFormat/>
    <w:rsid w:val="005A7613"/>
    <w:pPr>
      <w:numPr>
        <w:ilvl w:val="1"/>
        <w:numId w:val="24"/>
      </w:numPr>
    </w:pPr>
    <w:rPr>
      <w:b/>
    </w:rPr>
  </w:style>
  <w:style w:type="character" w:customStyle="1" w:styleId="4H0Char">
    <w:name w:val="4H0 Char"/>
    <w:link w:val="4H0"/>
    <w:rsid w:val="005A7613"/>
    <w:rPr>
      <w:rFonts w:eastAsia="Malgun Gothic"/>
      <w:b/>
      <w:sz w:val="22"/>
      <w:lang w:val="en-GB"/>
    </w:rPr>
  </w:style>
  <w:style w:type="paragraph" w:customStyle="1" w:styleId="4H2">
    <w:name w:val="4H2"/>
    <w:basedOn w:val="Normal"/>
    <w:rsid w:val="005A7613"/>
    <w:pPr>
      <w:numPr>
        <w:ilvl w:val="2"/>
        <w:numId w:val="2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5A7613"/>
    <w:rPr>
      <w:rFonts w:eastAsia="Malgun Gothic"/>
      <w:b/>
      <w:lang w:val="en-GB"/>
    </w:rPr>
  </w:style>
  <w:style w:type="paragraph" w:customStyle="1" w:styleId="Bibliography2">
    <w:name w:val="Bibliography2"/>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styleId="111111">
    <w:name w:val="Outline List 2"/>
    <w:basedOn w:val="NoList"/>
    <w:uiPriority w:val="99"/>
    <w:unhideWhenUsed/>
    <w:rsid w:val="005A7613"/>
  </w:style>
  <w:style w:type="character" w:styleId="SubtleReference">
    <w:name w:val="Subtle Reference"/>
    <w:uiPriority w:val="31"/>
    <w:qFormat/>
    <w:rsid w:val="005A7613"/>
    <w:rPr>
      <w:smallCaps/>
      <w:color w:val="C0504D"/>
      <w:u w:val="single"/>
    </w:rPr>
  </w:style>
  <w:style w:type="paragraph" w:customStyle="1" w:styleId="3N0">
    <w:name w:val="3N0"/>
    <w:basedOn w:val="Normal"/>
    <w:link w:val="3N0Char"/>
    <w:qFormat/>
    <w:rsid w:val="005A7613"/>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5A7613"/>
    <w:rPr>
      <w:rFonts w:eastAsia="Malgun Gothic"/>
      <w:lang w:val="en-GB"/>
    </w:rPr>
  </w:style>
  <w:style w:type="paragraph" w:styleId="TOCHeading">
    <w:name w:val="TOC Heading"/>
    <w:basedOn w:val="Heading1"/>
    <w:next w:val="Normal"/>
    <w:uiPriority w:val="39"/>
    <w:unhideWhenUsed/>
    <w:qFormat/>
    <w:rsid w:val="005A7613"/>
    <w:pPr>
      <w:keepLines/>
      <w:numPr>
        <w:numId w:val="0"/>
      </w:numPr>
      <w:tabs>
        <w:tab w:val="clear" w:pos="720"/>
        <w:tab w:val="clear" w:pos="1080"/>
        <w:tab w:val="clear" w:pos="1440"/>
      </w:tabs>
      <w:overflowPunct/>
      <w:autoSpaceDE/>
      <w:autoSpaceDN/>
      <w:adjustRightInd/>
      <w:spacing w:before="480" w:after="0" w:line="276" w:lineRule="auto"/>
      <w:textAlignment w:val="auto"/>
      <w:outlineLvl w:val="9"/>
    </w:pPr>
    <w:rPr>
      <w:rFonts w:ascii="Cambria" w:eastAsia="SimSun" w:hAnsi="Cambria" w:cs="Times New Roman"/>
      <w:color w:val="365F91"/>
      <w:kern w:val="0"/>
      <w:sz w:val="28"/>
      <w:szCs w:val="28"/>
      <w:lang w:eastAsia="ja-JP"/>
    </w:rPr>
  </w:style>
  <w:style w:type="table" w:customStyle="1" w:styleId="TableGrid1">
    <w:name w:val="Table Grid1"/>
    <w:basedOn w:val="TableNormal"/>
    <w:next w:val="TableGrid"/>
    <w:uiPriority w:val="99"/>
    <w:rsid w:val="005A761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5A7613"/>
  </w:style>
  <w:style w:type="character" w:customStyle="1" w:styleId="Heading2Char1">
    <w:name w:val="Heading 2 Char1"/>
    <w:aliases w:val="H Char"/>
    <w:uiPriority w:val="99"/>
    <w:rsid w:val="005A7613"/>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5A7613"/>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eastAsia="SimSun" w:hAnsi="Cambria"/>
      <w:sz w:val="24"/>
      <w:szCs w:val="24"/>
      <w:lang w:val="en-GB"/>
    </w:rPr>
  </w:style>
  <w:style w:type="character" w:customStyle="1" w:styleId="MessageHeaderChar">
    <w:name w:val="Message Header Char"/>
    <w:link w:val="MessageHeader"/>
    <w:uiPriority w:val="99"/>
    <w:rsid w:val="005A7613"/>
    <w:rPr>
      <w:rFonts w:ascii="Cambria" w:eastAsia="SimSun" w:hAnsi="Cambria"/>
      <w:sz w:val="24"/>
      <w:szCs w:val="24"/>
      <w:shd w:val="pct20" w:color="auto" w:fill="auto"/>
      <w:lang w:val="en-GB"/>
    </w:rPr>
  </w:style>
  <w:style w:type="character" w:customStyle="1" w:styleId="Heading1Char2">
    <w:name w:val="Heading 1 Char2"/>
    <w:uiPriority w:val="99"/>
    <w:rsid w:val="005A7613"/>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5A7613"/>
  </w:style>
  <w:style w:type="character" w:customStyle="1" w:styleId="summary">
    <w:name w:val="summary"/>
    <w:rsid w:val="005A7613"/>
  </w:style>
  <w:style w:type="paragraph" w:customStyle="1" w:styleId="Bibliography3">
    <w:name w:val="Bibliography3"/>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5A761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openxmlformats.org/officeDocument/2006/relationships/image" Target="media/image3.png"/><Relationship Id="rId13" Type="http://schemas.openxmlformats.org/officeDocument/2006/relationships/hyperlink" Target="http://standards.smpte.org/content/978-1-61482-653-8/rp-2050-1-2012/SEC1"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standards.smpte.org/content/978-1-61482-653-8/rp-2050-1-2012/SEC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14</Pages>
  <Words>5030</Words>
  <Characters>28677</Characters>
  <Application>Microsoft Macintosh Word</Application>
  <DocSecurity>0</DocSecurity>
  <Lines>238</Lines>
  <Paragraphs>67</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Joint Collaborative Team on Video Coding (JCT-VC) Contribution</vt:lpstr>
      <vt:lpstr>Abstract</vt:lpstr>
      <vt:lpstr>Introduction</vt:lpstr>
      <vt:lpstr>    Samples used in the filtering process</vt:lpstr>
      <vt:lpstr>    Filtering process referring to the output fields or fields of coded pictures ?</vt:lpstr>
      <vt:lpstr>    Precision requirements</vt:lpstr>
      <vt:lpstr>References</vt:lpstr>
      <vt:lpstr>Text from SHVC draft [1]</vt:lpstr>
      <vt:lpstr>    Syntax</vt:lpstr>
      <vt:lpstr>        D.2.26	Chroma resampling filter hint SEI message syntax</vt:lpstr>
      <vt:lpstr>        D.2.27	Knee function information SEI message syntax</vt:lpstr>
      <vt:lpstr>    Semantics</vt:lpstr>
      <vt:lpstr>        D.3.26	Chroma resampling filter hint SEI message semantics</vt:lpstr>
      <vt:lpstr>        D.3.27	Knee function information SEI message semantics</vt:lpstr>
      <vt:lpstr>References</vt:lpstr>
    </vt:vector>
  </TitlesOfParts>
  <Company>JCT-VC</Company>
  <LinksUpToDate>false</LinksUpToDate>
  <CharactersWithSpaces>33640</CharactersWithSpaces>
  <SharedDoc>false</SharedDoc>
  <HLinks>
    <vt:vector size="12" baseType="variant">
      <vt:variant>
        <vt:i4>327753</vt:i4>
      </vt:variant>
      <vt:variant>
        <vt:i4>75</vt:i4>
      </vt:variant>
      <vt:variant>
        <vt:i4>0</vt:i4>
      </vt:variant>
      <vt:variant>
        <vt:i4>5</vt:i4>
      </vt:variant>
      <vt:variant>
        <vt:lpwstr>http://standards.smpte.org/content/978-1-61482-653-8/rp-2050-1-2012/SEC1</vt:lpwstr>
      </vt:variant>
      <vt:variant>
        <vt:lpwstr/>
      </vt:variant>
      <vt:variant>
        <vt:i4>327753</vt:i4>
      </vt:variant>
      <vt:variant>
        <vt:i4>0</vt:i4>
      </vt:variant>
      <vt:variant>
        <vt:i4>0</vt:i4>
      </vt:variant>
      <vt:variant>
        <vt:i4>5</vt:i4>
      </vt:variant>
      <vt:variant>
        <vt:lpwstr>http://standards.smpte.org/content/978-1-61482-653-8/rp-2050-1-2012/SEC1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Chad Fogg</cp:lastModifiedBy>
  <cp:revision>7</cp:revision>
  <dcterms:created xsi:type="dcterms:W3CDTF">2014-06-20T09:10:00Z</dcterms:created>
  <dcterms:modified xsi:type="dcterms:W3CDTF">2014-07-07T05:14:00Z</dcterms:modified>
</cp:coreProperties>
</file>