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12677D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05AE0C47" wp14:editId="0119AAE2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 wp14:anchorId="50BD3E39" wp14:editId="0708EB4D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 wp14:anchorId="7C3798B3" wp14:editId="7BE9FFEA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A767DC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18</w:t>
            </w:r>
            <w:r w:rsidRPr="00B648F1">
              <w:t xml:space="preserve">th Meeting: </w:t>
            </w:r>
            <w:r>
              <w:rPr>
                <w:lang w:val="en-CA"/>
              </w:rPr>
              <w:t>Sapporo,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JP, 30 June – 9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July</w:t>
            </w:r>
            <w:r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0476E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A767DC">
              <w:rPr>
                <w:lang w:val="en-CA"/>
              </w:rPr>
              <w:t>R</w:t>
            </w:r>
            <w:r w:rsidR="000476E9">
              <w:rPr>
                <w:u w:val="single"/>
                <w:lang w:val="en-CA"/>
              </w:rPr>
              <w:t>0</w:t>
            </w:r>
            <w:r w:rsidR="00BD61FB">
              <w:rPr>
                <w:u w:val="single"/>
                <w:lang w:val="en-CA"/>
              </w:rPr>
              <w:t>1</w:t>
            </w:r>
            <w:r w:rsidR="000476E9">
              <w:rPr>
                <w:u w:val="single"/>
                <w:lang w:val="en-CA"/>
              </w:rPr>
              <w:t>64</w:t>
            </w:r>
            <w:ins w:id="0" w:author="Bordes Philippe" w:date="2014-06-25T10:16:00Z">
              <w:r w:rsidR="00737CDA">
                <w:rPr>
                  <w:u w:val="single"/>
                  <w:lang w:val="en-CA"/>
                </w:rPr>
                <w:t>-r1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753"/>
        <w:gridCol w:w="851"/>
        <w:gridCol w:w="3402"/>
      </w:tblGrid>
      <w:tr w:rsidR="00E61DAC" w:rsidRPr="005B217D" w:rsidTr="00282AEF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006" w:type="dxa"/>
            <w:gridSpan w:val="3"/>
          </w:tcPr>
          <w:p w:rsidR="00E61DAC" w:rsidRPr="005B217D" w:rsidRDefault="00533618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Bug fix in SHVC draft specification</w:t>
            </w:r>
          </w:p>
        </w:tc>
      </w:tr>
      <w:tr w:rsidR="00E61DAC" w:rsidRPr="005B217D" w:rsidTr="00282AEF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006" w:type="dxa"/>
            <w:gridSpan w:val="3"/>
          </w:tcPr>
          <w:p w:rsidR="00E61DAC" w:rsidRPr="005B217D" w:rsidRDefault="00E61DAC" w:rsidP="00E51B5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:rsidTr="00282AEF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006" w:type="dxa"/>
            <w:gridSpan w:val="3"/>
          </w:tcPr>
          <w:p w:rsidR="00E61DAC" w:rsidRPr="005B217D" w:rsidRDefault="00E61DAC" w:rsidP="00E51B5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 w:rsidTr="00282AEF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53" w:type="dxa"/>
          </w:tcPr>
          <w:p w:rsidR="004475C2" w:rsidRPr="00A41F2E" w:rsidRDefault="004475C2" w:rsidP="004475C2">
            <w:pPr>
              <w:spacing w:before="60" w:after="60"/>
              <w:rPr>
                <w:szCs w:val="22"/>
                <w:lang w:val="fr-FR"/>
              </w:rPr>
            </w:pPr>
            <w:r w:rsidRPr="00A41F2E">
              <w:rPr>
                <w:szCs w:val="22"/>
                <w:lang w:val="fr-FR"/>
              </w:rPr>
              <w:t>Philippe Bordes, Pie</w:t>
            </w:r>
            <w:r w:rsidR="00533618">
              <w:rPr>
                <w:szCs w:val="22"/>
                <w:lang w:val="fr-FR"/>
              </w:rPr>
              <w:t xml:space="preserve">rre </w:t>
            </w:r>
            <w:proofErr w:type="spellStart"/>
            <w:r w:rsidR="00533618">
              <w:rPr>
                <w:szCs w:val="22"/>
                <w:lang w:val="fr-FR"/>
              </w:rPr>
              <w:t>Andrivon</w:t>
            </w:r>
            <w:proofErr w:type="spellEnd"/>
            <w:r w:rsidR="00533618">
              <w:rPr>
                <w:szCs w:val="22"/>
                <w:lang w:val="fr-FR"/>
              </w:rPr>
              <w:t xml:space="preserve">, </w:t>
            </w:r>
            <w:del w:id="1" w:author="Bordes Philippe" w:date="2014-06-25T10:16:00Z">
              <w:r w:rsidR="00533618" w:rsidDel="00737CDA">
                <w:rPr>
                  <w:szCs w:val="22"/>
                  <w:lang w:val="fr-FR"/>
                </w:rPr>
                <w:delText>Edouard François</w:delText>
              </w:r>
            </w:del>
            <w:ins w:id="2" w:author="Bordes Philippe" w:date="2014-06-25T10:16:00Z">
              <w:r w:rsidR="00737CDA">
                <w:rPr>
                  <w:szCs w:val="22"/>
                  <w:lang w:val="fr-FR"/>
                </w:rPr>
                <w:t xml:space="preserve">Fabien </w:t>
              </w:r>
              <w:proofErr w:type="spellStart"/>
              <w:r w:rsidR="00737CDA">
                <w:rPr>
                  <w:szCs w:val="22"/>
                  <w:lang w:val="fr-FR"/>
                </w:rPr>
                <w:t>Racapé</w:t>
              </w:r>
            </w:ins>
            <w:proofErr w:type="spellEnd"/>
          </w:p>
          <w:p w:rsidR="004475C2" w:rsidRPr="00A41F2E" w:rsidRDefault="004475C2" w:rsidP="004475C2">
            <w:pPr>
              <w:spacing w:before="60"/>
              <w:rPr>
                <w:lang w:val="fr-FR" w:eastAsia="ja-JP"/>
              </w:rPr>
            </w:pPr>
            <w:r w:rsidRPr="00A41F2E">
              <w:rPr>
                <w:lang w:val="fr-FR" w:eastAsia="ja-JP"/>
              </w:rPr>
              <w:t>975 avenue des champs blancs</w:t>
            </w:r>
          </w:p>
          <w:p w:rsidR="004475C2" w:rsidRPr="00533618" w:rsidRDefault="004475C2" w:rsidP="004475C2">
            <w:pPr>
              <w:spacing w:before="60" w:after="60"/>
              <w:rPr>
                <w:szCs w:val="22"/>
                <w:lang w:val="fr-FR"/>
              </w:rPr>
            </w:pPr>
            <w:r w:rsidRPr="00A41F2E">
              <w:rPr>
                <w:lang w:val="fr-FR" w:eastAsia="ja-JP"/>
              </w:rPr>
              <w:t>CS 17616, 35576, Cesson-Sévigné Cedex, France</w:t>
            </w:r>
          </w:p>
          <w:p w:rsidR="003A5576" w:rsidRDefault="003A5576" w:rsidP="00E51B5A">
            <w:pPr>
              <w:spacing w:before="60" w:after="60"/>
              <w:rPr>
                <w:szCs w:val="22"/>
                <w:lang w:val="fr-FR"/>
              </w:rPr>
            </w:pPr>
          </w:p>
          <w:p w:rsidR="00067F76" w:rsidRDefault="00067F76" w:rsidP="00E51B5A">
            <w:pPr>
              <w:spacing w:before="60" w:after="6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Yuwen He, Yan Ye</w:t>
            </w:r>
          </w:p>
          <w:p w:rsidR="00067F76" w:rsidRDefault="00067F76" w:rsidP="00E51B5A">
            <w:pPr>
              <w:spacing w:before="60" w:after="6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9710 Scranton Rd, #250</w:t>
            </w:r>
          </w:p>
          <w:p w:rsidR="00067F76" w:rsidRPr="00E11423" w:rsidRDefault="00067F76" w:rsidP="00E51B5A">
            <w:pPr>
              <w:spacing w:before="60" w:after="60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San Diego, CA 92121</w:t>
            </w:r>
          </w:p>
          <w:p w:rsidR="007C186C" w:rsidRPr="00E11423" w:rsidRDefault="007C186C" w:rsidP="00533618">
            <w:pPr>
              <w:spacing w:before="60" w:after="60"/>
              <w:rPr>
                <w:szCs w:val="22"/>
                <w:lang w:val="fr-FR"/>
              </w:rPr>
            </w:pPr>
          </w:p>
        </w:tc>
        <w:tc>
          <w:tcPr>
            <w:tcW w:w="851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E11423">
              <w:rPr>
                <w:szCs w:val="22"/>
                <w:lang w:val="fr-FR"/>
              </w:rPr>
              <w:br/>
            </w: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402" w:type="dxa"/>
          </w:tcPr>
          <w:p w:rsidR="00E51B5A" w:rsidRPr="00A41F2E" w:rsidRDefault="00E51B5A" w:rsidP="00E51B5A">
            <w:pPr>
              <w:spacing w:before="60" w:after="60"/>
              <w:rPr>
                <w:szCs w:val="22"/>
                <w:lang w:val="en-CA"/>
              </w:rPr>
            </w:pPr>
            <w:r w:rsidRPr="00A41F2E">
              <w:rPr>
                <w:szCs w:val="22"/>
                <w:lang w:val="en-CA"/>
              </w:rPr>
              <w:t>+</w:t>
            </w:r>
            <w:r w:rsidR="00282AEF">
              <w:rPr>
                <w:szCs w:val="22"/>
                <w:lang w:val="en-CA"/>
              </w:rPr>
              <w:t>33</w:t>
            </w:r>
            <w:r w:rsidRPr="00A41F2E">
              <w:rPr>
                <w:szCs w:val="22"/>
                <w:lang w:val="en-CA"/>
              </w:rPr>
              <w:t xml:space="preserve"> </w:t>
            </w:r>
            <w:r w:rsidR="00282AEF">
              <w:rPr>
                <w:szCs w:val="22"/>
                <w:lang w:val="en-CA"/>
              </w:rPr>
              <w:t>299273242</w:t>
            </w:r>
          </w:p>
          <w:p w:rsidR="00533618" w:rsidRPr="007C186C" w:rsidRDefault="00A32263" w:rsidP="00533618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hyperlink r:id="rId11" w:history="1">
              <w:r w:rsidR="007C186C" w:rsidRPr="007C186C">
                <w:rPr>
                  <w:rStyle w:val="Hyperlink"/>
                  <w:szCs w:val="22"/>
                  <w:lang w:val="en-CA"/>
                </w:rPr>
                <w:t>philippe.bordes@technicolor.com</w:t>
              </w:r>
            </w:hyperlink>
            <w:r w:rsidR="00533618" w:rsidRPr="007C186C">
              <w:rPr>
                <w:rStyle w:val="Hyperlink"/>
                <w:szCs w:val="22"/>
                <w:lang w:val="en-CA"/>
              </w:rPr>
              <w:t>,</w:t>
            </w:r>
          </w:p>
          <w:p w:rsidR="00533618" w:rsidRPr="007C186C" w:rsidRDefault="00A32263" w:rsidP="00533618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hyperlink r:id="rId12" w:history="1">
              <w:r w:rsidR="00533618" w:rsidRPr="007C186C">
                <w:rPr>
                  <w:rStyle w:val="Hyperlink"/>
                  <w:szCs w:val="22"/>
                  <w:lang w:val="en-CA"/>
                </w:rPr>
                <w:t>pierre.andrivon@technicolor.com</w:t>
              </w:r>
            </w:hyperlink>
            <w:r w:rsidR="00533618" w:rsidRPr="007C186C">
              <w:rPr>
                <w:rStyle w:val="Hyperlink"/>
                <w:szCs w:val="22"/>
                <w:lang w:val="en-CA"/>
              </w:rPr>
              <w:t>,</w:t>
            </w:r>
          </w:p>
          <w:p w:rsidR="007C186C" w:rsidRPr="007C186C" w:rsidRDefault="009556A2" w:rsidP="00533618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del w:id="3" w:author="Bordes Philippe" w:date="2014-06-25T10:17:00Z">
              <w:r w:rsidDel="00737CDA">
                <w:fldChar w:fldCharType="begin"/>
              </w:r>
              <w:r w:rsidDel="00737CDA">
                <w:delInstrText xml:space="preserve"> HYPERLINK "mailto:edouard.françois@technicolor.com" </w:delInstrText>
              </w:r>
              <w:r w:rsidDel="00737CDA">
                <w:fldChar w:fldCharType="separate"/>
              </w:r>
              <w:r w:rsidR="00533618" w:rsidRPr="00F071DC" w:rsidDel="00737CDA">
                <w:rPr>
                  <w:rStyle w:val="Hyperlink"/>
                  <w:szCs w:val="22"/>
                  <w:lang w:val="en-CA"/>
                </w:rPr>
                <w:delText>edouard.françois@technicolor.com</w:delText>
              </w:r>
              <w:r w:rsidDel="00737CDA">
                <w:rPr>
                  <w:rStyle w:val="Hyperlink"/>
                  <w:szCs w:val="22"/>
                  <w:lang w:val="en-CA"/>
                </w:rPr>
                <w:fldChar w:fldCharType="end"/>
              </w:r>
            </w:del>
            <w:ins w:id="4" w:author="Bordes Philippe" w:date="2014-06-25T10:17:00Z">
              <w:r w:rsidR="00737CDA">
                <w:fldChar w:fldCharType="begin"/>
              </w:r>
              <w:r w:rsidR="00737CDA">
                <w:instrText xml:space="preserve"> HYPERLINK "mailto:edouard.françois@technicolor.com" </w:instrText>
              </w:r>
              <w:r w:rsidR="00737CDA">
                <w:fldChar w:fldCharType="separate"/>
              </w:r>
              <w:r w:rsidR="00737CDA">
                <w:rPr>
                  <w:rStyle w:val="Hyperlink"/>
                  <w:szCs w:val="22"/>
                  <w:lang w:val="en-CA"/>
                </w:rPr>
                <w:t>fabien.racape</w:t>
              </w:r>
              <w:r w:rsidR="00737CDA" w:rsidRPr="00F071DC">
                <w:rPr>
                  <w:rStyle w:val="Hyperlink"/>
                  <w:szCs w:val="22"/>
                  <w:lang w:val="en-CA"/>
                </w:rPr>
                <w:t>@technicolor.com</w:t>
              </w:r>
              <w:r w:rsidR="00737CDA">
                <w:rPr>
                  <w:rStyle w:val="Hyperlink"/>
                  <w:szCs w:val="22"/>
                  <w:lang w:val="en-CA"/>
                </w:rPr>
                <w:fldChar w:fldCharType="end"/>
              </w:r>
            </w:ins>
          </w:p>
          <w:p w:rsidR="00737CDA" w:rsidRDefault="00737CDA" w:rsidP="00265D82">
            <w:pPr>
              <w:spacing w:before="60" w:after="60"/>
              <w:rPr>
                <w:ins w:id="5" w:author="Bordes Philippe" w:date="2014-06-25T10:17:00Z"/>
                <w:szCs w:val="22"/>
                <w:lang w:val="en-CA"/>
              </w:rPr>
            </w:pPr>
          </w:p>
          <w:p w:rsidR="003A5576" w:rsidRDefault="00067F76" w:rsidP="00265D8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+1-858-210-4819</w:t>
            </w:r>
          </w:p>
          <w:p w:rsidR="00067F76" w:rsidRPr="005B217D" w:rsidRDefault="00A32263" w:rsidP="00265D82">
            <w:pPr>
              <w:spacing w:before="60" w:after="60"/>
              <w:rPr>
                <w:szCs w:val="22"/>
                <w:lang w:val="en-CA"/>
              </w:rPr>
            </w:pPr>
            <w:hyperlink r:id="rId13" w:history="1">
              <w:r w:rsidR="00282AEF" w:rsidRPr="00237109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282AEF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3A5576" w:rsidTr="00282AEF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006" w:type="dxa"/>
            <w:gridSpan w:val="3"/>
          </w:tcPr>
          <w:p w:rsidR="00E61DAC" w:rsidRPr="003A5576" w:rsidRDefault="004475C2" w:rsidP="00067F76">
            <w:pPr>
              <w:spacing w:before="60" w:after="60"/>
              <w:rPr>
                <w:szCs w:val="22"/>
                <w:lang w:val="fr-FR"/>
              </w:rPr>
            </w:pPr>
            <w:r w:rsidRPr="003A5576">
              <w:rPr>
                <w:szCs w:val="22"/>
                <w:lang w:val="fr-FR"/>
              </w:rPr>
              <w:t>Technicolor</w:t>
            </w:r>
            <w:r w:rsidR="00067F76">
              <w:rPr>
                <w:szCs w:val="22"/>
                <w:lang w:val="fr-FR"/>
              </w:rPr>
              <w:t xml:space="preserve">, </w:t>
            </w:r>
            <w:proofErr w:type="spellStart"/>
            <w:r w:rsidR="00067F76">
              <w:rPr>
                <w:szCs w:val="22"/>
                <w:lang w:val="fr-FR"/>
              </w:rPr>
              <w:t>InterDigital</w:t>
            </w:r>
            <w:proofErr w:type="spellEnd"/>
            <w:r w:rsidR="00067F76">
              <w:rPr>
                <w:szCs w:val="22"/>
                <w:lang w:val="fr-FR"/>
              </w:rPr>
              <w:t xml:space="preserve"> Communications </w:t>
            </w:r>
            <w:proofErr w:type="spellStart"/>
            <w:r w:rsidR="00067F76">
              <w:rPr>
                <w:szCs w:val="22"/>
                <w:lang w:val="fr-FR"/>
              </w:rPr>
              <w:t>Inc</w:t>
            </w:r>
            <w:proofErr w:type="spellEnd"/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644654" w:rsidRPr="00644654" w:rsidRDefault="00F65B17" w:rsidP="00644654">
      <w:pPr>
        <w:jc w:val="both"/>
        <w:rPr>
          <w:lang w:val="en-CA"/>
        </w:rPr>
      </w:pPr>
      <w:r>
        <w:rPr>
          <w:lang w:val="en-CA"/>
        </w:rPr>
        <w:t>A</w:t>
      </w:r>
      <w:r w:rsidR="00E11423">
        <w:rPr>
          <w:lang w:val="en-CA"/>
        </w:rPr>
        <w:t xml:space="preserve"> bug-fix </w:t>
      </w:r>
      <w:r>
        <w:rPr>
          <w:lang w:val="en-CA"/>
        </w:rPr>
        <w:t xml:space="preserve">of </w:t>
      </w:r>
      <w:r w:rsidR="00E11423">
        <w:rPr>
          <w:lang w:val="en-CA"/>
        </w:rPr>
        <w:t xml:space="preserve">the syntax of </w:t>
      </w:r>
      <w:proofErr w:type="spellStart"/>
      <w:r w:rsidR="00E11423" w:rsidRPr="00E11423">
        <w:rPr>
          <w:lang w:val="en-CA"/>
        </w:rPr>
        <w:t>colour_mapping_octants</w:t>
      </w:r>
      <w:proofErr w:type="spellEnd"/>
      <w:r w:rsidR="00E11423">
        <w:rPr>
          <w:lang w:val="en-CA"/>
        </w:rPr>
        <w:t xml:space="preserve">() </w:t>
      </w:r>
      <w:r>
        <w:rPr>
          <w:lang w:val="en-CA"/>
        </w:rPr>
        <w:t xml:space="preserve">is proposed in this contribution, </w:t>
      </w:r>
      <w:r w:rsidR="00E11423">
        <w:rPr>
          <w:lang w:val="en-CA"/>
        </w:rPr>
        <w:t>in order to arrange the explicitly-encoded vertices more uniformly in the colour mapping table</w:t>
      </w:r>
      <w:r w:rsidR="00644654">
        <w:rPr>
          <w:lang w:val="en-CA"/>
        </w:rPr>
        <w:t>.</w:t>
      </w:r>
      <w:r w:rsidR="00FF048D">
        <w:rPr>
          <w:lang w:val="en-CA"/>
        </w:rPr>
        <w:t xml:space="preserve"> The performance and behaviour of the SHM encoder is not impacted by the bug fix.</w:t>
      </w:r>
    </w:p>
    <w:p w:rsidR="00745F6B" w:rsidRPr="005B217D" w:rsidRDefault="00DE3002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9B7607" w:rsidRDefault="00644654" w:rsidP="009B7607">
      <w:pPr>
        <w:jc w:val="both"/>
        <w:rPr>
          <w:lang w:val="en-CA"/>
        </w:rPr>
      </w:pPr>
      <w:r>
        <w:rPr>
          <w:lang w:val="en-CA"/>
        </w:rPr>
        <w:t xml:space="preserve">In </w:t>
      </w:r>
      <w:r w:rsidR="000F5F35">
        <w:rPr>
          <w:lang w:val="en-CA"/>
        </w:rPr>
        <w:t xml:space="preserve">the current </w:t>
      </w:r>
      <w:r w:rsidR="00E11423">
        <w:rPr>
          <w:lang w:val="en-CA"/>
        </w:rPr>
        <w:t>“</w:t>
      </w:r>
      <w:r w:rsidR="000F5F35" w:rsidRPr="000F5F35">
        <w:rPr>
          <w:lang w:val="en-CA"/>
        </w:rPr>
        <w:t>Preliminary version of High efficiency video coding (HEVC) scalable extension Draft 6</w:t>
      </w:r>
      <w:r w:rsidR="00E11423">
        <w:rPr>
          <w:lang w:val="en-CA"/>
        </w:rPr>
        <w:t>”</w:t>
      </w:r>
      <w:r w:rsidR="000F5F35">
        <w:rPr>
          <w:lang w:val="en-CA"/>
        </w:rPr>
        <w:t xml:space="preserve"> (JCTVC_Q1008_v3)</w:t>
      </w:r>
      <w:r w:rsidR="00F65B17">
        <w:rPr>
          <w:lang w:val="en-CA"/>
        </w:rPr>
        <w:t>,</w:t>
      </w:r>
      <w:r w:rsidR="000F5F35">
        <w:rPr>
          <w:lang w:val="en-CA"/>
        </w:rPr>
        <w:t xml:space="preserve"> the coding of the color mapping table (</w:t>
      </w:r>
      <w:proofErr w:type="spellStart"/>
      <w:r w:rsidR="008C5B5D" w:rsidRPr="008C5B5D">
        <w:rPr>
          <w:b/>
          <w:lang w:val="en-CA"/>
        </w:rPr>
        <w:t>colour_mapping_enabled_flag</w:t>
      </w:r>
      <w:proofErr w:type="spellEnd"/>
      <w:r w:rsidR="008C5B5D">
        <w:rPr>
          <w:lang w:val="en-CA"/>
        </w:rPr>
        <w:t>=1 in PPS</w:t>
      </w:r>
      <w:r w:rsidR="000F5F35">
        <w:rPr>
          <w:lang w:val="en-CA"/>
        </w:rPr>
        <w:t>) uses a tree of depth up to 3</w:t>
      </w:r>
      <w:r w:rsidR="00ED1FB0">
        <w:rPr>
          <w:lang w:val="en-CA"/>
        </w:rPr>
        <w:t xml:space="preserve"> (</w:t>
      </w:r>
      <w:proofErr w:type="spellStart"/>
      <w:r w:rsidR="00ED1FB0" w:rsidRPr="00ED1FB0">
        <w:rPr>
          <w:b/>
          <w:lang w:val="en-CA"/>
        </w:rPr>
        <w:t>cm_octant_depth</w:t>
      </w:r>
      <w:proofErr w:type="spellEnd"/>
      <w:r w:rsidR="00ED1FB0">
        <w:rPr>
          <w:lang w:val="en-CA"/>
        </w:rPr>
        <w:t>)</w:t>
      </w:r>
      <w:r w:rsidR="008C5B5D">
        <w:rPr>
          <w:lang w:val="en-CA"/>
        </w:rPr>
        <w:t xml:space="preserve">. </w:t>
      </w:r>
      <w:r w:rsidR="009B7607">
        <w:rPr>
          <w:lang w:val="en-CA"/>
        </w:rPr>
        <w:t xml:space="preserve">The LUT can be further partitioned in the Y direction with the </w:t>
      </w:r>
      <w:proofErr w:type="spellStart"/>
      <w:r w:rsidR="009B7607" w:rsidRPr="001E383B">
        <w:rPr>
          <w:i/>
          <w:lang w:val="en-CA"/>
        </w:rPr>
        <w:t>YPartNum</w:t>
      </w:r>
      <w:proofErr w:type="spellEnd"/>
      <w:r w:rsidR="009B7607">
        <w:rPr>
          <w:lang w:val="en-CA"/>
        </w:rPr>
        <w:t xml:space="preserve"> variable (</w:t>
      </w:r>
      <w:r w:rsidR="009B7607" w:rsidRPr="001E383B">
        <w:rPr>
          <w:b/>
          <w:lang w:val="en-CA"/>
        </w:rPr>
        <w:t>cm_y_part_num_log2</w:t>
      </w:r>
      <w:r w:rsidR="009B7607">
        <w:rPr>
          <w:lang w:val="en-CA"/>
        </w:rPr>
        <w:t xml:space="preserve">) to support asymmetric LUTs, as depicted in </w:t>
      </w:r>
      <w:r w:rsidR="009B7607">
        <w:rPr>
          <w:lang w:val="en-CA"/>
        </w:rPr>
        <w:fldChar w:fldCharType="begin"/>
      </w:r>
      <w:r w:rsidR="009B7607">
        <w:rPr>
          <w:lang w:val="en-CA"/>
        </w:rPr>
        <w:instrText xml:space="preserve"> REF _Ref391058573 \h </w:instrText>
      </w:r>
      <w:r w:rsidR="009B7607">
        <w:rPr>
          <w:lang w:val="en-CA"/>
        </w:rPr>
      </w:r>
      <w:r w:rsidR="009B7607">
        <w:rPr>
          <w:lang w:val="en-CA"/>
        </w:rPr>
        <w:fldChar w:fldCharType="separate"/>
      </w:r>
      <w:r w:rsidR="009B7607" w:rsidRPr="006A53A7">
        <w:t xml:space="preserve">Figure </w:t>
      </w:r>
      <w:r w:rsidR="009B7607" w:rsidRPr="006A53A7">
        <w:rPr>
          <w:noProof/>
        </w:rPr>
        <w:t>1</w:t>
      </w:r>
      <w:r w:rsidR="009B7607">
        <w:rPr>
          <w:lang w:val="en-CA"/>
        </w:rPr>
        <w:fldChar w:fldCharType="end"/>
      </w:r>
      <w:r w:rsidR="009B7607">
        <w:rPr>
          <w:lang w:val="en-CA"/>
        </w:rPr>
        <w:t>.</w:t>
      </w:r>
    </w:p>
    <w:p w:rsidR="009B7607" w:rsidRDefault="008C5B5D" w:rsidP="00644654">
      <w:pPr>
        <w:jc w:val="both"/>
        <w:rPr>
          <w:lang w:val="en-CA"/>
        </w:rPr>
      </w:pPr>
      <w:r>
        <w:rPr>
          <w:lang w:val="en-CA"/>
        </w:rPr>
        <w:t xml:space="preserve">The </w:t>
      </w:r>
      <w:proofErr w:type="spellStart"/>
      <w:r w:rsidRPr="00B67563">
        <w:rPr>
          <w:b/>
          <w:lang w:val="en-CA"/>
        </w:rPr>
        <w:t>split_octant_flag</w:t>
      </w:r>
      <w:proofErr w:type="spellEnd"/>
      <w:r>
        <w:rPr>
          <w:lang w:val="en-CA"/>
        </w:rPr>
        <w:t xml:space="preserve"> syntax element allows </w:t>
      </w:r>
      <w:r w:rsidR="00F65B17">
        <w:rPr>
          <w:lang w:val="en-CA"/>
        </w:rPr>
        <w:t xml:space="preserve">to </w:t>
      </w:r>
      <w:r>
        <w:rPr>
          <w:lang w:val="en-CA"/>
        </w:rPr>
        <w:t xml:space="preserve">locally control the </w:t>
      </w:r>
      <w:r w:rsidR="00B67563">
        <w:rPr>
          <w:lang w:val="en-CA"/>
        </w:rPr>
        <w:t xml:space="preserve">color space sampling resolution in </w:t>
      </w:r>
      <w:r w:rsidR="001E383B">
        <w:rPr>
          <w:lang w:val="en-CA"/>
        </w:rPr>
        <w:t>each</w:t>
      </w:r>
      <w:r w:rsidR="00B67563">
        <w:rPr>
          <w:lang w:val="en-CA"/>
        </w:rPr>
        <w:t xml:space="preserve"> octant</w:t>
      </w:r>
      <w:r w:rsidR="000F5F35">
        <w:rPr>
          <w:lang w:val="en-CA"/>
        </w:rPr>
        <w:t>.</w:t>
      </w:r>
      <w:r w:rsidR="00B67563">
        <w:rPr>
          <w:lang w:val="en-CA"/>
        </w:rPr>
        <w:t xml:space="preserve"> </w:t>
      </w:r>
      <w:r w:rsidR="00F65B17">
        <w:rPr>
          <w:lang w:val="en-CA"/>
        </w:rPr>
        <w:t xml:space="preserve">This has the benefits of both reducing signaling overhead and reducing </w:t>
      </w:r>
      <w:r w:rsidR="00B67563">
        <w:rPr>
          <w:lang w:val="en-CA"/>
        </w:rPr>
        <w:t xml:space="preserve">the </w:t>
      </w:r>
      <w:r w:rsidR="00B67563" w:rsidRPr="00B67563">
        <w:rPr>
          <w:lang w:val="en-CA"/>
        </w:rPr>
        <w:t>number of syntax elements to parse</w:t>
      </w:r>
      <w:r w:rsidR="00B67563">
        <w:rPr>
          <w:lang w:val="en-CA"/>
        </w:rPr>
        <w:t>.</w:t>
      </w:r>
    </w:p>
    <w:p w:rsidR="00ED1FB0" w:rsidRDefault="00F65B17" w:rsidP="00644654">
      <w:pPr>
        <w:jc w:val="both"/>
        <w:rPr>
          <w:lang w:val="en-CA"/>
        </w:rPr>
      </w:pPr>
      <w:r>
        <w:rPr>
          <w:lang w:val="en-CA"/>
        </w:rPr>
        <w:t>W</w:t>
      </w:r>
      <w:r w:rsidR="00ED1FB0">
        <w:rPr>
          <w:lang w:val="en-CA"/>
        </w:rPr>
        <w:t xml:space="preserve">hen </w:t>
      </w:r>
      <w:proofErr w:type="spellStart"/>
      <w:r w:rsidR="00ED1FB0" w:rsidRPr="00B67563">
        <w:rPr>
          <w:b/>
          <w:lang w:val="en-CA"/>
        </w:rPr>
        <w:t>split_octant_flag</w:t>
      </w:r>
      <w:proofErr w:type="spellEnd"/>
      <w:r w:rsidR="00ED1FB0" w:rsidRPr="00ED1FB0">
        <w:rPr>
          <w:lang w:val="en-CA"/>
        </w:rPr>
        <w:t>=0 and</w:t>
      </w:r>
      <w:r w:rsidR="00ED1FB0">
        <w:rPr>
          <w:b/>
          <w:lang w:val="en-CA"/>
        </w:rPr>
        <w:t xml:space="preserve"> </w:t>
      </w:r>
      <w:r w:rsidR="00ED1FB0" w:rsidRPr="00ED1FB0">
        <w:rPr>
          <w:lang w:val="en-CA"/>
        </w:rPr>
        <w:t>depth&lt;</w:t>
      </w:r>
      <w:r w:rsidR="00ED1FB0">
        <w:rPr>
          <w:b/>
          <w:lang w:val="en-CA"/>
        </w:rPr>
        <w:t xml:space="preserve"> </w:t>
      </w:r>
      <w:proofErr w:type="spellStart"/>
      <w:r w:rsidR="00ED1FB0" w:rsidRPr="00ED1FB0">
        <w:rPr>
          <w:b/>
          <w:lang w:val="en-CA"/>
        </w:rPr>
        <w:t>cm_octant_depth</w:t>
      </w:r>
      <w:proofErr w:type="spellEnd"/>
      <w:r w:rsidR="00ED1FB0" w:rsidRPr="00ED1FB0">
        <w:rPr>
          <w:lang w:val="en-CA"/>
        </w:rPr>
        <w:t xml:space="preserve">, </w:t>
      </w:r>
      <w:r w:rsidR="00ED1FB0">
        <w:rPr>
          <w:lang w:val="en-CA"/>
        </w:rPr>
        <w:t>some vertices are not explicitly encoded but derived from neighboring (explicitly encoded) vertices as specified in F.7.4.6.2 of the Draft 6</w:t>
      </w:r>
      <w:r>
        <w:rPr>
          <w:lang w:val="en-CA"/>
        </w:rPr>
        <w:t>. I</w:t>
      </w:r>
      <w:r w:rsidR="009B7607">
        <w:rPr>
          <w:lang w:val="en-CA"/>
        </w:rPr>
        <w:t xml:space="preserve">n this case, </w:t>
      </w:r>
      <w:r w:rsidR="00ED1FB0">
        <w:rPr>
          <w:lang w:val="en-CA"/>
        </w:rPr>
        <w:t>the (</w:t>
      </w:r>
      <w:proofErr w:type="spellStart"/>
      <w:r w:rsidR="00ED1FB0" w:rsidRPr="00ED1FB0">
        <w:rPr>
          <w:b/>
          <w:lang w:val="en-CA"/>
        </w:rPr>
        <w:t>res_y</w:t>
      </w:r>
      <w:proofErr w:type="spellEnd"/>
      <w:r w:rsidR="00ED1FB0" w:rsidRPr="00ED1FB0">
        <w:rPr>
          <w:b/>
          <w:lang w:val="en-CA"/>
        </w:rPr>
        <w:t xml:space="preserve">, </w:t>
      </w:r>
      <w:proofErr w:type="spellStart"/>
      <w:r w:rsidR="00ED1FB0" w:rsidRPr="00ED1FB0">
        <w:rPr>
          <w:b/>
          <w:lang w:val="en-CA"/>
        </w:rPr>
        <w:t>res_u</w:t>
      </w:r>
      <w:proofErr w:type="spellEnd"/>
      <w:r w:rsidR="00ED1FB0" w:rsidRPr="00ED1FB0">
        <w:rPr>
          <w:b/>
          <w:lang w:val="en-CA"/>
        </w:rPr>
        <w:t xml:space="preserve">, </w:t>
      </w:r>
      <w:proofErr w:type="spellStart"/>
      <w:r w:rsidR="00ED1FB0" w:rsidRPr="00ED1FB0">
        <w:rPr>
          <w:b/>
          <w:lang w:val="en-CA"/>
        </w:rPr>
        <w:t>res_v</w:t>
      </w:r>
      <w:proofErr w:type="spellEnd"/>
      <w:r w:rsidR="00ED1FB0">
        <w:rPr>
          <w:lang w:val="en-CA"/>
        </w:rPr>
        <w:t>) syntax elements are inferred to be equal to 0 and the</w:t>
      </w:r>
      <w:r w:rsidR="009B7607">
        <w:rPr>
          <w:lang w:val="en-CA"/>
        </w:rPr>
        <w:t xml:space="preserve"> colour mapping table reconstruction process (H.8.1.4.3.1) allows </w:t>
      </w:r>
      <w:r>
        <w:rPr>
          <w:lang w:val="en-CA"/>
        </w:rPr>
        <w:t xml:space="preserve">to </w:t>
      </w:r>
      <w:r w:rsidR="009B7607">
        <w:rPr>
          <w:lang w:val="en-CA"/>
        </w:rPr>
        <w:t>recursively derive these vertices.</w:t>
      </w:r>
    </w:p>
    <w:p w:rsidR="001E383B" w:rsidRDefault="00D10D9E" w:rsidP="001E383B">
      <w:pPr>
        <w:jc w:val="center"/>
      </w:pPr>
      <w:r>
        <w:object w:dxaOrig="6200" w:dyaOrig="4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4.2pt;height:159.75pt" o:ole="">
            <v:imagedata r:id="rId14" o:title=""/>
          </v:shape>
          <o:OLEObject Type="Embed" ProgID="Visio.Drawing.11" ShapeID="_x0000_i1025" DrawAspect="Content" ObjectID="_1465281872" r:id="rId15"/>
        </w:object>
      </w:r>
    </w:p>
    <w:p w:rsidR="001E383B" w:rsidRPr="006A53A7" w:rsidRDefault="001E383B" w:rsidP="006A53A7">
      <w:pPr>
        <w:pStyle w:val="Caption"/>
        <w:jc w:val="center"/>
        <w:rPr>
          <w:color w:val="auto"/>
          <w:lang w:val="en-CA"/>
        </w:rPr>
      </w:pPr>
      <w:bookmarkStart w:id="6" w:name="_Ref391058573"/>
      <w:r w:rsidRPr="006A53A7">
        <w:rPr>
          <w:color w:val="auto"/>
        </w:rPr>
        <w:t xml:space="preserve">Figure </w:t>
      </w:r>
      <w:r w:rsidRPr="006A53A7">
        <w:rPr>
          <w:color w:val="auto"/>
        </w:rPr>
        <w:fldChar w:fldCharType="begin"/>
      </w:r>
      <w:r w:rsidRPr="006A53A7">
        <w:rPr>
          <w:color w:val="auto"/>
        </w:rPr>
        <w:instrText xml:space="preserve"> SEQ Figure \* ARABIC </w:instrText>
      </w:r>
      <w:r w:rsidRPr="006A53A7">
        <w:rPr>
          <w:color w:val="auto"/>
        </w:rPr>
        <w:fldChar w:fldCharType="separate"/>
      </w:r>
      <w:r w:rsidR="00623FDE">
        <w:rPr>
          <w:noProof/>
          <w:color w:val="auto"/>
        </w:rPr>
        <w:t>1</w:t>
      </w:r>
      <w:r w:rsidRPr="006A53A7">
        <w:rPr>
          <w:color w:val="auto"/>
        </w:rPr>
        <w:fldChar w:fldCharType="end"/>
      </w:r>
      <w:bookmarkEnd w:id="6"/>
      <w:r w:rsidRPr="006A53A7">
        <w:rPr>
          <w:color w:val="auto"/>
        </w:rPr>
        <w:t xml:space="preserve">: Example of color space partitioning with </w:t>
      </w:r>
      <w:r w:rsidR="006A53A7" w:rsidRPr="006A53A7">
        <w:rPr>
          <w:color w:val="auto"/>
        </w:rPr>
        <w:t xml:space="preserve">the </w:t>
      </w:r>
      <w:proofErr w:type="spellStart"/>
      <w:r w:rsidR="006A53A7" w:rsidRPr="006A53A7">
        <w:rPr>
          <w:color w:val="auto"/>
        </w:rPr>
        <w:t>CM_octnat_depth</w:t>
      </w:r>
      <w:proofErr w:type="spellEnd"/>
      <w:r w:rsidR="006A53A7" w:rsidRPr="006A53A7">
        <w:rPr>
          <w:color w:val="auto"/>
        </w:rPr>
        <w:t xml:space="preserve">=1 and </w:t>
      </w:r>
      <w:r w:rsidRPr="006A53A7">
        <w:rPr>
          <w:color w:val="auto"/>
        </w:rPr>
        <w:t xml:space="preserve"> </w:t>
      </w:r>
      <w:r w:rsidR="006A53A7" w:rsidRPr="006A53A7">
        <w:rPr>
          <w:color w:val="auto"/>
          <w:lang w:val="en-CA"/>
        </w:rPr>
        <w:t>cm_y_part_num_log2=2 .</w:t>
      </w:r>
    </w:p>
    <w:p w:rsidR="009B7607" w:rsidRDefault="000F5F35" w:rsidP="00644654">
      <w:pPr>
        <w:jc w:val="both"/>
        <w:rPr>
          <w:lang w:val="en-CA"/>
        </w:rPr>
      </w:pPr>
      <w:r>
        <w:rPr>
          <w:lang w:val="en-CA"/>
        </w:rPr>
        <w:t xml:space="preserve">However, </w:t>
      </w:r>
      <w:r w:rsidR="009B7607">
        <w:rPr>
          <w:lang w:val="en-CA"/>
        </w:rPr>
        <w:t xml:space="preserve">with the current syntax of </w:t>
      </w:r>
      <w:proofErr w:type="spellStart"/>
      <w:r w:rsidR="009B7607" w:rsidRPr="009B7607">
        <w:rPr>
          <w:i/>
          <w:lang w:val="en-CA"/>
        </w:rPr>
        <w:t>colour_mapping_octants</w:t>
      </w:r>
      <w:proofErr w:type="spellEnd"/>
      <w:r w:rsidR="009B7607" w:rsidRPr="009B7607">
        <w:rPr>
          <w:i/>
          <w:lang w:val="en-CA"/>
        </w:rPr>
        <w:t>()</w:t>
      </w:r>
      <w:r w:rsidR="009B7607">
        <w:rPr>
          <w:lang w:val="en-CA"/>
        </w:rPr>
        <w:t xml:space="preserve"> (F.7.3.5.2) the explicitly-encoded-vertices</w:t>
      </w:r>
      <w:r w:rsidR="009B7607" w:rsidRPr="009B7607">
        <w:rPr>
          <w:lang w:val="en-CA"/>
        </w:rPr>
        <w:t xml:space="preserve"> </w:t>
      </w:r>
      <w:r w:rsidR="009B7607">
        <w:rPr>
          <w:lang w:val="en-CA"/>
        </w:rPr>
        <w:t xml:space="preserve">are always arranged in the LUT in consecutive way when </w:t>
      </w:r>
      <w:r w:rsidR="009B7607" w:rsidRPr="001E383B">
        <w:rPr>
          <w:b/>
          <w:lang w:val="en-CA"/>
        </w:rPr>
        <w:t>cm_y_part_num_log2</w:t>
      </w:r>
      <w:r w:rsidR="009B7607" w:rsidRPr="009B7607">
        <w:rPr>
          <w:lang w:val="en-CA"/>
        </w:rPr>
        <w:t xml:space="preserve"> &gt; 0</w:t>
      </w:r>
      <w:r w:rsidR="009B7607">
        <w:rPr>
          <w:lang w:val="en-CA"/>
        </w:rPr>
        <w:t xml:space="preserve"> in the Y dimension since the index location (</w:t>
      </w:r>
      <w:proofErr w:type="spellStart"/>
      <w:r w:rsidR="009B7607">
        <w:rPr>
          <w:lang w:val="en-CA"/>
        </w:rPr>
        <w:t>yIdx</w:t>
      </w:r>
      <w:proofErr w:type="spellEnd"/>
      <w:r w:rsidR="009B7607">
        <w:rPr>
          <w:lang w:val="en-CA"/>
        </w:rPr>
        <w:t xml:space="preserve">) is incremented by 1 </w:t>
      </w:r>
      <w:r w:rsidR="0084619E">
        <w:rPr>
          <w:lang w:val="en-CA"/>
        </w:rPr>
        <w:t xml:space="preserve">regardless of </w:t>
      </w:r>
      <w:r w:rsidR="009B7607">
        <w:rPr>
          <w:lang w:val="en-CA"/>
        </w:rPr>
        <w:t xml:space="preserve">the </w:t>
      </w:r>
      <w:r w:rsidR="00037E28">
        <w:rPr>
          <w:lang w:val="en-CA"/>
        </w:rPr>
        <w:t xml:space="preserve">value of </w:t>
      </w:r>
      <w:r w:rsidR="00037E28" w:rsidRPr="00037E28">
        <w:rPr>
          <w:i/>
          <w:lang w:val="en-CA"/>
        </w:rPr>
        <w:t>depth</w:t>
      </w:r>
      <w:r w:rsidR="00037E28">
        <w:rPr>
          <w:lang w:val="en-CA"/>
        </w:rPr>
        <w:t xml:space="preserve"> variable (see </w:t>
      </w:r>
      <w:r w:rsidR="00037E28" w:rsidRPr="00282AEF">
        <w:rPr>
          <w:color w:val="FF0000"/>
          <w:lang w:val="en-CA"/>
        </w:rPr>
        <w:t xml:space="preserve">red </w:t>
      </w:r>
      <w:r w:rsidR="00037E28">
        <w:rPr>
          <w:lang w:val="en-CA"/>
        </w:rPr>
        <w:t>text in the spec below).</w:t>
      </w:r>
    </w:p>
    <w:p w:rsidR="00037E28" w:rsidRDefault="00037E28" w:rsidP="00644654">
      <w:pPr>
        <w:jc w:val="both"/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8"/>
        <w:gridCol w:w="1187"/>
      </w:tblGrid>
      <w:tr w:rsidR="00037E28" w:rsidRPr="00037E28" w:rsidTr="0049799B">
        <w:trPr>
          <w:cantSplit/>
          <w:jc w:val="center"/>
        </w:trPr>
        <w:tc>
          <w:tcPr>
            <w:tcW w:w="7848" w:type="dxa"/>
          </w:tcPr>
          <w:p w:rsidR="00037E28" w:rsidRPr="00037E28" w:rsidRDefault="00037E28" w:rsidP="00037E28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</w:rPr>
            </w:pPr>
            <w:r w:rsidRPr="00037E28">
              <w:rPr>
                <w:rFonts w:ascii="Times New Roman" w:hAnsi="Times New Roman"/>
                <w:bCs/>
                <w:noProof/>
              </w:rPr>
              <w:t>colour_mapping_</w:t>
            </w:r>
            <w:r w:rsidRPr="00037E28">
              <w:rPr>
                <w:lang w:val="en-US"/>
              </w:rPr>
              <w:t>octants</w:t>
            </w:r>
            <w:r w:rsidRPr="00037E28">
              <w:rPr>
                <w:rFonts w:ascii="Times New Roman" w:hAnsi="Times New Roman"/>
                <w:noProof/>
              </w:rPr>
              <w:t xml:space="preserve">( depth, yIdx, uIdx, vIdx, length ) { </w:t>
            </w:r>
          </w:p>
        </w:tc>
        <w:tc>
          <w:tcPr>
            <w:tcW w:w="1187" w:type="dxa"/>
          </w:tcPr>
          <w:p w:rsidR="00037E28" w:rsidRPr="00037E28" w:rsidRDefault="00037E28" w:rsidP="0049799B">
            <w:pPr>
              <w:pStyle w:val="tablesyntax"/>
              <w:keepLines w:val="0"/>
              <w:jc w:val="both"/>
              <w:rPr>
                <w:rFonts w:ascii="Times New Roman" w:hAnsi="Times New Roman"/>
                <w:b/>
                <w:bCs/>
                <w:noProof/>
              </w:rPr>
            </w:pPr>
            <w:r w:rsidRPr="00037E28">
              <w:rPr>
                <w:rFonts w:ascii="Times New Roman" w:hAnsi="Times New Roman"/>
                <w:b/>
                <w:noProof/>
              </w:rPr>
              <w:t>Descriptor</w:t>
            </w:r>
          </w:p>
        </w:tc>
      </w:tr>
      <w:tr w:rsidR="00037E28" w:rsidRPr="00037E28" w:rsidTr="0049799B">
        <w:trPr>
          <w:cantSplit/>
          <w:jc w:val="center"/>
        </w:trPr>
        <w:tc>
          <w:tcPr>
            <w:tcW w:w="7848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lang w:val="en-US"/>
              </w:rPr>
            </w:pPr>
            <w:r w:rsidRPr="00037E28">
              <w:rPr>
                <w:rFonts w:ascii="Times New Roman" w:hAnsi="Times New Roman"/>
                <w:b/>
                <w:bCs/>
                <w:noProof/>
                <w:lang w:val="en-US"/>
              </w:rPr>
              <w:tab/>
            </w:r>
            <w:r w:rsidRPr="00037E28">
              <w:rPr>
                <w:rFonts w:ascii="Times New Roman" w:hAnsi="Times New Roman"/>
                <w:bCs/>
                <w:noProof/>
                <w:lang w:val="en-US"/>
              </w:rPr>
              <w:t>if ( </w:t>
            </w:r>
            <w:r w:rsidRPr="00037E28">
              <w:rPr>
                <w:rFonts w:ascii="Times New Roman" w:hAnsi="Times New Roman"/>
                <w:noProof/>
              </w:rPr>
              <w:t>depth &lt; cm_octant_depth </w:t>
            </w:r>
            <w:r w:rsidRPr="00037E28">
              <w:rPr>
                <w:rFonts w:ascii="Times New Roman" w:hAnsi="Times New Roman"/>
                <w:bCs/>
                <w:noProof/>
                <w:lang w:val="en-US"/>
              </w:rPr>
              <w:t xml:space="preserve">) </w:t>
            </w:r>
          </w:p>
        </w:tc>
        <w:tc>
          <w:tcPr>
            <w:tcW w:w="1187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lang w:val="en-US"/>
              </w:rPr>
            </w:pPr>
          </w:p>
        </w:tc>
      </w:tr>
      <w:tr w:rsidR="00037E28" w:rsidRPr="00037E28" w:rsidTr="0049799B">
        <w:trPr>
          <w:cantSplit/>
          <w:jc w:val="center"/>
        </w:trPr>
        <w:tc>
          <w:tcPr>
            <w:tcW w:w="7848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  <w:lang w:val="en-US"/>
              </w:rPr>
            </w:pPr>
            <w:r w:rsidRPr="00037E28">
              <w:rPr>
                <w:rFonts w:ascii="Times New Roman" w:hAnsi="Times New Roman"/>
                <w:b/>
                <w:bCs/>
                <w:noProof/>
                <w:lang w:val="en-US"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  <w:lang w:val="en-US"/>
              </w:rPr>
              <w:tab/>
              <w:t>split_octant_flag</w:t>
            </w:r>
          </w:p>
        </w:tc>
        <w:tc>
          <w:tcPr>
            <w:tcW w:w="1187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</w:rPr>
            </w:pPr>
            <w:r w:rsidRPr="00037E28">
              <w:rPr>
                <w:rFonts w:ascii="Times New Roman" w:hAnsi="Times New Roman"/>
                <w:bCs/>
                <w:noProof/>
                <w:lang w:val="es-ES"/>
              </w:rPr>
              <w:t>u(1)</w:t>
            </w:r>
          </w:p>
        </w:tc>
      </w:tr>
      <w:tr w:rsidR="00037E28" w:rsidRPr="00037E28" w:rsidTr="0049799B">
        <w:trPr>
          <w:cantSplit/>
          <w:jc w:val="center"/>
        </w:trPr>
        <w:tc>
          <w:tcPr>
            <w:tcW w:w="7848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Cs/>
                <w:noProof/>
              </w:rPr>
            </w:pPr>
            <w:r w:rsidRPr="00037E28">
              <w:rPr>
                <w:rFonts w:ascii="Times New Roman" w:hAnsi="Times New Roman"/>
                <w:bCs/>
                <w:noProof/>
                <w:lang w:val="es-ES"/>
              </w:rPr>
              <w:tab/>
              <w:t>if ( split_octant_flag )</w:t>
            </w:r>
          </w:p>
        </w:tc>
        <w:tc>
          <w:tcPr>
            <w:tcW w:w="1187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</w:rPr>
            </w:pPr>
          </w:p>
        </w:tc>
      </w:tr>
      <w:tr w:rsidR="00037E28" w:rsidRPr="00037E28" w:rsidTr="0049799B">
        <w:trPr>
          <w:cantSplit/>
          <w:jc w:val="center"/>
        </w:trPr>
        <w:tc>
          <w:tcPr>
            <w:tcW w:w="7848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Cs/>
                <w:noProof/>
              </w:rPr>
            </w:pPr>
            <w:r w:rsidRPr="00037E28">
              <w:rPr>
                <w:rFonts w:ascii="Times New Roman" w:hAnsi="Times New Roman"/>
                <w:bCs/>
                <w:noProof/>
              </w:rPr>
              <w:tab/>
            </w:r>
            <w:r w:rsidRPr="00037E28">
              <w:rPr>
                <w:rFonts w:ascii="Times New Roman" w:hAnsi="Times New Roman"/>
                <w:bCs/>
                <w:noProof/>
              </w:rPr>
              <w:tab/>
              <w:t xml:space="preserve">for( k = 0; k &lt; 2; k++ ) </w:t>
            </w:r>
          </w:p>
        </w:tc>
        <w:tc>
          <w:tcPr>
            <w:tcW w:w="1187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/>
                <w:noProof/>
              </w:rPr>
            </w:pPr>
          </w:p>
        </w:tc>
      </w:tr>
      <w:tr w:rsidR="00037E28" w:rsidRPr="00037E28" w:rsidTr="0049799B">
        <w:trPr>
          <w:cantSplit/>
          <w:jc w:val="center"/>
        </w:trPr>
        <w:tc>
          <w:tcPr>
            <w:tcW w:w="7848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Cs/>
                <w:noProof/>
              </w:rPr>
            </w:pPr>
            <w:r w:rsidRPr="00037E28">
              <w:rPr>
                <w:rFonts w:ascii="Times New Roman" w:hAnsi="Times New Roman"/>
                <w:bCs/>
                <w:noProof/>
              </w:rPr>
              <w:tab/>
            </w:r>
            <w:r w:rsidRPr="00037E28">
              <w:rPr>
                <w:rFonts w:ascii="Times New Roman" w:hAnsi="Times New Roman"/>
                <w:bCs/>
                <w:noProof/>
              </w:rPr>
              <w:tab/>
            </w:r>
            <w:r w:rsidRPr="00037E28">
              <w:rPr>
                <w:rFonts w:ascii="Times New Roman" w:hAnsi="Times New Roman"/>
                <w:bCs/>
                <w:noProof/>
              </w:rPr>
              <w:tab/>
              <w:t>for( m = 0; m &lt; 2 ; m++ )</w:t>
            </w:r>
          </w:p>
        </w:tc>
        <w:tc>
          <w:tcPr>
            <w:tcW w:w="1187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/>
                <w:noProof/>
              </w:rPr>
            </w:pPr>
          </w:p>
        </w:tc>
      </w:tr>
      <w:tr w:rsidR="00037E28" w:rsidRPr="00037E28" w:rsidTr="0049799B">
        <w:trPr>
          <w:cantSplit/>
          <w:jc w:val="center"/>
        </w:trPr>
        <w:tc>
          <w:tcPr>
            <w:tcW w:w="7848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Cs/>
                <w:noProof/>
              </w:rPr>
            </w:pPr>
            <w:r w:rsidRPr="00037E28">
              <w:rPr>
                <w:rFonts w:ascii="Times New Roman" w:hAnsi="Times New Roman"/>
                <w:bCs/>
                <w:noProof/>
              </w:rPr>
              <w:tab/>
            </w:r>
            <w:r w:rsidRPr="00037E28">
              <w:rPr>
                <w:rFonts w:ascii="Times New Roman" w:hAnsi="Times New Roman"/>
                <w:bCs/>
                <w:noProof/>
              </w:rPr>
              <w:tab/>
            </w:r>
            <w:r w:rsidRPr="00037E28">
              <w:rPr>
                <w:rFonts w:ascii="Times New Roman" w:hAnsi="Times New Roman"/>
                <w:bCs/>
                <w:noProof/>
              </w:rPr>
              <w:tab/>
            </w:r>
            <w:r w:rsidRPr="00037E28">
              <w:rPr>
                <w:rFonts w:ascii="Times New Roman" w:hAnsi="Times New Roman"/>
                <w:bCs/>
                <w:noProof/>
              </w:rPr>
              <w:tab/>
              <w:t xml:space="preserve">for( n = 0; n &lt; 2; n++ ) </w:t>
            </w:r>
          </w:p>
        </w:tc>
        <w:tc>
          <w:tcPr>
            <w:tcW w:w="1187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/>
                <w:noProof/>
              </w:rPr>
            </w:pPr>
          </w:p>
        </w:tc>
      </w:tr>
      <w:tr w:rsidR="00037E28" w:rsidRPr="00037E28" w:rsidTr="0049799B">
        <w:trPr>
          <w:cantSplit/>
          <w:jc w:val="center"/>
        </w:trPr>
        <w:tc>
          <w:tcPr>
            <w:tcW w:w="7848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lang w:val="en-US"/>
              </w:rPr>
            </w:pPr>
            <w:r w:rsidRPr="00037E28">
              <w:rPr>
                <w:rFonts w:ascii="Times New Roman" w:hAnsi="Times New Roman"/>
                <w:bCs/>
                <w:noProof/>
                <w:lang w:val="en-US"/>
              </w:rPr>
              <w:tab/>
            </w:r>
            <w:r w:rsidRPr="00037E28">
              <w:rPr>
                <w:rFonts w:ascii="Times New Roman" w:hAnsi="Times New Roman"/>
                <w:bCs/>
                <w:noProof/>
                <w:lang w:val="en-US"/>
              </w:rPr>
              <w:tab/>
            </w:r>
            <w:r w:rsidRPr="00037E28">
              <w:rPr>
                <w:rFonts w:ascii="Times New Roman" w:hAnsi="Times New Roman"/>
                <w:bCs/>
                <w:noProof/>
                <w:lang w:val="en-US"/>
              </w:rPr>
              <w:tab/>
            </w:r>
            <w:r w:rsidRPr="00037E28">
              <w:rPr>
                <w:rFonts w:ascii="Times New Roman" w:hAnsi="Times New Roman"/>
                <w:bCs/>
                <w:noProof/>
                <w:lang w:val="en-US"/>
              </w:rPr>
              <w:tab/>
            </w:r>
            <w:r w:rsidRPr="00037E28">
              <w:rPr>
                <w:rFonts w:ascii="Times New Roman" w:hAnsi="Times New Roman"/>
                <w:bCs/>
                <w:noProof/>
                <w:lang w:val="en-US"/>
              </w:rPr>
              <w:tab/>
            </w:r>
            <w:r w:rsidRPr="00037E28">
              <w:rPr>
                <w:rFonts w:ascii="Times New Roman" w:hAnsi="Times New Roman"/>
                <w:bCs/>
                <w:noProof/>
              </w:rPr>
              <w:t>colour_mapping_octants</w:t>
            </w:r>
            <w:r w:rsidRPr="00037E28">
              <w:rPr>
                <w:rFonts w:ascii="Times New Roman" w:hAnsi="Times New Roman"/>
                <w:noProof/>
              </w:rPr>
              <w:t>( depth + 1, yIdx + </w:t>
            </w:r>
            <w:r w:rsidRPr="00037E28">
              <w:rPr>
                <w:rFonts w:ascii="Times New Roman" w:hAnsi="Times New Roman"/>
                <w:bCs/>
                <w:noProof/>
                <w:lang w:val="en-US"/>
              </w:rPr>
              <w:t>YPartNum </w:t>
            </w:r>
            <w:r w:rsidRPr="00037E28">
              <w:rPr>
                <w:rFonts w:ascii="Times New Roman" w:hAnsi="Times New Roman"/>
                <w:noProof/>
              </w:rPr>
              <w:t>* k * length / 2,</w:t>
            </w:r>
            <w:r w:rsidRPr="00037E28">
              <w:rPr>
                <w:rFonts w:ascii="Times New Roman" w:hAnsi="Times New Roman"/>
                <w:noProof/>
              </w:rPr>
              <w:br/>
            </w:r>
            <w:r w:rsidRPr="00037E28">
              <w:rPr>
                <w:rFonts w:ascii="Times New Roman" w:hAnsi="Times New Roman"/>
                <w:b/>
                <w:bCs/>
                <w:noProof/>
                <w:lang w:val="en-US"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  <w:lang w:val="en-US"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  <w:lang w:val="en-US"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  <w:lang w:val="en-US"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  <w:lang w:val="en-US"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  <w:lang w:val="en-US"/>
              </w:rPr>
              <w:tab/>
            </w:r>
            <w:r w:rsidRPr="00037E28">
              <w:rPr>
                <w:rFonts w:ascii="Times New Roman" w:hAnsi="Times New Roman"/>
                <w:noProof/>
              </w:rPr>
              <w:t>uIdx + m * length / 2, vIdx + n * length / 2, length</w:t>
            </w:r>
            <w:r w:rsidRPr="00037E28">
              <w:rPr>
                <w:rFonts w:ascii="Times New Roman" w:hAnsi="Times New Roman"/>
                <w:noProof/>
                <w:lang w:val="en-US"/>
              </w:rPr>
              <w:t> </w:t>
            </w:r>
            <w:r w:rsidRPr="00037E28">
              <w:rPr>
                <w:rFonts w:ascii="Times New Roman" w:hAnsi="Times New Roman"/>
                <w:noProof/>
              </w:rPr>
              <w:t>/ 2)</w:t>
            </w:r>
          </w:p>
        </w:tc>
        <w:tc>
          <w:tcPr>
            <w:tcW w:w="1187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lang w:eastAsia="ko-KR"/>
              </w:rPr>
            </w:pPr>
          </w:p>
        </w:tc>
      </w:tr>
      <w:tr w:rsidR="00037E28" w:rsidRPr="00037E28" w:rsidTr="0049799B">
        <w:trPr>
          <w:cantSplit/>
          <w:jc w:val="center"/>
        </w:trPr>
        <w:tc>
          <w:tcPr>
            <w:tcW w:w="7848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lang w:val="es-ES"/>
              </w:rPr>
            </w:pPr>
            <w:r w:rsidRPr="00037E28">
              <w:rPr>
                <w:rFonts w:ascii="Times New Roman" w:hAnsi="Times New Roman"/>
                <w:bCs/>
                <w:noProof/>
                <w:lang w:val="en-US"/>
              </w:rPr>
              <w:tab/>
            </w:r>
            <w:r w:rsidRPr="00037E28">
              <w:rPr>
                <w:rFonts w:ascii="Times New Roman" w:hAnsi="Times New Roman"/>
                <w:bCs/>
                <w:noProof/>
                <w:lang w:val="es-ES"/>
              </w:rPr>
              <w:t>else</w:t>
            </w:r>
          </w:p>
        </w:tc>
        <w:tc>
          <w:tcPr>
            <w:tcW w:w="1187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lang w:eastAsia="ko-KR"/>
              </w:rPr>
            </w:pPr>
          </w:p>
        </w:tc>
      </w:tr>
      <w:tr w:rsidR="00037E28" w:rsidRPr="00037E28" w:rsidTr="0049799B">
        <w:trPr>
          <w:cantSplit/>
          <w:jc w:val="center"/>
        </w:trPr>
        <w:tc>
          <w:tcPr>
            <w:tcW w:w="7848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lang w:val="es-ES"/>
              </w:rPr>
            </w:pPr>
            <w:r w:rsidRPr="00037E28">
              <w:rPr>
                <w:rFonts w:ascii="Times New Roman" w:hAnsi="Times New Roman"/>
                <w:bCs/>
                <w:noProof/>
                <w:lang w:val="es-ES"/>
              </w:rPr>
              <w:tab/>
            </w:r>
            <w:r w:rsidRPr="00037E28">
              <w:rPr>
                <w:rFonts w:ascii="Times New Roman" w:hAnsi="Times New Roman"/>
                <w:bCs/>
                <w:noProof/>
                <w:lang w:val="es-ES"/>
              </w:rPr>
              <w:tab/>
              <w:t>for( i = 0; i &lt; YPartNum; i++ )</w:t>
            </w:r>
          </w:p>
        </w:tc>
        <w:tc>
          <w:tcPr>
            <w:tcW w:w="1187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lang w:eastAsia="ko-KR"/>
              </w:rPr>
            </w:pPr>
          </w:p>
        </w:tc>
      </w:tr>
      <w:tr w:rsidR="00037E28" w:rsidRPr="00037E28" w:rsidTr="0049799B">
        <w:trPr>
          <w:cantSplit/>
          <w:jc w:val="center"/>
        </w:trPr>
        <w:tc>
          <w:tcPr>
            <w:tcW w:w="7848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lang w:val="es-ES"/>
              </w:rPr>
            </w:pPr>
            <w:r w:rsidRPr="00037E28">
              <w:rPr>
                <w:rFonts w:ascii="Times New Roman" w:hAnsi="Times New Roman"/>
                <w:bCs/>
                <w:noProof/>
                <w:lang w:val="es-ES"/>
              </w:rPr>
              <w:tab/>
            </w:r>
            <w:r w:rsidRPr="00037E28">
              <w:rPr>
                <w:rFonts w:ascii="Times New Roman" w:hAnsi="Times New Roman"/>
                <w:bCs/>
                <w:noProof/>
                <w:lang w:val="es-ES"/>
              </w:rPr>
              <w:tab/>
            </w:r>
            <w:r w:rsidRPr="00037E28">
              <w:rPr>
                <w:rFonts w:ascii="Times New Roman" w:hAnsi="Times New Roman"/>
                <w:bCs/>
                <w:noProof/>
                <w:lang w:val="es-ES"/>
              </w:rPr>
              <w:tab/>
              <w:t>for( vertex = 0; vertex &lt; 4; vertex++ ) {</w:t>
            </w:r>
          </w:p>
        </w:tc>
        <w:tc>
          <w:tcPr>
            <w:tcW w:w="1187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lang w:eastAsia="ko-KR"/>
              </w:rPr>
            </w:pPr>
          </w:p>
        </w:tc>
      </w:tr>
      <w:tr w:rsidR="00037E28" w:rsidRPr="00037E28" w:rsidTr="0049799B">
        <w:trPr>
          <w:cantSplit/>
          <w:jc w:val="center"/>
        </w:trPr>
        <w:tc>
          <w:tcPr>
            <w:tcW w:w="7848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</w:rPr>
            </w:pPr>
            <w:r w:rsidRPr="00037E28">
              <w:rPr>
                <w:rFonts w:ascii="Times New Roman" w:hAnsi="Times New Roman"/>
                <w:b/>
                <w:bCs/>
                <w:noProof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</w:rPr>
              <w:tab/>
              <w:t>coded_vertex_flag</w:t>
            </w:r>
            <w:r w:rsidRPr="00037E28">
              <w:rPr>
                <w:rFonts w:ascii="Times New Roman" w:hAnsi="Times New Roman"/>
                <w:noProof/>
              </w:rPr>
              <w:t>[ yIdx </w:t>
            </w:r>
            <w:r w:rsidRPr="00037E28">
              <w:rPr>
                <w:rFonts w:ascii="Times New Roman" w:hAnsi="Times New Roman"/>
                <w:bCs/>
                <w:noProof/>
                <w:lang w:val="en-US"/>
              </w:rPr>
              <w:t>+ </w:t>
            </w:r>
            <w:r w:rsidRPr="00037E28">
              <w:rPr>
                <w:rFonts w:ascii="Times New Roman" w:hAnsi="Times New Roman"/>
                <w:b/>
                <w:bCs/>
                <w:noProof/>
                <w:color w:val="FF0000"/>
                <w:lang w:val="en-US"/>
              </w:rPr>
              <w:t>i</w:t>
            </w:r>
            <w:r w:rsidRPr="00037E28">
              <w:rPr>
                <w:rFonts w:ascii="Times New Roman" w:hAnsi="Times New Roman"/>
                <w:bCs/>
                <w:noProof/>
                <w:lang w:val="en-US"/>
              </w:rPr>
              <w:t> </w:t>
            </w:r>
            <w:r w:rsidRPr="00037E28">
              <w:rPr>
                <w:rFonts w:ascii="Times New Roman" w:hAnsi="Times New Roman"/>
                <w:noProof/>
              </w:rPr>
              <w:t>][ uIdx ][ vIdx ][ vertex ]</w:t>
            </w:r>
          </w:p>
        </w:tc>
        <w:tc>
          <w:tcPr>
            <w:tcW w:w="1187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noProof/>
              </w:rPr>
            </w:pPr>
            <w:r w:rsidRPr="00037E28">
              <w:rPr>
                <w:rFonts w:ascii="Times New Roman" w:hAnsi="Times New Roman"/>
                <w:noProof/>
              </w:rPr>
              <w:t>u(1)</w:t>
            </w:r>
          </w:p>
        </w:tc>
      </w:tr>
      <w:tr w:rsidR="00037E28" w:rsidRPr="00037E28" w:rsidTr="0049799B">
        <w:trPr>
          <w:cantSplit/>
          <w:jc w:val="center"/>
        </w:trPr>
        <w:tc>
          <w:tcPr>
            <w:tcW w:w="7848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Cs/>
                <w:noProof/>
              </w:rPr>
            </w:pPr>
            <w:r w:rsidRPr="00037E28">
              <w:rPr>
                <w:rFonts w:ascii="Times New Roman" w:hAnsi="Times New Roman"/>
                <w:bCs/>
                <w:noProof/>
              </w:rPr>
              <w:tab/>
            </w:r>
            <w:r w:rsidRPr="00037E28">
              <w:rPr>
                <w:rFonts w:ascii="Times New Roman" w:hAnsi="Times New Roman"/>
                <w:bCs/>
                <w:noProof/>
              </w:rPr>
              <w:tab/>
            </w:r>
            <w:r w:rsidRPr="00037E28">
              <w:rPr>
                <w:rFonts w:ascii="Times New Roman" w:hAnsi="Times New Roman"/>
                <w:bCs/>
                <w:noProof/>
              </w:rPr>
              <w:tab/>
            </w:r>
            <w:r w:rsidRPr="00037E28">
              <w:rPr>
                <w:rFonts w:ascii="Times New Roman" w:hAnsi="Times New Roman"/>
                <w:bCs/>
                <w:noProof/>
              </w:rPr>
              <w:tab/>
              <w:t>if( coded_vertex_flag</w:t>
            </w:r>
            <w:r w:rsidRPr="00037E28">
              <w:rPr>
                <w:rFonts w:ascii="Times New Roman" w:hAnsi="Times New Roman"/>
                <w:noProof/>
              </w:rPr>
              <w:t>[ yIdx </w:t>
            </w:r>
            <w:r w:rsidRPr="00037E28">
              <w:rPr>
                <w:rFonts w:ascii="Times New Roman" w:hAnsi="Times New Roman"/>
                <w:bCs/>
                <w:noProof/>
                <w:lang w:val="en-US"/>
              </w:rPr>
              <w:t>+ </w:t>
            </w:r>
            <w:r w:rsidRPr="00037E28">
              <w:rPr>
                <w:rFonts w:ascii="Times New Roman" w:hAnsi="Times New Roman"/>
                <w:b/>
                <w:bCs/>
                <w:noProof/>
                <w:color w:val="FF0000"/>
                <w:lang w:val="en-US"/>
              </w:rPr>
              <w:t>i</w:t>
            </w:r>
            <w:r w:rsidRPr="00037E28">
              <w:rPr>
                <w:rFonts w:ascii="Times New Roman" w:hAnsi="Times New Roman"/>
                <w:bCs/>
                <w:noProof/>
                <w:lang w:val="en-US"/>
              </w:rPr>
              <w:t> </w:t>
            </w:r>
            <w:r w:rsidRPr="00037E28">
              <w:rPr>
                <w:rFonts w:ascii="Times New Roman" w:hAnsi="Times New Roman"/>
                <w:noProof/>
              </w:rPr>
              <w:t>][ uIdx ][ vIdx ][ vertex ]</w:t>
            </w:r>
            <w:r w:rsidRPr="00037E28">
              <w:rPr>
                <w:rFonts w:ascii="Times New Roman" w:hAnsi="Times New Roman"/>
                <w:bCs/>
                <w:noProof/>
              </w:rPr>
              <w:t> ) {</w:t>
            </w:r>
          </w:p>
        </w:tc>
        <w:tc>
          <w:tcPr>
            <w:tcW w:w="1187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noProof/>
              </w:rPr>
            </w:pPr>
          </w:p>
        </w:tc>
      </w:tr>
      <w:tr w:rsidR="00037E28" w:rsidRPr="00037E28" w:rsidTr="0049799B">
        <w:trPr>
          <w:cantSplit/>
          <w:jc w:val="center"/>
        </w:trPr>
        <w:tc>
          <w:tcPr>
            <w:tcW w:w="7848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  <w:lang w:val="es-ES"/>
              </w:rPr>
            </w:pPr>
            <w:r w:rsidRPr="00037E28">
              <w:rPr>
                <w:rFonts w:ascii="Times New Roman" w:hAnsi="Times New Roman"/>
                <w:b/>
                <w:bCs/>
                <w:noProof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  <w:lang w:val="en-US"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  <w:lang w:val="en-US"/>
              </w:rPr>
              <w:tab/>
            </w:r>
            <w:r w:rsidRPr="00037E28">
              <w:rPr>
                <w:rFonts w:ascii="Times New Roman" w:hAnsi="Times New Roman"/>
                <w:b/>
                <w:noProof/>
                <w:lang w:val="es-ES"/>
              </w:rPr>
              <w:t>res_y</w:t>
            </w:r>
            <w:r w:rsidRPr="00037E28">
              <w:rPr>
                <w:rFonts w:ascii="Times New Roman" w:hAnsi="Times New Roman"/>
                <w:bCs/>
                <w:noProof/>
                <w:lang w:val="es-ES"/>
              </w:rPr>
              <w:t>[ yIdx + </w:t>
            </w:r>
            <w:r w:rsidRPr="00037E28">
              <w:rPr>
                <w:rFonts w:ascii="Times New Roman" w:hAnsi="Times New Roman"/>
                <w:b/>
                <w:bCs/>
                <w:noProof/>
                <w:color w:val="FF0000"/>
                <w:lang w:val="es-ES"/>
              </w:rPr>
              <w:t>i</w:t>
            </w:r>
            <w:r w:rsidRPr="00037E28">
              <w:rPr>
                <w:rFonts w:ascii="Times New Roman" w:hAnsi="Times New Roman"/>
                <w:bCs/>
                <w:noProof/>
                <w:lang w:val="es-ES"/>
              </w:rPr>
              <w:t> ][ uIdx ][ vIdx ][ vertex ]</w:t>
            </w:r>
          </w:p>
        </w:tc>
        <w:tc>
          <w:tcPr>
            <w:tcW w:w="1187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Cs/>
                <w:noProof/>
              </w:rPr>
            </w:pPr>
            <w:r w:rsidRPr="00037E28">
              <w:rPr>
                <w:rFonts w:ascii="Times New Roman" w:hAnsi="Times New Roman"/>
                <w:noProof/>
              </w:rPr>
              <w:t>se(v)</w:t>
            </w:r>
          </w:p>
        </w:tc>
      </w:tr>
      <w:tr w:rsidR="00037E28" w:rsidRPr="00037E28" w:rsidTr="0049799B">
        <w:trPr>
          <w:cantSplit/>
          <w:jc w:val="center"/>
        </w:trPr>
        <w:tc>
          <w:tcPr>
            <w:tcW w:w="7848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  <w:lang w:val="es-ES"/>
              </w:rPr>
            </w:pPr>
            <w:r w:rsidRPr="00037E28">
              <w:rPr>
                <w:rFonts w:ascii="Times New Roman" w:hAnsi="Times New Roman"/>
                <w:b/>
                <w:bCs/>
                <w:noProof/>
                <w:lang w:val="es-ES"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  <w:lang w:val="es-ES"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  <w:lang w:val="es-ES"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  <w:lang w:val="es-ES"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  <w:lang w:val="es-ES"/>
              </w:rPr>
              <w:tab/>
            </w:r>
            <w:r w:rsidRPr="00037E28">
              <w:rPr>
                <w:rFonts w:ascii="Times New Roman" w:hAnsi="Times New Roman"/>
                <w:b/>
                <w:noProof/>
                <w:lang w:val="es-ES"/>
              </w:rPr>
              <w:t>res_u</w:t>
            </w:r>
            <w:r w:rsidRPr="00037E28">
              <w:rPr>
                <w:rFonts w:ascii="Times New Roman" w:hAnsi="Times New Roman"/>
                <w:bCs/>
                <w:noProof/>
                <w:lang w:val="es-ES"/>
              </w:rPr>
              <w:t>[ yIdx + </w:t>
            </w:r>
            <w:r w:rsidRPr="00037E28">
              <w:rPr>
                <w:rFonts w:ascii="Times New Roman" w:hAnsi="Times New Roman"/>
                <w:b/>
                <w:bCs/>
                <w:noProof/>
                <w:color w:val="FF0000"/>
                <w:lang w:val="es-ES"/>
              </w:rPr>
              <w:t>i</w:t>
            </w:r>
            <w:r w:rsidRPr="00037E28">
              <w:rPr>
                <w:rFonts w:ascii="Times New Roman" w:hAnsi="Times New Roman"/>
                <w:bCs/>
                <w:noProof/>
                <w:lang w:val="es-ES"/>
              </w:rPr>
              <w:t> ][ uIdx ][ vIdx ][ vertex ]</w:t>
            </w:r>
          </w:p>
        </w:tc>
        <w:tc>
          <w:tcPr>
            <w:tcW w:w="1187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Cs/>
                <w:noProof/>
              </w:rPr>
            </w:pPr>
            <w:r w:rsidRPr="00037E28">
              <w:rPr>
                <w:rFonts w:ascii="Times New Roman" w:hAnsi="Times New Roman"/>
                <w:noProof/>
              </w:rPr>
              <w:t>se(v)</w:t>
            </w:r>
          </w:p>
        </w:tc>
      </w:tr>
      <w:tr w:rsidR="00037E28" w:rsidRPr="00037E28" w:rsidTr="0049799B">
        <w:trPr>
          <w:cantSplit/>
          <w:jc w:val="center"/>
        </w:trPr>
        <w:tc>
          <w:tcPr>
            <w:tcW w:w="7848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</w:rPr>
            </w:pPr>
            <w:r w:rsidRPr="00037E28">
              <w:rPr>
                <w:rFonts w:ascii="Times New Roman" w:hAnsi="Times New Roman"/>
                <w:b/>
                <w:bCs/>
                <w:noProof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  <w:lang w:val="en-US"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  <w:lang w:val="en-US"/>
              </w:rPr>
              <w:tab/>
            </w:r>
            <w:r w:rsidRPr="00037E28">
              <w:rPr>
                <w:rFonts w:ascii="Times New Roman" w:hAnsi="Times New Roman"/>
                <w:b/>
                <w:noProof/>
              </w:rPr>
              <w:t>res_v</w:t>
            </w:r>
            <w:r w:rsidRPr="00037E28">
              <w:rPr>
                <w:rFonts w:ascii="Times New Roman" w:hAnsi="Times New Roman"/>
                <w:bCs/>
                <w:noProof/>
              </w:rPr>
              <w:t>[ yIdx </w:t>
            </w:r>
            <w:r w:rsidRPr="00037E28">
              <w:rPr>
                <w:rFonts w:ascii="Times New Roman" w:hAnsi="Times New Roman"/>
                <w:bCs/>
                <w:noProof/>
                <w:lang w:val="en-US"/>
              </w:rPr>
              <w:t>+ </w:t>
            </w:r>
            <w:r w:rsidRPr="00037E28">
              <w:rPr>
                <w:rFonts w:ascii="Times New Roman" w:hAnsi="Times New Roman"/>
                <w:b/>
                <w:bCs/>
                <w:noProof/>
                <w:color w:val="FF0000"/>
                <w:lang w:val="en-US"/>
              </w:rPr>
              <w:t>i</w:t>
            </w:r>
            <w:r w:rsidRPr="00037E28">
              <w:rPr>
                <w:rFonts w:ascii="Times New Roman" w:hAnsi="Times New Roman"/>
                <w:bCs/>
                <w:noProof/>
                <w:lang w:val="en-US"/>
              </w:rPr>
              <w:t> </w:t>
            </w:r>
            <w:r w:rsidRPr="00037E28">
              <w:rPr>
                <w:rFonts w:ascii="Times New Roman" w:hAnsi="Times New Roman"/>
                <w:bCs/>
                <w:noProof/>
              </w:rPr>
              <w:t>][ uIdx ][ vIdx ][ vertex ]</w:t>
            </w:r>
          </w:p>
        </w:tc>
        <w:tc>
          <w:tcPr>
            <w:tcW w:w="1187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Cs/>
                <w:noProof/>
              </w:rPr>
            </w:pPr>
            <w:r w:rsidRPr="00037E28">
              <w:rPr>
                <w:rFonts w:ascii="Times New Roman" w:hAnsi="Times New Roman"/>
                <w:noProof/>
              </w:rPr>
              <w:t>se(v)</w:t>
            </w:r>
          </w:p>
        </w:tc>
      </w:tr>
      <w:tr w:rsidR="00037E28" w:rsidRPr="00037E28" w:rsidTr="0049799B">
        <w:trPr>
          <w:cantSplit/>
          <w:jc w:val="center"/>
        </w:trPr>
        <w:tc>
          <w:tcPr>
            <w:tcW w:w="7848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/>
                <w:bCs/>
                <w:noProof/>
              </w:rPr>
            </w:pPr>
            <w:r w:rsidRPr="00037E28">
              <w:rPr>
                <w:rFonts w:ascii="Times New Roman" w:hAnsi="Times New Roman"/>
                <w:b/>
                <w:bCs/>
                <w:noProof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</w:rPr>
              <w:tab/>
            </w:r>
            <w:r w:rsidRPr="00037E28">
              <w:rPr>
                <w:rFonts w:ascii="Times New Roman" w:hAnsi="Times New Roman"/>
                <w:b/>
                <w:bCs/>
                <w:noProof/>
              </w:rPr>
              <w:tab/>
              <w:t>}</w:t>
            </w:r>
          </w:p>
        </w:tc>
        <w:tc>
          <w:tcPr>
            <w:tcW w:w="1187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/>
                <w:noProof/>
              </w:rPr>
            </w:pPr>
          </w:p>
        </w:tc>
      </w:tr>
      <w:tr w:rsidR="00037E28" w:rsidRPr="00037E28" w:rsidTr="0049799B">
        <w:trPr>
          <w:cantSplit/>
          <w:jc w:val="center"/>
        </w:trPr>
        <w:tc>
          <w:tcPr>
            <w:tcW w:w="7848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lang w:val="es-ES"/>
              </w:rPr>
            </w:pPr>
            <w:r w:rsidRPr="00037E28">
              <w:rPr>
                <w:rFonts w:ascii="Times New Roman" w:hAnsi="Times New Roman"/>
                <w:bCs/>
                <w:noProof/>
                <w:lang w:val="es-ES"/>
              </w:rPr>
              <w:tab/>
            </w:r>
            <w:r w:rsidRPr="00037E28">
              <w:rPr>
                <w:rFonts w:ascii="Times New Roman" w:hAnsi="Times New Roman"/>
                <w:bCs/>
                <w:noProof/>
                <w:lang w:val="es-ES"/>
              </w:rPr>
              <w:tab/>
            </w:r>
            <w:r w:rsidRPr="00037E28">
              <w:rPr>
                <w:rFonts w:ascii="Times New Roman" w:hAnsi="Times New Roman"/>
                <w:bCs/>
                <w:noProof/>
                <w:lang w:val="es-ES"/>
              </w:rPr>
              <w:tab/>
              <w:t>}</w:t>
            </w:r>
          </w:p>
        </w:tc>
        <w:tc>
          <w:tcPr>
            <w:tcW w:w="1187" w:type="dxa"/>
          </w:tcPr>
          <w:p w:rsidR="00037E28" w:rsidRPr="00037E28" w:rsidRDefault="00037E28" w:rsidP="0049799B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lang w:eastAsia="ko-KR"/>
              </w:rPr>
            </w:pPr>
          </w:p>
        </w:tc>
      </w:tr>
      <w:tr w:rsidR="00037E28" w:rsidRPr="00FF0ED5" w:rsidTr="0049799B">
        <w:trPr>
          <w:cantSplit/>
          <w:jc w:val="center"/>
        </w:trPr>
        <w:tc>
          <w:tcPr>
            <w:tcW w:w="7848" w:type="dxa"/>
          </w:tcPr>
          <w:p w:rsidR="00037E28" w:rsidRPr="00FF0ED5" w:rsidRDefault="00037E28" w:rsidP="0049799B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lang w:eastAsia="ko-KR"/>
              </w:rPr>
            </w:pPr>
            <w:r w:rsidRPr="00037E28">
              <w:rPr>
                <w:rFonts w:ascii="Times New Roman" w:hAnsi="Times New Roman"/>
                <w:bCs/>
                <w:noProof/>
                <w:lang w:eastAsia="ko-KR"/>
              </w:rPr>
              <w:t>}</w:t>
            </w:r>
          </w:p>
        </w:tc>
        <w:tc>
          <w:tcPr>
            <w:tcW w:w="1187" w:type="dxa"/>
          </w:tcPr>
          <w:p w:rsidR="00037E28" w:rsidRPr="00FF0ED5" w:rsidRDefault="00037E28" w:rsidP="0049799B">
            <w:pPr>
              <w:pStyle w:val="tablesyntax"/>
              <w:keepLines w:val="0"/>
              <w:rPr>
                <w:rFonts w:ascii="Times New Roman" w:hAnsi="Times New Roman"/>
                <w:bCs/>
                <w:noProof/>
                <w:lang w:eastAsia="ko-KR"/>
              </w:rPr>
            </w:pPr>
          </w:p>
        </w:tc>
      </w:tr>
    </w:tbl>
    <w:p w:rsidR="00037E28" w:rsidRDefault="00037E28" w:rsidP="00644654">
      <w:pPr>
        <w:jc w:val="both"/>
        <w:rPr>
          <w:lang w:val="en-CA"/>
        </w:rPr>
      </w:pPr>
    </w:p>
    <w:p w:rsidR="00037E28" w:rsidRDefault="0002255C" w:rsidP="00CE1569">
      <w:pPr>
        <w:jc w:val="both"/>
      </w:pPr>
      <w:r>
        <w:rPr>
          <w:lang w:val="en-CA"/>
        </w:rPr>
        <w:fldChar w:fldCharType="begin"/>
      </w:r>
      <w:r>
        <w:rPr>
          <w:lang w:val="en-CA"/>
        </w:rPr>
        <w:instrText xml:space="preserve"> REF _Ref391060616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Pr="00CE1569">
        <w:t xml:space="preserve">Figure </w:t>
      </w:r>
      <w:r w:rsidRPr="00CE1569">
        <w:rPr>
          <w:noProof/>
        </w:rPr>
        <w:t>2</w:t>
      </w:r>
      <w:r>
        <w:rPr>
          <w:lang w:val="en-CA"/>
        </w:rPr>
        <w:fldChar w:fldCharType="end"/>
      </w:r>
      <w:r>
        <w:rPr>
          <w:lang w:val="en-CA"/>
        </w:rPr>
        <w:t xml:space="preserve"> </w:t>
      </w:r>
      <w:r w:rsidR="00037E28">
        <w:rPr>
          <w:lang w:val="en-CA"/>
        </w:rPr>
        <w:t xml:space="preserve">depicts </w:t>
      </w:r>
      <w:r w:rsidR="00037E28">
        <w:t xml:space="preserve">an example of LUT (Y and U dimensions) obtained with </w:t>
      </w:r>
      <w:proofErr w:type="spellStart"/>
      <w:r w:rsidR="00037E28" w:rsidRPr="00081B1D">
        <w:rPr>
          <w:b/>
        </w:rPr>
        <w:t>cm_octant_depth</w:t>
      </w:r>
      <w:proofErr w:type="spellEnd"/>
      <w:r w:rsidR="00037E28">
        <w:t xml:space="preserve">=2, </w:t>
      </w:r>
      <w:proofErr w:type="spellStart"/>
      <w:r w:rsidR="00037E28" w:rsidRPr="00081B1D">
        <w:rPr>
          <w:b/>
        </w:rPr>
        <w:t>YPartNum</w:t>
      </w:r>
      <w:proofErr w:type="spellEnd"/>
      <w:r w:rsidR="00037E28">
        <w:t xml:space="preserve">=4, where the </w:t>
      </w:r>
      <w:r w:rsidR="00037E28" w:rsidRPr="00843437">
        <w:rPr>
          <w:i/>
        </w:rPr>
        <w:t>octant(y=0,u=0,v=0, depth=0)</w:t>
      </w:r>
      <w:r w:rsidR="00037E28">
        <w:t xml:space="preserve"> is split in 8 octants, </w:t>
      </w:r>
      <w:r w:rsidR="00F65B17">
        <w:t xml:space="preserve">in </w:t>
      </w:r>
      <w:r w:rsidR="00037E28">
        <w:t xml:space="preserve">which </w:t>
      </w:r>
      <w:r w:rsidR="00F65B17">
        <w:t xml:space="preserve">the </w:t>
      </w:r>
      <w:r w:rsidR="00037E28">
        <w:t xml:space="preserve">first octant </w:t>
      </w:r>
      <w:proofErr w:type="spellStart"/>
      <w:r w:rsidR="00037E28" w:rsidRPr="00843437">
        <w:rPr>
          <w:i/>
        </w:rPr>
        <w:t>octant</w:t>
      </w:r>
      <w:proofErr w:type="spellEnd"/>
      <w:r w:rsidR="00F65B17">
        <w:rPr>
          <w:i/>
        </w:rPr>
        <w:t xml:space="preserve"> </w:t>
      </w:r>
      <w:r w:rsidR="00037E28" w:rsidRPr="00843437">
        <w:rPr>
          <w:i/>
        </w:rPr>
        <w:t>(y=0,u=0,v=0, depth=1)</w:t>
      </w:r>
      <w:r w:rsidR="00037E28">
        <w:t xml:space="preserve"> is split again in 8 octants but the second octant </w:t>
      </w:r>
      <w:proofErr w:type="spellStart"/>
      <w:r w:rsidR="00037E28" w:rsidRPr="00843437">
        <w:rPr>
          <w:i/>
        </w:rPr>
        <w:t>octant</w:t>
      </w:r>
      <w:proofErr w:type="spellEnd"/>
      <w:r w:rsidR="00F65B17">
        <w:rPr>
          <w:i/>
        </w:rPr>
        <w:t xml:space="preserve"> </w:t>
      </w:r>
      <w:r w:rsidR="00037E28" w:rsidRPr="00843437">
        <w:rPr>
          <w:i/>
        </w:rPr>
        <w:t>(y=1,u=0,v=0, depth=1)</w:t>
      </w:r>
      <w:r w:rsidR="00037E28">
        <w:t xml:space="preserve"> (depicted in </w:t>
      </w:r>
      <w:r w:rsidR="00037E28" w:rsidRPr="00693B7E">
        <w:t>green</w:t>
      </w:r>
      <w:r w:rsidR="00037E28">
        <w:t>) is not split.</w:t>
      </w:r>
      <w:r>
        <w:t xml:space="preserve"> The </w:t>
      </w:r>
      <w:r>
        <w:rPr>
          <w:lang w:val="en-CA"/>
        </w:rPr>
        <w:t>explicitly-encoded vertices are represented with red circles and the non-explicitly-encoded vertices are represented with “?”.</w:t>
      </w:r>
    </w:p>
    <w:p w:rsidR="00037E28" w:rsidRDefault="00CE1569" w:rsidP="00CE1569">
      <w:pPr>
        <w:ind w:left="-851"/>
        <w:jc w:val="both"/>
      </w:pPr>
      <w:r>
        <w:object w:dxaOrig="18404" w:dyaOrig="5245">
          <v:shape id="_x0000_i1026" type="#_x0000_t75" style="width:545.75pt;height:156.1pt" o:ole="">
            <v:imagedata r:id="rId16" o:title=""/>
          </v:shape>
          <o:OLEObject Type="Embed" ProgID="Visio.Drawing.11" ShapeID="_x0000_i1026" DrawAspect="Content" ObjectID="_1465281873" r:id="rId17"/>
        </w:object>
      </w:r>
    </w:p>
    <w:p w:rsidR="00792BFF" w:rsidRPr="00CE1569" w:rsidRDefault="00792BFF" w:rsidP="00CE1569">
      <w:pPr>
        <w:pStyle w:val="Caption"/>
        <w:jc w:val="center"/>
        <w:rPr>
          <w:color w:val="auto"/>
        </w:rPr>
      </w:pPr>
      <w:bookmarkStart w:id="7" w:name="_Ref391060616"/>
      <w:r w:rsidRPr="00CE1569">
        <w:rPr>
          <w:color w:val="auto"/>
        </w:rPr>
        <w:t xml:space="preserve">Figure </w:t>
      </w:r>
      <w:r w:rsidRPr="00CE1569">
        <w:rPr>
          <w:color w:val="auto"/>
        </w:rPr>
        <w:fldChar w:fldCharType="begin"/>
      </w:r>
      <w:r w:rsidRPr="00CE1569">
        <w:rPr>
          <w:color w:val="auto"/>
        </w:rPr>
        <w:instrText xml:space="preserve"> SEQ Figure \* ARABIC </w:instrText>
      </w:r>
      <w:r w:rsidRPr="00CE1569">
        <w:rPr>
          <w:color w:val="auto"/>
        </w:rPr>
        <w:fldChar w:fldCharType="separate"/>
      </w:r>
      <w:r w:rsidR="00623FDE">
        <w:rPr>
          <w:noProof/>
          <w:color w:val="auto"/>
        </w:rPr>
        <w:t>2</w:t>
      </w:r>
      <w:r w:rsidRPr="00CE1569">
        <w:rPr>
          <w:color w:val="auto"/>
        </w:rPr>
        <w:fldChar w:fldCharType="end"/>
      </w:r>
      <w:bookmarkEnd w:id="7"/>
      <w:r w:rsidRPr="00CE1569">
        <w:rPr>
          <w:color w:val="auto"/>
        </w:rPr>
        <w:t xml:space="preserve">: </w:t>
      </w:r>
      <w:r w:rsidR="00CE1569" w:rsidRPr="00CE1569">
        <w:rPr>
          <w:color w:val="auto"/>
        </w:rPr>
        <w:t>Example of LUT coding tree</w:t>
      </w:r>
      <w:r w:rsidR="00CE1569">
        <w:rPr>
          <w:color w:val="auto"/>
        </w:rPr>
        <w:t xml:space="preserve"> with explicitly-decoded vertices in red and non-explicitly-decoded vertices marked with “?”.</w:t>
      </w:r>
    </w:p>
    <w:p w:rsidR="005A53EE" w:rsidRDefault="0002255C" w:rsidP="00644654">
      <w:pPr>
        <w:jc w:val="both"/>
        <w:rPr>
          <w:lang w:val="en-CA"/>
        </w:rPr>
      </w:pPr>
      <w:r>
        <w:rPr>
          <w:lang w:val="en-CA"/>
        </w:rPr>
        <w:t xml:space="preserve">In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_Ref391060616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Pr="00CE1569">
        <w:t xml:space="preserve">Figure </w:t>
      </w:r>
      <w:r w:rsidRPr="00CE1569">
        <w:rPr>
          <w:noProof/>
        </w:rPr>
        <w:t>2</w:t>
      </w:r>
      <w:r>
        <w:rPr>
          <w:lang w:val="en-CA"/>
        </w:rPr>
        <w:fldChar w:fldCharType="end"/>
      </w:r>
      <w:r>
        <w:rPr>
          <w:lang w:val="en-CA"/>
        </w:rPr>
        <w:t xml:space="preserve"> we also depicted how the non-explicitly-encoded vertices are derived from neighboring explicitly-encoded vertices (</w:t>
      </w:r>
      <w:r w:rsidRPr="00693B7E">
        <w:rPr>
          <w:lang w:val="en-CA"/>
        </w:rPr>
        <w:t xml:space="preserve">blue </w:t>
      </w:r>
      <w:r>
        <w:rPr>
          <w:lang w:val="en-CA"/>
        </w:rPr>
        <w:t xml:space="preserve">arrows). We can </w:t>
      </w:r>
      <w:r w:rsidR="005A53EE">
        <w:rPr>
          <w:lang w:val="en-CA"/>
        </w:rPr>
        <w:t>notice two issues</w:t>
      </w:r>
      <w:r w:rsidR="00693B7E">
        <w:rPr>
          <w:lang w:val="en-CA"/>
        </w:rPr>
        <w:t xml:space="preserve"> in the non</w:t>
      </w:r>
      <w:r w:rsidR="0084619E">
        <w:rPr>
          <w:lang w:val="en-CA"/>
        </w:rPr>
        <w:t>-</w:t>
      </w:r>
      <w:r w:rsidR="00693B7E">
        <w:rPr>
          <w:lang w:val="en-CA"/>
        </w:rPr>
        <w:t>split octant (green)</w:t>
      </w:r>
      <w:r w:rsidR="005A53EE">
        <w:rPr>
          <w:lang w:val="en-CA"/>
        </w:rPr>
        <w:t>:</w:t>
      </w:r>
      <w:r>
        <w:rPr>
          <w:lang w:val="en-CA"/>
        </w:rPr>
        <w:t xml:space="preserve"> </w:t>
      </w:r>
    </w:p>
    <w:p w:rsidR="005A53EE" w:rsidRDefault="005A53EE" w:rsidP="005A53EE">
      <w:pPr>
        <w:pStyle w:val="ListParagraph"/>
        <w:numPr>
          <w:ilvl w:val="0"/>
          <w:numId w:val="16"/>
        </w:numPr>
        <w:jc w:val="both"/>
        <w:rPr>
          <w:lang w:val="en-CA"/>
        </w:rPr>
      </w:pPr>
      <w:r>
        <w:rPr>
          <w:lang w:val="en-CA"/>
        </w:rPr>
        <w:t>T</w:t>
      </w:r>
      <w:r w:rsidR="0002255C" w:rsidRPr="005A53EE">
        <w:rPr>
          <w:lang w:val="en-CA"/>
        </w:rPr>
        <w:t>he explicitly-encoded vertices are no</w:t>
      </w:r>
      <w:r w:rsidR="00693B7E">
        <w:rPr>
          <w:lang w:val="en-CA"/>
        </w:rPr>
        <w:t>t arranged uniformly in the LUT.</w:t>
      </w:r>
    </w:p>
    <w:p w:rsidR="00037E28" w:rsidRPr="005A53EE" w:rsidRDefault="005A53EE" w:rsidP="005A53EE">
      <w:pPr>
        <w:pStyle w:val="ListParagraph"/>
        <w:numPr>
          <w:ilvl w:val="0"/>
          <w:numId w:val="16"/>
        </w:numPr>
        <w:jc w:val="both"/>
        <w:rPr>
          <w:lang w:val="en-CA"/>
        </w:rPr>
      </w:pPr>
      <w:r>
        <w:rPr>
          <w:lang w:val="en-CA"/>
        </w:rPr>
        <w:t>T</w:t>
      </w:r>
      <w:r w:rsidRPr="005A53EE">
        <w:rPr>
          <w:lang w:val="en-CA"/>
        </w:rPr>
        <w:t xml:space="preserve">he </w:t>
      </w:r>
      <w:r>
        <w:t xml:space="preserve">relative distance of vertex derivation is up to </w:t>
      </w:r>
      <w:r w:rsidR="00693B7E">
        <w:t xml:space="preserve">R/4 in the first row and up to </w:t>
      </w:r>
      <w:r>
        <w:t xml:space="preserve">R/2 </w:t>
      </w:r>
      <w:r w:rsidR="00693B7E">
        <w:t xml:space="preserve">in the next row </w:t>
      </w:r>
      <w:r>
        <w:t>(with R = range of the component</w:t>
      </w:r>
      <w:r w:rsidR="0084619E">
        <w:t>, for example R=</w:t>
      </w:r>
      <w:r>
        <w:t xml:space="preserve"> 25</w:t>
      </w:r>
      <w:r w:rsidR="0084619E">
        <w:t>6</w:t>
      </w:r>
      <w:r>
        <w:t xml:space="preserve"> for 8-bit signal).</w:t>
      </w:r>
    </w:p>
    <w:p w:rsidR="004475C2" w:rsidRDefault="004475C2" w:rsidP="004475C2">
      <w:pPr>
        <w:pStyle w:val="Heading1"/>
        <w:rPr>
          <w:lang w:val="en-CA"/>
        </w:rPr>
      </w:pPr>
      <w:r>
        <w:rPr>
          <w:lang w:val="en-CA"/>
        </w:rPr>
        <w:t xml:space="preserve">Proposed </w:t>
      </w:r>
      <w:r w:rsidR="00533618">
        <w:rPr>
          <w:lang w:val="en-CA"/>
        </w:rPr>
        <w:t>bug-fix</w:t>
      </w:r>
    </w:p>
    <w:p w:rsidR="00623FDE" w:rsidRDefault="00623FDE" w:rsidP="007C186C">
      <w:pPr>
        <w:jc w:val="both"/>
        <w:rPr>
          <w:lang w:val="en-CA"/>
        </w:rPr>
      </w:pPr>
      <w:r>
        <w:rPr>
          <w:lang w:val="en-CA"/>
        </w:rPr>
        <w:t xml:space="preserve">The proposed modified syntax is depicted in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_Ref391061254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Pr="00623FDE">
        <w:t xml:space="preserve">Table </w:t>
      </w:r>
      <w:r w:rsidRPr="00623FDE">
        <w:rPr>
          <w:noProof/>
        </w:rPr>
        <w:t>1</w:t>
      </w:r>
      <w:r>
        <w:rPr>
          <w:lang w:val="en-CA"/>
        </w:rPr>
        <w:fldChar w:fldCharType="end"/>
      </w:r>
      <w:r>
        <w:rPr>
          <w:lang w:val="en-CA"/>
        </w:rPr>
        <w:t xml:space="preserve"> (modified part in </w:t>
      </w:r>
      <w:r w:rsidRPr="00D03EF6">
        <w:rPr>
          <w:color w:val="FF0000"/>
          <w:lang w:val="en-CA"/>
        </w:rPr>
        <w:t>red</w:t>
      </w:r>
      <w:r>
        <w:rPr>
          <w:lang w:val="en-CA"/>
        </w:rPr>
        <w:t>), where the variable “sh</w:t>
      </w:r>
      <w:r w:rsidR="00D03EF6">
        <w:rPr>
          <w:lang w:val="en-CA"/>
        </w:rPr>
        <w:t>ift</w:t>
      </w:r>
      <w:r>
        <w:rPr>
          <w:lang w:val="en-CA"/>
        </w:rPr>
        <w:t>” is equal to “</w:t>
      </w:r>
      <w:proofErr w:type="spellStart"/>
      <w:r w:rsidRPr="00623FDE">
        <w:rPr>
          <w:b/>
          <w:lang w:val="en-CA"/>
        </w:rPr>
        <w:t>cm_octant_depth</w:t>
      </w:r>
      <w:proofErr w:type="spellEnd"/>
      <w:r>
        <w:rPr>
          <w:lang w:val="en-CA"/>
        </w:rPr>
        <w:t xml:space="preserve"> – depth”.</w:t>
      </w:r>
    </w:p>
    <w:p w:rsidR="00623FDE" w:rsidRDefault="00623FDE" w:rsidP="007C186C">
      <w:pPr>
        <w:jc w:val="both"/>
        <w:rPr>
          <w:lang w:val="en-CA"/>
        </w:rPr>
      </w:pPr>
    </w:p>
    <w:p w:rsidR="00623FDE" w:rsidRPr="00623FDE" w:rsidRDefault="00623FDE" w:rsidP="00623FDE">
      <w:pPr>
        <w:pStyle w:val="Caption"/>
        <w:jc w:val="center"/>
        <w:rPr>
          <w:color w:val="auto"/>
          <w:lang w:val="en-CA"/>
        </w:rPr>
      </w:pPr>
      <w:bookmarkStart w:id="8" w:name="_Ref391061254"/>
      <w:r w:rsidRPr="00623FDE">
        <w:rPr>
          <w:color w:val="auto"/>
        </w:rPr>
        <w:t xml:space="preserve">Table </w:t>
      </w:r>
      <w:r w:rsidRPr="00623FDE">
        <w:rPr>
          <w:color w:val="auto"/>
        </w:rPr>
        <w:fldChar w:fldCharType="begin"/>
      </w:r>
      <w:r w:rsidRPr="00623FDE">
        <w:rPr>
          <w:color w:val="auto"/>
        </w:rPr>
        <w:instrText xml:space="preserve"> SEQ Table \* ARABIC </w:instrText>
      </w:r>
      <w:r w:rsidRPr="00623FDE">
        <w:rPr>
          <w:color w:val="auto"/>
        </w:rPr>
        <w:fldChar w:fldCharType="separate"/>
      </w:r>
      <w:r w:rsidRPr="00623FDE">
        <w:rPr>
          <w:noProof/>
          <w:color w:val="auto"/>
        </w:rPr>
        <w:t>1</w:t>
      </w:r>
      <w:r w:rsidRPr="00623FDE">
        <w:rPr>
          <w:color w:val="auto"/>
        </w:rPr>
        <w:fldChar w:fldCharType="end"/>
      </w:r>
      <w:bookmarkEnd w:id="8"/>
      <w:r w:rsidRPr="00623FDE">
        <w:rPr>
          <w:color w:val="auto"/>
        </w:rPr>
        <w:t xml:space="preserve">: proposed </w:t>
      </w:r>
      <w:proofErr w:type="spellStart"/>
      <w:r w:rsidRPr="00623FDE">
        <w:rPr>
          <w:color w:val="auto"/>
        </w:rPr>
        <w:t>colour_mapping_octants</w:t>
      </w:r>
      <w:proofErr w:type="spellEnd"/>
      <w:r w:rsidRPr="00623FDE">
        <w:rPr>
          <w:color w:val="auto"/>
        </w:rPr>
        <w:t>() modified syntax.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76"/>
        <w:gridCol w:w="1259"/>
      </w:tblGrid>
      <w:tr w:rsidR="00623FDE" w:rsidRPr="00FF0ED5" w:rsidTr="0049799B">
        <w:trPr>
          <w:cantSplit/>
          <w:jc w:val="center"/>
        </w:trPr>
        <w:tc>
          <w:tcPr>
            <w:tcW w:w="7776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  <w:r w:rsidRPr="002E408D">
              <w:rPr>
                <w:rFonts w:ascii="Times New Roman" w:hAnsi="Times New Roman"/>
                <w:bCs/>
                <w:noProof/>
              </w:rPr>
              <w:t>colour_mapping_</w:t>
            </w:r>
            <w:r w:rsidRPr="002E408D">
              <w:t>octants</w:t>
            </w:r>
            <w:r w:rsidRPr="002E408D">
              <w:rPr>
                <w:rFonts w:ascii="Times New Roman" w:hAnsi="Times New Roman"/>
                <w:noProof/>
              </w:rPr>
              <w:t>( depth, </w:t>
            </w:r>
            <w:proofErr w:type="spellStart"/>
            <w:r w:rsidRPr="002E408D">
              <w:rPr>
                <w:rFonts w:ascii="Times New Roman" w:hAnsi="Times New Roman"/>
                <w:noProof/>
              </w:rPr>
              <w:t>yIdx</w:t>
            </w:r>
            <w:proofErr w:type="spellEnd"/>
            <w:r w:rsidRPr="002E408D">
              <w:rPr>
                <w:rFonts w:ascii="Times New Roman" w:hAnsi="Times New Roman"/>
                <w:noProof/>
              </w:rPr>
              <w:t>, uIdx, vIdx, length ) {</w:t>
            </w:r>
          </w:p>
        </w:tc>
        <w:tc>
          <w:tcPr>
            <w:tcW w:w="1259" w:type="dxa"/>
          </w:tcPr>
          <w:p w:rsidR="00623FDE" w:rsidRPr="002E408D" w:rsidRDefault="00623FDE" w:rsidP="0049799B">
            <w:pPr>
              <w:pStyle w:val="tablesyntax"/>
              <w:jc w:val="both"/>
              <w:rPr>
                <w:rFonts w:ascii="Times New Roman" w:hAnsi="Times New Roman"/>
                <w:b/>
                <w:bCs/>
                <w:noProof/>
              </w:rPr>
            </w:pPr>
            <w:r w:rsidRPr="002E408D">
              <w:rPr>
                <w:rFonts w:ascii="Times New Roman" w:hAnsi="Times New Roman"/>
                <w:b/>
                <w:noProof/>
              </w:rPr>
              <w:t>Descriptor</w:t>
            </w:r>
          </w:p>
        </w:tc>
      </w:tr>
      <w:tr w:rsidR="00623FDE" w:rsidRPr="00FF0ED5" w:rsidTr="0049799B">
        <w:trPr>
          <w:cantSplit/>
          <w:jc w:val="center"/>
        </w:trPr>
        <w:tc>
          <w:tcPr>
            <w:tcW w:w="7776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Cs/>
                <w:noProof/>
              </w:rPr>
            </w:pPr>
            <w:r w:rsidRPr="002E408D">
              <w:rPr>
                <w:rFonts w:ascii="Times New Roman" w:hAnsi="Times New Roman"/>
                <w:b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Cs/>
                <w:noProof/>
              </w:rPr>
              <w:t>if ( </w:t>
            </w:r>
            <w:r w:rsidRPr="002E408D">
              <w:rPr>
                <w:rFonts w:ascii="Times New Roman" w:hAnsi="Times New Roman"/>
                <w:noProof/>
              </w:rPr>
              <w:t>depth &lt; cm_octant_depth </w:t>
            </w:r>
            <w:r w:rsidRPr="002E408D">
              <w:rPr>
                <w:rFonts w:ascii="Times New Roman" w:hAnsi="Times New Roman"/>
                <w:bCs/>
                <w:noProof/>
              </w:rPr>
              <w:t xml:space="preserve">) </w:t>
            </w:r>
          </w:p>
        </w:tc>
        <w:tc>
          <w:tcPr>
            <w:tcW w:w="1259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Cs/>
                <w:noProof/>
              </w:rPr>
            </w:pPr>
          </w:p>
        </w:tc>
      </w:tr>
      <w:tr w:rsidR="00623FDE" w:rsidRPr="00FF0ED5" w:rsidTr="0049799B">
        <w:trPr>
          <w:cantSplit/>
          <w:jc w:val="center"/>
        </w:trPr>
        <w:tc>
          <w:tcPr>
            <w:tcW w:w="7776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  <w:r w:rsidRPr="002E408D">
              <w:rPr>
                <w:rFonts w:ascii="Times New Roman" w:hAnsi="Times New Roman"/>
                <w:b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/>
                <w:bCs/>
                <w:noProof/>
              </w:rPr>
              <w:tab/>
              <w:t>split_octant_flag</w:t>
            </w:r>
          </w:p>
        </w:tc>
        <w:tc>
          <w:tcPr>
            <w:tcW w:w="1259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  <w:r w:rsidRPr="002E408D">
              <w:rPr>
                <w:rFonts w:ascii="Times New Roman" w:hAnsi="Times New Roman"/>
                <w:bCs/>
                <w:noProof/>
                <w:lang w:val="es-ES"/>
              </w:rPr>
              <w:t>u(1)</w:t>
            </w:r>
          </w:p>
        </w:tc>
      </w:tr>
      <w:tr w:rsidR="00623FDE" w:rsidRPr="00FF0ED5" w:rsidTr="0049799B">
        <w:trPr>
          <w:cantSplit/>
          <w:jc w:val="center"/>
        </w:trPr>
        <w:tc>
          <w:tcPr>
            <w:tcW w:w="7776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Cs/>
                <w:noProof/>
              </w:rPr>
            </w:pPr>
            <w:r w:rsidRPr="002E408D">
              <w:rPr>
                <w:rFonts w:ascii="Times New Roman" w:hAnsi="Times New Roman"/>
                <w:bCs/>
                <w:noProof/>
                <w:lang w:val="es-ES"/>
              </w:rPr>
              <w:tab/>
              <w:t>if ( split_octant_flag )</w:t>
            </w:r>
          </w:p>
        </w:tc>
        <w:tc>
          <w:tcPr>
            <w:tcW w:w="1259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</w:p>
        </w:tc>
      </w:tr>
      <w:tr w:rsidR="00623FDE" w:rsidRPr="00FF0ED5" w:rsidTr="0049799B">
        <w:trPr>
          <w:cantSplit/>
          <w:jc w:val="center"/>
        </w:trPr>
        <w:tc>
          <w:tcPr>
            <w:tcW w:w="7776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Cs/>
                <w:noProof/>
              </w:rPr>
            </w:pPr>
            <w:r w:rsidRPr="002E408D">
              <w:rPr>
                <w:rFonts w:ascii="Times New Roman" w:hAnsi="Times New Roman"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Cs/>
                <w:noProof/>
              </w:rPr>
              <w:tab/>
              <w:t xml:space="preserve">for( k = 0; k &lt; 2; k++ ) </w:t>
            </w:r>
          </w:p>
        </w:tc>
        <w:tc>
          <w:tcPr>
            <w:tcW w:w="1259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/>
                <w:noProof/>
              </w:rPr>
            </w:pPr>
          </w:p>
        </w:tc>
      </w:tr>
      <w:tr w:rsidR="00623FDE" w:rsidRPr="00FF0ED5" w:rsidTr="0049799B">
        <w:trPr>
          <w:cantSplit/>
          <w:jc w:val="center"/>
        </w:trPr>
        <w:tc>
          <w:tcPr>
            <w:tcW w:w="7776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Cs/>
                <w:noProof/>
              </w:rPr>
            </w:pPr>
            <w:r w:rsidRPr="002E408D">
              <w:rPr>
                <w:rFonts w:ascii="Times New Roman" w:hAnsi="Times New Roman"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Cs/>
                <w:noProof/>
              </w:rPr>
              <w:tab/>
              <w:t>for( m = 0; m &lt; 2 ; m++ )</w:t>
            </w:r>
          </w:p>
        </w:tc>
        <w:tc>
          <w:tcPr>
            <w:tcW w:w="1259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/>
                <w:noProof/>
              </w:rPr>
            </w:pPr>
          </w:p>
        </w:tc>
      </w:tr>
      <w:tr w:rsidR="00623FDE" w:rsidRPr="00FF0ED5" w:rsidTr="0049799B">
        <w:trPr>
          <w:cantSplit/>
          <w:jc w:val="center"/>
        </w:trPr>
        <w:tc>
          <w:tcPr>
            <w:tcW w:w="7776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Cs/>
                <w:noProof/>
              </w:rPr>
            </w:pPr>
            <w:r w:rsidRPr="002E408D">
              <w:rPr>
                <w:rFonts w:ascii="Times New Roman" w:hAnsi="Times New Roman"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Cs/>
                <w:noProof/>
              </w:rPr>
              <w:tab/>
              <w:t xml:space="preserve">for( n = 0; n &lt; 2; n++ ) </w:t>
            </w:r>
          </w:p>
        </w:tc>
        <w:tc>
          <w:tcPr>
            <w:tcW w:w="1259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/>
                <w:noProof/>
              </w:rPr>
            </w:pPr>
          </w:p>
        </w:tc>
      </w:tr>
      <w:tr w:rsidR="00623FDE" w:rsidRPr="00FF0ED5" w:rsidTr="0049799B">
        <w:trPr>
          <w:cantSplit/>
          <w:jc w:val="center"/>
        </w:trPr>
        <w:tc>
          <w:tcPr>
            <w:tcW w:w="7776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Cs/>
                <w:noProof/>
              </w:rPr>
            </w:pPr>
            <w:r w:rsidRPr="002E408D">
              <w:rPr>
                <w:rFonts w:ascii="Times New Roman" w:hAnsi="Times New Roman"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Cs/>
                <w:noProof/>
              </w:rPr>
              <w:tab/>
              <w:t>colour_mapping_octants</w:t>
            </w:r>
            <w:r w:rsidRPr="002E408D">
              <w:rPr>
                <w:rFonts w:ascii="Times New Roman" w:hAnsi="Times New Roman"/>
                <w:noProof/>
              </w:rPr>
              <w:t>( depth + 1, yIdx + </w:t>
            </w:r>
            <w:r w:rsidRPr="002E408D">
              <w:rPr>
                <w:rFonts w:ascii="Times New Roman" w:hAnsi="Times New Roman"/>
                <w:bCs/>
                <w:noProof/>
              </w:rPr>
              <w:t>YPartNum </w:t>
            </w:r>
            <w:r w:rsidRPr="002E408D">
              <w:rPr>
                <w:rFonts w:ascii="Times New Roman" w:hAnsi="Times New Roman"/>
                <w:noProof/>
              </w:rPr>
              <w:t>* k * length / 2,</w:t>
            </w:r>
            <w:r w:rsidRPr="002E408D">
              <w:rPr>
                <w:rFonts w:ascii="Times New Roman" w:hAnsi="Times New Roman"/>
                <w:noProof/>
              </w:rPr>
              <w:br/>
            </w:r>
            <w:r w:rsidRPr="002E408D">
              <w:rPr>
                <w:rFonts w:ascii="Times New Roman" w:hAnsi="Times New Roman"/>
                <w:b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noProof/>
              </w:rPr>
              <w:t>uIdx + m * length / 2, vIdx + n * length / 2, length / 2)</w:t>
            </w:r>
          </w:p>
        </w:tc>
        <w:tc>
          <w:tcPr>
            <w:tcW w:w="1259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Cs/>
                <w:noProof/>
                <w:lang w:eastAsia="ko-KR"/>
              </w:rPr>
            </w:pPr>
          </w:p>
        </w:tc>
      </w:tr>
      <w:tr w:rsidR="00623FDE" w:rsidRPr="00FF0ED5" w:rsidTr="0049799B">
        <w:trPr>
          <w:cantSplit/>
          <w:jc w:val="center"/>
        </w:trPr>
        <w:tc>
          <w:tcPr>
            <w:tcW w:w="7776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Cs/>
                <w:noProof/>
                <w:lang w:val="es-ES"/>
              </w:rPr>
            </w:pPr>
            <w:r w:rsidRPr="002E408D">
              <w:rPr>
                <w:rFonts w:ascii="Times New Roman" w:hAnsi="Times New Roman"/>
                <w:bCs/>
                <w:noProof/>
              </w:rPr>
              <w:tab/>
            </w:r>
            <w:r w:rsidR="0084619E">
              <w:rPr>
                <w:rFonts w:ascii="Times New Roman" w:hAnsi="Times New Roman"/>
                <w:bCs/>
                <w:noProof/>
                <w:lang w:val="es-ES"/>
              </w:rPr>
              <w:t>e</w:t>
            </w:r>
            <w:r w:rsidRPr="002E408D">
              <w:rPr>
                <w:rFonts w:ascii="Times New Roman" w:hAnsi="Times New Roman"/>
                <w:bCs/>
                <w:noProof/>
                <w:lang w:val="es-ES"/>
              </w:rPr>
              <w:t>lse</w:t>
            </w:r>
            <w:r w:rsidR="0084619E">
              <w:rPr>
                <w:rFonts w:ascii="Times New Roman" w:hAnsi="Times New Roman"/>
                <w:bCs/>
                <w:noProof/>
                <w:lang w:val="es-ES"/>
              </w:rPr>
              <w:t xml:space="preserve"> {</w:t>
            </w:r>
          </w:p>
        </w:tc>
        <w:tc>
          <w:tcPr>
            <w:tcW w:w="1259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Cs/>
                <w:noProof/>
                <w:lang w:eastAsia="ko-KR"/>
              </w:rPr>
            </w:pPr>
          </w:p>
        </w:tc>
      </w:tr>
      <w:tr w:rsidR="0084619E" w:rsidRPr="00FF0ED5" w:rsidTr="0049799B">
        <w:trPr>
          <w:cantSplit/>
          <w:jc w:val="center"/>
        </w:trPr>
        <w:tc>
          <w:tcPr>
            <w:tcW w:w="7776" w:type="dxa"/>
          </w:tcPr>
          <w:p w:rsidR="0084619E" w:rsidRPr="002E408D" w:rsidRDefault="0084619E" w:rsidP="0049799B">
            <w:pPr>
              <w:pStyle w:val="tablesyntax"/>
              <w:rPr>
                <w:rFonts w:ascii="Times New Roman" w:hAnsi="Times New Roman"/>
                <w:bCs/>
                <w:noProof/>
              </w:rPr>
            </w:pPr>
            <w:r>
              <w:rPr>
                <w:rFonts w:ascii="Times New Roman" w:hAnsi="Times New Roman"/>
                <w:bCs/>
                <w:noProof/>
              </w:rPr>
              <w:t xml:space="preserve">         </w:t>
            </w:r>
            <w:r w:rsidRPr="00D03EF6">
              <w:rPr>
                <w:rFonts w:ascii="Times New Roman" w:hAnsi="Times New Roman"/>
                <w:bCs/>
                <w:noProof/>
                <w:color w:val="FF0000"/>
              </w:rPr>
              <w:t>shift = cm_octant_depth – depth</w:t>
            </w:r>
          </w:p>
        </w:tc>
        <w:tc>
          <w:tcPr>
            <w:tcW w:w="1259" w:type="dxa"/>
          </w:tcPr>
          <w:p w:rsidR="0084619E" w:rsidRPr="002E408D" w:rsidRDefault="0084619E" w:rsidP="0049799B">
            <w:pPr>
              <w:pStyle w:val="tablesyntax"/>
              <w:rPr>
                <w:rFonts w:ascii="Times New Roman" w:hAnsi="Times New Roman"/>
                <w:bCs/>
                <w:noProof/>
                <w:lang w:eastAsia="ko-KR"/>
              </w:rPr>
            </w:pPr>
          </w:p>
        </w:tc>
      </w:tr>
      <w:tr w:rsidR="00623FDE" w:rsidRPr="00FF0ED5" w:rsidTr="0049799B">
        <w:trPr>
          <w:cantSplit/>
          <w:jc w:val="center"/>
        </w:trPr>
        <w:tc>
          <w:tcPr>
            <w:tcW w:w="7776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Cs/>
                <w:noProof/>
                <w:lang w:val="es-ES"/>
              </w:rPr>
            </w:pPr>
            <w:r w:rsidRPr="00162506">
              <w:rPr>
                <w:rFonts w:ascii="Times New Roman" w:hAnsi="Times New Roman"/>
                <w:bCs/>
                <w:noProof/>
                <w:lang w:val="en-US"/>
              </w:rPr>
              <w:tab/>
            </w:r>
            <w:r w:rsidRPr="00162506">
              <w:rPr>
                <w:rFonts w:ascii="Times New Roman" w:hAnsi="Times New Roman"/>
                <w:bCs/>
                <w:noProof/>
                <w:lang w:val="en-US"/>
              </w:rPr>
              <w:tab/>
            </w:r>
            <w:r w:rsidRPr="002E408D">
              <w:rPr>
                <w:rFonts w:ascii="Times New Roman" w:hAnsi="Times New Roman"/>
                <w:bCs/>
                <w:noProof/>
                <w:lang w:val="es-ES"/>
              </w:rPr>
              <w:t>for( i = 0; i &lt; YPartNum; i++ )</w:t>
            </w:r>
          </w:p>
        </w:tc>
        <w:tc>
          <w:tcPr>
            <w:tcW w:w="1259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Cs/>
                <w:noProof/>
                <w:lang w:eastAsia="ko-KR"/>
              </w:rPr>
            </w:pPr>
          </w:p>
        </w:tc>
      </w:tr>
      <w:tr w:rsidR="00623FDE" w:rsidRPr="00FF0ED5" w:rsidTr="00162506">
        <w:trPr>
          <w:cantSplit/>
          <w:trHeight w:val="206"/>
          <w:jc w:val="center"/>
        </w:trPr>
        <w:tc>
          <w:tcPr>
            <w:tcW w:w="7776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Cs/>
                <w:noProof/>
                <w:lang w:val="es-ES"/>
              </w:rPr>
            </w:pPr>
            <w:r w:rsidRPr="002E408D">
              <w:rPr>
                <w:rFonts w:ascii="Times New Roman" w:hAnsi="Times New Roman"/>
                <w:bCs/>
                <w:noProof/>
                <w:lang w:val="es-ES"/>
              </w:rPr>
              <w:tab/>
            </w:r>
            <w:r w:rsidRPr="002E408D">
              <w:rPr>
                <w:rFonts w:ascii="Times New Roman" w:hAnsi="Times New Roman"/>
                <w:bCs/>
                <w:noProof/>
                <w:lang w:val="es-ES"/>
              </w:rPr>
              <w:tab/>
            </w:r>
            <w:r w:rsidRPr="002E408D">
              <w:rPr>
                <w:rFonts w:ascii="Times New Roman" w:hAnsi="Times New Roman"/>
                <w:bCs/>
                <w:noProof/>
                <w:lang w:val="es-ES"/>
              </w:rPr>
              <w:tab/>
              <w:t>for( vertex = 0; vertex &lt; 4; vertex++ ) {</w:t>
            </w:r>
          </w:p>
        </w:tc>
        <w:tc>
          <w:tcPr>
            <w:tcW w:w="1259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Cs/>
                <w:noProof/>
                <w:lang w:eastAsia="ko-KR"/>
              </w:rPr>
            </w:pPr>
          </w:p>
        </w:tc>
      </w:tr>
      <w:tr w:rsidR="00623FDE" w:rsidRPr="00FF0ED5" w:rsidTr="0049799B">
        <w:trPr>
          <w:cantSplit/>
          <w:jc w:val="center"/>
        </w:trPr>
        <w:tc>
          <w:tcPr>
            <w:tcW w:w="7776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  <w:r w:rsidRPr="002E408D">
              <w:rPr>
                <w:rFonts w:ascii="Times New Roman" w:hAnsi="Times New Roman"/>
                <w:b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/>
                <w:bCs/>
                <w:noProof/>
              </w:rPr>
              <w:tab/>
              <w:t>coded_vertex_flag</w:t>
            </w:r>
            <w:r w:rsidRPr="002E408D">
              <w:rPr>
                <w:rFonts w:ascii="Times New Roman" w:hAnsi="Times New Roman"/>
                <w:noProof/>
              </w:rPr>
              <w:t>[ yIdx </w:t>
            </w:r>
            <w:r w:rsidRPr="002E408D">
              <w:rPr>
                <w:rFonts w:ascii="Times New Roman" w:hAnsi="Times New Roman"/>
                <w:bCs/>
                <w:noProof/>
              </w:rPr>
              <w:t>+ </w:t>
            </w:r>
            <w:r w:rsidRPr="00E457C3">
              <w:rPr>
                <w:rFonts w:ascii="Times New Roman" w:hAnsi="Times New Roman"/>
                <w:bCs/>
                <w:noProof/>
                <w:color w:val="FF0000"/>
              </w:rPr>
              <w:t>(i&lt;&lt;sh</w:t>
            </w:r>
            <w:r w:rsidR="0084619E">
              <w:rPr>
                <w:rFonts w:ascii="Times New Roman" w:hAnsi="Times New Roman"/>
                <w:bCs/>
                <w:noProof/>
                <w:color w:val="FF0000"/>
              </w:rPr>
              <w:t>ift</w:t>
            </w:r>
            <w:r w:rsidRPr="00E457C3">
              <w:rPr>
                <w:rFonts w:ascii="Times New Roman" w:hAnsi="Times New Roman"/>
                <w:bCs/>
                <w:noProof/>
                <w:color w:val="FF0000"/>
              </w:rPr>
              <w:t>)</w:t>
            </w:r>
            <w:r w:rsidRPr="002E408D">
              <w:rPr>
                <w:rFonts w:ascii="Times New Roman" w:hAnsi="Times New Roman"/>
                <w:bCs/>
                <w:noProof/>
              </w:rPr>
              <w:t> </w:t>
            </w:r>
            <w:r w:rsidRPr="002E408D">
              <w:rPr>
                <w:rFonts w:ascii="Times New Roman" w:hAnsi="Times New Roman"/>
                <w:noProof/>
              </w:rPr>
              <w:t>][ uIdx ][ vIdx ][ vertex ]</w:t>
            </w:r>
          </w:p>
        </w:tc>
        <w:tc>
          <w:tcPr>
            <w:tcW w:w="1259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noProof/>
              </w:rPr>
            </w:pPr>
            <w:r w:rsidRPr="002E408D">
              <w:rPr>
                <w:rFonts w:ascii="Times New Roman" w:hAnsi="Times New Roman"/>
                <w:noProof/>
              </w:rPr>
              <w:t>u(1)</w:t>
            </w:r>
          </w:p>
        </w:tc>
      </w:tr>
      <w:tr w:rsidR="00623FDE" w:rsidRPr="00FF0ED5" w:rsidTr="0049799B">
        <w:trPr>
          <w:cantSplit/>
          <w:jc w:val="center"/>
        </w:trPr>
        <w:tc>
          <w:tcPr>
            <w:tcW w:w="7776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Cs/>
                <w:noProof/>
              </w:rPr>
            </w:pPr>
            <w:r w:rsidRPr="002E408D">
              <w:rPr>
                <w:rFonts w:ascii="Times New Roman" w:hAnsi="Times New Roman"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Cs/>
                <w:noProof/>
              </w:rPr>
              <w:tab/>
              <w:t>if( coded_vertex_flag</w:t>
            </w:r>
            <w:r w:rsidRPr="002E408D">
              <w:rPr>
                <w:rFonts w:ascii="Times New Roman" w:hAnsi="Times New Roman"/>
                <w:noProof/>
              </w:rPr>
              <w:t>[ yIdx </w:t>
            </w:r>
            <w:r w:rsidRPr="002E408D">
              <w:rPr>
                <w:rFonts w:ascii="Times New Roman" w:hAnsi="Times New Roman"/>
                <w:bCs/>
                <w:noProof/>
              </w:rPr>
              <w:t>+ </w:t>
            </w:r>
            <w:r w:rsidRPr="00E457C3">
              <w:rPr>
                <w:rFonts w:ascii="Times New Roman" w:hAnsi="Times New Roman"/>
                <w:bCs/>
                <w:noProof/>
                <w:color w:val="FF0000"/>
              </w:rPr>
              <w:t>(i&lt;&lt;sh</w:t>
            </w:r>
            <w:r w:rsidR="0084619E">
              <w:rPr>
                <w:rFonts w:ascii="Times New Roman" w:hAnsi="Times New Roman"/>
                <w:bCs/>
                <w:noProof/>
                <w:color w:val="FF0000"/>
              </w:rPr>
              <w:t>ift</w:t>
            </w:r>
            <w:r w:rsidRPr="00E457C3">
              <w:rPr>
                <w:rFonts w:ascii="Times New Roman" w:hAnsi="Times New Roman"/>
                <w:bCs/>
                <w:noProof/>
                <w:color w:val="FF0000"/>
              </w:rPr>
              <w:t>)</w:t>
            </w:r>
            <w:r w:rsidRPr="002E408D">
              <w:rPr>
                <w:rFonts w:ascii="Times New Roman" w:hAnsi="Times New Roman"/>
                <w:bCs/>
                <w:noProof/>
              </w:rPr>
              <w:t> </w:t>
            </w:r>
            <w:r w:rsidRPr="002E408D">
              <w:rPr>
                <w:rFonts w:ascii="Times New Roman" w:hAnsi="Times New Roman"/>
                <w:noProof/>
              </w:rPr>
              <w:t>][ uIdx ][ vIdx ][ vertex ]</w:t>
            </w:r>
            <w:r w:rsidRPr="002E408D">
              <w:rPr>
                <w:rFonts w:ascii="Times New Roman" w:hAnsi="Times New Roman"/>
                <w:bCs/>
                <w:noProof/>
              </w:rPr>
              <w:t> ) {</w:t>
            </w:r>
          </w:p>
        </w:tc>
        <w:tc>
          <w:tcPr>
            <w:tcW w:w="1259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623FDE" w:rsidRPr="00FF0ED5" w:rsidTr="0049799B">
        <w:trPr>
          <w:cantSplit/>
          <w:jc w:val="center"/>
        </w:trPr>
        <w:tc>
          <w:tcPr>
            <w:tcW w:w="7776" w:type="dxa"/>
          </w:tcPr>
          <w:p w:rsidR="00623FDE" w:rsidRPr="00162506" w:rsidRDefault="00623FDE" w:rsidP="0049799B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  <w:r w:rsidRPr="002E408D">
              <w:rPr>
                <w:rFonts w:ascii="Times New Roman" w:hAnsi="Times New Roman"/>
                <w:b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/>
                <w:bCs/>
                <w:noProof/>
              </w:rPr>
              <w:tab/>
            </w:r>
            <w:r w:rsidRPr="00162506">
              <w:rPr>
                <w:rFonts w:ascii="Times New Roman" w:hAnsi="Times New Roman"/>
                <w:b/>
                <w:noProof/>
              </w:rPr>
              <w:t>res_y</w:t>
            </w:r>
            <w:r w:rsidRPr="00162506">
              <w:rPr>
                <w:rFonts w:ascii="Times New Roman" w:hAnsi="Times New Roman"/>
                <w:bCs/>
                <w:noProof/>
              </w:rPr>
              <w:t>[ yIdx + </w:t>
            </w:r>
            <w:r w:rsidRPr="00162506">
              <w:rPr>
                <w:rFonts w:ascii="Times New Roman" w:hAnsi="Times New Roman"/>
                <w:bCs/>
                <w:noProof/>
                <w:color w:val="FF0000"/>
              </w:rPr>
              <w:t>(i&lt;&lt;sh</w:t>
            </w:r>
            <w:r w:rsidR="0084619E" w:rsidRPr="00162506">
              <w:rPr>
                <w:rFonts w:ascii="Times New Roman" w:hAnsi="Times New Roman"/>
                <w:bCs/>
                <w:noProof/>
                <w:color w:val="FF0000"/>
              </w:rPr>
              <w:t>ift</w:t>
            </w:r>
            <w:r w:rsidRPr="00162506">
              <w:rPr>
                <w:rFonts w:ascii="Times New Roman" w:hAnsi="Times New Roman"/>
                <w:bCs/>
                <w:noProof/>
                <w:color w:val="FF0000"/>
              </w:rPr>
              <w:t>) </w:t>
            </w:r>
            <w:r w:rsidRPr="00162506">
              <w:rPr>
                <w:rFonts w:ascii="Times New Roman" w:hAnsi="Times New Roman"/>
                <w:bCs/>
                <w:noProof/>
              </w:rPr>
              <w:t>][ uIdx ][ vIdx ][ vertex ]</w:t>
            </w:r>
          </w:p>
        </w:tc>
        <w:tc>
          <w:tcPr>
            <w:tcW w:w="1259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Cs/>
                <w:noProof/>
              </w:rPr>
            </w:pPr>
            <w:r w:rsidRPr="002E408D">
              <w:rPr>
                <w:rFonts w:ascii="Times New Roman" w:hAnsi="Times New Roman"/>
                <w:noProof/>
              </w:rPr>
              <w:t>se(v)</w:t>
            </w:r>
          </w:p>
        </w:tc>
      </w:tr>
      <w:tr w:rsidR="00623FDE" w:rsidRPr="00FF0ED5" w:rsidTr="0049799B">
        <w:trPr>
          <w:cantSplit/>
          <w:jc w:val="center"/>
        </w:trPr>
        <w:tc>
          <w:tcPr>
            <w:tcW w:w="7776" w:type="dxa"/>
          </w:tcPr>
          <w:p w:rsidR="00623FDE" w:rsidRPr="00623FDE" w:rsidRDefault="00623FDE" w:rsidP="0049799B">
            <w:pPr>
              <w:pStyle w:val="tablesyntax"/>
              <w:rPr>
                <w:rFonts w:ascii="Times New Roman" w:hAnsi="Times New Roman"/>
                <w:b/>
                <w:bCs/>
                <w:noProof/>
                <w:lang w:val="en-US"/>
              </w:rPr>
            </w:pPr>
            <w:r w:rsidRPr="00623FDE">
              <w:rPr>
                <w:rFonts w:ascii="Times New Roman" w:hAnsi="Times New Roman"/>
                <w:b/>
                <w:bCs/>
                <w:noProof/>
                <w:lang w:val="en-US"/>
              </w:rPr>
              <w:tab/>
            </w:r>
            <w:r w:rsidRPr="00623FDE">
              <w:rPr>
                <w:rFonts w:ascii="Times New Roman" w:hAnsi="Times New Roman"/>
                <w:b/>
                <w:bCs/>
                <w:noProof/>
                <w:lang w:val="en-US"/>
              </w:rPr>
              <w:tab/>
            </w:r>
            <w:r w:rsidRPr="00623FDE">
              <w:rPr>
                <w:rFonts w:ascii="Times New Roman" w:hAnsi="Times New Roman"/>
                <w:b/>
                <w:bCs/>
                <w:noProof/>
                <w:lang w:val="en-US"/>
              </w:rPr>
              <w:tab/>
            </w:r>
            <w:r w:rsidRPr="00623FDE">
              <w:rPr>
                <w:rFonts w:ascii="Times New Roman" w:hAnsi="Times New Roman"/>
                <w:b/>
                <w:bCs/>
                <w:noProof/>
                <w:lang w:val="en-US"/>
              </w:rPr>
              <w:tab/>
            </w:r>
            <w:r w:rsidRPr="00623FDE">
              <w:rPr>
                <w:rFonts w:ascii="Times New Roman" w:hAnsi="Times New Roman"/>
                <w:b/>
                <w:bCs/>
                <w:noProof/>
                <w:lang w:val="en-US"/>
              </w:rPr>
              <w:tab/>
            </w:r>
            <w:r w:rsidRPr="00623FDE">
              <w:rPr>
                <w:rFonts w:ascii="Times New Roman" w:hAnsi="Times New Roman"/>
                <w:b/>
                <w:noProof/>
                <w:lang w:val="en-US"/>
              </w:rPr>
              <w:t>res_u</w:t>
            </w:r>
            <w:r w:rsidRPr="00623FDE">
              <w:rPr>
                <w:rFonts w:ascii="Times New Roman" w:hAnsi="Times New Roman"/>
                <w:bCs/>
                <w:noProof/>
                <w:lang w:val="en-US"/>
              </w:rPr>
              <w:t>[ yIdx + </w:t>
            </w:r>
            <w:r w:rsidRPr="00623FDE">
              <w:rPr>
                <w:rFonts w:ascii="Times New Roman" w:hAnsi="Times New Roman"/>
                <w:bCs/>
                <w:noProof/>
                <w:color w:val="FF0000"/>
                <w:lang w:val="en-US"/>
              </w:rPr>
              <w:t>(i&lt;&lt;sh</w:t>
            </w:r>
            <w:r w:rsidR="0084619E">
              <w:rPr>
                <w:rFonts w:ascii="Times New Roman" w:hAnsi="Times New Roman"/>
                <w:bCs/>
                <w:noProof/>
                <w:color w:val="FF0000"/>
                <w:lang w:val="en-US"/>
              </w:rPr>
              <w:t>ift</w:t>
            </w:r>
            <w:r w:rsidRPr="00623FDE">
              <w:rPr>
                <w:rFonts w:ascii="Times New Roman" w:hAnsi="Times New Roman"/>
                <w:bCs/>
                <w:noProof/>
                <w:color w:val="FF0000"/>
                <w:lang w:val="en-US"/>
              </w:rPr>
              <w:t>) </w:t>
            </w:r>
            <w:r w:rsidRPr="00623FDE">
              <w:rPr>
                <w:rFonts w:ascii="Times New Roman" w:hAnsi="Times New Roman"/>
                <w:bCs/>
                <w:noProof/>
                <w:lang w:val="en-US"/>
              </w:rPr>
              <w:t>][ uIdx ][ vIdx ][ vertex ]</w:t>
            </w:r>
          </w:p>
        </w:tc>
        <w:tc>
          <w:tcPr>
            <w:tcW w:w="1259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Cs/>
                <w:noProof/>
              </w:rPr>
            </w:pPr>
            <w:r w:rsidRPr="002E408D">
              <w:rPr>
                <w:rFonts w:ascii="Times New Roman" w:hAnsi="Times New Roman"/>
                <w:noProof/>
              </w:rPr>
              <w:t>se(v)</w:t>
            </w:r>
          </w:p>
        </w:tc>
      </w:tr>
      <w:tr w:rsidR="00623FDE" w:rsidRPr="00FF0ED5" w:rsidTr="0049799B">
        <w:trPr>
          <w:cantSplit/>
          <w:jc w:val="center"/>
        </w:trPr>
        <w:tc>
          <w:tcPr>
            <w:tcW w:w="7776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  <w:r w:rsidRPr="002E408D">
              <w:rPr>
                <w:rFonts w:ascii="Times New Roman" w:hAnsi="Times New Roman"/>
                <w:b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/>
                <w:noProof/>
              </w:rPr>
              <w:t>res_v</w:t>
            </w:r>
            <w:r w:rsidRPr="002E408D">
              <w:rPr>
                <w:rFonts w:ascii="Times New Roman" w:hAnsi="Times New Roman"/>
                <w:bCs/>
                <w:noProof/>
              </w:rPr>
              <w:t>[ yIdx + </w:t>
            </w:r>
            <w:r w:rsidRPr="00E457C3">
              <w:rPr>
                <w:rFonts w:ascii="Times New Roman" w:hAnsi="Times New Roman"/>
                <w:bCs/>
                <w:noProof/>
                <w:color w:val="FF0000"/>
              </w:rPr>
              <w:t>(i&lt;&lt;sh</w:t>
            </w:r>
            <w:r w:rsidR="0084619E">
              <w:rPr>
                <w:rFonts w:ascii="Times New Roman" w:hAnsi="Times New Roman"/>
                <w:bCs/>
                <w:noProof/>
                <w:color w:val="FF0000"/>
              </w:rPr>
              <w:t>ift</w:t>
            </w:r>
            <w:r w:rsidRPr="00E457C3">
              <w:rPr>
                <w:rFonts w:ascii="Times New Roman" w:hAnsi="Times New Roman"/>
                <w:bCs/>
                <w:noProof/>
                <w:color w:val="FF0000"/>
              </w:rPr>
              <w:t>) </w:t>
            </w:r>
            <w:r w:rsidRPr="002E408D">
              <w:rPr>
                <w:rFonts w:ascii="Times New Roman" w:hAnsi="Times New Roman"/>
                <w:bCs/>
                <w:noProof/>
              </w:rPr>
              <w:t>][ uIdx ][ vIdx ][ vertex ]</w:t>
            </w:r>
          </w:p>
        </w:tc>
        <w:tc>
          <w:tcPr>
            <w:tcW w:w="1259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Cs/>
                <w:noProof/>
              </w:rPr>
            </w:pPr>
            <w:r w:rsidRPr="002E408D">
              <w:rPr>
                <w:rFonts w:ascii="Times New Roman" w:hAnsi="Times New Roman"/>
                <w:noProof/>
              </w:rPr>
              <w:t>se(v)</w:t>
            </w:r>
          </w:p>
        </w:tc>
      </w:tr>
      <w:tr w:rsidR="00623FDE" w:rsidRPr="00FF0ED5" w:rsidTr="0049799B">
        <w:trPr>
          <w:cantSplit/>
          <w:jc w:val="center"/>
        </w:trPr>
        <w:tc>
          <w:tcPr>
            <w:tcW w:w="7776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/>
                <w:bCs/>
                <w:noProof/>
              </w:rPr>
            </w:pPr>
            <w:r w:rsidRPr="002E408D">
              <w:rPr>
                <w:rFonts w:ascii="Times New Roman" w:hAnsi="Times New Roman"/>
                <w:bCs/>
                <w:noProof/>
                <w:lang w:val="es-ES"/>
              </w:rPr>
              <w:tab/>
            </w:r>
            <w:r w:rsidRPr="002E408D">
              <w:rPr>
                <w:rFonts w:ascii="Times New Roman" w:hAnsi="Times New Roman"/>
                <w:bCs/>
                <w:noProof/>
                <w:lang w:val="es-ES"/>
              </w:rPr>
              <w:tab/>
            </w:r>
            <w:r w:rsidRPr="002E408D">
              <w:rPr>
                <w:rFonts w:ascii="Times New Roman" w:hAnsi="Times New Roman"/>
                <w:bCs/>
                <w:noProof/>
                <w:lang w:val="es-ES"/>
              </w:rPr>
              <w:tab/>
            </w:r>
            <w:r w:rsidRPr="002E408D">
              <w:rPr>
                <w:rFonts w:ascii="Times New Roman" w:hAnsi="Times New Roman"/>
                <w:b/>
                <w:bCs/>
                <w:noProof/>
              </w:rPr>
              <w:t>}</w:t>
            </w:r>
          </w:p>
        </w:tc>
        <w:tc>
          <w:tcPr>
            <w:tcW w:w="1259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/>
                <w:noProof/>
              </w:rPr>
            </w:pPr>
          </w:p>
        </w:tc>
      </w:tr>
      <w:tr w:rsidR="0084619E" w:rsidRPr="00FF0ED5" w:rsidTr="0049799B">
        <w:trPr>
          <w:cantSplit/>
          <w:jc w:val="center"/>
        </w:trPr>
        <w:tc>
          <w:tcPr>
            <w:tcW w:w="7776" w:type="dxa"/>
          </w:tcPr>
          <w:p w:rsidR="0084619E" w:rsidRPr="002E408D" w:rsidRDefault="0084619E" w:rsidP="0049799B">
            <w:pPr>
              <w:pStyle w:val="tablesyntax"/>
              <w:rPr>
                <w:rFonts w:ascii="Times New Roman" w:hAnsi="Times New Roman"/>
                <w:bCs/>
                <w:noProof/>
                <w:lang w:val="es-ES"/>
              </w:rPr>
            </w:pPr>
            <w:r>
              <w:rPr>
                <w:rFonts w:ascii="Times New Roman" w:hAnsi="Times New Roman"/>
                <w:bCs/>
                <w:noProof/>
                <w:lang w:val="es-ES"/>
              </w:rPr>
              <w:t xml:space="preserve">        }</w:t>
            </w:r>
          </w:p>
        </w:tc>
        <w:tc>
          <w:tcPr>
            <w:tcW w:w="1259" w:type="dxa"/>
          </w:tcPr>
          <w:p w:rsidR="0084619E" w:rsidRPr="002E408D" w:rsidRDefault="0084619E" w:rsidP="0049799B">
            <w:pPr>
              <w:pStyle w:val="tablesyntax"/>
              <w:rPr>
                <w:rFonts w:ascii="Times New Roman" w:hAnsi="Times New Roman"/>
                <w:b/>
                <w:noProof/>
              </w:rPr>
            </w:pPr>
          </w:p>
        </w:tc>
      </w:tr>
      <w:tr w:rsidR="00623FDE" w:rsidRPr="00FF0ED5" w:rsidTr="0049799B">
        <w:trPr>
          <w:cantSplit/>
          <w:jc w:val="center"/>
        </w:trPr>
        <w:tc>
          <w:tcPr>
            <w:tcW w:w="7776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Cs/>
                <w:noProof/>
                <w:lang w:val="es-ES"/>
              </w:rPr>
            </w:pPr>
            <w:r w:rsidRPr="002E408D">
              <w:rPr>
                <w:rFonts w:ascii="Times New Roman" w:hAnsi="Times New Roman"/>
                <w:bCs/>
                <w:noProof/>
              </w:rPr>
              <w:tab/>
            </w:r>
            <w:r w:rsidRPr="002E408D">
              <w:rPr>
                <w:rFonts w:ascii="Times New Roman" w:hAnsi="Times New Roman"/>
                <w:bCs/>
                <w:noProof/>
                <w:lang w:val="es-ES"/>
              </w:rPr>
              <w:t>}</w:t>
            </w:r>
          </w:p>
        </w:tc>
        <w:tc>
          <w:tcPr>
            <w:tcW w:w="1259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Cs/>
                <w:noProof/>
                <w:lang w:eastAsia="ko-KR"/>
              </w:rPr>
            </w:pPr>
          </w:p>
        </w:tc>
      </w:tr>
      <w:tr w:rsidR="00623FDE" w:rsidRPr="00FF0ED5" w:rsidTr="0049799B">
        <w:trPr>
          <w:cantSplit/>
          <w:jc w:val="center"/>
        </w:trPr>
        <w:tc>
          <w:tcPr>
            <w:tcW w:w="7776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Cs/>
                <w:noProof/>
                <w:lang w:eastAsia="ko-KR"/>
              </w:rPr>
            </w:pPr>
            <w:r w:rsidRPr="002E408D">
              <w:rPr>
                <w:rFonts w:ascii="Times New Roman" w:hAnsi="Times New Roman"/>
                <w:bCs/>
                <w:noProof/>
                <w:lang w:eastAsia="ko-KR"/>
              </w:rPr>
              <w:t>}</w:t>
            </w:r>
          </w:p>
        </w:tc>
        <w:tc>
          <w:tcPr>
            <w:tcW w:w="1259" w:type="dxa"/>
          </w:tcPr>
          <w:p w:rsidR="00623FDE" w:rsidRPr="002E408D" w:rsidRDefault="00623FDE" w:rsidP="0049799B">
            <w:pPr>
              <w:pStyle w:val="tablesyntax"/>
              <w:rPr>
                <w:rFonts w:ascii="Times New Roman" w:hAnsi="Times New Roman"/>
                <w:bCs/>
                <w:noProof/>
                <w:lang w:eastAsia="ko-KR"/>
              </w:rPr>
            </w:pPr>
          </w:p>
        </w:tc>
      </w:tr>
    </w:tbl>
    <w:p w:rsidR="002945A7" w:rsidRDefault="002945A7" w:rsidP="007C186C">
      <w:pPr>
        <w:jc w:val="both"/>
        <w:rPr>
          <w:lang w:val="en-CA"/>
        </w:rPr>
      </w:pPr>
    </w:p>
    <w:p w:rsidR="00EE5CA1" w:rsidRDefault="00623FDE" w:rsidP="00EE5CA1">
      <w:pPr>
        <w:spacing w:after="120"/>
        <w:jc w:val="both"/>
      </w:pPr>
      <w:r>
        <w:rPr>
          <w:lang w:val="en-CA"/>
        </w:rPr>
        <w:t xml:space="preserve">The </w:t>
      </w:r>
      <w:r w:rsidR="00EE5CA1">
        <w:rPr>
          <w:lang w:val="en-CA"/>
        </w:rPr>
        <w:fldChar w:fldCharType="begin"/>
      </w:r>
      <w:r w:rsidR="00EE5CA1">
        <w:rPr>
          <w:lang w:val="en-CA"/>
        </w:rPr>
        <w:instrText xml:space="preserve"> REF _Ref391061579 \h </w:instrText>
      </w:r>
      <w:r w:rsidR="00EE5CA1">
        <w:rPr>
          <w:lang w:val="en-CA"/>
        </w:rPr>
      </w:r>
      <w:r w:rsidR="00EE5CA1">
        <w:rPr>
          <w:lang w:val="en-CA"/>
        </w:rPr>
        <w:fldChar w:fldCharType="separate"/>
      </w:r>
      <w:r w:rsidR="00EE5CA1" w:rsidRPr="00623FDE">
        <w:t xml:space="preserve">Figure </w:t>
      </w:r>
      <w:r w:rsidR="00EE5CA1" w:rsidRPr="00623FDE">
        <w:rPr>
          <w:noProof/>
        </w:rPr>
        <w:t>3</w:t>
      </w:r>
      <w:r w:rsidR="00EE5CA1">
        <w:rPr>
          <w:lang w:val="en-CA"/>
        </w:rPr>
        <w:fldChar w:fldCharType="end"/>
      </w:r>
      <w:r w:rsidR="00EE5CA1">
        <w:rPr>
          <w:lang w:val="en-CA"/>
        </w:rPr>
        <w:t xml:space="preserve"> </w:t>
      </w:r>
      <w:r w:rsidR="00EC5384">
        <w:rPr>
          <w:lang w:val="en-CA"/>
        </w:rPr>
        <w:t>depict</w:t>
      </w:r>
      <w:r w:rsidR="00EE5CA1">
        <w:rPr>
          <w:lang w:val="en-CA"/>
        </w:rPr>
        <w:t xml:space="preserve">s </w:t>
      </w:r>
      <w:r w:rsidR="00F65B17">
        <w:rPr>
          <w:lang w:val="en-CA"/>
        </w:rPr>
        <w:t xml:space="preserve">the </w:t>
      </w:r>
      <w:r w:rsidR="00EE5CA1">
        <w:rPr>
          <w:lang w:val="en-CA"/>
        </w:rPr>
        <w:t>same configuration as</w:t>
      </w:r>
      <w:r w:rsidR="00EC5384">
        <w:rPr>
          <w:lang w:val="en-CA"/>
        </w:rPr>
        <w:t xml:space="preserve"> in </w:t>
      </w:r>
      <w:r w:rsidR="00EC5384">
        <w:rPr>
          <w:lang w:val="en-CA"/>
        </w:rPr>
        <w:fldChar w:fldCharType="begin"/>
      </w:r>
      <w:r w:rsidR="00EC5384">
        <w:rPr>
          <w:lang w:val="en-CA"/>
        </w:rPr>
        <w:instrText xml:space="preserve"> REF _Ref391060616 \h </w:instrText>
      </w:r>
      <w:r w:rsidR="00EC5384">
        <w:rPr>
          <w:lang w:val="en-CA"/>
        </w:rPr>
      </w:r>
      <w:r w:rsidR="00EC5384">
        <w:rPr>
          <w:lang w:val="en-CA"/>
        </w:rPr>
        <w:fldChar w:fldCharType="separate"/>
      </w:r>
      <w:r w:rsidR="00EC5384" w:rsidRPr="00CE1569">
        <w:t xml:space="preserve">Figure </w:t>
      </w:r>
      <w:r w:rsidR="00EC5384" w:rsidRPr="00CE1569">
        <w:rPr>
          <w:noProof/>
        </w:rPr>
        <w:t>2</w:t>
      </w:r>
      <w:r w:rsidR="00EC5384">
        <w:rPr>
          <w:lang w:val="en-CA"/>
        </w:rPr>
        <w:fldChar w:fldCharType="end"/>
      </w:r>
      <w:r w:rsidR="00EC5384">
        <w:rPr>
          <w:lang w:val="en-CA"/>
        </w:rPr>
        <w:t xml:space="preserve"> </w:t>
      </w:r>
      <w:r w:rsidR="00EE5CA1">
        <w:rPr>
          <w:lang w:val="en-CA"/>
        </w:rPr>
        <w:t>but</w:t>
      </w:r>
      <w:r w:rsidR="00EC5384">
        <w:rPr>
          <w:lang w:val="en-CA"/>
        </w:rPr>
        <w:t xml:space="preserve"> with the proposed modification. </w:t>
      </w:r>
      <w:r w:rsidR="00EE5CA1">
        <w:rPr>
          <w:lang w:val="en-CA"/>
        </w:rPr>
        <w:t xml:space="preserve">The explicitly-encoded vertices are arranged </w:t>
      </w:r>
      <w:r w:rsidR="000476E9">
        <w:rPr>
          <w:lang w:val="en-CA"/>
        </w:rPr>
        <w:t xml:space="preserve">now </w:t>
      </w:r>
      <w:r w:rsidR="00EE5CA1">
        <w:t>uniformly in the LUT and the</w:t>
      </w:r>
      <w:r w:rsidR="00EE5CA1" w:rsidRPr="00EE5CA1">
        <w:t xml:space="preserve"> </w:t>
      </w:r>
      <w:r w:rsidR="00EE5CA1">
        <w:t>relative distance of vertex derivation is reduced.</w:t>
      </w:r>
    </w:p>
    <w:p w:rsidR="00623FDE" w:rsidRPr="00EE5CA1" w:rsidRDefault="00623FDE" w:rsidP="007C186C">
      <w:pPr>
        <w:jc w:val="both"/>
      </w:pPr>
    </w:p>
    <w:p w:rsidR="00EC5384" w:rsidRDefault="00EC5384" w:rsidP="00EC5384">
      <w:pPr>
        <w:ind w:left="-709"/>
        <w:jc w:val="both"/>
        <w:rPr>
          <w:lang w:val="en-CA"/>
        </w:rPr>
      </w:pPr>
      <w:r>
        <w:object w:dxaOrig="18404" w:dyaOrig="4975">
          <v:shape id="_x0000_i1027" type="#_x0000_t75" style="width:546.35pt;height:148.25pt" o:ole="">
            <v:imagedata r:id="rId18" o:title=""/>
          </v:shape>
          <o:OLEObject Type="Embed" ProgID="Visio.Drawing.11" ShapeID="_x0000_i1027" DrawAspect="Content" ObjectID="_1465281874" r:id="rId19"/>
        </w:object>
      </w:r>
    </w:p>
    <w:p w:rsidR="00623FDE" w:rsidRPr="00CE1569" w:rsidRDefault="00623FDE" w:rsidP="00623FDE">
      <w:pPr>
        <w:pStyle w:val="Caption"/>
        <w:ind w:left="-851"/>
        <w:jc w:val="center"/>
        <w:rPr>
          <w:color w:val="auto"/>
        </w:rPr>
      </w:pPr>
      <w:bookmarkStart w:id="9" w:name="_Ref391061579"/>
      <w:r w:rsidRPr="00623FDE">
        <w:rPr>
          <w:color w:val="auto"/>
        </w:rPr>
        <w:t xml:space="preserve">Figure </w:t>
      </w:r>
      <w:r w:rsidRPr="00623FDE">
        <w:rPr>
          <w:color w:val="auto"/>
        </w:rPr>
        <w:fldChar w:fldCharType="begin"/>
      </w:r>
      <w:r w:rsidRPr="00623FDE">
        <w:rPr>
          <w:color w:val="auto"/>
        </w:rPr>
        <w:instrText xml:space="preserve"> SEQ Figure \* ARABIC </w:instrText>
      </w:r>
      <w:r w:rsidRPr="00623FDE">
        <w:rPr>
          <w:color w:val="auto"/>
        </w:rPr>
        <w:fldChar w:fldCharType="separate"/>
      </w:r>
      <w:r w:rsidRPr="00623FDE">
        <w:rPr>
          <w:noProof/>
          <w:color w:val="auto"/>
        </w:rPr>
        <w:t>3</w:t>
      </w:r>
      <w:r w:rsidRPr="00623FDE">
        <w:rPr>
          <w:color w:val="auto"/>
        </w:rPr>
        <w:fldChar w:fldCharType="end"/>
      </w:r>
      <w:bookmarkEnd w:id="9"/>
      <w:r w:rsidRPr="00623FDE">
        <w:rPr>
          <w:color w:val="auto"/>
        </w:rPr>
        <w:t xml:space="preserve">: Example of LUT coding </w:t>
      </w:r>
      <w:r w:rsidRPr="00CE1569">
        <w:rPr>
          <w:color w:val="auto"/>
        </w:rPr>
        <w:t>tree</w:t>
      </w:r>
      <w:r>
        <w:rPr>
          <w:color w:val="auto"/>
        </w:rPr>
        <w:t xml:space="preserve"> with explicitly-decoded vertices in red and non-explicitly-decoded vertices marked with “?”, with the proposed syntax modification. </w:t>
      </w:r>
    </w:p>
    <w:p w:rsidR="00623FDE" w:rsidRPr="00623FDE" w:rsidRDefault="00623FDE" w:rsidP="00623FDE">
      <w:pPr>
        <w:pStyle w:val="Caption"/>
      </w:pPr>
    </w:p>
    <w:p w:rsidR="001F2594" w:rsidRDefault="00D10D9E" w:rsidP="00E11923">
      <w:pPr>
        <w:pStyle w:val="Heading1"/>
        <w:rPr>
          <w:lang w:val="en-CA"/>
        </w:rPr>
      </w:pPr>
      <w:r>
        <w:rPr>
          <w:lang w:val="en-CA"/>
        </w:rPr>
        <w:t>Conclusion</w:t>
      </w:r>
    </w:p>
    <w:p w:rsidR="00D10D9E" w:rsidRPr="00D10D9E" w:rsidRDefault="00D10D9E" w:rsidP="00D10D9E">
      <w:pPr>
        <w:jc w:val="both"/>
        <w:rPr>
          <w:lang w:val="en-CA"/>
        </w:rPr>
      </w:pPr>
      <w:r>
        <w:rPr>
          <w:lang w:val="en-CA"/>
        </w:rPr>
        <w:t xml:space="preserve">We propose a bug fix in the current draft spec to arrange the explicitly-encoded vertices nigh-uniformly in the color mapping table during the decoding process. The performance </w:t>
      </w:r>
      <w:del w:id="10" w:author="Bordes Philippe" w:date="2014-06-26T09:57:00Z">
        <w:r w:rsidDel="00BE034E">
          <w:rPr>
            <w:lang w:val="en-CA"/>
          </w:rPr>
          <w:delText xml:space="preserve">and behaviour </w:delText>
        </w:r>
      </w:del>
      <w:r>
        <w:rPr>
          <w:lang w:val="en-CA"/>
        </w:rPr>
        <w:t xml:space="preserve">of the SHM encoder is not impacted by the bug fix. The SHM </w:t>
      </w:r>
      <w:ins w:id="11" w:author="Bordes Philippe" w:date="2014-06-26T09:57:00Z">
        <w:r w:rsidR="00BE034E">
          <w:rPr>
            <w:lang w:val="en-CA"/>
          </w:rPr>
          <w:t xml:space="preserve">encoder and </w:t>
        </w:r>
      </w:ins>
      <w:r>
        <w:rPr>
          <w:lang w:val="en-CA"/>
        </w:rPr>
        <w:t xml:space="preserve">decoder should be modified </w:t>
      </w:r>
      <w:r w:rsidR="00F65B17">
        <w:rPr>
          <w:lang w:val="en-CA"/>
        </w:rPr>
        <w:t xml:space="preserve">as </w:t>
      </w:r>
      <w:ins w:id="12" w:author="Bordes Philippe" w:date="2014-06-26T09:58:00Z">
        <w:r w:rsidR="00BE034E">
          <w:rPr>
            <w:lang w:val="en-CA"/>
          </w:rPr>
          <w:t xml:space="preserve">in the </w:t>
        </w:r>
      </w:ins>
      <w:r>
        <w:rPr>
          <w:lang w:val="en-CA"/>
        </w:rPr>
        <w:t>provided</w:t>
      </w:r>
      <w:bookmarkStart w:id="13" w:name="_GoBack"/>
      <w:bookmarkEnd w:id="13"/>
      <w:ins w:id="14" w:author="Bordes Philippe" w:date="2014-06-25T10:17:00Z">
        <w:r w:rsidR="00737CDA">
          <w:rPr>
            <w:lang w:val="en-CA"/>
          </w:rPr>
          <w:t xml:space="preserve"> patch on top of SHM6.0</w:t>
        </w:r>
      </w:ins>
      <w:r>
        <w:rPr>
          <w:lang w:val="en-CA"/>
        </w:rPr>
        <w:t xml:space="preserve">. </w:t>
      </w:r>
    </w:p>
    <w:p w:rsidR="00D10D9E" w:rsidRPr="005B217D" w:rsidRDefault="00D10D9E" w:rsidP="00D10D9E">
      <w:pPr>
        <w:pStyle w:val="Heading1"/>
        <w:rPr>
          <w:lang w:val="en-CA"/>
        </w:rPr>
      </w:pPr>
      <w:r w:rsidRPr="005B217D">
        <w:rPr>
          <w:lang w:val="en-CA"/>
        </w:rPr>
        <w:t>Patent rights declaration(s)</w:t>
      </w:r>
    </w:p>
    <w:p w:rsidR="004475C2" w:rsidRPr="005B217D" w:rsidRDefault="004475C2" w:rsidP="004475C2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Technicolor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067F76" w:rsidRPr="005B217D" w:rsidRDefault="00067F76" w:rsidP="00067F76">
      <w:pPr>
        <w:jc w:val="both"/>
        <w:rPr>
          <w:szCs w:val="22"/>
          <w:lang w:val="en-CA"/>
        </w:rPr>
      </w:pPr>
      <w:proofErr w:type="spellStart"/>
      <w:r>
        <w:rPr>
          <w:b/>
          <w:szCs w:val="22"/>
          <w:lang w:val="en-CA"/>
        </w:rPr>
        <w:t>InterDigital</w:t>
      </w:r>
      <w:proofErr w:type="spellEnd"/>
      <w:r>
        <w:rPr>
          <w:b/>
          <w:szCs w:val="22"/>
          <w:lang w:val="en-CA"/>
        </w:rPr>
        <w:t xml:space="preserve"> Communications </w:t>
      </w:r>
      <w:proofErr w:type="spellStart"/>
      <w:r>
        <w:rPr>
          <w:b/>
          <w:szCs w:val="22"/>
          <w:lang w:val="en-CA"/>
        </w:rPr>
        <w:t>Inc</w:t>
      </w:r>
      <w:proofErr w:type="spellEnd"/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067F76" w:rsidRDefault="00067F76" w:rsidP="00067F76">
      <w:pPr>
        <w:jc w:val="both"/>
        <w:rPr>
          <w:b/>
          <w:szCs w:val="22"/>
          <w:lang w:val="en-CA"/>
        </w:rPr>
      </w:pPr>
    </w:p>
    <w:p w:rsidR="00E17FE6" w:rsidRDefault="00E17FE6" w:rsidP="004475C2">
      <w:pPr>
        <w:jc w:val="both"/>
        <w:rPr>
          <w:b/>
          <w:szCs w:val="22"/>
          <w:lang w:val="en-CA"/>
        </w:rPr>
      </w:pPr>
    </w:p>
    <w:sectPr w:rsidR="00E17FE6" w:rsidSect="00A01439">
      <w:footerReference w:type="default" r:id="rId2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263" w:rsidRDefault="00A32263">
      <w:r>
        <w:separator/>
      </w:r>
    </w:p>
  </w:endnote>
  <w:endnote w:type="continuationSeparator" w:id="0">
    <w:p w:rsidR="00A32263" w:rsidRDefault="00A32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034E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ins w:id="15" w:author="Bordes Philippe" w:date="2014-06-26T09:57:00Z">
      <w:r w:rsidR="00BE034E">
        <w:rPr>
          <w:rStyle w:val="PageNumber"/>
          <w:noProof/>
        </w:rPr>
        <w:t>2014-06-25</w:t>
      </w:r>
    </w:ins>
    <w:del w:id="16" w:author="Bordes Philippe" w:date="2014-06-26T09:57:00Z">
      <w:r w:rsidR="00737CDA" w:rsidDel="00BE034E">
        <w:rPr>
          <w:rStyle w:val="PageNumber"/>
          <w:noProof/>
        </w:rPr>
        <w:delText>2014-06-21</w:delText>
      </w:r>
    </w:del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263" w:rsidRDefault="00A32263">
      <w:r>
        <w:separator/>
      </w:r>
    </w:p>
  </w:footnote>
  <w:footnote w:type="continuationSeparator" w:id="0">
    <w:p w:rsidR="00A32263" w:rsidRDefault="00A32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82DBE"/>
    <w:multiLevelType w:val="hybridMultilevel"/>
    <w:tmpl w:val="0B54D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F3B33C2"/>
    <w:multiLevelType w:val="hybridMultilevel"/>
    <w:tmpl w:val="8D625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2B22ED"/>
    <w:multiLevelType w:val="multilevel"/>
    <w:tmpl w:val="23028C40"/>
    <w:lvl w:ilvl="0">
      <w:start w:val="1"/>
      <w:numFmt w:val="decimal"/>
      <w:pStyle w:val="3H0"/>
      <w:lvlText w:val="F.%1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2"/>
      </w:rPr>
    </w:lvl>
    <w:lvl w:ilvl="1">
      <w:start w:val="1"/>
      <w:numFmt w:val="decimal"/>
      <w:pStyle w:val="3H1"/>
      <w:lvlText w:val="F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F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F.%1.%2.%3.%4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F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F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lvlText w:val="F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lvlText w:val="F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lvlText w:val="F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7D7011"/>
    <w:multiLevelType w:val="hybridMultilevel"/>
    <w:tmpl w:val="2FE00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4DD47A8"/>
    <w:multiLevelType w:val="hybridMultilevel"/>
    <w:tmpl w:val="5B58C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5">
    <w:nsid w:val="6E4C1C3B"/>
    <w:multiLevelType w:val="multilevel"/>
    <w:tmpl w:val="D66EE324"/>
    <w:lvl w:ilvl="0">
      <w:start w:val="3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A6A6A6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  <w:b/>
        <w:i w:val="0"/>
        <w:lang w:val="en-GB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4230"/>
        </w:tabs>
        <w:ind w:left="5238" w:hanging="1728"/>
      </w:pPr>
      <w:rPr>
        <w:rFonts w:cs="Times New Roman" w:hint="default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1170"/>
        </w:tabs>
        <w:ind w:left="2682" w:hanging="2232"/>
      </w:pPr>
      <w:rPr>
        <w:rFonts w:cs="Times New Roman" w:hint="default"/>
        <w:lang w:val="en-GB"/>
      </w:rPr>
    </w:lvl>
    <w:lvl w:ilvl="5">
      <w:start w:val="1"/>
      <w:numFmt w:val="decimal"/>
      <w:pStyle w:val="Annex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2"/>
  </w:num>
  <w:num w:numId="4">
    <w:abstractNumId w:val="9"/>
  </w:num>
  <w:num w:numId="5">
    <w:abstractNumId w:val="10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6"/>
  </w:num>
  <w:num w:numId="13">
    <w:abstractNumId w:val="13"/>
  </w:num>
  <w:num w:numId="14">
    <w:abstractNumId w:val="8"/>
    <w:lvlOverride w:ilvl="0">
      <w:lvl w:ilvl="0">
        <w:start w:val="1"/>
        <w:numFmt w:val="decimal"/>
        <w:pStyle w:val="3H0"/>
        <w:lvlText w:val="F.%1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2"/>
        </w:rPr>
      </w:lvl>
    </w:lvlOverride>
    <w:lvlOverride w:ilvl="1">
      <w:lvl w:ilvl="1">
        <w:start w:val="1"/>
        <w:numFmt w:val="decimal"/>
        <w:pStyle w:val="3H1"/>
        <w:lvlText w:val="F.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  <w:lvlOverride w:ilvl="2">
      <w:lvl w:ilvl="2">
        <w:start w:val="1"/>
        <w:numFmt w:val="decimal"/>
        <w:pStyle w:val="3H2"/>
        <w:lvlText w:val="F.%1.%2.%3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lvl w:ilvl="3">
        <w:start w:val="1"/>
        <w:numFmt w:val="decimal"/>
        <w:pStyle w:val="3H3"/>
        <w:lvlText w:val="F.%1.%2.%3.%4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lvl w:ilvl="4">
        <w:start w:val="1"/>
        <w:numFmt w:val="decimal"/>
        <w:pStyle w:val="3H4"/>
        <w:lvlText w:val="F.%1.%2.%3.%4.%5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lvl w:ilvl="5">
        <w:start w:val="1"/>
        <w:numFmt w:val="decimal"/>
        <w:pStyle w:val="3H5"/>
        <w:lvlText w:val="F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lvl w:ilvl="6">
        <w:start w:val="1"/>
        <w:numFmt w:val="decimal"/>
        <w:lvlText w:val="F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lvl w:ilvl="7">
        <w:start w:val="1"/>
        <w:numFmt w:val="decimal"/>
        <w:lvlText w:val="F.%1.%2.%3.%4.%5.%6.%7.%8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8">
      <w:lvl w:ilvl="8">
        <w:start w:val="1"/>
        <w:numFmt w:val="decimal"/>
        <w:lvlText w:val="F.%1.%2.%3.%4.%5.%6.%7.%8.%9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</w:num>
  <w:num w:numId="15">
    <w:abstractNumId w:val="15"/>
  </w:num>
  <w:num w:numId="16">
    <w:abstractNumId w:val="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4D29"/>
    <w:rsid w:val="0002255C"/>
    <w:rsid w:val="00037E28"/>
    <w:rsid w:val="000458BC"/>
    <w:rsid w:val="00045C41"/>
    <w:rsid w:val="00046C03"/>
    <w:rsid w:val="000476E9"/>
    <w:rsid w:val="0005600A"/>
    <w:rsid w:val="00065039"/>
    <w:rsid w:val="00067F76"/>
    <w:rsid w:val="0007614F"/>
    <w:rsid w:val="000B1C6B"/>
    <w:rsid w:val="000B4FF9"/>
    <w:rsid w:val="000C09AC"/>
    <w:rsid w:val="000E00F3"/>
    <w:rsid w:val="000F158C"/>
    <w:rsid w:val="000F5F35"/>
    <w:rsid w:val="00102F3D"/>
    <w:rsid w:val="001132BD"/>
    <w:rsid w:val="00124E38"/>
    <w:rsid w:val="0012580B"/>
    <w:rsid w:val="0012677D"/>
    <w:rsid w:val="00131F90"/>
    <w:rsid w:val="0013526E"/>
    <w:rsid w:val="00146152"/>
    <w:rsid w:val="00162506"/>
    <w:rsid w:val="00162A96"/>
    <w:rsid w:val="00171371"/>
    <w:rsid w:val="00175A24"/>
    <w:rsid w:val="00187E58"/>
    <w:rsid w:val="001A1A8E"/>
    <w:rsid w:val="001A297E"/>
    <w:rsid w:val="001A368E"/>
    <w:rsid w:val="001A7329"/>
    <w:rsid w:val="001B4E28"/>
    <w:rsid w:val="001C3525"/>
    <w:rsid w:val="001D1BD2"/>
    <w:rsid w:val="001E02BE"/>
    <w:rsid w:val="001E383B"/>
    <w:rsid w:val="001E3B37"/>
    <w:rsid w:val="001F0E12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659BF"/>
    <w:rsid w:val="00265D82"/>
    <w:rsid w:val="00275BCF"/>
    <w:rsid w:val="00282AEF"/>
    <w:rsid w:val="00291E36"/>
    <w:rsid w:val="00292257"/>
    <w:rsid w:val="002945A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5175"/>
    <w:rsid w:val="003373EC"/>
    <w:rsid w:val="00342FF4"/>
    <w:rsid w:val="00346148"/>
    <w:rsid w:val="003669EA"/>
    <w:rsid w:val="0036758C"/>
    <w:rsid w:val="003706CC"/>
    <w:rsid w:val="00377710"/>
    <w:rsid w:val="003779E7"/>
    <w:rsid w:val="00386627"/>
    <w:rsid w:val="003A2D8E"/>
    <w:rsid w:val="003A5576"/>
    <w:rsid w:val="003A5941"/>
    <w:rsid w:val="003C20E4"/>
    <w:rsid w:val="003E6F90"/>
    <w:rsid w:val="003F46C2"/>
    <w:rsid w:val="003F5D0F"/>
    <w:rsid w:val="00414101"/>
    <w:rsid w:val="004234F0"/>
    <w:rsid w:val="00433DDB"/>
    <w:rsid w:val="00437619"/>
    <w:rsid w:val="00440802"/>
    <w:rsid w:val="004475C2"/>
    <w:rsid w:val="004642A5"/>
    <w:rsid w:val="00465A1E"/>
    <w:rsid w:val="00485E5C"/>
    <w:rsid w:val="004A2A63"/>
    <w:rsid w:val="004B210C"/>
    <w:rsid w:val="004D405F"/>
    <w:rsid w:val="004E4F4F"/>
    <w:rsid w:val="004E6789"/>
    <w:rsid w:val="004F61E3"/>
    <w:rsid w:val="00502E10"/>
    <w:rsid w:val="0051015C"/>
    <w:rsid w:val="0051438E"/>
    <w:rsid w:val="00516CF1"/>
    <w:rsid w:val="00531AE9"/>
    <w:rsid w:val="00533618"/>
    <w:rsid w:val="005473D1"/>
    <w:rsid w:val="00550A66"/>
    <w:rsid w:val="00567EC7"/>
    <w:rsid w:val="00570013"/>
    <w:rsid w:val="005801A2"/>
    <w:rsid w:val="00587E63"/>
    <w:rsid w:val="005952A5"/>
    <w:rsid w:val="00597472"/>
    <w:rsid w:val="005A33A1"/>
    <w:rsid w:val="005A53EE"/>
    <w:rsid w:val="005B217D"/>
    <w:rsid w:val="005C385F"/>
    <w:rsid w:val="005E1AC6"/>
    <w:rsid w:val="005F6F1B"/>
    <w:rsid w:val="00623FDE"/>
    <w:rsid w:val="00624B33"/>
    <w:rsid w:val="0063041A"/>
    <w:rsid w:val="00630AA2"/>
    <w:rsid w:val="006412EB"/>
    <w:rsid w:val="00644654"/>
    <w:rsid w:val="00646707"/>
    <w:rsid w:val="00662E58"/>
    <w:rsid w:val="00664DCF"/>
    <w:rsid w:val="00683933"/>
    <w:rsid w:val="00693B7E"/>
    <w:rsid w:val="006A53A7"/>
    <w:rsid w:val="006C21D0"/>
    <w:rsid w:val="006C4505"/>
    <w:rsid w:val="006C5D39"/>
    <w:rsid w:val="006D6D9B"/>
    <w:rsid w:val="006E2810"/>
    <w:rsid w:val="006E5417"/>
    <w:rsid w:val="006F73F4"/>
    <w:rsid w:val="00702512"/>
    <w:rsid w:val="00704E3C"/>
    <w:rsid w:val="00712F60"/>
    <w:rsid w:val="007164E9"/>
    <w:rsid w:val="00720E3B"/>
    <w:rsid w:val="00737CDA"/>
    <w:rsid w:val="0074393F"/>
    <w:rsid w:val="00744CDC"/>
    <w:rsid w:val="00745F6B"/>
    <w:rsid w:val="0075585E"/>
    <w:rsid w:val="00770571"/>
    <w:rsid w:val="007768FF"/>
    <w:rsid w:val="007824D3"/>
    <w:rsid w:val="00792BFF"/>
    <w:rsid w:val="00796EE3"/>
    <w:rsid w:val="007A18D7"/>
    <w:rsid w:val="007A7D29"/>
    <w:rsid w:val="007B4AB8"/>
    <w:rsid w:val="007C186C"/>
    <w:rsid w:val="007E01A3"/>
    <w:rsid w:val="007F1F8B"/>
    <w:rsid w:val="007F67A1"/>
    <w:rsid w:val="00811C05"/>
    <w:rsid w:val="008206C8"/>
    <w:rsid w:val="0084619E"/>
    <w:rsid w:val="0086387C"/>
    <w:rsid w:val="00870E5C"/>
    <w:rsid w:val="00874A6C"/>
    <w:rsid w:val="00876C65"/>
    <w:rsid w:val="008A4B4C"/>
    <w:rsid w:val="008C239F"/>
    <w:rsid w:val="008C5B5D"/>
    <w:rsid w:val="008E480C"/>
    <w:rsid w:val="00907757"/>
    <w:rsid w:val="009212B0"/>
    <w:rsid w:val="00921FA1"/>
    <w:rsid w:val="009234A5"/>
    <w:rsid w:val="00933453"/>
    <w:rsid w:val="009336F7"/>
    <w:rsid w:val="0093636C"/>
    <w:rsid w:val="009374A7"/>
    <w:rsid w:val="00945273"/>
    <w:rsid w:val="00952489"/>
    <w:rsid w:val="009556A2"/>
    <w:rsid w:val="0098551D"/>
    <w:rsid w:val="009868BA"/>
    <w:rsid w:val="0099518F"/>
    <w:rsid w:val="009A523D"/>
    <w:rsid w:val="009B02A1"/>
    <w:rsid w:val="009B7607"/>
    <w:rsid w:val="009F496B"/>
    <w:rsid w:val="00A01439"/>
    <w:rsid w:val="00A02E61"/>
    <w:rsid w:val="00A05CFF"/>
    <w:rsid w:val="00A32263"/>
    <w:rsid w:val="00A56B97"/>
    <w:rsid w:val="00A6093D"/>
    <w:rsid w:val="00A767DC"/>
    <w:rsid w:val="00A76A6D"/>
    <w:rsid w:val="00A83253"/>
    <w:rsid w:val="00AA02C9"/>
    <w:rsid w:val="00AA091C"/>
    <w:rsid w:val="00AA236F"/>
    <w:rsid w:val="00AA6E84"/>
    <w:rsid w:val="00AD41B9"/>
    <w:rsid w:val="00AE341B"/>
    <w:rsid w:val="00B07CA7"/>
    <w:rsid w:val="00B1279A"/>
    <w:rsid w:val="00B365EE"/>
    <w:rsid w:val="00B4194A"/>
    <w:rsid w:val="00B51BEF"/>
    <w:rsid w:val="00B5222E"/>
    <w:rsid w:val="00B53179"/>
    <w:rsid w:val="00B61C96"/>
    <w:rsid w:val="00B67563"/>
    <w:rsid w:val="00B73A2A"/>
    <w:rsid w:val="00B747D7"/>
    <w:rsid w:val="00B87669"/>
    <w:rsid w:val="00B94B06"/>
    <w:rsid w:val="00B94C28"/>
    <w:rsid w:val="00BA64DA"/>
    <w:rsid w:val="00BC10BA"/>
    <w:rsid w:val="00BC5AFD"/>
    <w:rsid w:val="00BD61FB"/>
    <w:rsid w:val="00BE034E"/>
    <w:rsid w:val="00BE34C8"/>
    <w:rsid w:val="00C04F43"/>
    <w:rsid w:val="00C0609D"/>
    <w:rsid w:val="00C115AB"/>
    <w:rsid w:val="00C156EF"/>
    <w:rsid w:val="00C207DA"/>
    <w:rsid w:val="00C30249"/>
    <w:rsid w:val="00C3723B"/>
    <w:rsid w:val="00C42466"/>
    <w:rsid w:val="00C560E4"/>
    <w:rsid w:val="00C606C9"/>
    <w:rsid w:val="00C641D8"/>
    <w:rsid w:val="00C80288"/>
    <w:rsid w:val="00C84003"/>
    <w:rsid w:val="00C90650"/>
    <w:rsid w:val="00C97D78"/>
    <w:rsid w:val="00CC2AAE"/>
    <w:rsid w:val="00CC5A42"/>
    <w:rsid w:val="00CD0EAB"/>
    <w:rsid w:val="00CE1569"/>
    <w:rsid w:val="00CE48F9"/>
    <w:rsid w:val="00CE5E02"/>
    <w:rsid w:val="00CF2D5D"/>
    <w:rsid w:val="00CF34DB"/>
    <w:rsid w:val="00CF558F"/>
    <w:rsid w:val="00D03EF6"/>
    <w:rsid w:val="00D073E2"/>
    <w:rsid w:val="00D10D9E"/>
    <w:rsid w:val="00D446EC"/>
    <w:rsid w:val="00D47467"/>
    <w:rsid w:val="00D51BF0"/>
    <w:rsid w:val="00D55942"/>
    <w:rsid w:val="00D57DE8"/>
    <w:rsid w:val="00D807BF"/>
    <w:rsid w:val="00D82FCC"/>
    <w:rsid w:val="00DA17FC"/>
    <w:rsid w:val="00DA5858"/>
    <w:rsid w:val="00DA7887"/>
    <w:rsid w:val="00DB2C26"/>
    <w:rsid w:val="00DE3002"/>
    <w:rsid w:val="00DE6B43"/>
    <w:rsid w:val="00E11423"/>
    <w:rsid w:val="00E11923"/>
    <w:rsid w:val="00E17FE6"/>
    <w:rsid w:val="00E24C92"/>
    <w:rsid w:val="00E262D4"/>
    <w:rsid w:val="00E36250"/>
    <w:rsid w:val="00E51B5A"/>
    <w:rsid w:val="00E54511"/>
    <w:rsid w:val="00E61DAC"/>
    <w:rsid w:val="00E72B80"/>
    <w:rsid w:val="00E75FE3"/>
    <w:rsid w:val="00E86C4C"/>
    <w:rsid w:val="00EA5AE0"/>
    <w:rsid w:val="00EB7AB1"/>
    <w:rsid w:val="00EC5384"/>
    <w:rsid w:val="00ED1FB0"/>
    <w:rsid w:val="00EE5CA1"/>
    <w:rsid w:val="00EE7CD8"/>
    <w:rsid w:val="00EF48CC"/>
    <w:rsid w:val="00F13490"/>
    <w:rsid w:val="00F32A28"/>
    <w:rsid w:val="00F65B17"/>
    <w:rsid w:val="00F73032"/>
    <w:rsid w:val="00F848FC"/>
    <w:rsid w:val="00F9282A"/>
    <w:rsid w:val="00F96BAD"/>
    <w:rsid w:val="00FA139D"/>
    <w:rsid w:val="00FB0E84"/>
    <w:rsid w:val="00FB62DE"/>
    <w:rsid w:val="00FD01C2"/>
    <w:rsid w:val="00FF048D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syntax">
    <w:name w:val="table syntax"/>
    <w:basedOn w:val="Normal"/>
    <w:link w:val="tablesyntaxChar"/>
    <w:rsid w:val="00587E6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587E63"/>
    <w:rPr>
      <w:rFonts w:ascii="Times" w:eastAsia="Malgun Gothic" w:hAnsi="Times"/>
      <w:lang w:val="en-GB" w:eastAsia="en-US"/>
    </w:rPr>
  </w:style>
  <w:style w:type="character" w:styleId="CommentReference">
    <w:name w:val="annotation reference"/>
    <w:rsid w:val="00B365EE"/>
    <w:rPr>
      <w:sz w:val="16"/>
      <w:szCs w:val="16"/>
    </w:rPr>
  </w:style>
  <w:style w:type="paragraph" w:styleId="CommentText">
    <w:name w:val="annotation text"/>
    <w:basedOn w:val="Normal"/>
    <w:link w:val="CommentTextChar"/>
    <w:rsid w:val="00B365EE"/>
    <w:rPr>
      <w:sz w:val="20"/>
    </w:rPr>
  </w:style>
  <w:style w:type="character" w:customStyle="1" w:styleId="CommentTextChar">
    <w:name w:val="Comment Text Char"/>
    <w:link w:val="CommentText"/>
    <w:rsid w:val="00B365E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365EE"/>
    <w:rPr>
      <w:b/>
      <w:bCs/>
    </w:rPr>
  </w:style>
  <w:style w:type="character" w:customStyle="1" w:styleId="CommentSubjectChar">
    <w:name w:val="Comment Subject Char"/>
    <w:link w:val="CommentSubject"/>
    <w:rsid w:val="00B365EE"/>
    <w:rPr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6412EB"/>
    <w:rPr>
      <w:color w:val="808080"/>
    </w:rPr>
  </w:style>
  <w:style w:type="paragraph" w:customStyle="1" w:styleId="3H5">
    <w:name w:val="3H5"/>
    <w:basedOn w:val="Normal"/>
    <w:qFormat/>
    <w:rsid w:val="00683933"/>
    <w:pPr>
      <w:keepNext/>
      <w:keepLines/>
      <w:numPr>
        <w:ilvl w:val="5"/>
        <w:numId w:val="14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81"/>
      <w:jc w:val="both"/>
      <w:textAlignment w:val="auto"/>
      <w:outlineLvl w:val="5"/>
    </w:pPr>
    <w:rPr>
      <w:rFonts w:eastAsia="Malgun Gothic"/>
      <w:b/>
      <w:sz w:val="20"/>
      <w:lang w:val="en-GB"/>
    </w:rPr>
  </w:style>
  <w:style w:type="paragraph" w:customStyle="1" w:styleId="Annex4">
    <w:name w:val="Annex 4"/>
    <w:basedOn w:val="Normal"/>
    <w:next w:val="Normal"/>
    <w:uiPriority w:val="99"/>
    <w:rsid w:val="00683933"/>
    <w:pPr>
      <w:keepNext/>
      <w:numPr>
        <w:ilvl w:val="3"/>
        <w:numId w:val="15"/>
      </w:numPr>
      <w:tabs>
        <w:tab w:val="clear" w:pos="360"/>
        <w:tab w:val="clear" w:pos="1080"/>
        <w:tab w:val="clear" w:pos="1440"/>
        <w:tab w:val="clear" w:pos="4230"/>
        <w:tab w:val="num" w:pos="720"/>
      </w:tabs>
      <w:overflowPunct/>
      <w:autoSpaceDE/>
      <w:autoSpaceDN/>
      <w:adjustRightInd/>
      <w:spacing w:before="181"/>
      <w:ind w:left="1728"/>
      <w:jc w:val="both"/>
      <w:textAlignment w:val="auto"/>
      <w:outlineLvl w:val="3"/>
    </w:pPr>
    <w:rPr>
      <w:rFonts w:eastAsia="Malgun Gothic"/>
      <w:b/>
      <w:bCs/>
      <w:sz w:val="20"/>
      <w:lang w:val="en-CA"/>
    </w:rPr>
  </w:style>
  <w:style w:type="paragraph" w:customStyle="1" w:styleId="Annex5">
    <w:name w:val="Annex 5"/>
    <w:basedOn w:val="Annex4"/>
    <w:next w:val="Normal"/>
    <w:uiPriority w:val="99"/>
    <w:rsid w:val="00683933"/>
    <w:pPr>
      <w:numPr>
        <w:ilvl w:val="4"/>
      </w:numPr>
      <w:outlineLvl w:val="4"/>
    </w:pPr>
  </w:style>
  <w:style w:type="paragraph" w:customStyle="1" w:styleId="Annex6">
    <w:name w:val="Annex 6"/>
    <w:basedOn w:val="Annex5"/>
    <w:next w:val="Normal"/>
    <w:uiPriority w:val="99"/>
    <w:rsid w:val="00683933"/>
    <w:pPr>
      <w:numPr>
        <w:ilvl w:val="5"/>
      </w:numPr>
      <w:outlineLvl w:val="5"/>
    </w:pPr>
  </w:style>
  <w:style w:type="paragraph" w:customStyle="1" w:styleId="3H0">
    <w:name w:val="3H0"/>
    <w:next w:val="3N"/>
    <w:qFormat/>
    <w:rsid w:val="00683933"/>
    <w:pPr>
      <w:keepNext/>
      <w:keepLines/>
      <w:numPr>
        <w:numId w:val="14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N">
    <w:name w:val="3N"/>
    <w:basedOn w:val="Normal"/>
    <w:link w:val="3NChar"/>
    <w:qFormat/>
    <w:rsid w:val="00683933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"/>
    <w:qFormat/>
    <w:rsid w:val="00683933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Char">
    <w:name w:val="3N Char"/>
    <w:link w:val="3N"/>
    <w:rsid w:val="00683933"/>
    <w:rPr>
      <w:rFonts w:eastAsia="Malgun Gothic"/>
      <w:lang w:val="en-GB" w:eastAsia="en-US"/>
    </w:rPr>
  </w:style>
  <w:style w:type="paragraph" w:customStyle="1" w:styleId="3H2">
    <w:name w:val="3H2"/>
    <w:basedOn w:val="3H1"/>
    <w:next w:val="3N"/>
    <w:qFormat/>
    <w:rsid w:val="00683933"/>
    <w:pPr>
      <w:numPr>
        <w:ilvl w:val="2"/>
      </w:numPr>
      <w:outlineLvl w:val="3"/>
    </w:pPr>
  </w:style>
  <w:style w:type="paragraph" w:customStyle="1" w:styleId="3H3">
    <w:name w:val="3H3"/>
    <w:basedOn w:val="3H2"/>
    <w:next w:val="3N"/>
    <w:link w:val="3H3Char"/>
    <w:qFormat/>
    <w:rsid w:val="00683933"/>
    <w:pPr>
      <w:numPr>
        <w:ilvl w:val="3"/>
      </w:numPr>
      <w:outlineLvl w:val="4"/>
    </w:pPr>
  </w:style>
  <w:style w:type="paragraph" w:customStyle="1" w:styleId="3H4">
    <w:name w:val="3H4"/>
    <w:basedOn w:val="3H3"/>
    <w:next w:val="3N"/>
    <w:qFormat/>
    <w:rsid w:val="00683933"/>
    <w:pPr>
      <w:numPr>
        <w:ilvl w:val="4"/>
      </w:numPr>
      <w:tabs>
        <w:tab w:val="clear" w:pos="794"/>
        <w:tab w:val="num" w:pos="360"/>
      </w:tabs>
      <w:outlineLvl w:val="5"/>
    </w:pPr>
  </w:style>
  <w:style w:type="character" w:customStyle="1" w:styleId="3H3Char">
    <w:name w:val="3H3 Char"/>
    <w:link w:val="3H3"/>
    <w:rsid w:val="00683933"/>
    <w:rPr>
      <w:rFonts w:eastAsia="Malgun Gothic"/>
      <w:b/>
      <w:lang w:val="en-GB" w:eastAsia="en-US"/>
    </w:rPr>
  </w:style>
  <w:style w:type="paragraph" w:styleId="Caption">
    <w:name w:val="caption"/>
    <w:basedOn w:val="Normal"/>
    <w:next w:val="Normal"/>
    <w:unhideWhenUsed/>
    <w:qFormat/>
    <w:rsid w:val="001E383B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5A5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syntax">
    <w:name w:val="table syntax"/>
    <w:basedOn w:val="Normal"/>
    <w:link w:val="tablesyntaxChar"/>
    <w:rsid w:val="00587E6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587E63"/>
    <w:rPr>
      <w:rFonts w:ascii="Times" w:eastAsia="Malgun Gothic" w:hAnsi="Times"/>
      <w:lang w:val="en-GB" w:eastAsia="en-US"/>
    </w:rPr>
  </w:style>
  <w:style w:type="character" w:styleId="CommentReference">
    <w:name w:val="annotation reference"/>
    <w:rsid w:val="00B365EE"/>
    <w:rPr>
      <w:sz w:val="16"/>
      <w:szCs w:val="16"/>
    </w:rPr>
  </w:style>
  <w:style w:type="paragraph" w:styleId="CommentText">
    <w:name w:val="annotation text"/>
    <w:basedOn w:val="Normal"/>
    <w:link w:val="CommentTextChar"/>
    <w:rsid w:val="00B365EE"/>
    <w:rPr>
      <w:sz w:val="20"/>
    </w:rPr>
  </w:style>
  <w:style w:type="character" w:customStyle="1" w:styleId="CommentTextChar">
    <w:name w:val="Comment Text Char"/>
    <w:link w:val="CommentText"/>
    <w:rsid w:val="00B365E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365EE"/>
    <w:rPr>
      <w:b/>
      <w:bCs/>
    </w:rPr>
  </w:style>
  <w:style w:type="character" w:customStyle="1" w:styleId="CommentSubjectChar">
    <w:name w:val="Comment Subject Char"/>
    <w:link w:val="CommentSubject"/>
    <w:rsid w:val="00B365EE"/>
    <w:rPr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6412EB"/>
    <w:rPr>
      <w:color w:val="808080"/>
    </w:rPr>
  </w:style>
  <w:style w:type="paragraph" w:customStyle="1" w:styleId="3H5">
    <w:name w:val="3H5"/>
    <w:basedOn w:val="Normal"/>
    <w:qFormat/>
    <w:rsid w:val="00683933"/>
    <w:pPr>
      <w:keepNext/>
      <w:keepLines/>
      <w:numPr>
        <w:ilvl w:val="5"/>
        <w:numId w:val="14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81"/>
      <w:jc w:val="both"/>
      <w:textAlignment w:val="auto"/>
      <w:outlineLvl w:val="5"/>
    </w:pPr>
    <w:rPr>
      <w:rFonts w:eastAsia="Malgun Gothic"/>
      <w:b/>
      <w:sz w:val="20"/>
      <w:lang w:val="en-GB"/>
    </w:rPr>
  </w:style>
  <w:style w:type="paragraph" w:customStyle="1" w:styleId="Annex4">
    <w:name w:val="Annex 4"/>
    <w:basedOn w:val="Normal"/>
    <w:next w:val="Normal"/>
    <w:uiPriority w:val="99"/>
    <w:rsid w:val="00683933"/>
    <w:pPr>
      <w:keepNext/>
      <w:numPr>
        <w:ilvl w:val="3"/>
        <w:numId w:val="15"/>
      </w:numPr>
      <w:tabs>
        <w:tab w:val="clear" w:pos="360"/>
        <w:tab w:val="clear" w:pos="1080"/>
        <w:tab w:val="clear" w:pos="1440"/>
        <w:tab w:val="clear" w:pos="4230"/>
        <w:tab w:val="num" w:pos="720"/>
      </w:tabs>
      <w:overflowPunct/>
      <w:autoSpaceDE/>
      <w:autoSpaceDN/>
      <w:adjustRightInd/>
      <w:spacing w:before="181"/>
      <w:ind w:left="1728"/>
      <w:jc w:val="both"/>
      <w:textAlignment w:val="auto"/>
      <w:outlineLvl w:val="3"/>
    </w:pPr>
    <w:rPr>
      <w:rFonts w:eastAsia="Malgun Gothic"/>
      <w:b/>
      <w:bCs/>
      <w:sz w:val="20"/>
      <w:lang w:val="en-CA"/>
    </w:rPr>
  </w:style>
  <w:style w:type="paragraph" w:customStyle="1" w:styleId="Annex5">
    <w:name w:val="Annex 5"/>
    <w:basedOn w:val="Annex4"/>
    <w:next w:val="Normal"/>
    <w:uiPriority w:val="99"/>
    <w:rsid w:val="00683933"/>
    <w:pPr>
      <w:numPr>
        <w:ilvl w:val="4"/>
      </w:numPr>
      <w:outlineLvl w:val="4"/>
    </w:pPr>
  </w:style>
  <w:style w:type="paragraph" w:customStyle="1" w:styleId="Annex6">
    <w:name w:val="Annex 6"/>
    <w:basedOn w:val="Annex5"/>
    <w:next w:val="Normal"/>
    <w:uiPriority w:val="99"/>
    <w:rsid w:val="00683933"/>
    <w:pPr>
      <w:numPr>
        <w:ilvl w:val="5"/>
      </w:numPr>
      <w:outlineLvl w:val="5"/>
    </w:pPr>
  </w:style>
  <w:style w:type="paragraph" w:customStyle="1" w:styleId="3H0">
    <w:name w:val="3H0"/>
    <w:next w:val="3N"/>
    <w:qFormat/>
    <w:rsid w:val="00683933"/>
    <w:pPr>
      <w:keepNext/>
      <w:keepLines/>
      <w:numPr>
        <w:numId w:val="14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N">
    <w:name w:val="3N"/>
    <w:basedOn w:val="Normal"/>
    <w:link w:val="3NChar"/>
    <w:qFormat/>
    <w:rsid w:val="00683933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"/>
    <w:qFormat/>
    <w:rsid w:val="00683933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Char">
    <w:name w:val="3N Char"/>
    <w:link w:val="3N"/>
    <w:rsid w:val="00683933"/>
    <w:rPr>
      <w:rFonts w:eastAsia="Malgun Gothic"/>
      <w:lang w:val="en-GB" w:eastAsia="en-US"/>
    </w:rPr>
  </w:style>
  <w:style w:type="paragraph" w:customStyle="1" w:styleId="3H2">
    <w:name w:val="3H2"/>
    <w:basedOn w:val="3H1"/>
    <w:next w:val="3N"/>
    <w:qFormat/>
    <w:rsid w:val="00683933"/>
    <w:pPr>
      <w:numPr>
        <w:ilvl w:val="2"/>
      </w:numPr>
      <w:outlineLvl w:val="3"/>
    </w:pPr>
  </w:style>
  <w:style w:type="paragraph" w:customStyle="1" w:styleId="3H3">
    <w:name w:val="3H3"/>
    <w:basedOn w:val="3H2"/>
    <w:next w:val="3N"/>
    <w:link w:val="3H3Char"/>
    <w:qFormat/>
    <w:rsid w:val="00683933"/>
    <w:pPr>
      <w:numPr>
        <w:ilvl w:val="3"/>
      </w:numPr>
      <w:outlineLvl w:val="4"/>
    </w:pPr>
  </w:style>
  <w:style w:type="paragraph" w:customStyle="1" w:styleId="3H4">
    <w:name w:val="3H4"/>
    <w:basedOn w:val="3H3"/>
    <w:next w:val="3N"/>
    <w:qFormat/>
    <w:rsid w:val="00683933"/>
    <w:pPr>
      <w:numPr>
        <w:ilvl w:val="4"/>
      </w:numPr>
      <w:tabs>
        <w:tab w:val="clear" w:pos="794"/>
        <w:tab w:val="num" w:pos="360"/>
      </w:tabs>
      <w:outlineLvl w:val="5"/>
    </w:pPr>
  </w:style>
  <w:style w:type="character" w:customStyle="1" w:styleId="3H3Char">
    <w:name w:val="3H3 Char"/>
    <w:link w:val="3H3"/>
    <w:rsid w:val="00683933"/>
    <w:rPr>
      <w:rFonts w:eastAsia="Malgun Gothic"/>
      <w:b/>
      <w:lang w:val="en-GB" w:eastAsia="en-US"/>
    </w:rPr>
  </w:style>
  <w:style w:type="paragraph" w:styleId="Caption">
    <w:name w:val="caption"/>
    <w:basedOn w:val="Normal"/>
    <w:next w:val="Normal"/>
    <w:unhideWhenUsed/>
    <w:qFormat/>
    <w:rsid w:val="001E383B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5A5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yuwen.he@interdigital.com" TargetMode="External"/><Relationship Id="rId18" Type="http://schemas.openxmlformats.org/officeDocument/2006/relationships/image" Target="media/image5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pierre.andrivon@technicolor.com" TargetMode="External"/><Relationship Id="rId17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hilippe.bordes@technicolor.com" TargetMode="Externa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2.png"/><Relationship Id="rId19" Type="http://schemas.openxmlformats.org/officeDocument/2006/relationships/oleObject" Target="embeddings/oleObject3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9B3A4-AE67-4D87-B26D-3D2FA4F38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A18C9F00.dotm</Template>
  <TotalTime>0</TotalTime>
  <Pages>4</Pages>
  <Words>1153</Words>
  <Characters>6575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7713</CharactersWithSpaces>
  <SharedDoc>false</SharedDoc>
  <HLinks>
    <vt:vector size="18" baseType="variant">
      <vt:variant>
        <vt:i4>1245299</vt:i4>
      </vt:variant>
      <vt:variant>
        <vt:i4>6</vt:i4>
      </vt:variant>
      <vt:variant>
        <vt:i4>0</vt:i4>
      </vt:variant>
      <vt:variant>
        <vt:i4>5</vt:i4>
      </vt:variant>
      <vt:variant>
        <vt:lpwstr>mailto:martak@qti.qualcomm.com</vt:lpwstr>
      </vt:variant>
      <vt:variant>
        <vt:lpwstr/>
      </vt:variant>
      <vt:variant>
        <vt:i4>2359375</vt:i4>
      </vt:variant>
      <vt:variant>
        <vt:i4>3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  <vt:variant>
        <vt:i4>393331</vt:i4>
      </vt:variant>
      <vt:variant>
        <vt:i4>0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Bordes Philippe</cp:lastModifiedBy>
  <cp:revision>11</cp:revision>
  <cp:lastPrinted>2014-06-18T00:21:00Z</cp:lastPrinted>
  <dcterms:created xsi:type="dcterms:W3CDTF">2014-06-20T21:13:00Z</dcterms:created>
  <dcterms:modified xsi:type="dcterms:W3CDTF">2014-06-26T07:58:00Z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