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CD2E23" w:rsidP="00C97D78">
            <w:pPr>
              <w:tabs>
                <w:tab w:val="left" w:pos="7200"/>
              </w:tabs>
              <w:spacing w:before="0"/>
              <w:rPr>
                <w:b/>
                <w:szCs w:val="22"/>
                <w:lang w:val="en-CA"/>
              </w:rPr>
            </w:pPr>
            <w:r>
              <w:rPr>
                <w:b/>
                <w:noProof/>
                <w:szCs w:val="22"/>
                <w:lang w:val="ru-RU" w:eastAsia="ru-RU"/>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13970" t="3175" r="1397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57208">
              <w:rPr>
                <w:noProof/>
                <w:lang w:val="ru-RU" w:eastAsia="ru-RU"/>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057208">
              <w:rPr>
                <w:noProof/>
                <w:lang w:val="ru-RU" w:eastAsia="ru-RU"/>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CD2E23" w:rsidP="00CD2E23">
            <w:pPr>
              <w:tabs>
                <w:tab w:val="left" w:pos="5168"/>
              </w:tabs>
              <w:spacing w:before="0"/>
              <w:rPr>
                <w:b/>
                <w:szCs w:val="22"/>
                <w:lang w:val="en-CA"/>
              </w:rPr>
            </w:pPr>
            <w:r>
              <w:t>18</w:t>
            </w:r>
            <w:r w:rsidRPr="00B648F1">
              <w:t xml:space="preserve">th Meeting: </w:t>
            </w:r>
            <w:r>
              <w:rPr>
                <w:lang w:val="en-CA"/>
              </w:rPr>
              <w:t>Sapporo,</w:t>
            </w:r>
            <w:r w:rsidRPr="00B648F1">
              <w:rPr>
                <w:lang w:val="en-CA"/>
              </w:rPr>
              <w:t xml:space="preserve"> </w:t>
            </w:r>
            <w:r>
              <w:rPr>
                <w:lang w:val="en-CA"/>
              </w:rPr>
              <w:t>JP, 30 June – 9</w:t>
            </w:r>
            <w:r w:rsidRPr="00B648F1">
              <w:rPr>
                <w:lang w:val="en-CA"/>
              </w:rPr>
              <w:t xml:space="preserve"> </w:t>
            </w:r>
            <w:r>
              <w:rPr>
                <w:lang w:val="en-CA"/>
              </w:rPr>
              <w:t>July</w:t>
            </w:r>
            <w:r w:rsidRPr="00B648F1">
              <w:rPr>
                <w:lang w:val="en-CA"/>
              </w:rPr>
              <w:t xml:space="preserve"> 201</w:t>
            </w:r>
            <w:r>
              <w:rPr>
                <w:lang w:val="en-CA"/>
              </w:rPr>
              <w:t>4</w:t>
            </w:r>
            <w:r>
              <w:rPr>
                <w:lang w:val="en-CA"/>
              </w:rPr>
              <w:tab/>
            </w:r>
          </w:p>
        </w:tc>
        <w:tc>
          <w:tcPr>
            <w:tcW w:w="3168" w:type="dxa"/>
          </w:tcPr>
          <w:p w:rsidR="008A4B4C" w:rsidRPr="005B217D" w:rsidRDefault="00E61DAC" w:rsidP="0029030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ins w:id="0" w:author="Иришка" w:date="2014-06-18T16:50:00Z">
              <w:r w:rsidR="008F4CD7" w:rsidRPr="00BA1FB1">
                <w:t>R</w:t>
              </w:r>
            </w:ins>
            <w:r w:rsidR="0011239E" w:rsidRPr="00BA1FB1">
              <w:rPr>
                <w:u w:val="single"/>
                <w:lang w:val="en-CA"/>
              </w:rPr>
              <w:t>0</w:t>
            </w:r>
            <w:r w:rsidR="001345C2">
              <w:rPr>
                <w:u w:val="single"/>
                <w:lang w:val="en-CA"/>
              </w:rPr>
              <w:t>159</w:t>
            </w:r>
          </w:p>
        </w:tc>
      </w:tr>
    </w:tbl>
    <w:p w:rsidR="00E61DAC" w:rsidRDefault="00E61DAC" w:rsidP="00531AE9">
      <w:pPr>
        <w:spacing w:before="0"/>
        <w:rPr>
          <w:lang w:val="en-CA"/>
        </w:rPr>
      </w:pPr>
    </w:p>
    <w:tbl>
      <w:tblPr>
        <w:tblW w:w="0" w:type="auto"/>
        <w:tblLayout w:type="fixed"/>
        <w:tblLook w:val="0000" w:firstRow="0" w:lastRow="0" w:firstColumn="0" w:lastColumn="0" w:noHBand="0" w:noVBand="0"/>
      </w:tblPr>
      <w:tblGrid>
        <w:gridCol w:w="6408"/>
        <w:gridCol w:w="3168"/>
      </w:tblGrid>
      <w:tr w:rsidR="002F628F" w:rsidRPr="005B217D" w:rsidTr="002A303E">
        <w:tc>
          <w:tcPr>
            <w:tcW w:w="6408" w:type="dxa"/>
          </w:tcPr>
          <w:p w:rsidR="002F628F" w:rsidRPr="005B217D" w:rsidRDefault="002F628F" w:rsidP="002A303E">
            <w:pPr>
              <w:tabs>
                <w:tab w:val="left" w:pos="7200"/>
              </w:tabs>
              <w:spacing w:before="0"/>
              <w:rPr>
                <w:b/>
                <w:szCs w:val="22"/>
                <w:lang w:val="en-CA"/>
              </w:rPr>
            </w:pPr>
            <w:r w:rsidRPr="005B217D">
              <w:rPr>
                <w:b/>
                <w:szCs w:val="22"/>
                <w:lang w:val="en-CA"/>
              </w:rPr>
              <w:t xml:space="preserve">Joint Collaborative Team on </w:t>
            </w:r>
            <w:r>
              <w:rPr>
                <w:b/>
                <w:szCs w:val="22"/>
                <w:lang w:val="en-CA"/>
              </w:rPr>
              <w:t>3D Video Coding Extensions</w:t>
            </w:r>
          </w:p>
          <w:p w:rsidR="002F628F" w:rsidRPr="005B217D" w:rsidRDefault="002F628F" w:rsidP="002A303E">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2F628F" w:rsidRPr="005B217D" w:rsidRDefault="00CD2E23" w:rsidP="004A1B2F">
            <w:pPr>
              <w:tabs>
                <w:tab w:val="left" w:pos="7200"/>
              </w:tabs>
              <w:spacing w:before="0"/>
              <w:rPr>
                <w:b/>
                <w:szCs w:val="22"/>
                <w:lang w:val="en-CA"/>
              </w:rPr>
            </w:pPr>
            <w:r>
              <w:rPr>
                <w:szCs w:val="22"/>
                <w:lang w:val="en-CA"/>
              </w:rPr>
              <w:t>9th</w:t>
            </w:r>
            <w:r w:rsidRPr="005B217D">
              <w:rPr>
                <w:szCs w:val="22"/>
                <w:lang w:val="en-CA"/>
              </w:rPr>
              <w:t xml:space="preserve"> Meeting: </w:t>
            </w:r>
            <w:r>
              <w:rPr>
                <w:szCs w:val="22"/>
                <w:lang w:val="en-CA"/>
              </w:rPr>
              <w:t>Sapporo</w:t>
            </w:r>
            <w:r w:rsidRPr="005E1AC6">
              <w:rPr>
                <w:szCs w:val="22"/>
                <w:lang w:val="en-CA"/>
              </w:rPr>
              <w:t xml:space="preserve">, </w:t>
            </w:r>
            <w:r>
              <w:rPr>
                <w:szCs w:val="22"/>
                <w:lang w:val="en-CA"/>
              </w:rPr>
              <w:t>JP</w:t>
            </w:r>
            <w:r w:rsidRPr="005E1AC6">
              <w:rPr>
                <w:szCs w:val="22"/>
                <w:lang w:val="en-CA"/>
              </w:rPr>
              <w:t xml:space="preserve">, </w:t>
            </w:r>
            <w:r>
              <w:rPr>
                <w:szCs w:val="22"/>
                <w:lang w:val="en-CA"/>
              </w:rPr>
              <w:t>3 – 9</w:t>
            </w:r>
            <w:r w:rsidRPr="005E1AC6">
              <w:rPr>
                <w:szCs w:val="22"/>
                <w:lang w:val="en-CA"/>
              </w:rPr>
              <w:t xml:space="preserve"> </w:t>
            </w:r>
            <w:r>
              <w:rPr>
                <w:szCs w:val="22"/>
                <w:lang w:val="en-CA"/>
              </w:rPr>
              <w:t>July</w:t>
            </w:r>
            <w:r w:rsidRPr="005E1AC6">
              <w:rPr>
                <w:szCs w:val="22"/>
                <w:lang w:val="en-CA"/>
              </w:rPr>
              <w:t xml:space="preserve"> 201</w:t>
            </w:r>
            <w:r>
              <w:rPr>
                <w:szCs w:val="22"/>
                <w:lang w:val="en-CA"/>
              </w:rPr>
              <w:t>4</w:t>
            </w:r>
          </w:p>
        </w:tc>
        <w:tc>
          <w:tcPr>
            <w:tcW w:w="3168" w:type="dxa"/>
          </w:tcPr>
          <w:p w:rsidR="002F628F" w:rsidRPr="005B217D" w:rsidRDefault="002F628F" w:rsidP="0029030A">
            <w:pPr>
              <w:tabs>
                <w:tab w:val="left" w:pos="7200"/>
              </w:tabs>
              <w:rPr>
                <w:u w:val="single"/>
                <w:lang w:val="en-CA"/>
              </w:rPr>
            </w:pPr>
            <w:r w:rsidRPr="005B217D">
              <w:rPr>
                <w:lang w:val="en-CA"/>
              </w:rPr>
              <w:t>Document: JCT</w:t>
            </w:r>
            <w:r>
              <w:rPr>
                <w:lang w:val="en-CA"/>
              </w:rPr>
              <w:t>3V</w:t>
            </w:r>
            <w:r w:rsidRPr="005B217D">
              <w:rPr>
                <w:lang w:val="en-CA"/>
              </w:rPr>
              <w:t>-</w:t>
            </w:r>
            <w:r w:rsidR="008F4CD7">
              <w:rPr>
                <w:lang w:val="en-CA"/>
              </w:rPr>
              <w:t>I</w:t>
            </w:r>
            <w:r w:rsidR="0011239E">
              <w:rPr>
                <w:u w:val="single"/>
                <w:lang w:val="en-CA"/>
              </w:rPr>
              <w:t>00</w:t>
            </w:r>
            <w:r w:rsidR="001345C2">
              <w:rPr>
                <w:u w:val="single"/>
                <w:lang w:val="en-CA"/>
              </w:rPr>
              <w:t>40</w:t>
            </w:r>
            <w:bookmarkStart w:id="1" w:name="_GoBack"/>
            <w:bookmarkEnd w:id="1"/>
          </w:p>
        </w:tc>
      </w:tr>
    </w:tbl>
    <w:p w:rsidR="002F628F" w:rsidRPr="005B217D" w:rsidRDefault="002F628F"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11239E" w:rsidP="00C4067D">
            <w:pPr>
              <w:spacing w:before="60" w:after="60"/>
              <w:rPr>
                <w:b/>
                <w:szCs w:val="22"/>
                <w:lang w:val="en-CA"/>
              </w:rPr>
            </w:pPr>
            <w:r>
              <w:rPr>
                <w:b/>
                <w:szCs w:val="22"/>
              </w:rPr>
              <w:t>HEVC/</w:t>
            </w:r>
            <w:r w:rsidR="00AF62F1">
              <w:rPr>
                <w:b/>
                <w:szCs w:val="22"/>
              </w:rPr>
              <w:t xml:space="preserve">MV-HEVC/SHVC HLS: </w:t>
            </w:r>
            <w:r w:rsidR="00CD2E23">
              <w:rPr>
                <w:b/>
                <w:szCs w:val="22"/>
              </w:rPr>
              <w:t xml:space="preserve">SEI message recommended by MMT for improvement of HEVC packet loss </w:t>
            </w:r>
            <w:r w:rsidR="00CD2E23" w:rsidRPr="00CD2E23">
              <w:rPr>
                <w:b/>
                <w:szCs w:val="22"/>
              </w:rPr>
              <w:t>resilience</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F62F1">
            <w:pPr>
              <w:spacing w:before="60" w:after="60"/>
              <w:rPr>
                <w:szCs w:val="22"/>
                <w:lang w:val="en-CA"/>
              </w:rPr>
            </w:pPr>
            <w:r w:rsidRPr="005B217D">
              <w:rPr>
                <w:szCs w:val="22"/>
                <w:lang w:val="en-CA"/>
              </w:rPr>
              <w:t xml:space="preserve">Input Document to </w:t>
            </w:r>
            <w:r w:rsidR="00AE341B" w:rsidRPr="005B217D">
              <w:rPr>
                <w:szCs w:val="22"/>
                <w:lang w:val="en-CA"/>
              </w:rPr>
              <w:t>JCT-VC</w:t>
            </w:r>
            <w:r w:rsidRPr="005B217D">
              <w:rPr>
                <w:szCs w:val="22"/>
                <w:lang w:val="en-CA"/>
              </w:rPr>
              <w:t xml:space="preserve"> </w:t>
            </w:r>
            <w:r w:rsidR="00690052">
              <w:rPr>
                <w:szCs w:val="22"/>
                <w:lang w:val="en-CA"/>
              </w:rPr>
              <w:t>and JCT-3V</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AF62F1">
            <w:pPr>
              <w:spacing w:before="60" w:after="60"/>
              <w:rPr>
                <w:szCs w:val="22"/>
                <w:lang w:val="en-CA"/>
              </w:rPr>
            </w:pPr>
            <w:r w:rsidRPr="005B217D">
              <w:rPr>
                <w:szCs w:val="22"/>
                <w:lang w:val="en-CA"/>
              </w:rPr>
              <w:t>Proposal</w:t>
            </w:r>
          </w:p>
        </w:tc>
      </w:tr>
      <w:tr w:rsidR="00AF62F1" w:rsidRPr="005B217D">
        <w:tc>
          <w:tcPr>
            <w:tcW w:w="1458" w:type="dxa"/>
          </w:tcPr>
          <w:p w:rsidR="00AF62F1" w:rsidRPr="005B217D" w:rsidRDefault="00AF62F1">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F62F1" w:rsidRDefault="00AF62F1" w:rsidP="00A828AA">
            <w:pPr>
              <w:spacing w:before="60" w:after="60"/>
              <w:rPr>
                <w:i/>
                <w:szCs w:val="22"/>
                <w:lang w:val="en-CA"/>
              </w:rPr>
            </w:pPr>
          </w:p>
          <w:p w:rsidR="00AF62F1" w:rsidRDefault="00AF62F1" w:rsidP="00A828AA">
            <w:pPr>
              <w:spacing w:before="60" w:after="60"/>
              <w:rPr>
                <w:i/>
                <w:szCs w:val="22"/>
                <w:lang w:val="en-CA"/>
              </w:rPr>
            </w:pPr>
            <w:proofErr w:type="spellStart"/>
            <w:r w:rsidRPr="005107AF">
              <w:rPr>
                <w:i/>
                <w:szCs w:val="22"/>
                <w:lang w:val="en-CA"/>
              </w:rPr>
              <w:t>Sychev</w:t>
            </w:r>
            <w:proofErr w:type="spellEnd"/>
            <w:r w:rsidRPr="005107AF">
              <w:rPr>
                <w:i/>
                <w:szCs w:val="22"/>
                <w:lang w:val="en-CA"/>
              </w:rPr>
              <w:t xml:space="preserve"> Maxim</w:t>
            </w:r>
          </w:p>
          <w:p w:rsidR="00AF62F1" w:rsidRPr="005107AF" w:rsidRDefault="00AF62F1" w:rsidP="00A828AA">
            <w:pPr>
              <w:spacing w:before="60" w:after="60"/>
              <w:rPr>
                <w:i/>
                <w:szCs w:val="22"/>
                <w:lang w:val="en-CA"/>
              </w:rPr>
            </w:pPr>
            <w:proofErr w:type="spellStart"/>
            <w:r w:rsidRPr="005107AF">
              <w:rPr>
                <w:i/>
                <w:szCs w:val="22"/>
                <w:lang w:val="en-CA"/>
              </w:rPr>
              <w:t>Ikonin</w:t>
            </w:r>
            <w:proofErr w:type="spellEnd"/>
            <w:r w:rsidRPr="005107AF">
              <w:rPr>
                <w:i/>
                <w:szCs w:val="22"/>
                <w:lang w:val="en-CA"/>
              </w:rPr>
              <w:t xml:space="preserve"> Sergey</w:t>
            </w:r>
          </w:p>
          <w:p w:rsidR="00AF62F1" w:rsidRPr="005B217D" w:rsidRDefault="00AF62F1" w:rsidP="00A828AA">
            <w:pPr>
              <w:spacing w:before="60" w:after="60"/>
              <w:rPr>
                <w:szCs w:val="22"/>
                <w:lang w:val="en-CA"/>
              </w:rPr>
            </w:pPr>
          </w:p>
        </w:tc>
        <w:tc>
          <w:tcPr>
            <w:tcW w:w="900" w:type="dxa"/>
          </w:tcPr>
          <w:p w:rsidR="00AF62F1" w:rsidRPr="005107AF" w:rsidRDefault="00AF62F1" w:rsidP="00A828AA">
            <w:pPr>
              <w:spacing w:before="60" w:after="60"/>
              <w:rPr>
                <w:i/>
                <w:szCs w:val="22"/>
                <w:lang w:val="en-CA"/>
              </w:rPr>
            </w:pPr>
            <w:r w:rsidRPr="005B217D">
              <w:rPr>
                <w:szCs w:val="22"/>
                <w:lang w:val="en-CA"/>
              </w:rPr>
              <w:br/>
            </w:r>
            <w:r w:rsidRPr="005107AF">
              <w:rPr>
                <w:i/>
                <w:szCs w:val="22"/>
                <w:lang w:val="en-CA"/>
              </w:rPr>
              <w:t>Email:</w:t>
            </w:r>
          </w:p>
        </w:tc>
        <w:tc>
          <w:tcPr>
            <w:tcW w:w="3168" w:type="dxa"/>
          </w:tcPr>
          <w:p w:rsidR="00AF62F1" w:rsidRDefault="00AF62F1" w:rsidP="00A828AA">
            <w:pPr>
              <w:spacing w:before="60" w:after="60"/>
              <w:rPr>
                <w:i/>
                <w:szCs w:val="22"/>
                <w:lang w:val="en-CA"/>
              </w:rPr>
            </w:pPr>
            <w:r w:rsidRPr="005B217D">
              <w:rPr>
                <w:szCs w:val="22"/>
                <w:lang w:val="en-CA"/>
              </w:rPr>
              <w:br/>
            </w:r>
            <w:hyperlink r:id="rId10" w:history="1">
              <w:r w:rsidRPr="00F927C2">
                <w:rPr>
                  <w:rStyle w:val="a6"/>
                  <w:i/>
                  <w:szCs w:val="22"/>
                  <w:lang w:val="en-CA"/>
                </w:rPr>
                <w:t>Sychev.Maxim@huawei.com</w:t>
              </w:r>
            </w:hyperlink>
          </w:p>
          <w:p w:rsidR="00AF62F1" w:rsidRPr="005107AF" w:rsidRDefault="00A85C37" w:rsidP="00A828AA">
            <w:pPr>
              <w:spacing w:before="60" w:after="60"/>
              <w:rPr>
                <w:i/>
                <w:szCs w:val="22"/>
                <w:lang w:val="en-CA"/>
              </w:rPr>
            </w:pPr>
            <w:hyperlink r:id="rId11" w:history="1">
              <w:r w:rsidR="00AF62F1" w:rsidRPr="00F927C2">
                <w:rPr>
                  <w:rStyle w:val="a6"/>
                  <w:i/>
                  <w:szCs w:val="22"/>
                  <w:lang w:val="en-CA"/>
                </w:rPr>
                <w:t>Sergey.Ikonin@huawei.com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F62F1">
            <w:pPr>
              <w:spacing w:before="60" w:after="60"/>
              <w:rPr>
                <w:szCs w:val="22"/>
                <w:lang w:val="en-CA"/>
              </w:rPr>
            </w:pPr>
            <w:r>
              <w:rPr>
                <w:szCs w:val="22"/>
                <w:lang w:val="en-CA"/>
              </w:rPr>
              <w:t>Huawei</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263398" w:rsidRPr="00D728B0" w:rsidRDefault="00D728B0" w:rsidP="00AF62F1">
      <w:pPr>
        <w:jc w:val="both"/>
        <w:rPr>
          <w:sz w:val="20"/>
        </w:rPr>
      </w:pPr>
      <w:r>
        <w:rPr>
          <w:sz w:val="20"/>
          <w:lang w:val="en-CA"/>
        </w:rPr>
        <w:t xml:space="preserve">One of </w:t>
      </w:r>
      <w:r>
        <w:rPr>
          <w:sz w:val="20"/>
        </w:rPr>
        <w:t xml:space="preserve">MPEG </w:t>
      </w:r>
      <w:r>
        <w:rPr>
          <w:sz w:val="20"/>
        </w:rPr>
        <w:t xml:space="preserve">requirements </w:t>
      </w:r>
      <w:r>
        <w:rPr>
          <w:sz w:val="20"/>
        </w:rPr>
        <w:t>is</w:t>
      </w:r>
      <w:r w:rsidRPr="00D728B0">
        <w:rPr>
          <w:sz w:val="20"/>
        </w:rPr>
        <w:t xml:space="preserve"> </w:t>
      </w:r>
      <w:r>
        <w:rPr>
          <w:sz w:val="20"/>
        </w:rPr>
        <w:t>error resilience for pa</w:t>
      </w:r>
      <w:r w:rsidRPr="00D6601C">
        <w:rPr>
          <w:sz w:val="20"/>
        </w:rPr>
        <w:t>cket loss</w:t>
      </w:r>
      <w:r>
        <w:rPr>
          <w:sz w:val="20"/>
          <w:lang w:val="en-CA"/>
        </w:rPr>
        <w:t xml:space="preserve">. </w:t>
      </w:r>
      <w:r w:rsidR="00AF62F1" w:rsidRPr="002C7CF4">
        <w:rPr>
          <w:sz w:val="20"/>
          <w:lang w:val="en-CA"/>
        </w:rPr>
        <w:t xml:space="preserve">This contribution presents the </w:t>
      </w:r>
      <w:r>
        <w:rPr>
          <w:sz w:val="20"/>
        </w:rPr>
        <w:t xml:space="preserve">coverage of these requirements using current HEVC and MMT coding tools. </w:t>
      </w:r>
      <w:r w:rsidR="001D28C9" w:rsidRPr="00781BC8">
        <w:rPr>
          <w:sz w:val="20"/>
        </w:rPr>
        <w:t>It wa</w:t>
      </w:r>
      <w:r w:rsidRPr="00781BC8">
        <w:rPr>
          <w:sz w:val="20"/>
        </w:rPr>
        <w:t xml:space="preserve">s shown </w:t>
      </w:r>
      <w:r>
        <w:rPr>
          <w:sz w:val="20"/>
        </w:rPr>
        <w:t xml:space="preserve">that </w:t>
      </w:r>
      <w:r>
        <w:rPr>
          <w:sz w:val="20"/>
        </w:rPr>
        <w:t xml:space="preserve">the </w:t>
      </w:r>
      <w:r>
        <w:rPr>
          <w:sz w:val="20"/>
        </w:rPr>
        <w:t>current</w:t>
      </w:r>
      <w:r w:rsidR="00781BC8">
        <w:rPr>
          <w:sz w:val="20"/>
        </w:rPr>
        <w:t xml:space="preserve"> standard did</w:t>
      </w:r>
      <w:r>
        <w:rPr>
          <w:sz w:val="20"/>
        </w:rPr>
        <w:t xml:space="preserve"> not fully protect video stream from packet loss. The IP network model standardized in TIA-921 (ANSI) and in G.1050 (ITU-T) in 2011 provides the numerical </w:t>
      </w:r>
      <w:r w:rsidR="00F313CE">
        <w:rPr>
          <w:sz w:val="20"/>
        </w:rPr>
        <w:t>networks</w:t>
      </w:r>
      <w:r w:rsidR="00F313CE">
        <w:rPr>
          <w:sz w:val="20"/>
        </w:rPr>
        <w:t xml:space="preserve"> characteristics, which show</w:t>
      </w:r>
      <w:r>
        <w:rPr>
          <w:sz w:val="20"/>
        </w:rPr>
        <w:t xml:space="preserve"> that </w:t>
      </w:r>
      <w:r w:rsidR="00F313CE">
        <w:rPr>
          <w:sz w:val="20"/>
        </w:rPr>
        <w:t xml:space="preserve">the </w:t>
      </w:r>
      <w:r>
        <w:rPr>
          <w:sz w:val="20"/>
        </w:rPr>
        <w:t>current networks have packet loss probabilities up to 20%.</w:t>
      </w:r>
      <w:r>
        <w:rPr>
          <w:sz w:val="20"/>
        </w:rPr>
        <w:t xml:space="preserve"> </w:t>
      </w:r>
      <w:r>
        <w:rPr>
          <w:sz w:val="20"/>
        </w:rPr>
        <w:t xml:space="preserve">It is proposed to use described in JCTVC-Q0090 redundant picture SEI messages which </w:t>
      </w:r>
      <w:r w:rsidR="00F313CE">
        <w:rPr>
          <w:sz w:val="20"/>
        </w:rPr>
        <w:t>are</w:t>
      </w:r>
      <w:r>
        <w:rPr>
          <w:sz w:val="20"/>
        </w:rPr>
        <w:t xml:space="preserve"> recommended by MMT group of MPEG for high packet loss resilience. </w:t>
      </w:r>
    </w:p>
    <w:p w:rsidR="00AF62F1" w:rsidRDefault="00AF62F1" w:rsidP="00AF62F1">
      <w:pPr>
        <w:pStyle w:val="1"/>
        <w:rPr>
          <w:lang w:val="en-CA"/>
        </w:rPr>
      </w:pPr>
      <w:r w:rsidRPr="005B217D">
        <w:rPr>
          <w:lang w:val="en-CA"/>
        </w:rPr>
        <w:t>Introduction</w:t>
      </w:r>
    </w:p>
    <w:p w:rsidR="00D728B0" w:rsidRDefault="00AF62F1" w:rsidP="00244901">
      <w:pPr>
        <w:jc w:val="both"/>
        <w:rPr>
          <w:sz w:val="20"/>
          <w:lang w:val="en-CA"/>
        </w:rPr>
      </w:pPr>
      <w:r w:rsidRPr="002C7CF4">
        <w:rPr>
          <w:sz w:val="20"/>
          <w:lang w:val="en-CA"/>
        </w:rPr>
        <w:t>The previous standards (H.263, H.264 [</w:t>
      </w:r>
      <w:r w:rsidR="005F1DAA">
        <w:rPr>
          <w:sz w:val="20"/>
          <w:lang w:val="en-CA"/>
        </w:rPr>
        <w:t>5</w:t>
      </w:r>
      <w:r w:rsidRPr="002C7CF4">
        <w:rPr>
          <w:sz w:val="20"/>
          <w:lang w:val="en-CA"/>
        </w:rPr>
        <w:t>,</w:t>
      </w:r>
      <w:r w:rsidR="00F67499">
        <w:rPr>
          <w:sz w:val="20"/>
          <w:lang w:val="en-CA"/>
        </w:rPr>
        <w:t xml:space="preserve"> </w:t>
      </w:r>
      <w:r w:rsidR="005F1DAA">
        <w:rPr>
          <w:sz w:val="20"/>
          <w:lang w:val="en-CA"/>
        </w:rPr>
        <w:t>6</w:t>
      </w:r>
      <w:r w:rsidRPr="002C7CF4">
        <w:rPr>
          <w:sz w:val="20"/>
          <w:lang w:val="en-CA"/>
        </w:rPr>
        <w:t>]) allow using redundant frames for error resilience in error prone channels [</w:t>
      </w:r>
      <w:r w:rsidR="005F1DAA">
        <w:rPr>
          <w:sz w:val="20"/>
          <w:lang w:val="en-CA"/>
        </w:rPr>
        <w:t>7</w:t>
      </w:r>
      <w:r w:rsidRPr="002C7CF4">
        <w:rPr>
          <w:sz w:val="20"/>
          <w:lang w:val="en-CA"/>
        </w:rPr>
        <w:t>]. The redundant picture is a</w:t>
      </w:r>
      <w:r w:rsidR="00C14555">
        <w:rPr>
          <w:sz w:val="20"/>
          <w:lang w:val="en-CA"/>
        </w:rPr>
        <w:t>n</w:t>
      </w:r>
      <w:r w:rsidRPr="002C7CF4">
        <w:rPr>
          <w:sz w:val="20"/>
          <w:lang w:val="en-CA"/>
        </w:rPr>
        <w:t xml:space="preserve"> </w:t>
      </w:r>
      <w:r w:rsidR="00C14555">
        <w:rPr>
          <w:sz w:val="20"/>
          <w:lang w:val="en-CA"/>
        </w:rPr>
        <w:t>additional</w:t>
      </w:r>
      <w:r w:rsidRPr="002C7CF4">
        <w:rPr>
          <w:sz w:val="20"/>
          <w:lang w:val="en-CA"/>
        </w:rPr>
        <w:t xml:space="preserve"> representation of protected primary picture. In H.264/AVC each primary coded picture may have up to 127 redundant pictures. </w:t>
      </w:r>
      <w:r w:rsidR="00EF5AEA" w:rsidRPr="002C7CF4">
        <w:rPr>
          <w:sz w:val="20"/>
          <w:lang w:val="en-CA"/>
        </w:rPr>
        <w:t xml:space="preserve">After </w:t>
      </w:r>
      <w:r w:rsidR="00F313CE" w:rsidRPr="002C7CF4">
        <w:rPr>
          <w:sz w:val="20"/>
          <w:lang w:val="en-CA"/>
        </w:rPr>
        <w:t xml:space="preserve">decoding </w:t>
      </w:r>
      <w:r w:rsidR="00F313CE">
        <w:rPr>
          <w:sz w:val="20"/>
          <w:lang w:val="en-CA"/>
        </w:rPr>
        <w:t>t</w:t>
      </w:r>
      <w:r w:rsidRPr="002C7CF4">
        <w:rPr>
          <w:sz w:val="20"/>
          <w:lang w:val="en-CA"/>
        </w:rPr>
        <w:t>he reconstructed region represented by a redundant picture should be similar in quality to the same region in associated primary picture. The redundant frames specified in H.264/AVC are included in the same access unit (AU) as the primary coded picture. This is not a good solution when the burs</w:t>
      </w:r>
      <w:r w:rsidR="00EF5AEA">
        <w:rPr>
          <w:sz w:val="20"/>
          <w:lang w:val="en-CA"/>
        </w:rPr>
        <w:t>ts (grouped packet loss) appear</w:t>
      </w:r>
      <w:r w:rsidRPr="002C7CF4">
        <w:rPr>
          <w:sz w:val="20"/>
          <w:lang w:val="en-CA"/>
        </w:rPr>
        <w:t xml:space="preserve"> in a stream.</w:t>
      </w:r>
      <w:r w:rsidR="00242806">
        <w:rPr>
          <w:sz w:val="20"/>
          <w:lang w:val="en-CA"/>
        </w:rPr>
        <w:t xml:space="preserve"> T</w:t>
      </w:r>
      <w:r w:rsidR="00EF5AEA">
        <w:rPr>
          <w:sz w:val="20"/>
          <w:lang w:val="en-CA"/>
        </w:rPr>
        <w:t>he redundant pictures were</w:t>
      </w:r>
      <w:r w:rsidR="00242806">
        <w:rPr>
          <w:sz w:val="20"/>
          <w:lang w:val="en-CA"/>
        </w:rPr>
        <w:t xml:space="preserve"> not inherited by HEVC video codec standard.</w:t>
      </w:r>
    </w:p>
    <w:p w:rsidR="00244901" w:rsidRDefault="00244901" w:rsidP="00244901">
      <w:pPr>
        <w:jc w:val="both"/>
        <w:rPr>
          <w:sz w:val="20"/>
          <w:lang w:val="en-CA"/>
        </w:rPr>
      </w:pPr>
      <w:r>
        <w:rPr>
          <w:sz w:val="20"/>
          <w:lang w:val="en-CA"/>
        </w:rPr>
        <w:t xml:space="preserve">The part of MPEG requirements </w:t>
      </w:r>
      <w:r w:rsidR="00EF5AEA">
        <w:rPr>
          <w:sz w:val="20"/>
          <w:lang w:val="en-CA"/>
        </w:rPr>
        <w:t xml:space="preserve">are </w:t>
      </w:r>
      <w:r>
        <w:rPr>
          <w:sz w:val="20"/>
          <w:lang w:val="en-CA"/>
        </w:rPr>
        <w:t xml:space="preserve">related to error resiliency from packet loss, but </w:t>
      </w:r>
      <w:r w:rsidR="00EF5AEA">
        <w:rPr>
          <w:sz w:val="20"/>
          <w:lang w:val="en-CA"/>
        </w:rPr>
        <w:t xml:space="preserve">are </w:t>
      </w:r>
      <w:r>
        <w:rPr>
          <w:sz w:val="20"/>
          <w:lang w:val="en-CA"/>
        </w:rPr>
        <w:t>not fully covered by current video layer and transport layer tools. There are some network model standards (provided by ANSI and ITU-T)</w:t>
      </w:r>
      <w:r w:rsidR="00EF5AEA">
        <w:rPr>
          <w:sz w:val="20"/>
          <w:lang w:val="en-CA"/>
        </w:rPr>
        <w:t xml:space="preserve"> describe</w:t>
      </w:r>
      <w:r>
        <w:rPr>
          <w:sz w:val="20"/>
          <w:lang w:val="en-CA"/>
        </w:rPr>
        <w:t xml:space="preserve"> current situation with IP networks. According </w:t>
      </w:r>
      <w:r w:rsidR="00EF5AEA">
        <w:rPr>
          <w:sz w:val="20"/>
          <w:lang w:val="en-CA"/>
        </w:rPr>
        <w:t xml:space="preserve">to </w:t>
      </w:r>
      <w:r>
        <w:rPr>
          <w:sz w:val="20"/>
          <w:lang w:val="en-CA"/>
        </w:rPr>
        <w:t xml:space="preserve">these models </w:t>
      </w:r>
      <w:r w:rsidR="00D131A6">
        <w:rPr>
          <w:sz w:val="20"/>
          <w:lang w:val="en-CA"/>
        </w:rPr>
        <w:t xml:space="preserve">the network channels </w:t>
      </w:r>
      <w:r w:rsidR="00EF5AEA">
        <w:rPr>
          <w:sz w:val="20"/>
          <w:lang w:val="en-CA"/>
        </w:rPr>
        <w:t xml:space="preserve">are </w:t>
      </w:r>
      <w:r w:rsidR="00D131A6">
        <w:rPr>
          <w:sz w:val="20"/>
          <w:lang w:val="en-CA"/>
        </w:rPr>
        <w:t>not fully protected by MPEG standards.</w:t>
      </w:r>
    </w:p>
    <w:p w:rsidR="00242806" w:rsidRPr="002C7CF4" w:rsidRDefault="00242806" w:rsidP="00244901">
      <w:pPr>
        <w:jc w:val="both"/>
        <w:rPr>
          <w:sz w:val="20"/>
          <w:lang w:val="en-CA"/>
        </w:rPr>
      </w:pPr>
      <w:r>
        <w:rPr>
          <w:sz w:val="20"/>
          <w:lang w:val="en-CA"/>
        </w:rPr>
        <w:t xml:space="preserve">The new approach described </w:t>
      </w:r>
      <w:r w:rsidR="00D131A6">
        <w:rPr>
          <w:sz w:val="20"/>
          <w:lang w:val="en-CA"/>
        </w:rPr>
        <w:t xml:space="preserve">in JCTVC-Q0090 “Redundant Picture SEI message” (RP SEI) was provided at the previous MPEG meeting. </w:t>
      </w:r>
      <w:r w:rsidR="00D131A6" w:rsidRPr="00D131A6">
        <w:rPr>
          <w:sz w:val="20"/>
          <w:lang w:val="en-CA"/>
        </w:rPr>
        <w:t xml:space="preserve">The main advantage of proposed approach was the distance in coding order between primary frames and redundant ones. It allows </w:t>
      </w:r>
      <w:proofErr w:type="gramStart"/>
      <w:r w:rsidR="00D131A6" w:rsidRPr="00D131A6">
        <w:rPr>
          <w:sz w:val="20"/>
          <w:lang w:val="en-CA"/>
        </w:rPr>
        <w:t xml:space="preserve">to </w:t>
      </w:r>
      <w:r w:rsidR="00EF5AEA" w:rsidRPr="00D131A6">
        <w:rPr>
          <w:sz w:val="20"/>
          <w:lang w:val="en-CA"/>
        </w:rPr>
        <w:t>reduce</w:t>
      </w:r>
      <w:proofErr w:type="gramEnd"/>
      <w:r w:rsidR="00EF5AEA" w:rsidRPr="00D131A6">
        <w:rPr>
          <w:sz w:val="20"/>
          <w:lang w:val="en-CA"/>
        </w:rPr>
        <w:t xml:space="preserve"> </w:t>
      </w:r>
      <w:r w:rsidR="00D131A6" w:rsidRPr="00D131A6">
        <w:rPr>
          <w:sz w:val="20"/>
          <w:lang w:val="en-CA"/>
        </w:rPr>
        <w:t>significantly the probability of simultaneous primary and redundant frames loss in the same group/sequence of lost packets.</w:t>
      </w:r>
      <w:r w:rsidR="00D131A6">
        <w:rPr>
          <w:sz w:val="20"/>
          <w:lang w:val="en-CA"/>
        </w:rPr>
        <w:t xml:space="preserve"> Hence, it allows </w:t>
      </w:r>
      <w:proofErr w:type="gramStart"/>
      <w:r w:rsidR="00D131A6">
        <w:rPr>
          <w:sz w:val="20"/>
          <w:lang w:val="en-CA"/>
        </w:rPr>
        <w:t>to protect</w:t>
      </w:r>
      <w:proofErr w:type="gramEnd"/>
      <w:r w:rsidR="00D131A6">
        <w:rPr>
          <w:sz w:val="20"/>
          <w:lang w:val="en-CA"/>
        </w:rPr>
        <w:t xml:space="preserve"> video stream from burst packet loss.</w:t>
      </w:r>
    </w:p>
    <w:p w:rsidR="00C14555" w:rsidRDefault="00C14555" w:rsidP="00C14555">
      <w:pPr>
        <w:pStyle w:val="1"/>
        <w:rPr>
          <w:lang w:val="en-CA"/>
        </w:rPr>
      </w:pPr>
      <w:r w:rsidRPr="005B217D">
        <w:rPr>
          <w:lang w:val="en-CA"/>
        </w:rPr>
        <w:t>Problem Statement</w:t>
      </w:r>
    </w:p>
    <w:p w:rsidR="00D728B0" w:rsidRPr="00D728B0" w:rsidRDefault="00D728B0" w:rsidP="00D728B0">
      <w:pPr>
        <w:pStyle w:val="2"/>
        <w:rPr>
          <w:lang w:val="en-CA"/>
        </w:rPr>
      </w:pPr>
      <w:r>
        <w:rPr>
          <w:lang w:val="en-CA"/>
        </w:rPr>
        <w:t>MPEG Requirements</w:t>
      </w:r>
    </w:p>
    <w:p w:rsidR="00D6601C" w:rsidRPr="00D6601C" w:rsidRDefault="00EF5AEA" w:rsidP="00D728B0">
      <w:pPr>
        <w:spacing w:before="0"/>
        <w:jc w:val="both"/>
        <w:rPr>
          <w:sz w:val="20"/>
        </w:rPr>
      </w:pPr>
      <w:r>
        <w:rPr>
          <w:sz w:val="20"/>
        </w:rPr>
        <w:t>There are a lot</w:t>
      </w:r>
      <w:r w:rsidR="00D6601C" w:rsidRPr="00D6601C">
        <w:rPr>
          <w:sz w:val="20"/>
        </w:rPr>
        <w:t xml:space="preserve"> of applications described in (</w:t>
      </w:r>
      <w:r w:rsidR="00D6601C" w:rsidRPr="00BA1FB1">
        <w:rPr>
          <w:b/>
          <w:sz w:val="20"/>
        </w:rPr>
        <w:t>w11096</w:t>
      </w:r>
      <w:r w:rsidR="00D6601C" w:rsidRPr="00D6601C">
        <w:rPr>
          <w:sz w:val="20"/>
        </w:rPr>
        <w:t>) related for network transmission:</w:t>
      </w:r>
    </w:p>
    <w:p w:rsidR="00D6601C" w:rsidRPr="00BA1FB1" w:rsidRDefault="00D6601C" w:rsidP="00D728B0">
      <w:pPr>
        <w:spacing w:before="0"/>
        <w:jc w:val="both"/>
        <w:rPr>
          <w:i/>
          <w:sz w:val="20"/>
        </w:rPr>
      </w:pPr>
      <w:r w:rsidRPr="00BA1FB1">
        <w:rPr>
          <w:i/>
          <w:sz w:val="20"/>
        </w:rPr>
        <w:t>MPEG envisions HVC to be potentially used in the following applications</w:t>
      </w:r>
    </w:p>
    <w:p w:rsidR="00D6601C" w:rsidRPr="00BA1FB1" w:rsidRDefault="00D6601C" w:rsidP="00D728B0">
      <w:pPr>
        <w:spacing w:before="0"/>
        <w:jc w:val="both"/>
        <w:rPr>
          <w:i/>
          <w:sz w:val="20"/>
        </w:rPr>
      </w:pPr>
      <w:r w:rsidRPr="00BA1FB1">
        <w:rPr>
          <w:i/>
          <w:sz w:val="20"/>
        </w:rPr>
        <w:lastRenderedPageBreak/>
        <w:t>•              Surveillance</w:t>
      </w:r>
    </w:p>
    <w:p w:rsidR="00D6601C" w:rsidRPr="00BA1FB1" w:rsidRDefault="00D6601C" w:rsidP="00D728B0">
      <w:pPr>
        <w:spacing w:before="0"/>
        <w:jc w:val="both"/>
        <w:rPr>
          <w:i/>
          <w:sz w:val="20"/>
        </w:rPr>
      </w:pPr>
      <w:r w:rsidRPr="00BA1FB1">
        <w:rPr>
          <w:i/>
          <w:sz w:val="20"/>
        </w:rPr>
        <w:t>•              Broadcast</w:t>
      </w:r>
    </w:p>
    <w:p w:rsidR="00D6601C" w:rsidRPr="00BA1FB1" w:rsidRDefault="00D6601C" w:rsidP="00D728B0">
      <w:pPr>
        <w:spacing w:before="0"/>
        <w:jc w:val="both"/>
        <w:rPr>
          <w:i/>
          <w:sz w:val="20"/>
        </w:rPr>
      </w:pPr>
      <w:r w:rsidRPr="00BA1FB1">
        <w:rPr>
          <w:i/>
          <w:sz w:val="20"/>
        </w:rPr>
        <w:t xml:space="preserve">•              </w:t>
      </w:r>
      <w:proofErr w:type="spellStart"/>
      <w:r w:rsidRPr="00BA1FB1">
        <w:rPr>
          <w:i/>
          <w:sz w:val="20"/>
        </w:rPr>
        <w:t>Realtime</w:t>
      </w:r>
      <w:proofErr w:type="spellEnd"/>
      <w:r w:rsidRPr="00BA1FB1">
        <w:rPr>
          <w:i/>
          <w:sz w:val="20"/>
        </w:rPr>
        <w:t xml:space="preserve"> communications, video chat, video conferencing</w:t>
      </w:r>
    </w:p>
    <w:p w:rsidR="00D6601C" w:rsidRPr="00BA1FB1" w:rsidRDefault="00D6601C" w:rsidP="00D728B0">
      <w:pPr>
        <w:spacing w:before="0"/>
        <w:jc w:val="both"/>
        <w:rPr>
          <w:i/>
          <w:sz w:val="20"/>
        </w:rPr>
      </w:pPr>
      <w:r w:rsidRPr="00BA1FB1">
        <w:rPr>
          <w:i/>
          <w:sz w:val="20"/>
        </w:rPr>
        <w:t>•              Mobile streaming, broadcast and communications</w:t>
      </w:r>
    </w:p>
    <w:p w:rsidR="00D6601C" w:rsidRPr="00BA1FB1" w:rsidRDefault="00D6601C" w:rsidP="00D728B0">
      <w:pPr>
        <w:spacing w:before="0"/>
        <w:jc w:val="both"/>
        <w:rPr>
          <w:i/>
          <w:sz w:val="20"/>
        </w:rPr>
      </w:pPr>
      <w:r w:rsidRPr="00BA1FB1">
        <w:rPr>
          <w:i/>
          <w:sz w:val="20"/>
        </w:rPr>
        <w:t xml:space="preserve">•              Video </w:t>
      </w:r>
      <w:proofErr w:type="gramStart"/>
      <w:r w:rsidRPr="00BA1FB1">
        <w:rPr>
          <w:i/>
          <w:sz w:val="20"/>
        </w:rPr>
        <w:t>On</w:t>
      </w:r>
      <w:proofErr w:type="gramEnd"/>
      <w:r w:rsidRPr="00BA1FB1">
        <w:rPr>
          <w:i/>
          <w:sz w:val="20"/>
        </w:rPr>
        <w:t xml:space="preserve"> Demand</w:t>
      </w:r>
    </w:p>
    <w:p w:rsidR="00D6601C" w:rsidRPr="00BA1FB1" w:rsidRDefault="00D6601C" w:rsidP="00D728B0">
      <w:pPr>
        <w:spacing w:before="0"/>
        <w:jc w:val="both"/>
        <w:rPr>
          <w:i/>
          <w:sz w:val="20"/>
        </w:rPr>
      </w:pPr>
      <w:r w:rsidRPr="00BA1FB1">
        <w:rPr>
          <w:i/>
          <w:sz w:val="20"/>
        </w:rPr>
        <w:t>•              Internet streaming, download and play</w:t>
      </w:r>
    </w:p>
    <w:p w:rsidR="00D6601C" w:rsidRPr="00BA1FB1" w:rsidRDefault="00D6601C" w:rsidP="00D728B0">
      <w:pPr>
        <w:spacing w:before="0"/>
        <w:jc w:val="both"/>
        <w:rPr>
          <w:i/>
          <w:sz w:val="20"/>
        </w:rPr>
      </w:pPr>
      <w:r w:rsidRPr="00BA1FB1">
        <w:rPr>
          <w:i/>
          <w:sz w:val="20"/>
        </w:rPr>
        <w:t>•              3D video, telepresence</w:t>
      </w:r>
    </w:p>
    <w:p w:rsidR="00D6601C" w:rsidRPr="00D6601C" w:rsidRDefault="00D6601C" w:rsidP="00D728B0">
      <w:pPr>
        <w:spacing w:before="0"/>
        <w:jc w:val="both"/>
        <w:rPr>
          <w:sz w:val="20"/>
        </w:rPr>
      </w:pPr>
    </w:p>
    <w:p w:rsidR="00D6601C" w:rsidRPr="00D6601C" w:rsidRDefault="004C3205" w:rsidP="00D728B0">
      <w:pPr>
        <w:spacing w:before="0"/>
        <w:jc w:val="both"/>
        <w:rPr>
          <w:sz w:val="20"/>
        </w:rPr>
      </w:pPr>
      <w:r>
        <w:rPr>
          <w:sz w:val="20"/>
        </w:rPr>
        <w:t>T</w:t>
      </w:r>
      <w:r w:rsidR="00D6601C" w:rsidRPr="00D6601C">
        <w:rPr>
          <w:sz w:val="20"/>
        </w:rPr>
        <w:t>he one of the requirements for HEVC (</w:t>
      </w:r>
      <w:r w:rsidR="00D6601C" w:rsidRPr="00BA1FB1">
        <w:rPr>
          <w:b/>
          <w:sz w:val="20"/>
        </w:rPr>
        <w:t>w11096</w:t>
      </w:r>
      <w:r>
        <w:rPr>
          <w:sz w:val="20"/>
        </w:rPr>
        <w:t>) is the error resilience for pa</w:t>
      </w:r>
      <w:r w:rsidR="00D6601C" w:rsidRPr="00D6601C">
        <w:rPr>
          <w:sz w:val="20"/>
        </w:rPr>
        <w:t>cket loss:</w:t>
      </w:r>
    </w:p>
    <w:p w:rsidR="004C3205" w:rsidRDefault="004C3205" w:rsidP="00D728B0">
      <w:pPr>
        <w:spacing w:before="0"/>
        <w:jc w:val="both"/>
        <w:rPr>
          <w:i/>
          <w:sz w:val="20"/>
        </w:rPr>
      </w:pPr>
    </w:p>
    <w:p w:rsidR="00D6601C" w:rsidRPr="00BA1FB1" w:rsidRDefault="00D6601C" w:rsidP="00D728B0">
      <w:pPr>
        <w:spacing w:before="0"/>
        <w:jc w:val="both"/>
        <w:rPr>
          <w:i/>
          <w:sz w:val="20"/>
        </w:rPr>
      </w:pPr>
      <w:r w:rsidRPr="00BA1FB1">
        <w:rPr>
          <w:i/>
          <w:sz w:val="20"/>
        </w:rPr>
        <w:t xml:space="preserve">Video bit-stream segmentation and </w:t>
      </w:r>
      <w:proofErr w:type="spellStart"/>
      <w:r w:rsidRPr="00BA1FB1">
        <w:rPr>
          <w:i/>
          <w:sz w:val="20"/>
        </w:rPr>
        <w:t>packetization</w:t>
      </w:r>
      <w:proofErr w:type="spellEnd"/>
      <w:r w:rsidRPr="00BA1FB1">
        <w:rPr>
          <w:i/>
          <w:sz w:val="20"/>
        </w:rPr>
        <w:t xml:space="preserve"> methods for the target networks shall be developed.</w:t>
      </w:r>
    </w:p>
    <w:p w:rsidR="00D6601C" w:rsidRDefault="00D6601C" w:rsidP="00D728B0">
      <w:pPr>
        <w:spacing w:before="0"/>
        <w:jc w:val="both"/>
        <w:rPr>
          <w:i/>
          <w:sz w:val="20"/>
        </w:rPr>
      </w:pPr>
      <w:r w:rsidRPr="00BA1FB1">
        <w:rPr>
          <w:i/>
          <w:sz w:val="20"/>
        </w:rPr>
        <w:t>The video layer and its interfaces to the network layer should be designed in a way such that relevant error resilience measures can effectively and flexibly be applied for networks needing error recovery, e.g. networks subject to burst errors. Proper balance of increase in complexity, loss in coding efficiency and benefits achieved by the error resilience measures at the coding layer should be achieved.</w:t>
      </w:r>
    </w:p>
    <w:p w:rsidR="004C3205" w:rsidRPr="00BA1FB1" w:rsidRDefault="004C3205" w:rsidP="00D728B0">
      <w:pPr>
        <w:spacing w:before="0"/>
        <w:jc w:val="both"/>
        <w:rPr>
          <w:i/>
          <w:sz w:val="20"/>
        </w:rPr>
      </w:pPr>
    </w:p>
    <w:p w:rsidR="00D6601C" w:rsidRDefault="00EF5AEA" w:rsidP="00D728B0">
      <w:pPr>
        <w:spacing w:before="0"/>
        <w:jc w:val="both"/>
        <w:rPr>
          <w:sz w:val="20"/>
        </w:rPr>
      </w:pPr>
      <w:r>
        <w:rPr>
          <w:sz w:val="20"/>
        </w:rPr>
        <w:t>There are s</w:t>
      </w:r>
      <w:r w:rsidR="00D6601C" w:rsidRPr="004C3205">
        <w:rPr>
          <w:sz w:val="20"/>
        </w:rPr>
        <w:t>everal requirements for transmission we have in MMT (w11540):</w:t>
      </w:r>
    </w:p>
    <w:p w:rsidR="004C3205" w:rsidRPr="004C3205" w:rsidRDefault="004C3205" w:rsidP="00D728B0">
      <w:pPr>
        <w:spacing w:before="0"/>
        <w:jc w:val="both"/>
        <w:rPr>
          <w:sz w:val="20"/>
        </w:rPr>
      </w:pPr>
    </w:p>
    <w:p w:rsidR="00D6601C" w:rsidRPr="00BA1FB1" w:rsidRDefault="00D6601C" w:rsidP="00D728B0">
      <w:pPr>
        <w:spacing w:before="0"/>
        <w:jc w:val="both"/>
        <w:rPr>
          <w:i/>
          <w:sz w:val="20"/>
        </w:rPr>
      </w:pPr>
      <w:proofErr w:type="spellStart"/>
      <w:r w:rsidRPr="00BA1FB1">
        <w:rPr>
          <w:i/>
          <w:sz w:val="20"/>
        </w:rPr>
        <w:t>i</w:t>
      </w:r>
      <w:proofErr w:type="spellEnd"/>
      <w:r w:rsidRPr="00BA1FB1">
        <w:rPr>
          <w:i/>
          <w:sz w:val="20"/>
        </w:rPr>
        <w:t>.              MMT shall support resiliency to packet loss (</w:t>
      </w:r>
      <w:r w:rsidRPr="004C3205">
        <w:rPr>
          <w:b/>
          <w:i/>
          <w:sz w:val="20"/>
        </w:rPr>
        <w:t>including burst losses</w:t>
      </w:r>
      <w:r w:rsidRPr="00BA1FB1">
        <w:rPr>
          <w:i/>
          <w:sz w:val="20"/>
        </w:rPr>
        <w:t>).</w:t>
      </w:r>
    </w:p>
    <w:p w:rsidR="00D6601C" w:rsidRPr="00BA1FB1" w:rsidRDefault="00D6601C" w:rsidP="00D728B0">
      <w:pPr>
        <w:spacing w:before="0"/>
        <w:jc w:val="both"/>
        <w:rPr>
          <w:i/>
          <w:sz w:val="20"/>
        </w:rPr>
      </w:pPr>
      <w:r w:rsidRPr="00BA1FB1">
        <w:rPr>
          <w:i/>
          <w:sz w:val="20"/>
        </w:rPr>
        <w:t>j.              MMT shall support resiliency to packet arrival jitter.</w:t>
      </w:r>
    </w:p>
    <w:p w:rsidR="00D6601C" w:rsidRPr="00BA1FB1" w:rsidRDefault="00D6601C" w:rsidP="00D728B0">
      <w:pPr>
        <w:spacing w:before="0"/>
        <w:jc w:val="both"/>
        <w:rPr>
          <w:i/>
          <w:sz w:val="20"/>
        </w:rPr>
      </w:pPr>
      <w:r w:rsidRPr="00BA1FB1">
        <w:rPr>
          <w:i/>
          <w:sz w:val="20"/>
        </w:rPr>
        <w:t>k.             MMT shall support resiliency to packet re-ordering.</w:t>
      </w:r>
    </w:p>
    <w:p w:rsidR="00D6601C" w:rsidRPr="00BA1FB1" w:rsidRDefault="00D6601C" w:rsidP="00D728B0">
      <w:pPr>
        <w:spacing w:before="0"/>
        <w:jc w:val="both"/>
        <w:rPr>
          <w:i/>
          <w:sz w:val="20"/>
        </w:rPr>
      </w:pPr>
      <w:r w:rsidRPr="00BA1FB1">
        <w:rPr>
          <w:i/>
          <w:sz w:val="20"/>
        </w:rPr>
        <w:t>l.              MMT shall support the control of end-to-end delay.</w:t>
      </w:r>
    </w:p>
    <w:p w:rsidR="00071E6B" w:rsidRDefault="00071E6B" w:rsidP="00D728B0">
      <w:pPr>
        <w:spacing w:before="0"/>
        <w:jc w:val="both"/>
        <w:rPr>
          <w:sz w:val="20"/>
        </w:rPr>
      </w:pPr>
    </w:p>
    <w:p w:rsidR="00D6601C" w:rsidRPr="00D6601C" w:rsidRDefault="00D6601C" w:rsidP="00D728B0">
      <w:pPr>
        <w:spacing w:before="0"/>
        <w:jc w:val="both"/>
        <w:rPr>
          <w:sz w:val="20"/>
        </w:rPr>
      </w:pPr>
      <w:r w:rsidRPr="00D6601C">
        <w:rPr>
          <w:sz w:val="20"/>
        </w:rPr>
        <w:t xml:space="preserve">There are no </w:t>
      </w:r>
      <w:r w:rsidR="00D728B0">
        <w:rPr>
          <w:sz w:val="20"/>
        </w:rPr>
        <w:t xml:space="preserve">details of </w:t>
      </w:r>
      <w:r w:rsidR="00D728B0" w:rsidRPr="00D6601C">
        <w:rPr>
          <w:sz w:val="20"/>
        </w:rPr>
        <w:t xml:space="preserve">network </w:t>
      </w:r>
      <w:r w:rsidR="00D728B0">
        <w:rPr>
          <w:sz w:val="20"/>
        </w:rPr>
        <w:t xml:space="preserve">characteristic </w:t>
      </w:r>
      <w:r w:rsidRPr="00D6601C">
        <w:rPr>
          <w:sz w:val="20"/>
        </w:rPr>
        <w:t>in requirements for packet losses, but the standard TIA-921 and G.</w:t>
      </w:r>
      <w:r w:rsidR="00EF5AEA">
        <w:rPr>
          <w:sz w:val="20"/>
        </w:rPr>
        <w:t>1050 describe</w:t>
      </w:r>
      <w:r w:rsidRPr="00D6601C">
        <w:rPr>
          <w:sz w:val="20"/>
        </w:rPr>
        <w:t xml:space="preserve"> the</w:t>
      </w:r>
      <w:r w:rsidR="00EF5AEA">
        <w:rPr>
          <w:sz w:val="20"/>
        </w:rPr>
        <w:t xml:space="preserve"> IP Network Model</w:t>
      </w:r>
      <w:r w:rsidRPr="00D6601C">
        <w:rPr>
          <w:sz w:val="20"/>
        </w:rPr>
        <w:t xml:space="preserve">. The current standard of HEVC and MMT allows </w:t>
      </w:r>
      <w:proofErr w:type="gramStart"/>
      <w:r w:rsidRPr="00D6601C">
        <w:rPr>
          <w:sz w:val="20"/>
        </w:rPr>
        <w:t>to protect</w:t>
      </w:r>
      <w:proofErr w:type="gramEnd"/>
      <w:r w:rsidRPr="00D6601C">
        <w:rPr>
          <w:sz w:val="20"/>
        </w:rPr>
        <w:t xml:space="preserve"> streaming Video up to 1-2% of packet loss without degradation of </w:t>
      </w:r>
      <w:proofErr w:type="spellStart"/>
      <w:r w:rsidRPr="00D6601C">
        <w:rPr>
          <w:sz w:val="20"/>
        </w:rPr>
        <w:t>QoS</w:t>
      </w:r>
      <w:proofErr w:type="spellEnd"/>
      <w:r w:rsidRPr="00D6601C">
        <w:rPr>
          <w:sz w:val="20"/>
        </w:rPr>
        <w:t>. But some current IP Networks have configurations with more than 3% of packet loss. It is really hard and impossible to protect video streaming from more than 3% of packet loss using current tools of HEVC and MMT. For that case we provide ou</w:t>
      </w:r>
      <w:r w:rsidR="00BA1FB1">
        <w:rPr>
          <w:sz w:val="20"/>
        </w:rPr>
        <w:t xml:space="preserve">r solution that </w:t>
      </w:r>
      <w:r w:rsidR="00EF5AEA">
        <w:rPr>
          <w:sz w:val="20"/>
        </w:rPr>
        <w:t xml:space="preserve">was </w:t>
      </w:r>
      <w:r w:rsidR="00BA1FB1">
        <w:rPr>
          <w:sz w:val="20"/>
        </w:rPr>
        <w:t>implemented on v</w:t>
      </w:r>
      <w:r w:rsidRPr="00D6601C">
        <w:rPr>
          <w:sz w:val="20"/>
        </w:rPr>
        <w:t>ideo (source) level and can`t b</w:t>
      </w:r>
      <w:r w:rsidR="00BA1FB1">
        <w:rPr>
          <w:sz w:val="20"/>
        </w:rPr>
        <w:t>e implemented on t</w:t>
      </w:r>
      <w:r w:rsidRPr="00D6601C">
        <w:rPr>
          <w:sz w:val="20"/>
        </w:rPr>
        <w:t>ransport level (for current standard). We`ve already test</w:t>
      </w:r>
      <w:r w:rsidR="00EF5AEA">
        <w:rPr>
          <w:sz w:val="20"/>
        </w:rPr>
        <w:t>ed</w:t>
      </w:r>
      <w:r w:rsidRPr="00D6601C">
        <w:rPr>
          <w:sz w:val="20"/>
        </w:rPr>
        <w:t xml:space="preserve"> this solution in our video conference software and now it is the best solution for networks with high packet loss.</w:t>
      </w:r>
    </w:p>
    <w:p w:rsidR="00D6601C" w:rsidRPr="00D6601C" w:rsidRDefault="00D728B0" w:rsidP="00D728B0">
      <w:pPr>
        <w:pStyle w:val="2"/>
      </w:pPr>
      <w:r>
        <w:t>Network</w:t>
      </w:r>
    </w:p>
    <w:p w:rsidR="00C14555" w:rsidRPr="0031423F" w:rsidRDefault="0031423F" w:rsidP="00D728B0">
      <w:pPr>
        <w:spacing w:before="0"/>
        <w:jc w:val="both"/>
        <w:rPr>
          <w:sz w:val="20"/>
          <w:lang w:val="en-CA"/>
        </w:rPr>
      </w:pPr>
      <w:r>
        <w:rPr>
          <w:sz w:val="20"/>
        </w:rPr>
        <w:t>F</w:t>
      </w:r>
      <w:r w:rsidR="00C14555" w:rsidRPr="002C7CF4">
        <w:rPr>
          <w:sz w:val="20"/>
          <w:lang w:val="en-CA"/>
        </w:rPr>
        <w:t>or network</w:t>
      </w:r>
      <w:r w:rsidR="00C14555">
        <w:rPr>
          <w:sz w:val="20"/>
          <w:lang w:val="en-CA"/>
        </w:rPr>
        <w:t>s</w:t>
      </w:r>
      <w:r w:rsidR="00C14555" w:rsidRPr="002C7CF4">
        <w:rPr>
          <w:sz w:val="20"/>
          <w:lang w:val="en-CA"/>
        </w:rPr>
        <w:t xml:space="preserve"> with different quality level described in Table 1</w:t>
      </w:r>
      <w:r>
        <w:rPr>
          <w:sz w:val="20"/>
          <w:lang w:val="en-CA"/>
        </w:rPr>
        <w:t xml:space="preserve"> [2, 3]</w:t>
      </w:r>
      <w:r w:rsidR="00C14555" w:rsidRPr="002C7CF4">
        <w:rPr>
          <w:sz w:val="20"/>
          <w:lang w:val="en-CA"/>
        </w:rPr>
        <w:t xml:space="preserve"> the sequential packet loss for well-managed network is just random loss, but for partially-managed network and for un-managed network the sequential packet loss achieve</w:t>
      </w:r>
      <w:r>
        <w:rPr>
          <w:sz w:val="20"/>
          <w:lang w:val="en-CA"/>
        </w:rPr>
        <w:t>s</w:t>
      </w:r>
      <w:r w:rsidR="00C14555" w:rsidRPr="002C7CF4">
        <w:rPr>
          <w:sz w:val="20"/>
          <w:lang w:val="en-CA"/>
        </w:rPr>
        <w:t xml:space="preserve"> up to 200</w:t>
      </w:r>
      <w:r w:rsidR="00C14555" w:rsidRPr="002C7CF4">
        <w:rPr>
          <w:sz w:val="20"/>
        </w:rPr>
        <w:t xml:space="preserve"> and 10000 </w:t>
      </w:r>
      <w:proofErr w:type="spellStart"/>
      <w:r w:rsidR="00C14555" w:rsidRPr="002C7CF4">
        <w:rPr>
          <w:sz w:val="20"/>
        </w:rPr>
        <w:t>ms</w:t>
      </w:r>
      <w:proofErr w:type="spellEnd"/>
      <w:r w:rsidR="00C14555" w:rsidRPr="002C7CF4">
        <w:rPr>
          <w:sz w:val="20"/>
        </w:rPr>
        <w:t xml:space="preserve"> respectively </w:t>
      </w:r>
      <w:r w:rsidR="00B54D36" w:rsidRPr="00B54D36">
        <w:rPr>
          <w:sz w:val="20"/>
        </w:rPr>
        <w:t>as</w:t>
      </w:r>
      <w:r w:rsidR="00B54D36">
        <w:rPr>
          <w:sz w:val="20"/>
        </w:rPr>
        <w:t xml:space="preserve"> it`s</w:t>
      </w:r>
      <w:r w:rsidR="00B54D36" w:rsidRPr="00B54D36">
        <w:rPr>
          <w:sz w:val="20"/>
        </w:rPr>
        <w:t xml:space="preserve"> shown</w:t>
      </w:r>
      <w:r w:rsidR="00C14555" w:rsidRPr="00B54D36">
        <w:rPr>
          <w:sz w:val="20"/>
        </w:rPr>
        <w:t xml:space="preserve"> </w:t>
      </w:r>
      <w:r w:rsidR="00C14555" w:rsidRPr="002C7CF4">
        <w:rPr>
          <w:sz w:val="20"/>
        </w:rPr>
        <w:t>in Table 2. The one way latency leads to the long delay especially for case of using negative acknowledgment channel (NAC) (ba</w:t>
      </w:r>
      <w:r w:rsidR="004C3205">
        <w:rPr>
          <w:sz w:val="20"/>
        </w:rPr>
        <w:t>ckward channel to signal lost pa</w:t>
      </w:r>
      <w:r w:rsidR="00C14555" w:rsidRPr="002C7CF4">
        <w:rPr>
          <w:sz w:val="20"/>
        </w:rPr>
        <w:t>ckets). The jitter also has a big influence to the latency.</w:t>
      </w:r>
    </w:p>
    <w:p w:rsidR="00C14555" w:rsidRPr="002C7CF4" w:rsidRDefault="00C14555" w:rsidP="00C14555">
      <w:pPr>
        <w:jc w:val="both"/>
        <w:rPr>
          <w:sz w:val="20"/>
          <w:lang w:val="en-CA"/>
        </w:rPr>
      </w:pPr>
      <w:proofErr w:type="gramStart"/>
      <w:r w:rsidRPr="002C7CF4">
        <w:rPr>
          <w:sz w:val="20"/>
          <w:lang w:val="en-CA"/>
        </w:rPr>
        <w:t>Table 1.</w:t>
      </w:r>
      <w:proofErr w:type="gramEnd"/>
      <w:r w:rsidRPr="002C7CF4">
        <w:rPr>
          <w:sz w:val="20"/>
          <w:lang w:val="en-CA"/>
        </w:rPr>
        <w:t xml:space="preserve"> </w:t>
      </w:r>
      <w:r w:rsidRPr="007C3982">
        <w:rPr>
          <w:sz w:val="20"/>
          <w:lang w:val="en-CA"/>
        </w:rPr>
        <w:t xml:space="preserve">Different test profiles for network </w:t>
      </w:r>
      <w:r w:rsidRPr="005F1DAA">
        <w:rPr>
          <w:sz w:val="20"/>
          <w:lang w:val="en-CA"/>
        </w:rPr>
        <w:t>impairment [2</w:t>
      </w:r>
      <w:r w:rsidR="005F1DAA" w:rsidRPr="005F1DAA">
        <w:rPr>
          <w:sz w:val="20"/>
          <w:lang w:val="en-CA"/>
        </w:rPr>
        <w:t>, 3</w:t>
      </w:r>
      <w:r w:rsidRPr="005F1DAA">
        <w:rPr>
          <w:sz w:val="20"/>
          <w:lang w:val="en-CA"/>
        </w:rPr>
        <w:t>]</w:t>
      </w:r>
    </w:p>
    <w:tbl>
      <w:tblPr>
        <w:tblW w:w="0" w:type="auto"/>
        <w:tblInd w:w="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740"/>
        <w:gridCol w:w="3420"/>
        <w:gridCol w:w="2340"/>
        <w:gridCol w:w="1998"/>
      </w:tblGrid>
      <w:tr w:rsidR="00C14555" w:rsidRPr="002C7CF4" w:rsidTr="00A828AA">
        <w:tc>
          <w:tcPr>
            <w:tcW w:w="1740" w:type="dxa"/>
            <w:shd w:val="solid" w:color="FFFFFF" w:fill="auto"/>
          </w:tcPr>
          <w:p w:rsidR="00C14555" w:rsidRPr="00AF62F1" w:rsidRDefault="00C14555" w:rsidP="00A828AA">
            <w:pPr>
              <w:tabs>
                <w:tab w:val="clear" w:pos="360"/>
                <w:tab w:val="clear" w:pos="720"/>
                <w:tab w:val="clear" w:pos="1080"/>
                <w:tab w:val="clear" w:pos="1440"/>
              </w:tabs>
              <w:overflowPunct/>
              <w:spacing w:before="0"/>
              <w:textAlignment w:val="auto"/>
              <w:rPr>
                <w:b/>
                <w:bCs/>
                <w:sz w:val="20"/>
              </w:rPr>
            </w:pPr>
            <w:r w:rsidRPr="00AF62F1">
              <w:rPr>
                <w:b/>
                <w:sz w:val="20"/>
              </w:rPr>
              <w:t>Service Test Profiles</w:t>
            </w:r>
            <w:r w:rsidRPr="00AF62F1">
              <w:rPr>
                <w:b/>
                <w:bCs/>
                <w:sz w:val="20"/>
              </w:rPr>
              <w:t xml:space="preserve"> </w:t>
            </w:r>
          </w:p>
        </w:tc>
        <w:tc>
          <w:tcPr>
            <w:tcW w:w="3420" w:type="dxa"/>
            <w:shd w:val="solid" w:color="FFFFFF" w:fill="auto"/>
          </w:tcPr>
          <w:p w:rsidR="00C14555" w:rsidRPr="00AF62F1" w:rsidRDefault="00C14555" w:rsidP="00A828AA">
            <w:pPr>
              <w:tabs>
                <w:tab w:val="clear" w:pos="360"/>
                <w:tab w:val="clear" w:pos="720"/>
                <w:tab w:val="clear" w:pos="1080"/>
                <w:tab w:val="clear" w:pos="1440"/>
              </w:tabs>
              <w:overflowPunct/>
              <w:spacing w:before="0"/>
              <w:textAlignment w:val="auto"/>
              <w:rPr>
                <w:b/>
                <w:bCs/>
                <w:sz w:val="20"/>
              </w:rPr>
            </w:pPr>
            <w:r w:rsidRPr="00AF62F1">
              <w:rPr>
                <w:b/>
                <w:sz w:val="20"/>
              </w:rPr>
              <w:t>Applications (Examples)</w:t>
            </w:r>
            <w:r w:rsidRPr="00AF62F1">
              <w:rPr>
                <w:b/>
                <w:bCs/>
                <w:sz w:val="20"/>
              </w:rPr>
              <w:t xml:space="preserve"> </w:t>
            </w:r>
          </w:p>
        </w:tc>
        <w:tc>
          <w:tcPr>
            <w:tcW w:w="2340" w:type="dxa"/>
            <w:shd w:val="solid" w:color="FFFFFF" w:fill="auto"/>
          </w:tcPr>
          <w:p w:rsidR="00C14555" w:rsidRPr="00AF62F1" w:rsidRDefault="00C14555" w:rsidP="00A828AA">
            <w:pPr>
              <w:tabs>
                <w:tab w:val="clear" w:pos="360"/>
                <w:tab w:val="clear" w:pos="720"/>
                <w:tab w:val="clear" w:pos="1080"/>
                <w:tab w:val="clear" w:pos="1440"/>
              </w:tabs>
              <w:overflowPunct/>
              <w:spacing w:before="0"/>
              <w:textAlignment w:val="auto"/>
              <w:rPr>
                <w:b/>
                <w:bCs/>
                <w:sz w:val="20"/>
              </w:rPr>
            </w:pPr>
            <w:r w:rsidRPr="00AF62F1">
              <w:rPr>
                <w:b/>
                <w:sz w:val="20"/>
              </w:rPr>
              <w:t>Node Mechanisms</w:t>
            </w:r>
            <w:r w:rsidRPr="00AF62F1">
              <w:rPr>
                <w:b/>
                <w:bCs/>
                <w:sz w:val="20"/>
              </w:rPr>
              <w:t xml:space="preserve"> </w:t>
            </w:r>
          </w:p>
        </w:tc>
        <w:tc>
          <w:tcPr>
            <w:tcW w:w="1998" w:type="dxa"/>
            <w:shd w:val="solid" w:color="FFFFFF" w:fill="auto"/>
          </w:tcPr>
          <w:p w:rsidR="00C14555" w:rsidRPr="00AF62F1" w:rsidRDefault="00C14555" w:rsidP="00A828AA">
            <w:pPr>
              <w:tabs>
                <w:tab w:val="clear" w:pos="360"/>
                <w:tab w:val="clear" w:pos="720"/>
                <w:tab w:val="clear" w:pos="1080"/>
                <w:tab w:val="clear" w:pos="1440"/>
              </w:tabs>
              <w:overflowPunct/>
              <w:spacing w:before="0"/>
              <w:textAlignment w:val="auto"/>
              <w:rPr>
                <w:b/>
                <w:bCs/>
                <w:sz w:val="20"/>
              </w:rPr>
            </w:pPr>
            <w:r w:rsidRPr="00AF62F1">
              <w:rPr>
                <w:b/>
                <w:sz w:val="20"/>
              </w:rPr>
              <w:t>Network Techniques</w:t>
            </w:r>
            <w:r w:rsidRPr="00AF62F1">
              <w:rPr>
                <w:b/>
                <w:bCs/>
                <w:sz w:val="20"/>
              </w:rPr>
              <w:t xml:space="preserve"> </w:t>
            </w:r>
          </w:p>
        </w:tc>
      </w:tr>
      <w:tr w:rsidR="00C14555" w:rsidRPr="002C7CF4" w:rsidTr="002E3493">
        <w:trPr>
          <w:trHeight w:val="848"/>
        </w:trPr>
        <w:tc>
          <w:tcPr>
            <w:tcW w:w="1740" w:type="dxa"/>
            <w:tcBorders>
              <w:bottom w:val="single" w:sz="8" w:space="0" w:color="000000"/>
            </w:tcBorders>
            <w:shd w:val="clear" w:color="auto" w:fill="D6E3BC"/>
          </w:tcPr>
          <w:p w:rsidR="00C14555" w:rsidRPr="002C7CF4"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Well</w:t>
            </w:r>
            <w:r w:rsidRPr="002C7CF4">
              <w:rPr>
                <w:bCs/>
                <w:sz w:val="20"/>
              </w:rPr>
              <w:t>-</w:t>
            </w:r>
            <w:r w:rsidRPr="00AF62F1">
              <w:rPr>
                <w:bCs/>
                <w:sz w:val="20"/>
              </w:rPr>
              <w:t xml:space="preserve">Managed IP Network </w:t>
            </w:r>
          </w:p>
          <w:p w:rsidR="00C14555" w:rsidRPr="00AF62F1" w:rsidRDefault="00C14555" w:rsidP="00A828AA">
            <w:pPr>
              <w:rPr>
                <w:bCs/>
                <w:sz w:val="20"/>
              </w:rPr>
            </w:pPr>
          </w:p>
        </w:tc>
        <w:tc>
          <w:tcPr>
            <w:tcW w:w="3420" w:type="dxa"/>
            <w:tcBorders>
              <w:bottom w:val="single" w:sz="8" w:space="0" w:color="000000"/>
            </w:tcBorders>
            <w:shd w:val="clear" w:color="auto" w:fill="D6E3BC"/>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High quality video and VoIP, VTC (Real-time applications, loss sensitive, jitter sensitive, high interaction) </w:t>
            </w:r>
          </w:p>
        </w:tc>
        <w:tc>
          <w:tcPr>
            <w:tcW w:w="2340" w:type="dxa"/>
            <w:tcBorders>
              <w:bottom w:val="single" w:sz="8" w:space="0" w:color="000000"/>
            </w:tcBorders>
            <w:shd w:val="clear" w:color="auto" w:fill="D6E3BC"/>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Strict </w:t>
            </w:r>
            <w:proofErr w:type="spellStart"/>
            <w:r w:rsidRPr="00AF62F1">
              <w:rPr>
                <w:bCs/>
                <w:sz w:val="20"/>
              </w:rPr>
              <w:t>QoS</w:t>
            </w:r>
            <w:proofErr w:type="spellEnd"/>
            <w:r w:rsidRPr="00AF62F1">
              <w:rPr>
                <w:bCs/>
                <w:sz w:val="20"/>
              </w:rPr>
              <w:t xml:space="preserve">, guaranteed no over subscription on links </w:t>
            </w:r>
          </w:p>
        </w:tc>
        <w:tc>
          <w:tcPr>
            <w:tcW w:w="1998" w:type="dxa"/>
            <w:tcBorders>
              <w:bottom w:val="single" w:sz="8" w:space="0" w:color="000000"/>
            </w:tcBorders>
            <w:shd w:val="clear" w:color="auto" w:fill="D6E3BC"/>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Constrained routing and distance </w:t>
            </w:r>
          </w:p>
        </w:tc>
      </w:tr>
      <w:tr w:rsidR="00C14555" w:rsidRPr="002C7CF4" w:rsidTr="00A828AA">
        <w:trPr>
          <w:trHeight w:val="1055"/>
        </w:trPr>
        <w:tc>
          <w:tcPr>
            <w:tcW w:w="1740" w:type="dxa"/>
            <w:tcBorders>
              <w:bottom w:val="single" w:sz="8" w:space="0" w:color="000000"/>
            </w:tcBorders>
            <w:shd w:val="clear" w:color="auto" w:fill="FFFFCC"/>
          </w:tcPr>
          <w:p w:rsidR="00C14555" w:rsidRPr="002C7CF4"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Partially-Managed IP Network </w:t>
            </w:r>
          </w:p>
          <w:p w:rsidR="00C14555" w:rsidRPr="00AF62F1" w:rsidRDefault="00C14555" w:rsidP="00A828AA">
            <w:pPr>
              <w:rPr>
                <w:bCs/>
                <w:sz w:val="20"/>
              </w:rPr>
            </w:pPr>
          </w:p>
        </w:tc>
        <w:tc>
          <w:tcPr>
            <w:tcW w:w="3420" w:type="dxa"/>
            <w:tcBorders>
              <w:bottom w:val="single" w:sz="8" w:space="0" w:color="000000"/>
              <w:right w:val="single" w:sz="8" w:space="0" w:color="auto"/>
            </w:tcBorders>
            <w:shd w:val="clear" w:color="auto" w:fill="FFFFCC"/>
          </w:tcPr>
          <w:p w:rsidR="00C14555" w:rsidRPr="002C7CF4"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VoIP, VTC</w:t>
            </w:r>
          </w:p>
          <w:p w:rsidR="00C14555" w:rsidRPr="00AF62F1" w:rsidRDefault="00C14555" w:rsidP="00A828AA">
            <w:pPr>
              <w:rPr>
                <w:bCs/>
                <w:sz w:val="20"/>
              </w:rPr>
            </w:pPr>
            <w:r w:rsidRPr="00AF62F1">
              <w:rPr>
                <w:bCs/>
                <w:sz w:val="20"/>
              </w:rPr>
              <w:t xml:space="preserve">(Real-time applications, jitter sensitive, interactive) </w:t>
            </w:r>
          </w:p>
        </w:tc>
        <w:tc>
          <w:tcPr>
            <w:tcW w:w="2340" w:type="dxa"/>
            <w:tcBorders>
              <w:left w:val="single" w:sz="8" w:space="0" w:color="auto"/>
              <w:bottom w:val="single" w:sz="8" w:space="0" w:color="000000"/>
              <w:right w:val="single" w:sz="8" w:space="0" w:color="auto"/>
            </w:tcBorders>
            <w:shd w:val="clear" w:color="auto" w:fill="FFFFCC"/>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Separate queue with preferential servicing, traffic grooming </w:t>
            </w:r>
          </w:p>
        </w:tc>
        <w:tc>
          <w:tcPr>
            <w:tcW w:w="1998" w:type="dxa"/>
            <w:tcBorders>
              <w:left w:val="single" w:sz="8" w:space="0" w:color="auto"/>
              <w:bottom w:val="single" w:sz="8" w:space="0" w:color="000000"/>
            </w:tcBorders>
            <w:shd w:val="clear" w:color="auto" w:fill="FFFFCC"/>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Less constrained routing and distances </w:t>
            </w:r>
          </w:p>
        </w:tc>
      </w:tr>
      <w:tr w:rsidR="00C14555" w:rsidRPr="002C7CF4" w:rsidTr="002E3493">
        <w:tc>
          <w:tcPr>
            <w:tcW w:w="1740" w:type="dxa"/>
            <w:vMerge w:val="restart"/>
            <w:shd w:val="clear" w:color="auto" w:fill="E5B8B7"/>
          </w:tcPr>
          <w:p w:rsidR="00C14555" w:rsidRPr="002C7CF4"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Unmanaged IP Network, Internet </w:t>
            </w:r>
          </w:p>
          <w:p w:rsidR="00C14555" w:rsidRPr="00AF62F1" w:rsidRDefault="00C14555" w:rsidP="00A828AA">
            <w:pPr>
              <w:rPr>
                <w:bCs/>
                <w:sz w:val="20"/>
              </w:rPr>
            </w:pPr>
          </w:p>
        </w:tc>
        <w:tc>
          <w:tcPr>
            <w:tcW w:w="3420" w:type="dxa"/>
            <w:tcBorders>
              <w:righ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Lower quality video and VoIP, signaling, transaction data (highly interactive) </w:t>
            </w:r>
          </w:p>
        </w:tc>
        <w:tc>
          <w:tcPr>
            <w:tcW w:w="2340" w:type="dxa"/>
            <w:tcBorders>
              <w:left w:val="single" w:sz="8" w:space="0" w:color="auto"/>
              <w:righ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Separate queue, drop priority </w:t>
            </w:r>
          </w:p>
        </w:tc>
        <w:tc>
          <w:tcPr>
            <w:tcW w:w="1998" w:type="dxa"/>
            <w:tcBorders>
              <w:lef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Constrained routing and distance </w:t>
            </w:r>
          </w:p>
        </w:tc>
      </w:tr>
      <w:tr w:rsidR="00C14555" w:rsidRPr="002C7CF4" w:rsidTr="002E3493">
        <w:tc>
          <w:tcPr>
            <w:tcW w:w="1740" w:type="dxa"/>
            <w:vMerge/>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p>
        </w:tc>
        <w:tc>
          <w:tcPr>
            <w:tcW w:w="3420" w:type="dxa"/>
            <w:tcBorders>
              <w:righ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Transaction data, interactive  </w:t>
            </w:r>
          </w:p>
        </w:tc>
        <w:tc>
          <w:tcPr>
            <w:tcW w:w="2340" w:type="dxa"/>
            <w:tcBorders>
              <w:left w:val="single" w:sz="8" w:space="0" w:color="auto"/>
              <w:right w:val="single" w:sz="8" w:space="0" w:color="auto"/>
            </w:tcBorders>
            <w:shd w:val="clear" w:color="auto" w:fill="E5B8B7"/>
          </w:tcPr>
          <w:p w:rsidR="00C14555" w:rsidRPr="002C7CF4" w:rsidRDefault="00C14555" w:rsidP="00A828AA">
            <w:pPr>
              <w:tabs>
                <w:tab w:val="clear" w:pos="360"/>
                <w:tab w:val="clear" w:pos="720"/>
                <w:tab w:val="clear" w:pos="1080"/>
                <w:tab w:val="clear" w:pos="1440"/>
              </w:tabs>
              <w:overflowPunct/>
              <w:spacing w:before="0"/>
              <w:textAlignment w:val="auto"/>
              <w:rPr>
                <w:bCs/>
                <w:sz w:val="20"/>
              </w:rPr>
            </w:pPr>
          </w:p>
        </w:tc>
        <w:tc>
          <w:tcPr>
            <w:tcW w:w="1998" w:type="dxa"/>
            <w:tcBorders>
              <w:lef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Less constrained routing and distances </w:t>
            </w:r>
          </w:p>
        </w:tc>
      </w:tr>
      <w:tr w:rsidR="00C14555" w:rsidRPr="002C7CF4" w:rsidTr="002E3493">
        <w:tc>
          <w:tcPr>
            <w:tcW w:w="1740" w:type="dxa"/>
            <w:vMerge/>
            <w:shd w:val="clear" w:color="auto" w:fill="E5B8B7"/>
          </w:tcPr>
          <w:p w:rsidR="00C14555" w:rsidRPr="00AF62F1" w:rsidRDefault="00C14555" w:rsidP="00A828AA">
            <w:pPr>
              <w:tabs>
                <w:tab w:val="clear" w:pos="360"/>
                <w:tab w:val="clear" w:pos="720"/>
                <w:tab w:val="clear" w:pos="1080"/>
                <w:tab w:val="clear" w:pos="1440"/>
              </w:tabs>
              <w:overflowPunct/>
              <w:spacing w:before="0"/>
              <w:jc w:val="right"/>
              <w:textAlignment w:val="auto"/>
              <w:rPr>
                <w:sz w:val="20"/>
              </w:rPr>
            </w:pPr>
          </w:p>
        </w:tc>
        <w:tc>
          <w:tcPr>
            <w:tcW w:w="3420" w:type="dxa"/>
            <w:tcBorders>
              <w:righ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Short transactions, bulk data (low loss) </w:t>
            </w:r>
          </w:p>
        </w:tc>
        <w:tc>
          <w:tcPr>
            <w:tcW w:w="2340" w:type="dxa"/>
            <w:tcBorders>
              <w:left w:val="single" w:sz="8" w:space="0" w:color="auto"/>
              <w:righ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Long queue, drop priority </w:t>
            </w:r>
          </w:p>
        </w:tc>
        <w:tc>
          <w:tcPr>
            <w:tcW w:w="1998" w:type="dxa"/>
            <w:tcBorders>
              <w:lef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Any route/path </w:t>
            </w:r>
          </w:p>
        </w:tc>
      </w:tr>
      <w:tr w:rsidR="00C14555" w:rsidRPr="002C7CF4" w:rsidTr="002E3493">
        <w:tc>
          <w:tcPr>
            <w:tcW w:w="1740" w:type="dxa"/>
            <w:vMerge/>
            <w:shd w:val="clear" w:color="auto" w:fill="E5B8B7"/>
          </w:tcPr>
          <w:p w:rsidR="00C14555" w:rsidRPr="00AF62F1" w:rsidRDefault="00C14555" w:rsidP="00A828AA">
            <w:pPr>
              <w:tabs>
                <w:tab w:val="clear" w:pos="360"/>
                <w:tab w:val="clear" w:pos="720"/>
                <w:tab w:val="clear" w:pos="1080"/>
                <w:tab w:val="clear" w:pos="1440"/>
              </w:tabs>
              <w:overflowPunct/>
              <w:spacing w:before="0"/>
              <w:jc w:val="right"/>
              <w:textAlignment w:val="auto"/>
              <w:rPr>
                <w:sz w:val="20"/>
              </w:rPr>
            </w:pPr>
          </w:p>
        </w:tc>
        <w:tc>
          <w:tcPr>
            <w:tcW w:w="3420" w:type="dxa"/>
            <w:tcBorders>
              <w:right w:val="single" w:sz="8" w:space="0" w:color="auto"/>
            </w:tcBorders>
            <w:shd w:val="clear" w:color="auto" w:fill="E5B8B7"/>
          </w:tcPr>
          <w:p w:rsidR="00C14555" w:rsidRPr="00D728B0" w:rsidRDefault="00C14555" w:rsidP="00A828AA">
            <w:pPr>
              <w:tabs>
                <w:tab w:val="clear" w:pos="360"/>
                <w:tab w:val="clear" w:pos="720"/>
                <w:tab w:val="clear" w:pos="1080"/>
                <w:tab w:val="clear" w:pos="1440"/>
              </w:tabs>
              <w:overflowPunct/>
              <w:spacing w:before="0"/>
              <w:textAlignment w:val="auto"/>
              <w:rPr>
                <w:b/>
                <w:bCs/>
                <w:sz w:val="20"/>
              </w:rPr>
            </w:pPr>
            <w:r w:rsidRPr="00D728B0">
              <w:rPr>
                <w:b/>
                <w:bCs/>
                <w:color w:val="FF0000"/>
                <w:sz w:val="20"/>
              </w:rPr>
              <w:t xml:space="preserve">Traditional Internet applications (default IP networks) </w:t>
            </w:r>
          </w:p>
        </w:tc>
        <w:tc>
          <w:tcPr>
            <w:tcW w:w="2340" w:type="dxa"/>
            <w:tcBorders>
              <w:left w:val="single" w:sz="8" w:space="0" w:color="auto"/>
              <w:righ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Separate queue (lowest priority) </w:t>
            </w:r>
          </w:p>
        </w:tc>
        <w:tc>
          <w:tcPr>
            <w:tcW w:w="1998" w:type="dxa"/>
            <w:tcBorders>
              <w:left w:val="single" w:sz="8" w:space="0" w:color="auto"/>
            </w:tcBorders>
            <w:shd w:val="clear" w:color="auto" w:fill="E5B8B7"/>
          </w:tcPr>
          <w:p w:rsidR="00C14555" w:rsidRPr="00AF62F1" w:rsidRDefault="00C14555" w:rsidP="00A828AA">
            <w:pPr>
              <w:tabs>
                <w:tab w:val="clear" w:pos="360"/>
                <w:tab w:val="clear" w:pos="720"/>
                <w:tab w:val="clear" w:pos="1080"/>
                <w:tab w:val="clear" w:pos="1440"/>
              </w:tabs>
              <w:overflowPunct/>
              <w:spacing w:before="0"/>
              <w:textAlignment w:val="auto"/>
              <w:rPr>
                <w:bCs/>
                <w:sz w:val="20"/>
              </w:rPr>
            </w:pPr>
            <w:r w:rsidRPr="00AF62F1">
              <w:rPr>
                <w:bCs/>
                <w:sz w:val="20"/>
              </w:rPr>
              <w:t xml:space="preserve">Any route/path </w:t>
            </w:r>
          </w:p>
        </w:tc>
      </w:tr>
    </w:tbl>
    <w:p w:rsidR="00C14555" w:rsidRPr="002C7CF4" w:rsidRDefault="00C14555" w:rsidP="00C14555">
      <w:pPr>
        <w:jc w:val="both"/>
        <w:rPr>
          <w:sz w:val="20"/>
          <w:lang w:val="en-CA"/>
        </w:rPr>
      </w:pPr>
    </w:p>
    <w:p w:rsidR="00C14555" w:rsidRPr="005F1DAA" w:rsidRDefault="00C14555" w:rsidP="00C14555">
      <w:pPr>
        <w:rPr>
          <w:sz w:val="20"/>
          <w:lang w:val="en-CA"/>
        </w:rPr>
      </w:pPr>
      <w:proofErr w:type="gramStart"/>
      <w:r w:rsidRPr="002C7CF4">
        <w:rPr>
          <w:sz w:val="20"/>
          <w:lang w:val="en-CA"/>
        </w:rPr>
        <w:lastRenderedPageBreak/>
        <w:t xml:space="preserve">Table </w:t>
      </w:r>
      <w:r w:rsidRPr="005F1DAA">
        <w:rPr>
          <w:sz w:val="20"/>
          <w:lang w:val="en-CA"/>
        </w:rPr>
        <w:t>2.</w:t>
      </w:r>
      <w:proofErr w:type="gramEnd"/>
      <w:r w:rsidRPr="005F1DAA">
        <w:rPr>
          <w:sz w:val="20"/>
          <w:lang w:val="en-CA"/>
        </w:rPr>
        <w:t xml:space="preserve"> Network impairment ranges for different service level agreements [2</w:t>
      </w:r>
      <w:r w:rsidR="005F1DAA" w:rsidRPr="005F1DAA">
        <w:rPr>
          <w:sz w:val="20"/>
          <w:lang w:val="en-CA"/>
        </w:rPr>
        <w:t>, 3</w:t>
      </w:r>
      <w:r w:rsidRPr="005F1DAA">
        <w:rPr>
          <w:sz w:val="20"/>
          <w:lang w:val="en-C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8"/>
        <w:gridCol w:w="2226"/>
        <w:gridCol w:w="2226"/>
        <w:gridCol w:w="2226"/>
      </w:tblGrid>
      <w:tr w:rsidR="00C14555" w:rsidRPr="00C14555" w:rsidTr="00C14555">
        <w:tc>
          <w:tcPr>
            <w:tcW w:w="2898" w:type="dxa"/>
          </w:tcPr>
          <w:p w:rsidR="00C14555" w:rsidRPr="00C14555" w:rsidRDefault="00C14555" w:rsidP="00C14555">
            <w:pPr>
              <w:spacing w:before="0"/>
              <w:rPr>
                <w:sz w:val="20"/>
                <w:lang w:val="en-CA"/>
              </w:rPr>
            </w:pPr>
            <w:r w:rsidRPr="00C14555">
              <w:rPr>
                <w:sz w:val="20"/>
                <w:lang w:val="en-CA"/>
              </w:rPr>
              <w:t>Impairment Type</w:t>
            </w:r>
            <w:r w:rsidRPr="00C14555">
              <w:rPr>
                <w:sz w:val="20"/>
                <w:lang w:val="en-CA"/>
              </w:rPr>
              <w:tab/>
            </w:r>
          </w:p>
        </w:tc>
        <w:tc>
          <w:tcPr>
            <w:tcW w:w="2226" w:type="dxa"/>
          </w:tcPr>
          <w:p w:rsidR="00C14555" w:rsidRPr="00C14555" w:rsidRDefault="00C14555" w:rsidP="00C14555">
            <w:pPr>
              <w:spacing w:before="0"/>
              <w:rPr>
                <w:sz w:val="20"/>
                <w:lang w:val="en-CA"/>
              </w:rPr>
            </w:pPr>
            <w:r w:rsidRPr="00C14555">
              <w:rPr>
                <w:sz w:val="20"/>
                <w:lang w:val="en-CA"/>
              </w:rPr>
              <w:t>well-managed</w:t>
            </w:r>
          </w:p>
        </w:tc>
        <w:tc>
          <w:tcPr>
            <w:tcW w:w="2226" w:type="dxa"/>
          </w:tcPr>
          <w:p w:rsidR="00C14555" w:rsidRPr="00C14555" w:rsidRDefault="00C14555" w:rsidP="00C14555">
            <w:pPr>
              <w:spacing w:before="0"/>
              <w:rPr>
                <w:sz w:val="20"/>
                <w:lang w:val="en-CA"/>
              </w:rPr>
            </w:pPr>
            <w:r w:rsidRPr="00C14555">
              <w:rPr>
                <w:sz w:val="20"/>
                <w:lang w:val="en-CA"/>
              </w:rPr>
              <w:t xml:space="preserve">partially-managed </w:t>
            </w:r>
          </w:p>
        </w:tc>
        <w:tc>
          <w:tcPr>
            <w:tcW w:w="2226" w:type="dxa"/>
          </w:tcPr>
          <w:p w:rsidR="00C14555" w:rsidRPr="00C14555" w:rsidRDefault="00C14555" w:rsidP="00C14555">
            <w:pPr>
              <w:spacing w:before="0"/>
              <w:rPr>
                <w:sz w:val="20"/>
                <w:lang w:val="en-CA"/>
              </w:rPr>
            </w:pPr>
            <w:r w:rsidRPr="00C14555">
              <w:rPr>
                <w:sz w:val="20"/>
                <w:lang w:val="en-CA"/>
              </w:rPr>
              <w:t xml:space="preserve">un-managed </w:t>
            </w:r>
          </w:p>
        </w:tc>
      </w:tr>
      <w:tr w:rsidR="00C14555" w:rsidRPr="00C14555" w:rsidTr="002E3493">
        <w:tc>
          <w:tcPr>
            <w:tcW w:w="2898" w:type="dxa"/>
          </w:tcPr>
          <w:p w:rsidR="00C14555" w:rsidRPr="00C14555" w:rsidRDefault="00C14555" w:rsidP="00C14555">
            <w:pPr>
              <w:spacing w:before="0"/>
              <w:rPr>
                <w:sz w:val="20"/>
                <w:lang w:val="en-CA"/>
              </w:rPr>
            </w:pPr>
            <w:r w:rsidRPr="00C14555">
              <w:rPr>
                <w:sz w:val="20"/>
                <w:lang w:val="en-CA"/>
              </w:rPr>
              <w:t xml:space="preserve">One Way Latency, </w:t>
            </w:r>
            <w:proofErr w:type="spellStart"/>
            <w:r w:rsidRPr="00C14555">
              <w:rPr>
                <w:sz w:val="20"/>
                <w:lang w:val="en-CA"/>
              </w:rPr>
              <w:t>ms</w:t>
            </w:r>
            <w:proofErr w:type="spellEnd"/>
            <w:r w:rsidRPr="00C14555">
              <w:rPr>
                <w:sz w:val="20"/>
                <w:lang w:val="en-CA"/>
              </w:rPr>
              <w:tab/>
              <w:t xml:space="preserve"> </w:t>
            </w:r>
          </w:p>
          <w:p w:rsidR="00C14555" w:rsidRPr="00C14555" w:rsidRDefault="00C14555" w:rsidP="00C14555">
            <w:pPr>
              <w:spacing w:before="0"/>
              <w:rPr>
                <w:sz w:val="20"/>
                <w:lang w:val="en-CA"/>
              </w:rPr>
            </w:pPr>
          </w:p>
        </w:tc>
        <w:tc>
          <w:tcPr>
            <w:tcW w:w="2226" w:type="dxa"/>
            <w:shd w:val="clear" w:color="auto" w:fill="F2DBDB"/>
          </w:tcPr>
          <w:p w:rsidR="00C14555" w:rsidRPr="00C14555" w:rsidRDefault="00C14555" w:rsidP="00C14555">
            <w:pPr>
              <w:spacing w:before="0"/>
              <w:rPr>
                <w:sz w:val="20"/>
                <w:lang w:val="en-CA"/>
              </w:rPr>
            </w:pPr>
            <w:r w:rsidRPr="00C14555">
              <w:rPr>
                <w:sz w:val="20"/>
                <w:lang w:val="en-CA"/>
              </w:rPr>
              <w:t>20 to 100 (regional)</w:t>
            </w:r>
          </w:p>
          <w:p w:rsidR="00C14555" w:rsidRPr="00C14555" w:rsidRDefault="00C14555" w:rsidP="00C14555">
            <w:pPr>
              <w:spacing w:before="0"/>
              <w:rPr>
                <w:sz w:val="20"/>
                <w:lang w:val="en-CA"/>
              </w:rPr>
            </w:pPr>
            <w:r w:rsidRPr="00C14555">
              <w:rPr>
                <w:sz w:val="20"/>
                <w:lang w:val="en-CA"/>
              </w:rPr>
              <w:t>20 to 300 (intercontinental)</w:t>
            </w:r>
          </w:p>
        </w:tc>
        <w:tc>
          <w:tcPr>
            <w:tcW w:w="2226" w:type="dxa"/>
            <w:shd w:val="clear" w:color="auto" w:fill="D99594"/>
          </w:tcPr>
          <w:p w:rsidR="00C14555" w:rsidRPr="00C14555" w:rsidRDefault="00C14555" w:rsidP="00C14555">
            <w:pPr>
              <w:spacing w:before="0"/>
              <w:rPr>
                <w:sz w:val="20"/>
                <w:lang w:val="en-CA"/>
              </w:rPr>
            </w:pPr>
            <w:r w:rsidRPr="00C14555">
              <w:rPr>
                <w:sz w:val="20"/>
                <w:lang w:val="en-CA"/>
              </w:rPr>
              <w:t>50 to 200 (regional)</w:t>
            </w:r>
            <w:r w:rsidRPr="00C14555">
              <w:rPr>
                <w:sz w:val="20"/>
                <w:lang w:val="en-CA"/>
              </w:rPr>
              <w:br/>
              <w:t>50 to 400 (intercontinental)</w:t>
            </w:r>
          </w:p>
        </w:tc>
        <w:tc>
          <w:tcPr>
            <w:tcW w:w="2226" w:type="dxa"/>
            <w:shd w:val="clear" w:color="auto" w:fill="D99594"/>
          </w:tcPr>
          <w:p w:rsidR="00C14555" w:rsidRPr="00C14555" w:rsidRDefault="00C14555" w:rsidP="00C14555">
            <w:pPr>
              <w:spacing w:before="0"/>
              <w:rPr>
                <w:sz w:val="20"/>
                <w:lang w:val="en-CA"/>
              </w:rPr>
            </w:pPr>
            <w:r w:rsidRPr="00C14555">
              <w:rPr>
                <w:sz w:val="20"/>
                <w:lang w:val="en-CA"/>
              </w:rPr>
              <w:t>50 to 800</w:t>
            </w:r>
          </w:p>
        </w:tc>
      </w:tr>
      <w:tr w:rsidR="00C14555" w:rsidRPr="00C14555" w:rsidTr="002E3493">
        <w:tc>
          <w:tcPr>
            <w:tcW w:w="2898" w:type="dxa"/>
          </w:tcPr>
          <w:p w:rsidR="00C14555" w:rsidRPr="00C14555" w:rsidRDefault="00C14555" w:rsidP="00C14555">
            <w:pPr>
              <w:spacing w:before="0"/>
              <w:rPr>
                <w:sz w:val="20"/>
                <w:lang w:val="en-CA"/>
              </w:rPr>
            </w:pPr>
            <w:r w:rsidRPr="00C14555">
              <w:rPr>
                <w:sz w:val="20"/>
                <w:lang w:val="en-CA"/>
              </w:rPr>
              <w:t xml:space="preserve">Jitter (peak to peak), </w:t>
            </w:r>
            <w:proofErr w:type="spellStart"/>
            <w:r w:rsidRPr="00C14555">
              <w:rPr>
                <w:sz w:val="20"/>
                <w:lang w:val="en-CA"/>
              </w:rPr>
              <w:t>ms</w:t>
            </w:r>
            <w:proofErr w:type="spellEnd"/>
            <w:r w:rsidRPr="00C14555">
              <w:rPr>
                <w:sz w:val="20"/>
                <w:lang w:val="en-CA"/>
              </w:rPr>
              <w:tab/>
            </w:r>
          </w:p>
        </w:tc>
        <w:tc>
          <w:tcPr>
            <w:tcW w:w="2226" w:type="dxa"/>
          </w:tcPr>
          <w:p w:rsidR="00C14555" w:rsidRPr="00C14555" w:rsidRDefault="00C14555" w:rsidP="00C14555">
            <w:pPr>
              <w:spacing w:before="0"/>
              <w:rPr>
                <w:sz w:val="20"/>
                <w:lang w:val="en-CA"/>
              </w:rPr>
            </w:pPr>
            <w:r w:rsidRPr="00C14555">
              <w:rPr>
                <w:sz w:val="20"/>
                <w:lang w:val="en-CA"/>
              </w:rPr>
              <w:t>0 to 50</w:t>
            </w:r>
          </w:p>
        </w:tc>
        <w:tc>
          <w:tcPr>
            <w:tcW w:w="2226" w:type="dxa"/>
            <w:shd w:val="clear" w:color="auto" w:fill="F2DBDB"/>
          </w:tcPr>
          <w:p w:rsidR="00C14555" w:rsidRPr="00C14555" w:rsidRDefault="00C14555" w:rsidP="00C14555">
            <w:pPr>
              <w:spacing w:before="0"/>
              <w:rPr>
                <w:sz w:val="20"/>
                <w:lang w:val="en-CA"/>
              </w:rPr>
            </w:pPr>
            <w:r w:rsidRPr="00C14555">
              <w:rPr>
                <w:sz w:val="20"/>
                <w:lang w:val="en-CA"/>
              </w:rPr>
              <w:t>0 to 150</w:t>
            </w:r>
          </w:p>
        </w:tc>
        <w:tc>
          <w:tcPr>
            <w:tcW w:w="2226" w:type="dxa"/>
            <w:shd w:val="clear" w:color="auto" w:fill="D99594"/>
          </w:tcPr>
          <w:p w:rsidR="00C14555" w:rsidRPr="00C14555" w:rsidRDefault="00C14555" w:rsidP="00C14555">
            <w:pPr>
              <w:spacing w:before="0"/>
              <w:rPr>
                <w:sz w:val="20"/>
                <w:lang w:val="en-CA"/>
              </w:rPr>
            </w:pPr>
            <w:r w:rsidRPr="00C14555">
              <w:rPr>
                <w:sz w:val="20"/>
                <w:lang w:val="en-CA"/>
              </w:rPr>
              <w:t>0 to 500</w:t>
            </w:r>
          </w:p>
        </w:tc>
      </w:tr>
      <w:tr w:rsidR="00C14555" w:rsidRPr="00C14555" w:rsidTr="002E3493">
        <w:tc>
          <w:tcPr>
            <w:tcW w:w="2898" w:type="dxa"/>
          </w:tcPr>
          <w:p w:rsidR="00C14555" w:rsidRPr="00C14555" w:rsidRDefault="00C14555" w:rsidP="00C14555">
            <w:pPr>
              <w:spacing w:before="0"/>
              <w:rPr>
                <w:sz w:val="20"/>
                <w:lang w:val="en-CA"/>
              </w:rPr>
            </w:pPr>
            <w:r w:rsidRPr="00C14555">
              <w:rPr>
                <w:sz w:val="20"/>
                <w:lang w:val="en-CA"/>
              </w:rPr>
              <w:t xml:space="preserve">Sequential Packet Loss, </w:t>
            </w:r>
            <w:proofErr w:type="spellStart"/>
            <w:r w:rsidRPr="00C14555">
              <w:rPr>
                <w:sz w:val="20"/>
                <w:lang w:val="en-CA"/>
              </w:rPr>
              <w:t>ms</w:t>
            </w:r>
            <w:proofErr w:type="spellEnd"/>
            <w:r w:rsidRPr="00C14555">
              <w:rPr>
                <w:sz w:val="20"/>
                <w:lang w:val="en-CA"/>
              </w:rPr>
              <w:tab/>
            </w:r>
          </w:p>
        </w:tc>
        <w:tc>
          <w:tcPr>
            <w:tcW w:w="2226" w:type="dxa"/>
          </w:tcPr>
          <w:p w:rsidR="00C14555" w:rsidRPr="00C14555" w:rsidRDefault="00C14555" w:rsidP="00C14555">
            <w:pPr>
              <w:spacing w:before="0"/>
              <w:rPr>
                <w:sz w:val="20"/>
                <w:lang w:val="en-CA"/>
              </w:rPr>
            </w:pPr>
            <w:r w:rsidRPr="00C14555">
              <w:rPr>
                <w:sz w:val="20"/>
                <w:lang w:val="en-CA"/>
              </w:rPr>
              <w:t>Random loss only (except when link failure occurs)</w:t>
            </w:r>
          </w:p>
        </w:tc>
        <w:tc>
          <w:tcPr>
            <w:tcW w:w="2226" w:type="dxa"/>
            <w:shd w:val="clear" w:color="auto" w:fill="D99594"/>
          </w:tcPr>
          <w:p w:rsidR="00C14555" w:rsidRPr="00C14555" w:rsidRDefault="00C14555" w:rsidP="00C14555">
            <w:pPr>
              <w:spacing w:before="0"/>
              <w:rPr>
                <w:sz w:val="20"/>
                <w:lang w:val="en-CA"/>
              </w:rPr>
            </w:pPr>
            <w:r w:rsidRPr="00C14555">
              <w:rPr>
                <w:sz w:val="20"/>
                <w:lang w:val="en-CA"/>
              </w:rPr>
              <w:t>40 to 200</w:t>
            </w:r>
          </w:p>
        </w:tc>
        <w:tc>
          <w:tcPr>
            <w:tcW w:w="2226" w:type="dxa"/>
            <w:shd w:val="clear" w:color="auto" w:fill="D99594"/>
          </w:tcPr>
          <w:p w:rsidR="00C14555" w:rsidRPr="00C14555" w:rsidRDefault="00C14555" w:rsidP="00C14555">
            <w:pPr>
              <w:spacing w:before="0"/>
              <w:rPr>
                <w:sz w:val="20"/>
                <w:lang w:val="en-CA"/>
              </w:rPr>
            </w:pPr>
            <w:r w:rsidRPr="00C14555">
              <w:rPr>
                <w:sz w:val="20"/>
                <w:lang w:val="en-CA"/>
              </w:rPr>
              <w:t>40 to 10000</w:t>
            </w:r>
          </w:p>
        </w:tc>
      </w:tr>
      <w:tr w:rsidR="00C14555" w:rsidRPr="00C14555" w:rsidTr="00C14555">
        <w:tc>
          <w:tcPr>
            <w:tcW w:w="2898" w:type="dxa"/>
          </w:tcPr>
          <w:p w:rsidR="00C14555" w:rsidRPr="00C14555" w:rsidRDefault="00C14555" w:rsidP="00C14555">
            <w:pPr>
              <w:spacing w:before="0"/>
              <w:rPr>
                <w:sz w:val="20"/>
                <w:lang w:val="en-CA"/>
              </w:rPr>
            </w:pPr>
            <w:r w:rsidRPr="00C14555">
              <w:rPr>
                <w:sz w:val="20"/>
                <w:lang w:val="en-CA"/>
              </w:rPr>
              <w:t>Rate of Sequential Loss, sec</w:t>
            </w:r>
            <w:r w:rsidRPr="00C14555">
              <w:rPr>
                <w:sz w:val="20"/>
                <w:vertAlign w:val="superscript"/>
                <w:lang w:val="en-CA"/>
              </w:rPr>
              <w:t>-1</w:t>
            </w:r>
          </w:p>
        </w:tc>
        <w:tc>
          <w:tcPr>
            <w:tcW w:w="2226" w:type="dxa"/>
          </w:tcPr>
          <w:p w:rsidR="00C14555" w:rsidRPr="00C14555" w:rsidRDefault="00C14555" w:rsidP="00C14555">
            <w:pPr>
              <w:spacing w:before="0"/>
              <w:rPr>
                <w:sz w:val="20"/>
                <w:lang w:val="en-CA"/>
              </w:rPr>
            </w:pPr>
            <w:r w:rsidRPr="00C14555">
              <w:rPr>
                <w:sz w:val="20"/>
                <w:lang w:val="en-CA"/>
              </w:rPr>
              <w:t>Random loss only (except when link failure occurs)</w:t>
            </w:r>
          </w:p>
        </w:tc>
        <w:tc>
          <w:tcPr>
            <w:tcW w:w="2226" w:type="dxa"/>
          </w:tcPr>
          <w:p w:rsidR="00C14555" w:rsidRPr="00C14555" w:rsidRDefault="00C14555" w:rsidP="00C14555">
            <w:pPr>
              <w:spacing w:before="0"/>
              <w:rPr>
                <w:sz w:val="20"/>
                <w:lang w:val="en-CA"/>
              </w:rPr>
            </w:pPr>
            <w:r w:rsidRPr="00C14555">
              <w:rPr>
                <w:sz w:val="20"/>
                <w:lang w:val="en-CA"/>
              </w:rPr>
              <w:t>≤ 10</w:t>
            </w:r>
            <w:r w:rsidRPr="00C14555">
              <w:rPr>
                <w:sz w:val="20"/>
                <w:vertAlign w:val="superscript"/>
                <w:lang w:val="en-CA"/>
              </w:rPr>
              <w:t>-3</w:t>
            </w:r>
          </w:p>
        </w:tc>
        <w:tc>
          <w:tcPr>
            <w:tcW w:w="2226" w:type="dxa"/>
          </w:tcPr>
          <w:p w:rsidR="00C14555" w:rsidRPr="00C14555" w:rsidRDefault="00C14555" w:rsidP="00C14555">
            <w:pPr>
              <w:spacing w:before="0"/>
              <w:rPr>
                <w:sz w:val="20"/>
                <w:lang w:val="en-CA"/>
              </w:rPr>
            </w:pPr>
            <w:r w:rsidRPr="00C14555">
              <w:rPr>
                <w:sz w:val="20"/>
                <w:lang w:val="en-CA"/>
              </w:rPr>
              <w:t>≤ 10</w:t>
            </w:r>
            <w:r w:rsidRPr="00C14555">
              <w:rPr>
                <w:sz w:val="20"/>
                <w:vertAlign w:val="superscript"/>
                <w:lang w:val="en-CA"/>
              </w:rPr>
              <w:t>-1</w:t>
            </w:r>
          </w:p>
        </w:tc>
      </w:tr>
      <w:tr w:rsidR="00C14555" w:rsidRPr="00C14555" w:rsidTr="002E3493">
        <w:tc>
          <w:tcPr>
            <w:tcW w:w="2898" w:type="dxa"/>
          </w:tcPr>
          <w:p w:rsidR="00C14555" w:rsidRPr="00C14555" w:rsidRDefault="00C14555" w:rsidP="00C14555">
            <w:pPr>
              <w:spacing w:before="0"/>
              <w:rPr>
                <w:sz w:val="20"/>
                <w:lang w:val="en-CA"/>
              </w:rPr>
            </w:pPr>
            <w:r w:rsidRPr="00C14555">
              <w:rPr>
                <w:sz w:val="20"/>
                <w:lang w:val="en-CA"/>
              </w:rPr>
              <w:t>Random Packet Loss, %</w:t>
            </w:r>
            <w:r w:rsidRPr="00C14555">
              <w:rPr>
                <w:sz w:val="20"/>
                <w:lang w:val="en-CA"/>
              </w:rPr>
              <w:tab/>
            </w:r>
          </w:p>
          <w:p w:rsidR="00C14555" w:rsidRPr="00C14555" w:rsidRDefault="00C14555" w:rsidP="00C14555">
            <w:pPr>
              <w:spacing w:before="0"/>
              <w:rPr>
                <w:sz w:val="20"/>
                <w:lang w:val="en-CA"/>
              </w:rPr>
            </w:pPr>
          </w:p>
        </w:tc>
        <w:tc>
          <w:tcPr>
            <w:tcW w:w="2226" w:type="dxa"/>
          </w:tcPr>
          <w:p w:rsidR="00C14555" w:rsidRPr="00C14555" w:rsidRDefault="00C14555" w:rsidP="00C14555">
            <w:pPr>
              <w:spacing w:before="0"/>
              <w:rPr>
                <w:sz w:val="20"/>
                <w:lang w:val="en-CA"/>
              </w:rPr>
            </w:pPr>
            <w:r w:rsidRPr="00C14555">
              <w:rPr>
                <w:sz w:val="20"/>
                <w:lang w:val="en-CA"/>
              </w:rPr>
              <w:t>0 to 0.05</w:t>
            </w:r>
          </w:p>
        </w:tc>
        <w:tc>
          <w:tcPr>
            <w:tcW w:w="2226" w:type="dxa"/>
          </w:tcPr>
          <w:p w:rsidR="00C14555" w:rsidRPr="00C14555" w:rsidRDefault="00C14555" w:rsidP="00C14555">
            <w:pPr>
              <w:spacing w:before="0"/>
              <w:rPr>
                <w:sz w:val="20"/>
                <w:lang w:val="en-CA"/>
              </w:rPr>
            </w:pPr>
            <w:r w:rsidRPr="00C14555">
              <w:rPr>
                <w:sz w:val="20"/>
                <w:lang w:val="en-CA"/>
              </w:rPr>
              <w:t>0 to 2</w:t>
            </w:r>
          </w:p>
        </w:tc>
        <w:tc>
          <w:tcPr>
            <w:tcW w:w="2226" w:type="dxa"/>
            <w:shd w:val="clear" w:color="auto" w:fill="D99594"/>
          </w:tcPr>
          <w:p w:rsidR="00C14555" w:rsidRPr="00D728B0" w:rsidRDefault="00C14555" w:rsidP="00C14555">
            <w:pPr>
              <w:spacing w:before="0"/>
              <w:rPr>
                <w:b/>
                <w:sz w:val="20"/>
                <w:lang w:val="en-CA"/>
              </w:rPr>
            </w:pPr>
            <w:r w:rsidRPr="00D728B0">
              <w:rPr>
                <w:b/>
                <w:color w:val="FF0000"/>
                <w:sz w:val="20"/>
                <w:lang w:val="en-CA"/>
              </w:rPr>
              <w:t>0 to 20</w:t>
            </w:r>
          </w:p>
        </w:tc>
      </w:tr>
      <w:tr w:rsidR="00C14555" w:rsidRPr="00C14555" w:rsidTr="00C14555">
        <w:tc>
          <w:tcPr>
            <w:tcW w:w="2898" w:type="dxa"/>
          </w:tcPr>
          <w:p w:rsidR="00C14555" w:rsidRPr="00C14555" w:rsidRDefault="00C14555" w:rsidP="00C14555">
            <w:pPr>
              <w:spacing w:before="0"/>
              <w:rPr>
                <w:sz w:val="20"/>
                <w:lang w:val="en-CA"/>
              </w:rPr>
            </w:pPr>
            <w:r w:rsidRPr="00C14555">
              <w:rPr>
                <w:sz w:val="20"/>
                <w:lang w:val="en-CA"/>
              </w:rPr>
              <w:t>Reordered Packets, %</w:t>
            </w:r>
          </w:p>
        </w:tc>
        <w:tc>
          <w:tcPr>
            <w:tcW w:w="2226" w:type="dxa"/>
          </w:tcPr>
          <w:p w:rsidR="00C14555" w:rsidRPr="00C14555" w:rsidRDefault="00C14555" w:rsidP="00C14555">
            <w:pPr>
              <w:spacing w:before="0"/>
              <w:rPr>
                <w:sz w:val="20"/>
                <w:lang w:val="en-CA"/>
              </w:rPr>
            </w:pPr>
            <w:r w:rsidRPr="00C14555">
              <w:rPr>
                <w:sz w:val="20"/>
                <w:lang w:val="en-CA"/>
              </w:rPr>
              <w:t>0 to 0.001</w:t>
            </w:r>
          </w:p>
        </w:tc>
        <w:tc>
          <w:tcPr>
            <w:tcW w:w="2226" w:type="dxa"/>
          </w:tcPr>
          <w:p w:rsidR="00C14555" w:rsidRPr="00C14555" w:rsidRDefault="00C14555" w:rsidP="00C14555">
            <w:pPr>
              <w:spacing w:before="0"/>
              <w:rPr>
                <w:sz w:val="20"/>
                <w:lang w:val="en-CA"/>
              </w:rPr>
            </w:pPr>
            <w:r w:rsidRPr="00C14555">
              <w:rPr>
                <w:sz w:val="20"/>
                <w:lang w:val="en-CA"/>
              </w:rPr>
              <w:t>0 to 0.01</w:t>
            </w:r>
          </w:p>
        </w:tc>
        <w:tc>
          <w:tcPr>
            <w:tcW w:w="2226" w:type="dxa"/>
          </w:tcPr>
          <w:p w:rsidR="00C14555" w:rsidRPr="00C14555" w:rsidRDefault="00C14555" w:rsidP="00C14555">
            <w:pPr>
              <w:spacing w:before="0"/>
              <w:rPr>
                <w:sz w:val="20"/>
                <w:lang w:val="en-CA"/>
              </w:rPr>
            </w:pPr>
            <w:r w:rsidRPr="00C14555">
              <w:rPr>
                <w:sz w:val="20"/>
                <w:lang w:val="en-CA"/>
              </w:rPr>
              <w:t>0 to 0.1</w:t>
            </w:r>
          </w:p>
        </w:tc>
      </w:tr>
    </w:tbl>
    <w:p w:rsidR="00C14555" w:rsidRPr="002C7CF4" w:rsidRDefault="00C14555" w:rsidP="00C14555">
      <w:pPr>
        <w:rPr>
          <w:sz w:val="20"/>
          <w:lang w:val="en-CA"/>
        </w:rPr>
      </w:pPr>
    </w:p>
    <w:p w:rsidR="00AF62F1" w:rsidRDefault="00AF62F1" w:rsidP="00E11923">
      <w:pPr>
        <w:pStyle w:val="1"/>
        <w:rPr>
          <w:lang w:val="en-CA"/>
        </w:rPr>
      </w:pPr>
      <w:r>
        <w:rPr>
          <w:lang w:val="en-CA"/>
        </w:rPr>
        <w:t>Relation to prior work</w:t>
      </w:r>
    </w:p>
    <w:p w:rsidR="00AF62F1" w:rsidRDefault="00AF62F1" w:rsidP="00AF62F1">
      <w:pPr>
        <w:jc w:val="both"/>
        <w:rPr>
          <w:sz w:val="20"/>
          <w:lang w:val="en-CA"/>
        </w:rPr>
      </w:pPr>
      <w:r w:rsidRPr="002C7CF4">
        <w:rPr>
          <w:sz w:val="20"/>
          <w:lang w:val="en-CA"/>
        </w:rPr>
        <w:t>The previously standardized redundant frames in H.263, H.264 [</w:t>
      </w:r>
      <w:r w:rsidR="005F1DAA">
        <w:rPr>
          <w:sz w:val="20"/>
          <w:lang w:val="en-CA"/>
        </w:rPr>
        <w:t>5</w:t>
      </w:r>
      <w:r w:rsidRPr="002C7CF4">
        <w:rPr>
          <w:sz w:val="20"/>
          <w:lang w:val="en-CA"/>
        </w:rPr>
        <w:t>,</w:t>
      </w:r>
      <w:r w:rsidR="00A828AA">
        <w:rPr>
          <w:sz w:val="20"/>
          <w:lang w:val="en-CA"/>
        </w:rPr>
        <w:t xml:space="preserve"> </w:t>
      </w:r>
      <w:r w:rsidR="005F1DAA">
        <w:rPr>
          <w:sz w:val="20"/>
          <w:lang w:val="en-CA"/>
        </w:rPr>
        <w:t>6</w:t>
      </w:r>
      <w:r w:rsidR="00B54D36">
        <w:rPr>
          <w:sz w:val="20"/>
          <w:lang w:val="en-CA"/>
        </w:rPr>
        <w:t>] were</w:t>
      </w:r>
      <w:r w:rsidRPr="002C7CF4">
        <w:rPr>
          <w:sz w:val="20"/>
          <w:lang w:val="en-CA"/>
        </w:rPr>
        <w:t xml:space="preserve"> not helpful for increasing robustness of video transmission through error prone channels. It was contained within the same access unit (AU) as a primary frame. During </w:t>
      </w:r>
      <w:r w:rsidR="00D728B0">
        <w:rPr>
          <w:sz w:val="20"/>
          <w:lang w:val="en-CA"/>
        </w:rPr>
        <w:t>16th</w:t>
      </w:r>
      <w:r w:rsidRPr="002C7CF4">
        <w:rPr>
          <w:sz w:val="20"/>
          <w:lang w:val="en-CA"/>
        </w:rPr>
        <w:t xml:space="preserve"> JCT-VC meeting </w:t>
      </w:r>
      <w:r w:rsidR="00D728B0">
        <w:rPr>
          <w:sz w:val="20"/>
          <w:lang w:val="en-CA"/>
        </w:rPr>
        <w:t xml:space="preserve">the </w:t>
      </w:r>
      <w:r w:rsidRPr="002C7CF4">
        <w:rPr>
          <w:sz w:val="20"/>
          <w:lang w:val="en-CA"/>
        </w:rPr>
        <w:t xml:space="preserve">redundant frames </w:t>
      </w:r>
      <w:r w:rsidR="00D728B0">
        <w:rPr>
          <w:sz w:val="20"/>
          <w:lang w:val="en-CA"/>
        </w:rPr>
        <w:t xml:space="preserve">for HEVC </w:t>
      </w:r>
      <w:r w:rsidR="00B54D36">
        <w:rPr>
          <w:sz w:val="20"/>
          <w:lang w:val="en-CA"/>
        </w:rPr>
        <w:t>were</w:t>
      </w:r>
      <w:r w:rsidRPr="002C7CF4">
        <w:rPr>
          <w:sz w:val="20"/>
          <w:lang w:val="en-CA"/>
        </w:rPr>
        <w:t xml:space="preserve"> introduced </w:t>
      </w:r>
      <w:r w:rsidR="00D728B0">
        <w:rPr>
          <w:sz w:val="20"/>
          <w:lang w:val="en-CA"/>
        </w:rPr>
        <w:t xml:space="preserve">first time </w:t>
      </w:r>
      <w:r w:rsidRPr="002C7CF4">
        <w:rPr>
          <w:sz w:val="20"/>
          <w:lang w:val="en-CA"/>
        </w:rPr>
        <w:t xml:space="preserve">in JCTVC-P0062 [1]. The main advantage of proposed approach was the distance in coding order between primary frames and redundant ones. </w:t>
      </w:r>
      <w:r w:rsidR="00C14555" w:rsidRPr="00C14555">
        <w:rPr>
          <w:sz w:val="20"/>
          <w:lang w:val="en-CA"/>
        </w:rPr>
        <w:t xml:space="preserve">It allows </w:t>
      </w:r>
      <w:proofErr w:type="gramStart"/>
      <w:r w:rsidR="00C14555" w:rsidRPr="00C14555">
        <w:rPr>
          <w:sz w:val="20"/>
          <w:lang w:val="en-CA"/>
        </w:rPr>
        <w:t>to reduce</w:t>
      </w:r>
      <w:proofErr w:type="gramEnd"/>
      <w:r w:rsidR="00C14555" w:rsidRPr="00C14555">
        <w:rPr>
          <w:sz w:val="20"/>
          <w:lang w:val="en-CA"/>
        </w:rPr>
        <w:t xml:space="preserve"> </w:t>
      </w:r>
      <w:r w:rsidR="00B54D36" w:rsidRPr="00C14555">
        <w:rPr>
          <w:sz w:val="20"/>
          <w:lang w:val="en-CA"/>
        </w:rPr>
        <w:t xml:space="preserve">significantly </w:t>
      </w:r>
      <w:r w:rsidR="00C14555" w:rsidRPr="00C14555">
        <w:rPr>
          <w:sz w:val="20"/>
          <w:lang w:val="en-CA"/>
        </w:rPr>
        <w:t>the probability of simultaneous primary and redundant frames loss in the same group/sequence of lost packets</w:t>
      </w:r>
      <w:r w:rsidRPr="002C7CF4">
        <w:rPr>
          <w:sz w:val="20"/>
          <w:lang w:val="en-CA"/>
        </w:rPr>
        <w:t>.</w:t>
      </w:r>
      <w:r w:rsidR="00A828AA">
        <w:rPr>
          <w:sz w:val="20"/>
          <w:lang w:val="en-CA"/>
        </w:rPr>
        <w:t xml:space="preserve"> </w:t>
      </w:r>
      <w:r w:rsidR="00B54D36">
        <w:rPr>
          <w:sz w:val="20"/>
          <w:lang w:val="en-CA"/>
        </w:rPr>
        <w:t>T</w:t>
      </w:r>
      <w:r w:rsidR="00A828AA">
        <w:rPr>
          <w:sz w:val="20"/>
          <w:lang w:val="en-CA"/>
        </w:rPr>
        <w:t xml:space="preserve">here are several aspects </w:t>
      </w:r>
      <w:r w:rsidR="00B54D36">
        <w:rPr>
          <w:sz w:val="20"/>
          <w:lang w:val="en-CA"/>
        </w:rPr>
        <w:t>were</w:t>
      </w:r>
      <w:r w:rsidR="00A828AA">
        <w:rPr>
          <w:sz w:val="20"/>
          <w:lang w:val="en-CA"/>
        </w:rPr>
        <w:t xml:space="preserve"> discussed</w:t>
      </w:r>
      <w:r w:rsidR="00B54D36" w:rsidRPr="00B54D36">
        <w:rPr>
          <w:sz w:val="20"/>
          <w:lang w:val="en-CA"/>
        </w:rPr>
        <w:t xml:space="preserve"> </w:t>
      </w:r>
      <w:r w:rsidR="00B54D36">
        <w:rPr>
          <w:sz w:val="20"/>
          <w:lang w:val="en-CA"/>
        </w:rPr>
        <w:t>d</w:t>
      </w:r>
      <w:r w:rsidR="00B54D36">
        <w:rPr>
          <w:sz w:val="20"/>
          <w:lang w:val="en-CA"/>
        </w:rPr>
        <w:t xml:space="preserve">uring the presentation of </w:t>
      </w:r>
      <w:r w:rsidR="00B54D36" w:rsidRPr="002C7CF4">
        <w:rPr>
          <w:sz w:val="20"/>
          <w:lang w:val="en-CA"/>
        </w:rPr>
        <w:t>JCTVC-P0062</w:t>
      </w:r>
      <w:r w:rsidR="00A828AA">
        <w:rPr>
          <w:sz w:val="20"/>
          <w:lang w:val="en-CA"/>
        </w:rPr>
        <w:t>:</w:t>
      </w:r>
    </w:p>
    <w:p w:rsidR="00A828AA" w:rsidRPr="00BA1FB1" w:rsidRDefault="00D63758" w:rsidP="00A828AA">
      <w:pPr>
        <w:pStyle w:val="ab"/>
        <w:numPr>
          <w:ilvl w:val="0"/>
          <w:numId w:val="15"/>
        </w:numPr>
        <w:jc w:val="both"/>
        <w:rPr>
          <w:i/>
          <w:sz w:val="20"/>
          <w:lang w:val="en-CA"/>
        </w:rPr>
      </w:pPr>
      <w:r w:rsidRPr="00BA1FB1">
        <w:rPr>
          <w:i/>
          <w:sz w:val="20"/>
          <w:lang w:val="en-CA"/>
        </w:rPr>
        <w:t>It was asked whether a decoder would be expected to wait several frame periods for a redundant picture to arrive and then decode that picture for use as a reference picture for the prediction of other dependent pictures that have arrived in the meantime.</w:t>
      </w:r>
    </w:p>
    <w:p w:rsidR="00D63758" w:rsidRPr="00BA1FB1" w:rsidRDefault="00D63758" w:rsidP="00A828AA">
      <w:pPr>
        <w:pStyle w:val="ab"/>
        <w:numPr>
          <w:ilvl w:val="0"/>
          <w:numId w:val="15"/>
        </w:numPr>
        <w:jc w:val="both"/>
        <w:rPr>
          <w:i/>
          <w:sz w:val="20"/>
          <w:lang w:val="en-CA"/>
        </w:rPr>
      </w:pPr>
      <w:r w:rsidRPr="00BA1FB1">
        <w:rPr>
          <w:i/>
          <w:sz w:val="20"/>
          <w:lang w:val="en-CA"/>
        </w:rPr>
        <w:t>It was noted that the proposal is entirely new as a concept for HEVC, and has arrived at a late stage of the development of the current phase of extensions development.</w:t>
      </w:r>
    </w:p>
    <w:p w:rsidR="00D63758" w:rsidRPr="00BA1FB1" w:rsidRDefault="00D63758" w:rsidP="00A828AA">
      <w:pPr>
        <w:pStyle w:val="ab"/>
        <w:numPr>
          <w:ilvl w:val="0"/>
          <w:numId w:val="15"/>
        </w:numPr>
        <w:jc w:val="both"/>
        <w:rPr>
          <w:i/>
          <w:sz w:val="20"/>
          <w:lang w:val="en-CA"/>
        </w:rPr>
      </w:pPr>
      <w:r w:rsidRPr="00BA1FB1">
        <w:rPr>
          <w:i/>
          <w:sz w:val="20"/>
          <w:lang w:val="en-CA"/>
        </w:rPr>
        <w:t>It was asked whether, assuming we like the proposed functionality, it could be added in a later extension rather than being done within the current phase of work. This seemed possible in principle…</w:t>
      </w:r>
    </w:p>
    <w:p w:rsidR="00D63758" w:rsidRPr="00BA1FB1" w:rsidRDefault="00D63758" w:rsidP="00A828AA">
      <w:pPr>
        <w:pStyle w:val="ab"/>
        <w:numPr>
          <w:ilvl w:val="0"/>
          <w:numId w:val="15"/>
        </w:numPr>
        <w:jc w:val="both"/>
        <w:rPr>
          <w:i/>
          <w:sz w:val="20"/>
          <w:lang w:val="en-CA"/>
        </w:rPr>
      </w:pPr>
      <w:r w:rsidRPr="00BA1FB1">
        <w:rPr>
          <w:b/>
          <w:i/>
          <w:sz w:val="20"/>
        </w:rPr>
        <w:t>Further study was encouraged</w:t>
      </w:r>
      <w:r w:rsidRPr="00BA1FB1">
        <w:rPr>
          <w:i/>
          <w:sz w:val="20"/>
        </w:rPr>
        <w:t>…</w:t>
      </w:r>
    </w:p>
    <w:p w:rsidR="00D728B0" w:rsidRDefault="00D728B0" w:rsidP="00D728B0">
      <w:pPr>
        <w:jc w:val="both"/>
        <w:rPr>
          <w:sz w:val="20"/>
          <w:lang w:val="en-CA"/>
        </w:rPr>
      </w:pPr>
      <w:r>
        <w:rPr>
          <w:sz w:val="20"/>
          <w:lang w:val="en-CA"/>
        </w:rPr>
        <w:t xml:space="preserve">On </w:t>
      </w:r>
      <w:r w:rsidR="00BA1FB1">
        <w:rPr>
          <w:sz w:val="20"/>
          <w:lang w:val="en-CA"/>
        </w:rPr>
        <w:t>1</w:t>
      </w:r>
      <w:r>
        <w:rPr>
          <w:sz w:val="20"/>
          <w:lang w:val="en-CA"/>
        </w:rPr>
        <w:t>7th JCT-VC meeting the different approach based on SEI messages was presented for redundant pictures and discussed:</w:t>
      </w:r>
    </w:p>
    <w:p w:rsidR="00D728B0" w:rsidRPr="00BA1FB1" w:rsidRDefault="00D728B0" w:rsidP="00D728B0">
      <w:pPr>
        <w:pStyle w:val="ab"/>
        <w:numPr>
          <w:ilvl w:val="0"/>
          <w:numId w:val="22"/>
        </w:numPr>
        <w:jc w:val="both"/>
        <w:rPr>
          <w:i/>
          <w:sz w:val="20"/>
          <w:lang w:val="en-CA"/>
        </w:rPr>
      </w:pPr>
      <w:r w:rsidRPr="00BA1FB1">
        <w:rPr>
          <w:i/>
          <w:sz w:val="20"/>
          <w:lang w:val="en-CA"/>
        </w:rPr>
        <w:t>It was remarked that those restrictions related to POC and picture timing etc. for redundant pictures would not be needed, as normative decoding process for redundant pictures should not be specified.</w:t>
      </w:r>
    </w:p>
    <w:p w:rsidR="00D728B0" w:rsidRPr="00BA1FB1" w:rsidRDefault="00D728B0" w:rsidP="00D728B0">
      <w:pPr>
        <w:pStyle w:val="ab"/>
        <w:numPr>
          <w:ilvl w:val="0"/>
          <w:numId w:val="22"/>
        </w:numPr>
        <w:jc w:val="both"/>
        <w:rPr>
          <w:i/>
          <w:sz w:val="20"/>
          <w:lang w:val="en-CA"/>
        </w:rPr>
      </w:pPr>
      <w:r w:rsidRPr="00BA1FB1">
        <w:rPr>
          <w:i/>
          <w:sz w:val="20"/>
          <w:lang w:val="en-CA"/>
        </w:rPr>
        <w:t>It was asked whether the design is backward compatible to HEVC version 1, and it seems yes.</w:t>
      </w:r>
    </w:p>
    <w:p w:rsidR="00D728B0" w:rsidRPr="00BA1FB1" w:rsidRDefault="00D728B0" w:rsidP="00D728B0">
      <w:pPr>
        <w:pStyle w:val="ab"/>
        <w:numPr>
          <w:ilvl w:val="0"/>
          <w:numId w:val="22"/>
        </w:numPr>
        <w:jc w:val="both"/>
        <w:rPr>
          <w:i/>
          <w:sz w:val="20"/>
          <w:lang w:val="en-CA"/>
        </w:rPr>
      </w:pPr>
      <w:r w:rsidRPr="00BA1FB1">
        <w:rPr>
          <w:i/>
          <w:sz w:val="20"/>
          <w:lang w:val="en-CA"/>
        </w:rPr>
        <w:t xml:space="preserve">It was asked why not using </w:t>
      </w:r>
      <w:r w:rsidRPr="00BA1FB1">
        <w:rPr>
          <w:i/>
          <w:sz w:val="20"/>
          <w:lang w:val="en-CA"/>
        </w:rPr>
        <w:t>auxiliary</w:t>
      </w:r>
      <w:r w:rsidRPr="00BA1FB1">
        <w:rPr>
          <w:i/>
          <w:sz w:val="20"/>
          <w:lang w:val="en-CA"/>
        </w:rPr>
        <w:t xml:space="preserve"> picture types for redundant pictures? One possible reason is that it is </w:t>
      </w:r>
      <w:r w:rsidRPr="00BA1FB1">
        <w:rPr>
          <w:i/>
          <w:sz w:val="20"/>
          <w:lang w:val="en-CA"/>
        </w:rPr>
        <w:t>desirable</w:t>
      </w:r>
      <w:r w:rsidRPr="00BA1FB1">
        <w:rPr>
          <w:i/>
          <w:sz w:val="20"/>
          <w:lang w:val="en-CA"/>
        </w:rPr>
        <w:t xml:space="preserve"> to use it with HEVC version 1 in backward compatible.</w:t>
      </w:r>
    </w:p>
    <w:p w:rsidR="00D728B0" w:rsidRPr="00BA1FB1" w:rsidRDefault="00D728B0" w:rsidP="00D728B0">
      <w:pPr>
        <w:pStyle w:val="ab"/>
        <w:numPr>
          <w:ilvl w:val="0"/>
          <w:numId w:val="22"/>
        </w:numPr>
        <w:jc w:val="both"/>
        <w:rPr>
          <w:i/>
          <w:sz w:val="20"/>
          <w:lang w:val="en-CA"/>
        </w:rPr>
      </w:pPr>
      <w:r w:rsidRPr="00BA1FB1">
        <w:rPr>
          <w:i/>
          <w:sz w:val="20"/>
          <w:lang w:val="en-CA"/>
        </w:rPr>
        <w:t>One participant, who claimed to be the one who originally introduced the redundant picture feature into the world, commented that the redundant pictures feature is not useful anymore nowadays. Another participant commented that the design seems to work for what is intended, but his company has no plan to use the feature.</w:t>
      </w:r>
    </w:p>
    <w:p w:rsidR="00D728B0" w:rsidRPr="00BA1FB1" w:rsidRDefault="00D728B0" w:rsidP="00D728B0">
      <w:pPr>
        <w:pStyle w:val="ab"/>
        <w:numPr>
          <w:ilvl w:val="0"/>
          <w:numId w:val="22"/>
        </w:numPr>
        <w:jc w:val="both"/>
        <w:rPr>
          <w:i/>
          <w:sz w:val="20"/>
          <w:lang w:val="en-CA"/>
        </w:rPr>
      </w:pPr>
      <w:r w:rsidRPr="00BA1FB1">
        <w:rPr>
          <w:i/>
          <w:sz w:val="20"/>
          <w:lang w:val="en-CA"/>
        </w:rPr>
        <w:t>It was asked whether the AVC redundant pictures feature has been used. It seemed no.</w:t>
      </w:r>
    </w:p>
    <w:p w:rsidR="00D728B0" w:rsidRPr="00BA1FB1" w:rsidRDefault="00D728B0" w:rsidP="00D728B0">
      <w:pPr>
        <w:pStyle w:val="ab"/>
        <w:numPr>
          <w:ilvl w:val="0"/>
          <w:numId w:val="22"/>
        </w:numPr>
        <w:jc w:val="both"/>
        <w:rPr>
          <w:i/>
          <w:sz w:val="20"/>
          <w:lang w:val="en-CA"/>
        </w:rPr>
      </w:pPr>
      <w:r w:rsidRPr="00BA1FB1">
        <w:rPr>
          <w:i/>
          <w:sz w:val="20"/>
          <w:lang w:val="en-CA"/>
        </w:rPr>
        <w:t xml:space="preserve">It was asked any other participants besides the proponent think that the group should standardize the support of </w:t>
      </w:r>
      <w:r w:rsidRPr="00BA1FB1">
        <w:rPr>
          <w:i/>
          <w:sz w:val="20"/>
          <w:lang w:val="en-CA"/>
        </w:rPr>
        <w:t>redundant</w:t>
      </w:r>
      <w:r w:rsidRPr="00BA1FB1">
        <w:rPr>
          <w:i/>
          <w:sz w:val="20"/>
          <w:lang w:val="en-CA"/>
        </w:rPr>
        <w:t xml:space="preserve"> pictures? There was no in the </w:t>
      </w:r>
      <w:proofErr w:type="spellStart"/>
      <w:r w:rsidRPr="00BA1FB1">
        <w:rPr>
          <w:i/>
          <w:sz w:val="20"/>
          <w:lang w:val="en-CA"/>
        </w:rPr>
        <w:t>BoG</w:t>
      </w:r>
      <w:proofErr w:type="spellEnd"/>
      <w:r w:rsidRPr="00BA1FB1">
        <w:rPr>
          <w:i/>
          <w:sz w:val="20"/>
          <w:lang w:val="en-CA"/>
        </w:rPr>
        <w:t>.</w:t>
      </w:r>
    </w:p>
    <w:p w:rsidR="00D728B0" w:rsidRPr="00BA1FB1" w:rsidRDefault="00D728B0" w:rsidP="00D728B0">
      <w:pPr>
        <w:pStyle w:val="ab"/>
        <w:numPr>
          <w:ilvl w:val="0"/>
          <w:numId w:val="22"/>
        </w:numPr>
        <w:jc w:val="both"/>
        <w:rPr>
          <w:i/>
          <w:sz w:val="20"/>
          <w:lang w:val="en-CA"/>
        </w:rPr>
      </w:pPr>
      <w:r w:rsidRPr="00BA1FB1">
        <w:rPr>
          <w:i/>
          <w:sz w:val="20"/>
          <w:lang w:val="en-CA"/>
        </w:rPr>
        <w:t>It was requested to ask the same question to a larger audience.</w:t>
      </w:r>
    </w:p>
    <w:p w:rsidR="00D728B0" w:rsidRPr="00BA1FB1" w:rsidRDefault="00D728B0" w:rsidP="00D728B0">
      <w:pPr>
        <w:pStyle w:val="ab"/>
        <w:numPr>
          <w:ilvl w:val="0"/>
          <w:numId w:val="22"/>
        </w:numPr>
        <w:jc w:val="both"/>
        <w:rPr>
          <w:i/>
          <w:sz w:val="20"/>
          <w:lang w:val="en-CA"/>
        </w:rPr>
      </w:pPr>
      <w:r w:rsidRPr="00BA1FB1">
        <w:rPr>
          <w:i/>
          <w:sz w:val="20"/>
          <w:lang w:val="en-CA"/>
        </w:rPr>
        <w:t>Revisit in track.</w:t>
      </w:r>
    </w:p>
    <w:p w:rsidR="00D728B0" w:rsidRPr="00D728B0" w:rsidRDefault="00D728B0" w:rsidP="00071E6B">
      <w:pPr>
        <w:spacing w:before="0"/>
        <w:jc w:val="both"/>
        <w:rPr>
          <w:sz w:val="20"/>
          <w:lang w:val="en-CA"/>
        </w:rPr>
      </w:pPr>
      <w:r>
        <w:rPr>
          <w:sz w:val="20"/>
          <w:lang w:val="en-CA"/>
        </w:rPr>
        <w:t>In track:</w:t>
      </w:r>
    </w:p>
    <w:p w:rsidR="00D728B0" w:rsidRPr="00BA1FB1" w:rsidRDefault="00D728B0" w:rsidP="00071E6B">
      <w:pPr>
        <w:spacing w:before="0"/>
        <w:jc w:val="both"/>
        <w:rPr>
          <w:i/>
          <w:sz w:val="20"/>
          <w:lang w:val="en-CA"/>
        </w:rPr>
      </w:pPr>
      <w:r w:rsidRPr="00BA1FB1">
        <w:rPr>
          <w:b/>
          <w:i/>
          <w:sz w:val="20"/>
          <w:lang w:val="en-CA"/>
        </w:rPr>
        <w:t>Further study was encouraged on this topic</w:t>
      </w:r>
      <w:r w:rsidRPr="00BA1FB1">
        <w:rPr>
          <w:i/>
          <w:sz w:val="20"/>
          <w:lang w:val="en-CA"/>
        </w:rPr>
        <w:t>, but no immediate action was planned. This would be for consideration beyond the scope of the current phase of work.</w:t>
      </w:r>
    </w:p>
    <w:p w:rsidR="00D728B0" w:rsidRPr="00D728B0" w:rsidRDefault="00071E6B" w:rsidP="00071E6B">
      <w:pPr>
        <w:spacing w:before="0"/>
        <w:jc w:val="both"/>
        <w:rPr>
          <w:sz w:val="20"/>
          <w:lang w:val="en-CA"/>
        </w:rPr>
      </w:pPr>
      <w:r>
        <w:rPr>
          <w:sz w:val="20"/>
          <w:lang w:val="en-CA"/>
        </w:rPr>
        <w:t>This contribution also was presented in MMT session (MPEG Systems):</w:t>
      </w:r>
    </w:p>
    <w:p w:rsidR="00D728B0" w:rsidRPr="00BA1FB1" w:rsidRDefault="00D728B0" w:rsidP="00071E6B">
      <w:pPr>
        <w:spacing w:before="0"/>
        <w:jc w:val="both"/>
        <w:rPr>
          <w:i/>
          <w:sz w:val="20"/>
          <w:lang w:val="en-CA"/>
        </w:rPr>
      </w:pPr>
      <w:r w:rsidRPr="00BA1FB1">
        <w:rPr>
          <w:b/>
          <w:i/>
          <w:sz w:val="20"/>
          <w:lang w:val="en-CA"/>
        </w:rPr>
        <w:t>Our disposition to this contribution is that it is interesting idea</w:t>
      </w:r>
      <w:r w:rsidRPr="00BA1FB1">
        <w:rPr>
          <w:i/>
          <w:sz w:val="20"/>
          <w:lang w:val="en-CA"/>
        </w:rPr>
        <w:t xml:space="preserve"> so you can bring further contributions to MMT. </w:t>
      </w:r>
      <w:r w:rsidRPr="00BA1FB1">
        <w:rPr>
          <w:b/>
          <w:i/>
          <w:sz w:val="20"/>
          <w:lang w:val="en-CA"/>
        </w:rPr>
        <w:t>There are experts interested in this work as well</w:t>
      </w:r>
      <w:r w:rsidRPr="00BA1FB1">
        <w:rPr>
          <w:i/>
          <w:sz w:val="20"/>
          <w:lang w:val="en-CA"/>
        </w:rPr>
        <w:t>.</w:t>
      </w:r>
    </w:p>
    <w:p w:rsidR="00071E6B" w:rsidRDefault="00071E6B" w:rsidP="00071E6B">
      <w:pPr>
        <w:spacing w:before="0"/>
        <w:jc w:val="both"/>
        <w:rPr>
          <w:sz w:val="20"/>
          <w:lang w:val="en-CA"/>
        </w:rPr>
      </w:pPr>
    </w:p>
    <w:p w:rsidR="00071E6B" w:rsidRDefault="00071E6B" w:rsidP="00071E6B">
      <w:pPr>
        <w:spacing w:before="0"/>
        <w:jc w:val="both"/>
        <w:rPr>
          <w:sz w:val="20"/>
          <w:lang w:val="en-CA"/>
        </w:rPr>
      </w:pPr>
      <w:r>
        <w:rPr>
          <w:sz w:val="20"/>
          <w:lang w:val="en-CA"/>
        </w:rPr>
        <w:t xml:space="preserve">According comments of </w:t>
      </w:r>
      <w:r w:rsidR="00BA1FB1">
        <w:rPr>
          <w:sz w:val="20"/>
          <w:lang w:val="en-CA"/>
        </w:rPr>
        <w:t>1</w:t>
      </w:r>
      <w:r>
        <w:rPr>
          <w:sz w:val="20"/>
          <w:lang w:val="en-CA"/>
        </w:rPr>
        <w:t>7th JCT-VC meeting</w:t>
      </w:r>
      <w:r w:rsidR="00CE6052">
        <w:rPr>
          <w:sz w:val="20"/>
          <w:lang w:val="en-CA"/>
        </w:rPr>
        <w:t>, it should be noted that:</w:t>
      </w:r>
    </w:p>
    <w:p w:rsidR="00CE6052" w:rsidRDefault="00CE6052" w:rsidP="00CE6052">
      <w:pPr>
        <w:pStyle w:val="ab"/>
        <w:numPr>
          <w:ilvl w:val="0"/>
          <w:numId w:val="23"/>
        </w:numPr>
        <w:spacing w:before="0"/>
        <w:jc w:val="both"/>
        <w:rPr>
          <w:sz w:val="20"/>
          <w:lang w:val="en-CA"/>
        </w:rPr>
      </w:pPr>
      <w:r>
        <w:rPr>
          <w:sz w:val="20"/>
          <w:lang w:val="en-CA"/>
        </w:rPr>
        <w:lastRenderedPageBreak/>
        <w:t>After the offline discussion with chair it was agreed that restriction related</w:t>
      </w:r>
      <w:r w:rsidR="00B54D36">
        <w:rPr>
          <w:sz w:val="20"/>
          <w:lang w:val="en-CA"/>
        </w:rPr>
        <w:t xml:space="preserve"> to POC and picture timing wa</w:t>
      </w:r>
      <w:r>
        <w:rPr>
          <w:sz w:val="20"/>
          <w:lang w:val="en-CA"/>
        </w:rPr>
        <w:t>s reasonable.</w:t>
      </w:r>
    </w:p>
    <w:p w:rsidR="00CE6052" w:rsidRDefault="00B54D36" w:rsidP="00CE6052">
      <w:pPr>
        <w:pStyle w:val="ab"/>
        <w:numPr>
          <w:ilvl w:val="0"/>
          <w:numId w:val="23"/>
        </w:numPr>
        <w:spacing w:before="0"/>
        <w:jc w:val="both"/>
        <w:rPr>
          <w:sz w:val="20"/>
          <w:lang w:val="en-CA"/>
        </w:rPr>
      </w:pPr>
      <w:r>
        <w:rPr>
          <w:sz w:val="20"/>
          <w:lang w:val="en-CA"/>
        </w:rPr>
        <w:t>The backward compatibility</w:t>
      </w:r>
      <w:r w:rsidR="00CE6052">
        <w:rPr>
          <w:sz w:val="20"/>
          <w:lang w:val="en-CA"/>
        </w:rPr>
        <w:t xml:space="preserve"> is allowed by setting value deltaPOCminus1 to 0.</w:t>
      </w:r>
    </w:p>
    <w:p w:rsidR="00CE6052" w:rsidRDefault="00B54D36" w:rsidP="00CE6052">
      <w:pPr>
        <w:pStyle w:val="ab"/>
        <w:numPr>
          <w:ilvl w:val="0"/>
          <w:numId w:val="23"/>
        </w:numPr>
        <w:spacing w:before="0"/>
        <w:jc w:val="both"/>
        <w:rPr>
          <w:sz w:val="20"/>
          <w:lang w:val="en-CA"/>
        </w:rPr>
      </w:pPr>
      <w:r>
        <w:rPr>
          <w:sz w:val="20"/>
          <w:lang w:val="en-CA"/>
        </w:rPr>
        <w:t>The</w:t>
      </w:r>
      <w:r w:rsidR="00CE6052">
        <w:rPr>
          <w:sz w:val="20"/>
          <w:lang w:val="en-CA"/>
        </w:rPr>
        <w:t xml:space="preserve"> auxiliary pictures with di</w:t>
      </w:r>
      <w:r>
        <w:rPr>
          <w:sz w:val="20"/>
          <w:lang w:val="en-CA"/>
        </w:rPr>
        <w:t>fferent POC values in one AU do</w:t>
      </w:r>
      <w:r w:rsidR="00B9174B">
        <w:rPr>
          <w:sz w:val="20"/>
          <w:lang w:val="en-CA"/>
        </w:rPr>
        <w:t xml:space="preserve"> not seem</w:t>
      </w:r>
      <w:r w:rsidR="00CE6052">
        <w:rPr>
          <w:sz w:val="20"/>
          <w:lang w:val="en-CA"/>
        </w:rPr>
        <w:t xml:space="preserve"> good. </w:t>
      </w:r>
      <w:r w:rsidR="004C3205">
        <w:rPr>
          <w:sz w:val="20"/>
          <w:lang w:val="en-CA"/>
        </w:rPr>
        <w:t>On</w:t>
      </w:r>
      <w:r w:rsidR="00CE6052">
        <w:rPr>
          <w:sz w:val="20"/>
          <w:lang w:val="en-CA"/>
        </w:rPr>
        <w:t xml:space="preserve"> the other hand the redundant picture putted in the same AU with protected primary picture is not efficient.</w:t>
      </w:r>
    </w:p>
    <w:p w:rsidR="00CE6052" w:rsidRDefault="00CE6052" w:rsidP="00CE6052">
      <w:pPr>
        <w:pStyle w:val="ab"/>
        <w:numPr>
          <w:ilvl w:val="0"/>
          <w:numId w:val="23"/>
        </w:numPr>
        <w:spacing w:before="0"/>
        <w:jc w:val="both"/>
        <w:rPr>
          <w:sz w:val="20"/>
          <w:lang w:val="en-CA"/>
        </w:rPr>
      </w:pPr>
      <w:r>
        <w:rPr>
          <w:sz w:val="20"/>
          <w:lang w:val="en-CA"/>
        </w:rPr>
        <w:t>Addressing to section 2.2 of this contribution. The physical layer of network is much better then early – as was mention</w:t>
      </w:r>
      <w:r w:rsidR="00B9174B">
        <w:rPr>
          <w:sz w:val="20"/>
          <w:lang w:val="en-CA"/>
        </w:rPr>
        <w:t>ed</w:t>
      </w:r>
      <w:r>
        <w:rPr>
          <w:sz w:val="20"/>
          <w:lang w:val="en-CA"/>
        </w:rPr>
        <w:t xml:space="preserve"> by participant, but managing of network is not good enough for video transmission. And wireless network also </w:t>
      </w:r>
      <w:r w:rsidR="00B9174B">
        <w:rPr>
          <w:sz w:val="20"/>
          <w:lang w:val="en-CA"/>
        </w:rPr>
        <w:t>have a lot</w:t>
      </w:r>
      <w:r>
        <w:rPr>
          <w:sz w:val="20"/>
          <w:lang w:val="en-CA"/>
        </w:rPr>
        <w:t xml:space="preserve"> of issues for real time video transmission systems.</w:t>
      </w:r>
    </w:p>
    <w:p w:rsidR="00EB4D3B" w:rsidRPr="00EB4D3B" w:rsidRDefault="00CE6052" w:rsidP="00EB4D3B">
      <w:pPr>
        <w:pStyle w:val="ab"/>
        <w:numPr>
          <w:ilvl w:val="0"/>
          <w:numId w:val="23"/>
        </w:numPr>
        <w:spacing w:before="0"/>
        <w:jc w:val="both"/>
        <w:rPr>
          <w:sz w:val="20"/>
          <w:lang w:val="en-CA"/>
        </w:rPr>
      </w:pPr>
      <w:r>
        <w:rPr>
          <w:sz w:val="20"/>
          <w:lang w:val="en-CA"/>
        </w:rPr>
        <w:t xml:space="preserve">As was mentioned above the </w:t>
      </w:r>
      <w:r w:rsidR="00EB4D3B">
        <w:rPr>
          <w:sz w:val="20"/>
          <w:lang w:val="en-CA"/>
        </w:rPr>
        <w:t>redundant pictures in the same AU (as in AVC)</w:t>
      </w:r>
      <w:r w:rsidR="00B9174B">
        <w:rPr>
          <w:sz w:val="20"/>
          <w:lang w:val="en-CA"/>
        </w:rPr>
        <w:t xml:space="preserve"> are</w:t>
      </w:r>
      <w:r w:rsidR="00EB4D3B">
        <w:rPr>
          <w:sz w:val="20"/>
          <w:lang w:val="en-CA"/>
        </w:rPr>
        <w:t xml:space="preserve"> not </w:t>
      </w:r>
      <w:proofErr w:type="gramStart"/>
      <w:r w:rsidR="00EB4D3B">
        <w:rPr>
          <w:sz w:val="20"/>
          <w:lang w:val="en-CA"/>
        </w:rPr>
        <w:t>so</w:t>
      </w:r>
      <w:proofErr w:type="gramEnd"/>
      <w:r w:rsidR="00EB4D3B">
        <w:rPr>
          <w:sz w:val="20"/>
          <w:lang w:val="en-CA"/>
        </w:rPr>
        <w:t xml:space="preserve"> efficient as in suggested approach</w:t>
      </w:r>
      <w:r w:rsidR="00B9174B">
        <w:rPr>
          <w:sz w:val="20"/>
          <w:lang w:val="en-CA"/>
        </w:rPr>
        <w:t>.</w:t>
      </w:r>
    </w:p>
    <w:p w:rsidR="00071E6B" w:rsidRDefault="00071E6B" w:rsidP="00071E6B">
      <w:pPr>
        <w:spacing w:before="0"/>
        <w:jc w:val="both"/>
        <w:rPr>
          <w:sz w:val="20"/>
          <w:lang w:val="en-CA"/>
        </w:rPr>
      </w:pPr>
    </w:p>
    <w:p w:rsidR="00071E6B" w:rsidRPr="00D728B0" w:rsidRDefault="00071E6B" w:rsidP="00071E6B">
      <w:pPr>
        <w:spacing w:before="0"/>
        <w:jc w:val="both"/>
        <w:rPr>
          <w:sz w:val="20"/>
          <w:lang w:val="en-CA"/>
        </w:rPr>
      </w:pPr>
      <w:r>
        <w:rPr>
          <w:sz w:val="20"/>
          <w:lang w:val="en-CA"/>
        </w:rPr>
        <w:t xml:space="preserve">So, the experts who </w:t>
      </w:r>
      <w:r w:rsidR="00B9174B">
        <w:rPr>
          <w:sz w:val="20"/>
          <w:lang w:val="en-CA"/>
        </w:rPr>
        <w:t xml:space="preserve">are </w:t>
      </w:r>
      <w:r>
        <w:rPr>
          <w:sz w:val="20"/>
          <w:lang w:val="en-CA"/>
        </w:rPr>
        <w:t>involved in transmission systems research are really interested in such error resilience method. And experts from HLS did not find any major issues in suggested Redundant Pictures SEI messages.</w:t>
      </w:r>
    </w:p>
    <w:p w:rsidR="00D728B0" w:rsidRDefault="00D728B0" w:rsidP="00AF62F1">
      <w:pPr>
        <w:pStyle w:val="1"/>
        <w:rPr>
          <w:lang w:val="en-CA"/>
        </w:rPr>
      </w:pPr>
      <w:r>
        <w:rPr>
          <w:lang w:val="en-CA"/>
        </w:rPr>
        <w:t xml:space="preserve">Recommended SEI message </w:t>
      </w:r>
    </w:p>
    <w:p w:rsidR="00D728B0" w:rsidRDefault="00D728B0" w:rsidP="00D728B0">
      <w:pPr>
        <w:jc w:val="both"/>
        <w:rPr>
          <w:sz w:val="20"/>
          <w:lang w:val="en-CA"/>
        </w:rPr>
      </w:pPr>
      <w:r w:rsidRPr="00D728B0">
        <w:rPr>
          <w:sz w:val="20"/>
          <w:lang w:val="en-CA"/>
        </w:rPr>
        <w:t xml:space="preserve">During previous MPEG meeting the Redundant Picture SEI message was proposed in JCTVC-Q0090. It was introduced </w:t>
      </w:r>
      <w:r w:rsidR="00B9174B">
        <w:rPr>
          <w:sz w:val="20"/>
          <w:lang w:val="en-CA"/>
        </w:rPr>
        <w:t xml:space="preserve">that redundant pictures </w:t>
      </w:r>
      <w:proofErr w:type="spellStart"/>
      <w:r w:rsidRPr="00D728B0">
        <w:rPr>
          <w:sz w:val="20"/>
          <w:lang w:val="en-CA"/>
        </w:rPr>
        <w:t>split</w:t>
      </w:r>
      <w:r w:rsidR="00B9174B">
        <w:rPr>
          <w:sz w:val="20"/>
          <w:lang w:val="en-CA"/>
        </w:rPr>
        <w:t>ted</w:t>
      </w:r>
      <w:proofErr w:type="spellEnd"/>
      <w:r w:rsidRPr="00D728B0">
        <w:rPr>
          <w:sz w:val="20"/>
          <w:lang w:val="en-CA"/>
        </w:rPr>
        <w:t xml:space="preserve"> in time from protected primary pictures </w:t>
      </w:r>
      <w:r w:rsidR="00B9174B">
        <w:rPr>
          <w:sz w:val="20"/>
          <w:lang w:val="en-CA"/>
        </w:rPr>
        <w:t>allow</w:t>
      </w:r>
      <w:r w:rsidRPr="00D728B0">
        <w:rPr>
          <w:sz w:val="20"/>
          <w:lang w:val="en-CA"/>
        </w:rPr>
        <w:t xml:space="preserve"> </w:t>
      </w:r>
      <w:proofErr w:type="gramStart"/>
      <w:r w:rsidRPr="00D728B0">
        <w:rPr>
          <w:sz w:val="20"/>
          <w:lang w:val="en-CA"/>
        </w:rPr>
        <w:t>to increase</w:t>
      </w:r>
      <w:proofErr w:type="gramEnd"/>
      <w:r w:rsidRPr="00D728B0">
        <w:rPr>
          <w:sz w:val="20"/>
          <w:lang w:val="en-CA"/>
        </w:rPr>
        <w:t xml:space="preserve"> packet loss immunity of video transmission systems, especially for high packet loss probabilities. </w:t>
      </w:r>
      <w:r w:rsidR="00CD0FF7">
        <w:rPr>
          <w:sz w:val="20"/>
          <w:lang w:val="en-CA"/>
        </w:rPr>
        <w:t>A</w:t>
      </w:r>
      <w:r w:rsidRPr="00D728B0">
        <w:rPr>
          <w:sz w:val="20"/>
          <w:lang w:val="en-CA"/>
        </w:rPr>
        <w:t>ny major techn</w:t>
      </w:r>
      <w:r w:rsidR="00B9174B">
        <w:rPr>
          <w:sz w:val="20"/>
          <w:lang w:val="en-CA"/>
        </w:rPr>
        <w:t>ical issues were</w:t>
      </w:r>
      <w:r w:rsidRPr="00D728B0">
        <w:rPr>
          <w:sz w:val="20"/>
          <w:lang w:val="en-CA"/>
        </w:rPr>
        <w:t xml:space="preserve"> </w:t>
      </w:r>
      <w:r w:rsidR="00CD0FF7">
        <w:rPr>
          <w:sz w:val="20"/>
          <w:lang w:val="en-CA"/>
        </w:rPr>
        <w:t xml:space="preserve">not </w:t>
      </w:r>
      <w:r w:rsidRPr="00D728B0">
        <w:rPr>
          <w:sz w:val="20"/>
          <w:lang w:val="en-CA"/>
        </w:rPr>
        <w:t xml:space="preserve">found during meeting discussions. The RP SEI messages [10] were introduced to both JCTVC and MMT groups without any objections in JCTVC group and with good evidence from MMT group. During presentation in MMT group it was noted that current </w:t>
      </w:r>
      <w:r w:rsidR="00CD0FF7">
        <w:rPr>
          <w:sz w:val="20"/>
          <w:lang w:val="en-CA"/>
        </w:rPr>
        <w:t>transport level tools did not allow</w:t>
      </w:r>
      <w:r w:rsidRPr="00D728B0">
        <w:rPr>
          <w:sz w:val="20"/>
          <w:lang w:val="en-CA"/>
        </w:rPr>
        <w:t xml:space="preserve"> </w:t>
      </w:r>
      <w:proofErr w:type="gramStart"/>
      <w:r w:rsidRPr="00D728B0">
        <w:rPr>
          <w:sz w:val="20"/>
          <w:lang w:val="en-CA"/>
        </w:rPr>
        <w:t>to protect</w:t>
      </w:r>
      <w:proofErr w:type="gramEnd"/>
      <w:r w:rsidRPr="00D728B0">
        <w:rPr>
          <w:sz w:val="20"/>
          <w:lang w:val="en-CA"/>
        </w:rPr>
        <w:t xml:space="preserve"> video stream from packet loss in unmanaged networks (the default IP networks [2, 3]) and in </w:t>
      </w:r>
      <w:r w:rsidR="00CD0FF7">
        <w:rPr>
          <w:sz w:val="20"/>
          <w:lang w:val="en-CA"/>
        </w:rPr>
        <w:t>other</w:t>
      </w:r>
      <w:r w:rsidRPr="00D728B0">
        <w:rPr>
          <w:sz w:val="20"/>
          <w:lang w:val="en-CA"/>
        </w:rPr>
        <w:t xml:space="preserve"> error prone networks with high packet loss probabilities</w:t>
      </w:r>
      <w:r w:rsidR="00242806">
        <w:rPr>
          <w:sz w:val="20"/>
          <w:lang w:val="en-CA"/>
        </w:rPr>
        <w:t xml:space="preserve"> (</w:t>
      </w:r>
      <w:r w:rsidR="00242806">
        <w:rPr>
          <w:sz w:val="20"/>
          <w:lang w:val="en-CA"/>
        </w:rPr>
        <w:t>with more than 3%</w:t>
      </w:r>
      <w:r w:rsidR="00242806">
        <w:rPr>
          <w:sz w:val="20"/>
          <w:lang w:val="en-CA"/>
        </w:rPr>
        <w:t>)</w:t>
      </w:r>
      <w:r w:rsidRPr="00D728B0">
        <w:rPr>
          <w:sz w:val="20"/>
          <w:lang w:val="en-CA"/>
        </w:rPr>
        <w:t>.</w:t>
      </w:r>
      <w:r w:rsidR="004C3205" w:rsidRPr="004C3205">
        <w:t xml:space="preserve"> </w:t>
      </w:r>
      <w:r w:rsidR="004C3205" w:rsidRPr="004C3205">
        <w:rPr>
          <w:sz w:val="20"/>
          <w:lang w:val="en-CA"/>
        </w:rPr>
        <w:t>So they are strongly required in such tools. MMT group also noticed that suppo</w:t>
      </w:r>
      <w:r w:rsidR="00CD0FF7">
        <w:rPr>
          <w:sz w:val="20"/>
          <w:lang w:val="en-CA"/>
        </w:rPr>
        <w:t>rt from source coding level would</w:t>
      </w:r>
      <w:r w:rsidR="004C3205" w:rsidRPr="004C3205">
        <w:rPr>
          <w:sz w:val="20"/>
          <w:lang w:val="en-CA"/>
        </w:rPr>
        <w:t xml:space="preserve"> be very helpful for packet loss protection task.</w:t>
      </w:r>
    </w:p>
    <w:p w:rsidR="003712BF" w:rsidRPr="00D728B0" w:rsidRDefault="003712BF" w:rsidP="00D728B0">
      <w:pPr>
        <w:jc w:val="both"/>
        <w:rPr>
          <w:sz w:val="20"/>
          <w:lang w:val="en-CA"/>
        </w:rPr>
      </w:pPr>
      <w:r>
        <w:rPr>
          <w:sz w:val="20"/>
          <w:lang w:val="en-CA"/>
        </w:rPr>
        <w:t>The source code supported RP SEI messages can be provided.</w:t>
      </w:r>
    </w:p>
    <w:p w:rsidR="00D63758" w:rsidRDefault="00D63758" w:rsidP="00AF62F1">
      <w:pPr>
        <w:pStyle w:val="1"/>
        <w:rPr>
          <w:lang w:val="en-CA"/>
        </w:rPr>
      </w:pPr>
      <w:r>
        <w:rPr>
          <w:lang w:val="en-CA"/>
        </w:rPr>
        <w:t>Conclusion</w:t>
      </w:r>
    </w:p>
    <w:p w:rsidR="00D63758" w:rsidRPr="00242806" w:rsidRDefault="00912B03" w:rsidP="00AE2376">
      <w:pPr>
        <w:jc w:val="both"/>
        <w:rPr>
          <w:sz w:val="20"/>
          <w:lang w:val="en-CA"/>
        </w:rPr>
      </w:pPr>
      <w:r>
        <w:rPr>
          <w:sz w:val="20"/>
          <w:lang w:val="en-CA"/>
        </w:rPr>
        <w:t xml:space="preserve">The MPEG community have the requirements for packet loss resilience, which is not fully covered according to network model provided by TIA-921 [2] and G.1050 [3]. </w:t>
      </w:r>
      <w:r w:rsidR="006E2A52">
        <w:rPr>
          <w:sz w:val="20"/>
          <w:lang w:val="en-CA"/>
        </w:rPr>
        <w:t>The current video coding tools and transmission to</w:t>
      </w:r>
      <w:r w:rsidR="00CD0FF7">
        <w:rPr>
          <w:sz w:val="20"/>
          <w:lang w:val="en-CA"/>
        </w:rPr>
        <w:t>ols allow</w:t>
      </w:r>
      <w:r w:rsidR="006E2A52">
        <w:rPr>
          <w:sz w:val="20"/>
          <w:lang w:val="en-CA"/>
        </w:rPr>
        <w:t xml:space="preserve"> </w:t>
      </w:r>
      <w:proofErr w:type="gramStart"/>
      <w:r w:rsidR="006E2A52">
        <w:rPr>
          <w:sz w:val="20"/>
          <w:lang w:val="en-CA"/>
        </w:rPr>
        <w:t>to prevent</w:t>
      </w:r>
      <w:proofErr w:type="gramEnd"/>
      <w:r w:rsidR="006E2A52">
        <w:rPr>
          <w:sz w:val="20"/>
          <w:lang w:val="en-CA"/>
        </w:rPr>
        <w:t xml:space="preserve"> packet loss in video stream only if packet loss probabilities is less than 2-3%. Some of them require delay, which is not desirable for real time applications. Another type of redundancy can prevent video packet loss for higher error probabilities</w:t>
      </w:r>
      <w:r w:rsidR="00242806">
        <w:rPr>
          <w:sz w:val="20"/>
          <w:lang w:val="en-CA"/>
        </w:rPr>
        <w:t xml:space="preserve"> (&gt;3% - default IP network)</w:t>
      </w:r>
      <w:r w:rsidR="006E2A52">
        <w:rPr>
          <w:sz w:val="20"/>
          <w:lang w:val="en-CA"/>
        </w:rPr>
        <w:t xml:space="preserve">. </w:t>
      </w:r>
      <w:r>
        <w:rPr>
          <w:sz w:val="20"/>
          <w:lang w:val="en-CA"/>
        </w:rPr>
        <w:t>In JCTVC-Q0090 “Redundant Pictures SEI message” t</w:t>
      </w:r>
      <w:r w:rsidR="00BA1FB1">
        <w:rPr>
          <w:sz w:val="20"/>
          <w:lang w:val="en-CA"/>
        </w:rPr>
        <w:t xml:space="preserve">he SEI approach was introduced to HEVC. </w:t>
      </w:r>
      <w:r w:rsidR="00CD0FF7">
        <w:rPr>
          <w:sz w:val="20"/>
          <w:lang w:val="en-CA"/>
        </w:rPr>
        <w:t xml:space="preserve">There are no major issues </w:t>
      </w:r>
      <w:r w:rsidR="00BA1FB1">
        <w:rPr>
          <w:sz w:val="20"/>
          <w:lang w:val="en-CA"/>
        </w:rPr>
        <w:t>found by JCTVC group and the good evidence was provided by MMT group of MPEG Systems after presentation at the previous meeting</w:t>
      </w:r>
      <w:r w:rsidR="00BA1FB1" w:rsidRPr="00242806">
        <w:rPr>
          <w:sz w:val="20"/>
          <w:lang w:val="en-CA"/>
        </w:rPr>
        <w:t xml:space="preserve">. </w:t>
      </w:r>
      <w:r w:rsidR="00983F54">
        <w:rPr>
          <w:sz w:val="20"/>
          <w:lang w:val="en-CA"/>
        </w:rPr>
        <w:t>The redundant SEI message has</w:t>
      </w:r>
      <w:r w:rsidR="00AE2376" w:rsidRPr="00242806">
        <w:rPr>
          <w:sz w:val="20"/>
          <w:lang w:val="en-CA"/>
        </w:rPr>
        <w:t xml:space="preserve"> no mandatory influence on HEVC version 1 codec, but </w:t>
      </w:r>
      <w:r w:rsidR="00E83DA2" w:rsidRPr="00242806">
        <w:rPr>
          <w:sz w:val="20"/>
          <w:lang w:val="en-CA"/>
        </w:rPr>
        <w:t>h</w:t>
      </w:r>
      <w:r w:rsidR="00983F54">
        <w:rPr>
          <w:sz w:val="20"/>
          <w:lang w:val="en-CA"/>
        </w:rPr>
        <w:t>as</w:t>
      </w:r>
      <w:r w:rsidR="00E83DA2" w:rsidRPr="00242806">
        <w:rPr>
          <w:sz w:val="20"/>
          <w:lang w:val="en-CA"/>
        </w:rPr>
        <w:t xml:space="preserve"> a </w:t>
      </w:r>
      <w:proofErr w:type="spellStart"/>
      <w:r w:rsidR="00AE2376" w:rsidRPr="00242806">
        <w:rPr>
          <w:sz w:val="20"/>
          <w:lang w:val="en-CA"/>
        </w:rPr>
        <w:t>non normative</w:t>
      </w:r>
      <w:proofErr w:type="spellEnd"/>
      <w:r w:rsidR="00AE2376" w:rsidRPr="00242806">
        <w:rPr>
          <w:sz w:val="20"/>
          <w:lang w:val="en-CA"/>
        </w:rPr>
        <w:t xml:space="preserve"> </w:t>
      </w:r>
      <w:r w:rsidR="00E83DA2" w:rsidRPr="00242806">
        <w:rPr>
          <w:sz w:val="20"/>
          <w:lang w:val="en-CA"/>
        </w:rPr>
        <w:t xml:space="preserve">influence which </w:t>
      </w:r>
      <w:r w:rsidR="00AE2376" w:rsidRPr="00242806">
        <w:rPr>
          <w:sz w:val="20"/>
          <w:lang w:val="en-CA"/>
        </w:rPr>
        <w:t xml:space="preserve">allows </w:t>
      </w:r>
      <w:proofErr w:type="gramStart"/>
      <w:r w:rsidR="00AE2376" w:rsidRPr="00242806">
        <w:rPr>
          <w:sz w:val="20"/>
          <w:lang w:val="en-CA"/>
        </w:rPr>
        <w:t>to protect</w:t>
      </w:r>
      <w:proofErr w:type="gramEnd"/>
      <w:r w:rsidR="00AE2376" w:rsidRPr="00242806">
        <w:rPr>
          <w:sz w:val="20"/>
          <w:lang w:val="en-CA"/>
        </w:rPr>
        <w:t xml:space="preserve"> the video stream from packet loss and in unmanaged networks</w:t>
      </w:r>
      <w:r w:rsidR="00E83DA2" w:rsidRPr="00242806">
        <w:rPr>
          <w:sz w:val="20"/>
          <w:lang w:val="en-CA"/>
        </w:rPr>
        <w:t xml:space="preserve"> with much more effectiveness than different protection mechanisms</w:t>
      </w:r>
      <w:r w:rsidR="00AE2376" w:rsidRPr="00242806">
        <w:rPr>
          <w:sz w:val="20"/>
          <w:lang w:val="en-CA"/>
        </w:rPr>
        <w:t>.</w:t>
      </w:r>
      <w:r w:rsidR="00E83DA2" w:rsidRPr="00242806">
        <w:rPr>
          <w:sz w:val="20"/>
          <w:lang w:val="en-CA"/>
        </w:rPr>
        <w:t xml:space="preserve"> Comparing to channel level protection schemes this method uses the existing memory which allows significantly reduce the memory used by channel level for saving packet for retransmission or for FEC based algorithms.</w:t>
      </w:r>
    </w:p>
    <w:p w:rsidR="00AC3C69" w:rsidRPr="00242806" w:rsidRDefault="00AC3C69" w:rsidP="00AE2376">
      <w:pPr>
        <w:jc w:val="both"/>
        <w:rPr>
          <w:sz w:val="20"/>
          <w:lang w:val="en-CA"/>
        </w:rPr>
      </w:pPr>
      <w:r w:rsidRPr="00242806">
        <w:rPr>
          <w:sz w:val="20"/>
          <w:lang w:val="en-CA"/>
        </w:rPr>
        <w:t xml:space="preserve">We suggest the committee adopts the redundant </w:t>
      </w:r>
      <w:r w:rsidR="00B7744B" w:rsidRPr="00242806">
        <w:rPr>
          <w:sz w:val="20"/>
          <w:lang w:val="en-CA"/>
        </w:rPr>
        <w:t xml:space="preserve">picture </w:t>
      </w:r>
      <w:r w:rsidRPr="00242806">
        <w:rPr>
          <w:sz w:val="20"/>
          <w:lang w:val="en-CA"/>
        </w:rPr>
        <w:t xml:space="preserve">SEI message </w:t>
      </w:r>
      <w:r w:rsidR="00242806">
        <w:rPr>
          <w:sz w:val="20"/>
          <w:lang w:val="en-CA"/>
        </w:rPr>
        <w:t xml:space="preserve">(JCTVC-Q0090) </w:t>
      </w:r>
      <w:r w:rsidRPr="00242806">
        <w:rPr>
          <w:sz w:val="20"/>
          <w:lang w:val="en-CA"/>
        </w:rPr>
        <w:t>to the standard.</w:t>
      </w:r>
      <w:r w:rsidR="00242806">
        <w:rPr>
          <w:sz w:val="20"/>
          <w:lang w:val="en-CA"/>
        </w:rPr>
        <w:t xml:space="preserve"> The source code supported Redundant Picture SEI messages can be provided by Huawei in case of adoption.</w:t>
      </w:r>
    </w:p>
    <w:p w:rsidR="00AF62F1" w:rsidRDefault="00AF62F1" w:rsidP="00AF62F1">
      <w:pPr>
        <w:pStyle w:val="1"/>
        <w:rPr>
          <w:lang w:val="en-CA"/>
        </w:rPr>
      </w:pPr>
      <w:r>
        <w:rPr>
          <w:lang w:val="en-CA"/>
        </w:rPr>
        <w:t>References</w:t>
      </w:r>
    </w:p>
    <w:p w:rsidR="00AF62F1" w:rsidRDefault="00AF62F1" w:rsidP="00AF62F1">
      <w:pPr>
        <w:pStyle w:val="ab"/>
        <w:numPr>
          <w:ilvl w:val="0"/>
          <w:numId w:val="12"/>
        </w:numPr>
        <w:jc w:val="both"/>
        <w:rPr>
          <w:sz w:val="20"/>
          <w:lang w:val="en-CA"/>
        </w:rPr>
      </w:pPr>
      <w:r w:rsidRPr="002C7CF4">
        <w:rPr>
          <w:sz w:val="20"/>
          <w:lang w:val="en-CA"/>
        </w:rPr>
        <w:t xml:space="preserve">M. </w:t>
      </w:r>
      <w:proofErr w:type="spellStart"/>
      <w:r w:rsidRPr="002C7CF4">
        <w:rPr>
          <w:sz w:val="20"/>
          <w:lang w:val="en-CA"/>
        </w:rPr>
        <w:t>Sychev</w:t>
      </w:r>
      <w:proofErr w:type="spellEnd"/>
      <w:r w:rsidRPr="002C7CF4">
        <w:rPr>
          <w:sz w:val="20"/>
          <w:lang w:val="en-CA"/>
        </w:rPr>
        <w:t xml:space="preserve">, V. </w:t>
      </w:r>
      <w:proofErr w:type="spellStart"/>
      <w:r w:rsidRPr="002C7CF4">
        <w:rPr>
          <w:sz w:val="20"/>
          <w:lang w:val="en-CA"/>
        </w:rPr>
        <w:t>Stepin</w:t>
      </w:r>
      <w:proofErr w:type="spellEnd"/>
      <w:r w:rsidRPr="002C7CF4">
        <w:rPr>
          <w:sz w:val="20"/>
          <w:lang w:val="en-CA"/>
        </w:rPr>
        <w:t xml:space="preserve">, V. </w:t>
      </w:r>
      <w:proofErr w:type="spellStart"/>
      <w:r w:rsidRPr="002C7CF4">
        <w:rPr>
          <w:sz w:val="20"/>
          <w:lang w:val="en-CA"/>
        </w:rPr>
        <w:t>Anisimovsky</w:t>
      </w:r>
      <w:proofErr w:type="spellEnd"/>
      <w:r w:rsidRPr="002C7CF4">
        <w:rPr>
          <w:sz w:val="20"/>
          <w:lang w:val="en-CA"/>
        </w:rPr>
        <w:t xml:space="preserve">, S. </w:t>
      </w:r>
      <w:proofErr w:type="spellStart"/>
      <w:r w:rsidRPr="002C7CF4">
        <w:rPr>
          <w:sz w:val="20"/>
          <w:lang w:val="en-CA"/>
        </w:rPr>
        <w:t>Ikonin</w:t>
      </w:r>
      <w:proofErr w:type="spellEnd"/>
      <w:r w:rsidRPr="002C7CF4">
        <w:rPr>
          <w:sz w:val="20"/>
          <w:lang w:val="en-CA"/>
        </w:rPr>
        <w:t>, “Redundant f</w:t>
      </w:r>
      <w:r w:rsidR="00D728B0">
        <w:rPr>
          <w:sz w:val="20"/>
          <w:lang w:val="en-CA"/>
        </w:rPr>
        <w:t>rames for SHVC/MV-HEVC/HEVC”, JC</w:t>
      </w:r>
      <w:r w:rsidRPr="002C7CF4">
        <w:rPr>
          <w:sz w:val="20"/>
          <w:lang w:val="en-CA"/>
        </w:rPr>
        <w:t>TVC-P0062/</w:t>
      </w:r>
      <w:r w:rsidRPr="002C7CF4">
        <w:rPr>
          <w:sz w:val="20"/>
        </w:rPr>
        <w:t xml:space="preserve"> </w:t>
      </w:r>
      <w:r w:rsidRPr="002C7CF4">
        <w:rPr>
          <w:sz w:val="20"/>
          <w:lang w:val="en-CA"/>
        </w:rPr>
        <w:t>JCT3V-G0043 document, Jan. 2014.</w:t>
      </w:r>
    </w:p>
    <w:p w:rsidR="007C3982" w:rsidRPr="005F1DAA" w:rsidRDefault="005F1DAA" w:rsidP="00AF62F1">
      <w:pPr>
        <w:pStyle w:val="ab"/>
        <w:numPr>
          <w:ilvl w:val="0"/>
          <w:numId w:val="12"/>
        </w:numPr>
        <w:jc w:val="both"/>
        <w:rPr>
          <w:sz w:val="20"/>
          <w:lang w:val="en-CA"/>
        </w:rPr>
      </w:pPr>
      <w:r w:rsidRPr="005F1DAA">
        <w:rPr>
          <w:sz w:val="20"/>
          <w:lang w:val="en-CA"/>
        </w:rPr>
        <w:t>ANSI</w:t>
      </w:r>
      <w:r w:rsidR="007C3982" w:rsidRPr="005F1DAA">
        <w:rPr>
          <w:sz w:val="20"/>
          <w:lang w:val="en-CA"/>
        </w:rPr>
        <w:t>, “</w:t>
      </w:r>
      <w:r w:rsidRPr="005F1DAA">
        <w:rPr>
          <w:sz w:val="20"/>
          <w:lang w:val="en-CA"/>
        </w:rPr>
        <w:t>Network model for evaluating multimedia transmission performance over internet protocol</w:t>
      </w:r>
      <w:r w:rsidR="007C3982" w:rsidRPr="005F1DAA">
        <w:rPr>
          <w:sz w:val="20"/>
          <w:lang w:val="en-CA"/>
        </w:rPr>
        <w:t xml:space="preserve">”, </w:t>
      </w:r>
      <w:r w:rsidRPr="005F1DAA">
        <w:rPr>
          <w:sz w:val="20"/>
          <w:lang w:val="en-CA"/>
        </w:rPr>
        <w:t>ANSI/</w:t>
      </w:r>
      <w:r w:rsidR="007C3982" w:rsidRPr="005F1DAA">
        <w:rPr>
          <w:sz w:val="20"/>
          <w:lang w:val="en-CA"/>
        </w:rPr>
        <w:t xml:space="preserve">TIA-921, </w:t>
      </w:r>
      <w:r w:rsidRPr="005F1DAA">
        <w:rPr>
          <w:sz w:val="20"/>
          <w:lang w:val="en-CA"/>
        </w:rPr>
        <w:t>June</w:t>
      </w:r>
      <w:r w:rsidR="007C3982" w:rsidRPr="005F1DAA">
        <w:rPr>
          <w:sz w:val="20"/>
          <w:lang w:val="en-CA"/>
        </w:rPr>
        <w:t xml:space="preserve"> 2006</w:t>
      </w:r>
      <w:r w:rsidR="00AA4A24" w:rsidRPr="005F1DAA">
        <w:rPr>
          <w:sz w:val="20"/>
          <w:lang w:val="en-CA"/>
        </w:rPr>
        <w:t>.</w:t>
      </w:r>
    </w:p>
    <w:p w:rsidR="007C3982" w:rsidRPr="00AA4A24" w:rsidRDefault="007C3982" w:rsidP="007C3982">
      <w:pPr>
        <w:pStyle w:val="ab"/>
        <w:numPr>
          <w:ilvl w:val="0"/>
          <w:numId w:val="12"/>
        </w:numPr>
        <w:jc w:val="both"/>
        <w:rPr>
          <w:sz w:val="20"/>
          <w:lang w:val="en-CA"/>
        </w:rPr>
      </w:pPr>
      <w:r w:rsidRPr="00AA4A24">
        <w:rPr>
          <w:sz w:val="20"/>
          <w:lang w:val="en-CA"/>
        </w:rPr>
        <w:t>ITU_T, “</w:t>
      </w:r>
      <w:r w:rsidR="00AA4A24" w:rsidRPr="00AA4A24">
        <w:rPr>
          <w:sz w:val="20"/>
          <w:lang w:val="en-CA"/>
        </w:rPr>
        <w:t>Network model for evaluating multimedia transmission performance over Internet Protocol</w:t>
      </w:r>
      <w:r w:rsidRPr="00AA4A24">
        <w:rPr>
          <w:sz w:val="20"/>
          <w:lang w:val="en-CA"/>
        </w:rPr>
        <w:t xml:space="preserve">”, ITU-T Recommendation ITU G.1050, </w:t>
      </w:r>
      <w:r w:rsidR="00AA4A24" w:rsidRPr="00AA4A24">
        <w:rPr>
          <w:sz w:val="20"/>
          <w:lang w:val="en-CA"/>
        </w:rPr>
        <w:t>March</w:t>
      </w:r>
      <w:r w:rsidRPr="00AA4A24">
        <w:rPr>
          <w:sz w:val="20"/>
          <w:lang w:val="en-CA"/>
        </w:rPr>
        <w:t xml:space="preserve"> 20</w:t>
      </w:r>
      <w:r w:rsidR="00AA4A24" w:rsidRPr="00AA4A24">
        <w:rPr>
          <w:sz w:val="20"/>
          <w:lang w:val="en-CA"/>
        </w:rPr>
        <w:t>11</w:t>
      </w:r>
      <w:r w:rsidR="00AA4A24">
        <w:rPr>
          <w:sz w:val="20"/>
          <w:lang w:val="en-CA"/>
        </w:rPr>
        <w:t>.</w:t>
      </w:r>
    </w:p>
    <w:p w:rsidR="00AF62F1" w:rsidRPr="002C7CF4" w:rsidRDefault="00AF62F1" w:rsidP="00AF62F1">
      <w:pPr>
        <w:pStyle w:val="ab"/>
        <w:numPr>
          <w:ilvl w:val="0"/>
          <w:numId w:val="12"/>
        </w:numPr>
        <w:jc w:val="both"/>
        <w:rPr>
          <w:sz w:val="20"/>
          <w:lang w:val="en-CA"/>
        </w:rPr>
      </w:pPr>
      <w:r w:rsidRPr="002C7CF4">
        <w:rPr>
          <w:sz w:val="20"/>
          <w:lang w:val="en-CA"/>
        </w:rPr>
        <w:t xml:space="preserve">P. </w:t>
      </w:r>
      <w:proofErr w:type="spellStart"/>
      <w:r w:rsidRPr="002C7CF4">
        <w:rPr>
          <w:sz w:val="20"/>
          <w:lang w:val="en-CA"/>
        </w:rPr>
        <w:t>Frossard</w:t>
      </w:r>
      <w:proofErr w:type="spellEnd"/>
      <w:r w:rsidRPr="002C7CF4">
        <w:rPr>
          <w:sz w:val="20"/>
          <w:lang w:val="en-CA"/>
        </w:rPr>
        <w:t>, “FEC Performance in multimedia streaming,” IEEE Communications Letters, vol. 5, no. 3, pp. 122-124, Mar. 2001.</w:t>
      </w:r>
    </w:p>
    <w:p w:rsidR="00AF62F1" w:rsidRPr="002C7CF4" w:rsidRDefault="00AF62F1" w:rsidP="00AF62F1">
      <w:pPr>
        <w:pStyle w:val="ab"/>
        <w:numPr>
          <w:ilvl w:val="0"/>
          <w:numId w:val="12"/>
        </w:numPr>
        <w:jc w:val="both"/>
        <w:rPr>
          <w:sz w:val="20"/>
          <w:lang w:val="en-CA"/>
        </w:rPr>
      </w:pPr>
      <w:r w:rsidRPr="002C7CF4">
        <w:rPr>
          <w:sz w:val="20"/>
          <w:lang w:val="en-CA"/>
        </w:rPr>
        <w:t xml:space="preserve">T. </w:t>
      </w:r>
      <w:proofErr w:type="spellStart"/>
      <w:r w:rsidRPr="002C7CF4">
        <w:rPr>
          <w:sz w:val="20"/>
          <w:lang w:val="en-CA"/>
        </w:rPr>
        <w:t>Stockhammer</w:t>
      </w:r>
      <w:proofErr w:type="spellEnd"/>
      <w:r w:rsidRPr="002C7CF4">
        <w:rPr>
          <w:sz w:val="20"/>
          <w:lang w:val="en-CA"/>
        </w:rPr>
        <w:t xml:space="preserve">, D. </w:t>
      </w:r>
      <w:proofErr w:type="spellStart"/>
      <w:r w:rsidRPr="002C7CF4">
        <w:rPr>
          <w:sz w:val="20"/>
          <w:lang w:val="en-CA"/>
        </w:rPr>
        <w:t>Kontopodis</w:t>
      </w:r>
      <w:proofErr w:type="spellEnd"/>
      <w:r w:rsidRPr="002C7CF4">
        <w:rPr>
          <w:sz w:val="20"/>
          <w:lang w:val="en-CA"/>
        </w:rPr>
        <w:t xml:space="preserve">, and T. </w:t>
      </w:r>
      <w:proofErr w:type="spellStart"/>
      <w:r w:rsidRPr="002C7CF4">
        <w:rPr>
          <w:sz w:val="20"/>
          <w:lang w:val="en-CA"/>
        </w:rPr>
        <w:t>Wiegand</w:t>
      </w:r>
      <w:proofErr w:type="spellEnd"/>
      <w:r w:rsidRPr="002C7CF4">
        <w:rPr>
          <w:sz w:val="20"/>
          <w:lang w:val="en-CA"/>
        </w:rPr>
        <w:t>, “Rate-distortion optimization for JVT/H.26L coding in packet loss environment”, Packet Video Workshop 2002, Pittsburgh, PY, USA, Apr. 2002.</w:t>
      </w:r>
    </w:p>
    <w:p w:rsidR="00AF62F1" w:rsidRPr="002C7CF4" w:rsidRDefault="00AF62F1" w:rsidP="00AF62F1">
      <w:pPr>
        <w:pStyle w:val="ab"/>
        <w:numPr>
          <w:ilvl w:val="0"/>
          <w:numId w:val="12"/>
        </w:numPr>
        <w:jc w:val="both"/>
        <w:rPr>
          <w:sz w:val="20"/>
          <w:lang w:val="en-CA"/>
        </w:rPr>
      </w:pPr>
      <w:r w:rsidRPr="002C7CF4">
        <w:rPr>
          <w:sz w:val="20"/>
          <w:lang w:val="en-CA"/>
        </w:rPr>
        <w:t xml:space="preserve">I. </w:t>
      </w:r>
      <w:proofErr w:type="spellStart"/>
      <w:r w:rsidRPr="002C7CF4">
        <w:rPr>
          <w:sz w:val="20"/>
          <w:lang w:val="en-CA"/>
        </w:rPr>
        <w:t>Radulovic</w:t>
      </w:r>
      <w:proofErr w:type="spellEnd"/>
      <w:r w:rsidRPr="002C7CF4">
        <w:rPr>
          <w:sz w:val="20"/>
          <w:lang w:val="en-CA"/>
        </w:rPr>
        <w:t xml:space="preserve">, P. </w:t>
      </w:r>
      <w:proofErr w:type="spellStart"/>
      <w:r w:rsidRPr="002C7CF4">
        <w:rPr>
          <w:sz w:val="20"/>
          <w:lang w:val="en-CA"/>
        </w:rPr>
        <w:t>Frossard</w:t>
      </w:r>
      <w:proofErr w:type="spellEnd"/>
      <w:r w:rsidRPr="002C7CF4">
        <w:rPr>
          <w:sz w:val="20"/>
          <w:lang w:val="en-CA"/>
        </w:rPr>
        <w:t xml:space="preserve">, Y. Wang, M.M. </w:t>
      </w:r>
      <w:proofErr w:type="spellStart"/>
      <w:r w:rsidRPr="002C7CF4">
        <w:rPr>
          <w:sz w:val="20"/>
          <w:lang w:val="en-CA"/>
        </w:rPr>
        <w:t>Hannuksela</w:t>
      </w:r>
      <w:proofErr w:type="spellEnd"/>
      <w:r w:rsidRPr="002C7CF4">
        <w:rPr>
          <w:sz w:val="20"/>
          <w:lang w:val="en-CA"/>
        </w:rPr>
        <w:t xml:space="preserve">, A. </w:t>
      </w:r>
      <w:proofErr w:type="spellStart"/>
      <w:r w:rsidRPr="002C7CF4">
        <w:rPr>
          <w:sz w:val="20"/>
          <w:lang w:val="en-CA"/>
        </w:rPr>
        <w:t>Hallapuro</w:t>
      </w:r>
      <w:proofErr w:type="spellEnd"/>
      <w:r w:rsidRPr="002C7CF4">
        <w:rPr>
          <w:sz w:val="20"/>
          <w:lang w:val="en-CA"/>
        </w:rPr>
        <w:t xml:space="preserve"> “Multiple Description Video Coding with H.264/AVC Redundant Pictures”, IEEE transactions on circuits and systems for video technology, vol. 20, no. 1, January 2010.</w:t>
      </w:r>
    </w:p>
    <w:p w:rsidR="00AF62F1" w:rsidRPr="002C7CF4" w:rsidRDefault="00AF62F1" w:rsidP="00AF62F1">
      <w:pPr>
        <w:pStyle w:val="ab"/>
        <w:numPr>
          <w:ilvl w:val="0"/>
          <w:numId w:val="12"/>
        </w:numPr>
        <w:jc w:val="both"/>
        <w:rPr>
          <w:sz w:val="20"/>
          <w:lang w:val="en-CA"/>
        </w:rPr>
      </w:pPr>
      <w:r w:rsidRPr="002C7CF4">
        <w:rPr>
          <w:sz w:val="20"/>
          <w:lang w:val="en-CA"/>
        </w:rPr>
        <w:lastRenderedPageBreak/>
        <w:t>ITU-T, “Advanced video coding for generic audiovisual services”, ITU-T Recommendation H.264, May 2003.</w:t>
      </w:r>
    </w:p>
    <w:p w:rsidR="00AF62F1" w:rsidRPr="002C7CF4" w:rsidRDefault="00AF62F1" w:rsidP="00AF62F1">
      <w:pPr>
        <w:pStyle w:val="ab"/>
        <w:numPr>
          <w:ilvl w:val="0"/>
          <w:numId w:val="12"/>
        </w:numPr>
        <w:jc w:val="both"/>
        <w:rPr>
          <w:sz w:val="20"/>
          <w:lang w:val="en-CA"/>
        </w:rPr>
      </w:pPr>
      <w:r w:rsidRPr="002C7CF4">
        <w:rPr>
          <w:sz w:val="20"/>
          <w:lang w:val="en-CA"/>
        </w:rPr>
        <w:t xml:space="preserve">Y.-K. Wang, S. Wenger and M.M. </w:t>
      </w:r>
      <w:proofErr w:type="spellStart"/>
      <w:r w:rsidRPr="002C7CF4">
        <w:rPr>
          <w:sz w:val="20"/>
          <w:lang w:val="en-CA"/>
        </w:rPr>
        <w:t>Hannuksela</w:t>
      </w:r>
      <w:proofErr w:type="spellEnd"/>
      <w:r w:rsidRPr="002C7CF4">
        <w:rPr>
          <w:sz w:val="20"/>
          <w:lang w:val="en-CA"/>
        </w:rPr>
        <w:t xml:space="preserve">, “Common conditions for SVC error resilience </w:t>
      </w:r>
      <w:proofErr w:type="gramStart"/>
      <w:r w:rsidRPr="002C7CF4">
        <w:rPr>
          <w:sz w:val="20"/>
          <w:lang w:val="en-CA"/>
        </w:rPr>
        <w:t>testing,</w:t>
      </w:r>
      <w:proofErr w:type="gramEnd"/>
      <w:r w:rsidRPr="002C7CF4">
        <w:rPr>
          <w:sz w:val="20"/>
          <w:lang w:val="en-CA"/>
        </w:rPr>
        <w:t>” JVT document P206, Aug. 2005.</w:t>
      </w:r>
    </w:p>
    <w:p w:rsidR="00AF62F1" w:rsidRDefault="00AF62F1" w:rsidP="00AF62F1">
      <w:pPr>
        <w:pStyle w:val="ab"/>
        <w:numPr>
          <w:ilvl w:val="0"/>
          <w:numId w:val="12"/>
        </w:numPr>
        <w:jc w:val="both"/>
        <w:rPr>
          <w:sz w:val="20"/>
          <w:lang w:val="en-CA"/>
        </w:rPr>
      </w:pPr>
      <w:proofErr w:type="spellStart"/>
      <w:r w:rsidRPr="002C7CF4">
        <w:rPr>
          <w:sz w:val="20"/>
          <w:lang w:val="en-CA"/>
        </w:rPr>
        <w:t>P.Baccichet</w:t>
      </w:r>
      <w:proofErr w:type="spellEnd"/>
      <w:r w:rsidRPr="002C7CF4">
        <w:rPr>
          <w:sz w:val="20"/>
          <w:lang w:val="en-CA"/>
        </w:rPr>
        <w:t xml:space="preserve">, </w:t>
      </w:r>
      <w:proofErr w:type="spellStart"/>
      <w:r w:rsidRPr="002C7CF4">
        <w:rPr>
          <w:sz w:val="20"/>
          <w:lang w:val="en-CA"/>
        </w:rPr>
        <w:t>S.Raneand</w:t>
      </w:r>
      <w:proofErr w:type="spellEnd"/>
      <w:r w:rsidRPr="002C7CF4">
        <w:rPr>
          <w:sz w:val="20"/>
          <w:lang w:val="en-CA"/>
        </w:rPr>
        <w:t xml:space="preserve"> </w:t>
      </w:r>
      <w:proofErr w:type="spellStart"/>
      <w:r w:rsidRPr="002C7CF4">
        <w:rPr>
          <w:sz w:val="20"/>
          <w:lang w:val="en-CA"/>
        </w:rPr>
        <w:t>B.Girod</w:t>
      </w:r>
      <w:proofErr w:type="spellEnd"/>
      <w:r w:rsidRPr="002C7CF4">
        <w:rPr>
          <w:sz w:val="20"/>
          <w:lang w:val="en-CA"/>
        </w:rPr>
        <w:t xml:space="preserve">, ”Systematic </w:t>
      </w:r>
      <w:proofErr w:type="spellStart"/>
      <w:r w:rsidRPr="002C7CF4">
        <w:rPr>
          <w:sz w:val="20"/>
          <w:lang w:val="en-CA"/>
        </w:rPr>
        <w:t>Lossy</w:t>
      </w:r>
      <w:proofErr w:type="spellEnd"/>
      <w:r w:rsidRPr="002C7CF4">
        <w:rPr>
          <w:sz w:val="20"/>
          <w:lang w:val="en-CA"/>
        </w:rPr>
        <w:t xml:space="preserve"> Error Protection based on H.264/AVC Redundant Slices and Flexible </w:t>
      </w:r>
      <w:proofErr w:type="spellStart"/>
      <w:r w:rsidRPr="002C7CF4">
        <w:rPr>
          <w:sz w:val="20"/>
          <w:lang w:val="en-CA"/>
        </w:rPr>
        <w:t>Macroblock</w:t>
      </w:r>
      <w:proofErr w:type="spellEnd"/>
      <w:r w:rsidRPr="002C7CF4">
        <w:rPr>
          <w:sz w:val="20"/>
          <w:lang w:val="en-CA"/>
        </w:rPr>
        <w:t xml:space="preserve"> Ordering”, PV2006, Hangzhou, PRC.</w:t>
      </w:r>
    </w:p>
    <w:p w:rsidR="00D728B0" w:rsidRPr="00D728B0" w:rsidRDefault="00D728B0" w:rsidP="00D728B0">
      <w:pPr>
        <w:pStyle w:val="ab"/>
        <w:numPr>
          <w:ilvl w:val="0"/>
          <w:numId w:val="12"/>
        </w:numPr>
        <w:jc w:val="both"/>
        <w:rPr>
          <w:sz w:val="20"/>
          <w:lang w:val="en-CA"/>
        </w:rPr>
      </w:pPr>
      <w:r w:rsidRPr="00D728B0">
        <w:rPr>
          <w:sz w:val="20"/>
          <w:lang w:val="en-CA"/>
        </w:rPr>
        <w:t xml:space="preserve">M. </w:t>
      </w:r>
      <w:proofErr w:type="spellStart"/>
      <w:r w:rsidRPr="00D728B0">
        <w:rPr>
          <w:sz w:val="20"/>
          <w:lang w:val="en-CA"/>
        </w:rPr>
        <w:t>Sy</w:t>
      </w:r>
      <w:r>
        <w:rPr>
          <w:sz w:val="20"/>
          <w:lang w:val="en-CA"/>
        </w:rPr>
        <w:t>chev</w:t>
      </w:r>
      <w:proofErr w:type="spellEnd"/>
      <w:r>
        <w:rPr>
          <w:sz w:val="20"/>
          <w:lang w:val="en-CA"/>
        </w:rPr>
        <w:t xml:space="preserve">, V. </w:t>
      </w:r>
      <w:proofErr w:type="spellStart"/>
      <w:r>
        <w:rPr>
          <w:sz w:val="20"/>
          <w:lang w:val="en-CA"/>
        </w:rPr>
        <w:t>Stepin</w:t>
      </w:r>
      <w:proofErr w:type="spellEnd"/>
      <w:r>
        <w:rPr>
          <w:sz w:val="20"/>
          <w:lang w:val="en-CA"/>
        </w:rPr>
        <w:t>,</w:t>
      </w:r>
      <w:r w:rsidRPr="00D728B0">
        <w:rPr>
          <w:sz w:val="20"/>
          <w:lang w:val="en-CA"/>
        </w:rPr>
        <w:t xml:space="preserve"> S. </w:t>
      </w:r>
      <w:proofErr w:type="spellStart"/>
      <w:r w:rsidRPr="00D728B0">
        <w:rPr>
          <w:sz w:val="20"/>
          <w:lang w:val="en-CA"/>
        </w:rPr>
        <w:t>Ikonin</w:t>
      </w:r>
      <w:proofErr w:type="spellEnd"/>
      <w:r w:rsidRPr="00D728B0">
        <w:rPr>
          <w:sz w:val="20"/>
          <w:lang w:val="en-CA"/>
        </w:rPr>
        <w:t>, “Redundant picture SEI message</w:t>
      </w:r>
      <w:r>
        <w:rPr>
          <w:sz w:val="20"/>
          <w:lang w:val="en-CA"/>
        </w:rPr>
        <w:t>”, JCTVC-Q0090/JCT3V-H0029 document, Mar</w:t>
      </w:r>
      <w:r w:rsidRPr="00D728B0">
        <w:rPr>
          <w:sz w:val="20"/>
          <w:lang w:val="en-CA"/>
        </w:rPr>
        <w:t>. 2014.</w:t>
      </w: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342FF4" w:rsidRPr="002C7CF4" w:rsidRDefault="00AF62F1" w:rsidP="009234A5">
      <w:pPr>
        <w:jc w:val="both"/>
        <w:rPr>
          <w:sz w:val="20"/>
          <w:lang w:val="en-CA"/>
        </w:rPr>
      </w:pPr>
      <w:r w:rsidRPr="002C7CF4">
        <w:rPr>
          <w:b/>
          <w:sz w:val="20"/>
          <w:lang w:val="en-CA"/>
        </w:rPr>
        <w:t>Huawei Corporation</w:t>
      </w:r>
      <w:r w:rsidR="001F2594" w:rsidRPr="002C7CF4">
        <w:rPr>
          <w:b/>
          <w:sz w:val="20"/>
          <w:lang w:val="en-CA"/>
        </w:rPr>
        <w:t xml:space="preserve"> may have </w:t>
      </w:r>
      <w:r w:rsidR="0098551D" w:rsidRPr="002C7CF4">
        <w:rPr>
          <w:b/>
          <w:sz w:val="20"/>
          <w:lang w:val="en-CA"/>
        </w:rPr>
        <w:t>current or pending</w:t>
      </w:r>
      <w:r w:rsidR="001F2594" w:rsidRPr="002C7CF4">
        <w:rPr>
          <w:b/>
          <w:sz w:val="20"/>
          <w:lang w:val="en-CA"/>
        </w:rPr>
        <w:t xml:space="preserve"> </w:t>
      </w:r>
      <w:r w:rsidR="0098551D" w:rsidRPr="002C7CF4">
        <w:rPr>
          <w:b/>
          <w:sz w:val="20"/>
          <w:lang w:val="en-CA"/>
        </w:rPr>
        <w:t xml:space="preserve">patent rights </w:t>
      </w:r>
      <w:r w:rsidR="001F2594" w:rsidRPr="002C7CF4">
        <w:rPr>
          <w:b/>
          <w:sz w:val="20"/>
          <w:lang w:val="en-CA"/>
        </w:rPr>
        <w:t xml:space="preserve">relating to the technology described </w:t>
      </w:r>
      <w:r w:rsidR="002F164D" w:rsidRPr="002C7CF4">
        <w:rPr>
          <w:b/>
          <w:sz w:val="20"/>
          <w:lang w:val="en-CA"/>
        </w:rPr>
        <w:t xml:space="preserve">in </w:t>
      </w:r>
      <w:r w:rsidR="001F2594" w:rsidRPr="002C7CF4">
        <w:rPr>
          <w:b/>
          <w:sz w:val="20"/>
          <w:lang w:val="en-CA"/>
        </w:rPr>
        <w:t>this contribution and, conditioned on reciprocity, is prepared to grant licenses under reasonable and non-discriminatory terms as necessary for implementation of the resulting ITU-T Recommendation</w:t>
      </w:r>
      <w:r w:rsidR="002F164D" w:rsidRPr="002C7CF4">
        <w:rPr>
          <w:b/>
          <w:sz w:val="20"/>
          <w:lang w:val="en-CA"/>
        </w:rPr>
        <w:t xml:space="preserve"> | ISO/IEC </w:t>
      </w:r>
      <w:r w:rsidR="00A83253" w:rsidRPr="002C7CF4">
        <w:rPr>
          <w:b/>
          <w:sz w:val="20"/>
          <w:lang w:val="en-CA"/>
        </w:rPr>
        <w:t xml:space="preserve">International </w:t>
      </w:r>
      <w:r w:rsidR="002F164D" w:rsidRPr="002C7CF4">
        <w:rPr>
          <w:b/>
          <w:sz w:val="20"/>
          <w:lang w:val="en-CA"/>
        </w:rPr>
        <w:t>Standard</w:t>
      </w:r>
      <w:r w:rsidR="001F2594" w:rsidRPr="002C7CF4">
        <w:rPr>
          <w:b/>
          <w:sz w:val="20"/>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FF2" w:rsidRDefault="008A5FF2">
      <w:r>
        <w:separator/>
      </w:r>
    </w:p>
  </w:endnote>
  <w:endnote w:type="continuationSeparator" w:id="0">
    <w:p w:rsidR="008A5FF2" w:rsidRDefault="008A5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algun Gothic">
    <w:panose1 w:val="020B0503020000020004"/>
    <w:charset w:val="81"/>
    <w:family w:val="swiss"/>
    <w:pitch w:val="variable"/>
    <w:sig w:usb0="900002AF" w:usb1="09D77CFB" w:usb2="00000012" w:usb3="00000000" w:csb0="00080001"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8CD" w:rsidRDefault="00BA08CD"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1345C2">
      <w:rPr>
        <w:rStyle w:val="a5"/>
        <w:noProof/>
      </w:rPr>
      <w:t>1</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r w:rsidR="00D728B0">
      <w:rPr>
        <w:rStyle w:val="a5"/>
        <w:noProof/>
      </w:rPr>
      <w:t>2014-06-18</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FF2" w:rsidRDefault="008A5FF2">
      <w:r>
        <w:separator/>
      </w:r>
    </w:p>
  </w:footnote>
  <w:footnote w:type="continuationSeparator" w:id="0">
    <w:p w:rsidR="008A5FF2" w:rsidRDefault="008A5F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1DC0471"/>
    <w:multiLevelType w:val="hybridMultilevel"/>
    <w:tmpl w:val="2398C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DF37BA"/>
    <w:multiLevelType w:val="hybridMultilevel"/>
    <w:tmpl w:val="5008CA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67452C"/>
    <w:multiLevelType w:val="hybridMultilevel"/>
    <w:tmpl w:val="D3D053A0"/>
    <w:lvl w:ilvl="0" w:tplc="F1C0DB2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6C4D6F"/>
    <w:multiLevelType w:val="hybridMultilevel"/>
    <w:tmpl w:val="A4306E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210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9">
    <w:nsid w:val="253778A7"/>
    <w:multiLevelType w:val="hybridMultilevel"/>
    <w:tmpl w:val="CCE2AA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E660AF"/>
    <w:multiLevelType w:val="hybridMultilevel"/>
    <w:tmpl w:val="050E3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620B35"/>
    <w:multiLevelType w:val="hybridMultilevel"/>
    <w:tmpl w:val="442A74E6"/>
    <w:lvl w:ilvl="0" w:tplc="04090011">
      <w:start w:val="1"/>
      <w:numFmt w:val="decimal"/>
      <w:lvlText w:val="%1)"/>
      <w:lvlJc w:val="left"/>
      <w:pPr>
        <w:ind w:left="720" w:hanging="360"/>
      </w:pPr>
      <w:rPr>
        <w:rFonts w:hint="default"/>
      </w:rPr>
    </w:lvl>
    <w:lvl w:ilvl="1" w:tplc="126040A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F372E16"/>
    <w:multiLevelType w:val="hybridMultilevel"/>
    <w:tmpl w:val="6F80FF40"/>
    <w:lvl w:ilvl="0" w:tplc="F5BE0A8E">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5">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CBC589B"/>
    <w:multiLevelType w:val="hybridMultilevel"/>
    <w:tmpl w:val="E2C4F816"/>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185D54"/>
    <w:multiLevelType w:val="hybridMultilevel"/>
    <w:tmpl w:val="583094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0">
    <w:nsid w:val="6E4C1C3B"/>
    <w:multiLevelType w:val="multilevel"/>
    <w:tmpl w:val="8C5AEAE0"/>
    <w:lvl w:ilvl="0">
      <w:start w:val="1"/>
      <w:numFmt w:val="none"/>
      <w:suff w:val="nothing"/>
      <w:lvlText w:val="D"/>
      <w:lvlJc w:val="left"/>
      <w:pPr>
        <w:ind w:left="360" w:hanging="360"/>
      </w:pPr>
      <w:rPr>
        <w:rFonts w:ascii="Times New Roman" w:hAnsi="Times New Roman" w:cs="Times New Roman" w:hint="default"/>
        <w:vanish/>
        <w:color w:val="auto"/>
      </w:rPr>
    </w:lvl>
    <w:lvl w:ilvl="1">
      <w:start w:val="2"/>
      <w:numFmt w:val="decimal"/>
      <w:lvlText w:val="D%1.%2"/>
      <w:lvlJc w:val="left"/>
      <w:pPr>
        <w:tabs>
          <w:tab w:val="num" w:pos="1020"/>
        </w:tabs>
        <w:ind w:left="0" w:firstLine="0"/>
      </w:pPr>
      <w:rPr>
        <w:rFonts w:cs="Times New Roman" w:hint="default"/>
      </w:rPr>
    </w:lvl>
    <w:lvl w:ilvl="2">
      <w:start w:val="25"/>
      <w:numFmt w:val="decimal"/>
      <w:lvlText w:val="D%1.%2.%3"/>
      <w:lvlJc w:val="left"/>
      <w:pPr>
        <w:tabs>
          <w:tab w:val="num" w:pos="720"/>
        </w:tabs>
        <w:ind w:left="1224" w:hanging="1224"/>
      </w:pPr>
      <w:rPr>
        <w:rFonts w:cs="Times New Roman" w:hint="default"/>
      </w:rPr>
    </w:lvl>
    <w:lvl w:ilvl="3">
      <w:start w:val="1"/>
      <w:numFmt w:val="decimal"/>
      <w:lvlText w:val="D%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1">
    <w:nsid w:val="7D6446C8"/>
    <w:multiLevelType w:val="hybridMultilevel"/>
    <w:tmpl w:val="31F4C9A4"/>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6"/>
  </w:num>
  <w:num w:numId="4">
    <w:abstractNumId w:val="13"/>
  </w:num>
  <w:num w:numId="5">
    <w:abstractNumId w:val="15"/>
  </w:num>
  <w:num w:numId="6">
    <w:abstractNumId w:val="8"/>
  </w:num>
  <w:num w:numId="7">
    <w:abstractNumId w:val="11"/>
  </w:num>
  <w:num w:numId="8">
    <w:abstractNumId w:val="8"/>
  </w:num>
  <w:num w:numId="9">
    <w:abstractNumId w:val="2"/>
  </w:num>
  <w:num w:numId="10">
    <w:abstractNumId w:val="7"/>
  </w:num>
  <w:num w:numId="11">
    <w:abstractNumId w:val="4"/>
  </w:num>
  <w:num w:numId="12">
    <w:abstractNumId w:val="10"/>
  </w:num>
  <w:num w:numId="13">
    <w:abstractNumId w:val="17"/>
  </w:num>
  <w:num w:numId="14">
    <w:abstractNumId w:val="1"/>
  </w:num>
  <w:num w:numId="15">
    <w:abstractNumId w:val="12"/>
  </w:num>
  <w:num w:numId="16">
    <w:abstractNumId w:val="5"/>
  </w:num>
  <w:num w:numId="17">
    <w:abstractNumId w:val="20"/>
  </w:num>
  <w:num w:numId="18">
    <w:abstractNumId w:val="21"/>
  </w:num>
  <w:num w:numId="19">
    <w:abstractNumId w:val="14"/>
  </w:num>
  <w:num w:numId="20">
    <w:abstractNumId w:val="6"/>
  </w:num>
  <w:num w:numId="21">
    <w:abstractNumId w:val="18"/>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39F2"/>
    <w:rsid w:val="00004B8B"/>
    <w:rsid w:val="0002531D"/>
    <w:rsid w:val="000458BC"/>
    <w:rsid w:val="00045C41"/>
    <w:rsid w:val="00046C03"/>
    <w:rsid w:val="00057208"/>
    <w:rsid w:val="000679AD"/>
    <w:rsid w:val="00071E6B"/>
    <w:rsid w:val="0007614F"/>
    <w:rsid w:val="000B17DD"/>
    <w:rsid w:val="000B1C6B"/>
    <w:rsid w:val="000B4FF9"/>
    <w:rsid w:val="000C09AC"/>
    <w:rsid w:val="000E00F3"/>
    <w:rsid w:val="000F158C"/>
    <w:rsid w:val="00102F3D"/>
    <w:rsid w:val="0011239E"/>
    <w:rsid w:val="00124E38"/>
    <w:rsid w:val="0012580B"/>
    <w:rsid w:val="0012780E"/>
    <w:rsid w:val="00131F90"/>
    <w:rsid w:val="001345C2"/>
    <w:rsid w:val="0013526E"/>
    <w:rsid w:val="0014314E"/>
    <w:rsid w:val="00145B30"/>
    <w:rsid w:val="0014739D"/>
    <w:rsid w:val="00160F39"/>
    <w:rsid w:val="00171371"/>
    <w:rsid w:val="00175A24"/>
    <w:rsid w:val="00187E58"/>
    <w:rsid w:val="001A297E"/>
    <w:rsid w:val="001A368E"/>
    <w:rsid w:val="001A7329"/>
    <w:rsid w:val="001B4E28"/>
    <w:rsid w:val="001C3525"/>
    <w:rsid w:val="001D1BD2"/>
    <w:rsid w:val="001D28C9"/>
    <w:rsid w:val="001E02BE"/>
    <w:rsid w:val="001E39C7"/>
    <w:rsid w:val="001E3B37"/>
    <w:rsid w:val="001F2594"/>
    <w:rsid w:val="001F39CB"/>
    <w:rsid w:val="002055A6"/>
    <w:rsid w:val="00206460"/>
    <w:rsid w:val="002069B4"/>
    <w:rsid w:val="00214A84"/>
    <w:rsid w:val="00215DFC"/>
    <w:rsid w:val="002212DF"/>
    <w:rsid w:val="00222CD4"/>
    <w:rsid w:val="002264A6"/>
    <w:rsid w:val="00227BA7"/>
    <w:rsid w:val="0023011C"/>
    <w:rsid w:val="00232CBA"/>
    <w:rsid w:val="00234D96"/>
    <w:rsid w:val="00242806"/>
    <w:rsid w:val="00244901"/>
    <w:rsid w:val="00254605"/>
    <w:rsid w:val="0025482D"/>
    <w:rsid w:val="00262E3B"/>
    <w:rsid w:val="00263398"/>
    <w:rsid w:val="00271DB5"/>
    <w:rsid w:val="00271FA3"/>
    <w:rsid w:val="00275BCF"/>
    <w:rsid w:val="0029030A"/>
    <w:rsid w:val="00292257"/>
    <w:rsid w:val="002A303E"/>
    <w:rsid w:val="002A54E0"/>
    <w:rsid w:val="002A7972"/>
    <w:rsid w:val="002B1595"/>
    <w:rsid w:val="002B191D"/>
    <w:rsid w:val="002C7CF4"/>
    <w:rsid w:val="002C7F91"/>
    <w:rsid w:val="002D0AF6"/>
    <w:rsid w:val="002E27C6"/>
    <w:rsid w:val="002E3493"/>
    <w:rsid w:val="002F164D"/>
    <w:rsid w:val="002F628F"/>
    <w:rsid w:val="00306206"/>
    <w:rsid w:val="0031423F"/>
    <w:rsid w:val="003166D6"/>
    <w:rsid w:val="00317D85"/>
    <w:rsid w:val="00327C56"/>
    <w:rsid w:val="003315A1"/>
    <w:rsid w:val="003373EC"/>
    <w:rsid w:val="00342FF4"/>
    <w:rsid w:val="00363B97"/>
    <w:rsid w:val="003669EA"/>
    <w:rsid w:val="003706CC"/>
    <w:rsid w:val="003712BF"/>
    <w:rsid w:val="00377710"/>
    <w:rsid w:val="00381E14"/>
    <w:rsid w:val="003A2D8E"/>
    <w:rsid w:val="003A7251"/>
    <w:rsid w:val="003C20E4"/>
    <w:rsid w:val="003E6F90"/>
    <w:rsid w:val="003F5D0F"/>
    <w:rsid w:val="0040329F"/>
    <w:rsid w:val="00414101"/>
    <w:rsid w:val="004248CD"/>
    <w:rsid w:val="00426E86"/>
    <w:rsid w:val="00433DDB"/>
    <w:rsid w:val="004368E9"/>
    <w:rsid w:val="00437619"/>
    <w:rsid w:val="004A1B2F"/>
    <w:rsid w:val="004A2A63"/>
    <w:rsid w:val="004A7AB3"/>
    <w:rsid w:val="004B210C"/>
    <w:rsid w:val="004C1CD3"/>
    <w:rsid w:val="004C3205"/>
    <w:rsid w:val="004D405F"/>
    <w:rsid w:val="004E4F4F"/>
    <w:rsid w:val="004E6789"/>
    <w:rsid w:val="004F61E3"/>
    <w:rsid w:val="00502B10"/>
    <w:rsid w:val="00502E10"/>
    <w:rsid w:val="0051015C"/>
    <w:rsid w:val="00516CF1"/>
    <w:rsid w:val="00531AE9"/>
    <w:rsid w:val="00550A66"/>
    <w:rsid w:val="00567EC7"/>
    <w:rsid w:val="00570013"/>
    <w:rsid w:val="005801A2"/>
    <w:rsid w:val="005860C2"/>
    <w:rsid w:val="005952A5"/>
    <w:rsid w:val="005A33A1"/>
    <w:rsid w:val="005B217D"/>
    <w:rsid w:val="005C0C53"/>
    <w:rsid w:val="005C385F"/>
    <w:rsid w:val="005E1AC6"/>
    <w:rsid w:val="005F1DAA"/>
    <w:rsid w:val="005F6F1B"/>
    <w:rsid w:val="00624B33"/>
    <w:rsid w:val="00630AA2"/>
    <w:rsid w:val="00633567"/>
    <w:rsid w:val="00636C24"/>
    <w:rsid w:val="00646707"/>
    <w:rsid w:val="00646E92"/>
    <w:rsid w:val="00662E58"/>
    <w:rsid w:val="00664DCF"/>
    <w:rsid w:val="00690052"/>
    <w:rsid w:val="006A3B9C"/>
    <w:rsid w:val="006C5D39"/>
    <w:rsid w:val="006E2810"/>
    <w:rsid w:val="006E2A52"/>
    <w:rsid w:val="006E5417"/>
    <w:rsid w:val="00712F60"/>
    <w:rsid w:val="0071620E"/>
    <w:rsid w:val="007162F9"/>
    <w:rsid w:val="00720E3B"/>
    <w:rsid w:val="00745F6B"/>
    <w:rsid w:val="0075585E"/>
    <w:rsid w:val="00770571"/>
    <w:rsid w:val="007768FF"/>
    <w:rsid w:val="00781BC8"/>
    <w:rsid w:val="007824D3"/>
    <w:rsid w:val="00796EE3"/>
    <w:rsid w:val="00796FDE"/>
    <w:rsid w:val="00797ADE"/>
    <w:rsid w:val="007A7D29"/>
    <w:rsid w:val="007B418B"/>
    <w:rsid w:val="007B4AB8"/>
    <w:rsid w:val="007C3982"/>
    <w:rsid w:val="007D7009"/>
    <w:rsid w:val="007F1F8B"/>
    <w:rsid w:val="007F67A1"/>
    <w:rsid w:val="00811C05"/>
    <w:rsid w:val="008206C8"/>
    <w:rsid w:val="008269D7"/>
    <w:rsid w:val="0086387C"/>
    <w:rsid w:val="00874A6C"/>
    <w:rsid w:val="00876C65"/>
    <w:rsid w:val="008A4B4C"/>
    <w:rsid w:val="008A5FF2"/>
    <w:rsid w:val="008C239F"/>
    <w:rsid w:val="008C70BB"/>
    <w:rsid w:val="008E480C"/>
    <w:rsid w:val="008E7D1C"/>
    <w:rsid w:val="008F0571"/>
    <w:rsid w:val="008F4CD7"/>
    <w:rsid w:val="00907757"/>
    <w:rsid w:val="00912B03"/>
    <w:rsid w:val="009212B0"/>
    <w:rsid w:val="009234A5"/>
    <w:rsid w:val="009336F7"/>
    <w:rsid w:val="009374A7"/>
    <w:rsid w:val="00974B49"/>
    <w:rsid w:val="00983F54"/>
    <w:rsid w:val="0098551D"/>
    <w:rsid w:val="0099518F"/>
    <w:rsid w:val="009A523D"/>
    <w:rsid w:val="009F496B"/>
    <w:rsid w:val="00A01439"/>
    <w:rsid w:val="00A0200B"/>
    <w:rsid w:val="00A02E61"/>
    <w:rsid w:val="00A05CFF"/>
    <w:rsid w:val="00A074A5"/>
    <w:rsid w:val="00A368DD"/>
    <w:rsid w:val="00A56B97"/>
    <w:rsid w:val="00A6093D"/>
    <w:rsid w:val="00A76A6D"/>
    <w:rsid w:val="00A828AA"/>
    <w:rsid w:val="00A83253"/>
    <w:rsid w:val="00A85C37"/>
    <w:rsid w:val="00AA4A24"/>
    <w:rsid w:val="00AA6E84"/>
    <w:rsid w:val="00AC3C69"/>
    <w:rsid w:val="00AC54CC"/>
    <w:rsid w:val="00AD0695"/>
    <w:rsid w:val="00AE2376"/>
    <w:rsid w:val="00AE341B"/>
    <w:rsid w:val="00AF62F1"/>
    <w:rsid w:val="00B021B1"/>
    <w:rsid w:val="00B07CA7"/>
    <w:rsid w:val="00B1279A"/>
    <w:rsid w:val="00B316DA"/>
    <w:rsid w:val="00B4194A"/>
    <w:rsid w:val="00B44CDA"/>
    <w:rsid w:val="00B5222E"/>
    <w:rsid w:val="00B53179"/>
    <w:rsid w:val="00B54D36"/>
    <w:rsid w:val="00B61C96"/>
    <w:rsid w:val="00B73A2A"/>
    <w:rsid w:val="00B7744B"/>
    <w:rsid w:val="00B9174B"/>
    <w:rsid w:val="00B94B06"/>
    <w:rsid w:val="00B94C28"/>
    <w:rsid w:val="00BA08CD"/>
    <w:rsid w:val="00BA1FB1"/>
    <w:rsid w:val="00BA3929"/>
    <w:rsid w:val="00BB1192"/>
    <w:rsid w:val="00BC0776"/>
    <w:rsid w:val="00BC10BA"/>
    <w:rsid w:val="00BC5AFD"/>
    <w:rsid w:val="00C04F43"/>
    <w:rsid w:val="00C0533B"/>
    <w:rsid w:val="00C0609D"/>
    <w:rsid w:val="00C115AB"/>
    <w:rsid w:val="00C12BD9"/>
    <w:rsid w:val="00C14555"/>
    <w:rsid w:val="00C266A4"/>
    <w:rsid w:val="00C30249"/>
    <w:rsid w:val="00C3723B"/>
    <w:rsid w:val="00C4067D"/>
    <w:rsid w:val="00C606C9"/>
    <w:rsid w:val="00C70E1C"/>
    <w:rsid w:val="00C80288"/>
    <w:rsid w:val="00C84003"/>
    <w:rsid w:val="00C90650"/>
    <w:rsid w:val="00C97D78"/>
    <w:rsid w:val="00CA272B"/>
    <w:rsid w:val="00CC2AAE"/>
    <w:rsid w:val="00CC5A42"/>
    <w:rsid w:val="00CD0EAB"/>
    <w:rsid w:val="00CD0FF7"/>
    <w:rsid w:val="00CD2E23"/>
    <w:rsid w:val="00CE6052"/>
    <w:rsid w:val="00CF2BBB"/>
    <w:rsid w:val="00CF34DB"/>
    <w:rsid w:val="00CF558F"/>
    <w:rsid w:val="00D073E2"/>
    <w:rsid w:val="00D131A6"/>
    <w:rsid w:val="00D2189F"/>
    <w:rsid w:val="00D35930"/>
    <w:rsid w:val="00D446EC"/>
    <w:rsid w:val="00D51BF0"/>
    <w:rsid w:val="00D55942"/>
    <w:rsid w:val="00D63758"/>
    <w:rsid w:val="00D6601C"/>
    <w:rsid w:val="00D728B0"/>
    <w:rsid w:val="00D807BF"/>
    <w:rsid w:val="00D82FCC"/>
    <w:rsid w:val="00DA17FC"/>
    <w:rsid w:val="00DA7887"/>
    <w:rsid w:val="00DB0CDE"/>
    <w:rsid w:val="00DB2C26"/>
    <w:rsid w:val="00DE6B43"/>
    <w:rsid w:val="00DF5B39"/>
    <w:rsid w:val="00E11923"/>
    <w:rsid w:val="00E262D4"/>
    <w:rsid w:val="00E36250"/>
    <w:rsid w:val="00E54511"/>
    <w:rsid w:val="00E5544D"/>
    <w:rsid w:val="00E61DAC"/>
    <w:rsid w:val="00E72B80"/>
    <w:rsid w:val="00E74F25"/>
    <w:rsid w:val="00E75FE3"/>
    <w:rsid w:val="00E83DA2"/>
    <w:rsid w:val="00E86C4C"/>
    <w:rsid w:val="00EB4D3B"/>
    <w:rsid w:val="00EB53D6"/>
    <w:rsid w:val="00EB7AB1"/>
    <w:rsid w:val="00EF48CC"/>
    <w:rsid w:val="00EF5AEA"/>
    <w:rsid w:val="00F16BA2"/>
    <w:rsid w:val="00F2722E"/>
    <w:rsid w:val="00F304DC"/>
    <w:rsid w:val="00F30E3F"/>
    <w:rsid w:val="00F313CE"/>
    <w:rsid w:val="00F54E47"/>
    <w:rsid w:val="00F67499"/>
    <w:rsid w:val="00F73032"/>
    <w:rsid w:val="00F74F0D"/>
    <w:rsid w:val="00F75746"/>
    <w:rsid w:val="00F848FC"/>
    <w:rsid w:val="00F91A61"/>
    <w:rsid w:val="00F9282A"/>
    <w:rsid w:val="00F96BAD"/>
    <w:rsid w:val="00FA139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3166D6"/>
    <w:pPr>
      <w:keepNext/>
      <w:numPr>
        <w:ilvl w:val="3"/>
        <w:numId w:val="6"/>
      </w:numPr>
      <w:spacing w:before="240" w:after="60"/>
      <w:ind w:left="1080" w:hanging="1080"/>
      <w:outlineLvl w:val="3"/>
    </w:pPr>
    <w:rPr>
      <w:b/>
      <w:bCs/>
      <w:sz w:val="24"/>
      <w:szCs w:val="28"/>
    </w:rPr>
  </w:style>
  <w:style w:type="paragraph" w:styleId="5">
    <w:name w:val="heading 5"/>
    <w:basedOn w:val="a"/>
    <w:next w:val="a"/>
    <w:link w:val="50"/>
    <w:qFormat/>
    <w:rsid w:val="003166D6"/>
    <w:pPr>
      <w:keepNext/>
      <w:numPr>
        <w:ilvl w:val="4"/>
        <w:numId w:val="6"/>
      </w:numPr>
      <w:spacing w:before="240" w:after="60"/>
      <w:ind w:left="1080" w:hanging="1080"/>
      <w:outlineLvl w:val="4"/>
    </w:pPr>
    <w:rPr>
      <w:b/>
      <w:bCs/>
      <w:i/>
      <w:iCs/>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B53D6"/>
    <w:pPr>
      <w:tabs>
        <w:tab w:val="center" w:pos="4320"/>
        <w:tab w:val="right" w:pos="8640"/>
      </w:tabs>
    </w:pPr>
  </w:style>
  <w:style w:type="paragraph" w:styleId="a4">
    <w:name w:val="footer"/>
    <w:basedOn w:val="a"/>
    <w:rsid w:val="00EB53D6"/>
    <w:pPr>
      <w:tabs>
        <w:tab w:val="center" w:pos="4320"/>
        <w:tab w:val="right" w:pos="8640"/>
      </w:tabs>
    </w:pPr>
  </w:style>
  <w:style w:type="character" w:styleId="a5">
    <w:name w:val="page number"/>
    <w:basedOn w:val="a0"/>
    <w:rsid w:val="00EB53D6"/>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Заголовок 2 Знак"/>
    <w:link w:val="2"/>
    <w:rsid w:val="00E11923"/>
    <w:rPr>
      <w:b/>
      <w:bCs/>
      <w:i/>
      <w:iCs/>
      <w:sz w:val="28"/>
      <w:szCs w:val="28"/>
      <w:lang w:eastAsia="en-US"/>
    </w:rPr>
  </w:style>
  <w:style w:type="character" w:customStyle="1" w:styleId="30">
    <w:name w:val="Заголовок 3 Знак"/>
    <w:link w:val="3"/>
    <w:rsid w:val="002B191D"/>
    <w:rPr>
      <w:b/>
      <w:bCs/>
      <w:sz w:val="26"/>
      <w:szCs w:val="26"/>
      <w:lang w:eastAsia="en-US"/>
    </w:rPr>
  </w:style>
  <w:style w:type="character" w:customStyle="1" w:styleId="40">
    <w:name w:val="Заголовок 4 Знак"/>
    <w:link w:val="4"/>
    <w:rsid w:val="003166D6"/>
    <w:rPr>
      <w:b/>
      <w:bCs/>
      <w:sz w:val="24"/>
      <w:szCs w:val="28"/>
    </w:rPr>
  </w:style>
  <w:style w:type="character" w:customStyle="1" w:styleId="50">
    <w:name w:val="Заголовок 5 Знак"/>
    <w:link w:val="5"/>
    <w:rsid w:val="003166D6"/>
    <w:rPr>
      <w:b/>
      <w:bCs/>
      <w:i/>
      <w:iCs/>
      <w:sz w:val="22"/>
      <w:szCs w:val="26"/>
    </w:rPr>
  </w:style>
  <w:style w:type="character" w:customStyle="1" w:styleId="60">
    <w:name w:val="Заголовок 6 Знак"/>
    <w:link w:val="6"/>
    <w:rsid w:val="000E00F3"/>
    <w:rPr>
      <w:b/>
      <w:bCs/>
      <w:sz w:val="22"/>
      <w:szCs w:val="22"/>
      <w:lang w:eastAsia="en-US"/>
    </w:rPr>
  </w:style>
  <w:style w:type="character" w:customStyle="1" w:styleId="70">
    <w:name w:val="Заголовок 7 Знак"/>
    <w:link w:val="7"/>
    <w:rsid w:val="000E00F3"/>
    <w:rPr>
      <w:sz w:val="24"/>
      <w:szCs w:val="24"/>
      <w:lang w:eastAsia="en-US"/>
    </w:rPr>
  </w:style>
  <w:style w:type="character" w:customStyle="1" w:styleId="80">
    <w:name w:val="Заголовок 8 Знак"/>
    <w:link w:val="8"/>
    <w:rsid w:val="000E00F3"/>
    <w:rPr>
      <w:i/>
      <w:iCs/>
      <w:sz w:val="24"/>
      <w:szCs w:val="24"/>
      <w:lang w:eastAsia="en-US"/>
    </w:rPr>
  </w:style>
  <w:style w:type="character" w:customStyle="1" w:styleId="90">
    <w:name w:val="Заголовок 9 Знак"/>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Схема документа Знак"/>
    <w:link w:val="a9"/>
    <w:rsid w:val="00E11923"/>
    <w:rPr>
      <w:rFonts w:ascii="Tahoma" w:hAnsi="Tahoma" w:cs="Tahoma"/>
      <w:sz w:val="16"/>
      <w:szCs w:val="16"/>
      <w:lang w:eastAsia="en-US"/>
    </w:rPr>
  </w:style>
  <w:style w:type="paragraph" w:styleId="ab">
    <w:name w:val="List Paragraph"/>
    <w:basedOn w:val="a"/>
    <w:uiPriority w:val="34"/>
    <w:qFormat/>
    <w:rsid w:val="00AF62F1"/>
    <w:pPr>
      <w:ind w:left="720"/>
      <w:contextualSpacing/>
    </w:pPr>
  </w:style>
  <w:style w:type="table" w:styleId="ac">
    <w:name w:val="Table Grid"/>
    <w:basedOn w:val="a1"/>
    <w:rsid w:val="00AF6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a"/>
    <w:rsid w:val="002C7CF4"/>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tableheading">
    <w:name w:val="table heading"/>
    <w:basedOn w:val="a"/>
    <w:rsid w:val="002C7CF4"/>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a"/>
    <w:link w:val="tablesyntaxChar"/>
    <w:rsid w:val="002C7CF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C7CF4"/>
    <w:rPr>
      <w:rFonts w:ascii="Times" w:eastAsia="Malgun Gothic" w:hAnsi="Times"/>
      <w:lang w:val="en-GB"/>
    </w:rPr>
  </w:style>
  <w:style w:type="paragraph" w:customStyle="1" w:styleId="Annex3">
    <w:name w:val="Annex 3"/>
    <w:basedOn w:val="a"/>
    <w:next w:val="a"/>
    <w:rsid w:val="002C7F9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character" w:styleId="ad">
    <w:name w:val="annotation reference"/>
    <w:rsid w:val="00974B49"/>
    <w:rPr>
      <w:sz w:val="16"/>
      <w:szCs w:val="16"/>
    </w:rPr>
  </w:style>
  <w:style w:type="paragraph" w:styleId="ae">
    <w:name w:val="annotation text"/>
    <w:basedOn w:val="a"/>
    <w:link w:val="af"/>
    <w:rsid w:val="00974B49"/>
    <w:rPr>
      <w:sz w:val="20"/>
    </w:rPr>
  </w:style>
  <w:style w:type="character" w:customStyle="1" w:styleId="af">
    <w:name w:val="Текст примечания Знак"/>
    <w:link w:val="ae"/>
    <w:rsid w:val="00974B49"/>
    <w:rPr>
      <w:lang w:eastAsia="en-US"/>
    </w:rPr>
  </w:style>
  <w:style w:type="paragraph" w:styleId="af0">
    <w:name w:val="annotation subject"/>
    <w:basedOn w:val="ae"/>
    <w:next w:val="ae"/>
    <w:link w:val="af1"/>
    <w:rsid w:val="00974B49"/>
    <w:rPr>
      <w:b/>
      <w:bCs/>
    </w:rPr>
  </w:style>
  <w:style w:type="character" w:customStyle="1" w:styleId="af1">
    <w:name w:val="Тема примечания Знак"/>
    <w:link w:val="af0"/>
    <w:rsid w:val="00974B49"/>
    <w:rPr>
      <w:b/>
      <w:bCs/>
      <w:lang w:eastAsia="en-US"/>
    </w:rPr>
  </w:style>
  <w:style w:type="paragraph" w:styleId="af2">
    <w:name w:val="Revision"/>
    <w:hidden/>
    <w:uiPriority w:val="99"/>
    <w:semiHidden/>
    <w:rsid w:val="00C0533B"/>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3166D6"/>
    <w:pPr>
      <w:keepNext/>
      <w:numPr>
        <w:ilvl w:val="3"/>
        <w:numId w:val="6"/>
      </w:numPr>
      <w:spacing w:before="240" w:after="60"/>
      <w:ind w:left="1080" w:hanging="1080"/>
      <w:outlineLvl w:val="3"/>
    </w:pPr>
    <w:rPr>
      <w:b/>
      <w:bCs/>
      <w:sz w:val="24"/>
      <w:szCs w:val="28"/>
    </w:rPr>
  </w:style>
  <w:style w:type="paragraph" w:styleId="5">
    <w:name w:val="heading 5"/>
    <w:basedOn w:val="a"/>
    <w:next w:val="a"/>
    <w:link w:val="50"/>
    <w:qFormat/>
    <w:rsid w:val="003166D6"/>
    <w:pPr>
      <w:keepNext/>
      <w:numPr>
        <w:ilvl w:val="4"/>
        <w:numId w:val="6"/>
      </w:numPr>
      <w:spacing w:before="240" w:after="60"/>
      <w:ind w:left="1080" w:hanging="1080"/>
      <w:outlineLvl w:val="4"/>
    </w:pPr>
    <w:rPr>
      <w:b/>
      <w:bCs/>
      <w:i/>
      <w:iCs/>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B53D6"/>
    <w:pPr>
      <w:tabs>
        <w:tab w:val="center" w:pos="4320"/>
        <w:tab w:val="right" w:pos="8640"/>
      </w:tabs>
    </w:pPr>
  </w:style>
  <w:style w:type="paragraph" w:styleId="a4">
    <w:name w:val="footer"/>
    <w:basedOn w:val="a"/>
    <w:rsid w:val="00EB53D6"/>
    <w:pPr>
      <w:tabs>
        <w:tab w:val="center" w:pos="4320"/>
        <w:tab w:val="right" w:pos="8640"/>
      </w:tabs>
    </w:pPr>
  </w:style>
  <w:style w:type="character" w:styleId="a5">
    <w:name w:val="page number"/>
    <w:basedOn w:val="a0"/>
    <w:rsid w:val="00EB53D6"/>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Заголовок 2 Знак"/>
    <w:link w:val="2"/>
    <w:rsid w:val="00E11923"/>
    <w:rPr>
      <w:b/>
      <w:bCs/>
      <w:i/>
      <w:iCs/>
      <w:sz w:val="28"/>
      <w:szCs w:val="28"/>
      <w:lang w:eastAsia="en-US"/>
    </w:rPr>
  </w:style>
  <w:style w:type="character" w:customStyle="1" w:styleId="30">
    <w:name w:val="Заголовок 3 Знак"/>
    <w:link w:val="3"/>
    <w:rsid w:val="002B191D"/>
    <w:rPr>
      <w:b/>
      <w:bCs/>
      <w:sz w:val="26"/>
      <w:szCs w:val="26"/>
      <w:lang w:eastAsia="en-US"/>
    </w:rPr>
  </w:style>
  <w:style w:type="character" w:customStyle="1" w:styleId="40">
    <w:name w:val="Заголовок 4 Знак"/>
    <w:link w:val="4"/>
    <w:rsid w:val="003166D6"/>
    <w:rPr>
      <w:b/>
      <w:bCs/>
      <w:sz w:val="24"/>
      <w:szCs w:val="28"/>
    </w:rPr>
  </w:style>
  <w:style w:type="character" w:customStyle="1" w:styleId="50">
    <w:name w:val="Заголовок 5 Знак"/>
    <w:link w:val="5"/>
    <w:rsid w:val="003166D6"/>
    <w:rPr>
      <w:b/>
      <w:bCs/>
      <w:i/>
      <w:iCs/>
      <w:sz w:val="22"/>
      <w:szCs w:val="26"/>
    </w:rPr>
  </w:style>
  <w:style w:type="character" w:customStyle="1" w:styleId="60">
    <w:name w:val="Заголовок 6 Знак"/>
    <w:link w:val="6"/>
    <w:rsid w:val="000E00F3"/>
    <w:rPr>
      <w:b/>
      <w:bCs/>
      <w:sz w:val="22"/>
      <w:szCs w:val="22"/>
      <w:lang w:eastAsia="en-US"/>
    </w:rPr>
  </w:style>
  <w:style w:type="character" w:customStyle="1" w:styleId="70">
    <w:name w:val="Заголовок 7 Знак"/>
    <w:link w:val="7"/>
    <w:rsid w:val="000E00F3"/>
    <w:rPr>
      <w:sz w:val="24"/>
      <w:szCs w:val="24"/>
      <w:lang w:eastAsia="en-US"/>
    </w:rPr>
  </w:style>
  <w:style w:type="character" w:customStyle="1" w:styleId="80">
    <w:name w:val="Заголовок 8 Знак"/>
    <w:link w:val="8"/>
    <w:rsid w:val="000E00F3"/>
    <w:rPr>
      <w:i/>
      <w:iCs/>
      <w:sz w:val="24"/>
      <w:szCs w:val="24"/>
      <w:lang w:eastAsia="en-US"/>
    </w:rPr>
  </w:style>
  <w:style w:type="character" w:customStyle="1" w:styleId="90">
    <w:name w:val="Заголовок 9 Знак"/>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Схема документа Знак"/>
    <w:link w:val="a9"/>
    <w:rsid w:val="00E11923"/>
    <w:rPr>
      <w:rFonts w:ascii="Tahoma" w:hAnsi="Tahoma" w:cs="Tahoma"/>
      <w:sz w:val="16"/>
      <w:szCs w:val="16"/>
      <w:lang w:eastAsia="en-US"/>
    </w:rPr>
  </w:style>
  <w:style w:type="paragraph" w:styleId="ab">
    <w:name w:val="List Paragraph"/>
    <w:basedOn w:val="a"/>
    <w:uiPriority w:val="34"/>
    <w:qFormat/>
    <w:rsid w:val="00AF62F1"/>
    <w:pPr>
      <w:ind w:left="720"/>
      <w:contextualSpacing/>
    </w:pPr>
  </w:style>
  <w:style w:type="table" w:styleId="ac">
    <w:name w:val="Table Grid"/>
    <w:basedOn w:val="a1"/>
    <w:rsid w:val="00AF6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a"/>
    <w:rsid w:val="002C7CF4"/>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tableheading">
    <w:name w:val="table heading"/>
    <w:basedOn w:val="a"/>
    <w:rsid w:val="002C7CF4"/>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a"/>
    <w:link w:val="tablesyntaxChar"/>
    <w:rsid w:val="002C7CF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C7CF4"/>
    <w:rPr>
      <w:rFonts w:ascii="Times" w:eastAsia="Malgun Gothic" w:hAnsi="Times"/>
      <w:lang w:val="en-GB"/>
    </w:rPr>
  </w:style>
  <w:style w:type="paragraph" w:customStyle="1" w:styleId="Annex3">
    <w:name w:val="Annex 3"/>
    <w:basedOn w:val="a"/>
    <w:next w:val="a"/>
    <w:rsid w:val="002C7F9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character" w:styleId="ad">
    <w:name w:val="annotation reference"/>
    <w:rsid w:val="00974B49"/>
    <w:rPr>
      <w:sz w:val="16"/>
      <w:szCs w:val="16"/>
    </w:rPr>
  </w:style>
  <w:style w:type="paragraph" w:styleId="ae">
    <w:name w:val="annotation text"/>
    <w:basedOn w:val="a"/>
    <w:link w:val="af"/>
    <w:rsid w:val="00974B49"/>
    <w:rPr>
      <w:sz w:val="20"/>
    </w:rPr>
  </w:style>
  <w:style w:type="character" w:customStyle="1" w:styleId="af">
    <w:name w:val="Текст примечания Знак"/>
    <w:link w:val="ae"/>
    <w:rsid w:val="00974B49"/>
    <w:rPr>
      <w:lang w:eastAsia="en-US"/>
    </w:rPr>
  </w:style>
  <w:style w:type="paragraph" w:styleId="af0">
    <w:name w:val="annotation subject"/>
    <w:basedOn w:val="ae"/>
    <w:next w:val="ae"/>
    <w:link w:val="af1"/>
    <w:rsid w:val="00974B49"/>
    <w:rPr>
      <w:b/>
      <w:bCs/>
    </w:rPr>
  </w:style>
  <w:style w:type="character" w:customStyle="1" w:styleId="af1">
    <w:name w:val="Тема примечания Знак"/>
    <w:link w:val="af0"/>
    <w:rsid w:val="00974B49"/>
    <w:rPr>
      <w:b/>
      <w:bCs/>
      <w:lang w:eastAsia="en-US"/>
    </w:rPr>
  </w:style>
  <w:style w:type="paragraph" w:styleId="af2">
    <w:name w:val="Revision"/>
    <w:hidden/>
    <w:uiPriority w:val="99"/>
    <w:semiHidden/>
    <w:rsid w:val="00C0533B"/>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908266">
      <w:bodyDiv w:val="1"/>
      <w:marLeft w:val="0"/>
      <w:marRight w:val="0"/>
      <w:marTop w:val="0"/>
      <w:marBottom w:val="0"/>
      <w:divBdr>
        <w:top w:val="none" w:sz="0" w:space="0" w:color="auto"/>
        <w:left w:val="none" w:sz="0" w:space="0" w:color="auto"/>
        <w:bottom w:val="none" w:sz="0" w:space="0" w:color="auto"/>
        <w:right w:val="none" w:sz="0" w:space="0" w:color="auto"/>
      </w:divBdr>
    </w:div>
    <w:div w:id="164333988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rgey.Ikonin@huawei.com" TargetMode="External"/><Relationship Id="rId5" Type="http://schemas.openxmlformats.org/officeDocument/2006/relationships/webSettings" Target="webSettings.xml"/><Relationship Id="rId10" Type="http://schemas.openxmlformats.org/officeDocument/2006/relationships/hyperlink" Target="mailto:Sychev.Maxim@huawei.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3023</TotalTime>
  <Pages>5</Pages>
  <Words>2363</Words>
  <Characters>13473</Characters>
  <Application>Microsoft Office Word</Application>
  <DocSecurity>0</DocSecurity>
  <Lines>112</Lines>
  <Paragraphs>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Huawei Technologies Co.,Ltd.</Company>
  <LinksUpToDate>false</LinksUpToDate>
  <CharactersWithSpaces>15805</CharactersWithSpaces>
  <SharedDoc>false</SharedDoc>
  <HLinks>
    <vt:vector size="18" baseType="variant">
      <vt:variant>
        <vt:i4>7208982</vt:i4>
      </vt:variant>
      <vt:variant>
        <vt:i4>6</vt:i4>
      </vt:variant>
      <vt:variant>
        <vt:i4>0</vt:i4>
      </vt:variant>
      <vt:variant>
        <vt:i4>5</vt:i4>
      </vt:variant>
      <vt:variant>
        <vt:lpwstr>mailto:Sergey.Ikonin@huawei.com</vt:lpwstr>
      </vt:variant>
      <vt:variant>
        <vt:lpwstr/>
      </vt:variant>
      <vt:variant>
        <vt:i4>7405586</vt:i4>
      </vt:variant>
      <vt:variant>
        <vt:i4>3</vt:i4>
      </vt:variant>
      <vt:variant>
        <vt:i4>0</vt:i4>
      </vt:variant>
      <vt:variant>
        <vt:i4>5</vt:i4>
      </vt:variant>
      <vt:variant>
        <vt:lpwstr>mailto:Stepin.Victor@huawei.com</vt:lpwstr>
      </vt:variant>
      <vt:variant>
        <vt:lpwstr/>
      </vt:variant>
      <vt:variant>
        <vt:i4>1310840</vt:i4>
      </vt:variant>
      <vt:variant>
        <vt:i4>0</vt:i4>
      </vt:variant>
      <vt:variant>
        <vt:i4>0</vt:i4>
      </vt:variant>
      <vt:variant>
        <vt:i4>5</vt:i4>
      </vt:variant>
      <vt:variant>
        <vt:lpwstr>mailto:Sychev.Maxim@huawei.com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Иришка</cp:lastModifiedBy>
  <cp:revision>9</cp:revision>
  <dcterms:created xsi:type="dcterms:W3CDTF">2014-06-18T13:10:00Z</dcterms:created>
  <dcterms:modified xsi:type="dcterms:W3CDTF">2014-06-20T20:26:00Z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flag">
    <vt:lpwstr>1401455152</vt:lpwstr>
  </property>
</Properties>
</file>