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20F1BF" w14:textId="77777777" w:rsidR="00B302D4" w:rsidRPr="00227BB2" w:rsidRDefault="00B36A93" w:rsidP="004906C6">
      <w:pPr>
        <w:jc w:val="center"/>
        <w:rPr>
          <w:b/>
          <w:sz w:val="40"/>
          <w:szCs w:val="40"/>
          <w:lang w:val="en-CA"/>
        </w:rPr>
      </w:pPr>
      <w:r w:rsidRPr="00227BB2">
        <w:rPr>
          <w:b/>
          <w:sz w:val="40"/>
          <w:szCs w:val="40"/>
          <w:lang w:val="en-CA"/>
        </w:rPr>
        <w:t xml:space="preserve">Text </w:t>
      </w:r>
      <w:r w:rsidR="005C771D" w:rsidRPr="00227BB2">
        <w:rPr>
          <w:b/>
          <w:sz w:val="40"/>
          <w:szCs w:val="40"/>
          <w:lang w:val="en-CA"/>
        </w:rPr>
        <w:t xml:space="preserve">specification </w:t>
      </w:r>
      <w:r w:rsidRPr="00227BB2">
        <w:rPr>
          <w:b/>
          <w:sz w:val="40"/>
          <w:szCs w:val="40"/>
          <w:lang w:val="en-CA"/>
        </w:rPr>
        <w:t xml:space="preserve">for </w:t>
      </w:r>
      <w:r w:rsidR="004906C6" w:rsidRPr="00227BB2">
        <w:rPr>
          <w:b/>
          <w:sz w:val="40"/>
          <w:szCs w:val="40"/>
          <w:lang w:val="en-CA"/>
        </w:rPr>
        <w:t>p</w:t>
      </w:r>
      <w:r w:rsidRPr="00227BB2">
        <w:rPr>
          <w:b/>
          <w:sz w:val="40"/>
          <w:szCs w:val="40"/>
          <w:lang w:val="en-CA"/>
        </w:rPr>
        <w:t>alette</w:t>
      </w:r>
      <w:r w:rsidR="004906C6" w:rsidRPr="00227BB2">
        <w:rPr>
          <w:b/>
          <w:sz w:val="40"/>
          <w:szCs w:val="40"/>
          <w:lang w:val="en-CA"/>
        </w:rPr>
        <w:t xml:space="preserve"> mode used as a basis in screen content coding core experiment 3 (SCCE3)</w:t>
      </w:r>
    </w:p>
    <w:p w14:paraId="56E70E64" w14:textId="77777777" w:rsidR="00C1787D" w:rsidRPr="00C1787D" w:rsidRDefault="00C1787D" w:rsidP="00C1787D">
      <w:pPr>
        <w:rPr>
          <w:b/>
          <w:szCs w:val="22"/>
          <w:lang w:val="en-CA"/>
        </w:rPr>
      </w:pPr>
    </w:p>
    <w:p w14:paraId="792002A4" w14:textId="77777777" w:rsidR="00C1787D" w:rsidRDefault="005C771D" w:rsidP="004906C6">
      <w:pPr>
        <w:rPr>
          <w:lang w:val="en-CA"/>
        </w:rPr>
      </w:pPr>
      <w:r>
        <w:rPr>
          <w:lang w:val="en-CA"/>
        </w:rPr>
        <w:t>This text specification is on top of JCTVC-P1005_v4</w:t>
      </w:r>
      <w:r w:rsidR="004906C6">
        <w:rPr>
          <w:lang w:val="en-CA"/>
        </w:rPr>
        <w:t>.</w:t>
      </w:r>
    </w:p>
    <w:p w14:paraId="5C12587E" w14:textId="77777777" w:rsidR="00C1787D" w:rsidRPr="00C12543" w:rsidRDefault="00C1787D" w:rsidP="00C12543">
      <w:pPr>
        <w:pStyle w:val="Heading2"/>
        <w:numPr>
          <w:ilvl w:val="0"/>
          <w:numId w:val="0"/>
        </w:numPr>
      </w:pPr>
      <w:r w:rsidRPr="00C12543">
        <w:t>Known issues in the text:</w:t>
      </w:r>
    </w:p>
    <w:p w14:paraId="46D9D0FC" w14:textId="77777777" w:rsidR="00C1787D" w:rsidRDefault="00C1787D" w:rsidP="00C1787D">
      <w:pPr>
        <w:numPr>
          <w:ilvl w:val="0"/>
          <w:numId w:val="24"/>
        </w:numPr>
        <w:rPr>
          <w:lang w:val="en-CA"/>
        </w:rPr>
      </w:pPr>
      <w:proofErr w:type="spellStart"/>
      <w:proofErr w:type="gramStart"/>
      <w:r>
        <w:rPr>
          <w:lang w:val="en-CA"/>
        </w:rPr>
        <w:t>max_palette_size</w:t>
      </w:r>
      <w:proofErr w:type="spellEnd"/>
      <w:proofErr w:type="gramEnd"/>
      <w:r>
        <w:rPr>
          <w:lang w:val="en-CA"/>
        </w:rPr>
        <w:t xml:space="preserve"> is never signalled.</w:t>
      </w:r>
    </w:p>
    <w:p w14:paraId="2D332D03" w14:textId="77777777" w:rsidR="009E20CC" w:rsidRDefault="009E20CC" w:rsidP="00C1787D">
      <w:pPr>
        <w:numPr>
          <w:ilvl w:val="0"/>
          <w:numId w:val="24"/>
        </w:numPr>
        <w:rPr>
          <w:lang w:val="en-CA"/>
        </w:rPr>
      </w:pPr>
      <w:r>
        <w:rPr>
          <w:lang w:val="en-CA"/>
        </w:rPr>
        <w:t>Palette mode for 4:2:2 and 4:2:0 formats may not work correctly.</w:t>
      </w:r>
    </w:p>
    <w:p w14:paraId="1F52A149" w14:textId="77777777" w:rsidR="00C1787D" w:rsidRDefault="00C1787D" w:rsidP="00C1787D">
      <w:pPr>
        <w:numPr>
          <w:ilvl w:val="0"/>
          <w:numId w:val="24"/>
        </w:numPr>
        <w:rPr>
          <w:lang w:val="en-CA"/>
        </w:rPr>
      </w:pPr>
      <w:r>
        <w:rPr>
          <w:lang w:val="en-CA"/>
        </w:rPr>
        <w:t>Problems in the reconstruction of escape values</w:t>
      </w:r>
    </w:p>
    <w:p w14:paraId="40023527" w14:textId="77777777" w:rsidR="00C1787D" w:rsidRDefault="00C1787D" w:rsidP="00C1787D">
      <w:pPr>
        <w:rPr>
          <w:lang w:val="en-CA"/>
        </w:rPr>
      </w:pPr>
    </w:p>
    <w:p w14:paraId="2FBDE585" w14:textId="77777777" w:rsidR="00C12543" w:rsidRPr="00C1787D" w:rsidRDefault="00C12543" w:rsidP="00C12543">
      <w:pPr>
        <w:pStyle w:val="Heading2"/>
        <w:numPr>
          <w:ilvl w:val="0"/>
          <w:numId w:val="0"/>
        </w:numPr>
        <w:rPr>
          <w:lang w:val="en-CA"/>
        </w:rPr>
      </w:pPr>
      <w:r>
        <w:rPr>
          <w:lang w:val="en-CA"/>
        </w:rPr>
        <w:t>Syntax</w:t>
      </w:r>
    </w:p>
    <w:p w14:paraId="231AFCAE" w14:textId="77777777" w:rsidR="00891846" w:rsidRPr="00943A5F" w:rsidRDefault="00891846" w:rsidP="004906C6">
      <w:pPr>
        <w:rPr>
          <w:lang w:val="en-GB"/>
        </w:rPr>
      </w:pPr>
      <w:r w:rsidRPr="004906C6">
        <w:rPr>
          <w:b/>
          <w:lang w:val="en-GB"/>
        </w:rPr>
        <w:t>7.3.2.2</w:t>
      </w:r>
      <w:r w:rsidRPr="004906C6">
        <w:rPr>
          <w:b/>
        </w:rPr>
        <w:tab/>
      </w:r>
      <w:r w:rsidRPr="004906C6">
        <w:rPr>
          <w:b/>
          <w:lang w:val="en-GB"/>
        </w:rPr>
        <w:t>Sequence parameter set RBSP synt</w:t>
      </w:r>
      <w:bookmarkStart w:id="0" w:name="_Toc363691322"/>
      <w:r w:rsidRPr="004906C6">
        <w:rPr>
          <w:b/>
          <w:lang w:val="en-GB"/>
        </w:rPr>
        <w:t>ax</w:t>
      </w:r>
      <w:bookmarkEnd w:id="0"/>
    </w:p>
    <w:p w14:paraId="5D5C5F20" w14:textId="77777777" w:rsidR="00891846" w:rsidRPr="00943A5F" w:rsidRDefault="00891846" w:rsidP="00891846">
      <w:pPr>
        <w:keepNext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2"/>
      </w:tblGrid>
      <w:tr w:rsidR="00891846" w:rsidRPr="0056241E" w14:paraId="54205AB2" w14:textId="77777777" w:rsidTr="00005EE0">
        <w:trPr>
          <w:cantSplit/>
          <w:jc w:val="center"/>
        </w:trPr>
        <w:tc>
          <w:tcPr>
            <w:tcW w:w="7920" w:type="dxa"/>
          </w:tcPr>
          <w:p w14:paraId="3BBA2624" w14:textId="77777777" w:rsidR="00891846" w:rsidRPr="0056241E" w:rsidRDefault="00891846" w:rsidP="00005EE0">
            <w:pPr>
              <w:pStyle w:val="tablesyntax"/>
              <w:rPr>
                <w:rFonts w:ascii="Times New Roman" w:hAnsi="Times New Roman"/>
              </w:rPr>
            </w:pPr>
            <w:proofErr w:type="spellStart"/>
            <w:r w:rsidRPr="0056241E">
              <w:rPr>
                <w:rFonts w:ascii="Times New Roman" w:hAnsi="Times New Roman"/>
              </w:rPr>
              <w:t>se</w:t>
            </w:r>
            <w:r w:rsidRPr="00C63AC1">
              <w:rPr>
                <w:rFonts w:ascii="Times New Roman" w:hAnsi="Times New Roman"/>
              </w:rPr>
              <w:t>q_p</w:t>
            </w:r>
            <w:r w:rsidRPr="0056241E">
              <w:rPr>
                <w:rFonts w:ascii="Times New Roman" w:hAnsi="Times New Roman"/>
              </w:rPr>
              <w:t>arameter_set_rbsp</w:t>
            </w:r>
            <w:proofErr w:type="spellEnd"/>
            <w:r w:rsidRPr="0056241E">
              <w:rPr>
                <w:rFonts w:ascii="Times New Roman" w:hAnsi="Times New Roman"/>
              </w:rPr>
              <w:t>( ) {</w:t>
            </w:r>
          </w:p>
        </w:tc>
        <w:tc>
          <w:tcPr>
            <w:tcW w:w="1152" w:type="dxa"/>
          </w:tcPr>
          <w:p w14:paraId="6F5612E9" w14:textId="77777777" w:rsidR="00891846" w:rsidRPr="0056241E" w:rsidRDefault="00891846" w:rsidP="00005EE0">
            <w:pPr>
              <w:pStyle w:val="tableheading"/>
            </w:pPr>
            <w:r w:rsidRPr="0056241E">
              <w:t>Descriptor</w:t>
            </w:r>
          </w:p>
        </w:tc>
      </w:tr>
      <w:tr w:rsidR="00650965" w:rsidRPr="0056241E" w14:paraId="2E778901" w14:textId="77777777" w:rsidTr="00005EE0">
        <w:trPr>
          <w:cantSplit/>
          <w:jc w:val="center"/>
        </w:trPr>
        <w:tc>
          <w:tcPr>
            <w:tcW w:w="7920" w:type="dxa"/>
          </w:tcPr>
          <w:p w14:paraId="784447C9" w14:textId="77777777" w:rsidR="00650965" w:rsidRPr="0056241E" w:rsidRDefault="00650965" w:rsidP="00005EE0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  <w:tc>
          <w:tcPr>
            <w:tcW w:w="1152" w:type="dxa"/>
          </w:tcPr>
          <w:p w14:paraId="6E82E426" w14:textId="77777777" w:rsidR="00650965" w:rsidRPr="0056241E" w:rsidRDefault="00650965" w:rsidP="00005EE0">
            <w:pPr>
              <w:pStyle w:val="tableheading"/>
            </w:pPr>
          </w:p>
        </w:tc>
      </w:tr>
      <w:tr w:rsidR="00891846" w:rsidRPr="0056241E" w14:paraId="1D0D5BA5" w14:textId="77777777" w:rsidTr="00005EE0">
        <w:trPr>
          <w:cantSplit/>
          <w:jc w:val="center"/>
        </w:trPr>
        <w:tc>
          <w:tcPr>
            <w:tcW w:w="7920" w:type="dxa"/>
          </w:tcPr>
          <w:p w14:paraId="3ACFC74D" w14:textId="77777777" w:rsidR="00891846" w:rsidRPr="006F5F88" w:rsidRDefault="00891846" w:rsidP="00005EE0">
            <w:pPr>
              <w:pStyle w:val="tablesyntax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ab/>
            </w:r>
            <w:proofErr w:type="spellStart"/>
            <w:r>
              <w:rPr>
                <w:rFonts w:ascii="Times New Roman" w:hAnsi="Times New Roman"/>
                <w:b/>
                <w:bCs/>
              </w:rPr>
              <w:t>sps_extension_present_flag</w:t>
            </w:r>
            <w:proofErr w:type="spellEnd"/>
          </w:p>
        </w:tc>
        <w:tc>
          <w:tcPr>
            <w:tcW w:w="1152" w:type="dxa"/>
          </w:tcPr>
          <w:p w14:paraId="501DA9F1" w14:textId="77777777" w:rsidR="00891846" w:rsidRPr="0056241E" w:rsidRDefault="00891846" w:rsidP="00005EE0">
            <w:pPr>
              <w:pStyle w:val="tablecell"/>
            </w:pPr>
            <w:r>
              <w:t>u(1)</w:t>
            </w:r>
          </w:p>
        </w:tc>
      </w:tr>
      <w:tr w:rsidR="00891846" w:rsidRPr="0056241E" w14:paraId="0D0F0787" w14:textId="77777777" w:rsidTr="00005EE0">
        <w:trPr>
          <w:cantSplit/>
          <w:jc w:val="center"/>
        </w:trPr>
        <w:tc>
          <w:tcPr>
            <w:tcW w:w="7920" w:type="dxa"/>
          </w:tcPr>
          <w:p w14:paraId="24817B4C" w14:textId="77777777" w:rsidR="00891846" w:rsidRPr="00B767B0" w:rsidRDefault="00891846" w:rsidP="00005EE0">
            <w:pPr>
              <w:pStyle w:val="tablesyntax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ab/>
              <w:t xml:space="preserve">if( </w:t>
            </w:r>
            <w:proofErr w:type="spellStart"/>
            <w:r>
              <w:rPr>
                <w:rFonts w:ascii="Times New Roman" w:hAnsi="Times New Roman"/>
                <w:bCs/>
              </w:rPr>
              <w:t>sps_extension_present_flag</w:t>
            </w:r>
            <w:proofErr w:type="spellEnd"/>
            <w:r>
              <w:rPr>
                <w:rFonts w:ascii="Times New Roman" w:hAnsi="Times New Roman"/>
                <w:bCs/>
              </w:rPr>
              <w:t xml:space="preserve"> ) {</w:t>
            </w:r>
          </w:p>
        </w:tc>
        <w:tc>
          <w:tcPr>
            <w:tcW w:w="1152" w:type="dxa"/>
          </w:tcPr>
          <w:p w14:paraId="1663C87C" w14:textId="77777777" w:rsidR="00891846" w:rsidRPr="0056241E" w:rsidRDefault="00891846" w:rsidP="00005EE0">
            <w:pPr>
              <w:pStyle w:val="tablecell"/>
            </w:pPr>
          </w:p>
        </w:tc>
      </w:tr>
      <w:tr w:rsidR="00891846" w:rsidRPr="0056241E" w14:paraId="3E56CC78" w14:textId="77777777" w:rsidTr="00005EE0">
        <w:trPr>
          <w:cantSplit/>
          <w:jc w:val="center"/>
        </w:trPr>
        <w:tc>
          <w:tcPr>
            <w:tcW w:w="7920" w:type="dxa"/>
          </w:tcPr>
          <w:p w14:paraId="14A08EA7" w14:textId="77777777" w:rsidR="00891846" w:rsidRPr="00B767B0" w:rsidRDefault="00891846" w:rsidP="00005EE0">
            <w:pPr>
              <w:pStyle w:val="tablesyntax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ab/>
            </w:r>
            <w:r>
              <w:rPr>
                <w:rFonts w:ascii="Times New Roman" w:hAnsi="Times New Roman"/>
                <w:bCs/>
              </w:rPr>
              <w:tab/>
              <w:t xml:space="preserve">for( </w:t>
            </w:r>
            <w:proofErr w:type="spellStart"/>
            <w:r>
              <w:rPr>
                <w:rFonts w:ascii="Times New Roman" w:hAnsi="Times New Roman"/>
                <w:bCs/>
              </w:rPr>
              <w:t>i</w:t>
            </w:r>
            <w:proofErr w:type="spellEnd"/>
            <w:r>
              <w:rPr>
                <w:rFonts w:ascii="Times New Roman" w:hAnsi="Times New Roman"/>
                <w:bCs/>
              </w:rPr>
              <w:t xml:space="preserve"> = 0; </w:t>
            </w:r>
            <w:proofErr w:type="spellStart"/>
            <w:r>
              <w:rPr>
                <w:rFonts w:ascii="Times New Roman" w:hAnsi="Times New Roman"/>
                <w:bCs/>
              </w:rPr>
              <w:t>i</w:t>
            </w:r>
            <w:proofErr w:type="spellEnd"/>
            <w:r>
              <w:rPr>
                <w:rFonts w:ascii="Times New Roman" w:hAnsi="Times New Roman"/>
                <w:bCs/>
              </w:rPr>
              <w:t xml:space="preserve"> &lt; 1; </w:t>
            </w:r>
            <w:proofErr w:type="spellStart"/>
            <w:r>
              <w:rPr>
                <w:rFonts w:ascii="Times New Roman" w:hAnsi="Times New Roman"/>
                <w:bCs/>
              </w:rPr>
              <w:t>i</w:t>
            </w:r>
            <w:proofErr w:type="spellEnd"/>
            <w:r>
              <w:rPr>
                <w:rFonts w:ascii="Times New Roman" w:hAnsi="Times New Roman"/>
                <w:bCs/>
              </w:rPr>
              <w:t>++ )</w:t>
            </w:r>
          </w:p>
        </w:tc>
        <w:tc>
          <w:tcPr>
            <w:tcW w:w="1152" w:type="dxa"/>
          </w:tcPr>
          <w:p w14:paraId="6E8D5084" w14:textId="77777777" w:rsidR="00891846" w:rsidRPr="0056241E" w:rsidRDefault="00891846" w:rsidP="00005EE0">
            <w:pPr>
              <w:pStyle w:val="tablecell"/>
            </w:pPr>
          </w:p>
        </w:tc>
      </w:tr>
      <w:tr w:rsidR="00891846" w:rsidRPr="0056241E" w14:paraId="5B7C3EA4" w14:textId="77777777" w:rsidTr="00005EE0">
        <w:trPr>
          <w:cantSplit/>
          <w:jc w:val="center"/>
        </w:trPr>
        <w:tc>
          <w:tcPr>
            <w:tcW w:w="7920" w:type="dxa"/>
          </w:tcPr>
          <w:p w14:paraId="22EEDC74" w14:textId="77777777" w:rsidR="00891846" w:rsidRPr="00B767B0" w:rsidRDefault="00891846" w:rsidP="00005EE0">
            <w:pPr>
              <w:pStyle w:val="tablesyntax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ab/>
            </w:r>
            <w:r>
              <w:rPr>
                <w:rFonts w:ascii="Times New Roman" w:hAnsi="Times New Roman"/>
                <w:b/>
                <w:bCs/>
              </w:rPr>
              <w:tab/>
            </w:r>
            <w:r>
              <w:rPr>
                <w:rFonts w:ascii="Times New Roman" w:hAnsi="Times New Roman"/>
                <w:b/>
                <w:bCs/>
              </w:rPr>
              <w:tab/>
            </w:r>
            <w:proofErr w:type="spellStart"/>
            <w:r>
              <w:rPr>
                <w:rFonts w:ascii="Times New Roman" w:hAnsi="Times New Roman"/>
                <w:b/>
                <w:bCs/>
              </w:rPr>
              <w:t>sps_extension_flag</w:t>
            </w:r>
            <w:proofErr w:type="spellEnd"/>
            <w:r>
              <w:rPr>
                <w:rFonts w:ascii="Times New Roman" w:hAnsi="Times New Roman"/>
                <w:bCs/>
              </w:rPr>
              <w:t>[ </w:t>
            </w:r>
            <w:proofErr w:type="spellStart"/>
            <w:r>
              <w:rPr>
                <w:rFonts w:ascii="Times New Roman" w:hAnsi="Times New Roman"/>
                <w:bCs/>
              </w:rPr>
              <w:t>i</w:t>
            </w:r>
            <w:proofErr w:type="spellEnd"/>
            <w:r>
              <w:rPr>
                <w:rFonts w:ascii="Times New Roman" w:hAnsi="Times New Roman"/>
                <w:bCs/>
              </w:rPr>
              <w:t> ]</w:t>
            </w:r>
          </w:p>
        </w:tc>
        <w:tc>
          <w:tcPr>
            <w:tcW w:w="1152" w:type="dxa"/>
          </w:tcPr>
          <w:p w14:paraId="408C2535" w14:textId="77777777" w:rsidR="00891846" w:rsidRPr="0056241E" w:rsidRDefault="00891846" w:rsidP="00005EE0">
            <w:pPr>
              <w:pStyle w:val="tablecell"/>
            </w:pPr>
            <w:r>
              <w:t>u(1)</w:t>
            </w:r>
          </w:p>
        </w:tc>
      </w:tr>
      <w:tr w:rsidR="00891846" w:rsidRPr="0056241E" w14:paraId="4677CEF6" w14:textId="77777777" w:rsidTr="00005EE0">
        <w:trPr>
          <w:cantSplit/>
          <w:jc w:val="center"/>
        </w:trPr>
        <w:tc>
          <w:tcPr>
            <w:tcW w:w="7920" w:type="dxa"/>
          </w:tcPr>
          <w:p w14:paraId="487BF1FE" w14:textId="77777777" w:rsidR="00891846" w:rsidRPr="0056241E" w:rsidRDefault="00891846" w:rsidP="00005EE0">
            <w:pPr>
              <w:pStyle w:val="tablesyntax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ab/>
            </w:r>
            <w:r>
              <w:rPr>
                <w:rFonts w:ascii="Times New Roman" w:hAnsi="Times New Roman"/>
                <w:b/>
                <w:bCs/>
              </w:rPr>
              <w:tab/>
              <w:t>sps_extension_7bits</w:t>
            </w:r>
          </w:p>
        </w:tc>
        <w:tc>
          <w:tcPr>
            <w:tcW w:w="1152" w:type="dxa"/>
          </w:tcPr>
          <w:p w14:paraId="55FF8400" w14:textId="77777777" w:rsidR="00891846" w:rsidRPr="0056241E" w:rsidRDefault="00891846" w:rsidP="00005EE0">
            <w:pPr>
              <w:pStyle w:val="tablecell"/>
            </w:pPr>
            <w:r>
              <w:t>u(7)</w:t>
            </w:r>
          </w:p>
        </w:tc>
      </w:tr>
      <w:tr w:rsidR="00891846" w:rsidRPr="0056241E" w14:paraId="3D01EBD7" w14:textId="77777777" w:rsidTr="00005EE0">
        <w:trPr>
          <w:cantSplit/>
          <w:jc w:val="center"/>
        </w:trPr>
        <w:tc>
          <w:tcPr>
            <w:tcW w:w="7920" w:type="dxa"/>
          </w:tcPr>
          <w:p w14:paraId="7D4BA0D6" w14:textId="77777777" w:rsidR="00891846" w:rsidRPr="0056241E" w:rsidRDefault="00891846" w:rsidP="00005EE0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ab/>
            </w:r>
            <w:r w:rsidRPr="0056241E">
              <w:rPr>
                <w:rFonts w:ascii="Times New Roman" w:hAnsi="Times New Roman"/>
                <w:bCs/>
              </w:rPr>
              <w:tab/>
              <w:t xml:space="preserve">if( </w:t>
            </w:r>
            <w:proofErr w:type="spellStart"/>
            <w:r w:rsidRPr="0056241E">
              <w:rPr>
                <w:rFonts w:ascii="Times New Roman" w:hAnsi="Times New Roman"/>
                <w:bCs/>
              </w:rPr>
              <w:t>sps_extension_flag</w:t>
            </w:r>
            <w:proofErr w:type="spellEnd"/>
            <w:r>
              <w:rPr>
                <w:rFonts w:ascii="Times New Roman" w:hAnsi="Times New Roman"/>
                <w:bCs/>
              </w:rPr>
              <w:t>[ 0 ]</w:t>
            </w:r>
            <w:r w:rsidRPr="0056241E">
              <w:rPr>
                <w:rFonts w:ascii="Times New Roman" w:hAnsi="Times New Roman"/>
                <w:bCs/>
              </w:rPr>
              <w:t xml:space="preserve"> )</w:t>
            </w:r>
            <w:r>
              <w:rPr>
                <w:rFonts w:ascii="Times New Roman" w:hAnsi="Times New Roman"/>
                <w:bCs/>
              </w:rPr>
              <w:t xml:space="preserve"> {</w:t>
            </w:r>
          </w:p>
        </w:tc>
        <w:tc>
          <w:tcPr>
            <w:tcW w:w="1152" w:type="dxa"/>
          </w:tcPr>
          <w:p w14:paraId="59661A0B" w14:textId="77777777" w:rsidR="00891846" w:rsidRPr="0056241E" w:rsidRDefault="00891846" w:rsidP="00005EE0">
            <w:pPr>
              <w:pStyle w:val="tablecell"/>
              <w:rPr>
                <w:lang w:eastAsia="ko-KR"/>
              </w:rPr>
            </w:pPr>
          </w:p>
        </w:tc>
      </w:tr>
      <w:tr w:rsidR="00891846" w:rsidRPr="0056241E" w14:paraId="5FAF148F" w14:textId="77777777" w:rsidTr="00005EE0">
        <w:trPr>
          <w:cantSplit/>
          <w:jc w:val="center"/>
        </w:trPr>
        <w:tc>
          <w:tcPr>
            <w:tcW w:w="7920" w:type="dxa"/>
          </w:tcPr>
          <w:p w14:paraId="0DC17AC3" w14:textId="77777777" w:rsidR="00891846" w:rsidRPr="00B45C65" w:rsidRDefault="00891846" w:rsidP="00005EE0">
            <w:pPr>
              <w:pStyle w:val="tablesyntax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ab/>
            </w:r>
            <w:r w:rsidRPr="00B45C65">
              <w:rPr>
                <w:rFonts w:ascii="Times New Roman" w:hAnsi="Times New Roman"/>
                <w:b/>
              </w:rPr>
              <w:tab/>
            </w:r>
            <w:r w:rsidRPr="00B45C65">
              <w:rPr>
                <w:rFonts w:ascii="Times New Roman" w:hAnsi="Times New Roman"/>
                <w:b/>
              </w:rPr>
              <w:tab/>
            </w:r>
            <w:proofErr w:type="spellStart"/>
            <w:r w:rsidRPr="00B767B0">
              <w:rPr>
                <w:b/>
                <w:lang w:eastAsia="ko-KR"/>
              </w:rPr>
              <w:t>transform_skip_rotation_enabled_flag</w:t>
            </w:r>
            <w:proofErr w:type="spellEnd"/>
          </w:p>
        </w:tc>
        <w:tc>
          <w:tcPr>
            <w:tcW w:w="1152" w:type="dxa"/>
          </w:tcPr>
          <w:p w14:paraId="528F54A5" w14:textId="77777777" w:rsidR="00891846" w:rsidRDefault="00891846" w:rsidP="00005EE0">
            <w:pPr>
              <w:pStyle w:val="tablecell"/>
              <w:rPr>
                <w:lang w:eastAsia="ko-KR"/>
              </w:rPr>
            </w:pPr>
            <w:r>
              <w:rPr>
                <w:lang w:eastAsia="ko-KR"/>
              </w:rPr>
              <w:t>u(1)</w:t>
            </w:r>
          </w:p>
        </w:tc>
      </w:tr>
      <w:tr w:rsidR="00891846" w:rsidRPr="0056241E" w14:paraId="6B3379C9" w14:textId="77777777" w:rsidTr="00005EE0">
        <w:trPr>
          <w:cantSplit/>
          <w:jc w:val="center"/>
        </w:trPr>
        <w:tc>
          <w:tcPr>
            <w:tcW w:w="7920" w:type="dxa"/>
          </w:tcPr>
          <w:p w14:paraId="5AB48AE3" w14:textId="77777777" w:rsidR="00891846" w:rsidRPr="00B45C65" w:rsidRDefault="00891846" w:rsidP="00005EE0">
            <w:pPr>
              <w:pStyle w:val="tablesyntax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ab/>
            </w:r>
            <w:r w:rsidRPr="00B45C65">
              <w:rPr>
                <w:rFonts w:ascii="Times New Roman" w:hAnsi="Times New Roman"/>
                <w:b/>
              </w:rPr>
              <w:tab/>
            </w:r>
            <w:r w:rsidRPr="00B45C65">
              <w:rPr>
                <w:rFonts w:ascii="Times New Roman" w:hAnsi="Times New Roman"/>
                <w:b/>
              </w:rPr>
              <w:tab/>
            </w:r>
            <w:proofErr w:type="spellStart"/>
            <w:r w:rsidRPr="00B767B0">
              <w:rPr>
                <w:b/>
              </w:rPr>
              <w:t>transform_skip_context_enabled_flag</w:t>
            </w:r>
            <w:proofErr w:type="spellEnd"/>
          </w:p>
        </w:tc>
        <w:tc>
          <w:tcPr>
            <w:tcW w:w="1152" w:type="dxa"/>
          </w:tcPr>
          <w:p w14:paraId="5B41179B" w14:textId="77777777" w:rsidR="00891846" w:rsidRDefault="00891846" w:rsidP="00005EE0">
            <w:pPr>
              <w:pStyle w:val="tablecell"/>
              <w:rPr>
                <w:lang w:eastAsia="ko-KR"/>
              </w:rPr>
            </w:pPr>
            <w:r>
              <w:rPr>
                <w:lang w:eastAsia="ko-KR"/>
              </w:rPr>
              <w:t>u(1)</w:t>
            </w:r>
          </w:p>
        </w:tc>
      </w:tr>
      <w:tr w:rsidR="00891846" w:rsidRPr="0056241E" w14:paraId="55AA9422" w14:textId="77777777" w:rsidTr="00005EE0">
        <w:trPr>
          <w:cantSplit/>
          <w:jc w:val="center"/>
        </w:trPr>
        <w:tc>
          <w:tcPr>
            <w:tcW w:w="7920" w:type="dxa"/>
          </w:tcPr>
          <w:p w14:paraId="30D4041D" w14:textId="77777777" w:rsidR="00891846" w:rsidRDefault="00891846" w:rsidP="00005EE0">
            <w:pPr>
              <w:pStyle w:val="tablesyntax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ab/>
            </w:r>
            <w:r>
              <w:rPr>
                <w:rFonts w:ascii="Times New Roman" w:hAnsi="Times New Roman"/>
                <w:b/>
              </w:rPr>
              <w:tab/>
            </w:r>
            <w:r>
              <w:rPr>
                <w:rFonts w:ascii="Times New Roman" w:hAnsi="Times New Roman"/>
                <w:b/>
              </w:rPr>
              <w:tab/>
            </w:r>
            <w:proofErr w:type="spellStart"/>
            <w:r>
              <w:rPr>
                <w:rFonts w:ascii="Times New Roman" w:hAnsi="Times New Roman"/>
                <w:b/>
              </w:rPr>
              <w:t>intra_block_copy_enabled_flag</w:t>
            </w:r>
            <w:proofErr w:type="spellEnd"/>
          </w:p>
        </w:tc>
        <w:tc>
          <w:tcPr>
            <w:tcW w:w="1152" w:type="dxa"/>
          </w:tcPr>
          <w:p w14:paraId="50AE9C2F" w14:textId="77777777" w:rsidR="00891846" w:rsidRDefault="00891846" w:rsidP="00005EE0">
            <w:pPr>
              <w:pStyle w:val="tablecell"/>
              <w:rPr>
                <w:lang w:eastAsia="ko-KR"/>
              </w:rPr>
            </w:pPr>
            <w:r>
              <w:rPr>
                <w:lang w:eastAsia="ko-KR"/>
              </w:rPr>
              <w:t>u(1)</w:t>
            </w:r>
          </w:p>
        </w:tc>
      </w:tr>
      <w:tr w:rsidR="00891846" w:rsidRPr="0056241E" w14:paraId="3A6858E4" w14:textId="77777777" w:rsidTr="00005EE0">
        <w:trPr>
          <w:cantSplit/>
          <w:jc w:val="center"/>
        </w:trPr>
        <w:tc>
          <w:tcPr>
            <w:tcW w:w="7920" w:type="dxa"/>
          </w:tcPr>
          <w:p w14:paraId="0C01CD1F" w14:textId="77777777" w:rsidR="00891846" w:rsidRPr="0056241E" w:rsidRDefault="00891846" w:rsidP="00005EE0">
            <w:pPr>
              <w:pStyle w:val="tablesyntax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ab/>
            </w:r>
            <w:r>
              <w:rPr>
                <w:rFonts w:ascii="Times New Roman" w:hAnsi="Times New Roman"/>
                <w:b/>
              </w:rPr>
              <w:tab/>
            </w:r>
            <w:r>
              <w:rPr>
                <w:rFonts w:ascii="Times New Roman" w:hAnsi="Times New Roman"/>
                <w:b/>
              </w:rPr>
              <w:tab/>
            </w:r>
            <w:proofErr w:type="spellStart"/>
            <w:r>
              <w:rPr>
                <w:rFonts w:ascii="Times New Roman" w:hAnsi="Times New Roman"/>
                <w:b/>
              </w:rPr>
              <w:t>implicit_rdpcm_enabled_flag</w:t>
            </w:r>
            <w:proofErr w:type="spellEnd"/>
          </w:p>
        </w:tc>
        <w:tc>
          <w:tcPr>
            <w:tcW w:w="1152" w:type="dxa"/>
          </w:tcPr>
          <w:p w14:paraId="3C26DFE6" w14:textId="77777777" w:rsidR="00891846" w:rsidRPr="0056241E" w:rsidRDefault="00891846" w:rsidP="00005EE0">
            <w:pPr>
              <w:pStyle w:val="tablecell"/>
              <w:rPr>
                <w:lang w:eastAsia="ko-KR"/>
              </w:rPr>
            </w:pPr>
            <w:r>
              <w:rPr>
                <w:lang w:eastAsia="ko-KR"/>
              </w:rPr>
              <w:t>u(1)</w:t>
            </w:r>
          </w:p>
        </w:tc>
      </w:tr>
      <w:tr w:rsidR="00891846" w:rsidRPr="0056241E" w14:paraId="0D4795BE" w14:textId="77777777" w:rsidTr="00005EE0">
        <w:trPr>
          <w:cantSplit/>
          <w:jc w:val="center"/>
        </w:trPr>
        <w:tc>
          <w:tcPr>
            <w:tcW w:w="7920" w:type="dxa"/>
          </w:tcPr>
          <w:p w14:paraId="5026F09A" w14:textId="77777777" w:rsidR="00891846" w:rsidRPr="0056241E" w:rsidRDefault="00891846" w:rsidP="00005EE0">
            <w:pPr>
              <w:pStyle w:val="tablesyntax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ab/>
            </w:r>
            <w:r>
              <w:rPr>
                <w:rFonts w:ascii="Times New Roman" w:hAnsi="Times New Roman"/>
                <w:b/>
              </w:rPr>
              <w:tab/>
            </w:r>
            <w:r>
              <w:rPr>
                <w:rFonts w:ascii="Times New Roman" w:hAnsi="Times New Roman"/>
                <w:b/>
              </w:rPr>
              <w:tab/>
            </w:r>
            <w:proofErr w:type="spellStart"/>
            <w:r>
              <w:rPr>
                <w:rFonts w:ascii="Times New Roman" w:hAnsi="Times New Roman"/>
                <w:b/>
              </w:rPr>
              <w:t>explicit_rdpcm_enabled_flag</w:t>
            </w:r>
            <w:proofErr w:type="spellEnd"/>
          </w:p>
        </w:tc>
        <w:tc>
          <w:tcPr>
            <w:tcW w:w="1152" w:type="dxa"/>
          </w:tcPr>
          <w:p w14:paraId="00E9329E" w14:textId="77777777" w:rsidR="00891846" w:rsidRPr="0056241E" w:rsidRDefault="00891846" w:rsidP="00005EE0">
            <w:pPr>
              <w:pStyle w:val="tablecell"/>
              <w:rPr>
                <w:lang w:eastAsia="ko-KR"/>
              </w:rPr>
            </w:pPr>
            <w:r>
              <w:rPr>
                <w:lang w:eastAsia="ko-KR"/>
              </w:rPr>
              <w:t>u(1)</w:t>
            </w:r>
          </w:p>
        </w:tc>
      </w:tr>
      <w:tr w:rsidR="00891846" w:rsidRPr="0056241E" w14:paraId="53A49B86" w14:textId="77777777" w:rsidTr="00005EE0">
        <w:trPr>
          <w:cantSplit/>
          <w:jc w:val="center"/>
        </w:trPr>
        <w:tc>
          <w:tcPr>
            <w:tcW w:w="7920" w:type="dxa"/>
          </w:tcPr>
          <w:p w14:paraId="0E48524D" w14:textId="77777777" w:rsidR="00891846" w:rsidRPr="0056241E" w:rsidRDefault="00891846" w:rsidP="00005EE0">
            <w:pPr>
              <w:pStyle w:val="tablesyntax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ab/>
            </w:r>
            <w:r>
              <w:rPr>
                <w:rFonts w:ascii="Times New Roman" w:hAnsi="Times New Roman"/>
                <w:b/>
              </w:rPr>
              <w:tab/>
            </w:r>
            <w:r>
              <w:rPr>
                <w:rFonts w:ascii="Times New Roman" w:hAnsi="Times New Roman"/>
                <w:b/>
              </w:rPr>
              <w:tab/>
            </w:r>
            <w:proofErr w:type="spellStart"/>
            <w:r>
              <w:rPr>
                <w:rFonts w:ascii="Times New Roman" w:hAnsi="Times New Roman"/>
                <w:b/>
              </w:rPr>
              <w:t>extended_precision_processing_flag</w:t>
            </w:r>
            <w:proofErr w:type="spellEnd"/>
          </w:p>
        </w:tc>
        <w:tc>
          <w:tcPr>
            <w:tcW w:w="1152" w:type="dxa"/>
          </w:tcPr>
          <w:p w14:paraId="0789FC66" w14:textId="77777777" w:rsidR="00891846" w:rsidRPr="0056241E" w:rsidRDefault="00891846" w:rsidP="00005EE0">
            <w:pPr>
              <w:pStyle w:val="tablecell"/>
              <w:rPr>
                <w:lang w:eastAsia="ko-KR"/>
              </w:rPr>
            </w:pPr>
            <w:r>
              <w:rPr>
                <w:lang w:eastAsia="ko-KR"/>
              </w:rPr>
              <w:t>u(1)</w:t>
            </w:r>
          </w:p>
        </w:tc>
      </w:tr>
      <w:tr w:rsidR="00891846" w:rsidRPr="0056241E" w14:paraId="6F3621DF" w14:textId="77777777" w:rsidTr="00005EE0">
        <w:trPr>
          <w:cantSplit/>
          <w:jc w:val="center"/>
        </w:trPr>
        <w:tc>
          <w:tcPr>
            <w:tcW w:w="7920" w:type="dxa"/>
          </w:tcPr>
          <w:p w14:paraId="6CEF4A4B" w14:textId="77777777" w:rsidR="00891846" w:rsidRPr="0056241E" w:rsidRDefault="00891846" w:rsidP="00005EE0">
            <w:pPr>
              <w:pStyle w:val="tablesyntax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ab/>
            </w:r>
            <w:r>
              <w:rPr>
                <w:rFonts w:ascii="Times New Roman" w:hAnsi="Times New Roman"/>
                <w:b/>
              </w:rPr>
              <w:tab/>
            </w:r>
            <w:r>
              <w:rPr>
                <w:rFonts w:ascii="Times New Roman" w:hAnsi="Times New Roman"/>
                <w:b/>
              </w:rPr>
              <w:tab/>
            </w:r>
            <w:proofErr w:type="spellStart"/>
            <w:r>
              <w:rPr>
                <w:rFonts w:ascii="Times New Roman" w:hAnsi="Times New Roman"/>
                <w:b/>
              </w:rPr>
              <w:t>intra_smoothing_disabled_flag</w:t>
            </w:r>
            <w:proofErr w:type="spellEnd"/>
          </w:p>
        </w:tc>
        <w:tc>
          <w:tcPr>
            <w:tcW w:w="1152" w:type="dxa"/>
          </w:tcPr>
          <w:p w14:paraId="330202E7" w14:textId="77777777" w:rsidR="00891846" w:rsidRPr="0056241E" w:rsidRDefault="00891846" w:rsidP="00005EE0">
            <w:pPr>
              <w:pStyle w:val="tablecell"/>
              <w:rPr>
                <w:lang w:eastAsia="ko-KR"/>
              </w:rPr>
            </w:pPr>
            <w:r>
              <w:rPr>
                <w:lang w:eastAsia="ko-KR"/>
              </w:rPr>
              <w:t>u(1)</w:t>
            </w:r>
          </w:p>
        </w:tc>
      </w:tr>
      <w:tr w:rsidR="00891846" w:rsidRPr="0056241E" w14:paraId="38D51925" w14:textId="77777777" w:rsidTr="00005EE0">
        <w:trPr>
          <w:cantSplit/>
          <w:jc w:val="center"/>
        </w:trPr>
        <w:tc>
          <w:tcPr>
            <w:tcW w:w="7920" w:type="dxa"/>
          </w:tcPr>
          <w:p w14:paraId="0ABE4C92" w14:textId="77777777" w:rsidR="00891846" w:rsidRDefault="00891846" w:rsidP="00005EE0">
            <w:pPr>
              <w:pStyle w:val="tablesyntax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ab/>
            </w:r>
            <w:r>
              <w:rPr>
                <w:rFonts w:ascii="Times New Roman" w:hAnsi="Times New Roman"/>
                <w:b/>
                <w:bCs/>
              </w:rPr>
              <w:tab/>
            </w:r>
            <w:r>
              <w:rPr>
                <w:rFonts w:ascii="Times New Roman" w:hAnsi="Times New Roman"/>
                <w:b/>
                <w:bCs/>
              </w:rPr>
              <w:tab/>
            </w:r>
            <w:proofErr w:type="spellStart"/>
            <w:r w:rsidRPr="00B767B0">
              <w:rPr>
                <w:b/>
                <w:bCs/>
                <w:lang w:eastAsia="ja-JP"/>
              </w:rPr>
              <w:t>high_precision_offsets_enabled_flag</w:t>
            </w:r>
            <w:proofErr w:type="spellEnd"/>
          </w:p>
        </w:tc>
        <w:tc>
          <w:tcPr>
            <w:tcW w:w="1152" w:type="dxa"/>
          </w:tcPr>
          <w:p w14:paraId="418C2786" w14:textId="77777777" w:rsidR="00891846" w:rsidRPr="0056241E" w:rsidRDefault="00891846" w:rsidP="00005EE0">
            <w:pPr>
              <w:pStyle w:val="tablecell"/>
            </w:pPr>
            <w:r>
              <w:t>u(1)</w:t>
            </w:r>
          </w:p>
        </w:tc>
      </w:tr>
      <w:tr w:rsidR="00891846" w:rsidRPr="0056241E" w14:paraId="22681230" w14:textId="77777777" w:rsidTr="00005EE0">
        <w:trPr>
          <w:cantSplit/>
          <w:jc w:val="center"/>
        </w:trPr>
        <w:tc>
          <w:tcPr>
            <w:tcW w:w="7920" w:type="dxa"/>
          </w:tcPr>
          <w:p w14:paraId="623275A2" w14:textId="77777777" w:rsidR="00891846" w:rsidRDefault="00891846" w:rsidP="00005EE0">
            <w:pPr>
              <w:pStyle w:val="tablesyntax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ab/>
            </w:r>
            <w:r>
              <w:rPr>
                <w:rFonts w:ascii="Times New Roman" w:hAnsi="Times New Roman"/>
                <w:b/>
                <w:bCs/>
              </w:rPr>
              <w:tab/>
            </w:r>
            <w:r>
              <w:rPr>
                <w:rFonts w:ascii="Times New Roman" w:hAnsi="Times New Roman"/>
                <w:b/>
                <w:bCs/>
              </w:rPr>
              <w:tab/>
            </w:r>
            <w:proofErr w:type="spellStart"/>
            <w:r>
              <w:rPr>
                <w:rFonts w:ascii="Times New Roman" w:hAnsi="Times New Roman"/>
                <w:b/>
                <w:bCs/>
              </w:rPr>
              <w:t>fast_rice_adaptation_enabled_flag</w:t>
            </w:r>
            <w:proofErr w:type="spellEnd"/>
          </w:p>
        </w:tc>
        <w:tc>
          <w:tcPr>
            <w:tcW w:w="1152" w:type="dxa"/>
          </w:tcPr>
          <w:p w14:paraId="44D7B5D9" w14:textId="77777777" w:rsidR="00891846" w:rsidRPr="0056241E" w:rsidRDefault="00891846" w:rsidP="00005EE0">
            <w:pPr>
              <w:pStyle w:val="tablecell"/>
            </w:pPr>
            <w:r>
              <w:t>u(1)</w:t>
            </w:r>
          </w:p>
        </w:tc>
      </w:tr>
      <w:tr w:rsidR="00891846" w:rsidRPr="0056241E" w14:paraId="340FD576" w14:textId="77777777" w:rsidTr="00005EE0">
        <w:trPr>
          <w:cantSplit/>
          <w:jc w:val="center"/>
        </w:trPr>
        <w:tc>
          <w:tcPr>
            <w:tcW w:w="7920" w:type="dxa"/>
          </w:tcPr>
          <w:p w14:paraId="0D8E7270" w14:textId="77777777" w:rsidR="00891846" w:rsidRDefault="00891846" w:rsidP="00005EE0">
            <w:pPr>
              <w:pStyle w:val="tablesyntax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ab/>
            </w:r>
            <w:r>
              <w:rPr>
                <w:rFonts w:ascii="Times New Roman" w:hAnsi="Times New Roman"/>
                <w:b/>
                <w:bCs/>
              </w:rPr>
              <w:tab/>
            </w:r>
            <w:r>
              <w:rPr>
                <w:rFonts w:ascii="Times New Roman" w:hAnsi="Times New Roman"/>
                <w:b/>
                <w:bCs/>
              </w:rPr>
              <w:tab/>
            </w:r>
            <w:proofErr w:type="spellStart"/>
            <w:r>
              <w:rPr>
                <w:rFonts w:ascii="Times New Roman" w:hAnsi="Times New Roman"/>
                <w:b/>
                <w:bCs/>
              </w:rPr>
              <w:t>cabac_bypass_alignment_enabled_flag</w:t>
            </w:r>
            <w:proofErr w:type="spellEnd"/>
          </w:p>
        </w:tc>
        <w:tc>
          <w:tcPr>
            <w:tcW w:w="1152" w:type="dxa"/>
          </w:tcPr>
          <w:p w14:paraId="2CC8F29A" w14:textId="77777777" w:rsidR="00891846" w:rsidRDefault="00891846" w:rsidP="00005EE0">
            <w:pPr>
              <w:pStyle w:val="tablecell"/>
            </w:pPr>
            <w:r>
              <w:t>u(1)</w:t>
            </w:r>
          </w:p>
        </w:tc>
      </w:tr>
      <w:tr w:rsidR="00650965" w:rsidRPr="0056241E" w14:paraId="1B7EC43E" w14:textId="77777777" w:rsidTr="00005EE0">
        <w:trPr>
          <w:cantSplit/>
          <w:jc w:val="center"/>
        </w:trPr>
        <w:tc>
          <w:tcPr>
            <w:tcW w:w="7920" w:type="dxa"/>
          </w:tcPr>
          <w:p w14:paraId="5E7CEFB3" w14:textId="77777777" w:rsidR="00650965" w:rsidRDefault="00650965" w:rsidP="00005EE0">
            <w:pPr>
              <w:pStyle w:val="tablesyntax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ab/>
            </w:r>
            <w:r>
              <w:rPr>
                <w:rFonts w:ascii="Times New Roman" w:hAnsi="Times New Roman"/>
                <w:b/>
                <w:bCs/>
              </w:rPr>
              <w:tab/>
            </w:r>
            <w:r>
              <w:rPr>
                <w:rFonts w:ascii="Times New Roman" w:hAnsi="Times New Roman"/>
                <w:b/>
                <w:bCs/>
              </w:rPr>
              <w:tab/>
            </w:r>
            <w:proofErr w:type="spellStart"/>
            <w:r w:rsidRPr="004906C6">
              <w:rPr>
                <w:rFonts w:ascii="Times New Roman" w:hAnsi="Times New Roman"/>
                <w:b/>
                <w:bCs/>
                <w:highlight w:val="yellow"/>
              </w:rPr>
              <w:t>palette_enabled_flag</w:t>
            </w:r>
            <w:proofErr w:type="spellEnd"/>
          </w:p>
        </w:tc>
        <w:tc>
          <w:tcPr>
            <w:tcW w:w="1152" w:type="dxa"/>
          </w:tcPr>
          <w:p w14:paraId="7A048C14" w14:textId="77777777" w:rsidR="00650965" w:rsidRDefault="00650965" w:rsidP="00005EE0">
            <w:pPr>
              <w:pStyle w:val="tablecell"/>
            </w:pPr>
            <w:r w:rsidRPr="004906C6">
              <w:rPr>
                <w:highlight w:val="yellow"/>
              </w:rPr>
              <w:t>u(1)</w:t>
            </w:r>
          </w:p>
        </w:tc>
      </w:tr>
      <w:tr w:rsidR="00891846" w:rsidRPr="0056241E" w14:paraId="6EE28FF9" w14:textId="77777777" w:rsidTr="00005EE0">
        <w:trPr>
          <w:cantSplit/>
          <w:jc w:val="center"/>
        </w:trPr>
        <w:tc>
          <w:tcPr>
            <w:tcW w:w="7920" w:type="dxa"/>
          </w:tcPr>
          <w:p w14:paraId="693B446E" w14:textId="77777777" w:rsidR="00891846" w:rsidRPr="00B767B0" w:rsidRDefault="00891846" w:rsidP="00005EE0">
            <w:pPr>
              <w:pStyle w:val="tablesyntax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ab/>
            </w:r>
            <w:r>
              <w:rPr>
                <w:rFonts w:ascii="Times New Roman" w:hAnsi="Times New Roman"/>
                <w:b/>
                <w:bCs/>
              </w:rPr>
              <w:tab/>
            </w:r>
            <w:r w:rsidRPr="00B767B0">
              <w:rPr>
                <w:rFonts w:ascii="Times New Roman" w:hAnsi="Times New Roman"/>
                <w:bCs/>
              </w:rPr>
              <w:t>}</w:t>
            </w:r>
          </w:p>
        </w:tc>
        <w:tc>
          <w:tcPr>
            <w:tcW w:w="1152" w:type="dxa"/>
          </w:tcPr>
          <w:p w14:paraId="21BD1BDC" w14:textId="77777777" w:rsidR="00891846" w:rsidRPr="0056241E" w:rsidRDefault="00891846" w:rsidP="00005EE0">
            <w:pPr>
              <w:pStyle w:val="tablecell"/>
            </w:pPr>
          </w:p>
        </w:tc>
      </w:tr>
      <w:tr w:rsidR="00891846" w:rsidRPr="0056241E" w14:paraId="502B49BB" w14:textId="77777777" w:rsidTr="00005EE0">
        <w:trPr>
          <w:cantSplit/>
          <w:jc w:val="center"/>
        </w:trPr>
        <w:tc>
          <w:tcPr>
            <w:tcW w:w="7920" w:type="dxa"/>
          </w:tcPr>
          <w:p w14:paraId="04BA477C" w14:textId="77777777" w:rsidR="00891846" w:rsidRPr="00B767B0" w:rsidRDefault="00891846" w:rsidP="00005EE0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if( sps_extension_7bits )</w:t>
            </w:r>
          </w:p>
        </w:tc>
        <w:tc>
          <w:tcPr>
            <w:tcW w:w="1152" w:type="dxa"/>
          </w:tcPr>
          <w:p w14:paraId="7955159E" w14:textId="77777777" w:rsidR="00891846" w:rsidRPr="0056241E" w:rsidRDefault="00891846" w:rsidP="00005EE0">
            <w:pPr>
              <w:pStyle w:val="tablecell"/>
              <w:rPr>
                <w:lang w:eastAsia="ko-KR"/>
              </w:rPr>
            </w:pPr>
          </w:p>
        </w:tc>
      </w:tr>
      <w:tr w:rsidR="00891846" w:rsidRPr="0056241E" w14:paraId="43888B36" w14:textId="77777777" w:rsidTr="00005EE0">
        <w:trPr>
          <w:cantSplit/>
          <w:jc w:val="center"/>
        </w:trPr>
        <w:tc>
          <w:tcPr>
            <w:tcW w:w="7920" w:type="dxa"/>
          </w:tcPr>
          <w:p w14:paraId="27B8642D" w14:textId="77777777" w:rsidR="00891846" w:rsidRPr="0056241E" w:rsidRDefault="00891846" w:rsidP="00005EE0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ab/>
            </w:r>
            <w:r w:rsidRPr="0056241E">
              <w:rPr>
                <w:rFonts w:ascii="Times New Roman" w:hAnsi="Times New Roman"/>
                <w:b/>
              </w:rPr>
              <w:tab/>
            </w:r>
            <w:r w:rsidRPr="0056241E">
              <w:rPr>
                <w:rFonts w:ascii="Times New Roman" w:hAnsi="Times New Roman"/>
                <w:b/>
              </w:rPr>
              <w:tab/>
            </w:r>
            <w:r w:rsidRPr="0056241E">
              <w:rPr>
                <w:rFonts w:ascii="Times New Roman" w:hAnsi="Times New Roman"/>
              </w:rPr>
              <w:t xml:space="preserve">while( </w:t>
            </w:r>
            <w:proofErr w:type="spellStart"/>
            <w:r w:rsidRPr="0056241E">
              <w:rPr>
                <w:rFonts w:ascii="Times New Roman" w:hAnsi="Times New Roman"/>
              </w:rPr>
              <w:t>more_rbsp_data</w:t>
            </w:r>
            <w:proofErr w:type="spellEnd"/>
            <w:r w:rsidRPr="0056241E">
              <w:rPr>
                <w:rFonts w:ascii="Times New Roman" w:hAnsi="Times New Roman"/>
              </w:rPr>
              <w:t>( ) )</w:t>
            </w:r>
          </w:p>
        </w:tc>
        <w:tc>
          <w:tcPr>
            <w:tcW w:w="1152" w:type="dxa"/>
          </w:tcPr>
          <w:p w14:paraId="67E7D2A2" w14:textId="77777777" w:rsidR="00891846" w:rsidRPr="0056241E" w:rsidRDefault="00891846" w:rsidP="00005EE0">
            <w:pPr>
              <w:pStyle w:val="tablecell"/>
              <w:rPr>
                <w:lang w:eastAsia="ko-KR"/>
              </w:rPr>
            </w:pPr>
          </w:p>
        </w:tc>
      </w:tr>
      <w:tr w:rsidR="00891846" w:rsidRPr="0056241E" w14:paraId="0E749110" w14:textId="77777777" w:rsidTr="00005EE0">
        <w:trPr>
          <w:cantSplit/>
          <w:jc w:val="center"/>
        </w:trPr>
        <w:tc>
          <w:tcPr>
            <w:tcW w:w="7920" w:type="dxa"/>
          </w:tcPr>
          <w:p w14:paraId="685161D8" w14:textId="77777777" w:rsidR="00891846" w:rsidRPr="0056241E" w:rsidRDefault="00891846" w:rsidP="00005EE0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ab/>
            </w:r>
            <w:r w:rsidRPr="0056241E">
              <w:rPr>
                <w:rFonts w:ascii="Times New Roman" w:hAnsi="Times New Roman"/>
                <w:b/>
              </w:rPr>
              <w:tab/>
            </w:r>
            <w:r w:rsidRPr="0056241E">
              <w:rPr>
                <w:rFonts w:ascii="Times New Roman" w:hAnsi="Times New Roman"/>
                <w:b/>
              </w:rPr>
              <w:tab/>
            </w:r>
            <w:r w:rsidRPr="0056241E">
              <w:rPr>
                <w:rFonts w:ascii="Times New Roman" w:hAnsi="Times New Roman"/>
                <w:b/>
              </w:rPr>
              <w:tab/>
            </w:r>
            <w:proofErr w:type="spellStart"/>
            <w:r w:rsidRPr="0056241E">
              <w:rPr>
                <w:rFonts w:ascii="Times New Roman" w:hAnsi="Times New Roman"/>
                <w:b/>
              </w:rPr>
              <w:t>sps_extension_data_flag</w:t>
            </w:r>
            <w:proofErr w:type="spellEnd"/>
          </w:p>
        </w:tc>
        <w:tc>
          <w:tcPr>
            <w:tcW w:w="1152" w:type="dxa"/>
          </w:tcPr>
          <w:p w14:paraId="15238366" w14:textId="77777777" w:rsidR="00891846" w:rsidRPr="0056241E" w:rsidRDefault="00891846" w:rsidP="00005EE0">
            <w:pPr>
              <w:pStyle w:val="tablecell"/>
              <w:rPr>
                <w:lang w:eastAsia="ko-KR"/>
              </w:rPr>
            </w:pPr>
            <w:r w:rsidRPr="0056241E">
              <w:t>u(1)</w:t>
            </w:r>
          </w:p>
        </w:tc>
      </w:tr>
      <w:tr w:rsidR="00891846" w:rsidRPr="0056241E" w14:paraId="3DF80691" w14:textId="77777777" w:rsidTr="00005EE0">
        <w:trPr>
          <w:cantSplit/>
          <w:jc w:val="center"/>
        </w:trPr>
        <w:tc>
          <w:tcPr>
            <w:tcW w:w="7920" w:type="dxa"/>
          </w:tcPr>
          <w:p w14:paraId="28EDBE59" w14:textId="77777777" w:rsidR="00891846" w:rsidRPr="0056241E" w:rsidRDefault="00891846" w:rsidP="00005EE0">
            <w:pPr>
              <w:pStyle w:val="tablesyntax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ab/>
              <w:t>}</w:t>
            </w:r>
          </w:p>
        </w:tc>
        <w:tc>
          <w:tcPr>
            <w:tcW w:w="1152" w:type="dxa"/>
          </w:tcPr>
          <w:p w14:paraId="43AC2443" w14:textId="77777777" w:rsidR="00891846" w:rsidRPr="0056241E" w:rsidRDefault="00891846" w:rsidP="00005EE0">
            <w:pPr>
              <w:pStyle w:val="tablecell"/>
            </w:pPr>
          </w:p>
        </w:tc>
      </w:tr>
      <w:tr w:rsidR="00891846" w:rsidRPr="0056241E" w14:paraId="750F2B80" w14:textId="77777777" w:rsidTr="00005EE0">
        <w:trPr>
          <w:cantSplit/>
          <w:jc w:val="center"/>
        </w:trPr>
        <w:tc>
          <w:tcPr>
            <w:tcW w:w="7920" w:type="dxa"/>
          </w:tcPr>
          <w:p w14:paraId="6F20B58D" w14:textId="77777777" w:rsidR="00891846" w:rsidRPr="0056241E" w:rsidRDefault="00891846" w:rsidP="00005EE0">
            <w:pPr>
              <w:pStyle w:val="tablesyntax"/>
              <w:rPr>
                <w:rFonts w:ascii="Times New Roman" w:hAnsi="Times New Roman"/>
                <w:bCs/>
              </w:rPr>
            </w:pPr>
            <w:r w:rsidRPr="0056241E">
              <w:rPr>
                <w:rFonts w:ascii="Times New Roman" w:hAnsi="Times New Roman"/>
                <w:bCs/>
              </w:rPr>
              <w:tab/>
            </w:r>
            <w:proofErr w:type="spellStart"/>
            <w:r w:rsidRPr="0056241E">
              <w:rPr>
                <w:rFonts w:ascii="Times New Roman" w:hAnsi="Times New Roman"/>
                <w:bCs/>
              </w:rPr>
              <w:t>rbsp_trailing_bits</w:t>
            </w:r>
            <w:proofErr w:type="spellEnd"/>
            <w:r w:rsidRPr="0056241E">
              <w:rPr>
                <w:rFonts w:ascii="Times New Roman" w:hAnsi="Times New Roman"/>
                <w:bCs/>
              </w:rPr>
              <w:t>( )</w:t>
            </w:r>
          </w:p>
        </w:tc>
        <w:tc>
          <w:tcPr>
            <w:tcW w:w="1152" w:type="dxa"/>
          </w:tcPr>
          <w:p w14:paraId="54E1C9FF" w14:textId="77777777" w:rsidR="00891846" w:rsidRPr="0056241E" w:rsidRDefault="00891846" w:rsidP="00005EE0">
            <w:pPr>
              <w:pStyle w:val="tablecell"/>
            </w:pPr>
          </w:p>
        </w:tc>
      </w:tr>
      <w:tr w:rsidR="00891846" w:rsidRPr="0056241E" w14:paraId="1D721299" w14:textId="77777777" w:rsidTr="00005EE0">
        <w:trPr>
          <w:cantSplit/>
          <w:jc w:val="center"/>
        </w:trPr>
        <w:tc>
          <w:tcPr>
            <w:tcW w:w="7920" w:type="dxa"/>
          </w:tcPr>
          <w:p w14:paraId="6204D4F8" w14:textId="77777777" w:rsidR="00891846" w:rsidRPr="0056241E" w:rsidRDefault="00891846" w:rsidP="00005EE0">
            <w:pPr>
              <w:pStyle w:val="tablesyntax"/>
              <w:keepNext w:val="0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>}</w:t>
            </w:r>
          </w:p>
        </w:tc>
        <w:tc>
          <w:tcPr>
            <w:tcW w:w="1152" w:type="dxa"/>
          </w:tcPr>
          <w:p w14:paraId="6E6B1784" w14:textId="77777777" w:rsidR="00891846" w:rsidRPr="0056241E" w:rsidRDefault="00891846" w:rsidP="00005EE0">
            <w:pPr>
              <w:pStyle w:val="tablecell"/>
              <w:keepNext w:val="0"/>
            </w:pPr>
          </w:p>
        </w:tc>
      </w:tr>
    </w:tbl>
    <w:p w14:paraId="3C4043EF" w14:textId="77777777" w:rsidR="00891846" w:rsidRPr="005C771D" w:rsidRDefault="00891846" w:rsidP="004906C6">
      <w:pPr>
        <w:rPr>
          <w:lang w:val="en-CA"/>
        </w:rPr>
      </w:pPr>
    </w:p>
    <w:p w14:paraId="087B0530" w14:textId="77777777" w:rsidR="00AA2339" w:rsidRPr="00227BB2" w:rsidRDefault="00AA2339" w:rsidP="00AA2339">
      <w:pPr>
        <w:jc w:val="both"/>
        <w:rPr>
          <w:b/>
          <w:szCs w:val="22"/>
          <w:lang w:val="en-CA"/>
        </w:rPr>
      </w:pPr>
      <w:r w:rsidRPr="00227BB2">
        <w:rPr>
          <w:b/>
          <w:szCs w:val="22"/>
          <w:lang w:val="en-CA"/>
        </w:rPr>
        <w:t>7.3.8.5 Coding unit syntax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17"/>
        <w:gridCol w:w="1152"/>
      </w:tblGrid>
      <w:tr w:rsidR="009E3170" w:rsidRPr="0056241E" w14:paraId="0C01CD74" w14:textId="77777777" w:rsidTr="00F8383F">
        <w:trPr>
          <w:cantSplit/>
          <w:jc w:val="center"/>
        </w:trPr>
        <w:tc>
          <w:tcPr>
            <w:tcW w:w="7917" w:type="dxa"/>
          </w:tcPr>
          <w:p w14:paraId="7282C259" w14:textId="77777777" w:rsidR="009E3170" w:rsidRPr="0056241E" w:rsidRDefault="009E3170" w:rsidP="00F8383F">
            <w:pPr>
              <w:pStyle w:val="tablesyntax"/>
              <w:rPr>
                <w:rFonts w:ascii="Times New Roman" w:hAnsi="Times New Roman"/>
              </w:rPr>
            </w:pPr>
            <w:proofErr w:type="spellStart"/>
            <w:r w:rsidRPr="0056241E">
              <w:rPr>
                <w:rFonts w:ascii="Times New Roman" w:hAnsi="Times New Roman"/>
              </w:rPr>
              <w:lastRenderedPageBreak/>
              <w:t>coding_</w:t>
            </w:r>
            <w:r w:rsidRPr="0056241E">
              <w:rPr>
                <w:rFonts w:ascii="Times New Roman" w:hAnsi="Times New Roman"/>
                <w:lang w:eastAsia="ko-KR"/>
              </w:rPr>
              <w:t>unit</w:t>
            </w:r>
            <w:proofErr w:type="spellEnd"/>
            <w:r w:rsidRPr="0056241E">
              <w:rPr>
                <w:rFonts w:ascii="Times New Roman" w:hAnsi="Times New Roman"/>
              </w:rPr>
              <w:t>( x0, y0, log2CbSize ) {</w:t>
            </w:r>
          </w:p>
        </w:tc>
        <w:tc>
          <w:tcPr>
            <w:tcW w:w="1152" w:type="dxa"/>
          </w:tcPr>
          <w:p w14:paraId="1D66CE37" w14:textId="77777777" w:rsidR="009E3170" w:rsidRPr="0056241E" w:rsidRDefault="009E3170" w:rsidP="00F8383F">
            <w:pPr>
              <w:pStyle w:val="tableheading"/>
            </w:pPr>
            <w:r w:rsidRPr="0056241E">
              <w:t>Descriptor</w:t>
            </w:r>
          </w:p>
        </w:tc>
      </w:tr>
      <w:tr w:rsidR="009E3170" w:rsidRPr="0056241E" w14:paraId="5F51991B" w14:textId="77777777" w:rsidTr="00F8383F">
        <w:trPr>
          <w:cantSplit/>
          <w:jc w:val="center"/>
        </w:trPr>
        <w:tc>
          <w:tcPr>
            <w:tcW w:w="7917" w:type="dxa"/>
          </w:tcPr>
          <w:p w14:paraId="3C339AD5" w14:textId="77777777" w:rsidR="009E3170" w:rsidRPr="0056241E" w:rsidRDefault="009E3170" w:rsidP="009E3170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lang w:eastAsia="ko-KR"/>
              </w:rPr>
              <w:t>…</w:t>
            </w:r>
          </w:p>
        </w:tc>
        <w:tc>
          <w:tcPr>
            <w:tcW w:w="1152" w:type="dxa"/>
          </w:tcPr>
          <w:p w14:paraId="22C79FFE" w14:textId="77777777" w:rsidR="009E3170" w:rsidRPr="0056241E" w:rsidRDefault="009E3170" w:rsidP="00F8383F">
            <w:pPr>
              <w:pStyle w:val="tablecell"/>
            </w:pPr>
          </w:p>
        </w:tc>
      </w:tr>
      <w:tr w:rsidR="009E3170" w:rsidRPr="0056241E" w14:paraId="1C539F08" w14:textId="77777777" w:rsidTr="00F8383F">
        <w:trPr>
          <w:cantSplit/>
          <w:jc w:val="center"/>
        </w:trPr>
        <w:tc>
          <w:tcPr>
            <w:tcW w:w="7917" w:type="dxa"/>
          </w:tcPr>
          <w:p w14:paraId="586B85BC" w14:textId="77777777" w:rsidR="009E3170" w:rsidRPr="0056241E" w:rsidRDefault="009E3170" w:rsidP="00F8383F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  <w:t>else {</w:t>
            </w:r>
          </w:p>
        </w:tc>
        <w:tc>
          <w:tcPr>
            <w:tcW w:w="1152" w:type="dxa"/>
          </w:tcPr>
          <w:p w14:paraId="2FF670D6" w14:textId="77777777" w:rsidR="009E3170" w:rsidRPr="0056241E" w:rsidRDefault="009E3170" w:rsidP="00F8383F">
            <w:pPr>
              <w:pStyle w:val="tablecell"/>
            </w:pPr>
          </w:p>
        </w:tc>
      </w:tr>
      <w:tr w:rsidR="009E3170" w:rsidRPr="0056241E" w14:paraId="04E116D7" w14:textId="77777777" w:rsidTr="00F8383F">
        <w:trPr>
          <w:cantSplit/>
          <w:jc w:val="center"/>
        </w:trPr>
        <w:tc>
          <w:tcPr>
            <w:tcW w:w="7917" w:type="dxa"/>
          </w:tcPr>
          <w:p w14:paraId="4F08AEDA" w14:textId="77777777" w:rsidR="009E3170" w:rsidRPr="00C50E83" w:rsidRDefault="009E3170" w:rsidP="00F8383F">
            <w:pPr>
              <w:pStyle w:val="tablesyntax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if( </w:t>
            </w:r>
            <w:proofErr w:type="spellStart"/>
            <w:r w:rsidRPr="00B45C65">
              <w:rPr>
                <w:rFonts w:ascii="Times New Roman" w:hAnsi="Times New Roman"/>
              </w:rPr>
              <w:t>intra_block_copy_enabled_flag</w:t>
            </w:r>
            <w:proofErr w:type="spellEnd"/>
            <w:r>
              <w:rPr>
                <w:rFonts w:ascii="Times New Roman" w:hAnsi="Times New Roman"/>
              </w:rPr>
              <w:t xml:space="preserve"> )</w:t>
            </w:r>
          </w:p>
        </w:tc>
        <w:tc>
          <w:tcPr>
            <w:tcW w:w="1152" w:type="dxa"/>
          </w:tcPr>
          <w:p w14:paraId="1B28BCD6" w14:textId="77777777" w:rsidR="009E3170" w:rsidRPr="0056241E" w:rsidRDefault="009E3170" w:rsidP="00F8383F">
            <w:pPr>
              <w:pStyle w:val="tablecell"/>
              <w:rPr>
                <w:lang w:eastAsia="ko-KR"/>
              </w:rPr>
            </w:pPr>
          </w:p>
        </w:tc>
      </w:tr>
      <w:tr w:rsidR="009E3170" w:rsidRPr="0056241E" w14:paraId="0C89D0E8" w14:textId="77777777" w:rsidTr="00F8383F">
        <w:trPr>
          <w:cantSplit/>
          <w:jc w:val="center"/>
        </w:trPr>
        <w:tc>
          <w:tcPr>
            <w:tcW w:w="7917" w:type="dxa"/>
          </w:tcPr>
          <w:p w14:paraId="4A35F951" w14:textId="77777777" w:rsidR="009E3170" w:rsidRPr="00A37F2B" w:rsidRDefault="009E3170" w:rsidP="00F8383F">
            <w:pPr>
              <w:pStyle w:val="tablesyntax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proofErr w:type="spellStart"/>
            <w:r w:rsidRPr="00A37F2B">
              <w:rPr>
                <w:rFonts w:ascii="Times New Roman" w:hAnsi="Times New Roman"/>
                <w:b/>
                <w:lang w:val="fr-FR"/>
              </w:rPr>
              <w:t>intra_bc_flag</w:t>
            </w:r>
            <w:proofErr w:type="spellEnd"/>
            <w:proofErr w:type="gramStart"/>
            <w:r w:rsidRPr="00A37F2B">
              <w:rPr>
                <w:rFonts w:ascii="Times New Roman" w:hAnsi="Times New Roman"/>
                <w:lang w:val="fr-FR"/>
              </w:rPr>
              <w:t>[ x0</w:t>
            </w:r>
            <w:proofErr w:type="gramEnd"/>
            <w:r w:rsidRPr="00A37F2B">
              <w:rPr>
                <w:rFonts w:ascii="Times New Roman" w:hAnsi="Times New Roman"/>
                <w:lang w:val="fr-FR"/>
              </w:rPr>
              <w:t> ][ y0 ]</w:t>
            </w:r>
          </w:p>
        </w:tc>
        <w:tc>
          <w:tcPr>
            <w:tcW w:w="1152" w:type="dxa"/>
          </w:tcPr>
          <w:p w14:paraId="13AA6FA5" w14:textId="77777777" w:rsidR="009E3170" w:rsidRPr="0056241E" w:rsidRDefault="009E3170" w:rsidP="00F8383F">
            <w:pPr>
              <w:pStyle w:val="tablecell"/>
              <w:rPr>
                <w:lang w:eastAsia="ko-KR"/>
              </w:rPr>
            </w:pPr>
            <w:proofErr w:type="spellStart"/>
            <w:r>
              <w:rPr>
                <w:lang w:eastAsia="ko-KR"/>
              </w:rPr>
              <w:t>ae</w:t>
            </w:r>
            <w:proofErr w:type="spellEnd"/>
            <w:r>
              <w:rPr>
                <w:lang w:eastAsia="ko-KR"/>
              </w:rPr>
              <w:t>(v)</w:t>
            </w:r>
          </w:p>
        </w:tc>
      </w:tr>
      <w:tr w:rsidR="00476659" w:rsidRPr="0056241E" w14:paraId="24F7824D" w14:textId="77777777" w:rsidTr="00F8383F">
        <w:trPr>
          <w:cantSplit/>
          <w:jc w:val="center"/>
        </w:trPr>
        <w:tc>
          <w:tcPr>
            <w:tcW w:w="7917" w:type="dxa"/>
          </w:tcPr>
          <w:p w14:paraId="1E1FFE18" w14:textId="77777777" w:rsidR="00476659" w:rsidRPr="0056241E" w:rsidRDefault="00476659" w:rsidP="00287970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if( </w:t>
            </w:r>
            <w:proofErr w:type="spellStart"/>
            <w:r w:rsidRPr="0056241E">
              <w:rPr>
                <w:rFonts w:ascii="Times New Roman" w:hAnsi="Times New Roman"/>
              </w:rPr>
              <w:t>slice_type</w:t>
            </w:r>
            <w:proofErr w:type="spellEnd"/>
            <w:r w:rsidRPr="0056241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!=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I </w:t>
            </w:r>
            <w:r>
              <w:rPr>
                <w:rFonts w:ascii="Times New Roman" w:hAnsi="Times New Roman"/>
              </w:rPr>
              <w:t xml:space="preserve"> &amp;&amp;  !</w:t>
            </w:r>
            <w:proofErr w:type="spellStart"/>
            <w:r>
              <w:rPr>
                <w:rFonts w:ascii="Times New Roman" w:hAnsi="Times New Roman"/>
              </w:rPr>
              <w:t>intra_bc_flag</w:t>
            </w:r>
            <w:proofErr w:type="spellEnd"/>
            <w:r>
              <w:rPr>
                <w:rFonts w:ascii="Times New Roman" w:hAnsi="Times New Roman"/>
              </w:rPr>
              <w:t xml:space="preserve">[ x0 ][ y0 ] </w:t>
            </w:r>
            <w:r w:rsidRPr="0056241E">
              <w:rPr>
                <w:rFonts w:ascii="Times New Roman" w:hAnsi="Times New Roman"/>
              </w:rPr>
              <w:t>)</w:t>
            </w:r>
          </w:p>
        </w:tc>
        <w:tc>
          <w:tcPr>
            <w:tcW w:w="1152" w:type="dxa"/>
          </w:tcPr>
          <w:p w14:paraId="4C639FD5" w14:textId="77777777" w:rsidR="00476659" w:rsidRPr="0056241E" w:rsidRDefault="00476659" w:rsidP="00287970">
            <w:pPr>
              <w:pStyle w:val="tablecell"/>
              <w:rPr>
                <w:lang w:eastAsia="ko-KR"/>
              </w:rPr>
            </w:pPr>
          </w:p>
        </w:tc>
      </w:tr>
      <w:tr w:rsidR="00476659" w:rsidRPr="0056241E" w14:paraId="5309E4AD" w14:textId="77777777" w:rsidTr="00F8383F">
        <w:trPr>
          <w:cantSplit/>
          <w:jc w:val="center"/>
        </w:trPr>
        <w:tc>
          <w:tcPr>
            <w:tcW w:w="7917" w:type="dxa"/>
          </w:tcPr>
          <w:p w14:paraId="464E883B" w14:textId="77777777" w:rsidR="00476659" w:rsidRPr="0056241E" w:rsidRDefault="00476659" w:rsidP="00287970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proofErr w:type="spellStart"/>
            <w:r w:rsidRPr="0056241E">
              <w:rPr>
                <w:rFonts w:ascii="Times New Roman" w:hAnsi="Times New Roman"/>
                <w:b/>
              </w:rPr>
              <w:t>pred_mode_flag</w:t>
            </w:r>
            <w:proofErr w:type="spellEnd"/>
          </w:p>
        </w:tc>
        <w:tc>
          <w:tcPr>
            <w:tcW w:w="1152" w:type="dxa"/>
          </w:tcPr>
          <w:p w14:paraId="4DCD2B7B" w14:textId="77777777" w:rsidR="00476659" w:rsidRPr="0056241E" w:rsidRDefault="00476659" w:rsidP="00287970">
            <w:pPr>
              <w:pStyle w:val="tablecell"/>
              <w:rPr>
                <w:lang w:eastAsia="ko-KR"/>
              </w:rPr>
            </w:pPr>
            <w:proofErr w:type="spellStart"/>
            <w:r w:rsidRPr="0056241E">
              <w:rPr>
                <w:lang w:eastAsia="ko-KR"/>
              </w:rPr>
              <w:t>ae</w:t>
            </w:r>
            <w:proofErr w:type="spellEnd"/>
            <w:r w:rsidRPr="0056241E">
              <w:rPr>
                <w:lang w:eastAsia="ko-KR"/>
              </w:rPr>
              <w:t>(v)</w:t>
            </w:r>
          </w:p>
        </w:tc>
      </w:tr>
      <w:tr w:rsidR="009E3170" w:rsidRPr="0056241E" w14:paraId="505D8983" w14:textId="77777777" w:rsidTr="00F8383F">
        <w:trPr>
          <w:cantSplit/>
          <w:jc w:val="center"/>
        </w:trPr>
        <w:tc>
          <w:tcPr>
            <w:tcW w:w="7917" w:type="dxa"/>
          </w:tcPr>
          <w:p w14:paraId="3D969644" w14:textId="77777777" w:rsidR="009E3170" w:rsidRPr="009E3170" w:rsidRDefault="009E3170" w:rsidP="009E3170">
            <w:pPr>
              <w:pStyle w:val="tablesyntax"/>
              <w:rPr>
                <w:rFonts w:ascii="Times New Roman" w:hAnsi="Times New Roman"/>
                <w:highlight w:val="yellow"/>
              </w:rPr>
            </w:pPr>
            <w:r w:rsidRPr="009E3170">
              <w:rPr>
                <w:rFonts w:ascii="Times New Roman" w:hAnsi="Times New Roman"/>
                <w:highlight w:val="yellow"/>
              </w:rPr>
              <w:tab/>
            </w:r>
            <w:r w:rsidRPr="009E3170">
              <w:rPr>
                <w:rFonts w:ascii="Times New Roman" w:hAnsi="Times New Roman"/>
                <w:highlight w:val="yellow"/>
              </w:rPr>
              <w:tab/>
              <w:t xml:space="preserve">if( </w:t>
            </w:r>
            <w:proofErr w:type="spellStart"/>
            <w:r w:rsidRPr="009E3170">
              <w:rPr>
                <w:rFonts w:ascii="Times New Roman" w:hAnsi="Times New Roman"/>
                <w:highlight w:val="yellow"/>
              </w:rPr>
              <w:t>palette_enabled_flag</w:t>
            </w:r>
            <w:proofErr w:type="spellEnd"/>
            <w:r w:rsidRPr="009E3170">
              <w:rPr>
                <w:rFonts w:ascii="Times New Roman" w:hAnsi="Times New Roman"/>
                <w:highlight w:val="yellow"/>
              </w:rPr>
              <w:t xml:space="preserve"> </w:t>
            </w:r>
            <w:r w:rsidR="00F04AA6">
              <w:rPr>
                <w:rFonts w:ascii="Times New Roman" w:hAnsi="Times New Roman"/>
                <w:highlight w:val="yellow"/>
              </w:rPr>
              <w:t xml:space="preserve"> </w:t>
            </w:r>
            <w:r w:rsidRPr="009E3170">
              <w:rPr>
                <w:rFonts w:ascii="Times New Roman" w:hAnsi="Times New Roman"/>
                <w:highlight w:val="yellow"/>
              </w:rPr>
              <w:t>&amp;&amp;</w:t>
            </w:r>
            <w:r w:rsidR="00F04AA6">
              <w:rPr>
                <w:rFonts w:ascii="Times New Roman" w:hAnsi="Times New Roman"/>
                <w:highlight w:val="yellow"/>
              </w:rPr>
              <w:t xml:space="preserve"> </w:t>
            </w:r>
            <w:r w:rsidRPr="009E3170">
              <w:rPr>
                <w:rFonts w:ascii="Times New Roman" w:hAnsi="Times New Roman"/>
                <w:highlight w:val="yellow"/>
              </w:rPr>
              <w:t xml:space="preserve"> </w:t>
            </w:r>
            <w:proofErr w:type="spellStart"/>
            <w:r w:rsidRPr="009E3170">
              <w:rPr>
                <w:rFonts w:ascii="Times New Roman" w:hAnsi="Times New Roman"/>
                <w:highlight w:val="yellow"/>
              </w:rPr>
              <w:t>CuPredMode</w:t>
            </w:r>
            <w:proofErr w:type="spellEnd"/>
            <w:r w:rsidRPr="009E3170">
              <w:rPr>
                <w:rFonts w:ascii="Times New Roman" w:hAnsi="Times New Roman"/>
                <w:highlight w:val="yellow"/>
                <w:lang w:eastAsia="ko-KR"/>
              </w:rPr>
              <w:t>[ x0 ][ y0 ]</w:t>
            </w:r>
            <w:r w:rsidRPr="009E3170">
              <w:rPr>
                <w:rFonts w:ascii="Times New Roman" w:hAnsi="Times New Roman"/>
                <w:highlight w:val="yellow"/>
              </w:rPr>
              <w:t xml:space="preserve">  </w:t>
            </w:r>
            <w:r w:rsidR="00D44A90" w:rsidRPr="00EF5F57">
              <w:rPr>
                <w:rFonts w:ascii="Times New Roman" w:hAnsi="Times New Roman"/>
                <w:highlight w:val="yellow"/>
              </w:rPr>
              <w:t>=</w:t>
            </w:r>
            <w:r w:rsidR="00F04AA6" w:rsidRPr="00A37F2B">
              <w:rPr>
                <w:rFonts w:ascii="Times New Roman" w:hAnsi="Times New Roman"/>
                <w:highlight w:val="yellow"/>
                <w:lang w:val="fr-FR" w:eastAsia="ko-KR"/>
              </w:rPr>
              <w:t> </w:t>
            </w:r>
            <w:r w:rsidRPr="00EF5F57">
              <w:rPr>
                <w:rFonts w:ascii="Times New Roman" w:hAnsi="Times New Roman"/>
                <w:highlight w:val="yellow"/>
              </w:rPr>
              <w:t xml:space="preserve">= </w:t>
            </w:r>
            <w:r w:rsidRPr="009E3170">
              <w:rPr>
                <w:rFonts w:ascii="Times New Roman" w:hAnsi="Times New Roman"/>
                <w:highlight w:val="yellow"/>
              </w:rPr>
              <w:t xml:space="preserve"> MODE_INTRA ) </w:t>
            </w:r>
          </w:p>
        </w:tc>
        <w:tc>
          <w:tcPr>
            <w:tcW w:w="1152" w:type="dxa"/>
          </w:tcPr>
          <w:p w14:paraId="550F8B3D" w14:textId="77777777" w:rsidR="009E3170" w:rsidRPr="009E3170" w:rsidRDefault="009E3170" w:rsidP="00F8383F">
            <w:pPr>
              <w:pStyle w:val="tablecell"/>
              <w:rPr>
                <w:highlight w:val="yellow"/>
                <w:lang w:eastAsia="ko-KR"/>
              </w:rPr>
            </w:pPr>
          </w:p>
        </w:tc>
      </w:tr>
      <w:tr w:rsidR="009E3170" w:rsidRPr="0056241E" w14:paraId="1F70FE77" w14:textId="77777777" w:rsidTr="00F8383F">
        <w:trPr>
          <w:cantSplit/>
          <w:jc w:val="center"/>
        </w:trPr>
        <w:tc>
          <w:tcPr>
            <w:tcW w:w="7917" w:type="dxa"/>
          </w:tcPr>
          <w:p w14:paraId="2F714513" w14:textId="77777777" w:rsidR="009E3170" w:rsidRPr="00A37F2B" w:rsidRDefault="009E3170" w:rsidP="009E3170">
            <w:pPr>
              <w:pStyle w:val="tablesyntax"/>
              <w:rPr>
                <w:rFonts w:ascii="Times New Roman" w:hAnsi="Times New Roman"/>
                <w:noProof/>
                <w:highlight w:val="yellow"/>
                <w:lang w:val="fr-FR"/>
              </w:rPr>
            </w:pPr>
            <w:r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ab/>
            </w:r>
            <w:r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ab/>
            </w:r>
            <w:r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ab/>
            </w:r>
            <w:r w:rsidR="00E216D5" w:rsidRPr="00A37F2B">
              <w:rPr>
                <w:rFonts w:ascii="Times New Roman" w:hAnsi="Times New Roman"/>
                <w:b/>
                <w:noProof/>
                <w:highlight w:val="yellow"/>
                <w:lang w:val="fr-FR"/>
              </w:rPr>
              <w:t>p</w:t>
            </w:r>
            <w:r w:rsidRPr="00A37F2B">
              <w:rPr>
                <w:rFonts w:ascii="Times New Roman" w:hAnsi="Times New Roman"/>
                <w:b/>
                <w:noProof/>
                <w:highlight w:val="yellow"/>
                <w:lang w:val="fr-FR"/>
              </w:rPr>
              <w:t>alette_mode_flag</w:t>
            </w:r>
            <w:proofErr w:type="gramStart"/>
            <w:r w:rsidR="005E2A23"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[</w:t>
            </w:r>
            <w:r w:rsidR="005E2A23" w:rsidRPr="00A37F2B">
              <w:rPr>
                <w:rFonts w:ascii="Times New Roman" w:hAnsi="Times New Roman"/>
                <w:highlight w:val="yellow"/>
                <w:lang w:val="fr-FR" w:eastAsia="ko-KR"/>
              </w:rPr>
              <w:t> x0</w:t>
            </w:r>
            <w:proofErr w:type="gramEnd"/>
            <w:r w:rsidR="005E2A23" w:rsidRPr="00A37F2B">
              <w:rPr>
                <w:rFonts w:ascii="Times New Roman" w:hAnsi="Times New Roman"/>
                <w:highlight w:val="yellow"/>
                <w:lang w:val="fr-FR" w:eastAsia="ko-KR"/>
              </w:rPr>
              <w:t> ][ y0 </w:t>
            </w:r>
            <w:r w:rsidR="005E2A23"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]</w:t>
            </w:r>
          </w:p>
        </w:tc>
        <w:tc>
          <w:tcPr>
            <w:tcW w:w="1152" w:type="dxa"/>
          </w:tcPr>
          <w:p w14:paraId="2773C59E" w14:textId="77777777" w:rsidR="009E3170" w:rsidRPr="0056241E" w:rsidRDefault="009E3170" w:rsidP="00F8383F">
            <w:pPr>
              <w:pStyle w:val="tablecell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>ae(v)</w:t>
            </w:r>
          </w:p>
        </w:tc>
      </w:tr>
      <w:tr w:rsidR="009E3170" w:rsidRPr="002809B5" w14:paraId="360D970A" w14:textId="77777777" w:rsidTr="00F8383F">
        <w:trPr>
          <w:cantSplit/>
          <w:jc w:val="center"/>
        </w:trPr>
        <w:tc>
          <w:tcPr>
            <w:tcW w:w="7917" w:type="dxa"/>
          </w:tcPr>
          <w:p w14:paraId="4CDEDA52" w14:textId="77777777" w:rsidR="009E3170" w:rsidRPr="00A37F2B" w:rsidRDefault="009E3170" w:rsidP="00E216D5">
            <w:pPr>
              <w:pStyle w:val="tablesyntax"/>
              <w:rPr>
                <w:rFonts w:ascii="Times New Roman" w:hAnsi="Times New Roman"/>
                <w:noProof/>
                <w:highlight w:val="yellow"/>
                <w:lang w:val="fr-FR"/>
              </w:rPr>
            </w:pPr>
            <w:r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ab/>
            </w:r>
            <w:r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ab/>
              <w:t xml:space="preserve">if( </w:t>
            </w:r>
            <w:r w:rsidR="00E216D5"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palette_mode</w:t>
            </w:r>
            <w:r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_flag</w:t>
            </w:r>
            <w:proofErr w:type="gramStart"/>
            <w:r w:rsidR="005E2A23"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[</w:t>
            </w:r>
            <w:r w:rsidR="005E2A23" w:rsidRPr="00A37F2B">
              <w:rPr>
                <w:rFonts w:ascii="Times New Roman" w:hAnsi="Times New Roman"/>
                <w:highlight w:val="yellow"/>
                <w:lang w:val="fr-FR" w:eastAsia="ko-KR"/>
              </w:rPr>
              <w:t> x0</w:t>
            </w:r>
            <w:proofErr w:type="gramEnd"/>
            <w:r w:rsidR="005E2A23" w:rsidRPr="00A37F2B">
              <w:rPr>
                <w:rFonts w:ascii="Times New Roman" w:hAnsi="Times New Roman"/>
                <w:highlight w:val="yellow"/>
                <w:lang w:val="fr-FR" w:eastAsia="ko-KR"/>
              </w:rPr>
              <w:t> ][ y0 </w:t>
            </w:r>
            <w:r w:rsidR="005E2A23"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]</w:t>
            </w:r>
            <w:r w:rsidR="0084641C">
              <w:rPr>
                <w:rFonts w:ascii="Times New Roman" w:hAnsi="Times New Roman"/>
                <w:noProof/>
                <w:highlight w:val="yellow"/>
                <w:lang w:val="fr-FR"/>
              </w:rPr>
              <w:t xml:space="preserve"> )</w:t>
            </w:r>
          </w:p>
        </w:tc>
        <w:tc>
          <w:tcPr>
            <w:tcW w:w="1152" w:type="dxa"/>
          </w:tcPr>
          <w:p w14:paraId="1C6A5362" w14:textId="77777777" w:rsidR="009E3170" w:rsidRPr="00A37F2B" w:rsidRDefault="009E3170" w:rsidP="00F8383F">
            <w:pPr>
              <w:pStyle w:val="tablecell"/>
              <w:rPr>
                <w:noProof/>
                <w:lang w:val="fr-FR" w:eastAsia="ko-KR"/>
              </w:rPr>
            </w:pPr>
          </w:p>
        </w:tc>
      </w:tr>
      <w:tr w:rsidR="009E3170" w:rsidRPr="002809B5" w14:paraId="715EC111" w14:textId="77777777" w:rsidTr="00F8383F">
        <w:trPr>
          <w:cantSplit/>
          <w:jc w:val="center"/>
        </w:trPr>
        <w:tc>
          <w:tcPr>
            <w:tcW w:w="7917" w:type="dxa"/>
          </w:tcPr>
          <w:p w14:paraId="42683C90" w14:textId="77777777" w:rsidR="009E3170" w:rsidRPr="00A37F2B" w:rsidRDefault="00E216D5" w:rsidP="00AA2339">
            <w:pPr>
              <w:pStyle w:val="tablesyntax"/>
              <w:rPr>
                <w:rFonts w:ascii="Times New Roman" w:hAnsi="Times New Roman"/>
                <w:noProof/>
                <w:highlight w:val="yellow"/>
                <w:lang w:val="fr-FR"/>
              </w:rPr>
            </w:pPr>
            <w:r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ab/>
            </w:r>
            <w:r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ab/>
            </w:r>
            <w:r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ab/>
              <w:t>palette</w:t>
            </w:r>
            <w:r w:rsidR="009E3170"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_coding</w:t>
            </w:r>
            <w:proofErr w:type="gramStart"/>
            <w:r w:rsidR="009E3170"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(</w:t>
            </w:r>
            <w:r w:rsidR="00F04AA6" w:rsidRPr="00A37F2B">
              <w:rPr>
                <w:rFonts w:ascii="Times New Roman" w:hAnsi="Times New Roman"/>
                <w:highlight w:val="yellow"/>
                <w:lang w:val="fr-FR" w:eastAsia="ko-KR"/>
              </w:rPr>
              <w:t> </w:t>
            </w:r>
            <w:r w:rsidR="009E3170"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x0</w:t>
            </w:r>
            <w:proofErr w:type="gramEnd"/>
            <w:r w:rsidR="009E3170"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,</w:t>
            </w:r>
            <w:r w:rsidR="00F04AA6" w:rsidRPr="00A37F2B">
              <w:rPr>
                <w:rFonts w:ascii="Times New Roman" w:hAnsi="Times New Roman"/>
                <w:highlight w:val="yellow"/>
                <w:lang w:val="fr-FR" w:eastAsia="ko-KR"/>
              </w:rPr>
              <w:t> </w:t>
            </w:r>
            <w:r w:rsidR="00F04AA6">
              <w:rPr>
                <w:rFonts w:ascii="Times New Roman" w:hAnsi="Times New Roman"/>
                <w:noProof/>
                <w:highlight w:val="yellow"/>
                <w:lang w:val="fr-FR"/>
              </w:rPr>
              <w:t>y0,</w:t>
            </w:r>
            <w:r w:rsidR="00F04AA6" w:rsidRPr="00A37F2B">
              <w:rPr>
                <w:rFonts w:ascii="Times New Roman" w:hAnsi="Times New Roman"/>
                <w:highlight w:val="yellow"/>
                <w:lang w:val="fr-FR" w:eastAsia="ko-KR"/>
              </w:rPr>
              <w:t> </w:t>
            </w:r>
            <w:proofErr w:type="spellStart"/>
            <w:r w:rsidR="00F04AA6">
              <w:rPr>
                <w:rFonts w:ascii="Times New Roman" w:hAnsi="Times New Roman"/>
                <w:noProof/>
                <w:highlight w:val="yellow"/>
                <w:lang w:val="fr-FR"/>
              </w:rPr>
              <w:t>nCbS</w:t>
            </w:r>
            <w:proofErr w:type="spellEnd"/>
            <w:r w:rsidR="00F04AA6">
              <w:rPr>
                <w:rFonts w:ascii="Times New Roman" w:hAnsi="Times New Roman"/>
                <w:noProof/>
                <w:highlight w:val="yellow"/>
                <w:lang w:val="fr-FR"/>
              </w:rPr>
              <w:t>,</w:t>
            </w:r>
            <w:r w:rsidR="00F04AA6" w:rsidRPr="00A37F2B">
              <w:rPr>
                <w:rFonts w:ascii="Times New Roman" w:hAnsi="Times New Roman"/>
                <w:highlight w:val="yellow"/>
                <w:lang w:val="fr-FR" w:eastAsia="ko-KR"/>
              </w:rPr>
              <w:t> </w:t>
            </w:r>
            <w:r w:rsidR="009E3170"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nCbS</w:t>
            </w:r>
            <w:r w:rsidR="00F04AA6" w:rsidRPr="00A37F2B">
              <w:rPr>
                <w:rFonts w:ascii="Times New Roman" w:hAnsi="Times New Roman"/>
                <w:highlight w:val="yellow"/>
                <w:lang w:val="fr-FR" w:eastAsia="ko-KR"/>
              </w:rPr>
              <w:t> </w:t>
            </w:r>
            <w:r w:rsidR="009E3170"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)</w:t>
            </w:r>
          </w:p>
        </w:tc>
        <w:tc>
          <w:tcPr>
            <w:tcW w:w="1152" w:type="dxa"/>
          </w:tcPr>
          <w:p w14:paraId="33E849AA" w14:textId="77777777" w:rsidR="009E3170" w:rsidRPr="00A37F2B" w:rsidRDefault="009E3170" w:rsidP="00F8383F">
            <w:pPr>
              <w:pStyle w:val="tablecell"/>
              <w:rPr>
                <w:noProof/>
                <w:lang w:val="fr-FR" w:eastAsia="ko-KR"/>
              </w:rPr>
            </w:pPr>
          </w:p>
        </w:tc>
      </w:tr>
      <w:tr w:rsidR="002E7CB2" w:rsidRPr="00A37F2B" w14:paraId="4CBF9EEB" w14:textId="77777777" w:rsidTr="00F8383F">
        <w:trPr>
          <w:cantSplit/>
          <w:jc w:val="center"/>
        </w:trPr>
        <w:tc>
          <w:tcPr>
            <w:tcW w:w="7917" w:type="dxa"/>
          </w:tcPr>
          <w:p w14:paraId="5B219FDC" w14:textId="77777777" w:rsidR="002E7CB2" w:rsidRPr="00A37F2B" w:rsidRDefault="002E7CB2" w:rsidP="00AA2339">
            <w:pPr>
              <w:pStyle w:val="tablesyntax"/>
              <w:rPr>
                <w:rFonts w:ascii="Times New Roman" w:hAnsi="Times New Roman"/>
                <w:noProof/>
                <w:highlight w:val="yellow"/>
                <w:lang w:val="fr-FR"/>
              </w:rPr>
            </w:pPr>
            <w:r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ab/>
            </w:r>
            <w:r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highlight w:val="yellow"/>
                <w:lang w:val="fr-FR"/>
              </w:rPr>
              <w:t>else {</w:t>
            </w:r>
          </w:p>
        </w:tc>
        <w:tc>
          <w:tcPr>
            <w:tcW w:w="1152" w:type="dxa"/>
          </w:tcPr>
          <w:p w14:paraId="33FEB056" w14:textId="77777777" w:rsidR="002E7CB2" w:rsidRPr="00A37F2B" w:rsidRDefault="002E7CB2" w:rsidP="00F8383F">
            <w:pPr>
              <w:pStyle w:val="tablecell"/>
              <w:rPr>
                <w:noProof/>
                <w:lang w:val="fr-FR" w:eastAsia="ko-KR"/>
              </w:rPr>
            </w:pPr>
          </w:p>
        </w:tc>
      </w:tr>
      <w:tr w:rsidR="009E3170" w:rsidRPr="00A37F2B" w14:paraId="4A1BCEB0" w14:textId="77777777" w:rsidTr="00F8383F">
        <w:trPr>
          <w:cantSplit/>
          <w:jc w:val="center"/>
        </w:trPr>
        <w:tc>
          <w:tcPr>
            <w:tcW w:w="7917" w:type="dxa"/>
          </w:tcPr>
          <w:p w14:paraId="6E4088BE" w14:textId="77777777" w:rsidR="009E3170" w:rsidRPr="00A37F2B" w:rsidRDefault="009E3170" w:rsidP="002E7CB2">
            <w:pPr>
              <w:pStyle w:val="tablesyntax"/>
              <w:rPr>
                <w:rFonts w:ascii="Times New Roman" w:hAnsi="Times New Roman"/>
                <w:lang w:val="fr-FR"/>
              </w:rPr>
            </w:pPr>
            <w:r w:rsidRPr="00A37F2B">
              <w:rPr>
                <w:rFonts w:ascii="Times New Roman" w:hAnsi="Times New Roman"/>
                <w:lang w:val="fr-FR"/>
              </w:rPr>
              <w:tab/>
            </w:r>
            <w:r w:rsidR="002E7CB2" w:rsidRPr="0056241E">
              <w:rPr>
                <w:rFonts w:ascii="Times New Roman" w:hAnsi="Times New Roman"/>
              </w:rPr>
              <w:tab/>
            </w:r>
            <w:r w:rsidR="002E7CB2" w:rsidRPr="0056241E">
              <w:rPr>
                <w:rFonts w:ascii="Times New Roman" w:hAnsi="Times New Roman"/>
              </w:rPr>
              <w:tab/>
              <w:t xml:space="preserve">if( </w:t>
            </w:r>
            <w:proofErr w:type="spellStart"/>
            <w:r w:rsidR="002E7CB2">
              <w:rPr>
                <w:rFonts w:ascii="Times New Roman" w:hAnsi="Times New Roman"/>
              </w:rPr>
              <w:t>CuPredMode</w:t>
            </w:r>
            <w:proofErr w:type="spellEnd"/>
            <w:r w:rsidR="002E7CB2" w:rsidRPr="0056241E">
              <w:rPr>
                <w:rFonts w:ascii="Times New Roman" w:hAnsi="Times New Roman"/>
                <w:lang w:eastAsia="ko-KR"/>
              </w:rPr>
              <w:t>[ x0 ][ y0 ]</w:t>
            </w:r>
            <w:r w:rsidR="002E7CB2" w:rsidRPr="0056241E">
              <w:rPr>
                <w:rFonts w:ascii="Times New Roman" w:hAnsi="Times New Roman"/>
              </w:rPr>
              <w:t xml:space="preserve"> </w:t>
            </w:r>
            <w:r w:rsidR="002E7CB2">
              <w:rPr>
                <w:rFonts w:ascii="Times New Roman" w:hAnsi="Times New Roman"/>
              </w:rPr>
              <w:t xml:space="preserve"> </w:t>
            </w:r>
            <w:r w:rsidR="002E7CB2" w:rsidRPr="0056241E">
              <w:rPr>
                <w:rFonts w:ascii="Times New Roman" w:hAnsi="Times New Roman"/>
              </w:rPr>
              <w:t xml:space="preserve">!= </w:t>
            </w:r>
            <w:r w:rsidR="002E7CB2">
              <w:rPr>
                <w:rFonts w:ascii="Times New Roman" w:hAnsi="Times New Roman"/>
              </w:rPr>
              <w:t xml:space="preserve"> </w:t>
            </w:r>
            <w:r w:rsidR="002E7CB2" w:rsidRPr="0056241E">
              <w:rPr>
                <w:rFonts w:ascii="Times New Roman" w:hAnsi="Times New Roman"/>
              </w:rPr>
              <w:t>MODE_INTRA</w:t>
            </w:r>
            <w:r w:rsidR="002E7CB2">
              <w:rPr>
                <w:rFonts w:ascii="Times New Roman" w:hAnsi="Times New Roman"/>
              </w:rPr>
              <w:t xml:space="preserve">  | |</w:t>
            </w:r>
            <w:r w:rsidR="002E7CB2" w:rsidRPr="0056241E">
              <w:rPr>
                <w:rFonts w:ascii="Times New Roman" w:hAnsi="Times New Roman"/>
              </w:rPr>
              <w:t xml:space="preserve">  </w:t>
            </w:r>
            <w:proofErr w:type="spellStart"/>
            <w:r w:rsidR="002E7CB2">
              <w:rPr>
                <w:rFonts w:ascii="Times New Roman" w:hAnsi="Times New Roman"/>
              </w:rPr>
              <w:t>intra_bc_flag</w:t>
            </w:r>
            <w:proofErr w:type="spellEnd"/>
            <w:r w:rsidR="002E7CB2">
              <w:rPr>
                <w:rFonts w:ascii="Times New Roman" w:hAnsi="Times New Roman"/>
              </w:rPr>
              <w:t xml:space="preserve">[ x0 ][ y0 ]  | |  </w:t>
            </w:r>
            <w:r w:rsidR="002E7CB2">
              <w:rPr>
                <w:rFonts w:ascii="Times New Roman" w:hAnsi="Times New Roman"/>
              </w:rPr>
              <w:br/>
            </w:r>
            <w:r w:rsidR="002E7CB2">
              <w:rPr>
                <w:rFonts w:ascii="Times New Roman" w:hAnsi="Times New Roman"/>
              </w:rPr>
              <w:tab/>
            </w:r>
            <w:r w:rsidR="002E7CB2">
              <w:rPr>
                <w:rFonts w:ascii="Times New Roman" w:hAnsi="Times New Roman"/>
              </w:rPr>
              <w:tab/>
            </w:r>
            <w:r w:rsidR="002E7CB2">
              <w:rPr>
                <w:rFonts w:ascii="Times New Roman" w:hAnsi="Times New Roman"/>
              </w:rPr>
              <w:tab/>
            </w:r>
            <w:r w:rsidR="002E7CB2">
              <w:rPr>
                <w:rFonts w:ascii="Times New Roman" w:hAnsi="Times New Roman"/>
              </w:rPr>
              <w:tab/>
            </w:r>
            <w:r w:rsidR="002E7CB2" w:rsidRPr="0056241E">
              <w:rPr>
                <w:rFonts w:ascii="Times New Roman" w:hAnsi="Times New Roman"/>
                <w:lang w:eastAsia="ko-KR"/>
              </w:rPr>
              <w:t xml:space="preserve">log2CbSize </w:t>
            </w:r>
            <w:r w:rsidR="002E7CB2">
              <w:rPr>
                <w:rFonts w:ascii="Times New Roman" w:hAnsi="Times New Roman"/>
                <w:lang w:eastAsia="ko-KR"/>
              </w:rPr>
              <w:t xml:space="preserve"> = = </w:t>
            </w:r>
            <w:r w:rsidR="002E7CB2" w:rsidRPr="0056241E">
              <w:rPr>
                <w:rFonts w:ascii="Times New Roman" w:hAnsi="Times New Roman"/>
                <w:lang w:eastAsia="ko-KR"/>
              </w:rPr>
              <w:t xml:space="preserve"> </w:t>
            </w:r>
            <w:r w:rsidR="002E7CB2">
              <w:rPr>
                <w:rFonts w:ascii="Times New Roman" w:hAnsi="Times New Roman"/>
              </w:rPr>
              <w:t>MinCbLog2SizeY</w:t>
            </w:r>
            <w:r w:rsidR="002E7CB2" w:rsidRPr="0056241E">
              <w:rPr>
                <w:rFonts w:ascii="Times New Roman" w:hAnsi="Times New Roman"/>
              </w:rPr>
              <w:t xml:space="preserve"> )</w:t>
            </w:r>
          </w:p>
        </w:tc>
        <w:tc>
          <w:tcPr>
            <w:tcW w:w="1152" w:type="dxa"/>
          </w:tcPr>
          <w:p w14:paraId="3CCAC607" w14:textId="77777777" w:rsidR="009E3170" w:rsidRPr="00A37F2B" w:rsidRDefault="009E3170" w:rsidP="00F8383F">
            <w:pPr>
              <w:pStyle w:val="tablecell"/>
              <w:rPr>
                <w:lang w:val="fr-FR" w:eastAsia="ko-KR"/>
              </w:rPr>
            </w:pPr>
          </w:p>
        </w:tc>
      </w:tr>
      <w:tr w:rsidR="009E3170" w:rsidRPr="0056241E" w14:paraId="30C3221B" w14:textId="77777777" w:rsidTr="00F8383F">
        <w:trPr>
          <w:cantSplit/>
          <w:jc w:val="center"/>
        </w:trPr>
        <w:tc>
          <w:tcPr>
            <w:tcW w:w="7917" w:type="dxa"/>
          </w:tcPr>
          <w:p w14:paraId="27D50F1B" w14:textId="77777777" w:rsidR="009E3170" w:rsidRPr="0056241E" w:rsidRDefault="009E3170" w:rsidP="00F8383F">
            <w:pPr>
              <w:pStyle w:val="tablesyntax"/>
              <w:rPr>
                <w:rFonts w:ascii="Times New Roman" w:hAnsi="Times New Roman"/>
              </w:rPr>
            </w:pPr>
            <w:r w:rsidRPr="00A37F2B">
              <w:rPr>
                <w:rFonts w:ascii="Times New Roman" w:hAnsi="Times New Roman"/>
                <w:lang w:val="fr-FR"/>
              </w:rPr>
              <w:tab/>
            </w:r>
            <w:r w:rsidRPr="00A37F2B">
              <w:rPr>
                <w:rFonts w:ascii="Times New Roman" w:hAnsi="Times New Roman"/>
                <w:lang w:val="fr-FR"/>
              </w:rPr>
              <w:tab/>
            </w:r>
            <w:r w:rsidRPr="00A37F2B">
              <w:rPr>
                <w:rFonts w:ascii="Times New Roman" w:hAnsi="Times New Roman"/>
                <w:lang w:val="fr-FR"/>
              </w:rPr>
              <w:tab/>
            </w:r>
            <w:r w:rsidRPr="00A37F2B">
              <w:rPr>
                <w:rFonts w:ascii="Times New Roman" w:hAnsi="Times New Roman"/>
                <w:lang w:val="fr-FR"/>
              </w:rPr>
              <w:tab/>
            </w:r>
            <w:proofErr w:type="spellStart"/>
            <w:r w:rsidRPr="0056241E">
              <w:rPr>
                <w:rFonts w:ascii="Times New Roman" w:hAnsi="Times New Roman"/>
                <w:b/>
              </w:rPr>
              <w:t>part_mode</w:t>
            </w:r>
            <w:proofErr w:type="spellEnd"/>
          </w:p>
        </w:tc>
        <w:tc>
          <w:tcPr>
            <w:tcW w:w="1152" w:type="dxa"/>
          </w:tcPr>
          <w:p w14:paraId="33B13821" w14:textId="77777777" w:rsidR="009E3170" w:rsidRPr="0056241E" w:rsidRDefault="009E3170" w:rsidP="00F8383F">
            <w:pPr>
              <w:pStyle w:val="tablecell"/>
            </w:pPr>
            <w:proofErr w:type="spellStart"/>
            <w:r w:rsidRPr="0056241E">
              <w:rPr>
                <w:lang w:eastAsia="ko-KR"/>
              </w:rPr>
              <w:t>ae</w:t>
            </w:r>
            <w:proofErr w:type="spellEnd"/>
            <w:r w:rsidRPr="0056241E">
              <w:rPr>
                <w:lang w:eastAsia="ko-KR"/>
              </w:rPr>
              <w:t>(v)</w:t>
            </w:r>
          </w:p>
        </w:tc>
      </w:tr>
      <w:tr w:rsidR="009E3170" w:rsidRPr="0056241E" w14:paraId="69DB5A13" w14:textId="77777777" w:rsidTr="00F8383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30A9" w14:textId="77777777" w:rsidR="009E3170" w:rsidRPr="0056241E" w:rsidRDefault="009E3170" w:rsidP="00F8383F">
            <w:pPr>
              <w:pStyle w:val="tablesyntax"/>
              <w:rPr>
                <w:rFonts w:ascii="Times New Roman" w:hAnsi="Times New Roman"/>
              </w:rPr>
            </w:pPr>
            <w:r w:rsidRPr="00A37F2B">
              <w:rPr>
                <w:rFonts w:ascii="Times New Roman" w:hAnsi="Times New Roman"/>
                <w:lang w:val="fr-FR"/>
              </w:rPr>
              <w:tab/>
            </w:r>
            <w:r w:rsidRPr="00A37F2B">
              <w:rPr>
                <w:rFonts w:ascii="Times New Roman" w:hAnsi="Times New Roman"/>
                <w:lang w:val="fr-FR"/>
              </w:rPr>
              <w:tab/>
            </w:r>
            <w:r w:rsidR="00A37F2B">
              <w:rPr>
                <w:rFonts w:ascii="Times New Roman" w:hAnsi="Times New Roman"/>
                <w:lang w:val="fr-FR"/>
              </w:rPr>
              <w:tab/>
            </w:r>
            <w:r w:rsidRPr="0056241E">
              <w:rPr>
                <w:rFonts w:ascii="Times New Roman" w:hAnsi="Times New Roman"/>
              </w:rPr>
              <w:t xml:space="preserve">if( </w:t>
            </w:r>
            <w:proofErr w:type="spellStart"/>
            <w:r>
              <w:rPr>
                <w:rFonts w:ascii="Times New Roman" w:hAnsi="Times New Roman"/>
              </w:rPr>
              <w:t>CuPredMode</w:t>
            </w:r>
            <w:proofErr w:type="spellEnd"/>
            <w:r w:rsidRPr="0056241E">
              <w:rPr>
                <w:rFonts w:ascii="Times New Roman" w:hAnsi="Times New Roman"/>
                <w:lang w:eastAsia="ko-KR"/>
              </w:rPr>
              <w:t>[ x0 ][ y0 ]</w:t>
            </w:r>
            <w:r w:rsidRPr="0056241E">
              <w:rPr>
                <w:rFonts w:ascii="Times New Roman" w:hAnsi="Times New Roman"/>
              </w:rPr>
              <w:t xml:space="preserve">  =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=  MODE_INTRA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7AED8" w14:textId="77777777" w:rsidR="009E3170" w:rsidRPr="0056241E" w:rsidRDefault="009E3170" w:rsidP="00F8383F">
            <w:pPr>
              <w:pStyle w:val="tablecell"/>
            </w:pPr>
          </w:p>
        </w:tc>
      </w:tr>
      <w:tr w:rsidR="009E3170" w:rsidRPr="0056241E" w14:paraId="319800B7" w14:textId="77777777" w:rsidTr="00F8383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B814B" w14:textId="77777777" w:rsidR="00CE084F" w:rsidRPr="0056241E" w:rsidRDefault="00CE084F" w:rsidP="00CE084F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="00A37F2B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 xml:space="preserve">if( PartMode </w:t>
            </w:r>
            <w:r>
              <w:rPr>
                <w:rFonts w:ascii="Times New Roman" w:hAnsi="Times New Roman"/>
                <w:noProof/>
              </w:rPr>
              <w:t xml:space="preserve"> = = </w:t>
            </w:r>
            <w:r w:rsidRPr="0056241E">
              <w:rPr>
                <w:rFonts w:ascii="Times New Roman" w:hAnsi="Times New Roman"/>
                <w:noProof/>
              </w:rPr>
              <w:t xml:space="preserve"> PART_2Nx2N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56241E">
              <w:rPr>
                <w:rFonts w:ascii="Times New Roman" w:hAnsi="Times New Roman"/>
                <w:noProof/>
              </w:rPr>
              <w:t>&amp;&amp;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56241E">
              <w:rPr>
                <w:rFonts w:ascii="Times New Roman" w:hAnsi="Times New Roman"/>
                <w:noProof/>
              </w:rPr>
              <w:t xml:space="preserve"> pcm_enabled_flag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56241E">
              <w:rPr>
                <w:rFonts w:ascii="Times New Roman" w:hAnsi="Times New Roman"/>
                <w:noProof/>
              </w:rPr>
              <w:t>&amp;&amp;</w:t>
            </w:r>
            <w:r>
              <w:rPr>
                <w:rFonts w:ascii="Times New Roman" w:hAnsi="Times New Roman"/>
                <w:noProof/>
              </w:rPr>
              <w:t xml:space="preserve">  !intra_bc_flag</w:t>
            </w:r>
            <w:r w:rsidRPr="0056241E">
              <w:rPr>
                <w:rFonts w:ascii="Times New Roman" w:hAnsi="Times New Roman"/>
                <w:noProof/>
              </w:rPr>
              <w:br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="00A37F2B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 xml:space="preserve">log2CbSize </w:t>
            </w:r>
            <w:r>
              <w:rPr>
                <w:rFonts w:ascii="Times New Roman" w:hAnsi="Times New Roman"/>
                <w:noProof/>
              </w:rPr>
              <w:t xml:space="preserve"> &gt;= </w:t>
            </w:r>
            <w:r w:rsidRPr="0056241E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 xml:space="preserve">Log2MinIpcmCbSizeY </w:t>
            </w:r>
            <w:r w:rsidRPr="0056241E">
              <w:rPr>
                <w:rFonts w:ascii="Times New Roman" w:hAnsi="Times New Roman"/>
                <w:noProof/>
              </w:rPr>
              <w:t xml:space="preserve"> &amp;&amp;</w:t>
            </w:r>
            <w:r>
              <w:rPr>
                <w:rFonts w:ascii="Times New Roman" w:hAnsi="Times New Roman"/>
                <w:noProof/>
              </w:rPr>
              <w:t xml:space="preserve">  </w:t>
            </w:r>
          </w:p>
          <w:p w14:paraId="7D3BCD6B" w14:textId="77777777" w:rsidR="009E3170" w:rsidRPr="0056241E" w:rsidRDefault="00CE084F" w:rsidP="00CE084F">
            <w:pPr>
              <w:pStyle w:val="tablesyntax"/>
              <w:rPr>
                <w:rFonts w:ascii="Times New Roman" w:hAnsi="Times New Roman"/>
                <w:b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="00A37F2B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 xml:space="preserve">log2CbSize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56241E">
              <w:rPr>
                <w:rFonts w:ascii="Times New Roman" w:hAnsi="Times New Roman"/>
                <w:noProof/>
              </w:rPr>
              <w:t>&lt;=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56241E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Log2MaxIpcmCbSizeY</w:t>
            </w:r>
            <w:r w:rsidRPr="0056241E">
              <w:rPr>
                <w:rFonts w:ascii="Times New Roman" w:hAnsi="Times New Roman"/>
                <w:noProof/>
              </w:rPr>
              <w:t xml:space="preserve">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8465" w14:textId="77777777" w:rsidR="009E3170" w:rsidRPr="0056241E" w:rsidRDefault="009E3170" w:rsidP="00F8383F">
            <w:pPr>
              <w:pStyle w:val="tablecell"/>
            </w:pPr>
          </w:p>
        </w:tc>
      </w:tr>
      <w:tr w:rsidR="009E3170" w:rsidRPr="0056241E" w14:paraId="58D143F2" w14:textId="77777777" w:rsidTr="00F8383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04738" w14:textId="77777777" w:rsidR="009E3170" w:rsidRPr="0056241E" w:rsidRDefault="009E3170" w:rsidP="00F8383F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proofErr w:type="spellStart"/>
            <w:r w:rsidRPr="0056241E">
              <w:rPr>
                <w:rFonts w:ascii="Times New Roman" w:hAnsi="Times New Roman"/>
                <w:b/>
              </w:rPr>
              <w:t>pcm_flag</w:t>
            </w:r>
            <w:proofErr w:type="spellEnd"/>
            <w:r w:rsidRPr="0056241E">
              <w:rPr>
                <w:rFonts w:ascii="Times New Roman" w:hAnsi="Times New Roman"/>
                <w:lang w:eastAsia="ko-KR"/>
              </w:rPr>
              <w:t>[ x0 ][ y0 ]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907E9" w14:textId="77777777" w:rsidR="009E3170" w:rsidRPr="0056241E" w:rsidRDefault="009E3170" w:rsidP="00F8383F">
            <w:pPr>
              <w:pStyle w:val="tablecell"/>
            </w:pPr>
            <w:proofErr w:type="spellStart"/>
            <w:r w:rsidRPr="0056241E">
              <w:t>ae</w:t>
            </w:r>
            <w:proofErr w:type="spellEnd"/>
            <w:r w:rsidRPr="0056241E">
              <w:t>(v)</w:t>
            </w:r>
          </w:p>
        </w:tc>
      </w:tr>
      <w:tr w:rsidR="009E3170" w:rsidRPr="0056241E" w14:paraId="6FA869DE" w14:textId="77777777" w:rsidTr="00F8383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86DA2" w14:textId="77777777" w:rsidR="009E3170" w:rsidRPr="0056241E" w:rsidRDefault="009E3170" w:rsidP="00CE084F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="00CE084F">
              <w:rPr>
                <w:rFonts w:ascii="Times New Roman" w:hAnsi="Times New Roman"/>
              </w:rPr>
              <w:t>…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2CE11" w14:textId="77777777" w:rsidR="009E3170" w:rsidRPr="0056241E" w:rsidRDefault="009E3170" w:rsidP="00F8383F">
            <w:pPr>
              <w:pStyle w:val="tablecell"/>
            </w:pPr>
          </w:p>
        </w:tc>
      </w:tr>
      <w:tr w:rsidR="009E3170" w:rsidRPr="0056241E" w14:paraId="6B5E8D88" w14:textId="77777777" w:rsidTr="00F8383F">
        <w:trPr>
          <w:cantSplit/>
          <w:jc w:val="center"/>
        </w:trPr>
        <w:tc>
          <w:tcPr>
            <w:tcW w:w="7917" w:type="dxa"/>
          </w:tcPr>
          <w:p w14:paraId="2AF2680E" w14:textId="77777777" w:rsidR="009E3170" w:rsidRPr="0056241E" w:rsidRDefault="009E3170" w:rsidP="00411ED7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="00A37F2B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if( !</w:t>
            </w:r>
            <w:proofErr w:type="spellStart"/>
            <w:r w:rsidRPr="0056241E">
              <w:rPr>
                <w:rFonts w:ascii="Times New Roman" w:hAnsi="Times New Roman"/>
                <w:lang w:eastAsia="ko-KR"/>
              </w:rPr>
              <w:t>pcm_flag</w:t>
            </w:r>
            <w:proofErr w:type="spellEnd"/>
            <w:r w:rsidRPr="0056241E">
              <w:rPr>
                <w:rFonts w:ascii="Times New Roman" w:hAnsi="Times New Roman"/>
                <w:lang w:eastAsia="ko-KR"/>
              </w:rPr>
              <w:t>[ x0 ][ y0 ]</w:t>
            </w:r>
            <w:r w:rsidR="005C51E2">
              <w:rPr>
                <w:rFonts w:ascii="Times New Roman" w:hAnsi="Times New Roman"/>
                <w:lang w:eastAsia="ko-KR"/>
              </w:rPr>
              <w:t xml:space="preserve"> </w:t>
            </w:r>
            <w:r w:rsidRPr="0056241E">
              <w:rPr>
                <w:rFonts w:ascii="Times New Roman" w:hAnsi="Times New Roman"/>
                <w:lang w:eastAsia="ko-KR"/>
              </w:rPr>
              <w:t>) {</w:t>
            </w:r>
          </w:p>
        </w:tc>
        <w:tc>
          <w:tcPr>
            <w:tcW w:w="1152" w:type="dxa"/>
          </w:tcPr>
          <w:p w14:paraId="308EA50C" w14:textId="77777777" w:rsidR="009E3170" w:rsidRPr="0056241E" w:rsidRDefault="009E3170" w:rsidP="00F8383F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9E3170" w:rsidRPr="002809B5" w14:paraId="2EBD7D50" w14:textId="77777777" w:rsidTr="00F8383F">
        <w:trPr>
          <w:cantSplit/>
          <w:jc w:val="center"/>
        </w:trPr>
        <w:tc>
          <w:tcPr>
            <w:tcW w:w="7917" w:type="dxa"/>
          </w:tcPr>
          <w:p w14:paraId="256881E2" w14:textId="77777777" w:rsidR="009E3170" w:rsidRPr="00A37F2B" w:rsidRDefault="009E3170" w:rsidP="00F8383F">
            <w:pPr>
              <w:pStyle w:val="tablesyntax"/>
              <w:rPr>
                <w:rFonts w:ascii="Times New Roman" w:hAnsi="Times New Roman"/>
                <w:lang w:val="fr-FR" w:eastAsia="ko-KR"/>
              </w:rPr>
            </w:pPr>
            <w:r w:rsidRPr="00A37F2B">
              <w:rPr>
                <w:rFonts w:ascii="Times New Roman" w:hAnsi="Times New Roman"/>
                <w:lang w:val="fr-FR"/>
              </w:rPr>
              <w:tab/>
            </w:r>
            <w:r w:rsidRPr="00A37F2B">
              <w:rPr>
                <w:rFonts w:ascii="Times New Roman" w:hAnsi="Times New Roman"/>
                <w:lang w:val="fr-FR"/>
              </w:rPr>
              <w:tab/>
            </w:r>
            <w:r w:rsidR="00A37F2B">
              <w:rPr>
                <w:rFonts w:ascii="Times New Roman" w:hAnsi="Times New Roman"/>
                <w:lang w:val="fr-FR"/>
              </w:rPr>
              <w:tab/>
            </w:r>
            <w:r w:rsidRPr="00A37F2B">
              <w:rPr>
                <w:rFonts w:ascii="Times New Roman" w:hAnsi="Times New Roman"/>
                <w:lang w:val="fr-FR"/>
              </w:rPr>
              <w:tab/>
              <w:t xml:space="preserve">if( </w:t>
            </w:r>
            <w:proofErr w:type="spellStart"/>
            <w:r w:rsidRPr="00A37F2B">
              <w:rPr>
                <w:rFonts w:ascii="Times New Roman" w:hAnsi="Times New Roman"/>
                <w:lang w:val="fr-FR"/>
              </w:rPr>
              <w:t>CuPredMode</w:t>
            </w:r>
            <w:proofErr w:type="spellEnd"/>
            <w:r w:rsidRPr="00A37F2B">
              <w:rPr>
                <w:rFonts w:ascii="Times New Roman" w:hAnsi="Times New Roman"/>
                <w:lang w:val="fr-FR" w:eastAsia="ko-KR"/>
              </w:rPr>
              <w:t>[ x0 ][ y0 ]</w:t>
            </w:r>
            <w:r w:rsidRPr="00A37F2B">
              <w:rPr>
                <w:rFonts w:ascii="Times New Roman" w:hAnsi="Times New Roman"/>
                <w:lang w:val="fr-FR"/>
              </w:rPr>
              <w:t xml:space="preserve">  !=  MODE_INTRA  &amp;&amp;  </w:t>
            </w:r>
            <w:r w:rsidRPr="00A37F2B">
              <w:rPr>
                <w:rFonts w:ascii="Times New Roman" w:hAnsi="Times New Roman"/>
                <w:lang w:val="fr-FR"/>
              </w:rPr>
              <w:br/>
            </w:r>
            <w:r w:rsidRPr="00A37F2B">
              <w:rPr>
                <w:rFonts w:ascii="Times New Roman" w:hAnsi="Times New Roman"/>
                <w:lang w:val="fr-FR"/>
              </w:rPr>
              <w:tab/>
            </w:r>
            <w:r w:rsidRPr="00A37F2B">
              <w:rPr>
                <w:rFonts w:ascii="Times New Roman" w:hAnsi="Times New Roman"/>
                <w:lang w:val="fr-FR"/>
              </w:rPr>
              <w:tab/>
            </w:r>
            <w:r w:rsidR="00A37F2B">
              <w:rPr>
                <w:rFonts w:ascii="Times New Roman" w:hAnsi="Times New Roman"/>
                <w:lang w:val="fr-FR"/>
              </w:rPr>
              <w:tab/>
            </w:r>
            <w:r w:rsidRPr="00A37F2B">
              <w:rPr>
                <w:rFonts w:ascii="Times New Roman" w:hAnsi="Times New Roman"/>
                <w:lang w:val="fr-FR"/>
              </w:rPr>
              <w:tab/>
            </w:r>
            <w:r w:rsidRPr="00A37F2B">
              <w:rPr>
                <w:rFonts w:ascii="Times New Roman" w:hAnsi="Times New Roman"/>
                <w:lang w:val="fr-FR"/>
              </w:rPr>
              <w:tab/>
              <w:t xml:space="preserve">!( </w:t>
            </w:r>
            <w:proofErr w:type="spellStart"/>
            <w:r w:rsidRPr="00A37F2B">
              <w:rPr>
                <w:rFonts w:ascii="Times New Roman" w:hAnsi="Times New Roman"/>
                <w:lang w:val="fr-FR"/>
              </w:rPr>
              <w:t>PartMode</w:t>
            </w:r>
            <w:proofErr w:type="spellEnd"/>
            <w:r w:rsidRPr="00A37F2B">
              <w:rPr>
                <w:rFonts w:ascii="Times New Roman" w:hAnsi="Times New Roman"/>
                <w:lang w:val="fr-FR"/>
              </w:rPr>
              <w:t xml:space="preserve">  = =  PART_2Nx2N  &amp;&amp;  </w:t>
            </w:r>
            <w:proofErr w:type="spellStart"/>
            <w:r w:rsidRPr="00A37F2B">
              <w:rPr>
                <w:rFonts w:ascii="Times New Roman" w:hAnsi="Times New Roman"/>
                <w:lang w:val="fr-FR"/>
              </w:rPr>
              <w:t>merge_flag</w:t>
            </w:r>
            <w:proofErr w:type="spellEnd"/>
            <w:r w:rsidRPr="00A37F2B">
              <w:rPr>
                <w:rFonts w:ascii="Times New Roman" w:hAnsi="Times New Roman"/>
                <w:lang w:val="fr-FR"/>
              </w:rPr>
              <w:t xml:space="preserve">[ x0 ][ y0 ] )  | |  </w:t>
            </w:r>
            <w:r w:rsidRPr="00A37F2B">
              <w:rPr>
                <w:rFonts w:ascii="Times New Roman" w:hAnsi="Times New Roman"/>
                <w:lang w:val="fr-FR"/>
              </w:rPr>
              <w:br/>
            </w:r>
            <w:r w:rsidRPr="00A37F2B">
              <w:rPr>
                <w:rFonts w:ascii="Times New Roman" w:hAnsi="Times New Roman"/>
                <w:lang w:val="fr-FR"/>
              </w:rPr>
              <w:tab/>
            </w:r>
            <w:r w:rsidRPr="00A37F2B">
              <w:rPr>
                <w:rFonts w:ascii="Times New Roman" w:hAnsi="Times New Roman"/>
                <w:lang w:val="fr-FR"/>
              </w:rPr>
              <w:tab/>
            </w:r>
            <w:r w:rsidR="00A37F2B">
              <w:rPr>
                <w:rFonts w:ascii="Times New Roman" w:hAnsi="Times New Roman"/>
                <w:lang w:val="fr-FR"/>
              </w:rPr>
              <w:tab/>
            </w:r>
            <w:r w:rsidRPr="00A37F2B">
              <w:rPr>
                <w:rFonts w:ascii="Times New Roman" w:hAnsi="Times New Roman"/>
                <w:lang w:val="fr-FR"/>
              </w:rPr>
              <w:tab/>
            </w:r>
            <w:r w:rsidRPr="00A37F2B">
              <w:rPr>
                <w:rFonts w:ascii="Times New Roman" w:hAnsi="Times New Roman"/>
                <w:lang w:val="fr-FR"/>
              </w:rPr>
              <w:tab/>
            </w:r>
            <w:proofErr w:type="spellStart"/>
            <w:r w:rsidRPr="00A37F2B">
              <w:rPr>
                <w:rFonts w:ascii="Times New Roman" w:hAnsi="Times New Roman"/>
                <w:lang w:val="fr-FR"/>
              </w:rPr>
              <w:t>CuPredMode</w:t>
            </w:r>
            <w:proofErr w:type="spellEnd"/>
            <w:r w:rsidRPr="00A37F2B">
              <w:rPr>
                <w:rFonts w:ascii="Times New Roman" w:hAnsi="Times New Roman"/>
                <w:lang w:val="fr-FR"/>
              </w:rPr>
              <w:t xml:space="preserve">[ x0 ][ y0 ]  = =  MODE_INTRA  &amp;&amp;  </w:t>
            </w:r>
            <w:proofErr w:type="spellStart"/>
            <w:r w:rsidRPr="00A37F2B">
              <w:rPr>
                <w:rFonts w:ascii="Times New Roman" w:hAnsi="Times New Roman"/>
                <w:lang w:val="fr-FR"/>
              </w:rPr>
              <w:t>intra_bc_flag</w:t>
            </w:r>
            <w:proofErr w:type="spellEnd"/>
            <w:r w:rsidRPr="00A37F2B">
              <w:rPr>
                <w:rFonts w:ascii="Times New Roman" w:hAnsi="Times New Roman"/>
                <w:lang w:val="fr-FR"/>
              </w:rPr>
              <w:t>[ x0 ][ y0 ] )</w:t>
            </w:r>
          </w:p>
        </w:tc>
        <w:tc>
          <w:tcPr>
            <w:tcW w:w="1152" w:type="dxa"/>
          </w:tcPr>
          <w:p w14:paraId="354B8F19" w14:textId="77777777" w:rsidR="009E3170" w:rsidRPr="00A37F2B" w:rsidRDefault="009E3170" w:rsidP="00F8383F">
            <w:pPr>
              <w:pStyle w:val="tablesyntax"/>
              <w:rPr>
                <w:rFonts w:ascii="Times New Roman" w:hAnsi="Times New Roman"/>
                <w:lang w:val="fr-FR"/>
              </w:rPr>
            </w:pPr>
          </w:p>
        </w:tc>
      </w:tr>
      <w:tr w:rsidR="009E3170" w:rsidRPr="0056241E" w14:paraId="35943FAC" w14:textId="77777777" w:rsidTr="00F8383F">
        <w:trPr>
          <w:cantSplit/>
          <w:jc w:val="center"/>
        </w:trPr>
        <w:tc>
          <w:tcPr>
            <w:tcW w:w="7917" w:type="dxa"/>
          </w:tcPr>
          <w:p w14:paraId="367D27A0" w14:textId="77777777" w:rsidR="009E3170" w:rsidRPr="0056241E" w:rsidRDefault="009E3170" w:rsidP="00F8383F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A37F2B">
              <w:rPr>
                <w:rFonts w:ascii="Times New Roman" w:hAnsi="Times New Roman"/>
                <w:lang w:val="fr-FR"/>
              </w:rPr>
              <w:tab/>
            </w:r>
            <w:r w:rsidRPr="00A37F2B">
              <w:rPr>
                <w:rFonts w:ascii="Times New Roman" w:hAnsi="Times New Roman"/>
                <w:lang w:val="fr-FR"/>
              </w:rPr>
              <w:tab/>
            </w:r>
            <w:r w:rsidR="00A37F2B">
              <w:rPr>
                <w:rFonts w:ascii="Times New Roman" w:hAnsi="Times New Roman"/>
                <w:lang w:val="fr-FR"/>
              </w:rPr>
              <w:tab/>
            </w:r>
            <w:r w:rsidRPr="00A37F2B">
              <w:rPr>
                <w:rFonts w:ascii="Times New Roman" w:hAnsi="Times New Roman"/>
                <w:lang w:val="fr-FR"/>
              </w:rPr>
              <w:tab/>
            </w:r>
            <w:r w:rsidRPr="00A37F2B">
              <w:rPr>
                <w:rFonts w:ascii="Times New Roman" w:hAnsi="Times New Roman"/>
                <w:lang w:val="fr-FR"/>
              </w:rPr>
              <w:tab/>
            </w:r>
            <w:proofErr w:type="spellStart"/>
            <w:r>
              <w:rPr>
                <w:rFonts w:ascii="Times New Roman" w:hAnsi="Times New Roman"/>
                <w:b/>
              </w:rPr>
              <w:t>rqt_root_cbf</w:t>
            </w:r>
            <w:proofErr w:type="spellEnd"/>
          </w:p>
        </w:tc>
        <w:tc>
          <w:tcPr>
            <w:tcW w:w="1152" w:type="dxa"/>
          </w:tcPr>
          <w:p w14:paraId="7A65FC7D" w14:textId="77777777" w:rsidR="009E3170" w:rsidRPr="0056241E" w:rsidRDefault="009E3170" w:rsidP="00F8383F">
            <w:pPr>
              <w:pStyle w:val="tablesyntax"/>
              <w:rPr>
                <w:rFonts w:ascii="Times New Roman" w:hAnsi="Times New Roman"/>
              </w:rPr>
            </w:pPr>
            <w:proofErr w:type="spellStart"/>
            <w:r w:rsidRPr="0056241E">
              <w:rPr>
                <w:rFonts w:ascii="Times New Roman" w:hAnsi="Times New Roman"/>
              </w:rPr>
              <w:t>ae</w:t>
            </w:r>
            <w:proofErr w:type="spellEnd"/>
            <w:r w:rsidRPr="0056241E">
              <w:rPr>
                <w:rFonts w:ascii="Times New Roman" w:hAnsi="Times New Roman"/>
              </w:rPr>
              <w:t>(v)</w:t>
            </w:r>
          </w:p>
        </w:tc>
      </w:tr>
      <w:tr w:rsidR="009E3170" w:rsidRPr="0056241E" w14:paraId="2D197E11" w14:textId="77777777" w:rsidTr="00F8383F">
        <w:trPr>
          <w:cantSplit/>
          <w:jc w:val="center"/>
        </w:trPr>
        <w:tc>
          <w:tcPr>
            <w:tcW w:w="7917" w:type="dxa"/>
          </w:tcPr>
          <w:p w14:paraId="135B717E" w14:textId="77777777" w:rsidR="009E3170" w:rsidRPr="0056241E" w:rsidRDefault="009E3170" w:rsidP="00F8383F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="00A37F2B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if( </w:t>
            </w:r>
            <w:proofErr w:type="spellStart"/>
            <w:r>
              <w:rPr>
                <w:rFonts w:ascii="Times New Roman" w:hAnsi="Times New Roman"/>
              </w:rPr>
              <w:t>rqt_root_cbf</w:t>
            </w:r>
            <w:proofErr w:type="spellEnd"/>
            <w:r w:rsidRPr="0056241E">
              <w:rPr>
                <w:rFonts w:ascii="Times New Roman" w:hAnsi="Times New Roman"/>
              </w:rPr>
              <w:t xml:space="preserve"> ) {</w:t>
            </w:r>
          </w:p>
        </w:tc>
        <w:tc>
          <w:tcPr>
            <w:tcW w:w="1152" w:type="dxa"/>
          </w:tcPr>
          <w:p w14:paraId="361DB79B" w14:textId="77777777" w:rsidR="009E3170" w:rsidRPr="0056241E" w:rsidRDefault="009E3170" w:rsidP="00F8383F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9E3170" w:rsidRPr="0056241E" w14:paraId="03DD491E" w14:textId="77777777" w:rsidTr="00F8383F">
        <w:trPr>
          <w:cantSplit/>
          <w:jc w:val="center"/>
        </w:trPr>
        <w:tc>
          <w:tcPr>
            <w:tcW w:w="7917" w:type="dxa"/>
          </w:tcPr>
          <w:p w14:paraId="460613F6" w14:textId="77777777" w:rsidR="009E3170" w:rsidRPr="0056241E" w:rsidRDefault="009E3170" w:rsidP="00CE084F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="00CE084F">
              <w:rPr>
                <w:rFonts w:ascii="Times New Roman" w:hAnsi="Times New Roman"/>
                <w:lang w:eastAsia="ko-KR"/>
              </w:rPr>
              <w:t>…</w:t>
            </w:r>
          </w:p>
        </w:tc>
        <w:tc>
          <w:tcPr>
            <w:tcW w:w="1152" w:type="dxa"/>
          </w:tcPr>
          <w:p w14:paraId="7238B0A3" w14:textId="77777777" w:rsidR="009E3170" w:rsidRPr="0056241E" w:rsidRDefault="009E3170" w:rsidP="00F8383F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9E3170" w:rsidRPr="0056241E" w14:paraId="5FE3BFBD" w14:textId="77777777" w:rsidTr="00F8383F">
        <w:trPr>
          <w:cantSplit/>
          <w:jc w:val="center"/>
        </w:trPr>
        <w:tc>
          <w:tcPr>
            <w:tcW w:w="7917" w:type="dxa"/>
          </w:tcPr>
          <w:p w14:paraId="5B4AA697" w14:textId="77777777" w:rsidR="009E3170" w:rsidRPr="0056241E" w:rsidRDefault="009E3170" w:rsidP="00F8383F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="00A37F2B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14:paraId="59E5CC84" w14:textId="77777777" w:rsidR="009E3170" w:rsidRPr="0056241E" w:rsidRDefault="009E3170" w:rsidP="00F8383F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9E3170" w:rsidRPr="0056241E" w14:paraId="69F7ADD6" w14:textId="77777777" w:rsidTr="00F8383F">
        <w:trPr>
          <w:cantSplit/>
          <w:jc w:val="center"/>
        </w:trPr>
        <w:tc>
          <w:tcPr>
            <w:tcW w:w="7917" w:type="dxa"/>
          </w:tcPr>
          <w:p w14:paraId="3F3FA30E" w14:textId="77777777" w:rsidR="009E3170" w:rsidRPr="0056241E" w:rsidRDefault="00A37F2B" w:rsidP="00F8383F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 w:rsidR="009E3170" w:rsidRPr="0056241E">
              <w:rPr>
                <w:rFonts w:ascii="Times New Roman" w:hAnsi="Times New Roman"/>
                <w:lang w:eastAsia="ko-KR"/>
              </w:rPr>
              <w:tab/>
            </w:r>
            <w:r w:rsidR="009E3170" w:rsidRPr="0056241E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14:paraId="075F316C" w14:textId="77777777" w:rsidR="009E3170" w:rsidRPr="0056241E" w:rsidRDefault="009E3170" w:rsidP="00F8383F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2D4651" w:rsidRPr="0056241E" w14:paraId="71D80515" w14:textId="77777777" w:rsidTr="00F8383F">
        <w:trPr>
          <w:cantSplit/>
          <w:jc w:val="center"/>
        </w:trPr>
        <w:tc>
          <w:tcPr>
            <w:tcW w:w="7917" w:type="dxa"/>
          </w:tcPr>
          <w:p w14:paraId="5DD4CE05" w14:textId="77777777" w:rsidR="002D4651" w:rsidRPr="0056241E" w:rsidRDefault="00A37F2B" w:rsidP="00F8383F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="002D4651">
              <w:rPr>
                <w:rFonts w:ascii="Times New Roman" w:hAnsi="Times New Roman"/>
                <w:lang w:eastAsia="ko-KR"/>
              </w:rPr>
              <w:t xml:space="preserve"> </w:t>
            </w:r>
            <w:r w:rsidR="002D4651" w:rsidRPr="00EF5F57">
              <w:rPr>
                <w:rFonts w:ascii="Times New Roman" w:hAnsi="Times New Roman"/>
                <w:highlight w:val="yellow"/>
                <w:lang w:eastAsia="ko-KR"/>
              </w:rPr>
              <w:t>}</w:t>
            </w:r>
          </w:p>
        </w:tc>
        <w:tc>
          <w:tcPr>
            <w:tcW w:w="1152" w:type="dxa"/>
          </w:tcPr>
          <w:p w14:paraId="47F08981" w14:textId="77777777" w:rsidR="002D4651" w:rsidRPr="0056241E" w:rsidRDefault="002D4651" w:rsidP="00F8383F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9E3170" w:rsidRPr="0056241E" w14:paraId="10540CE7" w14:textId="77777777" w:rsidTr="00F8383F">
        <w:trPr>
          <w:cantSplit/>
          <w:jc w:val="center"/>
        </w:trPr>
        <w:tc>
          <w:tcPr>
            <w:tcW w:w="7917" w:type="dxa"/>
          </w:tcPr>
          <w:p w14:paraId="0747F410" w14:textId="77777777" w:rsidR="009E3170" w:rsidRPr="0056241E" w:rsidRDefault="009E3170" w:rsidP="00F8383F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14:paraId="6E6ABFFC" w14:textId="77777777" w:rsidR="009E3170" w:rsidRPr="0056241E" w:rsidRDefault="009E3170" w:rsidP="00F8383F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9E3170" w:rsidRPr="0056241E" w14:paraId="410CBB2D" w14:textId="77777777" w:rsidTr="00F8383F">
        <w:trPr>
          <w:cantSplit/>
          <w:jc w:val="center"/>
        </w:trPr>
        <w:tc>
          <w:tcPr>
            <w:tcW w:w="7917" w:type="dxa"/>
          </w:tcPr>
          <w:p w14:paraId="037FB231" w14:textId="77777777" w:rsidR="009E3170" w:rsidRPr="0056241E" w:rsidRDefault="009E3170" w:rsidP="00F8383F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>}</w:t>
            </w:r>
          </w:p>
        </w:tc>
        <w:tc>
          <w:tcPr>
            <w:tcW w:w="1152" w:type="dxa"/>
          </w:tcPr>
          <w:p w14:paraId="54E3C516" w14:textId="77777777" w:rsidR="009E3170" w:rsidRPr="0056241E" w:rsidRDefault="009E3170" w:rsidP="00F8383F">
            <w:pPr>
              <w:pStyle w:val="tablesyntax"/>
              <w:rPr>
                <w:rFonts w:ascii="Times New Roman" w:hAnsi="Times New Roman"/>
              </w:rPr>
            </w:pPr>
          </w:p>
        </w:tc>
      </w:tr>
    </w:tbl>
    <w:p w14:paraId="2075938D" w14:textId="77777777" w:rsidR="009E3170" w:rsidRDefault="009E3170" w:rsidP="009E3170">
      <w:pPr>
        <w:rPr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17"/>
        <w:gridCol w:w="1152"/>
      </w:tblGrid>
      <w:tr w:rsidR="000E16B1" w:rsidRPr="0056241E" w14:paraId="16D610FF" w14:textId="77777777" w:rsidTr="00D05649">
        <w:trPr>
          <w:cantSplit/>
          <w:jc w:val="center"/>
        </w:trPr>
        <w:tc>
          <w:tcPr>
            <w:tcW w:w="7917" w:type="dxa"/>
          </w:tcPr>
          <w:p w14:paraId="59AA58C5" w14:textId="77777777" w:rsidR="000E16B1" w:rsidRPr="0056241E" w:rsidRDefault="000E16B1" w:rsidP="00D05649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  <w:highlight w:val="yellow"/>
              </w:rPr>
              <w:t>palette_coding(x0, y0, CbWidth, CbHeight) {</w:t>
            </w:r>
          </w:p>
        </w:tc>
        <w:tc>
          <w:tcPr>
            <w:tcW w:w="1152" w:type="dxa"/>
          </w:tcPr>
          <w:p w14:paraId="771C6185" w14:textId="77777777" w:rsidR="000E16B1" w:rsidRPr="0056241E" w:rsidRDefault="000E16B1" w:rsidP="00D05649">
            <w:pPr>
              <w:pStyle w:val="tableheading"/>
              <w:rPr>
                <w:noProof/>
              </w:rPr>
            </w:pPr>
            <w:r w:rsidRPr="0056241E">
              <w:rPr>
                <w:noProof/>
              </w:rPr>
              <w:t>Descriptor</w:t>
            </w:r>
          </w:p>
        </w:tc>
      </w:tr>
      <w:tr w:rsidR="000E16B1" w:rsidRPr="0056241E" w14:paraId="13BA7F50" w14:textId="77777777" w:rsidTr="00D05649">
        <w:trPr>
          <w:cantSplit/>
          <w:jc w:val="center"/>
        </w:trPr>
        <w:tc>
          <w:tcPr>
            <w:tcW w:w="7917" w:type="dxa"/>
          </w:tcPr>
          <w:p w14:paraId="2D56CCD9" w14:textId="77777777" w:rsidR="000E16B1" w:rsidRPr="0004712B" w:rsidRDefault="00531A6D" w:rsidP="00D05649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>
              <w:rPr>
                <w:rFonts w:ascii="Times New Roman" w:hAnsi="Times New Roman"/>
                <w:noProof/>
                <w:highlight w:val="yellow"/>
              </w:rPr>
              <w:tab/>
            </w:r>
            <w:r w:rsidR="000E16B1">
              <w:rPr>
                <w:rFonts w:ascii="Times New Roman" w:hAnsi="Times New Roman"/>
                <w:noProof/>
                <w:highlight w:val="yellow"/>
              </w:rPr>
              <w:t>if( ChromaArrayType</w:t>
            </w:r>
            <w:r w:rsidR="00B527B6">
              <w:rPr>
                <w:rFonts w:ascii="Times New Roman" w:hAnsi="Times New Roman"/>
                <w:noProof/>
                <w:highlight w:val="yellow"/>
              </w:rPr>
              <w:t xml:space="preserve"> </w:t>
            </w:r>
            <w:r w:rsidR="000E16B1">
              <w:rPr>
                <w:rFonts w:ascii="Times New Roman" w:hAnsi="Times New Roman"/>
                <w:noProof/>
                <w:highlight w:val="yellow"/>
              </w:rPr>
              <w:t xml:space="preserve"> </w:t>
            </w:r>
            <w:r w:rsidR="000E16B1" w:rsidRPr="00B527B6">
              <w:rPr>
                <w:rFonts w:ascii="Times New Roman" w:hAnsi="Times New Roman"/>
                <w:noProof/>
                <w:highlight w:val="yellow"/>
              </w:rPr>
              <w:t>=</w:t>
            </w:r>
            <w:r w:rsidR="00B527B6" w:rsidRPr="00B527B6">
              <w:rPr>
                <w:rFonts w:ascii="Times New Roman" w:hAnsi="Times New Roman"/>
                <w:highlight w:val="yellow"/>
                <w:lang w:eastAsia="ko-KR"/>
              </w:rPr>
              <w:t> </w:t>
            </w:r>
            <w:r w:rsidR="000E16B1" w:rsidRPr="00B527B6">
              <w:rPr>
                <w:rFonts w:ascii="Times New Roman" w:hAnsi="Times New Roman"/>
                <w:noProof/>
                <w:highlight w:val="yellow"/>
              </w:rPr>
              <w:t>=</w:t>
            </w:r>
            <w:r w:rsidR="000E16B1">
              <w:rPr>
                <w:rFonts w:ascii="Times New Roman" w:hAnsi="Times New Roman"/>
                <w:noProof/>
                <w:highlight w:val="yellow"/>
              </w:rPr>
              <w:t xml:space="preserve"> </w:t>
            </w:r>
            <w:r w:rsidR="00B527B6">
              <w:rPr>
                <w:rFonts w:ascii="Times New Roman" w:hAnsi="Times New Roman"/>
                <w:noProof/>
                <w:highlight w:val="yellow"/>
              </w:rPr>
              <w:t xml:space="preserve"> </w:t>
            </w:r>
            <w:r w:rsidR="000E16B1">
              <w:rPr>
                <w:rFonts w:ascii="Times New Roman" w:hAnsi="Times New Roman"/>
                <w:noProof/>
                <w:highlight w:val="yellow"/>
              </w:rPr>
              <w:t>3 ) {</w:t>
            </w:r>
          </w:p>
        </w:tc>
        <w:tc>
          <w:tcPr>
            <w:tcW w:w="1152" w:type="dxa"/>
          </w:tcPr>
          <w:p w14:paraId="75FD5BDF" w14:textId="77777777" w:rsidR="000E16B1" w:rsidRPr="0004712B" w:rsidRDefault="000E16B1" w:rsidP="00D05649">
            <w:pPr>
              <w:pStyle w:val="tableheading"/>
              <w:rPr>
                <w:b w:val="0"/>
                <w:noProof/>
                <w:highlight w:val="yellow"/>
              </w:rPr>
            </w:pPr>
          </w:p>
        </w:tc>
      </w:tr>
      <w:tr w:rsidR="000E16B1" w:rsidRPr="0056241E" w14:paraId="062D4E82" w14:textId="77777777" w:rsidTr="00D05649">
        <w:trPr>
          <w:cantSplit/>
          <w:jc w:val="center"/>
        </w:trPr>
        <w:tc>
          <w:tcPr>
            <w:tcW w:w="7917" w:type="dxa"/>
          </w:tcPr>
          <w:p w14:paraId="74B2D8EE" w14:textId="77777777" w:rsidR="000E16B1" w:rsidRPr="007C60A8" w:rsidRDefault="00531A6D" w:rsidP="00411ED7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>
              <w:rPr>
                <w:rFonts w:ascii="Times New Roman" w:hAnsi="Times New Roman"/>
                <w:noProof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highlight w:val="yellow"/>
              </w:rPr>
              <w:tab/>
            </w:r>
            <w:r w:rsidR="000E16B1">
              <w:rPr>
                <w:rFonts w:ascii="Times New Roman" w:hAnsi="Times New Roman"/>
                <w:noProof/>
                <w:highlight w:val="yellow"/>
              </w:rPr>
              <w:t>palette_coding_component(</w:t>
            </w:r>
            <w:r w:rsidR="00B527B6" w:rsidRPr="00B527B6">
              <w:rPr>
                <w:rFonts w:ascii="Times New Roman" w:hAnsi="Times New Roman"/>
                <w:highlight w:val="yellow"/>
                <w:lang w:eastAsia="ko-KR"/>
              </w:rPr>
              <w:t> </w:t>
            </w:r>
            <w:r w:rsidR="000E16B1">
              <w:rPr>
                <w:rFonts w:ascii="Times New Roman" w:hAnsi="Times New Roman"/>
                <w:noProof/>
                <w:highlight w:val="yellow"/>
              </w:rPr>
              <w:t>x0,</w:t>
            </w:r>
            <w:r w:rsidR="00B527B6" w:rsidRPr="00B527B6">
              <w:rPr>
                <w:rFonts w:ascii="Times New Roman" w:hAnsi="Times New Roman"/>
                <w:highlight w:val="yellow"/>
                <w:lang w:eastAsia="ko-KR"/>
              </w:rPr>
              <w:t> </w:t>
            </w:r>
            <w:r w:rsidR="000E16B1">
              <w:rPr>
                <w:rFonts w:ascii="Times New Roman" w:hAnsi="Times New Roman"/>
                <w:noProof/>
                <w:highlight w:val="yellow"/>
              </w:rPr>
              <w:t>y0,</w:t>
            </w:r>
            <w:r w:rsidR="00B527B6" w:rsidRPr="00B527B6">
              <w:rPr>
                <w:rFonts w:ascii="Times New Roman" w:hAnsi="Times New Roman"/>
                <w:highlight w:val="yellow"/>
                <w:lang w:eastAsia="ko-KR"/>
              </w:rPr>
              <w:t> </w:t>
            </w:r>
            <w:proofErr w:type="spellStart"/>
            <w:r w:rsidR="00B527B6">
              <w:rPr>
                <w:rFonts w:ascii="Times New Roman" w:hAnsi="Times New Roman"/>
                <w:noProof/>
                <w:highlight w:val="yellow"/>
              </w:rPr>
              <w:t>CbWidth</w:t>
            </w:r>
            <w:proofErr w:type="spellEnd"/>
            <w:r w:rsidR="00B527B6">
              <w:rPr>
                <w:rFonts w:ascii="Times New Roman" w:hAnsi="Times New Roman"/>
                <w:noProof/>
                <w:highlight w:val="yellow"/>
              </w:rPr>
              <w:t>,</w:t>
            </w:r>
            <w:r w:rsidR="00B527B6" w:rsidRPr="00B527B6">
              <w:rPr>
                <w:rFonts w:ascii="Times New Roman" w:hAnsi="Times New Roman"/>
                <w:highlight w:val="yellow"/>
                <w:lang w:eastAsia="ko-KR"/>
              </w:rPr>
              <w:t> </w:t>
            </w:r>
            <w:r w:rsidR="000E16B1">
              <w:rPr>
                <w:rFonts w:ascii="Times New Roman" w:hAnsi="Times New Roman"/>
                <w:noProof/>
                <w:highlight w:val="yellow"/>
              </w:rPr>
              <w:t>CbHeight,</w:t>
            </w:r>
            <w:r w:rsidR="00B527B6" w:rsidRPr="00B527B6">
              <w:rPr>
                <w:rFonts w:ascii="Times New Roman" w:hAnsi="Times New Roman"/>
                <w:highlight w:val="yellow"/>
                <w:lang w:eastAsia="ko-KR"/>
              </w:rPr>
              <w:t> </w:t>
            </w:r>
            <w:r w:rsidR="000E16B1">
              <w:rPr>
                <w:rFonts w:ascii="Times New Roman" w:hAnsi="Times New Roman"/>
                <w:noProof/>
                <w:highlight w:val="yellow"/>
              </w:rPr>
              <w:t>3</w:t>
            </w:r>
            <w:r w:rsidR="00B527B6" w:rsidRPr="00B527B6">
              <w:rPr>
                <w:rFonts w:ascii="Times New Roman" w:hAnsi="Times New Roman"/>
                <w:highlight w:val="yellow"/>
                <w:lang w:eastAsia="ko-KR"/>
              </w:rPr>
              <w:t> </w:t>
            </w:r>
            <w:r w:rsidR="000E16B1">
              <w:rPr>
                <w:rFonts w:ascii="Times New Roman" w:hAnsi="Times New Roman"/>
                <w:noProof/>
                <w:highlight w:val="yellow"/>
              </w:rPr>
              <w:t>)</w:t>
            </w:r>
          </w:p>
        </w:tc>
        <w:tc>
          <w:tcPr>
            <w:tcW w:w="1152" w:type="dxa"/>
          </w:tcPr>
          <w:p w14:paraId="0C391D7F" w14:textId="77777777" w:rsidR="000E16B1" w:rsidRPr="007C60A8" w:rsidRDefault="000E16B1" w:rsidP="00D05649">
            <w:pPr>
              <w:pStyle w:val="tableheading"/>
              <w:rPr>
                <w:b w:val="0"/>
                <w:noProof/>
                <w:highlight w:val="yellow"/>
              </w:rPr>
            </w:pPr>
          </w:p>
        </w:tc>
      </w:tr>
      <w:tr w:rsidR="000E16B1" w:rsidRPr="0056241E" w14:paraId="6F6A956E" w14:textId="77777777" w:rsidTr="00D05649">
        <w:trPr>
          <w:cantSplit/>
          <w:jc w:val="center"/>
        </w:trPr>
        <w:tc>
          <w:tcPr>
            <w:tcW w:w="7917" w:type="dxa"/>
          </w:tcPr>
          <w:p w14:paraId="13297BA4" w14:textId="77777777" w:rsidR="000E16B1" w:rsidRPr="00C47396" w:rsidRDefault="00531A6D" w:rsidP="00D05649">
            <w:pPr>
              <w:pStyle w:val="tablesyntax"/>
              <w:rPr>
                <w:rFonts w:ascii="Times New Roman" w:hAnsi="Times New Roman"/>
                <w:noProof/>
                <w:highlight w:val="yellow"/>
                <w:lang w:val="en-US"/>
              </w:rPr>
            </w:pPr>
            <w:r>
              <w:rPr>
                <w:rFonts w:ascii="Times New Roman" w:hAnsi="Times New Roman"/>
                <w:noProof/>
                <w:highlight w:val="yellow"/>
                <w:lang w:val="en-US"/>
              </w:rPr>
              <w:tab/>
            </w:r>
            <w:r w:rsidR="00B527B6">
              <w:rPr>
                <w:rFonts w:ascii="Times New Roman" w:hAnsi="Times New Roman"/>
                <w:noProof/>
                <w:highlight w:val="yellow"/>
                <w:lang w:val="en-US"/>
              </w:rPr>
              <w:t xml:space="preserve">} else </w:t>
            </w:r>
            <w:r w:rsidR="00DC45BE" w:rsidRPr="00C47396">
              <w:rPr>
                <w:rFonts w:ascii="Times New Roman" w:hAnsi="Times New Roman"/>
                <w:noProof/>
                <w:highlight w:val="yellow"/>
                <w:lang w:val="en-US"/>
              </w:rPr>
              <w:t>if</w:t>
            </w:r>
            <w:r w:rsidR="00DC45BE">
              <w:rPr>
                <w:rFonts w:ascii="Times New Roman" w:hAnsi="Times New Roman"/>
                <w:noProof/>
                <w:highlight w:val="yellow"/>
                <w:lang w:val="en-US"/>
              </w:rPr>
              <w:t xml:space="preserve">( ChromaArrayType </w:t>
            </w:r>
            <w:r w:rsidR="00B527B6">
              <w:rPr>
                <w:rFonts w:ascii="Times New Roman" w:hAnsi="Times New Roman"/>
                <w:noProof/>
                <w:highlight w:val="yellow"/>
                <w:lang w:val="en-US"/>
              </w:rPr>
              <w:t xml:space="preserve"> </w:t>
            </w:r>
            <w:r w:rsidR="00B527B6" w:rsidRPr="00B527B6">
              <w:rPr>
                <w:rFonts w:ascii="Times New Roman" w:hAnsi="Times New Roman"/>
                <w:noProof/>
                <w:highlight w:val="yellow"/>
              </w:rPr>
              <w:t>=</w:t>
            </w:r>
            <w:r w:rsidR="00B527B6" w:rsidRPr="00B527B6">
              <w:rPr>
                <w:rFonts w:ascii="Times New Roman" w:hAnsi="Times New Roman"/>
                <w:highlight w:val="yellow"/>
                <w:lang w:eastAsia="ko-KR"/>
              </w:rPr>
              <w:t> </w:t>
            </w:r>
            <w:r w:rsidR="00B527B6" w:rsidRPr="00B527B6">
              <w:rPr>
                <w:rFonts w:ascii="Times New Roman" w:hAnsi="Times New Roman"/>
                <w:noProof/>
                <w:highlight w:val="yellow"/>
              </w:rPr>
              <w:t>=</w:t>
            </w:r>
            <w:r w:rsidR="00DC45BE">
              <w:rPr>
                <w:rFonts w:ascii="Times New Roman" w:hAnsi="Times New Roman"/>
                <w:noProof/>
                <w:highlight w:val="yellow"/>
                <w:lang w:val="en-US"/>
              </w:rPr>
              <w:t xml:space="preserve"> </w:t>
            </w:r>
            <w:r w:rsidR="00B527B6">
              <w:rPr>
                <w:rFonts w:ascii="Times New Roman" w:hAnsi="Times New Roman"/>
                <w:noProof/>
                <w:highlight w:val="yellow"/>
                <w:lang w:val="en-US"/>
              </w:rPr>
              <w:t xml:space="preserve"> </w:t>
            </w:r>
            <w:r w:rsidR="00DC45BE">
              <w:rPr>
                <w:rFonts w:ascii="Times New Roman" w:hAnsi="Times New Roman"/>
                <w:noProof/>
                <w:highlight w:val="yellow"/>
                <w:lang w:val="en-US"/>
              </w:rPr>
              <w:t>2 ) {</w:t>
            </w:r>
          </w:p>
        </w:tc>
        <w:tc>
          <w:tcPr>
            <w:tcW w:w="1152" w:type="dxa"/>
          </w:tcPr>
          <w:p w14:paraId="3978EEB6" w14:textId="77777777" w:rsidR="000E16B1" w:rsidRPr="007C60A8" w:rsidRDefault="000E16B1" w:rsidP="00D05649">
            <w:pPr>
              <w:pStyle w:val="tableheading"/>
              <w:rPr>
                <w:b w:val="0"/>
                <w:noProof/>
                <w:highlight w:val="yellow"/>
              </w:rPr>
            </w:pPr>
          </w:p>
        </w:tc>
      </w:tr>
      <w:tr w:rsidR="00DC45BE" w:rsidRPr="0056241E" w14:paraId="46453FD6" w14:textId="77777777" w:rsidTr="00D05649">
        <w:trPr>
          <w:cantSplit/>
          <w:jc w:val="center"/>
        </w:trPr>
        <w:tc>
          <w:tcPr>
            <w:tcW w:w="7917" w:type="dxa"/>
          </w:tcPr>
          <w:p w14:paraId="66F38A94" w14:textId="77777777" w:rsidR="00DC45BE" w:rsidRPr="007C60A8" w:rsidRDefault="00531A6D" w:rsidP="00D05649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>
              <w:rPr>
                <w:rFonts w:ascii="Times New Roman" w:hAnsi="Times New Roman"/>
                <w:noProof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highlight w:val="yellow"/>
              </w:rPr>
              <w:tab/>
            </w:r>
            <w:r w:rsidR="00B527B6">
              <w:rPr>
                <w:rFonts w:ascii="Times New Roman" w:hAnsi="Times New Roman"/>
                <w:noProof/>
                <w:highlight w:val="yellow"/>
              </w:rPr>
              <w:t>palette_coding_component(</w:t>
            </w:r>
            <w:r w:rsidR="00B527B6" w:rsidRPr="00B527B6">
              <w:rPr>
                <w:rFonts w:ascii="Times New Roman" w:hAnsi="Times New Roman"/>
                <w:highlight w:val="yellow"/>
                <w:lang w:eastAsia="ko-KR"/>
              </w:rPr>
              <w:t> </w:t>
            </w:r>
            <w:r w:rsidR="00B527B6">
              <w:rPr>
                <w:rFonts w:ascii="Times New Roman" w:hAnsi="Times New Roman"/>
                <w:noProof/>
                <w:highlight w:val="yellow"/>
              </w:rPr>
              <w:t>x0,</w:t>
            </w:r>
            <w:r w:rsidR="00B527B6" w:rsidRPr="00B527B6">
              <w:rPr>
                <w:rFonts w:ascii="Times New Roman" w:hAnsi="Times New Roman"/>
                <w:highlight w:val="yellow"/>
                <w:lang w:eastAsia="ko-KR"/>
              </w:rPr>
              <w:t> </w:t>
            </w:r>
            <w:r w:rsidR="00B527B6">
              <w:rPr>
                <w:rFonts w:ascii="Times New Roman" w:hAnsi="Times New Roman"/>
                <w:noProof/>
                <w:highlight w:val="yellow"/>
              </w:rPr>
              <w:t>y0,</w:t>
            </w:r>
            <w:r w:rsidR="00B527B6" w:rsidRPr="00B527B6">
              <w:rPr>
                <w:rFonts w:ascii="Times New Roman" w:hAnsi="Times New Roman"/>
                <w:highlight w:val="yellow"/>
                <w:lang w:eastAsia="ko-KR"/>
              </w:rPr>
              <w:t> </w:t>
            </w:r>
            <w:proofErr w:type="spellStart"/>
            <w:r w:rsidR="00B527B6">
              <w:rPr>
                <w:rFonts w:ascii="Times New Roman" w:hAnsi="Times New Roman"/>
                <w:noProof/>
                <w:highlight w:val="yellow"/>
              </w:rPr>
              <w:t>CbWidth</w:t>
            </w:r>
            <w:proofErr w:type="spellEnd"/>
            <w:r w:rsidR="00B527B6">
              <w:rPr>
                <w:rFonts w:ascii="Times New Roman" w:hAnsi="Times New Roman"/>
                <w:noProof/>
                <w:highlight w:val="yellow"/>
              </w:rPr>
              <w:t>,</w:t>
            </w:r>
            <w:r w:rsidR="00B527B6" w:rsidRPr="00B527B6">
              <w:rPr>
                <w:rFonts w:ascii="Times New Roman" w:hAnsi="Times New Roman"/>
                <w:highlight w:val="yellow"/>
                <w:lang w:eastAsia="ko-KR"/>
              </w:rPr>
              <w:t> </w:t>
            </w:r>
            <w:r w:rsidR="00B527B6">
              <w:rPr>
                <w:rFonts w:ascii="Times New Roman" w:hAnsi="Times New Roman"/>
                <w:noProof/>
                <w:highlight w:val="yellow"/>
              </w:rPr>
              <w:t>CbHeight,</w:t>
            </w:r>
            <w:r w:rsidR="00B527B6" w:rsidRPr="00B527B6">
              <w:rPr>
                <w:rFonts w:ascii="Times New Roman" w:hAnsi="Times New Roman"/>
                <w:highlight w:val="yellow"/>
                <w:lang w:eastAsia="ko-KR"/>
              </w:rPr>
              <w:t> </w:t>
            </w:r>
            <w:r w:rsidR="007D7BFA">
              <w:rPr>
                <w:rFonts w:ascii="Times New Roman" w:hAnsi="Times New Roman"/>
                <w:noProof/>
                <w:highlight w:val="yellow"/>
              </w:rPr>
              <w:t>1</w:t>
            </w:r>
            <w:r w:rsidR="00B527B6" w:rsidRPr="00B527B6">
              <w:rPr>
                <w:rFonts w:ascii="Times New Roman" w:hAnsi="Times New Roman"/>
                <w:highlight w:val="yellow"/>
                <w:lang w:eastAsia="ko-KR"/>
              </w:rPr>
              <w:t> </w:t>
            </w:r>
            <w:r w:rsidR="00DC45BE">
              <w:rPr>
                <w:rFonts w:ascii="Times New Roman" w:hAnsi="Times New Roman"/>
                <w:noProof/>
                <w:highlight w:val="yellow"/>
              </w:rPr>
              <w:t>)</w:t>
            </w:r>
          </w:p>
        </w:tc>
        <w:tc>
          <w:tcPr>
            <w:tcW w:w="1152" w:type="dxa"/>
          </w:tcPr>
          <w:p w14:paraId="28184614" w14:textId="77777777" w:rsidR="00DC45BE" w:rsidRPr="007C60A8" w:rsidRDefault="00DC45BE" w:rsidP="00D05649">
            <w:pPr>
              <w:pStyle w:val="tableheading"/>
              <w:rPr>
                <w:b w:val="0"/>
                <w:noProof/>
                <w:highlight w:val="yellow"/>
              </w:rPr>
            </w:pPr>
          </w:p>
        </w:tc>
      </w:tr>
      <w:tr w:rsidR="00DC45BE" w:rsidRPr="0056241E" w14:paraId="746B5375" w14:textId="77777777" w:rsidTr="00D05649">
        <w:trPr>
          <w:cantSplit/>
          <w:jc w:val="center"/>
        </w:trPr>
        <w:tc>
          <w:tcPr>
            <w:tcW w:w="7917" w:type="dxa"/>
          </w:tcPr>
          <w:p w14:paraId="69AED506" w14:textId="77777777" w:rsidR="00DC45BE" w:rsidRPr="00C47396" w:rsidRDefault="00531A6D" w:rsidP="00D05649">
            <w:pPr>
              <w:pStyle w:val="tablesyntax"/>
              <w:rPr>
                <w:rFonts w:ascii="Times New Roman" w:hAnsi="Times New Roman"/>
                <w:noProof/>
                <w:highlight w:val="yellow"/>
                <w:lang w:val="en-US"/>
              </w:rPr>
            </w:pPr>
            <w:r>
              <w:rPr>
                <w:rFonts w:ascii="Times New Roman" w:hAnsi="Times New Roman"/>
                <w:noProof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highlight w:val="yellow"/>
              </w:rPr>
              <w:tab/>
            </w:r>
            <w:r w:rsidR="00DC45BE">
              <w:rPr>
                <w:rFonts w:ascii="Times New Roman" w:hAnsi="Times New Roman"/>
                <w:noProof/>
                <w:highlight w:val="yellow"/>
              </w:rPr>
              <w:t>palette_coding_component(</w:t>
            </w:r>
            <w:r w:rsidR="00B527B6" w:rsidRPr="00B527B6">
              <w:rPr>
                <w:rFonts w:ascii="Times New Roman" w:hAnsi="Times New Roman"/>
                <w:highlight w:val="yellow"/>
                <w:lang w:eastAsia="ko-KR"/>
              </w:rPr>
              <w:t> </w:t>
            </w:r>
            <w:r w:rsidR="00B527B6">
              <w:rPr>
                <w:rFonts w:ascii="Times New Roman" w:hAnsi="Times New Roman"/>
                <w:noProof/>
                <w:highlight w:val="yellow"/>
              </w:rPr>
              <w:t>x0,</w:t>
            </w:r>
            <w:r w:rsidR="00B527B6" w:rsidRPr="00B527B6">
              <w:rPr>
                <w:rFonts w:ascii="Times New Roman" w:hAnsi="Times New Roman"/>
                <w:highlight w:val="yellow"/>
                <w:lang w:eastAsia="ko-KR"/>
              </w:rPr>
              <w:t> </w:t>
            </w:r>
            <w:r w:rsidR="00B527B6">
              <w:rPr>
                <w:rFonts w:ascii="Times New Roman" w:hAnsi="Times New Roman"/>
                <w:noProof/>
                <w:highlight w:val="yellow"/>
              </w:rPr>
              <w:t>y0,</w:t>
            </w:r>
            <w:r w:rsidR="00B527B6" w:rsidRPr="00B527B6">
              <w:rPr>
                <w:rFonts w:ascii="Times New Roman" w:hAnsi="Times New Roman"/>
                <w:highlight w:val="yellow"/>
                <w:lang w:eastAsia="ko-KR"/>
              </w:rPr>
              <w:t> </w:t>
            </w:r>
            <w:proofErr w:type="spellStart"/>
            <w:r w:rsidR="00B527B6">
              <w:rPr>
                <w:rFonts w:ascii="Times New Roman" w:hAnsi="Times New Roman"/>
                <w:noProof/>
                <w:highlight w:val="yellow"/>
              </w:rPr>
              <w:t>CbWidth</w:t>
            </w:r>
            <w:proofErr w:type="spellEnd"/>
            <w:r w:rsidR="00B527B6">
              <w:rPr>
                <w:rFonts w:ascii="Times New Roman" w:hAnsi="Times New Roman"/>
                <w:noProof/>
                <w:highlight w:val="yellow"/>
              </w:rPr>
              <w:t xml:space="preserve"> </w:t>
            </w:r>
            <w:r w:rsidR="00B527B6">
              <w:rPr>
                <w:rFonts w:ascii="Times New Roman" w:hAnsi="Times New Roman"/>
                <w:highlight w:val="yellow"/>
                <w:lang w:eastAsia="ko-KR"/>
              </w:rPr>
              <w:t xml:space="preserve"> </w:t>
            </w:r>
            <w:r w:rsidR="00B527B6">
              <w:rPr>
                <w:rFonts w:ascii="Times New Roman" w:hAnsi="Times New Roman"/>
                <w:noProof/>
                <w:highlight w:val="yellow"/>
              </w:rPr>
              <w:t>&gt;&gt;</w:t>
            </w:r>
            <w:r w:rsidR="00B527B6">
              <w:rPr>
                <w:rFonts w:ascii="Times New Roman" w:hAnsi="Times New Roman"/>
                <w:highlight w:val="yellow"/>
                <w:lang w:eastAsia="ko-KR"/>
              </w:rPr>
              <w:t xml:space="preserve">  </w:t>
            </w:r>
            <w:r w:rsidR="00B527B6">
              <w:rPr>
                <w:rFonts w:ascii="Times New Roman" w:hAnsi="Times New Roman"/>
                <w:noProof/>
                <w:highlight w:val="yellow"/>
              </w:rPr>
              <w:t>1,</w:t>
            </w:r>
            <w:r w:rsidR="00B527B6" w:rsidRPr="00B527B6">
              <w:rPr>
                <w:rFonts w:ascii="Times New Roman" w:hAnsi="Times New Roman"/>
                <w:highlight w:val="yellow"/>
                <w:lang w:eastAsia="ko-KR"/>
              </w:rPr>
              <w:t> </w:t>
            </w:r>
            <w:proofErr w:type="spellStart"/>
            <w:r w:rsidR="00B527B6">
              <w:rPr>
                <w:rFonts w:ascii="Times New Roman" w:hAnsi="Times New Roman"/>
                <w:noProof/>
                <w:highlight w:val="yellow"/>
              </w:rPr>
              <w:t>CbHeight</w:t>
            </w:r>
            <w:proofErr w:type="spellEnd"/>
            <w:r w:rsidR="00B527B6">
              <w:rPr>
                <w:rFonts w:ascii="Times New Roman" w:hAnsi="Times New Roman"/>
                <w:noProof/>
                <w:highlight w:val="yellow"/>
              </w:rPr>
              <w:t>,</w:t>
            </w:r>
            <w:r w:rsidR="00B527B6" w:rsidRPr="00B527B6">
              <w:rPr>
                <w:rFonts w:ascii="Times New Roman" w:hAnsi="Times New Roman"/>
                <w:highlight w:val="yellow"/>
                <w:lang w:eastAsia="ko-KR"/>
              </w:rPr>
              <w:t> </w:t>
            </w:r>
            <w:r w:rsidR="007D7BFA">
              <w:rPr>
                <w:rFonts w:ascii="Times New Roman" w:hAnsi="Times New Roman"/>
                <w:noProof/>
                <w:highlight w:val="yellow"/>
              </w:rPr>
              <w:t>2</w:t>
            </w:r>
            <w:r w:rsidR="00B527B6" w:rsidRPr="00B527B6">
              <w:rPr>
                <w:rFonts w:ascii="Times New Roman" w:hAnsi="Times New Roman"/>
                <w:highlight w:val="yellow"/>
                <w:lang w:eastAsia="ko-KR"/>
              </w:rPr>
              <w:t> </w:t>
            </w:r>
            <w:r w:rsidR="00DC45BE">
              <w:rPr>
                <w:rFonts w:ascii="Times New Roman" w:hAnsi="Times New Roman"/>
                <w:noProof/>
                <w:highlight w:val="yellow"/>
              </w:rPr>
              <w:t>)</w:t>
            </w:r>
          </w:p>
        </w:tc>
        <w:tc>
          <w:tcPr>
            <w:tcW w:w="1152" w:type="dxa"/>
          </w:tcPr>
          <w:p w14:paraId="732F30AD" w14:textId="77777777" w:rsidR="00DC45BE" w:rsidRPr="0056241E" w:rsidRDefault="00DC45BE" w:rsidP="00D05649">
            <w:pPr>
              <w:pStyle w:val="tableheading"/>
              <w:rPr>
                <w:b w:val="0"/>
                <w:noProof/>
              </w:rPr>
            </w:pPr>
          </w:p>
        </w:tc>
      </w:tr>
      <w:tr w:rsidR="00C42294" w:rsidRPr="0056241E" w14:paraId="12D064AA" w14:textId="77777777" w:rsidTr="00D05649">
        <w:trPr>
          <w:cantSplit/>
          <w:jc w:val="center"/>
        </w:trPr>
        <w:tc>
          <w:tcPr>
            <w:tcW w:w="7917" w:type="dxa"/>
          </w:tcPr>
          <w:p w14:paraId="546D9E06" w14:textId="77777777" w:rsidR="00C42294" w:rsidRDefault="00531A6D" w:rsidP="00D05649">
            <w:pPr>
              <w:pStyle w:val="tablesyntax"/>
              <w:rPr>
                <w:rFonts w:ascii="Times New Roman" w:hAnsi="Times New Roman"/>
                <w:noProof/>
                <w:highlight w:val="yellow"/>
                <w:lang w:val="en-US"/>
              </w:rPr>
            </w:pPr>
            <w:r>
              <w:rPr>
                <w:rFonts w:ascii="Times New Roman" w:hAnsi="Times New Roman"/>
                <w:noProof/>
                <w:highlight w:val="yellow"/>
                <w:lang w:val="en-US"/>
              </w:rPr>
              <w:tab/>
            </w:r>
            <w:r w:rsidR="00B527B6">
              <w:rPr>
                <w:rFonts w:ascii="Times New Roman" w:hAnsi="Times New Roman"/>
                <w:noProof/>
                <w:highlight w:val="yellow"/>
                <w:lang w:val="en-US"/>
              </w:rPr>
              <w:t xml:space="preserve">} else </w:t>
            </w:r>
            <w:r w:rsidR="00C42294" w:rsidRPr="00556814">
              <w:rPr>
                <w:rFonts w:ascii="Times New Roman" w:hAnsi="Times New Roman"/>
                <w:noProof/>
                <w:highlight w:val="yellow"/>
                <w:lang w:val="en-US"/>
              </w:rPr>
              <w:t>if</w:t>
            </w:r>
            <w:r w:rsidR="00C42294">
              <w:rPr>
                <w:rFonts w:ascii="Times New Roman" w:hAnsi="Times New Roman"/>
                <w:noProof/>
                <w:highlight w:val="yellow"/>
                <w:lang w:val="en-US"/>
              </w:rPr>
              <w:t>( ChromaArrayType</w:t>
            </w:r>
            <w:r w:rsidR="00B527B6">
              <w:rPr>
                <w:rFonts w:ascii="Times New Roman" w:hAnsi="Times New Roman"/>
                <w:noProof/>
                <w:highlight w:val="yellow"/>
                <w:lang w:val="en-US"/>
              </w:rPr>
              <w:t xml:space="preserve"> </w:t>
            </w:r>
            <w:r w:rsidR="00C42294">
              <w:rPr>
                <w:rFonts w:ascii="Times New Roman" w:hAnsi="Times New Roman"/>
                <w:noProof/>
                <w:highlight w:val="yellow"/>
                <w:lang w:val="en-US"/>
              </w:rPr>
              <w:t xml:space="preserve"> =</w:t>
            </w:r>
            <w:r w:rsidR="00B527B6" w:rsidRPr="00B527B6">
              <w:rPr>
                <w:rFonts w:ascii="Times New Roman" w:hAnsi="Times New Roman"/>
                <w:highlight w:val="yellow"/>
                <w:lang w:eastAsia="ko-KR"/>
              </w:rPr>
              <w:t> </w:t>
            </w:r>
            <w:r w:rsidR="00C42294">
              <w:rPr>
                <w:rFonts w:ascii="Times New Roman" w:hAnsi="Times New Roman"/>
                <w:noProof/>
                <w:highlight w:val="yellow"/>
                <w:lang w:val="en-US"/>
              </w:rPr>
              <w:t xml:space="preserve">= </w:t>
            </w:r>
            <w:r w:rsidR="00B527B6">
              <w:rPr>
                <w:rFonts w:ascii="Times New Roman" w:hAnsi="Times New Roman"/>
                <w:noProof/>
                <w:highlight w:val="yellow"/>
                <w:lang w:val="en-US"/>
              </w:rPr>
              <w:t xml:space="preserve"> </w:t>
            </w:r>
            <w:r w:rsidR="00C42294">
              <w:rPr>
                <w:rFonts w:ascii="Times New Roman" w:hAnsi="Times New Roman"/>
                <w:noProof/>
                <w:highlight w:val="yellow"/>
                <w:lang w:val="en-US"/>
              </w:rPr>
              <w:t>1 ) {</w:t>
            </w:r>
          </w:p>
        </w:tc>
        <w:tc>
          <w:tcPr>
            <w:tcW w:w="1152" w:type="dxa"/>
          </w:tcPr>
          <w:p w14:paraId="0C542306" w14:textId="77777777" w:rsidR="00C42294" w:rsidRPr="0056241E" w:rsidRDefault="00C42294" w:rsidP="00D05649">
            <w:pPr>
              <w:pStyle w:val="tableheading"/>
              <w:rPr>
                <w:b w:val="0"/>
                <w:noProof/>
              </w:rPr>
            </w:pPr>
          </w:p>
        </w:tc>
      </w:tr>
      <w:tr w:rsidR="00C42294" w:rsidRPr="0056241E" w14:paraId="3E51B505" w14:textId="77777777" w:rsidTr="00D05649">
        <w:trPr>
          <w:cantSplit/>
          <w:jc w:val="center"/>
        </w:trPr>
        <w:tc>
          <w:tcPr>
            <w:tcW w:w="7917" w:type="dxa"/>
          </w:tcPr>
          <w:p w14:paraId="5FB28C2C" w14:textId="77777777" w:rsidR="00C42294" w:rsidRPr="00556814" w:rsidRDefault="00531A6D" w:rsidP="00D05649">
            <w:pPr>
              <w:pStyle w:val="tablesyntax"/>
              <w:rPr>
                <w:rFonts w:ascii="Times New Roman" w:hAnsi="Times New Roman"/>
                <w:noProof/>
                <w:highlight w:val="yellow"/>
                <w:lang w:val="en-US"/>
              </w:rPr>
            </w:pPr>
            <w:r>
              <w:rPr>
                <w:rFonts w:ascii="Times New Roman" w:hAnsi="Times New Roman"/>
                <w:noProof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highlight w:val="yellow"/>
              </w:rPr>
              <w:tab/>
            </w:r>
            <w:r w:rsidR="00C42294">
              <w:rPr>
                <w:rFonts w:ascii="Times New Roman" w:hAnsi="Times New Roman"/>
                <w:noProof/>
                <w:highlight w:val="yellow"/>
              </w:rPr>
              <w:t>palette_coding_component(</w:t>
            </w:r>
            <w:r w:rsidR="00B527B6" w:rsidRPr="00B527B6">
              <w:rPr>
                <w:rFonts w:ascii="Times New Roman" w:hAnsi="Times New Roman"/>
                <w:highlight w:val="yellow"/>
                <w:lang w:eastAsia="ko-KR"/>
              </w:rPr>
              <w:t> </w:t>
            </w:r>
            <w:r w:rsidR="00B527B6">
              <w:rPr>
                <w:rFonts w:ascii="Times New Roman" w:hAnsi="Times New Roman"/>
                <w:noProof/>
                <w:highlight w:val="yellow"/>
              </w:rPr>
              <w:t>x0,</w:t>
            </w:r>
            <w:r w:rsidR="00B527B6" w:rsidRPr="00B527B6">
              <w:rPr>
                <w:rFonts w:ascii="Times New Roman" w:hAnsi="Times New Roman"/>
                <w:highlight w:val="yellow"/>
                <w:lang w:eastAsia="ko-KR"/>
              </w:rPr>
              <w:t> </w:t>
            </w:r>
            <w:r w:rsidR="00B527B6">
              <w:rPr>
                <w:rFonts w:ascii="Times New Roman" w:hAnsi="Times New Roman"/>
                <w:noProof/>
                <w:highlight w:val="yellow"/>
              </w:rPr>
              <w:t>y0,</w:t>
            </w:r>
            <w:r w:rsidR="00B527B6" w:rsidRPr="00B527B6">
              <w:rPr>
                <w:rFonts w:ascii="Times New Roman" w:hAnsi="Times New Roman"/>
                <w:highlight w:val="yellow"/>
                <w:lang w:eastAsia="ko-KR"/>
              </w:rPr>
              <w:t> </w:t>
            </w:r>
            <w:proofErr w:type="spellStart"/>
            <w:r w:rsidR="00B527B6">
              <w:rPr>
                <w:rFonts w:ascii="Times New Roman" w:hAnsi="Times New Roman"/>
                <w:noProof/>
                <w:highlight w:val="yellow"/>
              </w:rPr>
              <w:t>CbWidth</w:t>
            </w:r>
            <w:proofErr w:type="spellEnd"/>
            <w:r w:rsidR="00B527B6">
              <w:rPr>
                <w:rFonts w:ascii="Times New Roman" w:hAnsi="Times New Roman"/>
                <w:noProof/>
                <w:highlight w:val="yellow"/>
              </w:rPr>
              <w:t>,</w:t>
            </w:r>
            <w:r w:rsidR="00B527B6" w:rsidRPr="00B527B6">
              <w:rPr>
                <w:rFonts w:ascii="Times New Roman" w:hAnsi="Times New Roman"/>
                <w:highlight w:val="yellow"/>
                <w:lang w:eastAsia="ko-KR"/>
              </w:rPr>
              <w:t> </w:t>
            </w:r>
            <w:r w:rsidR="00B527B6">
              <w:rPr>
                <w:rFonts w:ascii="Times New Roman" w:hAnsi="Times New Roman"/>
                <w:noProof/>
                <w:highlight w:val="yellow"/>
              </w:rPr>
              <w:t>CbHeight,</w:t>
            </w:r>
            <w:r w:rsidR="00B527B6" w:rsidRPr="00B527B6">
              <w:rPr>
                <w:rFonts w:ascii="Times New Roman" w:hAnsi="Times New Roman"/>
                <w:highlight w:val="yellow"/>
                <w:lang w:eastAsia="ko-KR"/>
              </w:rPr>
              <w:t> </w:t>
            </w:r>
            <w:r w:rsidR="007D7BFA">
              <w:rPr>
                <w:rFonts w:ascii="Times New Roman" w:hAnsi="Times New Roman"/>
                <w:noProof/>
                <w:highlight w:val="yellow"/>
              </w:rPr>
              <w:t>1</w:t>
            </w:r>
            <w:r w:rsidR="00B527B6" w:rsidRPr="00B527B6">
              <w:rPr>
                <w:rFonts w:ascii="Times New Roman" w:hAnsi="Times New Roman"/>
                <w:highlight w:val="yellow"/>
                <w:lang w:eastAsia="ko-KR"/>
              </w:rPr>
              <w:t> </w:t>
            </w:r>
            <w:r w:rsidR="00C42294">
              <w:rPr>
                <w:rFonts w:ascii="Times New Roman" w:hAnsi="Times New Roman"/>
                <w:noProof/>
                <w:highlight w:val="yellow"/>
              </w:rPr>
              <w:t>)</w:t>
            </w:r>
          </w:p>
        </w:tc>
        <w:tc>
          <w:tcPr>
            <w:tcW w:w="1152" w:type="dxa"/>
          </w:tcPr>
          <w:p w14:paraId="5FB85996" w14:textId="77777777" w:rsidR="00C42294" w:rsidRPr="0056241E" w:rsidRDefault="00C42294" w:rsidP="00D05649">
            <w:pPr>
              <w:pStyle w:val="tableheading"/>
              <w:rPr>
                <w:b w:val="0"/>
                <w:noProof/>
              </w:rPr>
            </w:pPr>
          </w:p>
        </w:tc>
      </w:tr>
      <w:tr w:rsidR="00C42294" w:rsidRPr="0056241E" w14:paraId="699FD1E4" w14:textId="77777777" w:rsidTr="00D05649">
        <w:trPr>
          <w:cantSplit/>
          <w:jc w:val="center"/>
        </w:trPr>
        <w:tc>
          <w:tcPr>
            <w:tcW w:w="7917" w:type="dxa"/>
          </w:tcPr>
          <w:p w14:paraId="5F9A5F60" w14:textId="77777777" w:rsidR="00C42294" w:rsidRDefault="00531A6D" w:rsidP="00D05649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>
              <w:rPr>
                <w:rFonts w:ascii="Times New Roman" w:hAnsi="Times New Roman"/>
                <w:noProof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highlight w:val="yellow"/>
              </w:rPr>
              <w:tab/>
            </w:r>
            <w:r w:rsidR="00C42294">
              <w:rPr>
                <w:rFonts w:ascii="Times New Roman" w:hAnsi="Times New Roman"/>
                <w:noProof/>
                <w:highlight w:val="yellow"/>
              </w:rPr>
              <w:t>palette_coding_component(</w:t>
            </w:r>
            <w:r w:rsidR="00B527B6" w:rsidRPr="00B527B6">
              <w:rPr>
                <w:rFonts w:ascii="Times New Roman" w:hAnsi="Times New Roman"/>
                <w:highlight w:val="yellow"/>
                <w:lang w:eastAsia="ko-KR"/>
              </w:rPr>
              <w:t> </w:t>
            </w:r>
            <w:r w:rsidR="00B527B6">
              <w:rPr>
                <w:rFonts w:ascii="Times New Roman" w:hAnsi="Times New Roman"/>
                <w:noProof/>
                <w:highlight w:val="yellow"/>
              </w:rPr>
              <w:t>x0,</w:t>
            </w:r>
            <w:r w:rsidR="00B527B6" w:rsidRPr="00B527B6">
              <w:rPr>
                <w:rFonts w:ascii="Times New Roman" w:hAnsi="Times New Roman"/>
                <w:highlight w:val="yellow"/>
                <w:lang w:eastAsia="ko-KR"/>
              </w:rPr>
              <w:t> </w:t>
            </w:r>
            <w:r w:rsidR="00B527B6">
              <w:rPr>
                <w:rFonts w:ascii="Times New Roman" w:hAnsi="Times New Roman"/>
                <w:noProof/>
                <w:highlight w:val="yellow"/>
              </w:rPr>
              <w:t>y0,</w:t>
            </w:r>
            <w:r w:rsidR="00B527B6" w:rsidRPr="00B527B6">
              <w:rPr>
                <w:rFonts w:ascii="Times New Roman" w:hAnsi="Times New Roman"/>
                <w:highlight w:val="yellow"/>
                <w:lang w:eastAsia="ko-KR"/>
              </w:rPr>
              <w:t> </w:t>
            </w:r>
            <w:proofErr w:type="spellStart"/>
            <w:r w:rsidR="00C42294">
              <w:rPr>
                <w:rFonts w:ascii="Times New Roman" w:hAnsi="Times New Roman"/>
                <w:noProof/>
                <w:highlight w:val="yellow"/>
              </w:rPr>
              <w:t>CbWidth</w:t>
            </w:r>
            <w:proofErr w:type="spellEnd"/>
            <w:r w:rsidR="00B527B6">
              <w:rPr>
                <w:rFonts w:ascii="Times New Roman" w:hAnsi="Times New Roman"/>
                <w:noProof/>
                <w:highlight w:val="yellow"/>
              </w:rPr>
              <w:t xml:space="preserve"> </w:t>
            </w:r>
            <w:r w:rsidR="00C42294">
              <w:rPr>
                <w:rFonts w:ascii="Times New Roman" w:hAnsi="Times New Roman"/>
                <w:noProof/>
                <w:highlight w:val="yellow"/>
              </w:rPr>
              <w:t xml:space="preserve"> &gt;&gt; </w:t>
            </w:r>
            <w:r w:rsidR="00B527B6">
              <w:rPr>
                <w:rFonts w:ascii="Times New Roman" w:hAnsi="Times New Roman"/>
                <w:noProof/>
                <w:highlight w:val="yellow"/>
              </w:rPr>
              <w:t xml:space="preserve"> 1,</w:t>
            </w:r>
            <w:r w:rsidR="00B527B6" w:rsidRPr="00B527B6">
              <w:rPr>
                <w:rFonts w:ascii="Times New Roman" w:hAnsi="Times New Roman"/>
                <w:highlight w:val="yellow"/>
                <w:lang w:eastAsia="ko-KR"/>
              </w:rPr>
              <w:t> </w:t>
            </w:r>
            <w:proofErr w:type="spellStart"/>
            <w:r w:rsidR="00C42294">
              <w:rPr>
                <w:rFonts w:ascii="Times New Roman" w:hAnsi="Times New Roman"/>
                <w:noProof/>
                <w:highlight w:val="yellow"/>
              </w:rPr>
              <w:t>CbHeight</w:t>
            </w:r>
            <w:proofErr w:type="spellEnd"/>
            <w:r w:rsidR="00B527B6">
              <w:rPr>
                <w:rFonts w:ascii="Times New Roman" w:hAnsi="Times New Roman"/>
                <w:noProof/>
                <w:highlight w:val="yellow"/>
              </w:rPr>
              <w:t xml:space="preserve"> </w:t>
            </w:r>
            <w:r w:rsidR="00C42294">
              <w:rPr>
                <w:rFonts w:ascii="Times New Roman" w:hAnsi="Times New Roman"/>
                <w:noProof/>
                <w:highlight w:val="yellow"/>
              </w:rPr>
              <w:t xml:space="preserve"> &gt;&gt; </w:t>
            </w:r>
            <w:r w:rsidR="00B527B6">
              <w:rPr>
                <w:rFonts w:ascii="Times New Roman" w:hAnsi="Times New Roman"/>
                <w:noProof/>
                <w:highlight w:val="yellow"/>
              </w:rPr>
              <w:t xml:space="preserve"> </w:t>
            </w:r>
            <w:r w:rsidR="00C42294">
              <w:rPr>
                <w:rFonts w:ascii="Times New Roman" w:hAnsi="Times New Roman"/>
                <w:noProof/>
                <w:highlight w:val="yellow"/>
              </w:rPr>
              <w:t>1,</w:t>
            </w:r>
            <w:r w:rsidR="000D4BA5" w:rsidRPr="00B527B6">
              <w:rPr>
                <w:rFonts w:ascii="Times New Roman" w:hAnsi="Times New Roman"/>
                <w:highlight w:val="yellow"/>
                <w:lang w:eastAsia="ko-KR"/>
              </w:rPr>
              <w:t> </w:t>
            </w:r>
            <w:r w:rsidR="007D7BFA">
              <w:rPr>
                <w:rFonts w:ascii="Times New Roman" w:hAnsi="Times New Roman"/>
                <w:noProof/>
                <w:highlight w:val="yellow"/>
              </w:rPr>
              <w:t>2</w:t>
            </w:r>
            <w:r w:rsidR="000D4BA5" w:rsidRPr="00B527B6">
              <w:rPr>
                <w:rFonts w:ascii="Times New Roman" w:hAnsi="Times New Roman"/>
                <w:highlight w:val="yellow"/>
                <w:lang w:eastAsia="ko-KR"/>
              </w:rPr>
              <w:t> </w:t>
            </w:r>
            <w:r w:rsidR="00C42294">
              <w:rPr>
                <w:rFonts w:ascii="Times New Roman" w:hAnsi="Times New Roman"/>
                <w:noProof/>
                <w:highlight w:val="yellow"/>
              </w:rPr>
              <w:t>)</w:t>
            </w:r>
          </w:p>
        </w:tc>
        <w:tc>
          <w:tcPr>
            <w:tcW w:w="1152" w:type="dxa"/>
          </w:tcPr>
          <w:p w14:paraId="4049C88E" w14:textId="77777777" w:rsidR="00C42294" w:rsidRPr="0056241E" w:rsidRDefault="00C42294" w:rsidP="00D05649">
            <w:pPr>
              <w:pStyle w:val="tableheading"/>
              <w:rPr>
                <w:b w:val="0"/>
                <w:noProof/>
              </w:rPr>
            </w:pPr>
          </w:p>
        </w:tc>
      </w:tr>
      <w:tr w:rsidR="0008438B" w:rsidRPr="0056241E" w14:paraId="512FB9A4" w14:textId="77777777" w:rsidTr="00D05649">
        <w:trPr>
          <w:cantSplit/>
          <w:jc w:val="center"/>
        </w:trPr>
        <w:tc>
          <w:tcPr>
            <w:tcW w:w="7917" w:type="dxa"/>
          </w:tcPr>
          <w:p w14:paraId="3343FDA8" w14:textId="77777777" w:rsidR="0008438B" w:rsidRDefault="00531A6D" w:rsidP="00D05649">
            <w:pPr>
              <w:pStyle w:val="tablesyntax"/>
              <w:rPr>
                <w:rFonts w:ascii="Times New Roman" w:hAnsi="Times New Roman"/>
                <w:noProof/>
                <w:highlight w:val="yellow"/>
                <w:lang w:val="en-US"/>
              </w:rPr>
            </w:pPr>
            <w:r>
              <w:rPr>
                <w:rFonts w:ascii="Times New Roman" w:hAnsi="Times New Roman"/>
                <w:noProof/>
                <w:highlight w:val="yellow"/>
                <w:lang w:val="en-US"/>
              </w:rPr>
              <w:tab/>
            </w:r>
            <w:r w:rsidR="00B527B6">
              <w:rPr>
                <w:rFonts w:ascii="Times New Roman" w:hAnsi="Times New Roman"/>
                <w:noProof/>
                <w:highlight w:val="yellow"/>
                <w:lang w:val="en-US"/>
              </w:rPr>
              <w:t xml:space="preserve">} else </w:t>
            </w:r>
            <w:r w:rsidR="0008438B" w:rsidRPr="00556814">
              <w:rPr>
                <w:rFonts w:ascii="Times New Roman" w:hAnsi="Times New Roman"/>
                <w:noProof/>
                <w:highlight w:val="yellow"/>
                <w:lang w:val="en-US"/>
              </w:rPr>
              <w:t>if</w:t>
            </w:r>
            <w:r w:rsidR="0008438B">
              <w:rPr>
                <w:rFonts w:ascii="Times New Roman" w:hAnsi="Times New Roman"/>
                <w:noProof/>
                <w:highlight w:val="yellow"/>
                <w:lang w:val="en-US"/>
              </w:rPr>
              <w:t>( ChromaArrayType</w:t>
            </w:r>
            <w:r w:rsidR="00B527B6">
              <w:rPr>
                <w:rFonts w:ascii="Times New Roman" w:hAnsi="Times New Roman"/>
                <w:noProof/>
                <w:highlight w:val="yellow"/>
                <w:lang w:val="en-US"/>
              </w:rPr>
              <w:t xml:space="preserve"> </w:t>
            </w:r>
            <w:r w:rsidR="0008438B">
              <w:rPr>
                <w:rFonts w:ascii="Times New Roman" w:hAnsi="Times New Roman"/>
                <w:noProof/>
                <w:highlight w:val="yellow"/>
                <w:lang w:val="en-US"/>
              </w:rPr>
              <w:t xml:space="preserve"> =</w:t>
            </w:r>
            <w:r w:rsidR="00B527B6" w:rsidRPr="00B527B6">
              <w:rPr>
                <w:rFonts w:ascii="Times New Roman" w:hAnsi="Times New Roman"/>
                <w:highlight w:val="yellow"/>
                <w:lang w:eastAsia="ko-KR"/>
              </w:rPr>
              <w:t> </w:t>
            </w:r>
            <w:r w:rsidR="0008438B">
              <w:rPr>
                <w:rFonts w:ascii="Times New Roman" w:hAnsi="Times New Roman"/>
                <w:noProof/>
                <w:highlight w:val="yellow"/>
                <w:lang w:val="en-US"/>
              </w:rPr>
              <w:t>=</w:t>
            </w:r>
            <w:r w:rsidR="00B527B6">
              <w:rPr>
                <w:rFonts w:ascii="Times New Roman" w:hAnsi="Times New Roman"/>
                <w:noProof/>
                <w:highlight w:val="yellow"/>
                <w:lang w:val="en-US"/>
              </w:rPr>
              <w:t xml:space="preserve"> </w:t>
            </w:r>
            <w:r w:rsidR="0008438B">
              <w:rPr>
                <w:rFonts w:ascii="Times New Roman" w:hAnsi="Times New Roman"/>
                <w:noProof/>
                <w:highlight w:val="yellow"/>
                <w:lang w:val="en-US"/>
              </w:rPr>
              <w:t xml:space="preserve"> 0 ) {</w:t>
            </w:r>
          </w:p>
        </w:tc>
        <w:tc>
          <w:tcPr>
            <w:tcW w:w="1152" w:type="dxa"/>
          </w:tcPr>
          <w:p w14:paraId="5266EA1A" w14:textId="77777777" w:rsidR="0008438B" w:rsidRPr="0056241E" w:rsidRDefault="0008438B" w:rsidP="00D05649">
            <w:pPr>
              <w:pStyle w:val="tableheading"/>
              <w:rPr>
                <w:b w:val="0"/>
                <w:noProof/>
              </w:rPr>
            </w:pPr>
          </w:p>
        </w:tc>
      </w:tr>
      <w:tr w:rsidR="0008438B" w:rsidRPr="0056241E" w14:paraId="25E01558" w14:textId="77777777" w:rsidTr="00D05649">
        <w:trPr>
          <w:cantSplit/>
          <w:jc w:val="center"/>
        </w:trPr>
        <w:tc>
          <w:tcPr>
            <w:tcW w:w="7917" w:type="dxa"/>
          </w:tcPr>
          <w:p w14:paraId="2EF1AC62" w14:textId="77777777" w:rsidR="0008438B" w:rsidRPr="00556814" w:rsidRDefault="00531A6D" w:rsidP="00D05649">
            <w:pPr>
              <w:pStyle w:val="tablesyntax"/>
              <w:rPr>
                <w:rFonts w:ascii="Times New Roman" w:hAnsi="Times New Roman"/>
                <w:noProof/>
                <w:highlight w:val="yellow"/>
                <w:lang w:val="en-US"/>
              </w:rPr>
            </w:pPr>
            <w:r>
              <w:rPr>
                <w:rFonts w:ascii="Times New Roman" w:hAnsi="Times New Roman"/>
                <w:noProof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highlight w:val="yellow"/>
              </w:rPr>
              <w:tab/>
            </w:r>
            <w:r w:rsidR="0008438B">
              <w:rPr>
                <w:rFonts w:ascii="Times New Roman" w:hAnsi="Times New Roman"/>
                <w:noProof/>
                <w:highlight w:val="yellow"/>
              </w:rPr>
              <w:t>palette_coding_component(</w:t>
            </w:r>
            <w:r w:rsidR="000D4BA5" w:rsidRPr="00B527B6">
              <w:rPr>
                <w:rFonts w:ascii="Times New Roman" w:hAnsi="Times New Roman"/>
                <w:highlight w:val="yellow"/>
                <w:lang w:eastAsia="ko-KR"/>
              </w:rPr>
              <w:t> </w:t>
            </w:r>
            <w:r w:rsidR="000D4BA5">
              <w:rPr>
                <w:rFonts w:ascii="Times New Roman" w:hAnsi="Times New Roman"/>
                <w:noProof/>
                <w:highlight w:val="yellow"/>
              </w:rPr>
              <w:t>x0,</w:t>
            </w:r>
            <w:r w:rsidR="000D4BA5" w:rsidRPr="00B527B6">
              <w:rPr>
                <w:rFonts w:ascii="Times New Roman" w:hAnsi="Times New Roman"/>
                <w:highlight w:val="yellow"/>
                <w:lang w:eastAsia="ko-KR"/>
              </w:rPr>
              <w:t> </w:t>
            </w:r>
            <w:r w:rsidR="000D4BA5">
              <w:rPr>
                <w:rFonts w:ascii="Times New Roman" w:hAnsi="Times New Roman"/>
                <w:noProof/>
                <w:highlight w:val="yellow"/>
              </w:rPr>
              <w:t>y0,</w:t>
            </w:r>
            <w:r w:rsidR="000D4BA5" w:rsidRPr="00B527B6">
              <w:rPr>
                <w:rFonts w:ascii="Times New Roman" w:hAnsi="Times New Roman"/>
                <w:highlight w:val="yellow"/>
                <w:lang w:eastAsia="ko-KR"/>
              </w:rPr>
              <w:t> </w:t>
            </w:r>
            <w:proofErr w:type="spellStart"/>
            <w:r w:rsidR="000D4BA5">
              <w:rPr>
                <w:rFonts w:ascii="Times New Roman" w:hAnsi="Times New Roman"/>
                <w:noProof/>
                <w:highlight w:val="yellow"/>
              </w:rPr>
              <w:t>CbWidth</w:t>
            </w:r>
            <w:proofErr w:type="spellEnd"/>
            <w:r w:rsidR="000D4BA5">
              <w:rPr>
                <w:rFonts w:ascii="Times New Roman" w:hAnsi="Times New Roman"/>
                <w:noProof/>
                <w:highlight w:val="yellow"/>
              </w:rPr>
              <w:t>,</w:t>
            </w:r>
            <w:r w:rsidR="000D4BA5" w:rsidRPr="00B527B6">
              <w:rPr>
                <w:rFonts w:ascii="Times New Roman" w:hAnsi="Times New Roman"/>
                <w:highlight w:val="yellow"/>
                <w:lang w:eastAsia="ko-KR"/>
              </w:rPr>
              <w:t> </w:t>
            </w:r>
            <w:r w:rsidR="0008438B">
              <w:rPr>
                <w:rFonts w:ascii="Times New Roman" w:hAnsi="Times New Roman"/>
                <w:noProof/>
                <w:highlight w:val="yellow"/>
              </w:rPr>
              <w:t>CbHeight</w:t>
            </w:r>
            <w:r w:rsidR="000D4BA5">
              <w:rPr>
                <w:rFonts w:ascii="Times New Roman" w:hAnsi="Times New Roman"/>
                <w:noProof/>
                <w:highlight w:val="yellow"/>
              </w:rPr>
              <w:t>,</w:t>
            </w:r>
            <w:r w:rsidR="000D4BA5" w:rsidRPr="00B527B6">
              <w:rPr>
                <w:rFonts w:ascii="Times New Roman" w:hAnsi="Times New Roman"/>
                <w:highlight w:val="yellow"/>
                <w:lang w:eastAsia="ko-KR"/>
              </w:rPr>
              <w:t> </w:t>
            </w:r>
            <w:r w:rsidR="007D7BFA">
              <w:rPr>
                <w:rFonts w:ascii="Times New Roman" w:hAnsi="Times New Roman"/>
                <w:noProof/>
                <w:highlight w:val="yellow"/>
              </w:rPr>
              <w:t>1</w:t>
            </w:r>
            <w:r w:rsidR="000D4BA5" w:rsidRPr="00B527B6">
              <w:rPr>
                <w:rFonts w:ascii="Times New Roman" w:hAnsi="Times New Roman"/>
                <w:highlight w:val="yellow"/>
                <w:lang w:eastAsia="ko-KR"/>
              </w:rPr>
              <w:t> </w:t>
            </w:r>
            <w:r w:rsidR="0008438B">
              <w:rPr>
                <w:rFonts w:ascii="Times New Roman" w:hAnsi="Times New Roman"/>
                <w:noProof/>
                <w:highlight w:val="yellow"/>
              </w:rPr>
              <w:t>)</w:t>
            </w:r>
          </w:p>
        </w:tc>
        <w:tc>
          <w:tcPr>
            <w:tcW w:w="1152" w:type="dxa"/>
          </w:tcPr>
          <w:p w14:paraId="086F0359" w14:textId="77777777" w:rsidR="0008438B" w:rsidRPr="0056241E" w:rsidRDefault="0008438B" w:rsidP="00D05649">
            <w:pPr>
              <w:pStyle w:val="tableheading"/>
              <w:rPr>
                <w:b w:val="0"/>
                <w:noProof/>
              </w:rPr>
            </w:pPr>
          </w:p>
        </w:tc>
      </w:tr>
      <w:tr w:rsidR="0008438B" w:rsidRPr="0056241E" w14:paraId="7330A89E" w14:textId="77777777" w:rsidTr="00D05649">
        <w:trPr>
          <w:cantSplit/>
          <w:jc w:val="center"/>
        </w:trPr>
        <w:tc>
          <w:tcPr>
            <w:tcW w:w="7917" w:type="dxa"/>
          </w:tcPr>
          <w:p w14:paraId="209FAAA9" w14:textId="77777777" w:rsidR="0008438B" w:rsidRDefault="00531A6D" w:rsidP="00D05649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>
              <w:rPr>
                <w:rFonts w:ascii="Times New Roman" w:hAnsi="Times New Roman"/>
                <w:noProof/>
                <w:highlight w:val="yellow"/>
                <w:lang w:val="en-US"/>
              </w:rPr>
              <w:tab/>
            </w:r>
            <w:r w:rsidR="0008438B">
              <w:rPr>
                <w:rFonts w:ascii="Times New Roman" w:hAnsi="Times New Roman"/>
                <w:noProof/>
                <w:highlight w:val="yellow"/>
                <w:lang w:val="en-US"/>
              </w:rPr>
              <w:t>}</w:t>
            </w:r>
          </w:p>
        </w:tc>
        <w:tc>
          <w:tcPr>
            <w:tcW w:w="1152" w:type="dxa"/>
          </w:tcPr>
          <w:p w14:paraId="2862D922" w14:textId="77777777" w:rsidR="0008438B" w:rsidRPr="0056241E" w:rsidRDefault="0008438B" w:rsidP="00D05649">
            <w:pPr>
              <w:pStyle w:val="tableheading"/>
              <w:rPr>
                <w:b w:val="0"/>
                <w:noProof/>
              </w:rPr>
            </w:pPr>
          </w:p>
        </w:tc>
      </w:tr>
    </w:tbl>
    <w:p w14:paraId="2CC1A93D" w14:textId="77777777" w:rsidR="009E3170" w:rsidRPr="009E3170" w:rsidRDefault="009E3170" w:rsidP="009E3170">
      <w:pPr>
        <w:rPr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17"/>
        <w:gridCol w:w="1152"/>
      </w:tblGrid>
      <w:tr w:rsidR="00B302D4" w:rsidRPr="0056241E" w14:paraId="2E2139EF" w14:textId="77777777" w:rsidTr="008A41B9">
        <w:trPr>
          <w:cantSplit/>
          <w:jc w:val="center"/>
        </w:trPr>
        <w:tc>
          <w:tcPr>
            <w:tcW w:w="7917" w:type="dxa"/>
          </w:tcPr>
          <w:p w14:paraId="1C865C1C" w14:textId="77777777" w:rsidR="00B302D4" w:rsidRPr="0056241E" w:rsidRDefault="00AA2339" w:rsidP="00411ED7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  <w:highlight w:val="yellow"/>
              </w:rPr>
              <w:lastRenderedPageBreak/>
              <w:t>palette_coding</w:t>
            </w:r>
            <w:r w:rsidR="0010615D">
              <w:rPr>
                <w:rFonts w:ascii="Times New Roman" w:hAnsi="Times New Roman"/>
                <w:noProof/>
                <w:highlight w:val="yellow"/>
              </w:rPr>
              <w:t>_component</w:t>
            </w:r>
            <w:r>
              <w:rPr>
                <w:rFonts w:ascii="Times New Roman" w:hAnsi="Times New Roman"/>
                <w:noProof/>
                <w:highlight w:val="yellow"/>
              </w:rPr>
              <w:t>(</w:t>
            </w:r>
            <w:r w:rsidR="00F04AA6" w:rsidRPr="00A37F2B">
              <w:rPr>
                <w:rFonts w:ascii="Times New Roman" w:hAnsi="Times New Roman"/>
                <w:highlight w:val="yellow"/>
                <w:lang w:val="fr-FR" w:eastAsia="ko-KR"/>
              </w:rPr>
              <w:t> </w:t>
            </w:r>
            <w:r>
              <w:rPr>
                <w:rFonts w:ascii="Times New Roman" w:hAnsi="Times New Roman"/>
                <w:noProof/>
                <w:highlight w:val="yellow"/>
              </w:rPr>
              <w:t>x0,</w:t>
            </w:r>
            <w:r w:rsidR="00F04AA6" w:rsidRPr="00A37F2B">
              <w:rPr>
                <w:rFonts w:ascii="Times New Roman" w:hAnsi="Times New Roman"/>
                <w:highlight w:val="yellow"/>
                <w:lang w:val="fr-FR" w:eastAsia="ko-KR"/>
              </w:rPr>
              <w:t> </w:t>
            </w:r>
            <w:r w:rsidR="00F04AA6">
              <w:rPr>
                <w:rFonts w:ascii="Times New Roman" w:hAnsi="Times New Roman"/>
                <w:noProof/>
                <w:highlight w:val="yellow"/>
              </w:rPr>
              <w:t>y0,</w:t>
            </w:r>
            <w:r w:rsidR="00F04AA6" w:rsidRPr="00A37F2B">
              <w:rPr>
                <w:rFonts w:ascii="Times New Roman" w:hAnsi="Times New Roman"/>
                <w:highlight w:val="yellow"/>
                <w:lang w:val="fr-FR" w:eastAsia="ko-KR"/>
              </w:rPr>
              <w:t> </w:t>
            </w:r>
            <w:r w:rsidR="00F04AA6">
              <w:rPr>
                <w:rFonts w:ascii="Times New Roman" w:hAnsi="Times New Roman"/>
                <w:noProof/>
                <w:highlight w:val="yellow"/>
              </w:rPr>
              <w:t>CbWidth,</w:t>
            </w:r>
            <w:r w:rsidR="00F04AA6" w:rsidRPr="00A37F2B">
              <w:rPr>
                <w:rFonts w:ascii="Times New Roman" w:hAnsi="Times New Roman"/>
                <w:highlight w:val="yellow"/>
                <w:lang w:val="fr-FR" w:eastAsia="ko-KR"/>
              </w:rPr>
              <w:t> </w:t>
            </w:r>
            <w:r>
              <w:rPr>
                <w:rFonts w:ascii="Times New Roman" w:hAnsi="Times New Roman"/>
                <w:noProof/>
                <w:highlight w:val="yellow"/>
              </w:rPr>
              <w:t>CbHeight</w:t>
            </w:r>
            <w:r w:rsidR="00F04AA6">
              <w:rPr>
                <w:rFonts w:ascii="Times New Roman" w:hAnsi="Times New Roman"/>
                <w:noProof/>
                <w:highlight w:val="yellow"/>
              </w:rPr>
              <w:t>,</w:t>
            </w:r>
            <w:r w:rsidR="00F04AA6" w:rsidRPr="00A37F2B">
              <w:rPr>
                <w:rFonts w:ascii="Times New Roman" w:hAnsi="Times New Roman"/>
                <w:highlight w:val="yellow"/>
                <w:lang w:val="fr-FR" w:eastAsia="ko-KR"/>
              </w:rPr>
              <w:t> </w:t>
            </w:r>
            <w:r w:rsidR="00064DDB">
              <w:rPr>
                <w:rFonts w:ascii="Times New Roman" w:hAnsi="Times New Roman"/>
                <w:noProof/>
                <w:highlight w:val="yellow"/>
              </w:rPr>
              <w:t>NumComp</w:t>
            </w:r>
            <w:r w:rsidR="00F04AA6" w:rsidRPr="00A37F2B">
              <w:rPr>
                <w:rFonts w:ascii="Times New Roman" w:hAnsi="Times New Roman"/>
                <w:highlight w:val="yellow"/>
                <w:lang w:val="fr-FR" w:eastAsia="ko-KR"/>
              </w:rPr>
              <w:t> </w:t>
            </w:r>
            <w:r>
              <w:rPr>
                <w:rFonts w:ascii="Times New Roman" w:hAnsi="Times New Roman"/>
                <w:noProof/>
                <w:highlight w:val="yellow"/>
              </w:rPr>
              <w:t>) {</w:t>
            </w:r>
          </w:p>
        </w:tc>
        <w:tc>
          <w:tcPr>
            <w:tcW w:w="1152" w:type="dxa"/>
          </w:tcPr>
          <w:p w14:paraId="69885491" w14:textId="77777777" w:rsidR="00B302D4" w:rsidRPr="0056241E" w:rsidRDefault="00B302D4" w:rsidP="008A41B9">
            <w:pPr>
              <w:pStyle w:val="tableheading"/>
              <w:rPr>
                <w:noProof/>
              </w:rPr>
            </w:pPr>
            <w:r w:rsidRPr="0056241E">
              <w:rPr>
                <w:noProof/>
              </w:rPr>
              <w:t>Descriptor</w:t>
            </w:r>
          </w:p>
        </w:tc>
      </w:tr>
      <w:tr w:rsidR="00EC3094" w:rsidRPr="0056241E" w14:paraId="3BB9909D" w14:textId="77777777" w:rsidTr="008A41B9">
        <w:trPr>
          <w:cantSplit/>
          <w:jc w:val="center"/>
        </w:trPr>
        <w:tc>
          <w:tcPr>
            <w:tcW w:w="7917" w:type="dxa"/>
          </w:tcPr>
          <w:p w14:paraId="4BB857F2" w14:textId="77777777" w:rsidR="00EC3094" w:rsidRDefault="00531A6D" w:rsidP="00411ED7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>
              <w:rPr>
                <w:rFonts w:ascii="Times New Roman" w:hAnsi="Times New Roman"/>
                <w:noProof/>
                <w:highlight w:val="yellow"/>
              </w:rPr>
              <w:tab/>
            </w:r>
            <w:r w:rsidR="00EC3094">
              <w:rPr>
                <w:rFonts w:ascii="Times New Roman" w:hAnsi="Times New Roman"/>
                <w:noProof/>
                <w:highlight w:val="yellow"/>
              </w:rPr>
              <w:t xml:space="preserve">compOffset = </w:t>
            </w:r>
            <w:proofErr w:type="gramStart"/>
            <w:r w:rsidR="00EC3094">
              <w:rPr>
                <w:rFonts w:ascii="Times New Roman" w:hAnsi="Times New Roman"/>
                <w:noProof/>
                <w:highlight w:val="yellow"/>
              </w:rPr>
              <w:t>(</w:t>
            </w:r>
            <w:r w:rsidR="000D4BA5" w:rsidRPr="00B527B6">
              <w:rPr>
                <w:rFonts w:ascii="Times New Roman" w:hAnsi="Times New Roman"/>
                <w:highlight w:val="yellow"/>
                <w:lang w:eastAsia="ko-KR"/>
              </w:rPr>
              <w:t> </w:t>
            </w:r>
            <w:r w:rsidR="00EC3094">
              <w:rPr>
                <w:rFonts w:ascii="Times New Roman" w:hAnsi="Times New Roman"/>
                <w:noProof/>
                <w:highlight w:val="yellow"/>
              </w:rPr>
              <w:t>NumComp</w:t>
            </w:r>
            <w:proofErr w:type="gramEnd"/>
            <w:r w:rsidR="00EC3094">
              <w:rPr>
                <w:rFonts w:ascii="Times New Roman" w:hAnsi="Times New Roman"/>
                <w:noProof/>
                <w:highlight w:val="yellow"/>
              </w:rPr>
              <w:t xml:space="preserve"> </w:t>
            </w:r>
            <w:r w:rsidR="000D4BA5">
              <w:rPr>
                <w:rFonts w:ascii="Times New Roman" w:hAnsi="Times New Roman"/>
                <w:noProof/>
                <w:highlight w:val="yellow"/>
              </w:rPr>
              <w:t xml:space="preserve"> </w:t>
            </w:r>
            <w:r w:rsidR="00EC3094">
              <w:rPr>
                <w:rFonts w:ascii="Times New Roman" w:hAnsi="Times New Roman"/>
                <w:noProof/>
                <w:highlight w:val="yellow"/>
              </w:rPr>
              <w:t>=</w:t>
            </w:r>
            <w:r w:rsidR="000D4BA5" w:rsidRPr="00B527B6">
              <w:rPr>
                <w:rFonts w:ascii="Times New Roman" w:hAnsi="Times New Roman"/>
                <w:highlight w:val="yellow"/>
                <w:lang w:eastAsia="ko-KR"/>
              </w:rPr>
              <w:t> </w:t>
            </w:r>
            <w:r w:rsidR="00EC3094">
              <w:rPr>
                <w:rFonts w:ascii="Times New Roman" w:hAnsi="Times New Roman"/>
                <w:noProof/>
                <w:highlight w:val="yellow"/>
              </w:rPr>
              <w:t xml:space="preserve">= </w:t>
            </w:r>
            <w:r w:rsidR="000D4BA5">
              <w:rPr>
                <w:rFonts w:ascii="Times New Roman" w:hAnsi="Times New Roman"/>
                <w:noProof/>
                <w:highlight w:val="yellow"/>
              </w:rPr>
              <w:t xml:space="preserve"> </w:t>
            </w:r>
            <w:r w:rsidR="00EC3094">
              <w:rPr>
                <w:rFonts w:ascii="Times New Roman" w:hAnsi="Times New Roman"/>
                <w:noProof/>
                <w:highlight w:val="yellow"/>
              </w:rPr>
              <w:t>3</w:t>
            </w:r>
            <w:r w:rsidR="000D4BA5" w:rsidRPr="00B527B6">
              <w:rPr>
                <w:rFonts w:ascii="Times New Roman" w:hAnsi="Times New Roman"/>
                <w:highlight w:val="yellow"/>
                <w:lang w:eastAsia="ko-KR"/>
              </w:rPr>
              <w:t> </w:t>
            </w:r>
            <w:r w:rsidR="00EC3094">
              <w:rPr>
                <w:rFonts w:ascii="Times New Roman" w:hAnsi="Times New Roman"/>
                <w:noProof/>
                <w:highlight w:val="yellow"/>
              </w:rPr>
              <w:t xml:space="preserve">) ? 0 : </w:t>
            </w:r>
            <w:r w:rsidR="00CA3B23">
              <w:rPr>
                <w:rFonts w:ascii="Times New Roman" w:hAnsi="Times New Roman"/>
                <w:noProof/>
                <w:highlight w:val="yellow"/>
              </w:rPr>
              <w:t>(</w:t>
            </w:r>
            <w:r w:rsidR="000D4BA5" w:rsidRPr="00B527B6">
              <w:rPr>
                <w:rFonts w:ascii="Times New Roman" w:hAnsi="Times New Roman"/>
                <w:highlight w:val="yellow"/>
                <w:lang w:eastAsia="ko-KR"/>
              </w:rPr>
              <w:t> </w:t>
            </w:r>
            <w:proofErr w:type="spellStart"/>
            <w:r w:rsidR="00CA3B23">
              <w:rPr>
                <w:rFonts w:ascii="Times New Roman" w:hAnsi="Times New Roman"/>
                <w:noProof/>
                <w:highlight w:val="yellow"/>
              </w:rPr>
              <w:t>NumComp</w:t>
            </w:r>
            <w:proofErr w:type="spellEnd"/>
            <w:r w:rsidR="000D4BA5" w:rsidRPr="00B527B6">
              <w:rPr>
                <w:rFonts w:ascii="Times New Roman" w:hAnsi="Times New Roman"/>
                <w:highlight w:val="yellow"/>
                <w:lang w:eastAsia="ko-KR"/>
              </w:rPr>
              <w:t> </w:t>
            </w:r>
            <w:r w:rsidR="00CA3B23">
              <w:rPr>
                <w:rFonts w:ascii="Times New Roman" w:hAnsi="Times New Roman"/>
                <w:noProof/>
                <w:highlight w:val="yellow"/>
              </w:rPr>
              <w:t>–</w:t>
            </w:r>
            <w:r w:rsidR="000D4BA5" w:rsidRPr="00B527B6">
              <w:rPr>
                <w:rFonts w:ascii="Times New Roman" w:hAnsi="Times New Roman"/>
                <w:highlight w:val="yellow"/>
                <w:lang w:eastAsia="ko-KR"/>
              </w:rPr>
              <w:t> </w:t>
            </w:r>
            <w:r w:rsidR="00CA3B23">
              <w:rPr>
                <w:rFonts w:ascii="Times New Roman" w:hAnsi="Times New Roman"/>
                <w:noProof/>
                <w:highlight w:val="yellow"/>
              </w:rPr>
              <w:t>1</w:t>
            </w:r>
            <w:r w:rsidR="000D4BA5" w:rsidRPr="00B527B6">
              <w:rPr>
                <w:rFonts w:ascii="Times New Roman" w:hAnsi="Times New Roman"/>
                <w:highlight w:val="yellow"/>
                <w:lang w:eastAsia="ko-KR"/>
              </w:rPr>
              <w:t> </w:t>
            </w:r>
            <w:r w:rsidR="00CA3B23">
              <w:rPr>
                <w:rFonts w:ascii="Times New Roman" w:hAnsi="Times New Roman"/>
                <w:noProof/>
                <w:highlight w:val="yellow"/>
              </w:rPr>
              <w:t>)</w:t>
            </w:r>
          </w:p>
        </w:tc>
        <w:tc>
          <w:tcPr>
            <w:tcW w:w="1152" w:type="dxa"/>
          </w:tcPr>
          <w:p w14:paraId="7A12BBBF" w14:textId="77777777" w:rsidR="00EC3094" w:rsidRPr="0056241E" w:rsidRDefault="00EC3094" w:rsidP="008A41B9">
            <w:pPr>
              <w:pStyle w:val="tableheading"/>
              <w:rPr>
                <w:noProof/>
              </w:rPr>
            </w:pPr>
          </w:p>
        </w:tc>
      </w:tr>
      <w:tr w:rsidR="00F7015F" w:rsidRPr="0056241E" w14:paraId="484145CE" w14:textId="77777777" w:rsidTr="008A41B9">
        <w:trPr>
          <w:cantSplit/>
          <w:jc w:val="center"/>
        </w:trPr>
        <w:tc>
          <w:tcPr>
            <w:tcW w:w="7917" w:type="dxa"/>
          </w:tcPr>
          <w:p w14:paraId="58EDA52F" w14:textId="77777777" w:rsidR="00F7015F" w:rsidRPr="0004712B" w:rsidRDefault="0004712B" w:rsidP="00F8383F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>
              <w:rPr>
                <w:rFonts w:ascii="Times New Roman" w:hAnsi="Times New Roman"/>
                <w:noProof/>
                <w:highlight w:val="yellow"/>
              </w:rPr>
              <w:tab/>
            </w:r>
            <w:r w:rsidR="00F7015F" w:rsidRPr="0004712B">
              <w:rPr>
                <w:rFonts w:ascii="Times New Roman" w:hAnsi="Times New Roman"/>
                <w:noProof/>
                <w:highlight w:val="yellow"/>
              </w:rPr>
              <w:t>nCbS = ( 1 &lt;&lt; log2CbSize )</w:t>
            </w:r>
          </w:p>
        </w:tc>
        <w:tc>
          <w:tcPr>
            <w:tcW w:w="1152" w:type="dxa"/>
          </w:tcPr>
          <w:p w14:paraId="2FE6E739" w14:textId="77777777" w:rsidR="00F7015F" w:rsidRPr="0004712B" w:rsidRDefault="00F7015F" w:rsidP="00F8383F">
            <w:pPr>
              <w:pStyle w:val="tableheading"/>
              <w:rPr>
                <w:b w:val="0"/>
                <w:noProof/>
                <w:highlight w:val="yellow"/>
              </w:rPr>
            </w:pPr>
          </w:p>
        </w:tc>
      </w:tr>
      <w:tr w:rsidR="00F7015F" w:rsidRPr="0056241E" w14:paraId="393C6EFA" w14:textId="77777777" w:rsidTr="008A41B9">
        <w:trPr>
          <w:cantSplit/>
          <w:jc w:val="center"/>
        </w:trPr>
        <w:tc>
          <w:tcPr>
            <w:tcW w:w="7917" w:type="dxa"/>
          </w:tcPr>
          <w:p w14:paraId="0B1FD059" w14:textId="77777777" w:rsidR="00F7015F" w:rsidRPr="007C60A8" w:rsidRDefault="00F7015F" w:rsidP="00A37F2B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>
              <w:rPr>
                <w:rFonts w:ascii="Times New Roman" w:hAnsi="Times New Roman"/>
                <w:noProof/>
                <w:highlight w:val="yellow"/>
              </w:rPr>
              <w:tab/>
            </w:r>
            <w:r w:rsidR="00AB36F1">
              <w:rPr>
                <w:rFonts w:ascii="Times New Roman" w:hAnsi="Times New Roman"/>
                <w:noProof/>
                <w:highlight w:val="yellow"/>
              </w:rPr>
              <w:t>numPre</w:t>
            </w:r>
            <w:r w:rsidR="000878CD">
              <w:rPr>
                <w:rFonts w:ascii="Times New Roman" w:hAnsi="Times New Roman"/>
                <w:noProof/>
                <w:highlight w:val="yellow"/>
              </w:rPr>
              <w:t>d</w:t>
            </w:r>
            <w:r w:rsidR="00A37F2B">
              <w:rPr>
                <w:rFonts w:ascii="Times New Roman" w:hAnsi="Times New Roman"/>
                <w:noProof/>
                <w:highlight w:val="yellow"/>
              </w:rPr>
              <w:t>Previous</w:t>
            </w:r>
            <w:r w:rsidR="00537C02">
              <w:rPr>
                <w:rFonts w:ascii="Times New Roman" w:hAnsi="Times New Roman"/>
                <w:noProof/>
                <w:highlight w:val="yellow"/>
              </w:rPr>
              <w:t>Palette</w:t>
            </w:r>
            <w:r w:rsidR="00537C02" w:rsidRPr="007C60A8">
              <w:rPr>
                <w:rFonts w:ascii="Times New Roman" w:hAnsi="Times New Roman"/>
                <w:noProof/>
                <w:highlight w:val="yellow"/>
              </w:rPr>
              <w:t xml:space="preserve"> </w:t>
            </w:r>
            <w:r>
              <w:rPr>
                <w:rFonts w:ascii="Times New Roman" w:hAnsi="Times New Roman"/>
                <w:noProof/>
                <w:highlight w:val="yellow"/>
              </w:rPr>
              <w:t>= 0</w:t>
            </w:r>
          </w:p>
        </w:tc>
        <w:tc>
          <w:tcPr>
            <w:tcW w:w="1152" w:type="dxa"/>
          </w:tcPr>
          <w:p w14:paraId="5E889802" w14:textId="77777777" w:rsidR="00F7015F" w:rsidRPr="007C60A8" w:rsidRDefault="00F7015F" w:rsidP="00F8383F">
            <w:pPr>
              <w:pStyle w:val="tableheading"/>
              <w:rPr>
                <w:b w:val="0"/>
                <w:noProof/>
                <w:highlight w:val="yellow"/>
              </w:rPr>
            </w:pPr>
          </w:p>
        </w:tc>
      </w:tr>
      <w:tr w:rsidR="00EC7FE3" w:rsidRPr="0056241E" w14:paraId="2E07F8D7" w14:textId="77777777" w:rsidTr="008A41B9">
        <w:trPr>
          <w:cantSplit/>
          <w:jc w:val="center"/>
          <w:ins w:id="1" w:author="Christophe GISQUET" w:date="2014-06-10T14:28:00Z"/>
        </w:trPr>
        <w:tc>
          <w:tcPr>
            <w:tcW w:w="7917" w:type="dxa"/>
          </w:tcPr>
          <w:p w14:paraId="5E7A3606" w14:textId="77777777" w:rsidR="00EC7FE3" w:rsidRPr="007C60A8" w:rsidRDefault="00EC7FE3" w:rsidP="00A37F2B">
            <w:pPr>
              <w:pStyle w:val="tablesyntax"/>
              <w:rPr>
                <w:ins w:id="2" w:author="Christophe GISQUET" w:date="2014-06-10T14:28:00Z"/>
                <w:rFonts w:ascii="Times New Roman" w:hAnsi="Times New Roman"/>
                <w:noProof/>
                <w:highlight w:val="yellow"/>
              </w:rPr>
            </w:pPr>
            <w:ins w:id="3" w:author="Christophe GISQUET" w:date="2014-06-10T14:28:00Z">
              <w:r>
                <w:rPr>
                  <w:rFonts w:ascii="Times New Roman" w:hAnsi="Times New Roman"/>
                  <w:noProof/>
                  <w:highlight w:val="yellow"/>
                </w:rPr>
                <w:tab/>
              </w:r>
              <w:r>
                <w:rPr>
                  <w:rFonts w:ascii="Times New Roman" w:hAnsi="Times New Roman"/>
                  <w:noProof/>
                  <w:highlight w:val="yellow"/>
                  <w:lang w:val="fr-FR"/>
                </w:rPr>
                <w:t>pred_end_flag = 0</w:t>
              </w:r>
            </w:ins>
          </w:p>
        </w:tc>
        <w:tc>
          <w:tcPr>
            <w:tcW w:w="1152" w:type="dxa"/>
          </w:tcPr>
          <w:p w14:paraId="11776FC8" w14:textId="77777777" w:rsidR="00EC7FE3" w:rsidRPr="007C60A8" w:rsidRDefault="00EC7FE3" w:rsidP="00F8383F">
            <w:pPr>
              <w:pStyle w:val="tableheading"/>
              <w:rPr>
                <w:ins w:id="4" w:author="Christophe GISQUET" w:date="2014-06-10T14:28:00Z"/>
                <w:b w:val="0"/>
                <w:noProof/>
                <w:highlight w:val="yellow"/>
              </w:rPr>
            </w:pPr>
          </w:p>
        </w:tc>
      </w:tr>
      <w:tr w:rsidR="00F7015F" w:rsidRPr="0056241E" w14:paraId="47A3763C" w14:textId="77777777" w:rsidTr="008A41B9">
        <w:trPr>
          <w:cantSplit/>
          <w:jc w:val="center"/>
        </w:trPr>
        <w:tc>
          <w:tcPr>
            <w:tcW w:w="7917" w:type="dxa"/>
          </w:tcPr>
          <w:p w14:paraId="02E217E4" w14:textId="77777777" w:rsidR="00F7015F" w:rsidRPr="007C60A8" w:rsidRDefault="00F7015F" w:rsidP="00EC7FE3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7C60A8">
              <w:rPr>
                <w:rFonts w:ascii="Times New Roman" w:hAnsi="Times New Roman"/>
                <w:noProof/>
                <w:highlight w:val="yellow"/>
              </w:rPr>
              <w:tab/>
              <w:t xml:space="preserve">for( </w:t>
            </w:r>
            <w:r>
              <w:rPr>
                <w:rFonts w:ascii="Times New Roman" w:hAnsi="Times New Roman"/>
                <w:noProof/>
                <w:highlight w:val="yellow"/>
              </w:rPr>
              <w:t>i</w:t>
            </w:r>
            <w:r w:rsidRPr="007C60A8">
              <w:rPr>
                <w:rFonts w:ascii="Times New Roman" w:hAnsi="Times New Roman"/>
                <w:noProof/>
                <w:highlight w:val="yellow"/>
              </w:rPr>
              <w:t xml:space="preserve"> = 0; i &lt;</w:t>
            </w:r>
            <w:r w:rsidR="001D5A85">
              <w:rPr>
                <w:rFonts w:ascii="Times New Roman" w:hAnsi="Times New Roman"/>
                <w:noProof/>
                <w:highlight w:val="yellow"/>
              </w:rPr>
              <w:t xml:space="preserve"> </w:t>
            </w:r>
            <w:r w:rsidR="00A37F2B">
              <w:rPr>
                <w:rFonts w:ascii="Times New Roman" w:hAnsi="Times New Roman"/>
                <w:noProof/>
                <w:highlight w:val="yellow"/>
              </w:rPr>
              <w:t>previousP</w:t>
            </w:r>
            <w:proofErr w:type="spellStart"/>
            <w:r w:rsidR="00A37F2B">
              <w:rPr>
                <w:highlight w:val="yellow"/>
                <w:lang w:val="en-CA"/>
              </w:rPr>
              <w:t>aletteS</w:t>
            </w:r>
            <w:r w:rsidRPr="007C60A8">
              <w:rPr>
                <w:highlight w:val="yellow"/>
                <w:lang w:val="en-CA"/>
              </w:rPr>
              <w:t>ize</w:t>
            </w:r>
            <w:proofErr w:type="spellEnd"/>
            <w:ins w:id="5" w:author="Christophe GISQUET" w:date="2014-06-10T14:24:00Z">
              <w:r w:rsidR="00EC7FE3">
                <w:rPr>
                  <w:highlight w:val="yellow"/>
                  <w:lang w:val="en-CA"/>
                </w:rPr>
                <w:t xml:space="preserve"> &amp;&amp; </w:t>
              </w:r>
            </w:ins>
            <w:ins w:id="6" w:author="Christophe GISQUET" w:date="2014-06-10T14:28:00Z">
              <w:r w:rsidR="00EC7FE3" w:rsidRPr="00EC7FE3">
                <w:rPr>
                  <w:rFonts w:ascii="Times New Roman" w:hAnsi="Times New Roman"/>
                  <w:noProof/>
                  <w:highlight w:val="yellow"/>
                  <w:lang w:val="en-US"/>
                </w:rPr>
                <w:t xml:space="preserve">pred_end_flag </w:t>
              </w:r>
            </w:ins>
            <w:ins w:id="7" w:author="Christophe GISQUET" w:date="2014-06-10T14:29:00Z">
              <w:r w:rsidR="00EC7FE3">
                <w:rPr>
                  <w:rFonts w:ascii="Times New Roman" w:hAnsi="Times New Roman"/>
                  <w:noProof/>
                  <w:highlight w:val="yellow"/>
                  <w:lang w:val="en-US"/>
                </w:rPr>
                <w:t xml:space="preserve"> !</w:t>
              </w:r>
            </w:ins>
            <w:ins w:id="8" w:author="Christophe GISQUET" w:date="2014-06-10T14:28:00Z">
              <w:r w:rsidR="00EC7FE3" w:rsidRPr="00EC7FE3">
                <w:rPr>
                  <w:rFonts w:ascii="Times New Roman" w:hAnsi="Times New Roman"/>
                  <w:noProof/>
                  <w:highlight w:val="yellow"/>
                  <w:lang w:val="en-US"/>
                </w:rPr>
                <w:t xml:space="preserve">= </w:t>
              </w:r>
            </w:ins>
            <w:ins w:id="9" w:author="Christophe GISQUET" w:date="2014-06-10T14:29:00Z">
              <w:r w:rsidR="00EC7FE3">
                <w:rPr>
                  <w:rFonts w:ascii="Times New Roman" w:hAnsi="Times New Roman"/>
                  <w:noProof/>
                  <w:highlight w:val="yellow"/>
                  <w:lang w:val="en-US"/>
                </w:rPr>
                <w:t xml:space="preserve"> </w:t>
              </w:r>
            </w:ins>
            <w:ins w:id="10" w:author="Christophe GISQUET" w:date="2014-06-10T14:28:00Z">
              <w:r w:rsidR="00EC7FE3" w:rsidRPr="00EC7FE3">
                <w:rPr>
                  <w:rFonts w:ascii="Times New Roman" w:hAnsi="Times New Roman"/>
                  <w:noProof/>
                  <w:highlight w:val="yellow"/>
                  <w:lang w:val="en-US"/>
                </w:rPr>
                <w:t>0</w:t>
              </w:r>
            </w:ins>
            <w:del w:id="11" w:author="Christophe GISQUET" w:date="2014-06-10T14:28:00Z">
              <w:r w:rsidR="00F04AA6" w:rsidDel="00EC7FE3">
                <w:rPr>
                  <w:rFonts w:ascii="Times New Roman" w:hAnsi="Times New Roman"/>
                  <w:noProof/>
                  <w:highlight w:val="yellow"/>
                </w:rPr>
                <w:delText>; i</w:delText>
              </w:r>
              <w:r w:rsidRPr="007C60A8" w:rsidDel="00EC7FE3">
                <w:rPr>
                  <w:rFonts w:ascii="Times New Roman" w:hAnsi="Times New Roman"/>
                  <w:noProof/>
                  <w:highlight w:val="yellow"/>
                </w:rPr>
                <w:delText>++ )</w:delText>
              </w:r>
              <w:r w:rsidR="000D4BA5" w:rsidDel="00EC7FE3">
                <w:rPr>
                  <w:rFonts w:ascii="Times New Roman" w:hAnsi="Times New Roman"/>
                  <w:noProof/>
                  <w:highlight w:val="yellow"/>
                </w:rPr>
                <w:delText xml:space="preserve"> </w:delText>
              </w:r>
              <w:r w:rsidR="009B5813" w:rsidDel="00EC7FE3">
                <w:rPr>
                  <w:rFonts w:ascii="Times New Roman" w:hAnsi="Times New Roman"/>
                  <w:noProof/>
                  <w:highlight w:val="yellow"/>
                </w:rPr>
                <w:delText>{</w:delText>
              </w:r>
            </w:del>
            <w:ins w:id="12" w:author="Christophe GISQUET" w:date="2014-06-10T14:28:00Z">
              <w:r w:rsidR="00EC7FE3">
                <w:rPr>
                  <w:rFonts w:ascii="Times New Roman" w:hAnsi="Times New Roman"/>
                  <w:noProof/>
                  <w:highlight w:val="yellow"/>
                </w:rPr>
                <w:t xml:space="preserve">  &amp;&amp;</w:t>
              </w:r>
            </w:ins>
          </w:p>
        </w:tc>
        <w:tc>
          <w:tcPr>
            <w:tcW w:w="1152" w:type="dxa"/>
          </w:tcPr>
          <w:p w14:paraId="36BB39C1" w14:textId="77777777" w:rsidR="00F7015F" w:rsidRPr="007C60A8" w:rsidRDefault="00F7015F" w:rsidP="00F8383F">
            <w:pPr>
              <w:pStyle w:val="tableheading"/>
              <w:rPr>
                <w:b w:val="0"/>
                <w:noProof/>
                <w:highlight w:val="yellow"/>
              </w:rPr>
            </w:pPr>
          </w:p>
        </w:tc>
      </w:tr>
      <w:tr w:rsidR="00EC7FE3" w:rsidRPr="0056241E" w14:paraId="2A328207" w14:textId="77777777" w:rsidTr="008A41B9">
        <w:trPr>
          <w:cantSplit/>
          <w:jc w:val="center"/>
          <w:ins w:id="13" w:author="Christophe GISQUET" w:date="2014-06-10T14:28:00Z"/>
        </w:trPr>
        <w:tc>
          <w:tcPr>
            <w:tcW w:w="7917" w:type="dxa"/>
          </w:tcPr>
          <w:p w14:paraId="64FBB376" w14:textId="77777777" w:rsidR="00EC7FE3" w:rsidRPr="007C60A8" w:rsidRDefault="00EC7FE3" w:rsidP="00EC7FE3">
            <w:pPr>
              <w:pStyle w:val="tablesyntax"/>
              <w:rPr>
                <w:ins w:id="14" w:author="Christophe GISQUET" w:date="2014-06-10T14:28:00Z"/>
                <w:rFonts w:ascii="Times New Roman" w:hAnsi="Times New Roman"/>
                <w:noProof/>
                <w:highlight w:val="yellow"/>
              </w:rPr>
            </w:pPr>
            <w:ins w:id="15" w:author="Christophe GISQUET" w:date="2014-06-10T14:28:00Z">
              <w:r w:rsidRPr="007C60A8">
                <w:rPr>
                  <w:rFonts w:ascii="Times New Roman" w:hAnsi="Times New Roman"/>
                  <w:noProof/>
                  <w:highlight w:val="yellow"/>
                </w:rPr>
                <w:tab/>
              </w:r>
              <w:r>
                <w:rPr>
                  <w:rFonts w:ascii="Times New Roman" w:hAnsi="Times New Roman"/>
                  <w:noProof/>
                  <w:highlight w:val="yellow"/>
                </w:rPr>
                <w:t xml:space="preserve">      numPredPreviousPalette &lt; max_palette_size; i</w:t>
              </w:r>
              <w:r w:rsidRPr="007C60A8">
                <w:rPr>
                  <w:rFonts w:ascii="Times New Roman" w:hAnsi="Times New Roman"/>
                  <w:noProof/>
                  <w:highlight w:val="yellow"/>
                </w:rPr>
                <w:t>++ )</w:t>
              </w:r>
              <w:r>
                <w:rPr>
                  <w:rFonts w:ascii="Times New Roman" w:hAnsi="Times New Roman"/>
                  <w:noProof/>
                  <w:highlight w:val="yellow"/>
                </w:rPr>
                <w:t xml:space="preserve"> {</w:t>
              </w:r>
            </w:ins>
          </w:p>
        </w:tc>
        <w:tc>
          <w:tcPr>
            <w:tcW w:w="1152" w:type="dxa"/>
          </w:tcPr>
          <w:p w14:paraId="2720A3A4" w14:textId="77777777" w:rsidR="00EC7FE3" w:rsidRPr="007C60A8" w:rsidRDefault="00EC7FE3" w:rsidP="00F8383F">
            <w:pPr>
              <w:pStyle w:val="tableheading"/>
              <w:rPr>
                <w:ins w:id="16" w:author="Christophe GISQUET" w:date="2014-06-10T14:28:00Z"/>
                <w:b w:val="0"/>
                <w:noProof/>
                <w:highlight w:val="yellow"/>
              </w:rPr>
            </w:pPr>
          </w:p>
        </w:tc>
      </w:tr>
      <w:tr w:rsidR="00F7015F" w:rsidRPr="0056241E" w14:paraId="57FB3CC5" w14:textId="77777777" w:rsidTr="008A41B9">
        <w:trPr>
          <w:cantSplit/>
          <w:jc w:val="center"/>
        </w:trPr>
        <w:tc>
          <w:tcPr>
            <w:tcW w:w="7917" w:type="dxa"/>
          </w:tcPr>
          <w:p w14:paraId="6EB309E7" w14:textId="77777777" w:rsidR="00F7015F" w:rsidRPr="007C60A8" w:rsidRDefault="00F7015F" w:rsidP="009F5957">
            <w:pPr>
              <w:pStyle w:val="tablesyntax"/>
              <w:rPr>
                <w:rFonts w:ascii="Times New Roman" w:hAnsi="Times New Roman"/>
                <w:b/>
                <w:noProof/>
                <w:highlight w:val="yellow"/>
                <w:lang w:val="en-US"/>
              </w:rPr>
            </w:pPr>
            <w:r w:rsidRPr="007C60A8">
              <w:rPr>
                <w:rFonts w:ascii="Times New Roman" w:hAnsi="Times New Roman"/>
                <w:noProof/>
                <w:highlight w:val="yellow"/>
              </w:rPr>
              <w:tab/>
            </w:r>
            <w:r w:rsidRPr="007C60A8">
              <w:rPr>
                <w:rFonts w:ascii="Times New Roman" w:hAnsi="Times New Roman"/>
                <w:noProof/>
                <w:highlight w:val="yellow"/>
              </w:rPr>
              <w:tab/>
            </w:r>
            <w:r w:rsidR="00A37F2B">
              <w:rPr>
                <w:rFonts w:ascii="Times New Roman" w:hAnsi="Times New Roman"/>
                <w:b/>
                <w:noProof/>
                <w:highlight w:val="yellow"/>
                <w:lang w:val="en-US"/>
              </w:rPr>
              <w:t>previous</w:t>
            </w:r>
            <w:r>
              <w:rPr>
                <w:rFonts w:ascii="Times New Roman" w:hAnsi="Times New Roman"/>
                <w:b/>
                <w:noProof/>
                <w:highlight w:val="yellow"/>
                <w:lang w:val="en-US"/>
              </w:rPr>
              <w:t>_p</w:t>
            </w:r>
            <w:r w:rsidRPr="007C60A8">
              <w:rPr>
                <w:rFonts w:ascii="Times New Roman" w:hAnsi="Times New Roman"/>
                <w:b/>
                <w:noProof/>
                <w:highlight w:val="yellow"/>
                <w:lang w:val="en-US"/>
              </w:rPr>
              <w:t>alette</w:t>
            </w:r>
            <w:r>
              <w:rPr>
                <w:rFonts w:ascii="Times New Roman" w:hAnsi="Times New Roman"/>
                <w:b/>
                <w:noProof/>
                <w:highlight w:val="yellow"/>
                <w:lang w:val="en-US"/>
              </w:rPr>
              <w:t>_entr</w:t>
            </w:r>
            <w:r w:rsidR="001B732D">
              <w:rPr>
                <w:rFonts w:ascii="Times New Roman" w:hAnsi="Times New Roman"/>
                <w:b/>
                <w:noProof/>
                <w:highlight w:val="yellow"/>
                <w:lang w:val="en-US"/>
              </w:rPr>
              <w:t>y_flag</w:t>
            </w:r>
            <w:r w:rsidR="009D0767" w:rsidRPr="009D0767">
              <w:rPr>
                <w:rFonts w:ascii="Times New Roman" w:hAnsi="Times New Roman"/>
                <w:noProof/>
                <w:highlight w:val="yellow"/>
                <w:lang w:val="en-US"/>
              </w:rPr>
              <w:t>[</w:t>
            </w:r>
            <w:r w:rsidR="009D0767" w:rsidRPr="00DC648F">
              <w:rPr>
                <w:rFonts w:ascii="Times New Roman" w:hAnsi="Times New Roman"/>
                <w:noProof/>
                <w:highlight w:val="yellow"/>
              </w:rPr>
              <w:t> </w:t>
            </w:r>
            <w:r w:rsidR="009D0767">
              <w:rPr>
                <w:rFonts w:ascii="Times New Roman" w:hAnsi="Times New Roman"/>
                <w:noProof/>
                <w:highlight w:val="yellow"/>
                <w:lang w:val="en-US"/>
              </w:rPr>
              <w:t>i</w:t>
            </w:r>
            <w:r w:rsidR="009D0767" w:rsidRPr="00DC648F">
              <w:rPr>
                <w:rFonts w:ascii="Times New Roman" w:hAnsi="Times New Roman"/>
                <w:noProof/>
                <w:highlight w:val="yellow"/>
              </w:rPr>
              <w:t> </w:t>
            </w:r>
            <w:r w:rsidR="009D0767" w:rsidRPr="009D0767">
              <w:rPr>
                <w:rFonts w:ascii="Times New Roman" w:hAnsi="Times New Roman"/>
                <w:noProof/>
                <w:highlight w:val="yellow"/>
                <w:lang w:val="en-US"/>
              </w:rPr>
              <w:t>]</w:t>
            </w:r>
          </w:p>
        </w:tc>
        <w:tc>
          <w:tcPr>
            <w:tcW w:w="1152" w:type="dxa"/>
          </w:tcPr>
          <w:p w14:paraId="658FC812" w14:textId="77777777" w:rsidR="00F7015F" w:rsidRPr="007C60A8" w:rsidRDefault="00F7015F" w:rsidP="00F8383F">
            <w:pPr>
              <w:pStyle w:val="tableheading"/>
              <w:rPr>
                <w:b w:val="0"/>
                <w:noProof/>
                <w:highlight w:val="yellow"/>
              </w:rPr>
            </w:pPr>
            <w:r w:rsidRPr="007C60A8">
              <w:rPr>
                <w:b w:val="0"/>
                <w:noProof/>
                <w:highlight w:val="yellow"/>
              </w:rPr>
              <w:t>ae(v)</w:t>
            </w:r>
          </w:p>
        </w:tc>
      </w:tr>
      <w:tr w:rsidR="00F7015F" w:rsidRPr="0056241E" w14:paraId="78572034" w14:textId="77777777" w:rsidTr="008A41B9">
        <w:trPr>
          <w:cantSplit/>
          <w:jc w:val="center"/>
        </w:trPr>
        <w:tc>
          <w:tcPr>
            <w:tcW w:w="7917" w:type="dxa"/>
          </w:tcPr>
          <w:p w14:paraId="5C57306D" w14:textId="77777777" w:rsidR="00F7015F" w:rsidRPr="007C60A8" w:rsidRDefault="00F7015F" w:rsidP="00A37F2B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>
              <w:rPr>
                <w:rFonts w:ascii="Times New Roman" w:hAnsi="Times New Roman"/>
                <w:noProof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highlight w:val="yellow"/>
              </w:rPr>
              <w:tab/>
              <w:t xml:space="preserve">if ( </w:t>
            </w:r>
            <w:r w:rsidR="00A37F2B">
              <w:rPr>
                <w:rFonts w:ascii="Times New Roman" w:hAnsi="Times New Roman"/>
                <w:noProof/>
                <w:highlight w:val="yellow"/>
                <w:lang w:val="en-US"/>
              </w:rPr>
              <w:t>previous</w:t>
            </w:r>
            <w:r w:rsidRPr="00F7015F">
              <w:rPr>
                <w:rFonts w:ascii="Times New Roman" w:hAnsi="Times New Roman"/>
                <w:noProof/>
                <w:highlight w:val="yellow"/>
                <w:lang w:val="en-US"/>
              </w:rPr>
              <w:t>_palette_entr</w:t>
            </w:r>
            <w:r w:rsidR="001B732D">
              <w:rPr>
                <w:rFonts w:ascii="Times New Roman" w:hAnsi="Times New Roman"/>
                <w:noProof/>
                <w:highlight w:val="yellow"/>
                <w:lang w:val="en-US"/>
              </w:rPr>
              <w:t>y_flag</w:t>
            </w:r>
            <w:r w:rsidR="009D0767" w:rsidRPr="009D0767">
              <w:rPr>
                <w:rFonts w:ascii="Times New Roman" w:hAnsi="Times New Roman"/>
                <w:noProof/>
                <w:highlight w:val="yellow"/>
                <w:lang w:val="en-US"/>
              </w:rPr>
              <w:t>[</w:t>
            </w:r>
            <w:r w:rsidR="009D0767" w:rsidRPr="00DC648F">
              <w:rPr>
                <w:rFonts w:ascii="Times New Roman" w:hAnsi="Times New Roman"/>
                <w:noProof/>
                <w:highlight w:val="yellow"/>
              </w:rPr>
              <w:t> </w:t>
            </w:r>
            <w:r w:rsidR="009D0767">
              <w:rPr>
                <w:rFonts w:ascii="Times New Roman" w:hAnsi="Times New Roman"/>
                <w:noProof/>
                <w:highlight w:val="yellow"/>
                <w:lang w:val="en-US"/>
              </w:rPr>
              <w:t>i</w:t>
            </w:r>
            <w:r w:rsidR="009D0767" w:rsidRPr="00DC648F">
              <w:rPr>
                <w:rFonts w:ascii="Times New Roman" w:hAnsi="Times New Roman"/>
                <w:noProof/>
                <w:highlight w:val="yellow"/>
              </w:rPr>
              <w:t> </w:t>
            </w:r>
            <w:r w:rsidR="009D0767" w:rsidRPr="009D0767">
              <w:rPr>
                <w:rFonts w:ascii="Times New Roman" w:hAnsi="Times New Roman"/>
                <w:noProof/>
                <w:highlight w:val="yellow"/>
                <w:lang w:val="en-US"/>
              </w:rPr>
              <w:t>]</w:t>
            </w:r>
            <w:r w:rsidR="0088007A">
              <w:rPr>
                <w:rFonts w:ascii="Times New Roman" w:hAnsi="Times New Roman"/>
                <w:noProof/>
                <w:highlight w:val="yellow"/>
                <w:lang w:val="en-US"/>
              </w:rPr>
              <w:t xml:space="preserve"> </w:t>
            </w:r>
            <w:r>
              <w:rPr>
                <w:rFonts w:ascii="Times New Roman" w:hAnsi="Times New Roman"/>
                <w:noProof/>
                <w:highlight w:val="yellow"/>
                <w:lang w:val="en-US"/>
              </w:rPr>
              <w:t>)</w:t>
            </w:r>
            <w:r w:rsidR="000D4BA5">
              <w:rPr>
                <w:rFonts w:ascii="Times New Roman" w:hAnsi="Times New Roman"/>
                <w:noProof/>
                <w:highlight w:val="yellow"/>
                <w:lang w:val="en-US"/>
              </w:rPr>
              <w:t xml:space="preserve"> </w:t>
            </w:r>
            <w:r w:rsidR="001B732D">
              <w:rPr>
                <w:rFonts w:ascii="Times New Roman" w:hAnsi="Times New Roman"/>
                <w:noProof/>
                <w:highlight w:val="yellow"/>
                <w:lang w:val="en-US"/>
              </w:rPr>
              <w:t>{</w:t>
            </w:r>
          </w:p>
        </w:tc>
        <w:tc>
          <w:tcPr>
            <w:tcW w:w="1152" w:type="dxa"/>
          </w:tcPr>
          <w:p w14:paraId="17E99DCB" w14:textId="77777777" w:rsidR="00F7015F" w:rsidRPr="007C60A8" w:rsidRDefault="00F7015F" w:rsidP="00F8383F">
            <w:pPr>
              <w:pStyle w:val="tableheading"/>
              <w:rPr>
                <w:b w:val="0"/>
                <w:noProof/>
                <w:highlight w:val="yellow"/>
              </w:rPr>
            </w:pPr>
          </w:p>
        </w:tc>
      </w:tr>
      <w:tr w:rsidR="009B5813" w:rsidRPr="0056241E" w14:paraId="3965E6E4" w14:textId="77777777" w:rsidTr="008A41B9">
        <w:trPr>
          <w:cantSplit/>
          <w:jc w:val="center"/>
        </w:trPr>
        <w:tc>
          <w:tcPr>
            <w:tcW w:w="7917" w:type="dxa"/>
          </w:tcPr>
          <w:p w14:paraId="417B5238" w14:textId="77777777" w:rsidR="009B5813" w:rsidRDefault="009B5813" w:rsidP="001C4FBC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>
              <w:rPr>
                <w:rFonts w:ascii="Times New Roman" w:hAnsi="Times New Roman"/>
                <w:noProof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highlight w:val="yellow"/>
              </w:rPr>
              <w:tab/>
              <w:t>for (</w:t>
            </w:r>
            <w:r w:rsidR="0088007A">
              <w:rPr>
                <w:rFonts w:ascii="Times New Roman" w:hAnsi="Times New Roman"/>
                <w:noProof/>
                <w:highlight w:val="yellow"/>
              </w:rPr>
              <w:t xml:space="preserve"> </w:t>
            </w:r>
            <w:r>
              <w:rPr>
                <w:rFonts w:ascii="Times New Roman" w:hAnsi="Times New Roman"/>
                <w:noProof/>
                <w:highlight w:val="yellow"/>
              </w:rPr>
              <w:t xml:space="preserve">cIdx = </w:t>
            </w:r>
            <w:r w:rsidR="001C4FBC">
              <w:rPr>
                <w:rFonts w:ascii="Times New Roman" w:hAnsi="Times New Roman"/>
                <w:noProof/>
                <w:highlight w:val="yellow"/>
              </w:rPr>
              <w:t>compOffset</w:t>
            </w:r>
            <w:r>
              <w:rPr>
                <w:rFonts w:ascii="Times New Roman" w:hAnsi="Times New Roman"/>
                <w:noProof/>
                <w:highlight w:val="yellow"/>
              </w:rPr>
              <w:t xml:space="preserve">; cIdx &lt; </w:t>
            </w:r>
            <w:r w:rsidR="009A1D2F">
              <w:rPr>
                <w:rFonts w:ascii="Times New Roman" w:hAnsi="Times New Roman"/>
                <w:noProof/>
                <w:highlight w:val="yellow"/>
              </w:rPr>
              <w:t>NumComp</w:t>
            </w:r>
            <w:r w:rsidR="001C4FBC">
              <w:rPr>
                <w:rFonts w:ascii="Times New Roman" w:hAnsi="Times New Roman"/>
                <w:noProof/>
                <w:highlight w:val="yellow"/>
              </w:rPr>
              <w:t xml:space="preserve"> + compOffset</w:t>
            </w:r>
            <w:r w:rsidR="00F04AA6">
              <w:rPr>
                <w:rFonts w:ascii="Times New Roman" w:hAnsi="Times New Roman"/>
                <w:noProof/>
                <w:highlight w:val="yellow"/>
              </w:rPr>
              <w:t>; cIdx</w:t>
            </w:r>
            <w:r>
              <w:rPr>
                <w:rFonts w:ascii="Times New Roman" w:hAnsi="Times New Roman"/>
                <w:noProof/>
                <w:highlight w:val="yellow"/>
              </w:rPr>
              <w:t>++</w:t>
            </w:r>
            <w:r w:rsidR="0088007A">
              <w:rPr>
                <w:rFonts w:ascii="Times New Roman" w:hAnsi="Times New Roman"/>
                <w:noProof/>
                <w:highlight w:val="yellow"/>
              </w:rPr>
              <w:t xml:space="preserve"> </w:t>
            </w:r>
            <w:r>
              <w:rPr>
                <w:rFonts w:ascii="Times New Roman" w:hAnsi="Times New Roman"/>
                <w:noProof/>
                <w:highlight w:val="yellow"/>
              </w:rPr>
              <w:t>)</w:t>
            </w:r>
          </w:p>
        </w:tc>
        <w:tc>
          <w:tcPr>
            <w:tcW w:w="1152" w:type="dxa"/>
          </w:tcPr>
          <w:p w14:paraId="330DF467" w14:textId="77777777" w:rsidR="009B5813" w:rsidRPr="0056241E" w:rsidRDefault="009B5813" w:rsidP="008A41B9">
            <w:pPr>
              <w:pStyle w:val="tableheading"/>
              <w:rPr>
                <w:b w:val="0"/>
                <w:noProof/>
              </w:rPr>
            </w:pPr>
          </w:p>
        </w:tc>
      </w:tr>
      <w:tr w:rsidR="00F7015F" w:rsidRPr="00A37F2B" w14:paraId="2395CCA8" w14:textId="77777777" w:rsidTr="008A41B9">
        <w:trPr>
          <w:cantSplit/>
          <w:jc w:val="center"/>
        </w:trPr>
        <w:tc>
          <w:tcPr>
            <w:tcW w:w="7917" w:type="dxa"/>
          </w:tcPr>
          <w:p w14:paraId="155779A5" w14:textId="77777777" w:rsidR="00F7015F" w:rsidRPr="00A37F2B" w:rsidRDefault="00F7015F" w:rsidP="000D4BA5">
            <w:pPr>
              <w:pStyle w:val="tablesyntax"/>
              <w:rPr>
                <w:rFonts w:ascii="Times New Roman" w:hAnsi="Times New Roman"/>
                <w:noProof/>
                <w:lang w:val="fr-FR"/>
              </w:rPr>
            </w:pPr>
            <w:r>
              <w:rPr>
                <w:rFonts w:ascii="Times New Roman" w:hAnsi="Times New Roman"/>
                <w:noProof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highlight w:val="yellow"/>
              </w:rPr>
              <w:tab/>
            </w:r>
            <w:r w:rsidRPr="001B732D">
              <w:rPr>
                <w:rFonts w:ascii="Times New Roman" w:hAnsi="Times New Roman"/>
                <w:noProof/>
                <w:highlight w:val="yellow"/>
              </w:rPr>
              <w:tab/>
            </w:r>
            <w:r w:rsidR="001A3CA1"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p</w:t>
            </w:r>
            <w:r w:rsidR="001B732D"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alette</w:t>
            </w:r>
            <w:r w:rsidR="001A3CA1"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_entries</w:t>
            </w:r>
            <w:r w:rsidR="001B732D" w:rsidRPr="00A37F2B">
              <w:rPr>
                <w:highlight w:val="yellow"/>
                <w:lang w:val="fr-FR"/>
              </w:rPr>
              <w:t>[</w:t>
            </w:r>
            <w:r w:rsidR="009D0767"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 </w:t>
            </w:r>
            <w:proofErr w:type="spellStart"/>
            <w:r w:rsidR="001B732D"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cIdx</w:t>
            </w:r>
            <w:proofErr w:type="spellEnd"/>
            <w:r w:rsidR="009D0767"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 </w:t>
            </w:r>
            <w:r w:rsidR="001B732D" w:rsidRPr="00A37F2B">
              <w:rPr>
                <w:highlight w:val="yellow"/>
                <w:lang w:val="fr-FR"/>
              </w:rPr>
              <w:t>]</w:t>
            </w:r>
            <w:r w:rsidR="001B732D"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[</w:t>
            </w:r>
            <w:r w:rsidR="009D0767"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 </w:t>
            </w:r>
            <w:proofErr w:type="spellStart"/>
            <w:r w:rsidR="00AB36F1"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numPre</w:t>
            </w:r>
            <w:r w:rsidR="000878CD"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d</w:t>
            </w:r>
            <w:r w:rsidR="00A37F2B">
              <w:rPr>
                <w:rFonts w:ascii="Times New Roman" w:hAnsi="Times New Roman"/>
                <w:noProof/>
                <w:highlight w:val="yellow"/>
                <w:lang w:val="fr-FR"/>
              </w:rPr>
              <w:t>Previous</w:t>
            </w:r>
            <w:r w:rsidR="00AB36F1"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Palette</w:t>
            </w:r>
            <w:proofErr w:type="spellEnd"/>
            <w:r w:rsidR="00AB36F1"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 </w:t>
            </w:r>
            <w:r w:rsidR="005B2E9D">
              <w:rPr>
                <w:rFonts w:ascii="Times New Roman" w:hAnsi="Times New Roman"/>
                <w:noProof/>
                <w:highlight w:val="yellow"/>
                <w:lang w:val="fr-FR"/>
              </w:rPr>
              <w:t>]</w:t>
            </w:r>
            <w:r w:rsidR="000D4BA5">
              <w:rPr>
                <w:rFonts w:ascii="Times New Roman" w:hAnsi="Times New Roman"/>
                <w:noProof/>
                <w:highlight w:val="yellow"/>
                <w:lang w:val="fr-FR"/>
              </w:rPr>
              <w:t xml:space="preserve"> </w:t>
            </w:r>
            <w:r w:rsidR="005B2E9D">
              <w:rPr>
                <w:rFonts w:ascii="Times New Roman" w:hAnsi="Times New Roman"/>
                <w:noProof/>
                <w:highlight w:val="yellow"/>
                <w:lang w:val="fr-FR"/>
              </w:rPr>
              <w:t>=</w:t>
            </w:r>
            <w:r w:rsidR="000D4BA5">
              <w:rPr>
                <w:rFonts w:ascii="Times New Roman" w:hAnsi="Times New Roman"/>
                <w:noProof/>
                <w:highlight w:val="yellow"/>
                <w:lang w:val="fr-FR"/>
              </w:rPr>
              <w:t xml:space="preserve"> </w:t>
            </w:r>
            <w:r w:rsidR="000D4BA5" w:rsidRPr="00943A5F">
              <w:rPr>
                <w:rFonts w:ascii="Times New Roman" w:hAnsi="Times New Roman"/>
              </w:rPr>
              <w:br/>
            </w:r>
            <w:r w:rsidR="000D4BA5">
              <w:rPr>
                <w:rFonts w:ascii="Times New Roman" w:hAnsi="Times New Roman"/>
                <w:noProof/>
                <w:highlight w:val="yellow"/>
              </w:rPr>
              <w:tab/>
            </w:r>
            <w:r w:rsidR="000D4BA5">
              <w:rPr>
                <w:rFonts w:ascii="Times New Roman" w:hAnsi="Times New Roman"/>
                <w:noProof/>
                <w:highlight w:val="yellow"/>
              </w:rPr>
              <w:tab/>
            </w:r>
            <w:r w:rsidR="000D4BA5">
              <w:rPr>
                <w:rFonts w:ascii="Times New Roman" w:hAnsi="Times New Roman"/>
                <w:noProof/>
                <w:highlight w:val="yellow"/>
              </w:rPr>
              <w:tab/>
            </w:r>
            <w:r w:rsidR="000D4BA5" w:rsidRPr="001B732D">
              <w:rPr>
                <w:rFonts w:ascii="Times New Roman" w:hAnsi="Times New Roman"/>
                <w:noProof/>
                <w:highlight w:val="yellow"/>
              </w:rPr>
              <w:tab/>
            </w:r>
            <w:r w:rsidR="000D4BA5" w:rsidRPr="001B732D">
              <w:rPr>
                <w:rFonts w:ascii="Times New Roman" w:hAnsi="Times New Roman"/>
                <w:noProof/>
                <w:highlight w:val="yellow"/>
              </w:rPr>
              <w:tab/>
            </w:r>
            <w:r w:rsidR="005B2E9D">
              <w:rPr>
                <w:rFonts w:ascii="Times New Roman" w:hAnsi="Times New Roman"/>
                <w:noProof/>
                <w:highlight w:val="yellow"/>
                <w:lang w:val="fr-FR"/>
              </w:rPr>
              <w:t>previousPaletteEntries</w:t>
            </w:r>
            <w:r w:rsidR="009D0767" w:rsidRPr="00A37F2B">
              <w:rPr>
                <w:highlight w:val="yellow"/>
                <w:lang w:val="fr-FR"/>
              </w:rPr>
              <w:t>[</w:t>
            </w:r>
            <w:r w:rsidR="009D0767"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 </w:t>
            </w:r>
            <w:proofErr w:type="spellStart"/>
            <w:r w:rsidR="009D0767"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cIdx</w:t>
            </w:r>
            <w:proofErr w:type="spellEnd"/>
            <w:r w:rsidR="009D0767"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 </w:t>
            </w:r>
            <w:r w:rsidR="009D0767" w:rsidRPr="00A37F2B">
              <w:rPr>
                <w:highlight w:val="yellow"/>
                <w:lang w:val="fr-FR"/>
              </w:rPr>
              <w:t>]</w:t>
            </w:r>
            <w:r w:rsidR="001B732D"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[</w:t>
            </w:r>
            <w:r w:rsidR="009D0767"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 </w:t>
            </w:r>
            <w:r w:rsidR="001B732D"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i</w:t>
            </w:r>
            <w:r w:rsidR="00F8383F"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 </w:t>
            </w:r>
            <w:r w:rsidR="001B732D"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]</w:t>
            </w:r>
          </w:p>
        </w:tc>
        <w:tc>
          <w:tcPr>
            <w:tcW w:w="1152" w:type="dxa"/>
          </w:tcPr>
          <w:p w14:paraId="57E266FD" w14:textId="77777777" w:rsidR="00F7015F" w:rsidRPr="00A37F2B" w:rsidRDefault="00F7015F" w:rsidP="008A41B9">
            <w:pPr>
              <w:pStyle w:val="tableheading"/>
              <w:rPr>
                <w:b w:val="0"/>
                <w:noProof/>
                <w:lang w:val="fr-FR"/>
              </w:rPr>
            </w:pPr>
          </w:p>
        </w:tc>
      </w:tr>
      <w:tr w:rsidR="001B732D" w:rsidRPr="0056241E" w14:paraId="14F30691" w14:textId="77777777" w:rsidTr="008F517E">
        <w:trPr>
          <w:cantSplit/>
          <w:trHeight w:val="287"/>
          <w:jc w:val="center"/>
        </w:trPr>
        <w:tc>
          <w:tcPr>
            <w:tcW w:w="7917" w:type="dxa"/>
          </w:tcPr>
          <w:p w14:paraId="44D90D37" w14:textId="77777777" w:rsidR="001B732D" w:rsidRDefault="001B732D" w:rsidP="00A37F2B">
            <w:pPr>
              <w:pStyle w:val="tablesyntax"/>
              <w:rPr>
                <w:rFonts w:ascii="Times New Roman" w:hAnsi="Times New Roman"/>
                <w:noProof/>
              </w:rPr>
            </w:pPr>
            <w:r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ab/>
            </w:r>
            <w:r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ab/>
            </w:r>
            <w:r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ab/>
            </w:r>
            <w:r w:rsidR="00AB36F1">
              <w:rPr>
                <w:rFonts w:ascii="Times New Roman" w:hAnsi="Times New Roman"/>
                <w:noProof/>
                <w:highlight w:val="yellow"/>
              </w:rPr>
              <w:t>numPre</w:t>
            </w:r>
            <w:r w:rsidR="000878CD">
              <w:rPr>
                <w:rFonts w:ascii="Times New Roman" w:hAnsi="Times New Roman"/>
                <w:noProof/>
                <w:highlight w:val="yellow"/>
              </w:rPr>
              <w:t>d</w:t>
            </w:r>
            <w:r w:rsidR="00A37F2B">
              <w:rPr>
                <w:rFonts w:ascii="Times New Roman" w:hAnsi="Times New Roman"/>
                <w:noProof/>
                <w:highlight w:val="yellow"/>
              </w:rPr>
              <w:t>Previous</w:t>
            </w:r>
            <w:r w:rsidR="00AB36F1">
              <w:rPr>
                <w:rFonts w:ascii="Times New Roman" w:hAnsi="Times New Roman"/>
                <w:noProof/>
                <w:highlight w:val="yellow"/>
              </w:rPr>
              <w:t>Palette</w:t>
            </w:r>
            <w:r w:rsidRPr="007C60A8">
              <w:rPr>
                <w:rFonts w:ascii="Times New Roman" w:hAnsi="Times New Roman"/>
                <w:noProof/>
                <w:highlight w:val="yellow"/>
              </w:rPr>
              <w:t>++</w:t>
            </w:r>
          </w:p>
        </w:tc>
        <w:tc>
          <w:tcPr>
            <w:tcW w:w="1152" w:type="dxa"/>
          </w:tcPr>
          <w:p w14:paraId="55DCDC0F" w14:textId="77777777" w:rsidR="001B732D" w:rsidRPr="0056241E" w:rsidRDefault="001B732D" w:rsidP="00F8383F">
            <w:pPr>
              <w:pStyle w:val="tableheading"/>
              <w:rPr>
                <w:b w:val="0"/>
                <w:noProof/>
              </w:rPr>
            </w:pPr>
          </w:p>
        </w:tc>
      </w:tr>
      <w:tr w:rsidR="00EC7FE3" w:rsidRPr="0056241E" w14:paraId="271D797F" w14:textId="77777777" w:rsidTr="008F517E">
        <w:trPr>
          <w:cantSplit/>
          <w:trHeight w:val="287"/>
          <w:jc w:val="center"/>
          <w:ins w:id="17" w:author="Christophe GISQUET" w:date="2014-06-10T14:25:00Z"/>
        </w:trPr>
        <w:tc>
          <w:tcPr>
            <w:tcW w:w="7917" w:type="dxa"/>
          </w:tcPr>
          <w:p w14:paraId="4A4F975B" w14:textId="77777777" w:rsidR="00EC7FE3" w:rsidRPr="00A37F2B" w:rsidRDefault="00EC7FE3" w:rsidP="00A37F2B">
            <w:pPr>
              <w:pStyle w:val="tablesyntax"/>
              <w:rPr>
                <w:ins w:id="18" w:author="Christophe GISQUET" w:date="2014-06-10T14:25:00Z"/>
                <w:rFonts w:ascii="Times New Roman" w:hAnsi="Times New Roman"/>
                <w:noProof/>
                <w:highlight w:val="yellow"/>
                <w:lang w:val="fr-FR"/>
              </w:rPr>
            </w:pPr>
            <w:ins w:id="19" w:author="Christophe GISQUET" w:date="2014-06-10T14:25:00Z">
              <w:r w:rsidRPr="00A37F2B">
                <w:rPr>
                  <w:rFonts w:ascii="Times New Roman" w:hAnsi="Times New Roman"/>
                  <w:noProof/>
                  <w:highlight w:val="yellow"/>
                  <w:lang w:val="fr-FR"/>
                </w:rPr>
                <w:tab/>
              </w:r>
              <w:r w:rsidRPr="00A37F2B">
                <w:rPr>
                  <w:rFonts w:ascii="Times New Roman" w:hAnsi="Times New Roman"/>
                  <w:noProof/>
                  <w:highlight w:val="yellow"/>
                  <w:lang w:val="fr-FR"/>
                </w:rPr>
                <w:tab/>
              </w:r>
              <w:r w:rsidRPr="00A37F2B">
                <w:rPr>
                  <w:rFonts w:ascii="Times New Roman" w:hAnsi="Times New Roman"/>
                  <w:noProof/>
                  <w:highlight w:val="yellow"/>
                  <w:lang w:val="fr-FR"/>
                </w:rPr>
                <w:tab/>
              </w:r>
              <w:r>
                <w:rPr>
                  <w:rFonts w:ascii="Times New Roman" w:hAnsi="Times New Roman"/>
                  <w:noProof/>
                  <w:highlight w:val="yellow"/>
                  <w:lang w:val="fr-FR"/>
                </w:rPr>
                <w:t>if( i  ==  4  ||  ( i &gt; 8  &amp;&amp;  i % 8  ==  0 ) )</w:t>
              </w:r>
            </w:ins>
            <w:ins w:id="20" w:author="Christophe GISQUET" w:date="2014-06-10T14:26:00Z">
              <w:r>
                <w:rPr>
                  <w:rFonts w:ascii="Times New Roman" w:hAnsi="Times New Roman"/>
                  <w:noProof/>
                  <w:highlight w:val="yellow"/>
                  <w:lang w:val="fr-FR"/>
                </w:rPr>
                <w:t xml:space="preserve"> {</w:t>
              </w:r>
            </w:ins>
          </w:p>
        </w:tc>
        <w:tc>
          <w:tcPr>
            <w:tcW w:w="1152" w:type="dxa"/>
          </w:tcPr>
          <w:p w14:paraId="6A6E5E1D" w14:textId="77777777" w:rsidR="00EC7FE3" w:rsidRPr="0056241E" w:rsidRDefault="00EC7FE3" w:rsidP="00F8383F">
            <w:pPr>
              <w:pStyle w:val="tableheading"/>
              <w:rPr>
                <w:ins w:id="21" w:author="Christophe GISQUET" w:date="2014-06-10T14:25:00Z"/>
                <w:b w:val="0"/>
                <w:noProof/>
              </w:rPr>
            </w:pPr>
          </w:p>
        </w:tc>
      </w:tr>
      <w:tr w:rsidR="00EC7FE3" w:rsidRPr="0056241E" w14:paraId="0FAD6F1A" w14:textId="77777777" w:rsidTr="008F517E">
        <w:trPr>
          <w:cantSplit/>
          <w:trHeight w:val="287"/>
          <w:jc w:val="center"/>
          <w:ins w:id="22" w:author="Christophe GISQUET" w:date="2014-06-10T14:25:00Z"/>
        </w:trPr>
        <w:tc>
          <w:tcPr>
            <w:tcW w:w="7917" w:type="dxa"/>
          </w:tcPr>
          <w:p w14:paraId="30CAB363" w14:textId="77777777" w:rsidR="00EC7FE3" w:rsidRPr="00A37F2B" w:rsidRDefault="00EC7FE3" w:rsidP="00A37F2B">
            <w:pPr>
              <w:pStyle w:val="tablesyntax"/>
              <w:rPr>
                <w:ins w:id="23" w:author="Christophe GISQUET" w:date="2014-06-10T14:25:00Z"/>
                <w:rFonts w:ascii="Times New Roman" w:hAnsi="Times New Roman"/>
                <w:noProof/>
                <w:highlight w:val="yellow"/>
                <w:lang w:val="fr-FR"/>
              </w:rPr>
            </w:pPr>
            <w:ins w:id="24" w:author="Christophe GISQUET" w:date="2014-06-10T14:26:00Z">
              <w:r w:rsidRPr="00A37F2B">
                <w:rPr>
                  <w:rFonts w:ascii="Times New Roman" w:hAnsi="Times New Roman"/>
                  <w:noProof/>
                  <w:highlight w:val="yellow"/>
                  <w:lang w:val="fr-FR"/>
                </w:rPr>
                <w:tab/>
              </w:r>
              <w:r w:rsidRPr="00A37F2B">
                <w:rPr>
                  <w:rFonts w:ascii="Times New Roman" w:hAnsi="Times New Roman"/>
                  <w:noProof/>
                  <w:highlight w:val="yellow"/>
                  <w:lang w:val="fr-FR"/>
                </w:rPr>
                <w:tab/>
              </w:r>
              <w:r w:rsidRPr="00A37F2B">
                <w:rPr>
                  <w:rFonts w:ascii="Times New Roman" w:hAnsi="Times New Roman"/>
                  <w:noProof/>
                  <w:highlight w:val="yellow"/>
                  <w:lang w:val="fr-FR"/>
                </w:rPr>
                <w:tab/>
              </w:r>
              <w:r w:rsidRPr="00A37F2B">
                <w:rPr>
                  <w:rFonts w:ascii="Times New Roman" w:hAnsi="Times New Roman"/>
                  <w:noProof/>
                  <w:highlight w:val="yellow"/>
                  <w:lang w:val="fr-FR"/>
                </w:rPr>
                <w:tab/>
              </w:r>
              <w:r>
                <w:rPr>
                  <w:rFonts w:ascii="Times New Roman" w:hAnsi="Times New Roman"/>
                  <w:noProof/>
                  <w:highlight w:val="yellow"/>
                  <w:lang w:val="fr-FR"/>
                </w:rPr>
                <w:t>pred_end_flag</w:t>
              </w:r>
            </w:ins>
          </w:p>
        </w:tc>
        <w:tc>
          <w:tcPr>
            <w:tcW w:w="1152" w:type="dxa"/>
          </w:tcPr>
          <w:p w14:paraId="6B50A3EB" w14:textId="77777777" w:rsidR="00EC7FE3" w:rsidRPr="0056241E" w:rsidRDefault="00EC7FE3" w:rsidP="00F8383F">
            <w:pPr>
              <w:pStyle w:val="tableheading"/>
              <w:rPr>
                <w:ins w:id="25" w:author="Christophe GISQUET" w:date="2014-06-10T14:25:00Z"/>
                <w:b w:val="0"/>
                <w:noProof/>
              </w:rPr>
            </w:pPr>
            <w:ins w:id="26" w:author="Christophe GISQUET" w:date="2014-06-10T14:27:00Z">
              <w:r>
                <w:rPr>
                  <w:b w:val="0"/>
                  <w:noProof/>
                </w:rPr>
                <w:t>u(1)</w:t>
              </w:r>
            </w:ins>
          </w:p>
        </w:tc>
      </w:tr>
      <w:tr w:rsidR="00EC7FE3" w:rsidRPr="0056241E" w14:paraId="1DBF41AD" w14:textId="77777777" w:rsidTr="008F517E">
        <w:trPr>
          <w:cantSplit/>
          <w:trHeight w:val="287"/>
          <w:jc w:val="center"/>
          <w:ins w:id="27" w:author="Christophe GISQUET" w:date="2014-06-10T14:27:00Z"/>
        </w:trPr>
        <w:tc>
          <w:tcPr>
            <w:tcW w:w="7917" w:type="dxa"/>
          </w:tcPr>
          <w:p w14:paraId="0B8BEE53" w14:textId="77777777" w:rsidR="00EC7FE3" w:rsidRPr="00EC7FE3" w:rsidRDefault="00EC7FE3" w:rsidP="00EC7FE3">
            <w:pPr>
              <w:pStyle w:val="tablesyntax"/>
              <w:rPr>
                <w:ins w:id="28" w:author="Christophe GISQUET" w:date="2014-06-10T14:27:00Z"/>
                <w:rFonts w:ascii="Times New Roman" w:hAnsi="Times New Roman"/>
                <w:noProof/>
                <w:highlight w:val="yellow"/>
                <w:lang w:val="en-US"/>
              </w:rPr>
            </w:pPr>
            <w:ins w:id="29" w:author="Christophe GISQUET" w:date="2014-06-10T14:27:00Z">
              <w:r w:rsidRPr="00A37F2B">
                <w:rPr>
                  <w:rFonts w:ascii="Times New Roman" w:hAnsi="Times New Roman"/>
                  <w:noProof/>
                  <w:highlight w:val="yellow"/>
                  <w:lang w:val="fr-FR"/>
                </w:rPr>
                <w:tab/>
              </w:r>
              <w:r w:rsidRPr="00A37F2B">
                <w:rPr>
                  <w:rFonts w:ascii="Times New Roman" w:hAnsi="Times New Roman"/>
                  <w:noProof/>
                  <w:highlight w:val="yellow"/>
                  <w:lang w:val="fr-FR"/>
                </w:rPr>
                <w:tab/>
              </w:r>
              <w:r w:rsidRPr="00A37F2B">
                <w:rPr>
                  <w:rFonts w:ascii="Times New Roman" w:hAnsi="Times New Roman"/>
                  <w:noProof/>
                  <w:highlight w:val="yellow"/>
                  <w:lang w:val="fr-FR"/>
                </w:rPr>
                <w:tab/>
              </w:r>
            </w:ins>
            <w:ins w:id="30" w:author="Christophe GISQUET" w:date="2014-06-10T14:29:00Z">
              <w:r w:rsidRPr="00A37F2B">
                <w:rPr>
                  <w:rFonts w:ascii="Times New Roman" w:hAnsi="Times New Roman"/>
                  <w:noProof/>
                  <w:highlight w:val="yellow"/>
                  <w:lang w:val="fr-FR"/>
                </w:rPr>
                <w:tab/>
              </w:r>
            </w:ins>
            <w:ins w:id="31" w:author="Christophe GISQUET" w:date="2014-06-10T14:30:00Z">
              <w:r w:rsidRPr="00EC7FE3">
                <w:rPr>
                  <w:rFonts w:ascii="Times New Roman" w:hAnsi="Times New Roman"/>
                  <w:noProof/>
                  <w:highlight w:val="yellow"/>
                  <w:lang w:val="en-US"/>
                </w:rPr>
                <w:t>if</w:t>
              </w:r>
              <w:r>
                <w:rPr>
                  <w:rFonts w:ascii="Times New Roman" w:hAnsi="Times New Roman"/>
                  <w:noProof/>
                  <w:highlight w:val="yellow"/>
                  <w:lang w:val="en-US"/>
                </w:rPr>
                <w:t>(</w:t>
              </w:r>
              <w:r w:rsidRPr="00EC7FE3">
                <w:rPr>
                  <w:rFonts w:ascii="Times New Roman" w:hAnsi="Times New Roman"/>
                  <w:noProof/>
                  <w:highlight w:val="yellow"/>
                  <w:lang w:val="en-US"/>
                </w:rPr>
                <w:t>pred_end_flag</w:t>
              </w:r>
              <w:r>
                <w:rPr>
                  <w:rFonts w:ascii="Times New Roman" w:hAnsi="Times New Roman"/>
                  <w:noProof/>
                  <w:highlight w:val="yellow"/>
                </w:rPr>
                <w:t xml:space="preserve"> )</w:t>
              </w:r>
            </w:ins>
          </w:p>
        </w:tc>
        <w:tc>
          <w:tcPr>
            <w:tcW w:w="1152" w:type="dxa"/>
          </w:tcPr>
          <w:p w14:paraId="12428A45" w14:textId="77777777" w:rsidR="00EC7FE3" w:rsidRDefault="00EC7FE3" w:rsidP="00F8383F">
            <w:pPr>
              <w:pStyle w:val="tableheading"/>
              <w:rPr>
                <w:ins w:id="32" w:author="Christophe GISQUET" w:date="2014-06-10T14:27:00Z"/>
                <w:b w:val="0"/>
                <w:noProof/>
              </w:rPr>
            </w:pPr>
          </w:p>
        </w:tc>
      </w:tr>
      <w:tr w:rsidR="00EC7FE3" w:rsidRPr="0056241E" w14:paraId="22570B7F" w14:textId="77777777" w:rsidTr="008F517E">
        <w:trPr>
          <w:cantSplit/>
          <w:trHeight w:val="287"/>
          <w:jc w:val="center"/>
          <w:ins w:id="33" w:author="Christophe GISQUET" w:date="2014-06-10T14:31:00Z"/>
        </w:trPr>
        <w:tc>
          <w:tcPr>
            <w:tcW w:w="7917" w:type="dxa"/>
          </w:tcPr>
          <w:p w14:paraId="4D473DB3" w14:textId="77777777" w:rsidR="00EC7FE3" w:rsidRPr="00EC7FE3" w:rsidRDefault="00EC7FE3" w:rsidP="00EC7FE3">
            <w:pPr>
              <w:pStyle w:val="tablesyntax"/>
              <w:rPr>
                <w:ins w:id="34" w:author="Christophe GISQUET" w:date="2014-06-10T14:31:00Z"/>
                <w:rFonts w:ascii="Times New Roman" w:hAnsi="Times New Roman"/>
                <w:noProof/>
                <w:highlight w:val="yellow"/>
                <w:lang w:val="en-US"/>
              </w:rPr>
            </w:pPr>
            <w:ins w:id="35" w:author="Christophe GISQUET" w:date="2014-06-10T14:31:00Z">
              <w:r w:rsidRPr="00A3509E">
                <w:rPr>
                  <w:rFonts w:ascii="Times New Roman" w:hAnsi="Times New Roman"/>
                  <w:noProof/>
                  <w:highlight w:val="yellow"/>
                  <w:lang w:val="en-US"/>
                </w:rPr>
                <w:tab/>
              </w:r>
              <w:r w:rsidRPr="00A3509E">
                <w:rPr>
                  <w:rFonts w:ascii="Times New Roman" w:hAnsi="Times New Roman"/>
                  <w:noProof/>
                  <w:highlight w:val="yellow"/>
                  <w:lang w:val="en-US"/>
                </w:rPr>
                <w:tab/>
              </w:r>
              <w:r w:rsidRPr="00A3509E">
                <w:rPr>
                  <w:rFonts w:ascii="Times New Roman" w:hAnsi="Times New Roman"/>
                  <w:noProof/>
                  <w:highlight w:val="yellow"/>
                  <w:lang w:val="en-US"/>
                </w:rPr>
                <w:tab/>
              </w:r>
              <w:r w:rsidRPr="00A3509E">
                <w:rPr>
                  <w:rFonts w:ascii="Times New Roman" w:hAnsi="Times New Roman"/>
                  <w:noProof/>
                  <w:highlight w:val="yellow"/>
                  <w:lang w:val="en-US"/>
                </w:rPr>
                <w:tab/>
              </w:r>
              <w:r w:rsidRPr="00A3509E">
                <w:rPr>
                  <w:rFonts w:ascii="Times New Roman" w:hAnsi="Times New Roman"/>
                  <w:noProof/>
                  <w:highlight w:val="yellow"/>
                  <w:lang w:val="en-US"/>
                </w:rPr>
                <w:tab/>
              </w:r>
              <w:r>
                <w:rPr>
                  <w:rFonts w:ascii="Times New Roman" w:hAnsi="Times New Roman"/>
                  <w:noProof/>
                  <w:highlight w:val="yellow"/>
                </w:rPr>
                <w:t>for(</w:t>
              </w:r>
              <w:r w:rsidRPr="007C60A8">
                <w:rPr>
                  <w:rFonts w:ascii="Times New Roman" w:hAnsi="Times New Roman"/>
                  <w:noProof/>
                  <w:highlight w:val="yellow"/>
                </w:rPr>
                <w:t>; i &lt;</w:t>
              </w:r>
              <w:r>
                <w:rPr>
                  <w:rFonts w:ascii="Times New Roman" w:hAnsi="Times New Roman"/>
                  <w:noProof/>
                  <w:highlight w:val="yellow"/>
                </w:rPr>
                <w:t xml:space="preserve"> max_pred_size; i++)  </w:t>
              </w:r>
              <w:r w:rsidRPr="00EC7FE3">
                <w:rPr>
                  <w:rFonts w:ascii="Times New Roman" w:hAnsi="Times New Roman"/>
                  <w:noProof/>
                  <w:highlight w:val="yellow"/>
                  <w:lang w:val="en-US"/>
                </w:rPr>
                <w:t>previous_palette_entry_flag[</w:t>
              </w:r>
              <w:r w:rsidRPr="00EC7FE3">
                <w:rPr>
                  <w:rFonts w:ascii="Times New Roman" w:hAnsi="Times New Roman"/>
                  <w:noProof/>
                  <w:highlight w:val="yellow"/>
                </w:rPr>
                <w:t> </w:t>
              </w:r>
              <w:r w:rsidRPr="00EC7FE3">
                <w:rPr>
                  <w:rFonts w:ascii="Times New Roman" w:hAnsi="Times New Roman"/>
                  <w:noProof/>
                  <w:highlight w:val="yellow"/>
                  <w:lang w:val="en-US"/>
                </w:rPr>
                <w:t>i</w:t>
              </w:r>
              <w:r w:rsidRPr="00EC7FE3">
                <w:rPr>
                  <w:rFonts w:ascii="Times New Roman" w:hAnsi="Times New Roman"/>
                  <w:noProof/>
                  <w:highlight w:val="yellow"/>
                </w:rPr>
                <w:t> </w:t>
              </w:r>
              <w:r w:rsidRPr="00EC7FE3">
                <w:rPr>
                  <w:rFonts w:ascii="Times New Roman" w:hAnsi="Times New Roman"/>
                  <w:noProof/>
                  <w:highlight w:val="yellow"/>
                  <w:lang w:val="en-US"/>
                </w:rPr>
                <w:t>] =</w:t>
              </w:r>
              <w:r>
                <w:rPr>
                  <w:rFonts w:ascii="Times New Roman" w:hAnsi="Times New Roman"/>
                  <w:noProof/>
                  <w:highlight w:val="yellow"/>
                  <w:lang w:val="en-US"/>
                </w:rPr>
                <w:t xml:space="preserve"> 0</w:t>
              </w:r>
            </w:ins>
          </w:p>
        </w:tc>
        <w:tc>
          <w:tcPr>
            <w:tcW w:w="1152" w:type="dxa"/>
          </w:tcPr>
          <w:p w14:paraId="4116CA2E" w14:textId="77777777" w:rsidR="00EC7FE3" w:rsidRDefault="00EC7FE3" w:rsidP="00F8383F">
            <w:pPr>
              <w:pStyle w:val="tableheading"/>
              <w:rPr>
                <w:ins w:id="36" w:author="Christophe GISQUET" w:date="2014-06-10T14:31:00Z"/>
                <w:b w:val="0"/>
                <w:noProof/>
              </w:rPr>
            </w:pPr>
          </w:p>
        </w:tc>
      </w:tr>
      <w:tr w:rsidR="00EC7FE3" w:rsidRPr="0056241E" w14:paraId="64C1FD60" w14:textId="77777777" w:rsidTr="008F517E">
        <w:trPr>
          <w:cantSplit/>
          <w:trHeight w:val="287"/>
          <w:jc w:val="center"/>
          <w:ins w:id="37" w:author="Christophe GISQUET" w:date="2014-06-10T14:27:00Z"/>
        </w:trPr>
        <w:tc>
          <w:tcPr>
            <w:tcW w:w="7917" w:type="dxa"/>
          </w:tcPr>
          <w:p w14:paraId="0060D73D" w14:textId="77777777" w:rsidR="00EC7FE3" w:rsidRPr="00EC7FE3" w:rsidRDefault="00EC7FE3" w:rsidP="00A37F2B">
            <w:pPr>
              <w:pStyle w:val="tablesyntax"/>
              <w:rPr>
                <w:ins w:id="38" w:author="Christophe GISQUET" w:date="2014-06-10T14:27:00Z"/>
                <w:rFonts w:ascii="Times New Roman" w:hAnsi="Times New Roman"/>
                <w:noProof/>
                <w:highlight w:val="yellow"/>
                <w:lang w:val="en-US"/>
              </w:rPr>
            </w:pPr>
            <w:ins w:id="39" w:author="Christophe GISQUET" w:date="2014-06-10T14:30:00Z">
              <w:r w:rsidRPr="00EC7FE3">
                <w:rPr>
                  <w:rFonts w:ascii="Times New Roman" w:hAnsi="Times New Roman"/>
                  <w:noProof/>
                  <w:highlight w:val="yellow"/>
                  <w:lang w:val="en-US"/>
                </w:rPr>
                <w:tab/>
              </w:r>
              <w:r w:rsidRPr="00EC7FE3">
                <w:rPr>
                  <w:rFonts w:ascii="Times New Roman" w:hAnsi="Times New Roman"/>
                  <w:noProof/>
                  <w:highlight w:val="yellow"/>
                  <w:lang w:val="en-US"/>
                </w:rPr>
                <w:tab/>
              </w:r>
              <w:r w:rsidRPr="00EC7FE3">
                <w:rPr>
                  <w:rFonts w:ascii="Times New Roman" w:hAnsi="Times New Roman"/>
                  <w:noProof/>
                  <w:highlight w:val="yellow"/>
                  <w:lang w:val="en-US"/>
                </w:rPr>
                <w:tab/>
              </w:r>
              <w:r>
                <w:rPr>
                  <w:rFonts w:ascii="Times New Roman" w:hAnsi="Times New Roman"/>
                  <w:noProof/>
                  <w:highlight w:val="yellow"/>
                  <w:lang w:val="fr-FR"/>
                </w:rPr>
                <w:t>}</w:t>
              </w:r>
            </w:ins>
          </w:p>
        </w:tc>
        <w:tc>
          <w:tcPr>
            <w:tcW w:w="1152" w:type="dxa"/>
          </w:tcPr>
          <w:p w14:paraId="1E2DF94F" w14:textId="77777777" w:rsidR="00EC7FE3" w:rsidRDefault="00EC7FE3" w:rsidP="00F8383F">
            <w:pPr>
              <w:pStyle w:val="tableheading"/>
              <w:rPr>
                <w:ins w:id="40" w:author="Christophe GISQUET" w:date="2014-06-10T14:27:00Z"/>
                <w:b w:val="0"/>
                <w:noProof/>
              </w:rPr>
            </w:pPr>
          </w:p>
        </w:tc>
      </w:tr>
      <w:tr w:rsidR="001B732D" w:rsidRPr="0056241E" w14:paraId="3111459F" w14:textId="77777777" w:rsidTr="008F517E">
        <w:trPr>
          <w:cantSplit/>
          <w:trHeight w:val="287"/>
          <w:jc w:val="center"/>
        </w:trPr>
        <w:tc>
          <w:tcPr>
            <w:tcW w:w="7917" w:type="dxa"/>
          </w:tcPr>
          <w:p w14:paraId="01224484" w14:textId="77777777" w:rsidR="001B732D" w:rsidRPr="0004712B" w:rsidRDefault="001B732D" w:rsidP="00F8383F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4712B">
              <w:rPr>
                <w:rFonts w:ascii="Times New Roman" w:hAnsi="Times New Roman"/>
                <w:noProof/>
                <w:highlight w:val="yellow"/>
              </w:rPr>
              <w:tab/>
            </w:r>
            <w:r w:rsidRPr="0004712B">
              <w:rPr>
                <w:rFonts w:ascii="Times New Roman" w:hAnsi="Times New Roman"/>
                <w:noProof/>
                <w:highlight w:val="yellow"/>
              </w:rPr>
              <w:tab/>
              <w:t>}</w:t>
            </w:r>
          </w:p>
        </w:tc>
        <w:tc>
          <w:tcPr>
            <w:tcW w:w="1152" w:type="dxa"/>
          </w:tcPr>
          <w:p w14:paraId="1AAB1A01" w14:textId="77777777" w:rsidR="001B732D" w:rsidRPr="0004712B" w:rsidRDefault="001B732D" w:rsidP="00F8383F">
            <w:pPr>
              <w:pStyle w:val="tableheading"/>
              <w:rPr>
                <w:b w:val="0"/>
                <w:noProof/>
                <w:highlight w:val="yellow"/>
              </w:rPr>
            </w:pPr>
          </w:p>
        </w:tc>
      </w:tr>
      <w:tr w:rsidR="001B732D" w:rsidRPr="0056241E" w14:paraId="72732C39" w14:textId="77777777" w:rsidTr="008F517E">
        <w:trPr>
          <w:cantSplit/>
          <w:trHeight w:val="287"/>
          <w:jc w:val="center"/>
        </w:trPr>
        <w:tc>
          <w:tcPr>
            <w:tcW w:w="7917" w:type="dxa"/>
          </w:tcPr>
          <w:p w14:paraId="7EA8BF02" w14:textId="77777777" w:rsidR="001B732D" w:rsidRPr="0004712B" w:rsidRDefault="001B732D" w:rsidP="00F8383F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4712B">
              <w:rPr>
                <w:rFonts w:ascii="Times New Roman" w:hAnsi="Times New Roman"/>
                <w:noProof/>
                <w:highlight w:val="yellow"/>
              </w:rPr>
              <w:tab/>
              <w:t>}</w:t>
            </w:r>
          </w:p>
        </w:tc>
        <w:tc>
          <w:tcPr>
            <w:tcW w:w="1152" w:type="dxa"/>
          </w:tcPr>
          <w:p w14:paraId="2AB4BAE8" w14:textId="77777777" w:rsidR="001B732D" w:rsidRPr="0004712B" w:rsidRDefault="001B732D" w:rsidP="00F8383F">
            <w:pPr>
              <w:pStyle w:val="tableheading"/>
              <w:rPr>
                <w:b w:val="0"/>
                <w:noProof/>
                <w:highlight w:val="yellow"/>
              </w:rPr>
            </w:pPr>
          </w:p>
        </w:tc>
      </w:tr>
      <w:tr w:rsidR="001B732D" w:rsidRPr="0056241E" w14:paraId="0217D968" w14:textId="77777777" w:rsidTr="008A41B9">
        <w:trPr>
          <w:cantSplit/>
          <w:trHeight w:val="206"/>
          <w:jc w:val="center"/>
        </w:trPr>
        <w:tc>
          <w:tcPr>
            <w:tcW w:w="7917" w:type="dxa"/>
          </w:tcPr>
          <w:p w14:paraId="47746DA9" w14:textId="77777777" w:rsidR="001B732D" w:rsidRDefault="001B732D" w:rsidP="00650965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>
              <w:rPr>
                <w:rFonts w:ascii="Times New Roman" w:hAnsi="Times New Roman"/>
                <w:noProof/>
                <w:highlight w:val="yellow"/>
              </w:rPr>
              <w:tab/>
              <w:t>if(</w:t>
            </w:r>
            <w:r w:rsidR="00AB36F1">
              <w:rPr>
                <w:rFonts w:ascii="Times New Roman" w:hAnsi="Times New Roman"/>
                <w:noProof/>
                <w:highlight w:val="yellow"/>
              </w:rPr>
              <w:t xml:space="preserve"> numPre</w:t>
            </w:r>
            <w:r w:rsidR="000878CD">
              <w:rPr>
                <w:rFonts w:ascii="Times New Roman" w:hAnsi="Times New Roman"/>
                <w:noProof/>
                <w:highlight w:val="yellow"/>
              </w:rPr>
              <w:t>d</w:t>
            </w:r>
            <w:r w:rsidR="00A37F2B">
              <w:rPr>
                <w:rFonts w:ascii="Times New Roman" w:hAnsi="Times New Roman"/>
                <w:noProof/>
                <w:highlight w:val="yellow"/>
              </w:rPr>
              <w:t>Previous</w:t>
            </w:r>
            <w:r w:rsidR="00AB36F1">
              <w:rPr>
                <w:rFonts w:ascii="Times New Roman" w:hAnsi="Times New Roman"/>
                <w:noProof/>
                <w:highlight w:val="yellow"/>
              </w:rPr>
              <w:t xml:space="preserve">Palette </w:t>
            </w:r>
            <w:r>
              <w:rPr>
                <w:rFonts w:ascii="Times New Roman" w:hAnsi="Times New Roman"/>
                <w:noProof/>
                <w:highlight w:val="yellow"/>
              </w:rPr>
              <w:t xml:space="preserve">&lt; </w:t>
            </w:r>
            <w:r w:rsidR="00650965">
              <w:rPr>
                <w:rFonts w:ascii="Times New Roman" w:hAnsi="Times New Roman"/>
                <w:noProof/>
                <w:highlight w:val="yellow"/>
              </w:rPr>
              <w:t>max_palette_size</w:t>
            </w:r>
            <w:r>
              <w:rPr>
                <w:rFonts w:ascii="Times New Roman" w:hAnsi="Times New Roman"/>
                <w:noProof/>
                <w:highlight w:val="yellow"/>
              </w:rPr>
              <w:t>)</w:t>
            </w:r>
          </w:p>
        </w:tc>
        <w:tc>
          <w:tcPr>
            <w:tcW w:w="1152" w:type="dxa"/>
          </w:tcPr>
          <w:p w14:paraId="589FB60C" w14:textId="77777777" w:rsidR="001B732D" w:rsidRPr="0056241E" w:rsidRDefault="001B732D" w:rsidP="008A41B9">
            <w:pPr>
              <w:pStyle w:val="tableheading"/>
              <w:rPr>
                <w:b w:val="0"/>
                <w:noProof/>
              </w:rPr>
            </w:pPr>
          </w:p>
        </w:tc>
      </w:tr>
      <w:tr w:rsidR="001B732D" w:rsidRPr="0056241E" w14:paraId="3151A8FC" w14:textId="77777777" w:rsidTr="008A41B9">
        <w:trPr>
          <w:cantSplit/>
          <w:trHeight w:val="206"/>
          <w:jc w:val="center"/>
        </w:trPr>
        <w:tc>
          <w:tcPr>
            <w:tcW w:w="7917" w:type="dxa"/>
          </w:tcPr>
          <w:p w14:paraId="67FC2599" w14:textId="77777777" w:rsidR="001B732D" w:rsidRPr="008F517E" w:rsidRDefault="001B732D" w:rsidP="00AB4F04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>
              <w:rPr>
                <w:rFonts w:ascii="Times New Roman" w:hAnsi="Times New Roman"/>
                <w:noProof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highlight w:val="yellow"/>
              </w:rPr>
              <w:tab/>
            </w:r>
            <w:r w:rsidRPr="008F517E">
              <w:rPr>
                <w:rFonts w:ascii="Times New Roman" w:hAnsi="Times New Roman"/>
                <w:b/>
                <w:noProof/>
                <w:highlight w:val="yellow"/>
              </w:rPr>
              <w:t>palette_</w:t>
            </w:r>
            <w:r w:rsidR="002B2F7B">
              <w:rPr>
                <w:rFonts w:ascii="Times New Roman" w:hAnsi="Times New Roman"/>
                <w:b/>
                <w:noProof/>
                <w:highlight w:val="yellow"/>
              </w:rPr>
              <w:t>num_</w:t>
            </w:r>
            <w:r w:rsidR="00AB4F04" w:rsidRPr="008F517E">
              <w:rPr>
                <w:rFonts w:ascii="Times New Roman" w:hAnsi="Times New Roman"/>
                <w:b/>
                <w:noProof/>
                <w:highlight w:val="yellow"/>
              </w:rPr>
              <w:t>signalled_</w:t>
            </w:r>
            <w:r w:rsidRPr="008F517E">
              <w:rPr>
                <w:rFonts w:ascii="Times New Roman" w:hAnsi="Times New Roman"/>
                <w:b/>
                <w:noProof/>
                <w:highlight w:val="yellow"/>
              </w:rPr>
              <w:t>entries</w:t>
            </w:r>
          </w:p>
        </w:tc>
        <w:tc>
          <w:tcPr>
            <w:tcW w:w="1152" w:type="dxa"/>
          </w:tcPr>
          <w:p w14:paraId="4F3B4EFA" w14:textId="77777777" w:rsidR="001B732D" w:rsidRPr="0056241E" w:rsidRDefault="00C97540" w:rsidP="008A41B9">
            <w:pPr>
              <w:pStyle w:val="tableheading"/>
              <w:rPr>
                <w:b w:val="0"/>
                <w:noProof/>
              </w:rPr>
            </w:pPr>
            <w:r w:rsidRPr="007C60A8">
              <w:rPr>
                <w:b w:val="0"/>
                <w:noProof/>
                <w:highlight w:val="yellow"/>
              </w:rPr>
              <w:t>ae(v)</w:t>
            </w:r>
          </w:p>
        </w:tc>
      </w:tr>
      <w:tr w:rsidR="00F45125" w:rsidRPr="0056241E" w14:paraId="46823B30" w14:textId="77777777" w:rsidTr="008A41B9">
        <w:trPr>
          <w:cantSplit/>
          <w:trHeight w:val="206"/>
          <w:jc w:val="center"/>
        </w:trPr>
        <w:tc>
          <w:tcPr>
            <w:tcW w:w="7917" w:type="dxa"/>
          </w:tcPr>
          <w:p w14:paraId="24CC8F0F" w14:textId="77777777" w:rsidR="00F45125" w:rsidRDefault="00F45125" w:rsidP="000D4BA5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>
              <w:rPr>
                <w:rFonts w:ascii="Times New Roman" w:hAnsi="Times New Roman"/>
                <w:noProof/>
                <w:highlight w:val="yellow"/>
              </w:rPr>
              <w:tab/>
              <w:t>for (</w:t>
            </w:r>
            <w:r w:rsidR="000D4BA5">
              <w:rPr>
                <w:rFonts w:ascii="Times New Roman" w:hAnsi="Times New Roman"/>
                <w:noProof/>
                <w:highlight w:val="yellow"/>
              </w:rPr>
              <w:t xml:space="preserve"> </w:t>
            </w:r>
            <w:r>
              <w:rPr>
                <w:rFonts w:ascii="Times New Roman" w:hAnsi="Times New Roman"/>
                <w:noProof/>
                <w:highlight w:val="yellow"/>
              </w:rPr>
              <w:t xml:space="preserve">cIdx = </w:t>
            </w:r>
            <w:r w:rsidR="00C172BC">
              <w:rPr>
                <w:rFonts w:ascii="Times New Roman" w:hAnsi="Times New Roman"/>
                <w:noProof/>
                <w:highlight w:val="yellow"/>
              </w:rPr>
              <w:t>compOffset</w:t>
            </w:r>
            <w:r>
              <w:rPr>
                <w:rFonts w:ascii="Times New Roman" w:hAnsi="Times New Roman"/>
                <w:noProof/>
                <w:highlight w:val="yellow"/>
              </w:rPr>
              <w:t xml:space="preserve">; cIdx &lt; </w:t>
            </w:r>
            <w:r w:rsidR="002F18D3">
              <w:rPr>
                <w:rFonts w:ascii="Times New Roman" w:hAnsi="Times New Roman"/>
                <w:noProof/>
                <w:highlight w:val="yellow"/>
              </w:rPr>
              <w:t>NumComp</w:t>
            </w:r>
            <w:r w:rsidR="00C172BC">
              <w:rPr>
                <w:rFonts w:ascii="Times New Roman" w:hAnsi="Times New Roman"/>
                <w:noProof/>
                <w:highlight w:val="yellow"/>
              </w:rPr>
              <w:t xml:space="preserve"> + compOffset</w:t>
            </w:r>
            <w:r>
              <w:rPr>
                <w:rFonts w:ascii="Times New Roman" w:hAnsi="Times New Roman"/>
                <w:noProof/>
                <w:highlight w:val="yellow"/>
              </w:rPr>
              <w:t>; cIdx++</w:t>
            </w:r>
            <w:r w:rsidR="000D4BA5">
              <w:rPr>
                <w:rFonts w:ascii="Times New Roman" w:hAnsi="Times New Roman"/>
                <w:noProof/>
                <w:highlight w:val="yellow"/>
              </w:rPr>
              <w:t xml:space="preserve"> </w:t>
            </w:r>
            <w:r>
              <w:rPr>
                <w:rFonts w:ascii="Times New Roman" w:hAnsi="Times New Roman"/>
                <w:noProof/>
                <w:highlight w:val="yellow"/>
              </w:rPr>
              <w:t>)</w:t>
            </w:r>
          </w:p>
        </w:tc>
        <w:tc>
          <w:tcPr>
            <w:tcW w:w="1152" w:type="dxa"/>
          </w:tcPr>
          <w:p w14:paraId="5698FF2D" w14:textId="77777777" w:rsidR="00F45125" w:rsidRPr="007C60A8" w:rsidRDefault="00F45125" w:rsidP="00F8383F">
            <w:pPr>
              <w:pStyle w:val="tableheading"/>
              <w:rPr>
                <w:b w:val="0"/>
                <w:noProof/>
                <w:highlight w:val="yellow"/>
              </w:rPr>
            </w:pPr>
          </w:p>
        </w:tc>
      </w:tr>
      <w:tr w:rsidR="001B732D" w:rsidRPr="0056241E" w14:paraId="7D85E389" w14:textId="77777777" w:rsidTr="008A41B9">
        <w:trPr>
          <w:cantSplit/>
          <w:trHeight w:val="206"/>
          <w:jc w:val="center"/>
        </w:trPr>
        <w:tc>
          <w:tcPr>
            <w:tcW w:w="7917" w:type="dxa"/>
          </w:tcPr>
          <w:p w14:paraId="0D25721D" w14:textId="77777777" w:rsidR="001B732D" w:rsidRPr="007C60A8" w:rsidRDefault="001B732D" w:rsidP="009B717C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>
              <w:rPr>
                <w:rFonts w:ascii="Times New Roman" w:hAnsi="Times New Roman"/>
                <w:noProof/>
                <w:highlight w:val="yellow"/>
              </w:rPr>
              <w:tab/>
            </w:r>
            <w:r w:rsidR="00F45125">
              <w:rPr>
                <w:rFonts w:ascii="Times New Roman" w:hAnsi="Times New Roman"/>
                <w:noProof/>
                <w:highlight w:val="yellow"/>
              </w:rPr>
              <w:tab/>
            </w:r>
            <w:r w:rsidRPr="007C60A8">
              <w:rPr>
                <w:rFonts w:ascii="Times New Roman" w:hAnsi="Times New Roman"/>
                <w:noProof/>
                <w:highlight w:val="yellow"/>
              </w:rPr>
              <w:t xml:space="preserve">for( </w:t>
            </w:r>
            <w:r>
              <w:rPr>
                <w:rFonts w:ascii="Times New Roman" w:hAnsi="Times New Roman"/>
                <w:noProof/>
                <w:highlight w:val="yellow"/>
              </w:rPr>
              <w:t>i</w:t>
            </w:r>
            <w:r w:rsidRPr="007C60A8">
              <w:rPr>
                <w:rFonts w:ascii="Times New Roman" w:hAnsi="Times New Roman"/>
                <w:noProof/>
                <w:highlight w:val="yellow"/>
              </w:rPr>
              <w:t xml:space="preserve"> = 0; i </w:t>
            </w:r>
            <w:r w:rsidRPr="00DF3501">
              <w:rPr>
                <w:rFonts w:ascii="Times New Roman" w:hAnsi="Times New Roman"/>
                <w:noProof/>
                <w:highlight w:val="yellow"/>
              </w:rPr>
              <w:t>&lt;</w:t>
            </w:r>
            <w:r w:rsidR="00F0707D" w:rsidRPr="00DF3501">
              <w:rPr>
                <w:rFonts w:ascii="Times New Roman" w:hAnsi="Times New Roman"/>
                <w:noProof/>
                <w:highlight w:val="yellow"/>
              </w:rPr>
              <w:t xml:space="preserve"> </w:t>
            </w:r>
            <w:r w:rsidR="004F4AE4" w:rsidRPr="00F0707D">
              <w:rPr>
                <w:rFonts w:ascii="Times New Roman" w:hAnsi="Times New Roman"/>
                <w:noProof/>
                <w:highlight w:val="yellow"/>
              </w:rPr>
              <w:t>palette_</w:t>
            </w:r>
            <w:r w:rsidR="002B2F7B">
              <w:rPr>
                <w:rFonts w:ascii="Times New Roman" w:hAnsi="Times New Roman"/>
                <w:noProof/>
                <w:highlight w:val="yellow"/>
              </w:rPr>
              <w:t>num_</w:t>
            </w:r>
            <w:r w:rsidR="00F0707D" w:rsidRPr="00F0707D">
              <w:rPr>
                <w:rFonts w:ascii="Times New Roman" w:hAnsi="Times New Roman"/>
                <w:noProof/>
                <w:highlight w:val="yellow"/>
              </w:rPr>
              <w:t>signalled_entries</w:t>
            </w:r>
            <w:r w:rsidR="000D4BA5">
              <w:rPr>
                <w:rFonts w:ascii="Times New Roman" w:hAnsi="Times New Roman"/>
                <w:noProof/>
                <w:highlight w:val="yellow"/>
              </w:rPr>
              <w:t>; i</w:t>
            </w:r>
            <w:r w:rsidRPr="007C60A8">
              <w:rPr>
                <w:rFonts w:ascii="Times New Roman" w:hAnsi="Times New Roman"/>
                <w:noProof/>
                <w:highlight w:val="yellow"/>
              </w:rPr>
              <w:t>++ )</w:t>
            </w:r>
          </w:p>
        </w:tc>
        <w:tc>
          <w:tcPr>
            <w:tcW w:w="1152" w:type="dxa"/>
          </w:tcPr>
          <w:p w14:paraId="7097758F" w14:textId="77777777" w:rsidR="001B732D" w:rsidRPr="007C60A8" w:rsidRDefault="001B732D" w:rsidP="00F8383F">
            <w:pPr>
              <w:pStyle w:val="tableheading"/>
              <w:rPr>
                <w:b w:val="0"/>
                <w:noProof/>
                <w:highlight w:val="yellow"/>
              </w:rPr>
            </w:pPr>
          </w:p>
        </w:tc>
      </w:tr>
      <w:tr w:rsidR="001B732D" w:rsidRPr="0056241E" w14:paraId="5E94AFCD" w14:textId="77777777" w:rsidTr="008A41B9">
        <w:trPr>
          <w:cantSplit/>
          <w:trHeight w:val="206"/>
          <w:jc w:val="center"/>
        </w:trPr>
        <w:tc>
          <w:tcPr>
            <w:tcW w:w="7917" w:type="dxa"/>
          </w:tcPr>
          <w:p w14:paraId="1476F0E3" w14:textId="77777777" w:rsidR="001B732D" w:rsidRPr="00A37F2B" w:rsidRDefault="001B732D" w:rsidP="00A37F2B">
            <w:pPr>
              <w:pStyle w:val="tablesyntax"/>
              <w:rPr>
                <w:rFonts w:ascii="Times New Roman" w:hAnsi="Times New Roman"/>
                <w:b/>
                <w:noProof/>
                <w:highlight w:val="yellow"/>
                <w:lang w:val="fr-FR"/>
              </w:rPr>
            </w:pPr>
            <w:r>
              <w:rPr>
                <w:rFonts w:ascii="Times New Roman" w:hAnsi="Times New Roman"/>
                <w:noProof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highlight w:val="yellow"/>
              </w:rPr>
              <w:tab/>
            </w:r>
            <w:r w:rsidR="00F45125">
              <w:rPr>
                <w:rFonts w:ascii="Times New Roman" w:hAnsi="Times New Roman"/>
                <w:noProof/>
                <w:highlight w:val="yellow"/>
              </w:rPr>
              <w:tab/>
            </w:r>
            <w:r w:rsidR="001A3CA1" w:rsidRPr="00A37F2B">
              <w:rPr>
                <w:rFonts w:ascii="Times New Roman" w:hAnsi="Times New Roman"/>
                <w:b/>
                <w:noProof/>
                <w:highlight w:val="yellow"/>
                <w:lang w:val="fr-FR"/>
              </w:rPr>
              <w:t>p</w:t>
            </w:r>
            <w:r w:rsidRPr="00A37F2B">
              <w:rPr>
                <w:rFonts w:ascii="Times New Roman" w:hAnsi="Times New Roman"/>
                <w:b/>
                <w:noProof/>
                <w:highlight w:val="yellow"/>
                <w:lang w:val="fr-FR"/>
              </w:rPr>
              <w:t>alette</w:t>
            </w:r>
            <w:r w:rsidR="001A3CA1" w:rsidRPr="00A37F2B">
              <w:rPr>
                <w:rFonts w:ascii="Times New Roman" w:hAnsi="Times New Roman"/>
                <w:b/>
                <w:noProof/>
                <w:highlight w:val="yellow"/>
                <w:lang w:val="fr-FR"/>
              </w:rPr>
              <w:t>_</w:t>
            </w:r>
            <w:proofErr w:type="gramStart"/>
            <w:r w:rsidR="001A3CA1" w:rsidRPr="00A37F2B">
              <w:rPr>
                <w:rFonts w:ascii="Times New Roman" w:hAnsi="Times New Roman"/>
                <w:b/>
                <w:noProof/>
                <w:highlight w:val="yellow"/>
                <w:lang w:val="fr-FR"/>
              </w:rPr>
              <w:t>entries</w:t>
            </w:r>
            <w:r w:rsidR="00A9787F" w:rsidRPr="00A37F2B">
              <w:rPr>
                <w:highlight w:val="yellow"/>
                <w:lang w:val="fr-FR"/>
              </w:rPr>
              <w:t>[</w:t>
            </w:r>
            <w:proofErr w:type="gramEnd"/>
            <w:r w:rsidR="00A9787F"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 </w:t>
            </w:r>
            <w:proofErr w:type="spellStart"/>
            <w:r w:rsidR="00A9787F"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cIdx</w:t>
            </w:r>
            <w:proofErr w:type="spellEnd"/>
            <w:r w:rsidR="00A9787F"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 </w:t>
            </w:r>
            <w:r w:rsidR="00A9787F" w:rsidRPr="00A37F2B">
              <w:rPr>
                <w:highlight w:val="yellow"/>
                <w:lang w:val="fr-FR"/>
              </w:rPr>
              <w:t>]</w:t>
            </w:r>
            <w:r w:rsidR="00A9787F"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[ </w:t>
            </w:r>
            <w:proofErr w:type="spellStart"/>
            <w:r w:rsidR="00AB36F1"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numPred</w:t>
            </w:r>
            <w:r w:rsidR="00A37F2B">
              <w:rPr>
                <w:rFonts w:ascii="Times New Roman" w:hAnsi="Times New Roman"/>
                <w:noProof/>
                <w:highlight w:val="yellow"/>
                <w:lang w:val="fr-FR"/>
              </w:rPr>
              <w:t>Previous</w:t>
            </w:r>
            <w:r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Palette</w:t>
            </w:r>
            <w:proofErr w:type="spellEnd"/>
            <w:r w:rsidR="000D4BA5"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 </w:t>
            </w:r>
            <w:r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+</w:t>
            </w:r>
            <w:r w:rsidR="000D4BA5"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 </w:t>
            </w:r>
            <w:r w:rsidR="00A9787F"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i </w:t>
            </w:r>
            <w:r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]</w:t>
            </w:r>
          </w:p>
        </w:tc>
        <w:tc>
          <w:tcPr>
            <w:tcW w:w="1152" w:type="dxa"/>
          </w:tcPr>
          <w:p w14:paraId="32040085" w14:textId="77777777" w:rsidR="001B732D" w:rsidRPr="007C60A8" w:rsidRDefault="001B732D" w:rsidP="00F8383F">
            <w:pPr>
              <w:pStyle w:val="tableheading"/>
              <w:rPr>
                <w:b w:val="0"/>
                <w:noProof/>
                <w:highlight w:val="yellow"/>
              </w:rPr>
            </w:pPr>
            <w:r w:rsidRPr="007C60A8">
              <w:rPr>
                <w:b w:val="0"/>
                <w:noProof/>
                <w:highlight w:val="yellow"/>
              </w:rPr>
              <w:t>ae(v)</w:t>
            </w:r>
          </w:p>
        </w:tc>
      </w:tr>
      <w:tr w:rsidR="0043403A" w:rsidRPr="00A37F2B" w14:paraId="148A927C" w14:textId="77777777" w:rsidTr="008A41B9">
        <w:trPr>
          <w:cantSplit/>
          <w:trHeight w:val="206"/>
          <w:jc w:val="center"/>
        </w:trPr>
        <w:tc>
          <w:tcPr>
            <w:tcW w:w="7917" w:type="dxa"/>
          </w:tcPr>
          <w:p w14:paraId="0929423D" w14:textId="77777777" w:rsidR="00754572" w:rsidRPr="00A37F2B" w:rsidRDefault="0043403A" w:rsidP="00C02D5D">
            <w:pPr>
              <w:pStyle w:val="tablesyntax"/>
              <w:rPr>
                <w:rFonts w:ascii="Times New Roman" w:hAnsi="Times New Roman"/>
                <w:noProof/>
                <w:highlight w:val="yellow"/>
                <w:lang w:val="fr-FR"/>
              </w:rPr>
            </w:pPr>
            <w:r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ab/>
            </w:r>
            <w:proofErr w:type="spellStart"/>
            <w:r w:rsidR="005B2E9D">
              <w:rPr>
                <w:highlight w:val="yellow"/>
                <w:lang w:val="fr-FR"/>
              </w:rPr>
              <w:t>palette_size</w:t>
            </w:r>
            <w:proofErr w:type="spellEnd"/>
            <w:r w:rsidRPr="00A37F2B">
              <w:rPr>
                <w:highlight w:val="yellow"/>
                <w:lang w:val="fr-FR"/>
              </w:rPr>
              <w:t xml:space="preserve"> = </w:t>
            </w:r>
            <w:r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numPred</w:t>
            </w:r>
            <w:r w:rsidR="00A37F2B">
              <w:rPr>
                <w:rFonts w:ascii="Times New Roman" w:hAnsi="Times New Roman"/>
                <w:noProof/>
                <w:highlight w:val="yellow"/>
                <w:lang w:val="fr-FR"/>
              </w:rPr>
              <w:t>Previous</w:t>
            </w:r>
            <w:r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Palette + palette_</w:t>
            </w:r>
            <w:r w:rsidR="00891846">
              <w:rPr>
                <w:rFonts w:ascii="Times New Roman" w:hAnsi="Times New Roman"/>
                <w:noProof/>
                <w:highlight w:val="yellow"/>
                <w:lang w:val="fr-FR"/>
              </w:rPr>
              <w:t>num_signalled_</w:t>
            </w:r>
            <w:r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entries</w:t>
            </w:r>
          </w:p>
        </w:tc>
        <w:tc>
          <w:tcPr>
            <w:tcW w:w="1152" w:type="dxa"/>
          </w:tcPr>
          <w:p w14:paraId="0EDECDD1" w14:textId="77777777" w:rsidR="0043403A" w:rsidRPr="00A37F2B" w:rsidRDefault="0043403A" w:rsidP="008A41B9">
            <w:pPr>
              <w:pStyle w:val="tableheading"/>
              <w:rPr>
                <w:b w:val="0"/>
                <w:noProof/>
                <w:lang w:val="fr-FR"/>
              </w:rPr>
            </w:pPr>
          </w:p>
        </w:tc>
      </w:tr>
      <w:tr w:rsidR="00E11473" w:rsidRPr="0056241E" w14:paraId="666B21F4" w14:textId="77777777" w:rsidTr="008A41B9">
        <w:trPr>
          <w:cantSplit/>
          <w:trHeight w:val="206"/>
          <w:jc w:val="center"/>
        </w:trPr>
        <w:tc>
          <w:tcPr>
            <w:tcW w:w="7917" w:type="dxa"/>
          </w:tcPr>
          <w:p w14:paraId="2322646F" w14:textId="77777777" w:rsidR="00E11473" w:rsidRPr="00EC7FE3" w:rsidRDefault="00E11473" w:rsidP="008A41B9">
            <w:pPr>
              <w:pStyle w:val="tablesyntax"/>
              <w:rPr>
                <w:rFonts w:ascii="Times New Roman" w:hAnsi="Times New Roman"/>
                <w:noProof/>
                <w:highlight w:val="yellow"/>
                <w:lang w:val="en-US"/>
              </w:rPr>
            </w:pPr>
            <w:r w:rsidRPr="00EC7FE3">
              <w:rPr>
                <w:rFonts w:ascii="Times New Roman" w:hAnsi="Times New Roman"/>
                <w:noProof/>
                <w:highlight w:val="yellow"/>
                <w:lang w:val="en-US"/>
              </w:rPr>
              <w:tab/>
            </w:r>
            <w:proofErr w:type="spellStart"/>
            <w:r w:rsidRPr="00BD48AB">
              <w:rPr>
                <w:rFonts w:ascii="Times New Roman" w:hAnsi="Times New Roman"/>
                <w:highlight w:val="yellow"/>
              </w:rPr>
              <w:t>previous_run_type_flag</w:t>
            </w:r>
            <w:proofErr w:type="spellEnd"/>
            <w:r>
              <w:rPr>
                <w:rFonts w:ascii="Times New Roman" w:hAnsi="Times New Roman"/>
                <w:highlight w:val="yellow"/>
              </w:rPr>
              <w:t xml:space="preserve">  =  </w:t>
            </w:r>
            <w:r w:rsidR="0004473B">
              <w:rPr>
                <w:rFonts w:ascii="Times New Roman" w:hAnsi="Times New Roman"/>
                <w:noProof/>
                <w:highlight w:val="yellow"/>
              </w:rPr>
              <w:t>INDEX_MODE</w:t>
            </w:r>
          </w:p>
        </w:tc>
        <w:tc>
          <w:tcPr>
            <w:tcW w:w="1152" w:type="dxa"/>
          </w:tcPr>
          <w:p w14:paraId="7973B171" w14:textId="77777777" w:rsidR="00E11473" w:rsidRPr="0056241E" w:rsidRDefault="00E11473" w:rsidP="008A41B9">
            <w:pPr>
              <w:pStyle w:val="tableheading"/>
              <w:rPr>
                <w:b w:val="0"/>
                <w:noProof/>
              </w:rPr>
            </w:pPr>
          </w:p>
        </w:tc>
      </w:tr>
      <w:tr w:rsidR="00080A99" w:rsidRPr="0056241E" w14:paraId="1CF56792" w14:textId="77777777" w:rsidTr="008A41B9">
        <w:trPr>
          <w:cantSplit/>
          <w:trHeight w:val="206"/>
          <w:jc w:val="center"/>
          <w:ins w:id="41" w:author="Guillaume LAROCHE 2" w:date="2014-06-17T10:32:00Z"/>
        </w:trPr>
        <w:tc>
          <w:tcPr>
            <w:tcW w:w="7917" w:type="dxa"/>
          </w:tcPr>
          <w:p w14:paraId="3E7EDC55" w14:textId="603745FC" w:rsidR="00080A99" w:rsidRPr="00EC7FE3" w:rsidRDefault="002809B5" w:rsidP="008A41B9">
            <w:pPr>
              <w:pStyle w:val="tablesyntax"/>
              <w:rPr>
                <w:ins w:id="42" w:author="Guillaume LAROCHE 2" w:date="2014-06-17T10:32:00Z"/>
                <w:rFonts w:ascii="Times New Roman" w:hAnsi="Times New Roman"/>
                <w:noProof/>
                <w:highlight w:val="yellow"/>
                <w:lang w:val="en-US"/>
              </w:rPr>
            </w:pPr>
            <w:ins w:id="43" w:author="Christophe GISQUET" w:date="2014-06-17T11:38:00Z">
              <w:r w:rsidRPr="00EC7FE3">
                <w:rPr>
                  <w:rFonts w:ascii="Times New Roman" w:hAnsi="Times New Roman"/>
                  <w:noProof/>
                  <w:highlight w:val="yellow"/>
                  <w:lang w:val="en-US"/>
                </w:rPr>
                <w:tab/>
              </w:r>
            </w:ins>
            <w:ins w:id="44" w:author="Guillaume LAROCHE 2" w:date="2014-06-17T10:32:00Z">
              <w:r w:rsidR="00080A99" w:rsidRPr="004E36E7">
                <w:rPr>
                  <w:rFonts w:ascii="Times New Roman" w:hAnsi="Times New Roman"/>
                  <w:b/>
                  <w:noProof/>
                  <w:highlight w:val="yellow"/>
                  <w:lang w:val="fr-FR"/>
                </w:rPr>
                <w:t>palette_</w:t>
              </w:r>
              <w:proofErr w:type="spellStart"/>
              <w:r w:rsidR="00080A99" w:rsidRPr="004E36E7">
                <w:rPr>
                  <w:b/>
                  <w:highlight w:val="yellow"/>
                  <w:lang w:val="fr-FR"/>
                </w:rPr>
                <w:t>limit_run</w:t>
              </w:r>
              <w:proofErr w:type="spellEnd"/>
            </w:ins>
          </w:p>
        </w:tc>
        <w:tc>
          <w:tcPr>
            <w:tcW w:w="1152" w:type="dxa"/>
          </w:tcPr>
          <w:p w14:paraId="23D77D7A" w14:textId="14F8CDE7" w:rsidR="00080A99" w:rsidRPr="0056241E" w:rsidRDefault="00080A99" w:rsidP="008A41B9">
            <w:pPr>
              <w:pStyle w:val="tableheading"/>
              <w:rPr>
                <w:ins w:id="45" w:author="Guillaume LAROCHE 2" w:date="2014-06-17T10:32:00Z"/>
                <w:b w:val="0"/>
                <w:noProof/>
              </w:rPr>
            </w:pPr>
            <w:ins w:id="46" w:author="Guillaume LAROCHE 2" w:date="2014-06-17T10:32:00Z">
              <w:r w:rsidRPr="007C60A8">
                <w:rPr>
                  <w:b w:val="0"/>
                  <w:noProof/>
                  <w:highlight w:val="yellow"/>
                </w:rPr>
                <w:t>ae(v)</w:t>
              </w:r>
            </w:ins>
          </w:p>
        </w:tc>
      </w:tr>
      <w:tr w:rsidR="001B732D" w:rsidRPr="0056241E" w14:paraId="4D4939B3" w14:textId="77777777" w:rsidTr="008A41B9">
        <w:trPr>
          <w:cantSplit/>
          <w:trHeight w:val="206"/>
          <w:jc w:val="center"/>
        </w:trPr>
        <w:tc>
          <w:tcPr>
            <w:tcW w:w="7917" w:type="dxa"/>
          </w:tcPr>
          <w:p w14:paraId="370268AE" w14:textId="77777777" w:rsidR="001B732D" w:rsidRPr="0056241E" w:rsidRDefault="00AA74F2" w:rsidP="008A41B9">
            <w:pPr>
              <w:pStyle w:val="tablesyntax"/>
              <w:rPr>
                <w:rFonts w:ascii="Times New Roman" w:hAnsi="Times New Roman"/>
                <w:noProof/>
              </w:rPr>
            </w:pPr>
            <w:r w:rsidRPr="00EC7FE3">
              <w:rPr>
                <w:rFonts w:ascii="Times New Roman" w:hAnsi="Times New Roman"/>
                <w:noProof/>
                <w:highlight w:val="yellow"/>
                <w:lang w:val="en-US"/>
              </w:rPr>
              <w:tab/>
            </w:r>
            <w:r>
              <w:rPr>
                <w:rFonts w:ascii="Times New Roman" w:hAnsi="Times New Roman"/>
                <w:noProof/>
                <w:highlight w:val="yellow"/>
              </w:rPr>
              <w:t>scanPos = 0</w:t>
            </w:r>
          </w:p>
        </w:tc>
        <w:tc>
          <w:tcPr>
            <w:tcW w:w="1152" w:type="dxa"/>
          </w:tcPr>
          <w:p w14:paraId="7276A949" w14:textId="77777777" w:rsidR="001B732D" w:rsidRPr="0056241E" w:rsidRDefault="001B732D" w:rsidP="008A41B9">
            <w:pPr>
              <w:pStyle w:val="tableheading"/>
              <w:rPr>
                <w:b w:val="0"/>
                <w:noProof/>
              </w:rPr>
            </w:pPr>
          </w:p>
        </w:tc>
      </w:tr>
      <w:tr w:rsidR="00A3509E" w:rsidRPr="0056241E" w14:paraId="2F39B32C" w14:textId="77777777" w:rsidTr="008A41B9">
        <w:trPr>
          <w:cantSplit/>
          <w:trHeight w:val="206"/>
          <w:jc w:val="center"/>
          <w:ins w:id="47" w:author="Christophe GISQUET" w:date="2014-06-17T10:24:00Z"/>
        </w:trPr>
        <w:tc>
          <w:tcPr>
            <w:tcW w:w="7917" w:type="dxa"/>
          </w:tcPr>
          <w:p w14:paraId="3A1C901F" w14:textId="356AD6F9" w:rsidR="00A3509E" w:rsidRPr="009A0A02" w:rsidRDefault="00A3509E" w:rsidP="008A41B9">
            <w:pPr>
              <w:pStyle w:val="tablesyntax"/>
              <w:rPr>
                <w:ins w:id="48" w:author="Christophe GISQUET" w:date="2014-06-17T10:24:00Z"/>
                <w:rFonts w:ascii="Times New Roman" w:hAnsi="Times New Roman"/>
                <w:noProof/>
                <w:highlight w:val="yellow"/>
              </w:rPr>
            </w:pPr>
            <w:ins w:id="49" w:author="Christophe GISQUET" w:date="2014-06-17T10:24:00Z">
              <w:r w:rsidRPr="009A0A02">
                <w:rPr>
                  <w:rFonts w:ascii="Times New Roman" w:hAnsi="Times New Roman"/>
                  <w:noProof/>
                  <w:highlight w:val="yellow"/>
                </w:rPr>
                <w:tab/>
                <w:t>last_index = 1</w:t>
              </w:r>
            </w:ins>
          </w:p>
        </w:tc>
        <w:tc>
          <w:tcPr>
            <w:tcW w:w="1152" w:type="dxa"/>
          </w:tcPr>
          <w:p w14:paraId="74D1C9DA" w14:textId="77777777" w:rsidR="00A3509E" w:rsidRPr="0056241E" w:rsidRDefault="00A3509E" w:rsidP="008A41B9">
            <w:pPr>
              <w:pStyle w:val="tableheading"/>
              <w:rPr>
                <w:ins w:id="50" w:author="Christophe GISQUET" w:date="2014-06-17T10:24:00Z"/>
                <w:b w:val="0"/>
                <w:noProof/>
              </w:rPr>
            </w:pPr>
          </w:p>
        </w:tc>
      </w:tr>
      <w:tr w:rsidR="00A3509E" w:rsidRPr="0056241E" w14:paraId="10E4AADD" w14:textId="77777777" w:rsidTr="008A41B9">
        <w:trPr>
          <w:cantSplit/>
          <w:trHeight w:val="206"/>
          <w:jc w:val="center"/>
          <w:ins w:id="51" w:author="Christophe GISQUET" w:date="2014-06-17T10:24:00Z"/>
        </w:trPr>
        <w:tc>
          <w:tcPr>
            <w:tcW w:w="7917" w:type="dxa"/>
          </w:tcPr>
          <w:p w14:paraId="18BD878D" w14:textId="5EC5E7EB" w:rsidR="00A3509E" w:rsidRPr="009A0A02" w:rsidRDefault="00A3509E" w:rsidP="008A41B9">
            <w:pPr>
              <w:pStyle w:val="tablesyntax"/>
              <w:rPr>
                <w:ins w:id="52" w:author="Christophe GISQUET" w:date="2014-06-17T10:24:00Z"/>
                <w:rFonts w:ascii="Times New Roman" w:hAnsi="Times New Roman"/>
                <w:noProof/>
                <w:highlight w:val="yellow"/>
              </w:rPr>
            </w:pPr>
            <w:ins w:id="53" w:author="Christophe GISQUET" w:date="2014-06-17T10:24:00Z">
              <w:r w:rsidRPr="009A0A02">
                <w:rPr>
                  <w:rFonts w:ascii="Times New Roman" w:hAnsi="Times New Roman"/>
                  <w:noProof/>
                  <w:highlight w:val="yellow"/>
                </w:rPr>
                <w:tab/>
                <w:t>last_transition = { 1, 0, }</w:t>
              </w:r>
            </w:ins>
          </w:p>
        </w:tc>
        <w:tc>
          <w:tcPr>
            <w:tcW w:w="1152" w:type="dxa"/>
          </w:tcPr>
          <w:p w14:paraId="3A05F068" w14:textId="77777777" w:rsidR="00A3509E" w:rsidRPr="0056241E" w:rsidRDefault="00A3509E" w:rsidP="008A41B9">
            <w:pPr>
              <w:pStyle w:val="tableheading"/>
              <w:rPr>
                <w:ins w:id="54" w:author="Christophe GISQUET" w:date="2014-06-17T10:24:00Z"/>
                <w:b w:val="0"/>
                <w:noProof/>
              </w:rPr>
            </w:pPr>
          </w:p>
        </w:tc>
      </w:tr>
      <w:tr w:rsidR="001B732D" w:rsidRPr="0056241E" w14:paraId="13D8AE46" w14:textId="77777777" w:rsidTr="008A41B9">
        <w:trPr>
          <w:cantSplit/>
          <w:trHeight w:val="206"/>
          <w:jc w:val="center"/>
        </w:trPr>
        <w:tc>
          <w:tcPr>
            <w:tcW w:w="7917" w:type="dxa"/>
          </w:tcPr>
          <w:p w14:paraId="0D375C53" w14:textId="77777777" w:rsidR="001B732D" w:rsidRPr="00316B51" w:rsidRDefault="000D4BA5" w:rsidP="008A41B9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>
              <w:rPr>
                <w:rFonts w:ascii="Times New Roman" w:hAnsi="Times New Roman"/>
                <w:noProof/>
                <w:highlight w:val="yellow"/>
              </w:rPr>
              <w:tab/>
              <w:t>while</w:t>
            </w:r>
            <w:r w:rsidR="00AA74F2">
              <w:rPr>
                <w:rFonts w:ascii="Times New Roman" w:hAnsi="Times New Roman"/>
                <w:noProof/>
                <w:highlight w:val="yellow"/>
              </w:rPr>
              <w:t>(</w:t>
            </w:r>
            <w:r>
              <w:rPr>
                <w:rFonts w:ascii="Times New Roman" w:hAnsi="Times New Roman"/>
                <w:noProof/>
                <w:highlight w:val="yellow"/>
              </w:rPr>
              <w:t xml:space="preserve"> </w:t>
            </w:r>
            <w:r w:rsidR="00AA74F2">
              <w:rPr>
                <w:rFonts w:ascii="Times New Roman" w:hAnsi="Times New Roman"/>
                <w:noProof/>
                <w:highlight w:val="yellow"/>
              </w:rPr>
              <w:t xml:space="preserve">scanPos &lt; </w:t>
            </w:r>
            <w:r w:rsidR="00AA74F2" w:rsidRPr="008A7922">
              <w:rPr>
                <w:rFonts w:ascii="Times New Roman" w:hAnsi="Times New Roman"/>
                <w:noProof/>
                <w:highlight w:val="yellow"/>
                <w:lang w:eastAsia="ko-KR"/>
              </w:rPr>
              <w:t>nCbS</w:t>
            </w:r>
            <w:r w:rsidR="00AA74F2">
              <w:rPr>
                <w:rFonts w:ascii="Times New Roman" w:hAnsi="Times New Roman"/>
                <w:noProof/>
                <w:highlight w:val="yellow"/>
              </w:rPr>
              <w:t xml:space="preserve"> * </w:t>
            </w:r>
            <w:r w:rsidR="00AA74F2" w:rsidRPr="008A7922">
              <w:rPr>
                <w:rFonts w:ascii="Times New Roman" w:hAnsi="Times New Roman"/>
                <w:noProof/>
                <w:highlight w:val="yellow"/>
                <w:lang w:eastAsia="ko-KR"/>
              </w:rPr>
              <w:t>nCbS</w:t>
            </w:r>
            <w:r w:rsidR="00F04AA6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 </w:t>
            </w:r>
            <w:r w:rsidR="00AA74F2">
              <w:rPr>
                <w:rFonts w:ascii="Times New Roman" w:hAnsi="Times New Roman"/>
                <w:noProof/>
                <w:highlight w:val="yellow"/>
              </w:rPr>
              <w:t>)</w:t>
            </w:r>
            <w:r w:rsidR="00F04AA6">
              <w:rPr>
                <w:rFonts w:ascii="Times New Roman" w:hAnsi="Times New Roman"/>
                <w:noProof/>
                <w:highlight w:val="yellow"/>
              </w:rPr>
              <w:t xml:space="preserve"> </w:t>
            </w:r>
            <w:r w:rsidR="00AA74F2">
              <w:rPr>
                <w:rFonts w:ascii="Times New Roman" w:hAnsi="Times New Roman"/>
                <w:noProof/>
                <w:highlight w:val="yellow"/>
              </w:rPr>
              <w:t>{</w:t>
            </w:r>
          </w:p>
        </w:tc>
        <w:tc>
          <w:tcPr>
            <w:tcW w:w="1152" w:type="dxa"/>
          </w:tcPr>
          <w:p w14:paraId="1FDD9CE5" w14:textId="77777777" w:rsidR="001B732D" w:rsidRPr="0056241E" w:rsidRDefault="001B732D" w:rsidP="008A41B9">
            <w:pPr>
              <w:pStyle w:val="tableheading"/>
              <w:rPr>
                <w:b w:val="0"/>
                <w:noProof/>
              </w:rPr>
            </w:pPr>
          </w:p>
        </w:tc>
      </w:tr>
      <w:tr w:rsidR="00812EC8" w:rsidRPr="0056241E" w14:paraId="36059794" w14:textId="77777777" w:rsidTr="008A41B9">
        <w:trPr>
          <w:cantSplit/>
          <w:trHeight w:val="206"/>
          <w:jc w:val="center"/>
          <w:ins w:id="55" w:author="Christophe GISQUET" w:date="2014-06-16T12:41:00Z"/>
        </w:trPr>
        <w:tc>
          <w:tcPr>
            <w:tcW w:w="7917" w:type="dxa"/>
          </w:tcPr>
          <w:p w14:paraId="46B7EC58" w14:textId="77777777" w:rsidR="00812EC8" w:rsidRDefault="00812EC8" w:rsidP="00811B7D">
            <w:pPr>
              <w:pStyle w:val="tablesyntax"/>
              <w:rPr>
                <w:ins w:id="56" w:author="Christophe GISQUET" w:date="2014-06-16T12:41:00Z"/>
                <w:rFonts w:ascii="Times New Roman" w:hAnsi="Times New Roman"/>
                <w:noProof/>
                <w:highlight w:val="yellow"/>
              </w:rPr>
            </w:pPr>
            <w:ins w:id="57" w:author="Christophe GISQUET" w:date="2014-06-16T12:41:00Z">
              <w:r>
                <w:rPr>
                  <w:rFonts w:ascii="Times New Roman" w:hAnsi="Times New Roman"/>
                  <w:noProof/>
                  <w:highlight w:val="yellow"/>
                  <w:lang w:val="en-US"/>
                </w:rPr>
                <w:t xml:space="preserve"> </w:t>
              </w:r>
              <w:r>
                <w:rPr>
                  <w:rFonts w:ascii="Times New Roman" w:hAnsi="Times New Roman"/>
                  <w:noProof/>
                  <w:highlight w:val="yellow"/>
                  <w:lang w:val="en-US"/>
                </w:rPr>
                <w:tab/>
              </w:r>
              <w:r>
                <w:rPr>
                  <w:rFonts w:ascii="Times New Roman" w:hAnsi="Times New Roman"/>
                  <w:noProof/>
                  <w:highlight w:val="yellow"/>
                  <w:lang w:val="en-US"/>
                </w:rPr>
                <w:tab/>
              </w:r>
              <w:r w:rsidRPr="00DC648F">
                <w:rPr>
                  <w:rFonts w:ascii="Times New Roman" w:hAnsi="Times New Roman"/>
                  <w:noProof/>
                  <w:highlight w:val="yellow"/>
                </w:rPr>
                <w:t>xC =</w:t>
              </w:r>
              <w:r>
                <w:rPr>
                  <w:rFonts w:ascii="Times New Roman" w:hAnsi="Times New Roman"/>
                  <w:noProof/>
                  <w:highlight w:val="yellow"/>
                </w:rPr>
                <w:t xml:space="preserve"> </w:t>
              </w:r>
              <w:r w:rsidRPr="00DC648F">
                <w:rPr>
                  <w:rFonts w:ascii="Times New Roman" w:hAnsi="Times New Roman"/>
                  <w:noProof/>
                  <w:highlight w:val="yellow"/>
                </w:rPr>
                <w:t>scanPos</w:t>
              </w:r>
              <w:r w:rsidRPr="00B527B6">
                <w:rPr>
                  <w:rFonts w:ascii="Times New Roman" w:hAnsi="Times New Roman"/>
                  <w:highlight w:val="yellow"/>
                  <w:lang w:eastAsia="ko-KR"/>
                </w:rPr>
                <w:t> </w:t>
              </w:r>
              <w:r w:rsidRPr="00DC648F">
                <w:rPr>
                  <w:rFonts w:ascii="Times New Roman" w:hAnsi="Times New Roman"/>
                  <w:noProof/>
                  <w:highlight w:val="yellow"/>
                </w:rPr>
                <w:t>%</w:t>
              </w:r>
              <w:r w:rsidRPr="00812EC8">
                <w:rPr>
                  <w:rFonts w:ascii="Times New Roman" w:hAnsi="Times New Roman"/>
                  <w:noProof/>
                  <w:highlight w:val="yellow"/>
                  <w:lang w:val="en-US"/>
                </w:rPr>
                <w:t> </w:t>
              </w:r>
              <w:r w:rsidRPr="008A7922">
                <w:rPr>
                  <w:rFonts w:ascii="Times New Roman" w:hAnsi="Times New Roman"/>
                  <w:noProof/>
                  <w:highlight w:val="yellow"/>
                  <w:lang w:eastAsia="ko-KR"/>
                </w:rPr>
                <w:t>nCbS</w:t>
              </w:r>
            </w:ins>
          </w:p>
        </w:tc>
        <w:tc>
          <w:tcPr>
            <w:tcW w:w="1152" w:type="dxa"/>
          </w:tcPr>
          <w:p w14:paraId="18F2CF40" w14:textId="77777777" w:rsidR="00812EC8" w:rsidRPr="0056241E" w:rsidRDefault="00812EC8" w:rsidP="008A41B9">
            <w:pPr>
              <w:pStyle w:val="tableheading"/>
              <w:rPr>
                <w:ins w:id="58" w:author="Christophe GISQUET" w:date="2014-06-16T12:41:00Z"/>
                <w:b w:val="0"/>
                <w:noProof/>
              </w:rPr>
            </w:pPr>
          </w:p>
        </w:tc>
      </w:tr>
      <w:tr w:rsidR="00812EC8" w:rsidRPr="0056241E" w14:paraId="78A8162F" w14:textId="77777777" w:rsidTr="008A41B9">
        <w:trPr>
          <w:cantSplit/>
          <w:trHeight w:val="206"/>
          <w:jc w:val="center"/>
          <w:ins w:id="59" w:author="Christophe GISQUET" w:date="2014-06-16T12:41:00Z"/>
        </w:trPr>
        <w:tc>
          <w:tcPr>
            <w:tcW w:w="7917" w:type="dxa"/>
          </w:tcPr>
          <w:p w14:paraId="0F94CDA1" w14:textId="77777777" w:rsidR="00812EC8" w:rsidRDefault="00812EC8" w:rsidP="00811B7D">
            <w:pPr>
              <w:pStyle w:val="tablesyntax"/>
              <w:rPr>
                <w:ins w:id="60" w:author="Christophe GISQUET" w:date="2014-06-16T12:41:00Z"/>
                <w:rFonts w:ascii="Times New Roman" w:hAnsi="Times New Roman"/>
                <w:noProof/>
                <w:highlight w:val="yellow"/>
              </w:rPr>
            </w:pPr>
            <w:ins w:id="61" w:author="Christophe GISQUET" w:date="2014-06-16T12:41:00Z">
              <w:r>
                <w:rPr>
                  <w:rFonts w:ascii="Times New Roman" w:hAnsi="Times New Roman"/>
                  <w:noProof/>
                  <w:highlight w:val="yellow"/>
                </w:rPr>
                <w:t xml:space="preserve"> </w:t>
              </w:r>
              <w:r>
                <w:rPr>
                  <w:rFonts w:ascii="Times New Roman" w:hAnsi="Times New Roman"/>
                  <w:noProof/>
                  <w:highlight w:val="yellow"/>
                </w:rPr>
                <w:tab/>
              </w:r>
              <w:r>
                <w:rPr>
                  <w:rFonts w:ascii="Times New Roman" w:hAnsi="Times New Roman"/>
                  <w:noProof/>
                  <w:highlight w:val="yellow"/>
                </w:rPr>
                <w:tab/>
              </w:r>
              <w:r w:rsidRPr="00DC648F">
                <w:rPr>
                  <w:rFonts w:ascii="Times New Roman" w:hAnsi="Times New Roman"/>
                  <w:noProof/>
                  <w:highlight w:val="yellow"/>
                </w:rPr>
                <w:t>yC =</w:t>
              </w:r>
              <w:r>
                <w:rPr>
                  <w:rFonts w:ascii="Times New Roman" w:hAnsi="Times New Roman"/>
                  <w:noProof/>
                  <w:highlight w:val="yellow"/>
                </w:rPr>
                <w:t xml:space="preserve"> </w:t>
              </w:r>
              <w:r w:rsidRPr="00DC648F">
                <w:rPr>
                  <w:rFonts w:ascii="Times New Roman" w:hAnsi="Times New Roman"/>
                  <w:noProof/>
                  <w:highlight w:val="yellow"/>
                </w:rPr>
                <w:t>scanPos</w:t>
              </w:r>
              <w:r w:rsidRPr="00812EC8">
                <w:rPr>
                  <w:rFonts w:ascii="Times New Roman" w:hAnsi="Times New Roman"/>
                  <w:noProof/>
                  <w:highlight w:val="yellow"/>
                  <w:lang w:val="en-US"/>
                </w:rPr>
                <w:t> </w:t>
              </w:r>
              <w:r w:rsidRPr="00DC648F">
                <w:rPr>
                  <w:rFonts w:ascii="Times New Roman" w:hAnsi="Times New Roman"/>
                  <w:noProof/>
                  <w:highlight w:val="yellow"/>
                </w:rPr>
                <w:t>/</w:t>
              </w:r>
              <w:r w:rsidRPr="00812EC8">
                <w:rPr>
                  <w:rFonts w:ascii="Times New Roman" w:hAnsi="Times New Roman"/>
                  <w:noProof/>
                  <w:highlight w:val="yellow"/>
                  <w:lang w:val="en-US"/>
                </w:rPr>
                <w:t> </w:t>
              </w:r>
              <w:r w:rsidRPr="008A7922">
                <w:rPr>
                  <w:rFonts w:ascii="Times New Roman" w:hAnsi="Times New Roman"/>
                  <w:noProof/>
                  <w:highlight w:val="yellow"/>
                  <w:lang w:eastAsia="ko-KR"/>
                </w:rPr>
                <w:t>nCbS</w:t>
              </w:r>
            </w:ins>
          </w:p>
        </w:tc>
        <w:tc>
          <w:tcPr>
            <w:tcW w:w="1152" w:type="dxa"/>
          </w:tcPr>
          <w:p w14:paraId="5AA14A31" w14:textId="77777777" w:rsidR="00812EC8" w:rsidRPr="0056241E" w:rsidRDefault="00812EC8" w:rsidP="008A41B9">
            <w:pPr>
              <w:pStyle w:val="tableheading"/>
              <w:rPr>
                <w:ins w:id="62" w:author="Christophe GISQUET" w:date="2014-06-16T12:41:00Z"/>
                <w:b w:val="0"/>
                <w:noProof/>
              </w:rPr>
            </w:pPr>
          </w:p>
        </w:tc>
      </w:tr>
      <w:tr w:rsidR="006371A7" w:rsidRPr="0056241E" w14:paraId="3AD54087" w14:textId="77777777" w:rsidTr="008A41B9">
        <w:trPr>
          <w:cantSplit/>
          <w:trHeight w:val="206"/>
          <w:jc w:val="center"/>
        </w:trPr>
        <w:tc>
          <w:tcPr>
            <w:tcW w:w="7917" w:type="dxa"/>
          </w:tcPr>
          <w:p w14:paraId="7AA265EE" w14:textId="75A2984B" w:rsidR="006371A7" w:rsidRPr="007C60A8" w:rsidRDefault="00C953D4" w:rsidP="00811B7D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del w:id="63" w:author="Christophe GISQUET" w:date="2014-06-17T10:25:00Z">
              <w:r w:rsidDel="00A3509E">
                <w:rPr>
                  <w:rFonts w:ascii="Times New Roman" w:hAnsi="Times New Roman"/>
                  <w:noProof/>
                  <w:highlight w:val="yellow"/>
                </w:rPr>
                <w:delText xml:space="preserve"> </w:delText>
              </w:r>
              <w:r w:rsidDel="00A3509E">
                <w:rPr>
                  <w:rFonts w:ascii="Times New Roman" w:hAnsi="Times New Roman"/>
                  <w:noProof/>
                  <w:highlight w:val="yellow"/>
                </w:rPr>
                <w:tab/>
              </w:r>
              <w:r w:rsidDel="00A3509E">
                <w:rPr>
                  <w:rFonts w:ascii="Times New Roman" w:hAnsi="Times New Roman"/>
                  <w:noProof/>
                  <w:highlight w:val="yellow"/>
                </w:rPr>
                <w:tab/>
              </w:r>
              <w:r w:rsidR="006371A7" w:rsidDel="00A3509E">
                <w:rPr>
                  <w:rFonts w:ascii="Times New Roman" w:hAnsi="Times New Roman"/>
                  <w:noProof/>
                  <w:highlight w:val="yellow"/>
                </w:rPr>
                <w:delText xml:space="preserve">if ( yC  !=  0 </w:delText>
              </w:r>
              <w:r w:rsidR="006371A7" w:rsidDel="00A3509E">
                <w:rPr>
                  <w:rFonts w:ascii="Times New Roman" w:hAnsi="Times New Roman"/>
                  <w:highlight w:val="yellow"/>
                </w:rPr>
                <w:delText xml:space="preserve">&amp;&amp; </w:delText>
              </w:r>
              <w:r w:rsidR="006371A7" w:rsidRPr="00BD48AB" w:rsidDel="00A3509E">
                <w:rPr>
                  <w:rFonts w:ascii="Times New Roman" w:hAnsi="Times New Roman"/>
                  <w:highlight w:val="yellow"/>
                </w:rPr>
                <w:delText>previous_run_type_flag</w:delText>
              </w:r>
              <w:r w:rsidR="006371A7" w:rsidDel="00A3509E">
                <w:rPr>
                  <w:rFonts w:ascii="Times New Roman" w:hAnsi="Times New Roman"/>
                  <w:highlight w:val="yellow"/>
                </w:rPr>
                <w:delText xml:space="preserve">  !=  </w:delText>
              </w:r>
              <w:r w:rsidR="0004473B" w:rsidDel="00A3509E">
                <w:rPr>
                  <w:noProof/>
                  <w:highlight w:val="yellow"/>
                </w:rPr>
                <w:delText xml:space="preserve">COPY_ABOVE_MODE </w:delText>
              </w:r>
              <w:r w:rsidR="006371A7" w:rsidRPr="00BD48AB" w:rsidDel="00A3509E">
                <w:rPr>
                  <w:rFonts w:ascii="Times New Roman" w:hAnsi="Times New Roman"/>
                  <w:noProof/>
                  <w:highlight w:val="yellow"/>
                </w:rPr>
                <w:delText>)</w:delText>
              </w:r>
            </w:del>
          </w:p>
        </w:tc>
        <w:tc>
          <w:tcPr>
            <w:tcW w:w="1152" w:type="dxa"/>
          </w:tcPr>
          <w:p w14:paraId="432D45A2" w14:textId="77777777" w:rsidR="006371A7" w:rsidRPr="0056241E" w:rsidRDefault="006371A7" w:rsidP="008A41B9">
            <w:pPr>
              <w:pStyle w:val="tableheading"/>
              <w:rPr>
                <w:b w:val="0"/>
                <w:noProof/>
              </w:rPr>
            </w:pPr>
          </w:p>
        </w:tc>
      </w:tr>
      <w:tr w:rsidR="006371A7" w:rsidRPr="0056241E" w14:paraId="59128434" w14:textId="77777777" w:rsidTr="008A41B9">
        <w:trPr>
          <w:cantSplit/>
          <w:jc w:val="center"/>
        </w:trPr>
        <w:tc>
          <w:tcPr>
            <w:tcW w:w="7917" w:type="dxa"/>
          </w:tcPr>
          <w:p w14:paraId="22194B5E" w14:textId="41C5E12C" w:rsidR="006371A7" w:rsidRPr="00A37F2B" w:rsidRDefault="006371A7" w:rsidP="001A3CA1">
            <w:pPr>
              <w:pStyle w:val="tablesyntax"/>
              <w:rPr>
                <w:rFonts w:ascii="Times New Roman" w:hAnsi="Times New Roman"/>
                <w:b/>
                <w:noProof/>
                <w:highlight w:val="yellow"/>
                <w:lang w:val="fr-FR"/>
              </w:rPr>
            </w:pPr>
            <w:del w:id="64" w:author="Christophe GISQUET" w:date="2014-06-17T10:25:00Z">
              <w:r w:rsidRPr="00A37F2B" w:rsidDel="00A3509E">
                <w:rPr>
                  <w:rFonts w:ascii="Times New Roman" w:hAnsi="Times New Roman"/>
                  <w:b/>
                  <w:noProof/>
                  <w:highlight w:val="yellow"/>
                  <w:lang w:val="fr-FR"/>
                </w:rPr>
                <w:tab/>
              </w:r>
              <w:r w:rsidRPr="00A37F2B" w:rsidDel="00A3509E">
                <w:rPr>
                  <w:rFonts w:ascii="Times New Roman" w:hAnsi="Times New Roman"/>
                  <w:b/>
                  <w:noProof/>
                  <w:highlight w:val="yellow"/>
                  <w:lang w:val="fr-FR"/>
                </w:rPr>
                <w:tab/>
              </w:r>
              <w:r w:rsidR="00F964D1" w:rsidDel="00A3509E">
                <w:rPr>
                  <w:rFonts w:ascii="Times New Roman" w:hAnsi="Times New Roman"/>
                  <w:noProof/>
                  <w:highlight w:val="yellow"/>
                </w:rPr>
                <w:tab/>
              </w:r>
              <w:r w:rsidDel="00A3509E">
                <w:rPr>
                  <w:rFonts w:ascii="Times New Roman" w:hAnsi="Times New Roman"/>
                  <w:b/>
                  <w:noProof/>
                  <w:highlight w:val="yellow"/>
                </w:rPr>
                <w:delText>palette_</w:delText>
              </w:r>
              <w:r w:rsidRPr="00795046" w:rsidDel="00A3509E">
                <w:rPr>
                  <w:rFonts w:ascii="Times New Roman" w:hAnsi="Times New Roman"/>
                  <w:b/>
                  <w:noProof/>
                  <w:highlight w:val="yellow"/>
                </w:rPr>
                <w:delText>run</w:delText>
              </w:r>
              <w:r w:rsidDel="00A3509E">
                <w:rPr>
                  <w:rFonts w:ascii="Times New Roman" w:hAnsi="Times New Roman"/>
                  <w:b/>
                  <w:noProof/>
                  <w:highlight w:val="yellow"/>
                </w:rPr>
                <w:delText>_type</w:delText>
              </w:r>
              <w:r w:rsidRPr="00795046" w:rsidDel="00A3509E">
                <w:rPr>
                  <w:rFonts w:ascii="Times New Roman" w:hAnsi="Times New Roman"/>
                  <w:b/>
                  <w:noProof/>
                  <w:highlight w:val="yellow"/>
                </w:rPr>
                <w:delText>_flag</w:delText>
              </w:r>
              <w:r w:rsidRPr="00A37F2B" w:rsidDel="00A3509E">
                <w:rPr>
                  <w:rFonts w:ascii="Times New Roman" w:hAnsi="Times New Roman"/>
                  <w:noProof/>
                  <w:highlight w:val="yellow"/>
                  <w:lang w:val="fr-FR"/>
                </w:rPr>
                <w:delText>[ xC ][ yC ]</w:delText>
              </w:r>
            </w:del>
          </w:p>
        </w:tc>
        <w:tc>
          <w:tcPr>
            <w:tcW w:w="1152" w:type="dxa"/>
          </w:tcPr>
          <w:p w14:paraId="3F6D2433" w14:textId="79B96E41" w:rsidR="006371A7" w:rsidRPr="007C60A8" w:rsidRDefault="006371A7" w:rsidP="008A41B9">
            <w:pPr>
              <w:pStyle w:val="tableheading"/>
              <w:rPr>
                <w:b w:val="0"/>
                <w:noProof/>
                <w:highlight w:val="yellow"/>
              </w:rPr>
            </w:pPr>
            <w:del w:id="65" w:author="Christophe GISQUET" w:date="2014-06-17T10:25:00Z">
              <w:r w:rsidRPr="007C60A8" w:rsidDel="00A3509E">
                <w:rPr>
                  <w:b w:val="0"/>
                  <w:noProof/>
                  <w:highlight w:val="yellow"/>
                </w:rPr>
                <w:delText>ae(v)</w:delText>
              </w:r>
            </w:del>
          </w:p>
        </w:tc>
      </w:tr>
      <w:tr w:rsidR="003671BD" w:rsidRPr="0056241E" w14:paraId="3206511D" w14:textId="77777777" w:rsidTr="008A41B9">
        <w:trPr>
          <w:cantSplit/>
          <w:jc w:val="center"/>
        </w:trPr>
        <w:tc>
          <w:tcPr>
            <w:tcW w:w="7917" w:type="dxa"/>
          </w:tcPr>
          <w:p w14:paraId="3666AA44" w14:textId="16D63499" w:rsidR="003671BD" w:rsidRPr="00601EB9" w:rsidRDefault="003671BD" w:rsidP="005D710D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del w:id="66" w:author="Christophe GISQUET" w:date="2014-06-17T10:25:00Z">
              <w:r w:rsidRPr="00601EB9" w:rsidDel="00A3509E">
                <w:rPr>
                  <w:rFonts w:ascii="Times New Roman" w:hAnsi="Times New Roman"/>
                  <w:noProof/>
                  <w:highlight w:val="yellow"/>
                </w:rPr>
                <w:tab/>
              </w:r>
              <w:r w:rsidRPr="00601EB9" w:rsidDel="00A3509E">
                <w:rPr>
                  <w:rFonts w:ascii="Times New Roman" w:hAnsi="Times New Roman"/>
                  <w:noProof/>
                  <w:highlight w:val="yellow"/>
                </w:rPr>
                <w:tab/>
              </w:r>
              <w:r w:rsidR="005D710D" w:rsidDel="00A3509E">
                <w:rPr>
                  <w:rFonts w:ascii="Times New Roman" w:hAnsi="Times New Roman"/>
                  <w:noProof/>
                  <w:highlight w:val="yellow"/>
                </w:rPr>
                <w:delText>e</w:delText>
              </w:r>
              <w:r w:rsidRPr="00601EB9" w:rsidDel="00A3509E">
                <w:rPr>
                  <w:rFonts w:ascii="Times New Roman" w:hAnsi="Times New Roman"/>
                  <w:noProof/>
                  <w:highlight w:val="yellow"/>
                </w:rPr>
                <w:delText>lse</w:delText>
              </w:r>
            </w:del>
          </w:p>
        </w:tc>
        <w:tc>
          <w:tcPr>
            <w:tcW w:w="1152" w:type="dxa"/>
          </w:tcPr>
          <w:p w14:paraId="1B9EB159" w14:textId="77777777" w:rsidR="003671BD" w:rsidRPr="007C60A8" w:rsidRDefault="003671BD" w:rsidP="00811B7D">
            <w:pPr>
              <w:pStyle w:val="tableheading"/>
              <w:rPr>
                <w:b w:val="0"/>
                <w:noProof/>
                <w:highlight w:val="yellow"/>
              </w:rPr>
            </w:pPr>
          </w:p>
        </w:tc>
      </w:tr>
      <w:tr w:rsidR="003671BD" w:rsidRPr="00A3509E" w14:paraId="0A13D63D" w14:textId="77777777" w:rsidTr="008A41B9">
        <w:trPr>
          <w:cantSplit/>
          <w:jc w:val="center"/>
        </w:trPr>
        <w:tc>
          <w:tcPr>
            <w:tcW w:w="7917" w:type="dxa"/>
          </w:tcPr>
          <w:p w14:paraId="37629EB3" w14:textId="77777777" w:rsidR="003671BD" w:rsidRPr="00EC7FE3" w:rsidRDefault="003671BD" w:rsidP="003671BD">
            <w:pPr>
              <w:pStyle w:val="tablesyntax"/>
              <w:rPr>
                <w:rFonts w:ascii="Times New Roman" w:hAnsi="Times New Roman"/>
                <w:b/>
                <w:noProof/>
                <w:highlight w:val="yellow"/>
                <w:lang w:val="fr-FR"/>
              </w:rPr>
            </w:pPr>
            <w:r w:rsidRPr="00EC7FE3">
              <w:rPr>
                <w:rFonts w:ascii="Times New Roman" w:hAnsi="Times New Roman"/>
                <w:b/>
                <w:noProof/>
                <w:highlight w:val="yellow"/>
                <w:lang w:val="fr-FR"/>
              </w:rPr>
              <w:tab/>
            </w:r>
            <w:r w:rsidRPr="00EC7FE3">
              <w:rPr>
                <w:rFonts w:ascii="Times New Roman" w:hAnsi="Times New Roman"/>
                <w:b/>
                <w:noProof/>
                <w:highlight w:val="yellow"/>
                <w:lang w:val="fr-FR"/>
              </w:rPr>
              <w:tab/>
            </w:r>
            <w:del w:id="67" w:author="Christophe GISQUET" w:date="2014-06-17T10:25:00Z">
              <w:r w:rsidRPr="00EC7FE3" w:rsidDel="00A3509E">
                <w:rPr>
                  <w:rFonts w:ascii="Times New Roman" w:hAnsi="Times New Roman"/>
                  <w:b/>
                  <w:noProof/>
                  <w:highlight w:val="yellow"/>
                  <w:lang w:val="fr-FR"/>
                </w:rPr>
                <w:tab/>
              </w:r>
            </w:del>
            <w:r w:rsidRPr="00EC7FE3">
              <w:rPr>
                <w:rFonts w:ascii="Times New Roman" w:hAnsi="Times New Roman"/>
                <w:noProof/>
                <w:highlight w:val="yellow"/>
                <w:lang w:val="fr-FR"/>
              </w:rPr>
              <w:t>palette_run_type_flag</w:t>
            </w:r>
            <w:r w:rsidR="002F053F"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[ xC ][ yC ]</w:t>
            </w:r>
            <w:del w:id="68" w:author="Christophe GISQUET" w:date="2014-06-17T10:25:00Z">
              <w:r w:rsidRPr="00EC7FE3" w:rsidDel="00A3509E">
                <w:rPr>
                  <w:rFonts w:ascii="Times New Roman" w:hAnsi="Times New Roman"/>
                  <w:noProof/>
                  <w:highlight w:val="yellow"/>
                  <w:lang w:val="fr-FR"/>
                </w:rPr>
                <w:delText xml:space="preserve"> = </w:delText>
              </w:r>
              <w:r w:rsidR="0004473B" w:rsidRPr="00EC7FE3" w:rsidDel="00A3509E">
                <w:rPr>
                  <w:rFonts w:ascii="Times New Roman" w:hAnsi="Times New Roman"/>
                  <w:noProof/>
                  <w:highlight w:val="yellow"/>
                  <w:lang w:val="fr-FR"/>
                </w:rPr>
                <w:delText>INDEX_MODE</w:delText>
              </w:r>
            </w:del>
          </w:p>
        </w:tc>
        <w:tc>
          <w:tcPr>
            <w:tcW w:w="1152" w:type="dxa"/>
          </w:tcPr>
          <w:p w14:paraId="5D6F18B6" w14:textId="77777777" w:rsidR="003671BD" w:rsidRPr="00EC7FE3" w:rsidRDefault="003671BD" w:rsidP="00811B7D">
            <w:pPr>
              <w:pStyle w:val="tableheading"/>
              <w:rPr>
                <w:b w:val="0"/>
                <w:noProof/>
                <w:highlight w:val="yellow"/>
                <w:lang w:val="fr-FR"/>
              </w:rPr>
            </w:pPr>
          </w:p>
        </w:tc>
      </w:tr>
      <w:tr w:rsidR="00E11473" w:rsidRPr="0056241E" w14:paraId="385BA6B9" w14:textId="77777777" w:rsidTr="008A41B9">
        <w:trPr>
          <w:cantSplit/>
          <w:jc w:val="center"/>
        </w:trPr>
        <w:tc>
          <w:tcPr>
            <w:tcW w:w="7917" w:type="dxa"/>
          </w:tcPr>
          <w:p w14:paraId="360E86A7" w14:textId="77777777" w:rsidR="00E11473" w:rsidRPr="00EC7FE3" w:rsidRDefault="00E11473" w:rsidP="001972F5">
            <w:pPr>
              <w:pStyle w:val="tablesyntax"/>
              <w:rPr>
                <w:rFonts w:ascii="Times New Roman" w:hAnsi="Times New Roman"/>
                <w:noProof/>
                <w:highlight w:val="yellow"/>
                <w:lang w:val="en-US"/>
              </w:rPr>
            </w:pPr>
            <w:r w:rsidRPr="00080A99">
              <w:rPr>
                <w:rFonts w:ascii="Times New Roman" w:hAnsi="Times New Roman"/>
                <w:noProof/>
                <w:highlight w:val="yellow"/>
                <w:lang w:val="en-US"/>
              </w:rPr>
              <w:tab/>
            </w:r>
            <w:r w:rsidRPr="00080A99">
              <w:rPr>
                <w:rFonts w:ascii="Times New Roman" w:hAnsi="Times New Roman"/>
                <w:noProof/>
                <w:highlight w:val="yellow"/>
                <w:lang w:val="en-US"/>
              </w:rPr>
              <w:tab/>
            </w:r>
            <w:proofErr w:type="spellStart"/>
            <w:r w:rsidRPr="00BD48AB">
              <w:rPr>
                <w:rFonts w:ascii="Times New Roman" w:hAnsi="Times New Roman"/>
                <w:highlight w:val="yellow"/>
              </w:rPr>
              <w:t>previous_run_type_flag</w:t>
            </w:r>
            <w:proofErr w:type="spellEnd"/>
            <w:r>
              <w:rPr>
                <w:rFonts w:ascii="Times New Roman" w:hAnsi="Times New Roman"/>
                <w:noProof/>
                <w:highlight w:val="yellow"/>
              </w:rPr>
              <w:t xml:space="preserve"> = palette_run_type_flag</w:t>
            </w:r>
            <w:r w:rsidRPr="00EC7FE3">
              <w:rPr>
                <w:rFonts w:ascii="Times New Roman" w:hAnsi="Times New Roman"/>
                <w:noProof/>
                <w:highlight w:val="yellow"/>
                <w:lang w:val="en-US"/>
              </w:rPr>
              <w:t>[ xC ][ yC ]</w:t>
            </w:r>
          </w:p>
        </w:tc>
        <w:tc>
          <w:tcPr>
            <w:tcW w:w="1152" w:type="dxa"/>
          </w:tcPr>
          <w:p w14:paraId="665079C0" w14:textId="77777777" w:rsidR="00E11473" w:rsidRPr="007C60A8" w:rsidRDefault="00E11473" w:rsidP="008A41B9">
            <w:pPr>
              <w:pStyle w:val="tableheading"/>
              <w:rPr>
                <w:b w:val="0"/>
                <w:noProof/>
                <w:highlight w:val="yellow"/>
              </w:rPr>
            </w:pPr>
          </w:p>
        </w:tc>
      </w:tr>
      <w:tr w:rsidR="003671BD" w:rsidRPr="0056241E" w14:paraId="26A5EB9F" w14:textId="77777777" w:rsidTr="008A41B9">
        <w:trPr>
          <w:cantSplit/>
          <w:jc w:val="center"/>
        </w:trPr>
        <w:tc>
          <w:tcPr>
            <w:tcW w:w="7917" w:type="dxa"/>
          </w:tcPr>
          <w:p w14:paraId="2F17D73B" w14:textId="77777777" w:rsidR="003671BD" w:rsidRPr="00A37F2B" w:rsidRDefault="003671BD" w:rsidP="001972F5">
            <w:pPr>
              <w:pStyle w:val="tablesyntax"/>
              <w:rPr>
                <w:rFonts w:ascii="Times New Roman" w:hAnsi="Times New Roman"/>
                <w:b/>
                <w:noProof/>
                <w:highlight w:val="yellow"/>
                <w:lang w:val="fr-FR"/>
              </w:rPr>
            </w:pPr>
            <w:r w:rsidRPr="00EC7FE3">
              <w:rPr>
                <w:rFonts w:ascii="Times New Roman" w:hAnsi="Times New Roman"/>
                <w:noProof/>
                <w:highlight w:val="yellow"/>
                <w:lang w:val="en-US"/>
              </w:rPr>
              <w:tab/>
            </w:r>
            <w:r w:rsidRPr="00EC7FE3">
              <w:rPr>
                <w:rFonts w:ascii="Times New Roman" w:hAnsi="Times New Roman"/>
                <w:noProof/>
                <w:highlight w:val="yellow"/>
                <w:lang w:val="en-US"/>
              </w:rPr>
              <w:tab/>
            </w:r>
            <w:r>
              <w:rPr>
                <w:rFonts w:ascii="Times New Roman" w:hAnsi="Times New Roman"/>
                <w:noProof/>
                <w:highlight w:val="yellow"/>
                <w:lang w:val="fr-FR"/>
              </w:rPr>
              <w:t>if</w:t>
            </w:r>
            <w:r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( palette_</w:t>
            </w:r>
            <w:r>
              <w:rPr>
                <w:rFonts w:ascii="Times New Roman" w:hAnsi="Times New Roman"/>
                <w:noProof/>
                <w:highlight w:val="yellow"/>
                <w:lang w:val="fr-FR"/>
              </w:rPr>
              <w:t>run</w:t>
            </w:r>
            <w:r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_type_flag[ xC ][ yC ]</w:t>
            </w:r>
            <w:r>
              <w:rPr>
                <w:rFonts w:ascii="Times New Roman" w:hAnsi="Times New Roman"/>
                <w:noProof/>
                <w:highlight w:val="yellow"/>
                <w:lang w:val="fr-FR"/>
              </w:rPr>
              <w:t xml:space="preserve"> </w:t>
            </w:r>
            <w:r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 xml:space="preserve"> = =</w:t>
            </w:r>
            <w:r>
              <w:rPr>
                <w:rFonts w:ascii="Times New Roman" w:hAnsi="Times New Roman"/>
                <w:noProof/>
                <w:highlight w:val="yellow"/>
                <w:lang w:val="fr-FR"/>
              </w:rPr>
              <w:t xml:space="preserve"> </w:t>
            </w:r>
            <w:r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 xml:space="preserve"> </w:t>
            </w:r>
            <w:r w:rsidR="0004473B">
              <w:rPr>
                <w:rFonts w:ascii="Times New Roman" w:hAnsi="Times New Roman"/>
                <w:noProof/>
                <w:highlight w:val="yellow"/>
              </w:rPr>
              <w:t>INDEX_MODE</w:t>
            </w:r>
            <w:r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 xml:space="preserve"> )</w:t>
            </w:r>
            <w:r>
              <w:rPr>
                <w:rFonts w:ascii="Times New Roman" w:hAnsi="Times New Roman"/>
                <w:noProof/>
                <w:highlight w:val="yellow"/>
                <w:lang w:val="fr-FR"/>
              </w:rPr>
              <w:t xml:space="preserve"> {</w:t>
            </w:r>
          </w:p>
        </w:tc>
        <w:tc>
          <w:tcPr>
            <w:tcW w:w="1152" w:type="dxa"/>
          </w:tcPr>
          <w:p w14:paraId="40A8CBF9" w14:textId="77777777" w:rsidR="003671BD" w:rsidRPr="007C60A8" w:rsidRDefault="003671BD" w:rsidP="008A41B9">
            <w:pPr>
              <w:pStyle w:val="tableheading"/>
              <w:rPr>
                <w:b w:val="0"/>
                <w:noProof/>
                <w:highlight w:val="yellow"/>
              </w:rPr>
            </w:pPr>
          </w:p>
        </w:tc>
      </w:tr>
      <w:tr w:rsidR="003671BD" w:rsidRPr="0056241E" w14:paraId="758FE05E" w14:textId="77777777" w:rsidTr="008A41B9">
        <w:trPr>
          <w:cantSplit/>
          <w:jc w:val="center"/>
        </w:trPr>
        <w:tc>
          <w:tcPr>
            <w:tcW w:w="7917" w:type="dxa"/>
          </w:tcPr>
          <w:p w14:paraId="464CF646" w14:textId="636807DA" w:rsidR="003671BD" w:rsidRPr="00127A11" w:rsidRDefault="003671BD" w:rsidP="00811B7D">
            <w:pPr>
              <w:pStyle w:val="tablesyntax"/>
              <w:rPr>
                <w:rFonts w:ascii="Times New Roman" w:hAnsi="Times New Roman"/>
                <w:highlight w:val="yellow"/>
                <w:lang w:val="en-US"/>
              </w:rPr>
            </w:pPr>
            <w:r>
              <w:rPr>
                <w:rFonts w:ascii="Times New Roman" w:hAnsi="Times New Roman"/>
                <w:b/>
                <w:noProof/>
                <w:highlight w:val="yellow"/>
              </w:rPr>
              <w:tab/>
            </w:r>
            <w:r>
              <w:rPr>
                <w:rFonts w:ascii="Times New Roman" w:hAnsi="Times New Roman"/>
                <w:b/>
                <w:noProof/>
                <w:highlight w:val="yellow"/>
              </w:rPr>
              <w:tab/>
            </w:r>
            <w:r>
              <w:rPr>
                <w:rFonts w:ascii="Times New Roman" w:hAnsi="Times New Roman"/>
                <w:b/>
                <w:noProof/>
                <w:highlight w:val="yellow"/>
              </w:rPr>
              <w:tab/>
            </w:r>
            <w:del w:id="69" w:author="Christophe GISQUET" w:date="2014-06-16T12:38:00Z">
              <w:r w:rsidRPr="004E2E54">
                <w:rPr>
                  <w:rFonts w:ascii="Times New Roman" w:hAnsi="Times New Roman"/>
                  <w:b/>
                  <w:noProof/>
                  <w:highlight w:val="yellow"/>
                </w:rPr>
                <w:delText>palette_index</w:delText>
              </w:r>
            </w:del>
            <w:ins w:id="70" w:author="Christophe GISQUET" w:date="2014-06-16T12:38:00Z">
              <w:r w:rsidR="00812EC8" w:rsidRPr="00812EC8">
                <w:rPr>
                  <w:rFonts w:ascii="Times New Roman" w:hAnsi="Times New Roman"/>
                  <w:noProof/>
                  <w:highlight w:val="yellow"/>
                </w:rPr>
                <w:t xml:space="preserve">coding_size </w:t>
              </w:r>
              <w:r w:rsidR="00812EC8">
                <w:rPr>
                  <w:rFonts w:ascii="Times New Roman" w:hAnsi="Times New Roman"/>
                  <w:b/>
                  <w:noProof/>
                  <w:highlight w:val="yellow"/>
                </w:rPr>
                <w:t xml:space="preserve">= </w:t>
              </w:r>
              <w:proofErr w:type="spellStart"/>
              <w:r w:rsidR="00812EC8" w:rsidRPr="00812EC8">
                <w:rPr>
                  <w:highlight w:val="yellow"/>
                  <w:lang w:val="en-US"/>
                </w:rPr>
                <w:t>palette_size</w:t>
              </w:r>
            </w:ins>
            <w:proofErr w:type="spellEnd"/>
          </w:p>
        </w:tc>
        <w:tc>
          <w:tcPr>
            <w:tcW w:w="1152" w:type="dxa"/>
          </w:tcPr>
          <w:p w14:paraId="1190A829" w14:textId="77777777" w:rsidR="003671BD" w:rsidRPr="007C60A8" w:rsidRDefault="003671BD" w:rsidP="00811B7D">
            <w:pPr>
              <w:pStyle w:val="tableheading"/>
              <w:rPr>
                <w:b w:val="0"/>
                <w:noProof/>
                <w:highlight w:val="yellow"/>
              </w:rPr>
            </w:pPr>
            <w:del w:id="71" w:author="Christophe GISQUET" w:date="2014-06-16T12:39:00Z">
              <w:r w:rsidRPr="007C60A8">
                <w:rPr>
                  <w:b w:val="0"/>
                  <w:noProof/>
                  <w:highlight w:val="yellow"/>
                </w:rPr>
                <w:delText>ae(v)</w:delText>
              </w:r>
            </w:del>
          </w:p>
        </w:tc>
      </w:tr>
      <w:tr w:rsidR="00812EC8" w:rsidRPr="0056241E" w14:paraId="494FEE22" w14:textId="77777777" w:rsidTr="008A41B9">
        <w:trPr>
          <w:cantSplit/>
          <w:jc w:val="center"/>
          <w:ins w:id="72" w:author="Christophe GISQUET" w:date="2014-06-16T12:39:00Z"/>
        </w:trPr>
        <w:tc>
          <w:tcPr>
            <w:tcW w:w="7917" w:type="dxa"/>
          </w:tcPr>
          <w:p w14:paraId="29021CEC" w14:textId="77777777" w:rsidR="00812EC8" w:rsidRPr="00812EC8" w:rsidRDefault="00812EC8" w:rsidP="00812EC8">
            <w:pPr>
              <w:pStyle w:val="tablesyntax"/>
              <w:rPr>
                <w:ins w:id="73" w:author="Christophe GISQUET" w:date="2014-06-16T12:39:00Z"/>
                <w:rFonts w:ascii="Times New Roman" w:hAnsi="Times New Roman"/>
                <w:noProof/>
                <w:highlight w:val="yellow"/>
              </w:rPr>
            </w:pPr>
            <w:ins w:id="74" w:author="Christophe GISQUET" w:date="2014-06-16T12:39:00Z">
              <w:r w:rsidRPr="00812EC8">
                <w:rPr>
                  <w:rFonts w:ascii="Times New Roman" w:hAnsi="Times New Roman"/>
                  <w:noProof/>
                  <w:highlight w:val="yellow"/>
                </w:rPr>
                <w:tab/>
              </w:r>
              <w:r w:rsidRPr="00812EC8">
                <w:rPr>
                  <w:rFonts w:ascii="Times New Roman" w:hAnsi="Times New Roman"/>
                  <w:noProof/>
                  <w:highlight w:val="yellow"/>
                </w:rPr>
                <w:tab/>
              </w:r>
              <w:r w:rsidRPr="00812EC8">
                <w:rPr>
                  <w:rFonts w:ascii="Times New Roman" w:hAnsi="Times New Roman"/>
                  <w:noProof/>
                  <w:highlight w:val="yellow"/>
                </w:rPr>
                <w:tab/>
              </w:r>
              <w:r>
                <w:rPr>
                  <w:rFonts w:ascii="Times New Roman" w:hAnsi="Times New Roman"/>
                  <w:noProof/>
                  <w:highlight w:val="yellow"/>
                </w:rPr>
                <w:t>i</w:t>
              </w:r>
              <w:r w:rsidRPr="00812EC8">
                <w:rPr>
                  <w:rFonts w:ascii="Times New Roman" w:hAnsi="Times New Roman"/>
                  <w:noProof/>
                  <w:highlight w:val="yellow"/>
                </w:rPr>
                <w:t>f(</w:t>
              </w:r>
            </w:ins>
            <w:ins w:id="75" w:author="Christophe GISQUET" w:date="2014-06-16T12:42:00Z">
              <w:r>
                <w:rPr>
                  <w:rFonts w:ascii="Times New Roman" w:hAnsi="Times New Roman"/>
                  <w:noProof/>
                  <w:highlight w:val="yellow"/>
                </w:rPr>
                <w:t xml:space="preserve"> </w:t>
              </w:r>
            </w:ins>
            <w:ins w:id="76" w:author="Christophe GISQUET" w:date="2014-06-16T12:39:00Z">
              <w:r w:rsidRPr="00812EC8">
                <w:rPr>
                  <w:rFonts w:ascii="Times New Roman" w:hAnsi="Times New Roman"/>
                  <w:noProof/>
                  <w:highlight w:val="yellow"/>
                </w:rPr>
                <w:t xml:space="preserve">coding_size </w:t>
              </w:r>
            </w:ins>
            <w:ins w:id="77" w:author="Christophe GISQUET" w:date="2014-06-16T12:42:00Z">
              <w:r>
                <w:rPr>
                  <w:rFonts w:ascii="Times New Roman" w:hAnsi="Times New Roman"/>
                  <w:noProof/>
                  <w:highlight w:val="yellow"/>
                </w:rPr>
                <w:t xml:space="preserve"> </w:t>
              </w:r>
            </w:ins>
            <w:ins w:id="78" w:author="Christophe GISQUET" w:date="2014-06-16T12:39:00Z">
              <w:r w:rsidRPr="00812EC8">
                <w:rPr>
                  <w:rFonts w:ascii="Times New Roman" w:hAnsi="Times New Roman"/>
                  <w:noProof/>
                  <w:highlight w:val="yellow"/>
                </w:rPr>
                <w:t>=</w:t>
              </w:r>
            </w:ins>
            <w:ins w:id="79" w:author="Christophe GISQUET" w:date="2014-06-16T12:42:00Z">
              <w:r w:rsidRPr="00812EC8">
                <w:rPr>
                  <w:rFonts w:ascii="Times New Roman" w:hAnsi="Times New Roman"/>
                  <w:noProof/>
                  <w:highlight w:val="yellow"/>
                  <w:lang w:val="en-US"/>
                </w:rPr>
                <w:t> </w:t>
              </w:r>
            </w:ins>
            <w:ins w:id="80" w:author="Christophe GISQUET" w:date="2014-06-16T12:39:00Z">
              <w:r w:rsidRPr="00812EC8">
                <w:rPr>
                  <w:rFonts w:ascii="Times New Roman" w:hAnsi="Times New Roman"/>
                  <w:noProof/>
                  <w:highlight w:val="yellow"/>
                </w:rPr>
                <w:t xml:space="preserve">= </w:t>
              </w:r>
            </w:ins>
            <w:ins w:id="81" w:author="Christophe GISQUET" w:date="2014-06-16T12:42:00Z">
              <w:r>
                <w:rPr>
                  <w:rFonts w:ascii="Times New Roman" w:hAnsi="Times New Roman"/>
                  <w:noProof/>
                  <w:highlight w:val="yellow"/>
                </w:rPr>
                <w:t xml:space="preserve"> </w:t>
              </w:r>
            </w:ins>
            <w:ins w:id="82" w:author="Christophe GISQUET" w:date="2014-06-16T12:39:00Z">
              <w:r>
                <w:rPr>
                  <w:highlight w:val="yellow"/>
                  <w:lang w:val="en-US"/>
                </w:rPr>
                <w:t xml:space="preserve">MAX_PLT_SIZE ) </w:t>
              </w:r>
              <w:proofErr w:type="spellStart"/>
              <w:r>
                <w:rPr>
                  <w:highlight w:val="yellow"/>
                  <w:lang w:val="en-US"/>
                </w:rPr>
                <w:t>coding_size</w:t>
              </w:r>
              <w:proofErr w:type="spellEnd"/>
              <w:r>
                <w:rPr>
                  <w:highlight w:val="yellow"/>
                  <w:lang w:val="en-US"/>
                </w:rPr>
                <w:t>++</w:t>
              </w:r>
            </w:ins>
          </w:p>
        </w:tc>
        <w:tc>
          <w:tcPr>
            <w:tcW w:w="1152" w:type="dxa"/>
          </w:tcPr>
          <w:p w14:paraId="511C64B2" w14:textId="77777777" w:rsidR="00812EC8" w:rsidRPr="007C60A8" w:rsidDel="00812EC8" w:rsidRDefault="00812EC8" w:rsidP="00811B7D">
            <w:pPr>
              <w:pStyle w:val="tableheading"/>
              <w:rPr>
                <w:ins w:id="83" w:author="Christophe GISQUET" w:date="2014-06-16T12:39:00Z"/>
                <w:b w:val="0"/>
                <w:noProof/>
                <w:highlight w:val="yellow"/>
              </w:rPr>
            </w:pPr>
          </w:p>
        </w:tc>
      </w:tr>
      <w:tr w:rsidR="0094169D" w:rsidRPr="00812EC8" w14:paraId="2BDE5D3F" w14:textId="77777777" w:rsidTr="008A41B9">
        <w:trPr>
          <w:cantSplit/>
          <w:jc w:val="center"/>
          <w:ins w:id="84" w:author="Christophe GISQUET" w:date="2014-06-16T12:44:00Z"/>
        </w:trPr>
        <w:tc>
          <w:tcPr>
            <w:tcW w:w="7917" w:type="dxa"/>
          </w:tcPr>
          <w:p w14:paraId="1A6F76A8" w14:textId="77777777" w:rsidR="0094169D" w:rsidRPr="00812EC8" w:rsidRDefault="0094169D" w:rsidP="00812EC8">
            <w:pPr>
              <w:pStyle w:val="tablesyntax"/>
              <w:rPr>
                <w:ins w:id="85" w:author="Christophe GISQUET" w:date="2014-06-16T12:44:00Z"/>
                <w:rFonts w:ascii="Times New Roman" w:hAnsi="Times New Roman"/>
                <w:noProof/>
                <w:highlight w:val="yellow"/>
              </w:rPr>
            </w:pPr>
            <w:ins w:id="86" w:author="Christophe GISQUET" w:date="2014-06-16T12:44:00Z">
              <w:r w:rsidRPr="00812EC8">
                <w:rPr>
                  <w:rFonts w:ascii="Times New Roman" w:hAnsi="Times New Roman"/>
                  <w:noProof/>
                  <w:highlight w:val="yellow"/>
                </w:rPr>
                <w:tab/>
              </w:r>
              <w:r w:rsidRPr="00812EC8">
                <w:rPr>
                  <w:rFonts w:ascii="Times New Roman" w:hAnsi="Times New Roman"/>
                  <w:noProof/>
                  <w:highlight w:val="yellow"/>
                </w:rPr>
                <w:tab/>
              </w:r>
              <w:r w:rsidRPr="00812EC8">
                <w:rPr>
                  <w:rFonts w:ascii="Times New Roman" w:hAnsi="Times New Roman"/>
                  <w:noProof/>
                  <w:highlight w:val="yellow"/>
                </w:rPr>
                <w:tab/>
              </w:r>
              <w:r>
                <w:rPr>
                  <w:rFonts w:ascii="Times New Roman" w:hAnsi="Times New Roman"/>
                  <w:noProof/>
                  <w:highlight w:val="yellow"/>
                </w:rPr>
                <w:t xml:space="preserve">incVal = </w:t>
              </w:r>
            </w:ins>
            <w:ins w:id="87" w:author="Christophe GISQUET" w:date="2014-06-16T12:45:00Z">
              <w:r w:rsidRPr="00812EC8">
                <w:rPr>
                  <w:rFonts w:ascii="Times New Roman" w:hAnsi="Times New Roman"/>
                  <w:noProof/>
                  <w:highlight w:val="yellow"/>
                </w:rPr>
                <w:t>coding_size</w:t>
              </w:r>
            </w:ins>
          </w:p>
        </w:tc>
        <w:tc>
          <w:tcPr>
            <w:tcW w:w="1152" w:type="dxa"/>
          </w:tcPr>
          <w:p w14:paraId="4127B883" w14:textId="77777777" w:rsidR="0094169D" w:rsidRPr="00812EC8" w:rsidDel="00812EC8" w:rsidRDefault="0094169D" w:rsidP="00811B7D">
            <w:pPr>
              <w:pStyle w:val="tableheading"/>
              <w:rPr>
                <w:ins w:id="88" w:author="Christophe GISQUET" w:date="2014-06-16T12:44:00Z"/>
                <w:b w:val="0"/>
                <w:noProof/>
                <w:highlight w:val="yellow"/>
                <w:lang w:val="en-US"/>
              </w:rPr>
            </w:pPr>
          </w:p>
        </w:tc>
      </w:tr>
      <w:tr w:rsidR="00812EC8" w:rsidRPr="00812EC8" w14:paraId="7E69D74F" w14:textId="77777777" w:rsidTr="008A41B9">
        <w:trPr>
          <w:cantSplit/>
          <w:jc w:val="center"/>
          <w:ins w:id="89" w:author="Christophe GISQUET" w:date="2014-06-16T12:40:00Z"/>
        </w:trPr>
        <w:tc>
          <w:tcPr>
            <w:tcW w:w="7917" w:type="dxa"/>
          </w:tcPr>
          <w:p w14:paraId="0CAC03B2" w14:textId="77777777" w:rsidR="00812EC8" w:rsidRPr="00812EC8" w:rsidRDefault="00812EC8" w:rsidP="00812EC8">
            <w:pPr>
              <w:pStyle w:val="tablesyntax"/>
              <w:rPr>
                <w:ins w:id="90" w:author="Christophe GISQUET" w:date="2014-06-16T12:40:00Z"/>
                <w:rFonts w:ascii="Times New Roman" w:hAnsi="Times New Roman"/>
                <w:noProof/>
                <w:highlight w:val="yellow"/>
                <w:lang w:val="en-US"/>
              </w:rPr>
            </w:pPr>
            <w:ins w:id="91" w:author="Christophe GISQUET" w:date="2014-06-16T12:40:00Z">
              <w:r w:rsidRPr="00080A99">
                <w:rPr>
                  <w:rFonts w:ascii="Times New Roman" w:hAnsi="Times New Roman"/>
                  <w:noProof/>
                  <w:highlight w:val="yellow"/>
                  <w:lang w:val="fr-FR"/>
                </w:rPr>
                <w:tab/>
              </w:r>
              <w:r w:rsidRPr="00080A99">
                <w:rPr>
                  <w:rFonts w:ascii="Times New Roman" w:hAnsi="Times New Roman"/>
                  <w:noProof/>
                  <w:highlight w:val="yellow"/>
                  <w:lang w:val="fr-FR"/>
                </w:rPr>
                <w:tab/>
              </w:r>
              <w:r w:rsidRPr="00080A99">
                <w:rPr>
                  <w:rFonts w:ascii="Times New Roman" w:hAnsi="Times New Roman"/>
                  <w:noProof/>
                  <w:highlight w:val="yellow"/>
                  <w:lang w:val="fr-FR"/>
                </w:rPr>
                <w:tab/>
              </w:r>
            </w:ins>
            <w:ins w:id="92" w:author="Christophe GISQUET" w:date="2014-06-16T12:41:00Z">
              <w:r w:rsidRPr="00812EC8">
                <w:rPr>
                  <w:rFonts w:ascii="Times New Roman" w:hAnsi="Times New Roman"/>
                  <w:noProof/>
                  <w:highlight w:val="yellow"/>
                  <w:lang w:val="fr-FR"/>
                </w:rPr>
                <w:t>if(</w:t>
              </w:r>
            </w:ins>
            <w:ins w:id="93" w:author="Christophe GISQUET" w:date="2014-06-16T12:42:00Z">
              <w:r w:rsidRPr="00812EC8">
                <w:rPr>
                  <w:rFonts w:ascii="Times New Roman" w:hAnsi="Times New Roman"/>
                  <w:noProof/>
                  <w:highlight w:val="yellow"/>
                  <w:lang w:val="fr-FR"/>
                </w:rPr>
                <w:t xml:space="preserve"> </w:t>
              </w:r>
            </w:ins>
            <w:ins w:id="94" w:author="Christophe GISQUET" w:date="2014-06-16T12:41:00Z">
              <w:r w:rsidRPr="00812EC8">
                <w:rPr>
                  <w:rFonts w:ascii="Times New Roman" w:hAnsi="Times New Roman"/>
                  <w:noProof/>
                  <w:highlight w:val="yellow"/>
                  <w:lang w:val="fr-FR"/>
                </w:rPr>
                <w:t>scanPos</w:t>
              </w:r>
            </w:ins>
            <w:ins w:id="95" w:author="Christophe GISQUET" w:date="2014-06-16T12:42:00Z">
              <w:r w:rsidRPr="00812EC8">
                <w:rPr>
                  <w:rFonts w:ascii="Times New Roman" w:hAnsi="Times New Roman"/>
                  <w:highlight w:val="yellow"/>
                  <w:lang w:val="fr-FR" w:eastAsia="ko-KR"/>
                </w:rPr>
                <w:t xml:space="preserve"> </w:t>
              </w:r>
            </w:ins>
            <w:ins w:id="96" w:author="Christophe GISQUET" w:date="2014-06-16T12:41:00Z">
              <w:r w:rsidRPr="00812EC8">
                <w:rPr>
                  <w:rFonts w:ascii="Times New Roman" w:hAnsi="Times New Roman"/>
                  <w:noProof/>
                  <w:highlight w:val="yellow"/>
                  <w:lang w:val="fr-FR"/>
                </w:rPr>
                <w:t xml:space="preserve"> != </w:t>
              </w:r>
            </w:ins>
            <w:ins w:id="97" w:author="Christophe GISQUET" w:date="2014-06-16T12:42:00Z">
              <w:r w:rsidRPr="00812EC8">
                <w:rPr>
                  <w:rFonts w:ascii="Times New Roman" w:hAnsi="Times New Roman"/>
                  <w:noProof/>
                  <w:highlight w:val="yellow"/>
                  <w:lang w:val="fr-FR"/>
                </w:rPr>
                <w:t xml:space="preserve"> </w:t>
              </w:r>
            </w:ins>
            <w:ins w:id="98" w:author="Christophe GISQUET" w:date="2014-06-16T12:41:00Z">
              <w:r w:rsidRPr="00812EC8">
                <w:rPr>
                  <w:rFonts w:ascii="Times New Roman" w:hAnsi="Times New Roman"/>
                  <w:noProof/>
                  <w:highlight w:val="yellow"/>
                  <w:lang w:val="fr-FR"/>
                </w:rPr>
                <w:t>0 &amp;&amp;</w:t>
              </w:r>
            </w:ins>
            <w:ins w:id="99" w:author="Christophe GISQUET" w:date="2014-06-16T12:42:00Z">
              <w:r w:rsidRPr="00812EC8">
                <w:rPr>
                  <w:rFonts w:ascii="Times New Roman" w:hAnsi="Times New Roman"/>
                  <w:noProof/>
                  <w:highlight w:val="yellow"/>
                  <w:lang w:val="fr-FR"/>
                </w:rPr>
                <w:t xml:space="preserve"> </w:t>
              </w:r>
            </w:ins>
            <w:ins w:id="100" w:author="Christophe GISQUET" w:date="2014-06-16T12:41:00Z">
              <w:r w:rsidRPr="00812EC8">
                <w:rPr>
                  <w:rFonts w:ascii="Times New Roman" w:hAnsi="Times New Roman"/>
                  <w:noProof/>
                  <w:highlight w:val="yellow"/>
                  <w:lang w:val="fr-FR"/>
                </w:rPr>
                <w:t xml:space="preserve"> </w:t>
              </w:r>
            </w:ins>
            <w:ins w:id="101" w:author="Christophe GISQUET" w:date="2014-06-16T12:43:00Z">
              <w:r w:rsidRPr="00812EC8">
                <w:rPr>
                  <w:rFonts w:ascii="Times New Roman" w:hAnsi="Times New Roman"/>
                  <w:noProof/>
                  <w:highlight w:val="yellow"/>
                  <w:lang w:val="fr-FR"/>
                </w:rPr>
                <w:t>paletteMap[ xC-1 ][ yC ]  ! </w:t>
              </w:r>
              <w:r w:rsidRPr="00812EC8">
                <w:rPr>
                  <w:rFonts w:ascii="Times New Roman" w:hAnsi="Times New Roman"/>
                  <w:noProof/>
                  <w:highlight w:val="yellow"/>
                  <w:lang w:val="en-US"/>
                </w:rPr>
                <w:t xml:space="preserve">=  </w:t>
              </w:r>
              <w:r>
                <w:rPr>
                  <w:highlight w:val="yellow"/>
                  <w:lang w:val="en-US"/>
                </w:rPr>
                <w:t>MAX_PLT_SIZE ) {</w:t>
              </w:r>
            </w:ins>
          </w:p>
        </w:tc>
        <w:tc>
          <w:tcPr>
            <w:tcW w:w="1152" w:type="dxa"/>
          </w:tcPr>
          <w:p w14:paraId="3E1673EB" w14:textId="77777777" w:rsidR="00812EC8" w:rsidRPr="00812EC8" w:rsidDel="00812EC8" w:rsidRDefault="00812EC8" w:rsidP="00811B7D">
            <w:pPr>
              <w:pStyle w:val="tableheading"/>
              <w:rPr>
                <w:ins w:id="102" w:author="Christophe GISQUET" w:date="2014-06-16T12:40:00Z"/>
                <w:b w:val="0"/>
                <w:noProof/>
                <w:highlight w:val="yellow"/>
                <w:lang w:val="en-US"/>
              </w:rPr>
            </w:pPr>
          </w:p>
        </w:tc>
      </w:tr>
      <w:tr w:rsidR="00812EC8" w:rsidRPr="002809B5" w14:paraId="141CA1F7" w14:textId="77777777" w:rsidTr="008A41B9">
        <w:trPr>
          <w:cantSplit/>
          <w:jc w:val="center"/>
          <w:ins w:id="103" w:author="Christophe GISQUET" w:date="2014-06-16T12:40:00Z"/>
        </w:trPr>
        <w:tc>
          <w:tcPr>
            <w:tcW w:w="7917" w:type="dxa"/>
          </w:tcPr>
          <w:p w14:paraId="3D75E2D7" w14:textId="26AAAE19" w:rsidR="00812EC8" w:rsidRPr="002809B5" w:rsidRDefault="00812EC8" w:rsidP="00812EC8">
            <w:pPr>
              <w:pStyle w:val="tablesyntax"/>
              <w:rPr>
                <w:ins w:id="104" w:author="Christophe GISQUET" w:date="2014-06-16T12:40:00Z"/>
                <w:rFonts w:ascii="Times New Roman" w:hAnsi="Times New Roman"/>
                <w:noProof/>
                <w:highlight w:val="yellow"/>
                <w:lang w:val="fr-FR"/>
              </w:rPr>
            </w:pPr>
            <w:ins w:id="105" w:author="Christophe GISQUET" w:date="2014-06-16T12:43:00Z">
              <w:r w:rsidRPr="00812EC8">
                <w:rPr>
                  <w:rFonts w:ascii="Times New Roman" w:hAnsi="Times New Roman"/>
                  <w:noProof/>
                  <w:highlight w:val="yellow"/>
                </w:rPr>
                <w:tab/>
              </w:r>
              <w:r w:rsidRPr="00812EC8">
                <w:rPr>
                  <w:rFonts w:ascii="Times New Roman" w:hAnsi="Times New Roman"/>
                  <w:noProof/>
                  <w:highlight w:val="yellow"/>
                </w:rPr>
                <w:tab/>
              </w:r>
              <w:r w:rsidRPr="00812EC8">
                <w:rPr>
                  <w:rFonts w:ascii="Times New Roman" w:hAnsi="Times New Roman"/>
                  <w:noProof/>
                  <w:highlight w:val="yellow"/>
                </w:rPr>
                <w:tab/>
              </w:r>
              <w:r w:rsidRPr="00812EC8">
                <w:rPr>
                  <w:rFonts w:ascii="Times New Roman" w:hAnsi="Times New Roman"/>
                  <w:noProof/>
                  <w:highlight w:val="yellow"/>
                </w:rPr>
                <w:tab/>
              </w:r>
            </w:ins>
            <w:ins w:id="106" w:author="Christophe GISQUET" w:date="2014-06-16T12:45:00Z">
              <w:r w:rsidR="0094169D" w:rsidRPr="0094169D">
                <w:rPr>
                  <w:rFonts w:ascii="Times New Roman" w:hAnsi="Times New Roman"/>
                  <w:noProof/>
                  <w:highlight w:val="yellow"/>
                  <w:lang w:val="en-US"/>
                </w:rPr>
                <w:t>if(</w:t>
              </w:r>
            </w:ins>
            <w:ins w:id="107" w:author="Christophe GISQUET" w:date="2014-06-16T12:47:00Z">
              <w:r w:rsidR="0094169D" w:rsidRPr="0094169D">
                <w:rPr>
                  <w:rFonts w:ascii="Times New Roman" w:hAnsi="Times New Roman"/>
                  <w:noProof/>
                  <w:highlight w:val="yellow"/>
                  <w:lang w:val="en-US"/>
                </w:rPr>
                <w:t xml:space="preserve"> </w:t>
              </w:r>
            </w:ins>
            <w:ins w:id="108" w:author="Christophe GISQUET" w:date="2014-06-16T12:45:00Z">
              <w:r w:rsidR="0094169D" w:rsidRPr="00812EC8">
                <w:rPr>
                  <w:rFonts w:ascii="Times New Roman" w:hAnsi="Times New Roman"/>
                  <w:noProof/>
                  <w:highlight w:val="yellow"/>
                  <w:lang w:val="en-US"/>
                </w:rPr>
                <w:t>palette_run_type_flag[ xC</w:t>
              </w:r>
              <w:r w:rsidR="0094169D" w:rsidRPr="0094169D">
                <w:rPr>
                  <w:rFonts w:ascii="Times New Roman" w:hAnsi="Times New Roman"/>
                  <w:noProof/>
                  <w:highlight w:val="yellow"/>
                  <w:lang w:val="en-US"/>
                </w:rPr>
                <w:t>-1</w:t>
              </w:r>
              <w:r w:rsidR="0094169D" w:rsidRPr="00812EC8">
                <w:rPr>
                  <w:rFonts w:ascii="Times New Roman" w:hAnsi="Times New Roman"/>
                  <w:noProof/>
                  <w:highlight w:val="yellow"/>
                  <w:lang w:val="en-US"/>
                </w:rPr>
                <w:t> ][ yC </w:t>
              </w:r>
            </w:ins>
            <w:ins w:id="109" w:author="Christophe GISQUET" w:date="2014-06-16T12:47:00Z">
              <w:r w:rsidR="0094169D" w:rsidRPr="0094169D">
                <w:rPr>
                  <w:rFonts w:ascii="Times New Roman" w:hAnsi="Times New Roman"/>
                  <w:noProof/>
                  <w:highlight w:val="yellow"/>
                  <w:lang w:val="en-US"/>
                </w:rPr>
                <w:t>]  ! </w:t>
              </w:r>
              <w:r w:rsidR="0094169D" w:rsidRPr="002809B5">
                <w:rPr>
                  <w:rFonts w:ascii="Times New Roman" w:hAnsi="Times New Roman"/>
                  <w:noProof/>
                  <w:highlight w:val="yellow"/>
                  <w:lang w:val="fr-FR"/>
                </w:rPr>
                <w:t xml:space="preserve">=  </w:t>
              </w:r>
              <w:r w:rsidR="0094169D" w:rsidRPr="002809B5">
                <w:rPr>
                  <w:noProof/>
                  <w:highlight w:val="yellow"/>
                  <w:lang w:val="fr-FR"/>
                </w:rPr>
                <w:t>COPY_ABOVE_MODE</w:t>
              </w:r>
              <w:r w:rsidR="0094169D" w:rsidRPr="002809B5">
                <w:rPr>
                  <w:rFonts w:ascii="Times New Roman" w:hAnsi="Times New Roman"/>
                  <w:noProof/>
                  <w:highlight w:val="yellow"/>
                  <w:lang w:val="fr-FR"/>
                </w:rPr>
                <w:t xml:space="preserve"> </w:t>
              </w:r>
            </w:ins>
            <w:ins w:id="110" w:author="Christophe GISQUET" w:date="2014-06-17T11:39:00Z">
              <w:r w:rsidR="002809B5" w:rsidRPr="002809B5">
                <w:rPr>
                  <w:rFonts w:ascii="Times New Roman" w:hAnsi="Times New Roman"/>
                  <w:noProof/>
                  <w:highlight w:val="yellow"/>
                  <w:lang w:val="fr-FR"/>
                </w:rPr>
                <w:t>&amp;&amp;</w:t>
              </w:r>
              <w:r w:rsidR="002809B5" w:rsidRPr="002809B5">
                <w:rPr>
                  <w:rFonts w:ascii="Times New Roman" w:hAnsi="Times New Roman"/>
                  <w:noProof/>
                  <w:highlight w:val="yellow"/>
                  <w:lang w:val="fr-FR"/>
                </w:rPr>
                <w:br/>
              </w:r>
              <w:r w:rsidR="002809B5" w:rsidRPr="002809B5">
                <w:rPr>
                  <w:rFonts w:ascii="Times New Roman" w:hAnsi="Times New Roman"/>
                  <w:noProof/>
                  <w:highlight w:val="yellow"/>
                  <w:lang w:val="fr-FR"/>
                </w:rPr>
                <w:tab/>
              </w:r>
              <w:r w:rsidR="002809B5" w:rsidRPr="002809B5">
                <w:rPr>
                  <w:rFonts w:ascii="Times New Roman" w:hAnsi="Times New Roman"/>
                  <w:noProof/>
                  <w:highlight w:val="yellow"/>
                  <w:lang w:val="fr-FR"/>
                </w:rPr>
                <w:tab/>
              </w:r>
              <w:r w:rsidR="002809B5" w:rsidRPr="002809B5">
                <w:rPr>
                  <w:rFonts w:ascii="Times New Roman" w:hAnsi="Times New Roman"/>
                  <w:noProof/>
                  <w:highlight w:val="yellow"/>
                  <w:lang w:val="fr-FR"/>
                </w:rPr>
                <w:tab/>
              </w:r>
              <w:r w:rsidR="002809B5" w:rsidRPr="002809B5">
                <w:rPr>
                  <w:rFonts w:ascii="Times New Roman" w:hAnsi="Times New Roman"/>
                  <w:noProof/>
                  <w:highlight w:val="yellow"/>
                  <w:lang w:val="fr-FR"/>
                </w:rPr>
                <w:tab/>
              </w:r>
              <w:r w:rsidR="002809B5" w:rsidRPr="002809B5">
                <w:rPr>
                  <w:rFonts w:ascii="Times New Roman" w:hAnsi="Times New Roman"/>
                  <w:noProof/>
                  <w:highlight w:val="yellow"/>
                  <w:lang w:val="fr-FR"/>
                </w:rPr>
                <w:tab/>
              </w:r>
            </w:ins>
            <w:ins w:id="111" w:author="Christophe GISQUET" w:date="2014-06-17T11:40:00Z">
              <w:r w:rsidR="002809B5" w:rsidRPr="002809B5">
                <w:rPr>
                  <w:rFonts w:ascii="Times New Roman" w:hAnsi="Times New Roman"/>
                  <w:noProof/>
                  <w:highlight w:val="yellow"/>
                  <w:lang w:val="fr-FR"/>
                </w:rPr>
                <w:t>paletteMap[ xC-1 ][ yC ]</w:t>
              </w:r>
              <w:r w:rsidR="002809B5" w:rsidRPr="002809B5">
                <w:rPr>
                  <w:rFonts w:ascii="Times New Roman" w:hAnsi="Times New Roman"/>
                  <w:noProof/>
                  <w:highlight w:val="yellow"/>
                  <w:lang w:val="fr-FR"/>
                </w:rPr>
                <w:t xml:space="preserve">  &lt;</w:t>
              </w:r>
            </w:ins>
            <w:ins w:id="112" w:author="Christophe GISQUET" w:date="2014-06-17T11:41:00Z">
              <w:r w:rsidR="00127A11">
                <w:rPr>
                  <w:rFonts w:ascii="Times New Roman" w:hAnsi="Times New Roman"/>
                  <w:noProof/>
                  <w:highlight w:val="yellow"/>
                  <w:lang w:val="fr-FR"/>
                </w:rPr>
                <w:t>=</w:t>
              </w:r>
            </w:ins>
            <w:ins w:id="113" w:author="Christophe GISQUET" w:date="2014-06-17T11:40:00Z">
              <w:r w:rsidR="002809B5" w:rsidRPr="002809B5">
                <w:rPr>
                  <w:rFonts w:ascii="Times New Roman" w:hAnsi="Times New Roman"/>
                  <w:noProof/>
                  <w:highlight w:val="yellow"/>
                  <w:lang w:val="fr-FR"/>
                </w:rPr>
                <w:t xml:space="preserve">  </w:t>
              </w:r>
              <w:r w:rsidR="002809B5" w:rsidRPr="002809B5">
                <w:rPr>
                  <w:rFonts w:ascii="Times New Roman" w:hAnsi="Times New Roman"/>
                  <w:noProof/>
                  <w:highlight w:val="yellow"/>
                  <w:lang w:val="fr-FR"/>
                </w:rPr>
                <w:t>palette_</w:t>
              </w:r>
              <w:proofErr w:type="spellStart"/>
              <w:r w:rsidR="002809B5" w:rsidRPr="002809B5">
                <w:rPr>
                  <w:highlight w:val="yellow"/>
                  <w:lang w:val="fr-FR"/>
                </w:rPr>
                <w:t>limit_</w:t>
              </w:r>
              <w:proofErr w:type="gramStart"/>
              <w:r w:rsidR="002809B5" w:rsidRPr="002809B5">
                <w:rPr>
                  <w:highlight w:val="yellow"/>
                  <w:lang w:val="fr-FR"/>
                </w:rPr>
                <w:t>run</w:t>
              </w:r>
              <w:proofErr w:type="spellEnd"/>
              <w:r w:rsidR="002809B5">
                <w:rPr>
                  <w:b/>
                  <w:highlight w:val="yellow"/>
                  <w:lang w:val="fr-FR"/>
                </w:rPr>
                <w:t xml:space="preserve"> </w:t>
              </w:r>
            </w:ins>
            <w:ins w:id="114" w:author="Christophe GISQUET" w:date="2014-06-16T12:45:00Z">
              <w:r w:rsidR="0094169D" w:rsidRPr="002809B5">
                <w:rPr>
                  <w:highlight w:val="yellow"/>
                  <w:lang w:val="fr-FR"/>
                </w:rPr>
                <w:t>)</w:t>
              </w:r>
              <w:proofErr w:type="gramEnd"/>
              <w:r w:rsidR="0094169D" w:rsidRPr="002809B5">
                <w:rPr>
                  <w:highlight w:val="yellow"/>
                  <w:lang w:val="fr-FR"/>
                </w:rPr>
                <w:t xml:space="preserve"> {</w:t>
              </w:r>
            </w:ins>
          </w:p>
        </w:tc>
        <w:tc>
          <w:tcPr>
            <w:tcW w:w="1152" w:type="dxa"/>
          </w:tcPr>
          <w:p w14:paraId="6E8C36BB" w14:textId="77777777" w:rsidR="00812EC8" w:rsidRPr="002809B5" w:rsidDel="00812EC8" w:rsidRDefault="00812EC8" w:rsidP="00811B7D">
            <w:pPr>
              <w:pStyle w:val="tableheading"/>
              <w:rPr>
                <w:ins w:id="115" w:author="Christophe GISQUET" w:date="2014-06-16T12:40:00Z"/>
                <w:b w:val="0"/>
                <w:noProof/>
                <w:highlight w:val="yellow"/>
                <w:lang w:val="fr-FR"/>
              </w:rPr>
            </w:pPr>
          </w:p>
        </w:tc>
      </w:tr>
      <w:tr w:rsidR="0094169D" w:rsidRPr="00812EC8" w14:paraId="04B88630" w14:textId="77777777" w:rsidTr="008A41B9">
        <w:trPr>
          <w:cantSplit/>
          <w:jc w:val="center"/>
          <w:ins w:id="116" w:author="Christophe GISQUET" w:date="2014-06-16T12:45:00Z"/>
        </w:trPr>
        <w:tc>
          <w:tcPr>
            <w:tcW w:w="7917" w:type="dxa"/>
          </w:tcPr>
          <w:p w14:paraId="297E484A" w14:textId="77777777" w:rsidR="0094169D" w:rsidRPr="00812EC8" w:rsidRDefault="0094169D" w:rsidP="00812EC8">
            <w:pPr>
              <w:pStyle w:val="tablesyntax"/>
              <w:rPr>
                <w:ins w:id="117" w:author="Christophe GISQUET" w:date="2014-06-16T12:45:00Z"/>
                <w:rFonts w:ascii="Times New Roman" w:hAnsi="Times New Roman"/>
                <w:noProof/>
                <w:highlight w:val="yellow"/>
              </w:rPr>
            </w:pPr>
            <w:ins w:id="118" w:author="Christophe GISQUET" w:date="2014-06-16T12:45:00Z">
              <w:r w:rsidRPr="002809B5">
                <w:rPr>
                  <w:rFonts w:ascii="Times New Roman" w:hAnsi="Times New Roman"/>
                  <w:noProof/>
                  <w:highlight w:val="yellow"/>
                  <w:lang w:val="fr-FR"/>
                </w:rPr>
                <w:tab/>
              </w:r>
              <w:r w:rsidRPr="002809B5">
                <w:rPr>
                  <w:rFonts w:ascii="Times New Roman" w:hAnsi="Times New Roman"/>
                  <w:noProof/>
                  <w:highlight w:val="yellow"/>
                  <w:lang w:val="fr-FR"/>
                </w:rPr>
                <w:tab/>
              </w:r>
              <w:r w:rsidRPr="002809B5">
                <w:rPr>
                  <w:rFonts w:ascii="Times New Roman" w:hAnsi="Times New Roman"/>
                  <w:noProof/>
                  <w:highlight w:val="yellow"/>
                  <w:lang w:val="fr-FR"/>
                </w:rPr>
                <w:tab/>
              </w:r>
              <w:r w:rsidRPr="002809B5">
                <w:rPr>
                  <w:rFonts w:ascii="Times New Roman" w:hAnsi="Times New Roman"/>
                  <w:noProof/>
                  <w:highlight w:val="yellow"/>
                  <w:lang w:val="fr-FR"/>
                </w:rPr>
                <w:tab/>
              </w:r>
            </w:ins>
            <w:ins w:id="119" w:author="Christophe GISQUET" w:date="2014-06-16T12:46:00Z">
              <w:r w:rsidRPr="002809B5">
                <w:rPr>
                  <w:rFonts w:ascii="Times New Roman" w:hAnsi="Times New Roman"/>
                  <w:noProof/>
                  <w:highlight w:val="yellow"/>
                  <w:lang w:val="fr-FR"/>
                </w:rPr>
                <w:tab/>
              </w:r>
              <w:r>
                <w:rPr>
                  <w:rFonts w:ascii="Times New Roman" w:hAnsi="Times New Roman"/>
                  <w:noProof/>
                  <w:highlight w:val="yellow"/>
                </w:rPr>
                <w:t xml:space="preserve">incVal = </w:t>
              </w:r>
              <w:r w:rsidRPr="002809B5">
                <w:rPr>
                  <w:rFonts w:ascii="Times New Roman" w:hAnsi="Times New Roman"/>
                  <w:noProof/>
                  <w:highlight w:val="yellow"/>
                  <w:lang w:val="en-US"/>
                </w:rPr>
                <w:t>paletteMap[ xC-1 ][ yC ]</w:t>
              </w:r>
            </w:ins>
          </w:p>
        </w:tc>
        <w:tc>
          <w:tcPr>
            <w:tcW w:w="1152" w:type="dxa"/>
          </w:tcPr>
          <w:p w14:paraId="6CA80444" w14:textId="77777777" w:rsidR="0094169D" w:rsidRPr="00812EC8" w:rsidDel="00812EC8" w:rsidRDefault="0094169D" w:rsidP="00811B7D">
            <w:pPr>
              <w:pStyle w:val="tableheading"/>
              <w:rPr>
                <w:ins w:id="120" w:author="Christophe GISQUET" w:date="2014-06-16T12:45:00Z"/>
                <w:b w:val="0"/>
                <w:noProof/>
                <w:highlight w:val="yellow"/>
                <w:lang w:val="en-US"/>
              </w:rPr>
            </w:pPr>
          </w:p>
        </w:tc>
      </w:tr>
      <w:tr w:rsidR="0094169D" w:rsidRPr="00812EC8" w14:paraId="1FE3AAE4" w14:textId="77777777" w:rsidTr="008A41B9">
        <w:trPr>
          <w:cantSplit/>
          <w:jc w:val="center"/>
          <w:ins w:id="121" w:author="Christophe GISQUET" w:date="2014-06-16T12:46:00Z"/>
        </w:trPr>
        <w:tc>
          <w:tcPr>
            <w:tcW w:w="7917" w:type="dxa"/>
          </w:tcPr>
          <w:p w14:paraId="36009F0D" w14:textId="77777777" w:rsidR="0094169D" w:rsidRPr="00812EC8" w:rsidRDefault="0094169D" w:rsidP="00812EC8">
            <w:pPr>
              <w:pStyle w:val="tablesyntax"/>
              <w:rPr>
                <w:ins w:id="122" w:author="Christophe GISQUET" w:date="2014-06-16T12:46:00Z"/>
                <w:rFonts w:ascii="Times New Roman" w:hAnsi="Times New Roman"/>
                <w:noProof/>
                <w:highlight w:val="yellow"/>
              </w:rPr>
            </w:pPr>
            <w:ins w:id="123" w:author="Christophe GISQUET" w:date="2014-06-16T12:46:00Z">
              <w:r w:rsidRPr="00812EC8">
                <w:rPr>
                  <w:rFonts w:ascii="Times New Roman" w:hAnsi="Times New Roman"/>
                  <w:noProof/>
                  <w:highlight w:val="yellow"/>
                </w:rPr>
                <w:lastRenderedPageBreak/>
                <w:tab/>
              </w:r>
              <w:r w:rsidRPr="00812EC8">
                <w:rPr>
                  <w:rFonts w:ascii="Times New Roman" w:hAnsi="Times New Roman"/>
                  <w:noProof/>
                  <w:highlight w:val="yellow"/>
                </w:rPr>
                <w:tab/>
              </w:r>
              <w:r w:rsidRPr="00812EC8">
                <w:rPr>
                  <w:rFonts w:ascii="Times New Roman" w:hAnsi="Times New Roman"/>
                  <w:noProof/>
                  <w:highlight w:val="yellow"/>
                </w:rPr>
                <w:tab/>
              </w:r>
              <w:r w:rsidRPr="00812EC8">
                <w:rPr>
                  <w:rFonts w:ascii="Times New Roman" w:hAnsi="Times New Roman"/>
                  <w:noProof/>
                  <w:highlight w:val="yellow"/>
                </w:rPr>
                <w:tab/>
              </w:r>
              <w:r w:rsidRPr="00812EC8">
                <w:rPr>
                  <w:rFonts w:ascii="Times New Roman" w:hAnsi="Times New Roman"/>
                  <w:noProof/>
                  <w:highlight w:val="yellow"/>
                </w:rPr>
                <w:tab/>
                <w:t>coding_size</w:t>
              </w:r>
              <w:r>
                <w:rPr>
                  <w:rFonts w:ascii="Times New Roman" w:hAnsi="Times New Roman"/>
                  <w:noProof/>
                  <w:highlight w:val="yellow"/>
                </w:rPr>
                <w:t>--</w:t>
              </w:r>
            </w:ins>
          </w:p>
        </w:tc>
        <w:tc>
          <w:tcPr>
            <w:tcW w:w="1152" w:type="dxa"/>
          </w:tcPr>
          <w:p w14:paraId="50E297BA" w14:textId="77777777" w:rsidR="0094169D" w:rsidRPr="00812EC8" w:rsidDel="00812EC8" w:rsidRDefault="0094169D" w:rsidP="00811B7D">
            <w:pPr>
              <w:pStyle w:val="tableheading"/>
              <w:rPr>
                <w:ins w:id="124" w:author="Christophe GISQUET" w:date="2014-06-16T12:46:00Z"/>
                <w:b w:val="0"/>
                <w:noProof/>
                <w:highlight w:val="yellow"/>
                <w:lang w:val="en-US"/>
              </w:rPr>
            </w:pPr>
          </w:p>
        </w:tc>
      </w:tr>
      <w:tr w:rsidR="0094169D" w:rsidRPr="00812EC8" w14:paraId="5D8A268E" w14:textId="77777777" w:rsidTr="008A41B9">
        <w:trPr>
          <w:cantSplit/>
          <w:jc w:val="center"/>
          <w:ins w:id="125" w:author="Christophe GISQUET" w:date="2014-06-16T12:46:00Z"/>
        </w:trPr>
        <w:tc>
          <w:tcPr>
            <w:tcW w:w="7917" w:type="dxa"/>
          </w:tcPr>
          <w:p w14:paraId="7C1FAB04" w14:textId="77777777" w:rsidR="0094169D" w:rsidRPr="00812EC8" w:rsidRDefault="0094169D" w:rsidP="0094169D">
            <w:pPr>
              <w:pStyle w:val="tablesyntax"/>
              <w:rPr>
                <w:ins w:id="126" w:author="Christophe GISQUET" w:date="2014-06-16T12:46:00Z"/>
                <w:rFonts w:ascii="Times New Roman" w:hAnsi="Times New Roman"/>
                <w:noProof/>
                <w:highlight w:val="yellow"/>
              </w:rPr>
            </w:pPr>
            <w:ins w:id="127" w:author="Christophe GISQUET" w:date="2014-06-16T12:46:00Z">
              <w:r w:rsidRPr="00812EC8">
                <w:rPr>
                  <w:rFonts w:ascii="Times New Roman" w:hAnsi="Times New Roman"/>
                  <w:noProof/>
                  <w:highlight w:val="yellow"/>
                </w:rPr>
                <w:tab/>
              </w:r>
              <w:r w:rsidRPr="00812EC8">
                <w:rPr>
                  <w:rFonts w:ascii="Times New Roman" w:hAnsi="Times New Roman"/>
                  <w:noProof/>
                  <w:highlight w:val="yellow"/>
                </w:rPr>
                <w:tab/>
              </w:r>
              <w:r w:rsidRPr="00812EC8">
                <w:rPr>
                  <w:rFonts w:ascii="Times New Roman" w:hAnsi="Times New Roman"/>
                  <w:noProof/>
                  <w:highlight w:val="yellow"/>
                </w:rPr>
                <w:tab/>
              </w:r>
              <w:r w:rsidRPr="00812EC8">
                <w:rPr>
                  <w:rFonts w:ascii="Times New Roman" w:hAnsi="Times New Roman"/>
                  <w:noProof/>
                  <w:highlight w:val="yellow"/>
                </w:rPr>
                <w:tab/>
              </w:r>
              <w:r>
                <w:rPr>
                  <w:rFonts w:ascii="Times New Roman" w:hAnsi="Times New Roman"/>
                  <w:noProof/>
                  <w:highlight w:val="yellow"/>
                </w:rPr>
                <w:t>}</w:t>
              </w:r>
            </w:ins>
            <w:ins w:id="128" w:author="Christophe GISQUET" w:date="2014-06-16T12:48:00Z">
              <w:r>
                <w:rPr>
                  <w:rFonts w:ascii="Times New Roman" w:hAnsi="Times New Roman"/>
                  <w:noProof/>
                  <w:highlight w:val="yellow"/>
                </w:rPr>
                <w:t xml:space="preserve"> else if( </w:t>
              </w:r>
              <w:r w:rsidRPr="0094169D">
                <w:rPr>
                  <w:rFonts w:ascii="Times New Roman" w:hAnsi="Times New Roman"/>
                  <w:noProof/>
                  <w:highlight w:val="yellow"/>
                  <w:lang w:val="en-US"/>
                </w:rPr>
                <w:t xml:space="preserve">yC  &gt; </w:t>
              </w:r>
              <w:r>
                <w:rPr>
                  <w:rFonts w:ascii="Times New Roman" w:hAnsi="Times New Roman"/>
                  <w:noProof/>
                  <w:highlight w:val="yellow"/>
                  <w:lang w:val="en-US"/>
                </w:rPr>
                <w:t xml:space="preserve"> 0</w:t>
              </w:r>
              <w:r w:rsidRPr="0094169D">
                <w:rPr>
                  <w:rFonts w:ascii="Times New Roman" w:hAnsi="Times New Roman"/>
                  <w:noProof/>
                  <w:highlight w:val="yellow"/>
                  <w:lang w:val="en-US"/>
                </w:rPr>
                <w:t xml:space="preserve"> &amp;&amp; </w:t>
              </w:r>
            </w:ins>
            <w:ins w:id="129" w:author="Christophe GISQUET" w:date="2014-06-16T12:49:00Z">
              <w:r w:rsidRPr="0094169D">
                <w:rPr>
                  <w:rFonts w:ascii="Times New Roman" w:hAnsi="Times New Roman"/>
                  <w:noProof/>
                  <w:highlight w:val="yellow"/>
                  <w:lang w:val="en-US"/>
                </w:rPr>
                <w:t>paletteMap[ xC ][ yC</w:t>
              </w:r>
              <w:r>
                <w:rPr>
                  <w:rFonts w:ascii="Times New Roman" w:hAnsi="Times New Roman"/>
                  <w:noProof/>
                  <w:highlight w:val="yellow"/>
                  <w:lang w:val="en-US"/>
                </w:rPr>
                <w:t>-1</w:t>
              </w:r>
              <w:r w:rsidRPr="0094169D">
                <w:rPr>
                  <w:rFonts w:ascii="Times New Roman" w:hAnsi="Times New Roman"/>
                  <w:noProof/>
                  <w:highlight w:val="yellow"/>
                  <w:lang w:val="en-US"/>
                </w:rPr>
                <w:t> ]  ! </w:t>
              </w:r>
              <w:r w:rsidRPr="00812EC8">
                <w:rPr>
                  <w:rFonts w:ascii="Times New Roman" w:hAnsi="Times New Roman"/>
                  <w:noProof/>
                  <w:highlight w:val="yellow"/>
                  <w:lang w:val="en-US"/>
                </w:rPr>
                <w:t xml:space="preserve">=  </w:t>
              </w:r>
              <w:r>
                <w:rPr>
                  <w:highlight w:val="yellow"/>
                  <w:lang w:val="en-US"/>
                </w:rPr>
                <w:t>MAX_PLT_SIZE ) {</w:t>
              </w:r>
            </w:ins>
          </w:p>
        </w:tc>
        <w:tc>
          <w:tcPr>
            <w:tcW w:w="1152" w:type="dxa"/>
          </w:tcPr>
          <w:p w14:paraId="65F0AF83" w14:textId="77777777" w:rsidR="0094169D" w:rsidRPr="00812EC8" w:rsidDel="00812EC8" w:rsidRDefault="0094169D" w:rsidP="00811B7D">
            <w:pPr>
              <w:pStyle w:val="tableheading"/>
              <w:rPr>
                <w:ins w:id="130" w:author="Christophe GISQUET" w:date="2014-06-16T12:46:00Z"/>
                <w:b w:val="0"/>
                <w:noProof/>
                <w:highlight w:val="yellow"/>
                <w:lang w:val="en-US"/>
              </w:rPr>
            </w:pPr>
          </w:p>
        </w:tc>
      </w:tr>
      <w:tr w:rsidR="0094169D" w:rsidRPr="00812EC8" w14:paraId="37CC550A" w14:textId="77777777" w:rsidTr="008A41B9">
        <w:trPr>
          <w:cantSplit/>
          <w:jc w:val="center"/>
          <w:ins w:id="131" w:author="Christophe GISQUET" w:date="2014-06-16T12:49:00Z"/>
        </w:trPr>
        <w:tc>
          <w:tcPr>
            <w:tcW w:w="7917" w:type="dxa"/>
          </w:tcPr>
          <w:p w14:paraId="17F5F9FE" w14:textId="77777777" w:rsidR="0094169D" w:rsidRPr="00812EC8" w:rsidRDefault="0094169D" w:rsidP="0094169D">
            <w:pPr>
              <w:pStyle w:val="tablesyntax"/>
              <w:rPr>
                <w:ins w:id="132" w:author="Christophe GISQUET" w:date="2014-06-16T12:49:00Z"/>
                <w:rFonts w:ascii="Times New Roman" w:hAnsi="Times New Roman"/>
                <w:noProof/>
                <w:highlight w:val="yellow"/>
              </w:rPr>
            </w:pPr>
            <w:ins w:id="133" w:author="Christophe GISQUET" w:date="2014-06-16T12:49:00Z">
              <w:r w:rsidRPr="00812EC8">
                <w:rPr>
                  <w:rFonts w:ascii="Times New Roman" w:hAnsi="Times New Roman"/>
                  <w:noProof/>
                  <w:highlight w:val="yellow"/>
                </w:rPr>
                <w:tab/>
              </w:r>
              <w:r w:rsidRPr="00812EC8">
                <w:rPr>
                  <w:rFonts w:ascii="Times New Roman" w:hAnsi="Times New Roman"/>
                  <w:noProof/>
                  <w:highlight w:val="yellow"/>
                </w:rPr>
                <w:tab/>
              </w:r>
              <w:r w:rsidRPr="00812EC8">
                <w:rPr>
                  <w:rFonts w:ascii="Times New Roman" w:hAnsi="Times New Roman"/>
                  <w:noProof/>
                  <w:highlight w:val="yellow"/>
                </w:rPr>
                <w:tab/>
              </w:r>
              <w:r w:rsidRPr="00812EC8">
                <w:rPr>
                  <w:rFonts w:ascii="Times New Roman" w:hAnsi="Times New Roman"/>
                  <w:noProof/>
                  <w:highlight w:val="yellow"/>
                </w:rPr>
                <w:tab/>
              </w:r>
              <w:r w:rsidRPr="00812EC8">
                <w:rPr>
                  <w:rFonts w:ascii="Times New Roman" w:hAnsi="Times New Roman"/>
                  <w:noProof/>
                  <w:highlight w:val="yellow"/>
                </w:rPr>
                <w:tab/>
              </w:r>
              <w:r>
                <w:rPr>
                  <w:rFonts w:ascii="Times New Roman" w:hAnsi="Times New Roman"/>
                  <w:noProof/>
                  <w:highlight w:val="yellow"/>
                </w:rPr>
                <w:t xml:space="preserve">incVal = </w:t>
              </w:r>
              <w:r w:rsidRPr="00812EC8">
                <w:rPr>
                  <w:rFonts w:ascii="Times New Roman" w:hAnsi="Times New Roman"/>
                  <w:noProof/>
                  <w:highlight w:val="yellow"/>
                  <w:lang w:val="fr-FR"/>
                </w:rPr>
                <w:t>paletteMap[ xC-1 ][ yC ]</w:t>
              </w:r>
            </w:ins>
          </w:p>
        </w:tc>
        <w:tc>
          <w:tcPr>
            <w:tcW w:w="1152" w:type="dxa"/>
          </w:tcPr>
          <w:p w14:paraId="52844809" w14:textId="77777777" w:rsidR="0094169D" w:rsidRPr="00812EC8" w:rsidDel="00812EC8" w:rsidRDefault="0094169D" w:rsidP="00811B7D">
            <w:pPr>
              <w:pStyle w:val="tableheading"/>
              <w:rPr>
                <w:ins w:id="134" w:author="Christophe GISQUET" w:date="2014-06-16T12:49:00Z"/>
                <w:b w:val="0"/>
                <w:noProof/>
                <w:highlight w:val="yellow"/>
                <w:lang w:val="en-US"/>
              </w:rPr>
            </w:pPr>
          </w:p>
        </w:tc>
      </w:tr>
      <w:tr w:rsidR="0094169D" w:rsidRPr="00812EC8" w14:paraId="714782B8" w14:textId="77777777" w:rsidTr="008A41B9">
        <w:trPr>
          <w:cantSplit/>
          <w:jc w:val="center"/>
          <w:ins w:id="135" w:author="Christophe GISQUET" w:date="2014-06-16T12:49:00Z"/>
        </w:trPr>
        <w:tc>
          <w:tcPr>
            <w:tcW w:w="7917" w:type="dxa"/>
          </w:tcPr>
          <w:p w14:paraId="34E73D52" w14:textId="77777777" w:rsidR="0094169D" w:rsidRPr="00812EC8" w:rsidRDefault="0094169D" w:rsidP="0094169D">
            <w:pPr>
              <w:pStyle w:val="tablesyntax"/>
              <w:rPr>
                <w:ins w:id="136" w:author="Christophe GISQUET" w:date="2014-06-16T12:49:00Z"/>
                <w:rFonts w:ascii="Times New Roman" w:hAnsi="Times New Roman"/>
                <w:noProof/>
                <w:highlight w:val="yellow"/>
              </w:rPr>
            </w:pPr>
            <w:ins w:id="137" w:author="Christophe GISQUET" w:date="2014-06-16T12:49:00Z">
              <w:r w:rsidRPr="00812EC8">
                <w:rPr>
                  <w:rFonts w:ascii="Times New Roman" w:hAnsi="Times New Roman"/>
                  <w:noProof/>
                  <w:highlight w:val="yellow"/>
                </w:rPr>
                <w:tab/>
              </w:r>
              <w:r w:rsidRPr="00812EC8">
                <w:rPr>
                  <w:rFonts w:ascii="Times New Roman" w:hAnsi="Times New Roman"/>
                  <w:noProof/>
                  <w:highlight w:val="yellow"/>
                </w:rPr>
                <w:tab/>
              </w:r>
              <w:r w:rsidRPr="00812EC8">
                <w:rPr>
                  <w:rFonts w:ascii="Times New Roman" w:hAnsi="Times New Roman"/>
                  <w:noProof/>
                  <w:highlight w:val="yellow"/>
                </w:rPr>
                <w:tab/>
              </w:r>
              <w:r w:rsidRPr="00812EC8">
                <w:rPr>
                  <w:rFonts w:ascii="Times New Roman" w:hAnsi="Times New Roman"/>
                  <w:noProof/>
                  <w:highlight w:val="yellow"/>
                </w:rPr>
                <w:tab/>
              </w:r>
              <w:r w:rsidRPr="00812EC8">
                <w:rPr>
                  <w:rFonts w:ascii="Times New Roman" w:hAnsi="Times New Roman"/>
                  <w:noProof/>
                  <w:highlight w:val="yellow"/>
                </w:rPr>
                <w:tab/>
                <w:t>coding_size</w:t>
              </w:r>
              <w:r>
                <w:rPr>
                  <w:rFonts w:ascii="Times New Roman" w:hAnsi="Times New Roman"/>
                  <w:noProof/>
                  <w:highlight w:val="yellow"/>
                </w:rPr>
                <w:t>--</w:t>
              </w:r>
            </w:ins>
          </w:p>
        </w:tc>
        <w:tc>
          <w:tcPr>
            <w:tcW w:w="1152" w:type="dxa"/>
          </w:tcPr>
          <w:p w14:paraId="262840B7" w14:textId="77777777" w:rsidR="0094169D" w:rsidRPr="00812EC8" w:rsidDel="00812EC8" w:rsidRDefault="0094169D" w:rsidP="00811B7D">
            <w:pPr>
              <w:pStyle w:val="tableheading"/>
              <w:rPr>
                <w:ins w:id="138" w:author="Christophe GISQUET" w:date="2014-06-16T12:49:00Z"/>
                <w:b w:val="0"/>
                <w:noProof/>
                <w:highlight w:val="yellow"/>
                <w:lang w:val="en-US"/>
              </w:rPr>
            </w:pPr>
          </w:p>
        </w:tc>
      </w:tr>
      <w:tr w:rsidR="0094169D" w:rsidRPr="00812EC8" w14:paraId="5CCFA135" w14:textId="77777777" w:rsidTr="008A41B9">
        <w:trPr>
          <w:cantSplit/>
          <w:jc w:val="center"/>
          <w:ins w:id="139" w:author="Christophe GISQUET" w:date="2014-06-16T12:49:00Z"/>
        </w:trPr>
        <w:tc>
          <w:tcPr>
            <w:tcW w:w="7917" w:type="dxa"/>
          </w:tcPr>
          <w:p w14:paraId="5F6ECFAB" w14:textId="77777777" w:rsidR="0094169D" w:rsidRPr="00812EC8" w:rsidRDefault="0094169D" w:rsidP="0094169D">
            <w:pPr>
              <w:pStyle w:val="tablesyntax"/>
              <w:rPr>
                <w:ins w:id="140" w:author="Christophe GISQUET" w:date="2014-06-16T12:49:00Z"/>
                <w:rFonts w:ascii="Times New Roman" w:hAnsi="Times New Roman"/>
                <w:noProof/>
                <w:highlight w:val="yellow"/>
              </w:rPr>
            </w:pPr>
            <w:ins w:id="141" w:author="Christophe GISQUET" w:date="2014-06-16T12:49:00Z">
              <w:r w:rsidRPr="00812EC8">
                <w:rPr>
                  <w:rFonts w:ascii="Times New Roman" w:hAnsi="Times New Roman"/>
                  <w:noProof/>
                  <w:highlight w:val="yellow"/>
                </w:rPr>
                <w:tab/>
              </w:r>
              <w:r w:rsidRPr="00812EC8">
                <w:rPr>
                  <w:rFonts w:ascii="Times New Roman" w:hAnsi="Times New Roman"/>
                  <w:noProof/>
                  <w:highlight w:val="yellow"/>
                </w:rPr>
                <w:tab/>
              </w:r>
              <w:r w:rsidRPr="00812EC8">
                <w:rPr>
                  <w:rFonts w:ascii="Times New Roman" w:hAnsi="Times New Roman"/>
                  <w:noProof/>
                  <w:highlight w:val="yellow"/>
                </w:rPr>
                <w:tab/>
              </w:r>
              <w:r w:rsidRPr="00812EC8">
                <w:rPr>
                  <w:rFonts w:ascii="Times New Roman" w:hAnsi="Times New Roman"/>
                  <w:noProof/>
                  <w:highlight w:val="yellow"/>
                </w:rPr>
                <w:tab/>
              </w:r>
              <w:r>
                <w:rPr>
                  <w:rFonts w:ascii="Times New Roman" w:hAnsi="Times New Roman"/>
                  <w:noProof/>
                  <w:highlight w:val="yellow"/>
                </w:rPr>
                <w:t>}</w:t>
              </w:r>
            </w:ins>
          </w:p>
        </w:tc>
        <w:tc>
          <w:tcPr>
            <w:tcW w:w="1152" w:type="dxa"/>
          </w:tcPr>
          <w:p w14:paraId="3921B2A8" w14:textId="77777777" w:rsidR="0094169D" w:rsidRPr="00812EC8" w:rsidDel="00812EC8" w:rsidRDefault="0094169D" w:rsidP="00811B7D">
            <w:pPr>
              <w:pStyle w:val="tableheading"/>
              <w:rPr>
                <w:ins w:id="142" w:author="Christophe GISQUET" w:date="2014-06-16T12:49:00Z"/>
                <w:b w:val="0"/>
                <w:noProof/>
                <w:highlight w:val="yellow"/>
                <w:lang w:val="en-US"/>
              </w:rPr>
            </w:pPr>
          </w:p>
        </w:tc>
      </w:tr>
      <w:tr w:rsidR="0094169D" w:rsidRPr="00812EC8" w14:paraId="72E96D93" w14:textId="77777777" w:rsidTr="008A41B9">
        <w:trPr>
          <w:cantSplit/>
          <w:jc w:val="center"/>
          <w:ins w:id="143" w:author="Christophe GISQUET" w:date="2014-06-16T12:50:00Z"/>
        </w:trPr>
        <w:tc>
          <w:tcPr>
            <w:tcW w:w="7917" w:type="dxa"/>
          </w:tcPr>
          <w:p w14:paraId="246867B7" w14:textId="77777777" w:rsidR="0094169D" w:rsidRPr="00812EC8" w:rsidRDefault="0094169D" w:rsidP="0094169D">
            <w:pPr>
              <w:pStyle w:val="tablesyntax"/>
              <w:rPr>
                <w:ins w:id="144" w:author="Christophe GISQUET" w:date="2014-06-16T12:50:00Z"/>
                <w:rFonts w:ascii="Times New Roman" w:hAnsi="Times New Roman"/>
                <w:noProof/>
                <w:highlight w:val="yellow"/>
              </w:rPr>
            </w:pPr>
            <w:ins w:id="145" w:author="Christophe GISQUET" w:date="2014-06-16T12:50:00Z">
              <w:r w:rsidRPr="00812EC8">
                <w:rPr>
                  <w:rFonts w:ascii="Times New Roman" w:hAnsi="Times New Roman"/>
                  <w:noProof/>
                  <w:highlight w:val="yellow"/>
                </w:rPr>
                <w:tab/>
              </w:r>
              <w:r w:rsidRPr="00812EC8">
                <w:rPr>
                  <w:rFonts w:ascii="Times New Roman" w:hAnsi="Times New Roman"/>
                  <w:noProof/>
                  <w:highlight w:val="yellow"/>
                </w:rPr>
                <w:tab/>
              </w:r>
              <w:r w:rsidRPr="00812EC8">
                <w:rPr>
                  <w:rFonts w:ascii="Times New Roman" w:hAnsi="Times New Roman"/>
                  <w:noProof/>
                  <w:highlight w:val="yellow"/>
                </w:rPr>
                <w:tab/>
              </w:r>
              <w:r>
                <w:rPr>
                  <w:rFonts w:ascii="Times New Roman" w:hAnsi="Times New Roman"/>
                  <w:noProof/>
                  <w:highlight w:val="yellow"/>
                </w:rPr>
                <w:t>}</w:t>
              </w:r>
            </w:ins>
          </w:p>
        </w:tc>
        <w:tc>
          <w:tcPr>
            <w:tcW w:w="1152" w:type="dxa"/>
          </w:tcPr>
          <w:p w14:paraId="545F9BD0" w14:textId="77777777" w:rsidR="0094169D" w:rsidRPr="00812EC8" w:rsidDel="00812EC8" w:rsidRDefault="0094169D" w:rsidP="00811B7D">
            <w:pPr>
              <w:pStyle w:val="tableheading"/>
              <w:rPr>
                <w:ins w:id="146" w:author="Christophe GISQUET" w:date="2014-06-16T12:50:00Z"/>
                <w:b w:val="0"/>
                <w:noProof/>
                <w:highlight w:val="yellow"/>
                <w:lang w:val="en-US"/>
              </w:rPr>
            </w:pPr>
          </w:p>
        </w:tc>
      </w:tr>
      <w:tr w:rsidR="0094169D" w:rsidRPr="00812EC8" w14:paraId="17C05D7D" w14:textId="77777777" w:rsidTr="008A41B9">
        <w:trPr>
          <w:cantSplit/>
          <w:jc w:val="center"/>
          <w:ins w:id="147" w:author="Christophe GISQUET" w:date="2014-06-16T12:50:00Z"/>
        </w:trPr>
        <w:tc>
          <w:tcPr>
            <w:tcW w:w="7917" w:type="dxa"/>
          </w:tcPr>
          <w:p w14:paraId="001D99A4" w14:textId="77777777" w:rsidR="0094169D" w:rsidRPr="0094169D" w:rsidRDefault="0094169D" w:rsidP="0094169D">
            <w:pPr>
              <w:pStyle w:val="tablesyntax"/>
              <w:rPr>
                <w:ins w:id="148" w:author="Christophe GISQUET" w:date="2014-06-16T12:50:00Z"/>
                <w:rFonts w:ascii="Times New Roman" w:hAnsi="Times New Roman"/>
                <w:b/>
                <w:noProof/>
                <w:highlight w:val="yellow"/>
              </w:rPr>
            </w:pPr>
            <w:ins w:id="149" w:author="Christophe GISQUET" w:date="2014-06-16T12:50:00Z">
              <w:r w:rsidRPr="00812EC8">
                <w:rPr>
                  <w:rFonts w:ascii="Times New Roman" w:hAnsi="Times New Roman"/>
                  <w:noProof/>
                  <w:highlight w:val="yellow"/>
                </w:rPr>
                <w:tab/>
              </w:r>
              <w:r w:rsidRPr="00812EC8">
                <w:rPr>
                  <w:rFonts w:ascii="Times New Roman" w:hAnsi="Times New Roman"/>
                  <w:noProof/>
                  <w:highlight w:val="yellow"/>
                </w:rPr>
                <w:tab/>
              </w:r>
              <w:r w:rsidRPr="00812EC8">
                <w:rPr>
                  <w:rFonts w:ascii="Times New Roman" w:hAnsi="Times New Roman"/>
                  <w:noProof/>
                  <w:highlight w:val="yellow"/>
                </w:rPr>
                <w:tab/>
              </w:r>
              <w:r w:rsidRPr="0094169D">
                <w:rPr>
                  <w:rFonts w:ascii="Times New Roman" w:hAnsi="Times New Roman"/>
                  <w:b/>
                  <w:noProof/>
                  <w:highlight w:val="yellow"/>
                </w:rPr>
                <w:t>truncated_index</w:t>
              </w:r>
            </w:ins>
          </w:p>
        </w:tc>
        <w:tc>
          <w:tcPr>
            <w:tcW w:w="1152" w:type="dxa"/>
          </w:tcPr>
          <w:p w14:paraId="0A9BD829" w14:textId="77777777" w:rsidR="0094169D" w:rsidRPr="00812EC8" w:rsidDel="00812EC8" w:rsidRDefault="0094169D" w:rsidP="00811B7D">
            <w:pPr>
              <w:pStyle w:val="tableheading"/>
              <w:rPr>
                <w:ins w:id="150" w:author="Christophe GISQUET" w:date="2014-06-16T12:50:00Z"/>
                <w:b w:val="0"/>
                <w:noProof/>
                <w:highlight w:val="yellow"/>
                <w:lang w:val="en-US"/>
              </w:rPr>
            </w:pPr>
            <w:ins w:id="151" w:author="Christophe GISQUET" w:date="2014-06-16T12:51:00Z">
              <w:r>
                <w:rPr>
                  <w:b w:val="0"/>
                  <w:noProof/>
                  <w:highlight w:val="yellow"/>
                  <w:lang w:val="en-US"/>
                </w:rPr>
                <w:t>ae(v)</w:t>
              </w:r>
            </w:ins>
          </w:p>
        </w:tc>
      </w:tr>
      <w:tr w:rsidR="0094169D" w:rsidRPr="00812EC8" w14:paraId="2637D2BC" w14:textId="77777777" w:rsidTr="008A41B9">
        <w:trPr>
          <w:cantSplit/>
          <w:jc w:val="center"/>
          <w:ins w:id="152" w:author="Christophe GISQUET" w:date="2014-06-16T12:51:00Z"/>
        </w:trPr>
        <w:tc>
          <w:tcPr>
            <w:tcW w:w="7917" w:type="dxa"/>
          </w:tcPr>
          <w:p w14:paraId="49CF35EE" w14:textId="77777777" w:rsidR="0094169D" w:rsidRPr="0094169D" w:rsidRDefault="0094169D" w:rsidP="0094169D">
            <w:pPr>
              <w:pStyle w:val="tablesyntax"/>
              <w:rPr>
                <w:ins w:id="153" w:author="Christophe GISQUET" w:date="2014-06-16T12:51:00Z"/>
                <w:rFonts w:ascii="Times New Roman" w:hAnsi="Times New Roman"/>
                <w:noProof/>
                <w:highlight w:val="yellow"/>
              </w:rPr>
            </w:pPr>
            <w:ins w:id="154" w:author="Christophe GISQUET" w:date="2014-06-16T12:51:00Z">
              <w:r w:rsidRPr="0094169D">
                <w:rPr>
                  <w:rFonts w:ascii="Times New Roman" w:hAnsi="Times New Roman"/>
                  <w:noProof/>
                  <w:highlight w:val="yellow"/>
                </w:rPr>
                <w:tab/>
              </w:r>
              <w:r w:rsidRPr="0094169D">
                <w:rPr>
                  <w:rFonts w:ascii="Times New Roman" w:hAnsi="Times New Roman"/>
                  <w:noProof/>
                  <w:highlight w:val="yellow"/>
                </w:rPr>
                <w:tab/>
              </w:r>
              <w:r w:rsidRPr="0094169D">
                <w:rPr>
                  <w:rFonts w:ascii="Times New Roman" w:hAnsi="Times New Roman"/>
                  <w:noProof/>
                  <w:highlight w:val="yellow"/>
                </w:rPr>
                <w:tab/>
              </w:r>
            </w:ins>
            <w:ins w:id="155" w:author="Christophe GISQUET" w:date="2014-06-16T12:52:00Z">
              <w:r>
                <w:rPr>
                  <w:rFonts w:ascii="Times New Roman" w:hAnsi="Times New Roman"/>
                  <w:noProof/>
                  <w:highlight w:val="yellow"/>
                </w:rPr>
                <w:t>i</w:t>
              </w:r>
              <w:r w:rsidRPr="0094169D">
                <w:rPr>
                  <w:rFonts w:ascii="Times New Roman" w:hAnsi="Times New Roman"/>
                  <w:noProof/>
                  <w:highlight w:val="yellow"/>
                </w:rPr>
                <w:t>f(</w:t>
              </w:r>
            </w:ins>
            <w:ins w:id="156" w:author="Christophe GISQUET" w:date="2014-06-16T12:51:00Z">
              <w:r w:rsidRPr="0094169D">
                <w:rPr>
                  <w:rFonts w:ascii="Times New Roman" w:hAnsi="Times New Roman"/>
                  <w:noProof/>
                  <w:highlight w:val="yellow"/>
                </w:rPr>
                <w:t xml:space="preserve"> </w:t>
              </w:r>
            </w:ins>
            <w:ins w:id="157" w:author="Christophe GISQUET" w:date="2014-06-16T12:52:00Z">
              <w:r w:rsidR="00A66E96">
                <w:rPr>
                  <w:rFonts w:ascii="Times New Roman" w:hAnsi="Times New Roman"/>
                  <w:noProof/>
                  <w:highlight w:val="yellow"/>
                </w:rPr>
                <w:t xml:space="preserve">truncated_index  &gt;  incVal </w:t>
              </w:r>
            </w:ins>
            <w:ins w:id="158" w:author="Christophe GISQUET" w:date="2014-06-16T12:53:00Z">
              <w:r>
                <w:rPr>
                  <w:rFonts w:ascii="Times New Roman" w:hAnsi="Times New Roman"/>
                  <w:noProof/>
                  <w:highlight w:val="yellow"/>
                </w:rPr>
                <w:t>)</w:t>
              </w:r>
            </w:ins>
            <w:ins w:id="159" w:author="Christophe GISQUET" w:date="2014-06-16T12:52:00Z">
              <w:r w:rsidRPr="0094169D">
                <w:rPr>
                  <w:rFonts w:ascii="Times New Roman" w:hAnsi="Times New Roman"/>
                  <w:noProof/>
                  <w:highlight w:val="yellow"/>
                </w:rPr>
                <w:t xml:space="preserve"> truncated_index+</w:t>
              </w:r>
            </w:ins>
            <w:ins w:id="160" w:author="Christophe GISQUET" w:date="2014-06-16T12:53:00Z">
              <w:r>
                <w:rPr>
                  <w:rFonts w:ascii="Times New Roman" w:hAnsi="Times New Roman"/>
                  <w:noProof/>
                  <w:highlight w:val="yellow"/>
                </w:rPr>
                <w:t>+</w:t>
              </w:r>
            </w:ins>
          </w:p>
        </w:tc>
        <w:tc>
          <w:tcPr>
            <w:tcW w:w="1152" w:type="dxa"/>
          </w:tcPr>
          <w:p w14:paraId="2D54B887" w14:textId="77777777" w:rsidR="0094169D" w:rsidRDefault="0094169D" w:rsidP="00811B7D">
            <w:pPr>
              <w:pStyle w:val="tableheading"/>
              <w:rPr>
                <w:ins w:id="161" w:author="Christophe GISQUET" w:date="2014-06-16T12:51:00Z"/>
                <w:b w:val="0"/>
                <w:noProof/>
                <w:highlight w:val="yellow"/>
                <w:lang w:val="en-US"/>
              </w:rPr>
            </w:pPr>
          </w:p>
        </w:tc>
      </w:tr>
      <w:tr w:rsidR="0094169D" w:rsidRPr="00812EC8" w14:paraId="1D921540" w14:textId="77777777" w:rsidTr="008A41B9">
        <w:trPr>
          <w:cantSplit/>
          <w:jc w:val="center"/>
          <w:ins w:id="162" w:author="Christophe GISQUET" w:date="2014-06-16T12:53:00Z"/>
        </w:trPr>
        <w:tc>
          <w:tcPr>
            <w:tcW w:w="7917" w:type="dxa"/>
          </w:tcPr>
          <w:p w14:paraId="469C38E8" w14:textId="77777777" w:rsidR="0094169D" w:rsidRPr="0094169D" w:rsidRDefault="0094169D" w:rsidP="0094169D">
            <w:pPr>
              <w:pStyle w:val="tablesyntax"/>
              <w:rPr>
                <w:ins w:id="163" w:author="Christophe GISQUET" w:date="2014-06-16T12:53:00Z"/>
                <w:rFonts w:ascii="Times New Roman" w:hAnsi="Times New Roman"/>
                <w:noProof/>
                <w:highlight w:val="yellow"/>
              </w:rPr>
            </w:pPr>
            <w:ins w:id="164" w:author="Christophe GISQUET" w:date="2014-06-16T12:53:00Z">
              <w:r w:rsidRPr="00812EC8">
                <w:rPr>
                  <w:rFonts w:ascii="Times New Roman" w:hAnsi="Times New Roman"/>
                  <w:noProof/>
                  <w:highlight w:val="yellow"/>
                </w:rPr>
                <w:tab/>
              </w:r>
              <w:r w:rsidRPr="00812EC8">
                <w:rPr>
                  <w:rFonts w:ascii="Times New Roman" w:hAnsi="Times New Roman"/>
                  <w:noProof/>
                  <w:highlight w:val="yellow"/>
                </w:rPr>
                <w:tab/>
              </w:r>
              <w:r w:rsidRPr="00812EC8">
                <w:rPr>
                  <w:rFonts w:ascii="Times New Roman" w:hAnsi="Times New Roman"/>
                  <w:noProof/>
                  <w:highlight w:val="yellow"/>
                </w:rPr>
                <w:tab/>
              </w:r>
              <w:r>
                <w:rPr>
                  <w:rFonts w:ascii="Times New Roman" w:hAnsi="Times New Roman"/>
                  <w:noProof/>
                  <w:highlight w:val="yellow"/>
                </w:rPr>
                <w:t xml:space="preserve">palette_index = </w:t>
              </w:r>
              <w:r w:rsidRPr="0094169D">
                <w:rPr>
                  <w:rFonts w:ascii="Times New Roman" w:hAnsi="Times New Roman"/>
                  <w:b/>
                  <w:noProof/>
                  <w:highlight w:val="yellow"/>
                </w:rPr>
                <w:t>truncated_index</w:t>
              </w:r>
            </w:ins>
          </w:p>
        </w:tc>
        <w:tc>
          <w:tcPr>
            <w:tcW w:w="1152" w:type="dxa"/>
          </w:tcPr>
          <w:p w14:paraId="7240087A" w14:textId="77777777" w:rsidR="0094169D" w:rsidRDefault="0094169D" w:rsidP="00811B7D">
            <w:pPr>
              <w:pStyle w:val="tableheading"/>
              <w:rPr>
                <w:ins w:id="165" w:author="Christophe GISQUET" w:date="2014-06-16T12:53:00Z"/>
                <w:b w:val="0"/>
                <w:noProof/>
                <w:highlight w:val="yellow"/>
                <w:lang w:val="en-US"/>
              </w:rPr>
            </w:pPr>
          </w:p>
        </w:tc>
      </w:tr>
      <w:tr w:rsidR="003671BD" w:rsidRPr="00BB5732" w14:paraId="6B999532" w14:textId="77777777" w:rsidTr="008A41B9">
        <w:trPr>
          <w:cantSplit/>
          <w:jc w:val="center"/>
        </w:trPr>
        <w:tc>
          <w:tcPr>
            <w:tcW w:w="7917" w:type="dxa"/>
          </w:tcPr>
          <w:p w14:paraId="2B9F6E2F" w14:textId="08460581" w:rsidR="003671BD" w:rsidRPr="00BB5732" w:rsidRDefault="003671BD" w:rsidP="00A5296B">
            <w:pPr>
              <w:pStyle w:val="tablesyntax"/>
              <w:rPr>
                <w:rFonts w:ascii="Times New Roman" w:hAnsi="Times New Roman"/>
                <w:highlight w:val="yellow"/>
                <w:lang w:val="en-US"/>
              </w:rPr>
            </w:pPr>
            <w:r w:rsidRPr="00BB5732">
              <w:rPr>
                <w:rFonts w:ascii="Times New Roman" w:hAnsi="Times New Roman"/>
                <w:highlight w:val="yellow"/>
                <w:lang w:val="en-US"/>
              </w:rPr>
              <w:tab/>
            </w:r>
            <w:r w:rsidRPr="00BB5732">
              <w:rPr>
                <w:rFonts w:ascii="Times New Roman" w:hAnsi="Times New Roman"/>
                <w:highlight w:val="yellow"/>
                <w:lang w:val="en-US"/>
              </w:rPr>
              <w:tab/>
            </w:r>
            <w:r w:rsidR="009F7BD8" w:rsidRPr="00BB5732">
              <w:rPr>
                <w:rFonts w:ascii="Times New Roman" w:hAnsi="Times New Roman"/>
                <w:highlight w:val="yellow"/>
                <w:lang w:val="en-US"/>
              </w:rPr>
              <w:tab/>
            </w:r>
            <w:r w:rsidRPr="00BB5732">
              <w:rPr>
                <w:rFonts w:ascii="Times New Roman" w:hAnsi="Times New Roman"/>
                <w:highlight w:val="yellow"/>
                <w:lang w:val="en-US"/>
              </w:rPr>
              <w:t xml:space="preserve">if( </w:t>
            </w:r>
            <w:r w:rsidRPr="000352E6">
              <w:rPr>
                <w:rFonts w:ascii="Times New Roman" w:hAnsi="Times New Roman"/>
                <w:noProof/>
                <w:highlight w:val="yellow"/>
              </w:rPr>
              <w:t>palette_index</w:t>
            </w:r>
            <w:r w:rsidRPr="00BB5732">
              <w:rPr>
                <w:rFonts w:ascii="Times New Roman" w:hAnsi="Times New Roman"/>
                <w:highlight w:val="yellow"/>
                <w:lang w:val="en-US"/>
              </w:rPr>
              <w:t xml:space="preserve">  = =  </w:t>
            </w:r>
            <w:ins w:id="166" w:author="Christophe GISQUET" w:date="2014-06-16T12:40:00Z">
              <w:r w:rsidR="00812EC8">
                <w:rPr>
                  <w:highlight w:val="yellow"/>
                  <w:lang w:val="en-US"/>
                </w:rPr>
                <w:t>MAX_PLT_SIZE</w:t>
              </w:r>
            </w:ins>
            <w:del w:id="167" w:author="Christophe GISQUET" w:date="2014-06-16T12:40:00Z">
              <w:r w:rsidRPr="00BB5732">
                <w:rPr>
                  <w:highlight w:val="yellow"/>
                  <w:lang w:val="en-US"/>
                </w:rPr>
                <w:delText>palette_size</w:delText>
              </w:r>
            </w:del>
            <w:r w:rsidRPr="00BB5732">
              <w:rPr>
                <w:rFonts w:ascii="Times New Roman" w:hAnsi="Times New Roman"/>
                <w:highlight w:val="yellow"/>
                <w:lang w:val="en-US"/>
              </w:rPr>
              <w:t xml:space="preserve"> ) {</w:t>
            </w:r>
            <w:r w:rsidR="00F35D14" w:rsidRPr="00BB5732">
              <w:rPr>
                <w:rFonts w:ascii="Times New Roman" w:hAnsi="Times New Roman"/>
                <w:highlight w:val="yellow"/>
                <w:lang w:val="en-US"/>
              </w:rPr>
              <w:t xml:space="preserve"> /* ESCAPE_</w:t>
            </w:r>
            <w:r w:rsidR="00A5296B" w:rsidRPr="00BB5732">
              <w:rPr>
                <w:rFonts w:ascii="Times New Roman" w:hAnsi="Times New Roman"/>
                <w:highlight w:val="yellow"/>
                <w:lang w:val="en-US"/>
              </w:rPr>
              <w:t xml:space="preserve">PIXEL </w:t>
            </w:r>
            <w:r w:rsidR="00F35D14" w:rsidRPr="00BB5732">
              <w:rPr>
                <w:rFonts w:ascii="Times New Roman" w:hAnsi="Times New Roman"/>
                <w:highlight w:val="yellow"/>
                <w:lang w:val="en-US"/>
              </w:rPr>
              <w:t>*/</w:t>
            </w:r>
          </w:p>
        </w:tc>
        <w:tc>
          <w:tcPr>
            <w:tcW w:w="1152" w:type="dxa"/>
          </w:tcPr>
          <w:p w14:paraId="1E52DA9E" w14:textId="77777777" w:rsidR="003671BD" w:rsidRPr="00BB5732" w:rsidRDefault="003671BD" w:rsidP="008A41B9">
            <w:pPr>
              <w:pStyle w:val="tableheading"/>
              <w:rPr>
                <w:b w:val="0"/>
                <w:highlight w:val="yellow"/>
                <w:lang w:val="en-US"/>
              </w:rPr>
            </w:pPr>
          </w:p>
        </w:tc>
      </w:tr>
      <w:tr w:rsidR="003671BD" w:rsidRPr="0056241E" w14:paraId="5FCCB034" w14:textId="77777777" w:rsidTr="008A41B9">
        <w:trPr>
          <w:cantSplit/>
          <w:jc w:val="center"/>
        </w:trPr>
        <w:tc>
          <w:tcPr>
            <w:tcW w:w="7917" w:type="dxa"/>
          </w:tcPr>
          <w:p w14:paraId="7DFD8909" w14:textId="77777777" w:rsidR="003671BD" w:rsidRPr="00DC648F" w:rsidRDefault="003671BD" w:rsidP="00A9787F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del w:id="168" w:author="Christophe GISQUET" w:date="2014-06-16T12:41:00Z">
              <w:r w:rsidRPr="00BB5732">
                <w:rPr>
                  <w:rFonts w:ascii="Times New Roman" w:hAnsi="Times New Roman"/>
                  <w:highlight w:val="yellow"/>
                  <w:lang w:val="en-US"/>
                </w:rPr>
                <w:delText xml:space="preserve"> </w:delText>
              </w:r>
              <w:r w:rsidRPr="00BB5732">
                <w:rPr>
                  <w:rFonts w:ascii="Times New Roman" w:hAnsi="Times New Roman"/>
                  <w:highlight w:val="yellow"/>
                  <w:lang w:val="en-US"/>
                </w:rPr>
                <w:tab/>
              </w:r>
              <w:r w:rsidRPr="00BB5732">
                <w:rPr>
                  <w:rFonts w:ascii="Times New Roman" w:hAnsi="Times New Roman"/>
                  <w:highlight w:val="yellow"/>
                  <w:lang w:val="en-US"/>
                </w:rPr>
                <w:tab/>
              </w:r>
              <w:r w:rsidRPr="00BB5732">
                <w:rPr>
                  <w:rFonts w:ascii="Times New Roman" w:hAnsi="Times New Roman"/>
                  <w:highlight w:val="yellow"/>
                  <w:lang w:val="en-US"/>
                </w:rPr>
                <w:tab/>
              </w:r>
              <w:r w:rsidR="009F7BD8" w:rsidRPr="00BB5732">
                <w:rPr>
                  <w:rFonts w:ascii="Times New Roman" w:hAnsi="Times New Roman"/>
                  <w:highlight w:val="yellow"/>
                  <w:lang w:val="en-US"/>
                </w:rPr>
                <w:tab/>
              </w:r>
              <w:r w:rsidRPr="00DC648F">
                <w:rPr>
                  <w:rFonts w:ascii="Times New Roman" w:hAnsi="Times New Roman"/>
                  <w:noProof/>
                  <w:highlight w:val="yellow"/>
                </w:rPr>
                <w:delText>xC =</w:delText>
              </w:r>
              <w:r>
                <w:rPr>
                  <w:rFonts w:ascii="Times New Roman" w:hAnsi="Times New Roman"/>
                  <w:noProof/>
                  <w:highlight w:val="yellow"/>
                </w:rPr>
                <w:delText xml:space="preserve"> </w:delText>
              </w:r>
              <w:r w:rsidRPr="00DC648F">
                <w:rPr>
                  <w:rFonts w:ascii="Times New Roman" w:hAnsi="Times New Roman"/>
                  <w:noProof/>
                  <w:highlight w:val="yellow"/>
                </w:rPr>
                <w:delText>scanPos</w:delText>
              </w:r>
              <w:r w:rsidRPr="00B527B6">
                <w:rPr>
                  <w:rFonts w:ascii="Times New Roman" w:hAnsi="Times New Roman"/>
                  <w:highlight w:val="yellow"/>
                  <w:lang w:eastAsia="ko-KR"/>
                </w:rPr>
                <w:delText> </w:delText>
              </w:r>
              <w:r w:rsidRPr="00DC648F">
                <w:rPr>
                  <w:rFonts w:ascii="Times New Roman" w:hAnsi="Times New Roman"/>
                  <w:noProof/>
                  <w:highlight w:val="yellow"/>
                </w:rPr>
                <w:delText>%</w:delText>
              </w:r>
              <w:r w:rsidRPr="00BB5732">
                <w:rPr>
                  <w:rFonts w:ascii="Times New Roman" w:hAnsi="Times New Roman"/>
                  <w:highlight w:val="yellow"/>
                  <w:lang w:val="en-US"/>
                </w:rPr>
                <w:delText> </w:delText>
              </w:r>
              <w:r w:rsidRPr="008A7922">
                <w:rPr>
                  <w:rFonts w:ascii="Times New Roman" w:hAnsi="Times New Roman"/>
                  <w:noProof/>
                  <w:highlight w:val="yellow"/>
                  <w:lang w:eastAsia="ko-KR"/>
                </w:rPr>
                <w:delText>nCbS</w:delText>
              </w:r>
            </w:del>
          </w:p>
        </w:tc>
        <w:tc>
          <w:tcPr>
            <w:tcW w:w="1152" w:type="dxa"/>
          </w:tcPr>
          <w:p w14:paraId="027F1170" w14:textId="77777777" w:rsidR="003671BD" w:rsidRPr="007C60A8" w:rsidRDefault="003671BD" w:rsidP="008A41B9">
            <w:pPr>
              <w:pStyle w:val="tableheading"/>
              <w:rPr>
                <w:b w:val="0"/>
                <w:noProof/>
                <w:highlight w:val="yellow"/>
              </w:rPr>
            </w:pPr>
          </w:p>
        </w:tc>
      </w:tr>
      <w:tr w:rsidR="003671BD" w:rsidRPr="0056241E" w14:paraId="386B44C7" w14:textId="77777777" w:rsidTr="008A41B9">
        <w:trPr>
          <w:cantSplit/>
          <w:jc w:val="center"/>
        </w:trPr>
        <w:tc>
          <w:tcPr>
            <w:tcW w:w="7917" w:type="dxa"/>
          </w:tcPr>
          <w:p w14:paraId="4A90B5C6" w14:textId="77777777" w:rsidR="003671BD" w:rsidRPr="00DC648F" w:rsidRDefault="003671BD" w:rsidP="00A9787F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del w:id="169" w:author="Christophe GISQUET" w:date="2014-06-16T12:41:00Z">
              <w:r>
                <w:rPr>
                  <w:rFonts w:ascii="Times New Roman" w:hAnsi="Times New Roman"/>
                  <w:noProof/>
                  <w:highlight w:val="yellow"/>
                </w:rPr>
                <w:delText xml:space="preserve"> </w:delText>
              </w:r>
              <w:r>
                <w:rPr>
                  <w:rFonts w:ascii="Times New Roman" w:hAnsi="Times New Roman"/>
                  <w:noProof/>
                  <w:highlight w:val="yellow"/>
                </w:rPr>
                <w:tab/>
              </w:r>
              <w:r>
                <w:rPr>
                  <w:rFonts w:ascii="Times New Roman" w:hAnsi="Times New Roman"/>
                  <w:noProof/>
                  <w:highlight w:val="yellow"/>
                </w:rPr>
                <w:tab/>
              </w:r>
              <w:r>
                <w:rPr>
                  <w:rFonts w:ascii="Times New Roman" w:hAnsi="Times New Roman"/>
                  <w:noProof/>
                  <w:highlight w:val="yellow"/>
                </w:rPr>
                <w:tab/>
              </w:r>
              <w:r w:rsidR="009F7BD8" w:rsidRPr="00BB5732">
                <w:rPr>
                  <w:rFonts w:ascii="Times New Roman" w:hAnsi="Times New Roman"/>
                  <w:highlight w:val="yellow"/>
                  <w:lang w:val="en-US"/>
                </w:rPr>
                <w:tab/>
              </w:r>
              <w:r w:rsidRPr="00DC648F">
                <w:rPr>
                  <w:rFonts w:ascii="Times New Roman" w:hAnsi="Times New Roman"/>
                  <w:noProof/>
                  <w:highlight w:val="yellow"/>
                </w:rPr>
                <w:delText>yC =</w:delText>
              </w:r>
              <w:r>
                <w:rPr>
                  <w:rFonts w:ascii="Times New Roman" w:hAnsi="Times New Roman"/>
                  <w:noProof/>
                  <w:highlight w:val="yellow"/>
                </w:rPr>
                <w:delText xml:space="preserve"> </w:delText>
              </w:r>
              <w:r w:rsidRPr="00DC648F">
                <w:rPr>
                  <w:rFonts w:ascii="Times New Roman" w:hAnsi="Times New Roman"/>
                  <w:noProof/>
                  <w:highlight w:val="yellow"/>
                </w:rPr>
                <w:delText>scanPos</w:delText>
              </w:r>
              <w:r w:rsidRPr="00BB5732">
                <w:rPr>
                  <w:rFonts w:ascii="Times New Roman" w:hAnsi="Times New Roman"/>
                  <w:highlight w:val="yellow"/>
                  <w:lang w:val="en-US"/>
                </w:rPr>
                <w:delText> </w:delText>
              </w:r>
              <w:r w:rsidRPr="00DC648F">
                <w:rPr>
                  <w:rFonts w:ascii="Times New Roman" w:hAnsi="Times New Roman"/>
                  <w:noProof/>
                  <w:highlight w:val="yellow"/>
                </w:rPr>
                <w:delText>/</w:delText>
              </w:r>
              <w:r w:rsidRPr="00BB5732">
                <w:rPr>
                  <w:rFonts w:ascii="Times New Roman" w:hAnsi="Times New Roman"/>
                  <w:highlight w:val="yellow"/>
                  <w:lang w:val="en-US"/>
                </w:rPr>
                <w:delText> </w:delText>
              </w:r>
              <w:r w:rsidRPr="008A7922">
                <w:rPr>
                  <w:rFonts w:ascii="Times New Roman" w:hAnsi="Times New Roman"/>
                  <w:noProof/>
                  <w:highlight w:val="yellow"/>
                  <w:lang w:eastAsia="ko-KR"/>
                </w:rPr>
                <w:delText>nCbS</w:delText>
              </w:r>
            </w:del>
          </w:p>
        </w:tc>
        <w:tc>
          <w:tcPr>
            <w:tcW w:w="1152" w:type="dxa"/>
          </w:tcPr>
          <w:p w14:paraId="2C9A5994" w14:textId="77777777" w:rsidR="003671BD" w:rsidRPr="007C60A8" w:rsidRDefault="003671BD" w:rsidP="008A41B9">
            <w:pPr>
              <w:pStyle w:val="tableheading"/>
              <w:rPr>
                <w:b w:val="0"/>
                <w:noProof/>
                <w:highlight w:val="yellow"/>
              </w:rPr>
            </w:pPr>
          </w:p>
        </w:tc>
      </w:tr>
      <w:tr w:rsidR="003671BD" w:rsidRPr="0056241E" w14:paraId="4F948226" w14:textId="77777777" w:rsidTr="008A41B9">
        <w:trPr>
          <w:cantSplit/>
          <w:jc w:val="center"/>
        </w:trPr>
        <w:tc>
          <w:tcPr>
            <w:tcW w:w="7917" w:type="dxa"/>
          </w:tcPr>
          <w:p w14:paraId="063A611C" w14:textId="77777777" w:rsidR="003671BD" w:rsidRPr="007C60A8" w:rsidRDefault="003671BD" w:rsidP="00F8383F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7C60A8">
              <w:rPr>
                <w:rFonts w:ascii="Times New Roman" w:hAnsi="Times New Roman"/>
                <w:noProof/>
                <w:highlight w:val="yellow"/>
              </w:rPr>
              <w:tab/>
            </w:r>
            <w:r w:rsidRPr="007C60A8">
              <w:rPr>
                <w:rFonts w:ascii="Times New Roman" w:hAnsi="Times New Roman"/>
                <w:noProof/>
                <w:highlight w:val="yellow"/>
              </w:rPr>
              <w:tab/>
            </w:r>
            <w:r w:rsidRPr="007C60A8">
              <w:rPr>
                <w:rFonts w:ascii="Times New Roman" w:hAnsi="Times New Roman"/>
                <w:noProof/>
                <w:highlight w:val="yellow"/>
              </w:rPr>
              <w:tab/>
            </w:r>
            <w:r w:rsidR="009F7BD8" w:rsidRPr="00BB5732">
              <w:rPr>
                <w:rFonts w:ascii="Times New Roman" w:hAnsi="Times New Roman"/>
                <w:highlight w:val="yellow"/>
                <w:lang w:val="en-US"/>
              </w:rPr>
              <w:tab/>
            </w:r>
            <w:r>
              <w:rPr>
                <w:rFonts w:ascii="Times New Roman" w:hAnsi="Times New Roman"/>
                <w:noProof/>
                <w:highlight w:val="yellow"/>
              </w:rPr>
              <w:t>scanPos++</w:t>
            </w:r>
          </w:p>
        </w:tc>
        <w:tc>
          <w:tcPr>
            <w:tcW w:w="1152" w:type="dxa"/>
          </w:tcPr>
          <w:p w14:paraId="08AC2859" w14:textId="77777777" w:rsidR="003671BD" w:rsidRPr="007C60A8" w:rsidRDefault="003671BD" w:rsidP="00F8383F">
            <w:pPr>
              <w:pStyle w:val="tableheading"/>
              <w:rPr>
                <w:b w:val="0"/>
                <w:noProof/>
                <w:highlight w:val="yellow"/>
              </w:rPr>
            </w:pPr>
          </w:p>
        </w:tc>
      </w:tr>
      <w:tr w:rsidR="003671BD" w:rsidRPr="0056241E" w14:paraId="264D5244" w14:textId="77777777" w:rsidTr="008A41B9">
        <w:trPr>
          <w:cantSplit/>
          <w:jc w:val="center"/>
        </w:trPr>
        <w:tc>
          <w:tcPr>
            <w:tcW w:w="7917" w:type="dxa"/>
          </w:tcPr>
          <w:p w14:paraId="0F51BEE7" w14:textId="77777777" w:rsidR="003671BD" w:rsidRPr="00675567" w:rsidRDefault="003671BD" w:rsidP="00ED15DD">
            <w:pPr>
              <w:pStyle w:val="tablesyntax"/>
              <w:rPr>
                <w:rFonts w:ascii="Times New Roman" w:hAnsi="Times New Roman"/>
                <w:noProof/>
                <w:highlight w:val="yellow"/>
                <w:lang w:val="en-US"/>
              </w:rPr>
            </w:pPr>
            <w:r>
              <w:rPr>
                <w:rFonts w:ascii="Times New Roman" w:hAnsi="Times New Roman"/>
                <w:noProof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highlight w:val="yellow"/>
              </w:rPr>
              <w:tab/>
            </w:r>
            <w:r w:rsidR="009F7BD8" w:rsidRPr="00EC7FE3">
              <w:rPr>
                <w:rFonts w:ascii="Times New Roman" w:hAnsi="Times New Roman"/>
                <w:noProof/>
                <w:highlight w:val="yellow"/>
                <w:lang w:val="en-US"/>
              </w:rPr>
              <w:tab/>
            </w:r>
            <w:r>
              <w:rPr>
                <w:rFonts w:ascii="Times New Roman" w:hAnsi="Times New Roman"/>
                <w:noProof/>
                <w:highlight w:val="yellow"/>
              </w:rPr>
              <w:t>for( cIdx = compOffset; cIdx &lt; NumComp + compOffset; cIdx++ ) {</w:t>
            </w:r>
          </w:p>
        </w:tc>
        <w:tc>
          <w:tcPr>
            <w:tcW w:w="1152" w:type="dxa"/>
          </w:tcPr>
          <w:p w14:paraId="4E156841" w14:textId="77777777" w:rsidR="003671BD" w:rsidRPr="007C60A8" w:rsidRDefault="003671BD" w:rsidP="008A41B9">
            <w:pPr>
              <w:pStyle w:val="tableheading"/>
              <w:rPr>
                <w:b w:val="0"/>
                <w:noProof/>
                <w:highlight w:val="yellow"/>
              </w:rPr>
            </w:pPr>
          </w:p>
        </w:tc>
      </w:tr>
      <w:tr w:rsidR="003671BD" w:rsidRPr="0056241E" w14:paraId="60679541" w14:textId="77777777" w:rsidTr="008A41B9">
        <w:trPr>
          <w:cantSplit/>
          <w:jc w:val="center"/>
        </w:trPr>
        <w:tc>
          <w:tcPr>
            <w:tcW w:w="7917" w:type="dxa"/>
          </w:tcPr>
          <w:p w14:paraId="7F59CD92" w14:textId="77777777" w:rsidR="003671BD" w:rsidRDefault="003671BD" w:rsidP="00E460A6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>
              <w:rPr>
                <w:rFonts w:ascii="Times New Roman" w:hAnsi="Times New Roman"/>
                <w:noProof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highlight w:val="yellow"/>
              </w:rPr>
              <w:tab/>
            </w:r>
            <w:r w:rsidR="009F7BD8" w:rsidRPr="00EC7FE3">
              <w:rPr>
                <w:rFonts w:ascii="Times New Roman" w:hAnsi="Times New Roman"/>
                <w:noProof/>
                <w:highlight w:val="yellow"/>
                <w:lang w:val="en-US"/>
              </w:rPr>
              <w:tab/>
            </w:r>
            <w:r w:rsidRPr="00CD3510">
              <w:rPr>
                <w:rFonts w:ascii="Times New Roman" w:hAnsi="Times New Roman"/>
                <w:b/>
                <w:noProof/>
                <w:highlight w:val="yellow"/>
              </w:rPr>
              <w:t>palette_escape_</w:t>
            </w:r>
            <w:r>
              <w:rPr>
                <w:rFonts w:ascii="Times New Roman" w:hAnsi="Times New Roman"/>
                <w:b/>
                <w:noProof/>
                <w:highlight w:val="yellow"/>
              </w:rPr>
              <w:t>val</w:t>
            </w:r>
          </w:p>
        </w:tc>
        <w:tc>
          <w:tcPr>
            <w:tcW w:w="1152" w:type="dxa"/>
          </w:tcPr>
          <w:p w14:paraId="33305632" w14:textId="77777777" w:rsidR="003671BD" w:rsidRPr="007C60A8" w:rsidRDefault="003671BD" w:rsidP="00D25C70">
            <w:pPr>
              <w:pStyle w:val="tableheading"/>
              <w:rPr>
                <w:b w:val="0"/>
                <w:noProof/>
                <w:highlight w:val="yellow"/>
              </w:rPr>
            </w:pPr>
            <w:r w:rsidRPr="007C60A8">
              <w:rPr>
                <w:b w:val="0"/>
                <w:noProof/>
                <w:highlight w:val="yellow"/>
              </w:rPr>
              <w:t>ae(v)</w:t>
            </w:r>
          </w:p>
        </w:tc>
      </w:tr>
      <w:tr w:rsidR="003671BD" w:rsidRPr="0056241E" w14:paraId="333BCF98" w14:textId="77777777" w:rsidTr="008A41B9">
        <w:trPr>
          <w:cantSplit/>
          <w:jc w:val="center"/>
        </w:trPr>
        <w:tc>
          <w:tcPr>
            <w:tcW w:w="7917" w:type="dxa"/>
          </w:tcPr>
          <w:p w14:paraId="00D5B755" w14:textId="77777777" w:rsidR="003671BD" w:rsidRDefault="003671BD" w:rsidP="00B52DFB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193D93">
              <w:rPr>
                <w:rFonts w:ascii="Times New Roman" w:hAnsi="Times New Roman"/>
                <w:noProof/>
                <w:highlight w:val="yellow"/>
              </w:rPr>
              <w:tab/>
            </w:r>
            <w:r w:rsidRPr="00193D93">
              <w:rPr>
                <w:rFonts w:ascii="Times New Roman" w:hAnsi="Times New Roman"/>
                <w:noProof/>
                <w:highlight w:val="yellow"/>
              </w:rPr>
              <w:tab/>
            </w:r>
            <w:r w:rsidRPr="00193D93">
              <w:rPr>
                <w:rFonts w:ascii="Times New Roman" w:hAnsi="Times New Roman"/>
                <w:noProof/>
                <w:highlight w:val="yellow"/>
              </w:rPr>
              <w:tab/>
            </w:r>
            <w:r w:rsidRPr="00193D93">
              <w:rPr>
                <w:rFonts w:ascii="Times New Roman" w:hAnsi="Times New Roman"/>
                <w:noProof/>
                <w:highlight w:val="yellow"/>
              </w:rPr>
              <w:tab/>
            </w:r>
            <w:r w:rsidR="009F7BD8">
              <w:rPr>
                <w:rFonts w:ascii="Times New Roman" w:hAnsi="Times New Roman"/>
                <w:noProof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highlight w:val="yellow"/>
              </w:rPr>
              <w:t>samples_array</w:t>
            </w:r>
            <w:r w:rsidRPr="001B732D">
              <w:rPr>
                <w:highlight w:val="yellow"/>
                <w:lang w:val="en-CA"/>
              </w:rPr>
              <w:t>[</w:t>
            </w:r>
            <w:r w:rsidRPr="00DC648F">
              <w:rPr>
                <w:rFonts w:ascii="Times New Roman" w:hAnsi="Times New Roman"/>
                <w:noProof/>
                <w:highlight w:val="yellow"/>
              </w:rPr>
              <w:t> </w:t>
            </w:r>
            <w:r w:rsidRPr="001B732D">
              <w:rPr>
                <w:rFonts w:ascii="Times New Roman" w:hAnsi="Times New Roman"/>
                <w:noProof/>
                <w:highlight w:val="yellow"/>
              </w:rPr>
              <w:t>cIdx</w:t>
            </w:r>
            <w:r w:rsidRPr="00DC648F">
              <w:rPr>
                <w:rFonts w:ascii="Times New Roman" w:hAnsi="Times New Roman"/>
                <w:noProof/>
                <w:highlight w:val="yellow"/>
              </w:rPr>
              <w:t> </w:t>
            </w:r>
            <w:r w:rsidRPr="001B732D">
              <w:rPr>
                <w:highlight w:val="yellow"/>
                <w:lang w:val="en-CA"/>
              </w:rPr>
              <w:t>]</w:t>
            </w:r>
            <w:r w:rsidRPr="00193D93">
              <w:rPr>
                <w:rFonts w:ascii="Times New Roman" w:hAnsi="Times New Roman"/>
                <w:noProof/>
                <w:highlight w:val="yellow"/>
              </w:rPr>
              <w:t xml:space="preserve">[ xC ][ yC ] </w:t>
            </w:r>
            <w:r w:rsidRPr="00B52DFB">
              <w:rPr>
                <w:rFonts w:ascii="Times New Roman" w:hAnsi="Times New Roman"/>
                <w:noProof/>
                <w:highlight w:val="yellow"/>
              </w:rPr>
              <w:t>= palette_escape_val</w:t>
            </w:r>
          </w:p>
        </w:tc>
        <w:tc>
          <w:tcPr>
            <w:tcW w:w="1152" w:type="dxa"/>
          </w:tcPr>
          <w:p w14:paraId="21E6EDC1" w14:textId="77777777" w:rsidR="003671BD" w:rsidRPr="007C60A8" w:rsidRDefault="003671BD" w:rsidP="008A41B9">
            <w:pPr>
              <w:pStyle w:val="tableheading"/>
              <w:rPr>
                <w:b w:val="0"/>
                <w:noProof/>
                <w:highlight w:val="yellow"/>
              </w:rPr>
            </w:pPr>
          </w:p>
        </w:tc>
      </w:tr>
      <w:tr w:rsidR="003671BD" w:rsidRPr="0056241E" w14:paraId="4ABF7B04" w14:textId="77777777" w:rsidTr="008A41B9">
        <w:trPr>
          <w:cantSplit/>
          <w:jc w:val="center"/>
        </w:trPr>
        <w:tc>
          <w:tcPr>
            <w:tcW w:w="7917" w:type="dxa"/>
          </w:tcPr>
          <w:p w14:paraId="1897CE54" w14:textId="77777777" w:rsidR="003671BD" w:rsidRPr="007C60A8" w:rsidRDefault="003671BD" w:rsidP="00F8383F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>
              <w:rPr>
                <w:rFonts w:ascii="Times New Roman" w:hAnsi="Times New Roman"/>
                <w:noProof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highlight w:val="yellow"/>
              </w:rPr>
              <w:tab/>
            </w:r>
            <w:r w:rsidR="009F7BD8">
              <w:rPr>
                <w:rFonts w:ascii="Times New Roman" w:hAnsi="Times New Roman"/>
                <w:noProof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highlight w:val="yellow"/>
              </w:rPr>
              <w:t>}</w:t>
            </w:r>
          </w:p>
        </w:tc>
        <w:tc>
          <w:tcPr>
            <w:tcW w:w="1152" w:type="dxa"/>
          </w:tcPr>
          <w:p w14:paraId="12D32F04" w14:textId="77777777" w:rsidR="003671BD" w:rsidRPr="007C60A8" w:rsidRDefault="003671BD" w:rsidP="008A41B9">
            <w:pPr>
              <w:pStyle w:val="tableheading"/>
              <w:rPr>
                <w:b w:val="0"/>
                <w:noProof/>
                <w:highlight w:val="yellow"/>
              </w:rPr>
            </w:pPr>
          </w:p>
        </w:tc>
      </w:tr>
      <w:tr w:rsidR="003671BD" w:rsidRPr="0056241E" w14:paraId="7047DC9C" w14:textId="77777777" w:rsidTr="008A41B9">
        <w:trPr>
          <w:cantSplit/>
          <w:jc w:val="center"/>
        </w:trPr>
        <w:tc>
          <w:tcPr>
            <w:tcW w:w="7917" w:type="dxa"/>
          </w:tcPr>
          <w:p w14:paraId="2EDF2062" w14:textId="77777777" w:rsidR="003671BD" w:rsidRDefault="003671BD" w:rsidP="00562A7C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>
              <w:rPr>
                <w:rFonts w:ascii="Times New Roman" w:hAnsi="Times New Roman"/>
                <w:noProof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highlight w:val="yellow"/>
              </w:rPr>
              <w:tab/>
            </w:r>
            <w:r w:rsidR="009F7BD8">
              <w:rPr>
                <w:rFonts w:ascii="Times New Roman" w:hAnsi="Times New Roman"/>
                <w:noProof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highlight w:val="yellow"/>
              </w:rPr>
              <w:t>}</w:t>
            </w:r>
          </w:p>
        </w:tc>
        <w:tc>
          <w:tcPr>
            <w:tcW w:w="1152" w:type="dxa"/>
          </w:tcPr>
          <w:p w14:paraId="40EA1C2E" w14:textId="77777777" w:rsidR="003671BD" w:rsidRPr="007C60A8" w:rsidRDefault="003671BD" w:rsidP="008A41B9">
            <w:pPr>
              <w:pStyle w:val="tableheading"/>
              <w:rPr>
                <w:b w:val="0"/>
                <w:noProof/>
                <w:highlight w:val="yellow"/>
              </w:rPr>
            </w:pPr>
          </w:p>
        </w:tc>
      </w:tr>
      <w:tr w:rsidR="00A3509E" w:rsidRPr="0056241E" w14:paraId="432061C9" w14:textId="77777777" w:rsidTr="008A41B9">
        <w:trPr>
          <w:cantSplit/>
          <w:jc w:val="center"/>
          <w:ins w:id="170" w:author="Christophe GISQUET" w:date="2014-06-17T10:25:00Z"/>
        </w:trPr>
        <w:tc>
          <w:tcPr>
            <w:tcW w:w="7917" w:type="dxa"/>
          </w:tcPr>
          <w:p w14:paraId="5F0E62CA" w14:textId="2DDC9182" w:rsidR="00A3509E" w:rsidRDefault="00A3509E" w:rsidP="00856867">
            <w:pPr>
              <w:pStyle w:val="tablesyntax"/>
              <w:rPr>
                <w:ins w:id="171" w:author="Christophe GISQUET" w:date="2014-06-17T10:25:00Z"/>
                <w:rFonts w:ascii="Times New Roman" w:hAnsi="Times New Roman"/>
                <w:noProof/>
                <w:highlight w:val="yellow"/>
              </w:rPr>
            </w:pPr>
            <w:ins w:id="172" w:author="Christophe GISQUET" w:date="2014-06-17T10:25:00Z">
              <w:r w:rsidRPr="00A17507">
                <w:rPr>
                  <w:rFonts w:ascii="Times New Roman" w:hAnsi="Times New Roman"/>
                  <w:noProof/>
                </w:rPr>
                <w:tab/>
              </w:r>
              <w:r w:rsidRPr="00A17507">
                <w:rPr>
                  <w:rFonts w:ascii="Times New Roman" w:hAnsi="Times New Roman"/>
                  <w:noProof/>
                </w:rPr>
                <w:tab/>
              </w:r>
              <w:r w:rsidRPr="00080A99">
                <w:rPr>
                  <w:rFonts w:ascii="Times New Roman" w:hAnsi="Times New Roman"/>
                  <w:noProof/>
                  <w:lang w:val="en-US"/>
                </w:rPr>
                <w:tab/>
              </w:r>
              <w:r w:rsidRPr="001D464F">
                <w:rPr>
                  <w:rFonts w:ascii="Times New Roman" w:hAnsi="Times New Roman"/>
                  <w:noProof/>
                  <w:lang w:val="en-US"/>
                </w:rPr>
                <w:t>if( palette_index</w:t>
              </w:r>
              <w:r>
                <w:rPr>
                  <w:rFonts w:ascii="Times New Roman" w:hAnsi="Times New Roman"/>
                  <w:noProof/>
                  <w:lang w:val="en-US"/>
                </w:rPr>
                <w:t xml:space="preserve">  </w:t>
              </w:r>
              <w:r w:rsidRPr="001D464F">
                <w:rPr>
                  <w:rFonts w:ascii="Times New Roman" w:hAnsi="Times New Roman"/>
                  <w:noProof/>
                  <w:lang w:val="en-US"/>
                </w:rPr>
                <w:t xml:space="preserve">!= </w:t>
              </w:r>
              <w:r>
                <w:rPr>
                  <w:rFonts w:ascii="Times New Roman" w:hAnsi="Times New Roman"/>
                  <w:noProof/>
                  <w:lang w:val="en-US"/>
                </w:rPr>
                <w:t xml:space="preserve"> </w:t>
              </w:r>
              <w:r w:rsidRPr="001D464F">
                <w:rPr>
                  <w:rFonts w:ascii="Times New Roman" w:hAnsi="Times New Roman"/>
                  <w:noProof/>
                  <w:lang w:val="en-US"/>
                </w:rPr>
                <w:t xml:space="preserve">last_index ) </w:t>
              </w:r>
              <w:r>
                <w:rPr>
                  <w:rFonts w:ascii="Times New Roman" w:hAnsi="Times New Roman"/>
                  <w:noProof/>
                  <w:lang w:val="en-US"/>
                </w:rPr>
                <w:t xml:space="preserve"> </w:t>
              </w:r>
              <w:r>
                <w:rPr>
                  <w:rFonts w:ascii="Times New Roman" w:hAnsi="Times New Roman"/>
                  <w:noProof/>
                </w:rPr>
                <w:t>last_transition[</w:t>
              </w:r>
              <w:r w:rsidRPr="00A17507">
                <w:rPr>
                  <w:rFonts w:ascii="Times New Roman" w:hAnsi="Times New Roman"/>
                  <w:noProof/>
                </w:rPr>
                <w:t> </w:t>
              </w:r>
              <w:r w:rsidRPr="001E4CB1">
                <w:rPr>
                  <w:rFonts w:ascii="Times New Roman" w:hAnsi="Times New Roman"/>
                  <w:noProof/>
                  <w:lang w:val="en-US"/>
                </w:rPr>
                <w:t>last_index</w:t>
              </w:r>
              <w:r w:rsidRPr="00A17507">
                <w:rPr>
                  <w:rFonts w:ascii="Times New Roman" w:hAnsi="Times New Roman"/>
                  <w:noProof/>
                </w:rPr>
                <w:t> </w:t>
              </w:r>
              <w:r>
                <w:rPr>
                  <w:rFonts w:ascii="Times New Roman" w:hAnsi="Times New Roman"/>
                  <w:noProof/>
                </w:rPr>
                <w:t xml:space="preserve">]  ==  </w:t>
              </w:r>
              <w:r w:rsidRPr="001E4CB1">
                <w:rPr>
                  <w:rFonts w:ascii="Times New Roman" w:hAnsi="Times New Roman"/>
                  <w:noProof/>
                  <w:lang w:val="en-US"/>
                </w:rPr>
                <w:t>palette_index</w:t>
              </w:r>
            </w:ins>
          </w:p>
        </w:tc>
        <w:tc>
          <w:tcPr>
            <w:tcW w:w="1152" w:type="dxa"/>
          </w:tcPr>
          <w:p w14:paraId="45F0D4CC" w14:textId="77777777" w:rsidR="00A3509E" w:rsidRPr="007C60A8" w:rsidRDefault="00A3509E" w:rsidP="008A41B9">
            <w:pPr>
              <w:pStyle w:val="tableheading"/>
              <w:rPr>
                <w:ins w:id="173" w:author="Christophe GISQUET" w:date="2014-06-17T10:25:00Z"/>
                <w:b w:val="0"/>
                <w:noProof/>
                <w:highlight w:val="yellow"/>
              </w:rPr>
            </w:pPr>
          </w:p>
        </w:tc>
      </w:tr>
      <w:tr w:rsidR="00E11473" w:rsidRPr="0056241E" w14:paraId="3F97B2A4" w14:textId="77777777" w:rsidTr="008A41B9">
        <w:trPr>
          <w:cantSplit/>
          <w:jc w:val="center"/>
        </w:trPr>
        <w:tc>
          <w:tcPr>
            <w:tcW w:w="7917" w:type="dxa"/>
          </w:tcPr>
          <w:p w14:paraId="0FE74CF4" w14:textId="77777777" w:rsidR="00E11473" w:rsidRDefault="00E11473" w:rsidP="00856867">
            <w:pPr>
              <w:pStyle w:val="tablesyntax"/>
              <w:rPr>
                <w:rFonts w:ascii="Times New Roman" w:hAnsi="Times New Roman"/>
                <w:b/>
                <w:noProof/>
                <w:highlight w:val="yellow"/>
              </w:rPr>
            </w:pPr>
            <w:r>
              <w:rPr>
                <w:rFonts w:ascii="Times New Roman" w:hAnsi="Times New Roman"/>
                <w:noProof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highlight w:val="yellow"/>
              </w:rPr>
              <w:tab/>
              <w:t>}</w:t>
            </w:r>
          </w:p>
        </w:tc>
        <w:tc>
          <w:tcPr>
            <w:tcW w:w="1152" w:type="dxa"/>
          </w:tcPr>
          <w:p w14:paraId="377FDEEB" w14:textId="77777777" w:rsidR="00E11473" w:rsidRPr="007C60A8" w:rsidRDefault="00E11473" w:rsidP="008A41B9">
            <w:pPr>
              <w:pStyle w:val="tableheading"/>
              <w:rPr>
                <w:b w:val="0"/>
                <w:noProof/>
                <w:highlight w:val="yellow"/>
              </w:rPr>
            </w:pPr>
          </w:p>
        </w:tc>
      </w:tr>
      <w:tr w:rsidR="00E11473" w:rsidRPr="002809B5" w14:paraId="5B98E349" w14:textId="77777777" w:rsidTr="008A41B9">
        <w:trPr>
          <w:cantSplit/>
          <w:jc w:val="center"/>
        </w:trPr>
        <w:tc>
          <w:tcPr>
            <w:tcW w:w="7917" w:type="dxa"/>
          </w:tcPr>
          <w:p w14:paraId="39AD0C2E" w14:textId="7FE13F18" w:rsidR="00E11473" w:rsidRPr="00A3509E" w:rsidRDefault="005D710D" w:rsidP="008843CF">
            <w:pPr>
              <w:pStyle w:val="tablesyntax"/>
              <w:rPr>
                <w:rFonts w:ascii="Times New Roman" w:hAnsi="Times New Roman"/>
                <w:b/>
                <w:noProof/>
                <w:highlight w:val="yellow"/>
                <w:lang w:val="fr-FR"/>
              </w:rPr>
            </w:pPr>
            <w:r w:rsidRPr="00080A99">
              <w:rPr>
                <w:rFonts w:ascii="Times New Roman" w:hAnsi="Times New Roman"/>
                <w:noProof/>
                <w:highlight w:val="yellow"/>
                <w:lang w:val="fr-FR"/>
              </w:rPr>
              <w:tab/>
            </w:r>
            <w:r w:rsidRPr="00080A99">
              <w:rPr>
                <w:rFonts w:ascii="Times New Roman" w:hAnsi="Times New Roman"/>
                <w:noProof/>
                <w:highlight w:val="yellow"/>
                <w:lang w:val="fr-FR"/>
              </w:rPr>
              <w:tab/>
            </w:r>
            <w:r w:rsidRPr="00A3509E">
              <w:rPr>
                <w:rFonts w:ascii="Times New Roman" w:hAnsi="Times New Roman"/>
                <w:noProof/>
                <w:highlight w:val="yellow"/>
                <w:lang w:val="fr-FR"/>
              </w:rPr>
              <w:t xml:space="preserve">if( palette_run_type_flag[ xC ][ yC ]  = =  </w:t>
            </w:r>
            <w:r w:rsidR="0004473B" w:rsidRPr="00A3509E">
              <w:rPr>
                <w:noProof/>
                <w:highlight w:val="yellow"/>
                <w:lang w:val="fr-FR"/>
              </w:rPr>
              <w:t xml:space="preserve">COPY_ABOVE_MODE </w:t>
            </w:r>
            <w:r w:rsidRPr="00A3509E">
              <w:rPr>
                <w:rFonts w:ascii="Times New Roman" w:hAnsi="Times New Roman"/>
                <w:highlight w:val="yellow"/>
                <w:lang w:val="fr-FR"/>
              </w:rPr>
              <w:t xml:space="preserve"> | |  </w:t>
            </w:r>
            <w:ins w:id="174" w:author="Christophe GISQUET" w:date="2014-06-17T10:25:00Z">
              <w:r w:rsidR="00A3509E" w:rsidRPr="00A3509E">
                <w:rPr>
                  <w:rFonts w:ascii="Times New Roman" w:hAnsi="Times New Roman"/>
                  <w:highlight w:val="yellow"/>
                  <w:lang w:val="fr-FR"/>
                </w:rPr>
                <w:br/>
              </w:r>
            </w:ins>
            <w:ins w:id="175" w:author="Christophe GISQUET" w:date="2014-06-17T10:26:00Z">
              <w:r w:rsidR="00A3509E" w:rsidRPr="00A3509E">
                <w:rPr>
                  <w:rFonts w:ascii="Times New Roman" w:hAnsi="Times New Roman"/>
                  <w:noProof/>
                  <w:highlight w:val="yellow"/>
                  <w:lang w:val="fr-FR"/>
                </w:rPr>
                <w:tab/>
              </w:r>
              <w:r w:rsidR="00A3509E" w:rsidRPr="009A0A02">
                <w:rPr>
                  <w:rFonts w:ascii="Times New Roman" w:hAnsi="Times New Roman"/>
                  <w:noProof/>
                  <w:highlight w:val="yellow"/>
                  <w:lang w:val="fr-FR"/>
                </w:rPr>
                <w:tab/>
              </w:r>
              <w:r w:rsidR="00A3509E" w:rsidRPr="009A0A02">
                <w:rPr>
                  <w:rFonts w:ascii="Times New Roman" w:hAnsi="Times New Roman"/>
                  <w:noProof/>
                  <w:highlight w:val="yellow"/>
                  <w:lang w:val="fr-FR"/>
                </w:rPr>
                <w:tab/>
              </w:r>
            </w:ins>
            <w:ins w:id="176" w:author="Christophe GISQUET" w:date="2014-06-17T10:25:00Z">
              <w:r w:rsidR="00A3509E" w:rsidRPr="009A0A02">
                <w:rPr>
                  <w:rFonts w:ascii="Times New Roman" w:hAnsi="Times New Roman"/>
                  <w:noProof/>
                  <w:highlight w:val="yellow"/>
                  <w:lang w:val="fr-FR"/>
                </w:rPr>
                <w:t xml:space="preserve">palette_run_type_flag[ xC ][ yC ]  = =  </w:t>
              </w:r>
              <w:r w:rsidR="00A3509E" w:rsidRPr="009A0A02">
                <w:rPr>
                  <w:noProof/>
                  <w:highlight w:val="yellow"/>
                  <w:lang w:val="fr-FR"/>
                </w:rPr>
                <w:t xml:space="preserve">TRANSITION_MODE </w:t>
              </w:r>
              <w:r w:rsidR="00A3509E" w:rsidRPr="009A0A02">
                <w:rPr>
                  <w:rFonts w:ascii="Times New Roman" w:hAnsi="Times New Roman"/>
                  <w:highlight w:val="yellow"/>
                  <w:lang w:val="fr-FR"/>
                </w:rPr>
                <w:t xml:space="preserve"> | |</w:t>
              </w:r>
              <w:r w:rsidR="00A3509E" w:rsidRPr="004F157A">
                <w:rPr>
                  <w:rFonts w:ascii="Times New Roman" w:hAnsi="Times New Roman"/>
                  <w:lang w:val="fr-FR"/>
                </w:rPr>
                <w:t xml:space="preserve">  </w:t>
              </w:r>
            </w:ins>
            <w:r w:rsidRPr="00A3509E">
              <w:rPr>
                <w:rFonts w:ascii="Times New Roman" w:hAnsi="Times New Roman"/>
                <w:highlight w:val="yellow"/>
                <w:lang w:val="fr-FR"/>
              </w:rPr>
              <w:br/>
            </w:r>
            <w:r w:rsidRPr="00A3509E">
              <w:rPr>
                <w:rFonts w:ascii="Times New Roman" w:hAnsi="Times New Roman"/>
                <w:noProof/>
                <w:highlight w:val="yellow"/>
                <w:lang w:val="fr-FR"/>
              </w:rPr>
              <w:tab/>
            </w:r>
            <w:r w:rsidRPr="00A3509E">
              <w:rPr>
                <w:rFonts w:ascii="Times New Roman" w:hAnsi="Times New Roman"/>
                <w:noProof/>
                <w:highlight w:val="yellow"/>
                <w:lang w:val="fr-FR"/>
              </w:rPr>
              <w:tab/>
            </w:r>
            <w:r w:rsidRPr="00A3509E">
              <w:rPr>
                <w:rFonts w:ascii="Times New Roman" w:hAnsi="Times New Roman"/>
                <w:noProof/>
                <w:highlight w:val="yellow"/>
                <w:lang w:val="fr-FR"/>
              </w:rPr>
              <w:tab/>
              <w:t xml:space="preserve">( palette_run_type_flag[ xC ][ yC ]  = =  </w:t>
            </w:r>
            <w:r w:rsidR="0004473B" w:rsidRPr="00A3509E">
              <w:rPr>
                <w:rFonts w:ascii="Times New Roman" w:hAnsi="Times New Roman"/>
                <w:noProof/>
                <w:highlight w:val="yellow"/>
                <w:lang w:val="fr-FR"/>
              </w:rPr>
              <w:t>INDEX_MODE</w:t>
            </w:r>
            <w:r w:rsidRPr="00A3509E">
              <w:rPr>
                <w:rFonts w:ascii="Times New Roman" w:hAnsi="Times New Roman"/>
                <w:noProof/>
                <w:highlight w:val="yellow"/>
                <w:lang w:val="fr-FR"/>
              </w:rPr>
              <w:t xml:space="preserve"> </w:t>
            </w:r>
            <w:r w:rsidRPr="00A3509E">
              <w:rPr>
                <w:rFonts w:ascii="Times New Roman" w:hAnsi="Times New Roman"/>
                <w:highlight w:val="yellow"/>
                <w:lang w:val="fr-FR"/>
              </w:rPr>
              <w:t xml:space="preserve"> &amp;&amp;  </w:t>
            </w:r>
            <w:r w:rsidRPr="00A3509E">
              <w:rPr>
                <w:rFonts w:ascii="Times New Roman" w:hAnsi="Times New Roman"/>
                <w:highlight w:val="yellow"/>
                <w:lang w:val="fr-FR"/>
              </w:rPr>
              <w:br/>
            </w:r>
            <w:r w:rsidRPr="00A3509E">
              <w:rPr>
                <w:rFonts w:ascii="Times New Roman" w:hAnsi="Times New Roman"/>
                <w:noProof/>
                <w:highlight w:val="yellow"/>
                <w:lang w:val="fr-FR"/>
              </w:rPr>
              <w:tab/>
            </w:r>
            <w:r w:rsidRPr="00A3509E">
              <w:rPr>
                <w:rFonts w:ascii="Times New Roman" w:hAnsi="Times New Roman"/>
                <w:noProof/>
                <w:highlight w:val="yellow"/>
                <w:lang w:val="fr-FR"/>
              </w:rPr>
              <w:tab/>
            </w:r>
            <w:r w:rsidRPr="00A3509E">
              <w:rPr>
                <w:rFonts w:ascii="Times New Roman" w:hAnsi="Times New Roman"/>
                <w:noProof/>
                <w:highlight w:val="yellow"/>
                <w:lang w:val="fr-FR"/>
              </w:rPr>
              <w:tab/>
              <w:t xml:space="preserve">palette_index  </w:t>
            </w:r>
            <w:r w:rsidR="008843CF" w:rsidRPr="00A3509E">
              <w:rPr>
                <w:rFonts w:ascii="Times New Roman" w:hAnsi="Times New Roman"/>
                <w:noProof/>
                <w:highlight w:val="yellow"/>
                <w:lang w:val="fr-FR"/>
              </w:rPr>
              <w:t>&lt;</w:t>
            </w:r>
            <w:r w:rsidRPr="00A3509E">
              <w:rPr>
                <w:rFonts w:ascii="Times New Roman" w:hAnsi="Times New Roman"/>
                <w:noProof/>
                <w:highlight w:val="yellow"/>
                <w:lang w:val="fr-FR"/>
              </w:rPr>
              <w:t xml:space="preserve">  </w:t>
            </w:r>
            <w:proofErr w:type="spellStart"/>
            <w:r w:rsidRPr="00A3509E">
              <w:rPr>
                <w:highlight w:val="yellow"/>
                <w:lang w:val="fr-FR"/>
              </w:rPr>
              <w:t>palette_size</w:t>
            </w:r>
            <w:proofErr w:type="spellEnd"/>
            <w:r w:rsidRPr="00A3509E">
              <w:rPr>
                <w:highlight w:val="yellow"/>
                <w:lang w:val="fr-FR"/>
              </w:rPr>
              <w:t xml:space="preserve"> </w:t>
            </w:r>
            <w:r w:rsidRPr="00A3509E">
              <w:rPr>
                <w:rFonts w:ascii="Times New Roman" w:hAnsi="Times New Roman"/>
                <w:noProof/>
                <w:highlight w:val="yellow"/>
                <w:lang w:val="fr-FR"/>
              </w:rPr>
              <w:t>) ) {</w:t>
            </w:r>
          </w:p>
        </w:tc>
        <w:tc>
          <w:tcPr>
            <w:tcW w:w="1152" w:type="dxa"/>
          </w:tcPr>
          <w:p w14:paraId="3EB908F1" w14:textId="77777777" w:rsidR="00E11473" w:rsidRPr="00A3509E" w:rsidRDefault="00E11473" w:rsidP="008A41B9">
            <w:pPr>
              <w:pStyle w:val="tableheading"/>
              <w:rPr>
                <w:b w:val="0"/>
                <w:noProof/>
                <w:highlight w:val="yellow"/>
                <w:lang w:val="fr-FR"/>
              </w:rPr>
            </w:pPr>
          </w:p>
        </w:tc>
      </w:tr>
      <w:tr w:rsidR="00080A99" w:rsidRPr="002809B5" w14:paraId="016152EE" w14:textId="77777777" w:rsidTr="008A41B9">
        <w:trPr>
          <w:cantSplit/>
          <w:jc w:val="center"/>
          <w:ins w:id="177" w:author="Guillaume LAROCHE 2" w:date="2014-06-17T10:32:00Z"/>
        </w:trPr>
        <w:tc>
          <w:tcPr>
            <w:tcW w:w="7917" w:type="dxa"/>
          </w:tcPr>
          <w:p w14:paraId="14E34057" w14:textId="36D3386F" w:rsidR="00080A99" w:rsidRPr="002809B5" w:rsidRDefault="009A0A02" w:rsidP="007B4FE9">
            <w:pPr>
              <w:pStyle w:val="tablesyntax"/>
              <w:rPr>
                <w:ins w:id="178" w:author="Guillaume LAROCHE 2" w:date="2014-06-17T10:33:00Z"/>
                <w:rFonts w:ascii="Times New Roman" w:hAnsi="Times New Roman"/>
                <w:highlight w:val="yellow"/>
                <w:lang w:val="en-US"/>
              </w:rPr>
            </w:pPr>
            <w:ins w:id="179" w:author="Christophe GISQUET" w:date="2014-06-17T11:43:00Z">
              <w:r w:rsidRPr="00A3509E">
                <w:rPr>
                  <w:rFonts w:ascii="Times New Roman" w:hAnsi="Times New Roman"/>
                  <w:noProof/>
                  <w:highlight w:val="yellow"/>
                  <w:lang w:val="fr-FR"/>
                </w:rPr>
                <w:tab/>
              </w:r>
              <w:r w:rsidRPr="00A3509E">
                <w:rPr>
                  <w:rFonts w:ascii="Times New Roman" w:hAnsi="Times New Roman"/>
                  <w:noProof/>
                  <w:highlight w:val="yellow"/>
                  <w:lang w:val="fr-FR"/>
                </w:rPr>
                <w:tab/>
              </w:r>
              <w:r w:rsidRPr="00A3509E">
                <w:rPr>
                  <w:rFonts w:ascii="Times New Roman" w:hAnsi="Times New Roman"/>
                  <w:noProof/>
                  <w:highlight w:val="yellow"/>
                  <w:lang w:val="fr-FR"/>
                </w:rPr>
                <w:tab/>
              </w:r>
            </w:ins>
            <w:ins w:id="180" w:author="Guillaume LAROCHE 2" w:date="2014-06-17T10:33:00Z">
              <w:r w:rsidR="00080A99" w:rsidRPr="002809B5">
                <w:rPr>
                  <w:rFonts w:ascii="Times New Roman" w:hAnsi="Times New Roman"/>
                  <w:noProof/>
                  <w:highlight w:val="yellow"/>
                  <w:lang w:val="en-US"/>
                </w:rPr>
                <w:t xml:space="preserve">if( palette_run_type_flag[ xC ][ yC ]  </w:t>
              </w:r>
              <w:del w:id="181" w:author="Christophe GISQUET" w:date="2014-06-17T11:38:00Z">
                <w:r w:rsidR="00080A99" w:rsidRPr="002809B5" w:rsidDel="002809B5">
                  <w:rPr>
                    <w:rFonts w:ascii="Times New Roman" w:hAnsi="Times New Roman"/>
                    <w:noProof/>
                    <w:highlight w:val="yellow"/>
                    <w:lang w:val="en-US"/>
                  </w:rPr>
                  <w:delText>=</w:delText>
                </w:r>
              </w:del>
            </w:ins>
            <w:ins w:id="182" w:author="Christophe GISQUET" w:date="2014-06-17T11:38:00Z">
              <w:r w:rsidR="002809B5" w:rsidRPr="002809B5">
                <w:rPr>
                  <w:rFonts w:ascii="Times New Roman" w:hAnsi="Times New Roman"/>
                  <w:noProof/>
                  <w:highlight w:val="yellow"/>
                  <w:lang w:val="en-US"/>
                </w:rPr>
                <w:t> !</w:t>
              </w:r>
            </w:ins>
            <w:ins w:id="183" w:author="Guillaume LAROCHE 2" w:date="2014-06-17T10:33:00Z">
              <w:r w:rsidR="00080A99" w:rsidRPr="002809B5">
                <w:rPr>
                  <w:rFonts w:ascii="Times New Roman" w:hAnsi="Times New Roman"/>
                  <w:noProof/>
                  <w:highlight w:val="yellow"/>
                  <w:lang w:val="en-US"/>
                </w:rPr>
                <w:t xml:space="preserve"> =  </w:t>
              </w:r>
            </w:ins>
            <w:ins w:id="184" w:author="Christophe GISQUET" w:date="2014-06-17T11:38:00Z">
              <w:r w:rsidR="002809B5" w:rsidRPr="002809B5">
                <w:rPr>
                  <w:noProof/>
                  <w:highlight w:val="yellow"/>
                  <w:lang w:val="en-US"/>
                </w:rPr>
                <w:t>COPY_ABOVE_MODE</w:t>
              </w:r>
            </w:ins>
            <w:ins w:id="185" w:author="Guillaume LAROCHE 2" w:date="2014-06-17T10:33:00Z">
              <w:del w:id="186" w:author="Christophe GISQUET" w:date="2014-06-17T11:38:00Z">
                <w:r w:rsidR="00080A99" w:rsidRPr="002809B5" w:rsidDel="002809B5">
                  <w:rPr>
                    <w:rFonts w:ascii="Times New Roman" w:hAnsi="Times New Roman"/>
                    <w:noProof/>
                    <w:highlight w:val="yellow"/>
                    <w:lang w:val="en-US"/>
                  </w:rPr>
                  <w:delText>INDEX_MODE</w:delText>
                </w:r>
              </w:del>
              <w:r w:rsidR="00080A99" w:rsidRPr="009A0A02">
                <w:rPr>
                  <w:rFonts w:ascii="Times New Roman" w:hAnsi="Times New Roman"/>
                  <w:noProof/>
                  <w:highlight w:val="yellow"/>
                  <w:lang w:val="en-US"/>
                </w:rPr>
                <w:t xml:space="preserve"> </w:t>
              </w:r>
              <w:r w:rsidR="00080A99" w:rsidRPr="009A0A02">
                <w:rPr>
                  <w:rFonts w:ascii="Times New Roman" w:hAnsi="Times New Roman"/>
                  <w:highlight w:val="yellow"/>
                  <w:lang w:val="en-US"/>
                </w:rPr>
                <w:t xml:space="preserve"> </w:t>
              </w:r>
              <w:r w:rsidR="00080A99" w:rsidRPr="009A0A02">
                <w:rPr>
                  <w:rFonts w:ascii="Times New Roman" w:hAnsi="Times New Roman"/>
                  <w:noProof/>
                  <w:highlight w:val="yellow"/>
                  <w:lang w:val="en-US"/>
                </w:rPr>
                <w:t>&amp;&amp;</w:t>
              </w:r>
            </w:ins>
          </w:p>
          <w:p w14:paraId="51A861D9" w14:textId="3F275B13" w:rsidR="00080A99" w:rsidRPr="00080A99" w:rsidRDefault="009A0A02" w:rsidP="008843CF">
            <w:pPr>
              <w:pStyle w:val="tablesyntax"/>
              <w:rPr>
                <w:ins w:id="187" w:author="Guillaume LAROCHE 2" w:date="2014-06-17T10:32:00Z"/>
                <w:rFonts w:ascii="Times New Roman" w:hAnsi="Times New Roman"/>
                <w:noProof/>
                <w:highlight w:val="yellow"/>
                <w:lang w:val="fr-FR"/>
              </w:rPr>
            </w:pPr>
            <w:ins w:id="188" w:author="Christophe GISQUET" w:date="2014-06-17T11:43:00Z">
              <w:r w:rsidRPr="00A3509E">
                <w:rPr>
                  <w:rFonts w:ascii="Times New Roman" w:hAnsi="Times New Roman"/>
                  <w:noProof/>
                  <w:highlight w:val="yellow"/>
                  <w:lang w:val="fr-FR"/>
                </w:rPr>
                <w:tab/>
              </w:r>
              <w:r w:rsidRPr="00A3509E">
                <w:rPr>
                  <w:rFonts w:ascii="Times New Roman" w:hAnsi="Times New Roman"/>
                  <w:noProof/>
                  <w:highlight w:val="yellow"/>
                  <w:lang w:val="fr-FR"/>
                </w:rPr>
                <w:tab/>
              </w:r>
              <w:r w:rsidRPr="00A3509E">
                <w:rPr>
                  <w:rFonts w:ascii="Times New Roman" w:hAnsi="Times New Roman"/>
                  <w:noProof/>
                  <w:highlight w:val="yellow"/>
                  <w:lang w:val="fr-FR"/>
                </w:rPr>
                <w:tab/>
              </w:r>
              <w:r w:rsidRPr="00A3509E">
                <w:rPr>
                  <w:rFonts w:ascii="Times New Roman" w:hAnsi="Times New Roman"/>
                  <w:noProof/>
                  <w:highlight w:val="yellow"/>
                  <w:lang w:val="fr-FR"/>
                </w:rPr>
                <w:tab/>
              </w:r>
            </w:ins>
            <w:ins w:id="189" w:author="Guillaume LAROCHE 2" w:date="2014-06-17T10:33:00Z">
              <w:r w:rsidR="00080A99" w:rsidRPr="0025522C">
                <w:rPr>
                  <w:rFonts w:ascii="Times New Roman" w:hAnsi="Times New Roman"/>
                  <w:noProof/>
                  <w:highlight w:val="yellow"/>
                  <w:lang w:val="fr-FR"/>
                </w:rPr>
                <w:t xml:space="preserve">palette_index  </w:t>
              </w:r>
              <w:r w:rsidR="00080A99">
                <w:rPr>
                  <w:rFonts w:ascii="Times New Roman" w:hAnsi="Times New Roman"/>
                  <w:noProof/>
                  <w:highlight w:val="yellow"/>
                  <w:lang w:val="fr-FR"/>
                </w:rPr>
                <w:t>&gt;</w:t>
              </w:r>
              <w:r w:rsidR="00080A99" w:rsidRPr="0025522C">
                <w:rPr>
                  <w:rFonts w:ascii="Times New Roman" w:hAnsi="Times New Roman"/>
                  <w:noProof/>
                  <w:highlight w:val="yellow"/>
                  <w:lang w:val="fr-FR"/>
                </w:rPr>
                <w:t xml:space="preserve">  </w:t>
              </w:r>
              <w:proofErr w:type="gramStart"/>
              <w:r w:rsidR="00080A99">
                <w:rPr>
                  <w:rFonts w:ascii="Times New Roman" w:hAnsi="Times New Roman"/>
                  <w:noProof/>
                  <w:highlight w:val="yellow"/>
                  <w:lang w:val="fr-FR"/>
                </w:rPr>
                <w:t>palette_</w:t>
              </w:r>
              <w:proofErr w:type="spellStart"/>
              <w:r w:rsidR="00080A99" w:rsidRPr="0025522C">
                <w:rPr>
                  <w:highlight w:val="yellow"/>
                  <w:lang w:val="fr-FR"/>
                </w:rPr>
                <w:t>limit_run</w:t>
              </w:r>
              <w:proofErr w:type="spellEnd"/>
              <w:r w:rsidR="00080A99" w:rsidRPr="0025522C">
                <w:rPr>
                  <w:rFonts w:ascii="Times New Roman" w:hAnsi="Times New Roman"/>
                  <w:b/>
                  <w:noProof/>
                  <w:highlight w:val="yellow"/>
                  <w:lang w:val="fr-FR"/>
                </w:rPr>
                <w:t xml:space="preserve"> </w:t>
              </w:r>
              <w:r w:rsidR="00080A99" w:rsidRPr="0025522C">
                <w:rPr>
                  <w:rFonts w:ascii="Times New Roman" w:hAnsi="Times New Roman"/>
                  <w:noProof/>
                  <w:highlight w:val="yellow"/>
                  <w:lang w:val="fr-FR"/>
                </w:rPr>
                <w:t>){</w:t>
              </w:r>
            </w:ins>
            <w:proofErr w:type="gramEnd"/>
          </w:p>
        </w:tc>
        <w:tc>
          <w:tcPr>
            <w:tcW w:w="1152" w:type="dxa"/>
          </w:tcPr>
          <w:p w14:paraId="43BE94DA" w14:textId="77777777" w:rsidR="00080A99" w:rsidRPr="00A3509E" w:rsidRDefault="00080A99" w:rsidP="008A41B9">
            <w:pPr>
              <w:pStyle w:val="tableheading"/>
              <w:rPr>
                <w:ins w:id="190" w:author="Guillaume LAROCHE 2" w:date="2014-06-17T10:32:00Z"/>
                <w:b w:val="0"/>
                <w:noProof/>
                <w:highlight w:val="yellow"/>
                <w:lang w:val="fr-FR"/>
              </w:rPr>
            </w:pPr>
          </w:p>
        </w:tc>
      </w:tr>
      <w:tr w:rsidR="00080A99" w:rsidRPr="002809B5" w14:paraId="74964066" w14:textId="77777777" w:rsidTr="008A41B9">
        <w:trPr>
          <w:cantSplit/>
          <w:jc w:val="center"/>
          <w:ins w:id="191" w:author="Guillaume LAROCHE 2" w:date="2014-06-17T10:33:00Z"/>
        </w:trPr>
        <w:tc>
          <w:tcPr>
            <w:tcW w:w="7917" w:type="dxa"/>
          </w:tcPr>
          <w:p w14:paraId="0AE0BA82" w14:textId="646074CE" w:rsidR="00080A99" w:rsidRPr="00080A99" w:rsidRDefault="009A0A02" w:rsidP="008843CF">
            <w:pPr>
              <w:pStyle w:val="tablesyntax"/>
              <w:rPr>
                <w:ins w:id="192" w:author="Guillaume LAROCHE 2" w:date="2014-06-17T10:33:00Z"/>
                <w:rFonts w:ascii="Times New Roman" w:hAnsi="Times New Roman"/>
                <w:noProof/>
                <w:highlight w:val="yellow"/>
                <w:lang w:val="fr-FR"/>
              </w:rPr>
            </w:pPr>
            <w:ins w:id="193" w:author="Christophe GISQUET" w:date="2014-06-17T11:43:00Z">
              <w:r w:rsidRPr="00A3509E">
                <w:rPr>
                  <w:rFonts w:ascii="Times New Roman" w:hAnsi="Times New Roman"/>
                  <w:noProof/>
                  <w:highlight w:val="yellow"/>
                  <w:lang w:val="fr-FR"/>
                </w:rPr>
                <w:tab/>
              </w:r>
              <w:r w:rsidRPr="00A3509E">
                <w:rPr>
                  <w:rFonts w:ascii="Times New Roman" w:hAnsi="Times New Roman"/>
                  <w:noProof/>
                  <w:highlight w:val="yellow"/>
                  <w:lang w:val="fr-FR"/>
                </w:rPr>
                <w:tab/>
              </w:r>
              <w:r w:rsidRPr="00A3509E">
                <w:rPr>
                  <w:rFonts w:ascii="Times New Roman" w:hAnsi="Times New Roman"/>
                  <w:noProof/>
                  <w:highlight w:val="yellow"/>
                  <w:lang w:val="fr-FR"/>
                </w:rPr>
                <w:tab/>
              </w:r>
              <w:r w:rsidRPr="00A3509E">
                <w:rPr>
                  <w:rFonts w:ascii="Times New Roman" w:hAnsi="Times New Roman"/>
                  <w:noProof/>
                  <w:highlight w:val="yellow"/>
                  <w:lang w:val="fr-FR"/>
                </w:rPr>
                <w:tab/>
              </w:r>
              <w:r w:rsidRPr="00A3509E">
                <w:rPr>
                  <w:rFonts w:ascii="Times New Roman" w:hAnsi="Times New Roman"/>
                  <w:noProof/>
                  <w:highlight w:val="yellow"/>
                  <w:lang w:val="fr-FR"/>
                </w:rPr>
                <w:tab/>
              </w:r>
            </w:ins>
            <w:ins w:id="194" w:author="Guillaume LAROCHE 2" w:date="2014-06-17T10:33:00Z">
              <w:r w:rsidR="00080A99" w:rsidRPr="002809B5">
                <w:rPr>
                  <w:rFonts w:ascii="Times New Roman" w:hAnsi="Times New Roman"/>
                  <w:noProof/>
                  <w:highlight w:val="yellow"/>
                  <w:lang w:val="fr-FR"/>
                </w:rPr>
                <w:t>palette_run = 0</w:t>
              </w:r>
            </w:ins>
          </w:p>
        </w:tc>
        <w:tc>
          <w:tcPr>
            <w:tcW w:w="1152" w:type="dxa"/>
          </w:tcPr>
          <w:p w14:paraId="6A5FB456" w14:textId="77777777" w:rsidR="00080A99" w:rsidRPr="00A3509E" w:rsidRDefault="00080A99" w:rsidP="008A41B9">
            <w:pPr>
              <w:pStyle w:val="tableheading"/>
              <w:rPr>
                <w:ins w:id="195" w:author="Guillaume LAROCHE 2" w:date="2014-06-17T10:33:00Z"/>
                <w:b w:val="0"/>
                <w:noProof/>
                <w:highlight w:val="yellow"/>
                <w:lang w:val="fr-FR"/>
              </w:rPr>
            </w:pPr>
          </w:p>
        </w:tc>
      </w:tr>
      <w:tr w:rsidR="00080A99" w:rsidRPr="002809B5" w14:paraId="7263F0EC" w14:textId="77777777" w:rsidTr="008A41B9">
        <w:trPr>
          <w:cantSplit/>
          <w:jc w:val="center"/>
          <w:ins w:id="196" w:author="Guillaume LAROCHE 2" w:date="2014-06-17T10:33:00Z"/>
        </w:trPr>
        <w:tc>
          <w:tcPr>
            <w:tcW w:w="7917" w:type="dxa"/>
          </w:tcPr>
          <w:p w14:paraId="0D0D0902" w14:textId="022BA582" w:rsidR="00080A99" w:rsidRPr="00080A99" w:rsidRDefault="009A0A02" w:rsidP="008843CF">
            <w:pPr>
              <w:pStyle w:val="tablesyntax"/>
              <w:rPr>
                <w:ins w:id="197" w:author="Guillaume LAROCHE 2" w:date="2014-06-17T10:33:00Z"/>
                <w:rFonts w:ascii="Times New Roman" w:hAnsi="Times New Roman"/>
                <w:noProof/>
                <w:highlight w:val="yellow"/>
                <w:lang w:val="fr-FR"/>
              </w:rPr>
            </w:pPr>
            <w:ins w:id="198" w:author="Christophe GISQUET" w:date="2014-06-17T11:43:00Z">
              <w:r w:rsidRPr="00A3509E">
                <w:rPr>
                  <w:rFonts w:ascii="Times New Roman" w:hAnsi="Times New Roman"/>
                  <w:noProof/>
                  <w:highlight w:val="yellow"/>
                  <w:lang w:val="fr-FR"/>
                </w:rPr>
                <w:tab/>
              </w:r>
              <w:r w:rsidRPr="00A3509E">
                <w:rPr>
                  <w:rFonts w:ascii="Times New Roman" w:hAnsi="Times New Roman"/>
                  <w:noProof/>
                  <w:highlight w:val="yellow"/>
                  <w:lang w:val="fr-FR"/>
                </w:rPr>
                <w:tab/>
              </w:r>
              <w:r w:rsidRPr="00A3509E">
                <w:rPr>
                  <w:rFonts w:ascii="Times New Roman" w:hAnsi="Times New Roman"/>
                  <w:noProof/>
                  <w:highlight w:val="yellow"/>
                  <w:lang w:val="fr-FR"/>
                </w:rPr>
                <w:tab/>
              </w:r>
            </w:ins>
            <w:ins w:id="199" w:author="Guillaume LAROCHE 2" w:date="2014-06-17T10:33:00Z">
              <w:r w:rsidR="00080A99" w:rsidRPr="002809B5">
                <w:rPr>
                  <w:rFonts w:ascii="Times New Roman" w:hAnsi="Times New Roman"/>
                  <w:noProof/>
                  <w:highlight w:val="yellow"/>
                  <w:lang w:val="fr-FR"/>
                </w:rPr>
                <w:t>else</w:t>
              </w:r>
            </w:ins>
          </w:p>
        </w:tc>
        <w:tc>
          <w:tcPr>
            <w:tcW w:w="1152" w:type="dxa"/>
          </w:tcPr>
          <w:p w14:paraId="481F4341" w14:textId="77777777" w:rsidR="00080A99" w:rsidRPr="00A3509E" w:rsidRDefault="00080A99" w:rsidP="008A41B9">
            <w:pPr>
              <w:pStyle w:val="tableheading"/>
              <w:rPr>
                <w:ins w:id="200" w:author="Guillaume LAROCHE 2" w:date="2014-06-17T10:33:00Z"/>
                <w:b w:val="0"/>
                <w:noProof/>
                <w:highlight w:val="yellow"/>
                <w:lang w:val="fr-FR"/>
              </w:rPr>
            </w:pPr>
          </w:p>
        </w:tc>
      </w:tr>
      <w:tr w:rsidR="00080A99" w:rsidRPr="002809B5" w14:paraId="099C031A" w14:textId="77777777" w:rsidTr="008A41B9">
        <w:trPr>
          <w:cantSplit/>
          <w:jc w:val="center"/>
        </w:trPr>
        <w:tc>
          <w:tcPr>
            <w:tcW w:w="7917" w:type="dxa"/>
          </w:tcPr>
          <w:p w14:paraId="13544A47" w14:textId="77777777" w:rsidR="00080A99" w:rsidRPr="002809B5" w:rsidRDefault="00080A99" w:rsidP="00856867">
            <w:pPr>
              <w:pStyle w:val="tablesyntax"/>
              <w:rPr>
                <w:rFonts w:ascii="Times New Roman" w:hAnsi="Times New Roman"/>
                <w:noProof/>
                <w:highlight w:val="yellow"/>
                <w:lang w:val="fr-FR"/>
              </w:rPr>
            </w:pPr>
            <w:r w:rsidRPr="00A3509E">
              <w:rPr>
                <w:rFonts w:ascii="Times New Roman" w:hAnsi="Times New Roman"/>
                <w:b/>
                <w:noProof/>
                <w:highlight w:val="yellow"/>
                <w:lang w:val="fr-FR"/>
              </w:rPr>
              <w:tab/>
            </w:r>
            <w:r w:rsidRPr="00A3509E">
              <w:rPr>
                <w:rFonts w:ascii="Times New Roman" w:hAnsi="Times New Roman"/>
                <w:b/>
                <w:noProof/>
                <w:highlight w:val="yellow"/>
                <w:lang w:val="fr-FR"/>
              </w:rPr>
              <w:tab/>
            </w:r>
            <w:r w:rsidRPr="00A3509E">
              <w:rPr>
                <w:rFonts w:ascii="Times New Roman" w:hAnsi="Times New Roman"/>
                <w:b/>
                <w:noProof/>
                <w:highlight w:val="yellow"/>
                <w:lang w:val="fr-FR"/>
              </w:rPr>
              <w:tab/>
            </w:r>
            <w:r w:rsidRPr="002809B5">
              <w:rPr>
                <w:rFonts w:ascii="Times New Roman" w:hAnsi="Times New Roman"/>
                <w:b/>
                <w:noProof/>
                <w:highlight w:val="yellow"/>
                <w:lang w:val="fr-FR"/>
              </w:rPr>
              <w:t>palette_run</w:t>
            </w:r>
          </w:p>
        </w:tc>
        <w:tc>
          <w:tcPr>
            <w:tcW w:w="1152" w:type="dxa"/>
          </w:tcPr>
          <w:p w14:paraId="23B248B5" w14:textId="77777777" w:rsidR="00080A99" w:rsidRPr="002809B5" w:rsidRDefault="00080A99" w:rsidP="008A41B9">
            <w:pPr>
              <w:pStyle w:val="tableheading"/>
              <w:rPr>
                <w:b w:val="0"/>
                <w:noProof/>
                <w:highlight w:val="yellow"/>
                <w:lang w:val="fr-FR"/>
              </w:rPr>
            </w:pPr>
            <w:r w:rsidRPr="002809B5">
              <w:rPr>
                <w:b w:val="0"/>
                <w:noProof/>
                <w:highlight w:val="yellow"/>
                <w:lang w:val="fr-FR"/>
              </w:rPr>
              <w:t>ae(v)</w:t>
            </w:r>
          </w:p>
        </w:tc>
      </w:tr>
      <w:tr w:rsidR="00080A99" w:rsidRPr="002809B5" w14:paraId="126D210C" w14:textId="77777777" w:rsidTr="008A41B9">
        <w:trPr>
          <w:cantSplit/>
          <w:jc w:val="center"/>
        </w:trPr>
        <w:tc>
          <w:tcPr>
            <w:tcW w:w="7917" w:type="dxa"/>
          </w:tcPr>
          <w:p w14:paraId="412FAA87" w14:textId="77777777" w:rsidR="00080A99" w:rsidRPr="002809B5" w:rsidRDefault="00080A99" w:rsidP="00601EB9">
            <w:pPr>
              <w:pStyle w:val="tablesyntax"/>
              <w:rPr>
                <w:rFonts w:ascii="Times New Roman" w:hAnsi="Times New Roman"/>
                <w:b/>
                <w:noProof/>
                <w:highlight w:val="yellow"/>
                <w:lang w:val="fr-FR"/>
              </w:rPr>
            </w:pPr>
            <w:r w:rsidRPr="002809B5">
              <w:rPr>
                <w:rFonts w:ascii="Times New Roman" w:hAnsi="Times New Roman"/>
                <w:noProof/>
                <w:highlight w:val="yellow"/>
                <w:lang w:val="fr-FR"/>
              </w:rPr>
              <w:tab/>
            </w:r>
            <w:r w:rsidRPr="002809B5">
              <w:rPr>
                <w:rFonts w:ascii="Times New Roman" w:hAnsi="Times New Roman"/>
                <w:noProof/>
                <w:highlight w:val="yellow"/>
                <w:lang w:val="fr-FR"/>
              </w:rPr>
              <w:tab/>
            </w:r>
            <w:r w:rsidRPr="002809B5">
              <w:rPr>
                <w:rFonts w:ascii="Times New Roman" w:hAnsi="Times New Roman"/>
                <w:noProof/>
                <w:highlight w:val="yellow"/>
                <w:lang w:val="fr-FR"/>
              </w:rPr>
              <w:tab/>
              <w:t>runPos = 0</w:t>
            </w:r>
          </w:p>
        </w:tc>
        <w:tc>
          <w:tcPr>
            <w:tcW w:w="1152" w:type="dxa"/>
          </w:tcPr>
          <w:p w14:paraId="5CADCBB7" w14:textId="77777777" w:rsidR="00080A99" w:rsidRPr="002809B5" w:rsidRDefault="00080A99" w:rsidP="008A41B9">
            <w:pPr>
              <w:pStyle w:val="tableheading"/>
              <w:rPr>
                <w:b w:val="0"/>
                <w:noProof/>
                <w:highlight w:val="yellow"/>
                <w:lang w:val="fr-FR"/>
              </w:rPr>
            </w:pPr>
          </w:p>
        </w:tc>
      </w:tr>
      <w:tr w:rsidR="00080A99" w:rsidRPr="0056241E" w14:paraId="5D58514C" w14:textId="77777777" w:rsidTr="008A41B9">
        <w:trPr>
          <w:cantSplit/>
          <w:jc w:val="center"/>
        </w:trPr>
        <w:tc>
          <w:tcPr>
            <w:tcW w:w="7917" w:type="dxa"/>
          </w:tcPr>
          <w:p w14:paraId="7F997C9B" w14:textId="77777777" w:rsidR="00080A99" w:rsidRPr="007C60A8" w:rsidRDefault="00080A99" w:rsidP="008A41B9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2809B5">
              <w:rPr>
                <w:rFonts w:ascii="Times New Roman" w:hAnsi="Times New Roman"/>
                <w:noProof/>
                <w:highlight w:val="yellow"/>
                <w:lang w:val="fr-FR"/>
              </w:rPr>
              <w:t xml:space="preserve"> </w:t>
            </w:r>
            <w:r w:rsidRPr="002809B5">
              <w:rPr>
                <w:rFonts w:ascii="Times New Roman" w:hAnsi="Times New Roman"/>
                <w:noProof/>
                <w:highlight w:val="yellow"/>
                <w:lang w:val="fr-FR"/>
              </w:rPr>
              <w:tab/>
            </w:r>
            <w:r w:rsidRPr="002809B5">
              <w:rPr>
                <w:rFonts w:ascii="Times New Roman" w:hAnsi="Times New Roman"/>
                <w:noProof/>
                <w:highlight w:val="yellow"/>
                <w:lang w:val="fr-FR"/>
              </w:rPr>
              <w:tab/>
            </w:r>
            <w:r w:rsidRPr="002809B5">
              <w:rPr>
                <w:rFonts w:ascii="Times New Roman" w:hAnsi="Times New Roman"/>
                <w:noProof/>
                <w:highlight w:val="yellow"/>
                <w:lang w:val="fr-FR"/>
              </w:rPr>
              <w:tab/>
              <w:t>while ( runPos  &lt;=  pale</w:t>
            </w:r>
            <w:r>
              <w:rPr>
                <w:rFonts w:ascii="Times New Roman" w:hAnsi="Times New Roman"/>
                <w:noProof/>
                <w:highlight w:val="yellow"/>
              </w:rPr>
              <w:t>tte_run ) {</w:t>
            </w:r>
          </w:p>
        </w:tc>
        <w:tc>
          <w:tcPr>
            <w:tcW w:w="1152" w:type="dxa"/>
          </w:tcPr>
          <w:p w14:paraId="3E4E4FCD" w14:textId="77777777" w:rsidR="00080A99" w:rsidRPr="007C60A8" w:rsidRDefault="00080A99" w:rsidP="008A41B9">
            <w:pPr>
              <w:pStyle w:val="tableheading"/>
              <w:rPr>
                <w:b w:val="0"/>
                <w:noProof/>
                <w:highlight w:val="yellow"/>
              </w:rPr>
            </w:pPr>
          </w:p>
        </w:tc>
      </w:tr>
      <w:tr w:rsidR="00080A99" w:rsidRPr="0056241E" w14:paraId="0FAF369C" w14:textId="77777777" w:rsidTr="008A41B9">
        <w:trPr>
          <w:cantSplit/>
          <w:jc w:val="center"/>
        </w:trPr>
        <w:tc>
          <w:tcPr>
            <w:tcW w:w="7917" w:type="dxa"/>
          </w:tcPr>
          <w:p w14:paraId="2033CB0B" w14:textId="77777777" w:rsidR="00080A99" w:rsidRPr="00DC648F" w:rsidRDefault="00080A99" w:rsidP="00A9787F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DC648F">
              <w:rPr>
                <w:rFonts w:ascii="Times New Roman" w:hAnsi="Times New Roman"/>
                <w:noProof/>
                <w:highlight w:val="yellow"/>
              </w:rPr>
              <w:t xml:space="preserve"> </w:t>
            </w:r>
            <w:r w:rsidRPr="00DC648F">
              <w:rPr>
                <w:rFonts w:ascii="Times New Roman" w:hAnsi="Times New Roman"/>
                <w:noProof/>
                <w:highlight w:val="yellow"/>
              </w:rPr>
              <w:tab/>
            </w:r>
            <w:r w:rsidRPr="00DC648F">
              <w:rPr>
                <w:rFonts w:ascii="Times New Roman" w:hAnsi="Times New Roman"/>
                <w:noProof/>
                <w:highlight w:val="yellow"/>
              </w:rPr>
              <w:tab/>
            </w:r>
            <w:r w:rsidRPr="00DC648F">
              <w:rPr>
                <w:rFonts w:ascii="Times New Roman" w:hAnsi="Times New Roman"/>
                <w:noProof/>
                <w:highlight w:val="yellow"/>
              </w:rPr>
              <w:tab/>
            </w:r>
            <w:r w:rsidRPr="00DC648F">
              <w:rPr>
                <w:rFonts w:ascii="Times New Roman" w:hAnsi="Times New Roman"/>
                <w:noProof/>
                <w:highlight w:val="yellow"/>
              </w:rPr>
              <w:tab/>
              <w:t>xC =</w:t>
            </w:r>
            <w:r>
              <w:rPr>
                <w:rFonts w:ascii="Times New Roman" w:hAnsi="Times New Roman"/>
                <w:noProof/>
                <w:highlight w:val="yellow"/>
              </w:rPr>
              <w:t xml:space="preserve"> </w:t>
            </w:r>
            <w:r w:rsidRPr="00DC648F">
              <w:rPr>
                <w:rFonts w:ascii="Times New Roman" w:hAnsi="Times New Roman"/>
                <w:noProof/>
                <w:highlight w:val="yellow"/>
              </w:rPr>
              <w:t>scanPos</w:t>
            </w:r>
            <w:r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 </w:t>
            </w:r>
            <w:r w:rsidRPr="00DC648F">
              <w:rPr>
                <w:rFonts w:ascii="Times New Roman" w:hAnsi="Times New Roman"/>
                <w:noProof/>
                <w:highlight w:val="yellow"/>
              </w:rPr>
              <w:t>%</w:t>
            </w:r>
            <w:r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 </w:t>
            </w:r>
            <w:r w:rsidRPr="008A7922">
              <w:rPr>
                <w:rFonts w:ascii="Times New Roman" w:hAnsi="Times New Roman"/>
                <w:noProof/>
                <w:highlight w:val="yellow"/>
                <w:lang w:eastAsia="ko-KR"/>
              </w:rPr>
              <w:t>nCbS</w:t>
            </w:r>
          </w:p>
        </w:tc>
        <w:tc>
          <w:tcPr>
            <w:tcW w:w="1152" w:type="dxa"/>
          </w:tcPr>
          <w:p w14:paraId="7E013730" w14:textId="77777777" w:rsidR="00080A99" w:rsidRPr="007C60A8" w:rsidRDefault="00080A99" w:rsidP="008A41B9">
            <w:pPr>
              <w:pStyle w:val="tableheading"/>
              <w:rPr>
                <w:b w:val="0"/>
                <w:noProof/>
                <w:highlight w:val="yellow"/>
              </w:rPr>
            </w:pPr>
          </w:p>
        </w:tc>
      </w:tr>
      <w:tr w:rsidR="00080A99" w:rsidRPr="0056241E" w14:paraId="314AE5C6" w14:textId="77777777" w:rsidTr="008A41B9">
        <w:trPr>
          <w:cantSplit/>
          <w:jc w:val="center"/>
        </w:trPr>
        <w:tc>
          <w:tcPr>
            <w:tcW w:w="7917" w:type="dxa"/>
          </w:tcPr>
          <w:p w14:paraId="4FCEB00D" w14:textId="77777777" w:rsidR="00080A99" w:rsidRPr="00DC648F" w:rsidRDefault="00080A99" w:rsidP="00A9787F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>
              <w:rPr>
                <w:rFonts w:ascii="Times New Roman" w:hAnsi="Times New Roman"/>
                <w:noProof/>
                <w:highlight w:val="yellow"/>
              </w:rPr>
              <w:t xml:space="preserve"> </w:t>
            </w:r>
            <w:r>
              <w:rPr>
                <w:rFonts w:ascii="Times New Roman" w:hAnsi="Times New Roman"/>
                <w:noProof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highlight w:val="yellow"/>
                <w:lang w:val="fr-FR"/>
              </w:rPr>
              <w:tab/>
            </w:r>
            <w:r w:rsidRPr="00DC648F">
              <w:rPr>
                <w:rFonts w:ascii="Times New Roman" w:hAnsi="Times New Roman"/>
                <w:noProof/>
                <w:highlight w:val="yellow"/>
              </w:rPr>
              <w:t>yC =</w:t>
            </w:r>
            <w:r>
              <w:rPr>
                <w:rFonts w:ascii="Times New Roman" w:hAnsi="Times New Roman"/>
                <w:noProof/>
                <w:highlight w:val="yellow"/>
              </w:rPr>
              <w:t xml:space="preserve"> </w:t>
            </w:r>
            <w:r w:rsidRPr="00DC648F">
              <w:rPr>
                <w:rFonts w:ascii="Times New Roman" w:hAnsi="Times New Roman"/>
                <w:noProof/>
                <w:highlight w:val="yellow"/>
              </w:rPr>
              <w:t>scanPos</w:t>
            </w:r>
            <w:r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 </w:t>
            </w:r>
            <w:r w:rsidRPr="00DC648F">
              <w:rPr>
                <w:rFonts w:ascii="Times New Roman" w:hAnsi="Times New Roman"/>
                <w:noProof/>
                <w:highlight w:val="yellow"/>
              </w:rPr>
              <w:t>/</w:t>
            </w:r>
            <w:r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 </w:t>
            </w:r>
            <w:r w:rsidRPr="008A7922">
              <w:rPr>
                <w:rFonts w:ascii="Times New Roman" w:hAnsi="Times New Roman"/>
                <w:noProof/>
                <w:highlight w:val="yellow"/>
                <w:lang w:eastAsia="ko-KR"/>
              </w:rPr>
              <w:t>nCbS</w:t>
            </w:r>
          </w:p>
        </w:tc>
        <w:tc>
          <w:tcPr>
            <w:tcW w:w="1152" w:type="dxa"/>
          </w:tcPr>
          <w:p w14:paraId="4744B119" w14:textId="77777777" w:rsidR="00080A99" w:rsidRPr="007C60A8" w:rsidRDefault="00080A99" w:rsidP="008A41B9">
            <w:pPr>
              <w:pStyle w:val="tableheading"/>
              <w:rPr>
                <w:b w:val="0"/>
                <w:noProof/>
                <w:highlight w:val="yellow"/>
              </w:rPr>
            </w:pPr>
          </w:p>
        </w:tc>
      </w:tr>
      <w:tr w:rsidR="00080A99" w:rsidRPr="00A37F2B" w14:paraId="5B2F78CD" w14:textId="77777777" w:rsidTr="008A41B9">
        <w:trPr>
          <w:cantSplit/>
          <w:jc w:val="center"/>
        </w:trPr>
        <w:tc>
          <w:tcPr>
            <w:tcW w:w="7917" w:type="dxa"/>
          </w:tcPr>
          <w:p w14:paraId="215DA0AB" w14:textId="77777777" w:rsidR="00080A99" w:rsidRDefault="00080A99" w:rsidP="008A41B9">
            <w:pPr>
              <w:pStyle w:val="tablesyntax"/>
              <w:rPr>
                <w:rFonts w:ascii="Times New Roman" w:hAnsi="Times New Roman"/>
                <w:noProof/>
                <w:highlight w:val="yellow"/>
                <w:lang w:val="fr-FR"/>
              </w:rPr>
            </w:pPr>
            <w:r>
              <w:rPr>
                <w:rFonts w:ascii="Times New Roman" w:hAnsi="Times New Roman"/>
                <w:noProof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highlight w:val="yellow"/>
                <w:lang w:val="fr-FR"/>
              </w:rPr>
              <w:tab/>
              <w:t>if</w:t>
            </w:r>
            <w:r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( palette_</w:t>
            </w:r>
            <w:r>
              <w:rPr>
                <w:rFonts w:ascii="Times New Roman" w:hAnsi="Times New Roman"/>
                <w:noProof/>
                <w:highlight w:val="yellow"/>
                <w:lang w:val="fr-FR"/>
              </w:rPr>
              <w:t>run</w:t>
            </w:r>
            <w:r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_type_flag[ xC ][ yC ]</w:t>
            </w:r>
            <w:r>
              <w:rPr>
                <w:rFonts w:ascii="Times New Roman" w:hAnsi="Times New Roman"/>
                <w:noProof/>
                <w:highlight w:val="yellow"/>
                <w:lang w:val="fr-FR"/>
              </w:rPr>
              <w:t xml:space="preserve"> </w:t>
            </w:r>
            <w:r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 xml:space="preserve"> = =</w:t>
            </w:r>
            <w:r>
              <w:rPr>
                <w:rFonts w:ascii="Times New Roman" w:hAnsi="Times New Roman"/>
                <w:noProof/>
                <w:highlight w:val="yellow"/>
                <w:lang w:val="fr-FR"/>
              </w:rPr>
              <w:t xml:space="preserve"> </w:t>
            </w:r>
            <w:r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 xml:space="preserve"> </w:t>
            </w:r>
            <w:r>
              <w:rPr>
                <w:rFonts w:ascii="Times New Roman" w:hAnsi="Times New Roman"/>
                <w:noProof/>
                <w:highlight w:val="yellow"/>
              </w:rPr>
              <w:t>INDEX_MODE</w:t>
            </w:r>
            <w:r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 xml:space="preserve"> )</w:t>
            </w:r>
            <w:r>
              <w:rPr>
                <w:rFonts w:ascii="Times New Roman" w:hAnsi="Times New Roman"/>
                <w:noProof/>
                <w:highlight w:val="yellow"/>
                <w:lang w:val="fr-FR"/>
              </w:rPr>
              <w:t xml:space="preserve"> {</w:t>
            </w:r>
          </w:p>
        </w:tc>
        <w:tc>
          <w:tcPr>
            <w:tcW w:w="1152" w:type="dxa"/>
          </w:tcPr>
          <w:p w14:paraId="1FE97B64" w14:textId="77777777" w:rsidR="00080A99" w:rsidRPr="00A37F2B" w:rsidRDefault="00080A99" w:rsidP="008A41B9">
            <w:pPr>
              <w:pStyle w:val="tableheading"/>
              <w:rPr>
                <w:b w:val="0"/>
                <w:noProof/>
                <w:highlight w:val="yellow"/>
                <w:lang w:val="fr-FR"/>
              </w:rPr>
            </w:pPr>
          </w:p>
        </w:tc>
      </w:tr>
      <w:tr w:rsidR="00080A99" w:rsidRPr="002809B5" w14:paraId="6465BBFB" w14:textId="77777777" w:rsidTr="008A41B9">
        <w:trPr>
          <w:cantSplit/>
          <w:jc w:val="center"/>
        </w:trPr>
        <w:tc>
          <w:tcPr>
            <w:tcW w:w="7917" w:type="dxa"/>
          </w:tcPr>
          <w:p w14:paraId="473A49A2" w14:textId="77777777" w:rsidR="00080A99" w:rsidRPr="00A37F2B" w:rsidRDefault="00080A99" w:rsidP="008A41B9">
            <w:pPr>
              <w:pStyle w:val="tablesyntax"/>
              <w:rPr>
                <w:rFonts w:ascii="Times New Roman" w:hAnsi="Times New Roman"/>
                <w:noProof/>
                <w:highlight w:val="yellow"/>
                <w:lang w:val="fr-FR"/>
              </w:rPr>
            </w:pPr>
            <w:r>
              <w:rPr>
                <w:rFonts w:ascii="Times New Roman" w:hAnsi="Times New Roman"/>
                <w:noProof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highlight w:val="yellow"/>
                <w:lang w:val="fr-FR"/>
              </w:rPr>
              <w:tab/>
            </w:r>
            <w:r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paletteMap[ xC ][ yC ] = palette_index</w:t>
            </w:r>
          </w:p>
        </w:tc>
        <w:tc>
          <w:tcPr>
            <w:tcW w:w="1152" w:type="dxa"/>
          </w:tcPr>
          <w:p w14:paraId="22279AAE" w14:textId="77777777" w:rsidR="00080A99" w:rsidRPr="00A37F2B" w:rsidRDefault="00080A99" w:rsidP="008A41B9">
            <w:pPr>
              <w:pStyle w:val="tableheading"/>
              <w:rPr>
                <w:b w:val="0"/>
                <w:noProof/>
                <w:highlight w:val="yellow"/>
                <w:lang w:val="fr-FR"/>
              </w:rPr>
            </w:pPr>
          </w:p>
        </w:tc>
      </w:tr>
      <w:tr w:rsidR="00080A99" w:rsidRPr="008A7922" w14:paraId="0B70C401" w14:textId="77777777" w:rsidTr="008A41B9">
        <w:trPr>
          <w:cantSplit/>
          <w:jc w:val="center"/>
          <w:ins w:id="201" w:author="Christophe GISQUET" w:date="2014-06-17T10:26:00Z"/>
        </w:trPr>
        <w:tc>
          <w:tcPr>
            <w:tcW w:w="7917" w:type="dxa"/>
          </w:tcPr>
          <w:p w14:paraId="23CA7E31" w14:textId="30A19A07" w:rsidR="00080A99" w:rsidRPr="009A0A02" w:rsidRDefault="00080A99" w:rsidP="00A65F97">
            <w:pPr>
              <w:pStyle w:val="tablesyntax"/>
              <w:rPr>
                <w:ins w:id="202" w:author="Christophe GISQUET" w:date="2014-06-17T10:26:00Z"/>
                <w:rFonts w:ascii="Times New Roman" w:hAnsi="Times New Roman"/>
                <w:noProof/>
                <w:highlight w:val="yellow"/>
                <w:lang w:val="fr-FR"/>
              </w:rPr>
            </w:pPr>
            <w:ins w:id="203" w:author="Christophe GISQUET" w:date="2014-06-17T10:26:00Z">
              <w:r w:rsidRPr="009A0A02">
                <w:rPr>
                  <w:rFonts w:ascii="Times New Roman" w:hAnsi="Times New Roman"/>
                  <w:noProof/>
                  <w:highlight w:val="yellow"/>
                  <w:lang w:val="fr-FR"/>
                </w:rPr>
                <w:tab/>
              </w:r>
              <w:r w:rsidRPr="009A0A02">
                <w:rPr>
                  <w:rFonts w:ascii="Times New Roman" w:hAnsi="Times New Roman"/>
                  <w:noProof/>
                  <w:highlight w:val="yellow"/>
                  <w:lang w:val="fr-FR"/>
                </w:rPr>
                <w:tab/>
              </w:r>
              <w:r w:rsidRPr="009A0A02">
                <w:rPr>
                  <w:rFonts w:ascii="Times New Roman" w:hAnsi="Times New Roman"/>
                  <w:noProof/>
                  <w:highlight w:val="yellow"/>
                  <w:lang w:val="fr-FR"/>
                </w:rPr>
                <w:tab/>
              </w:r>
              <w:r w:rsidRPr="009A0A02">
                <w:rPr>
                  <w:rFonts w:ascii="Times New Roman" w:hAnsi="Times New Roman"/>
                  <w:noProof/>
                  <w:highlight w:val="yellow"/>
                  <w:lang w:val="fr-FR"/>
                </w:rPr>
                <w:tab/>
              </w:r>
              <w:r w:rsidRPr="009A0A02">
                <w:rPr>
                  <w:rFonts w:ascii="Times New Roman" w:hAnsi="Times New Roman"/>
                  <w:noProof/>
                  <w:highlight w:val="yellow"/>
                  <w:lang w:val="en-US"/>
                </w:rPr>
                <w:t xml:space="preserve">} else if(palette_run_type_flag[ xC ][ yC ]  = =  </w:t>
              </w:r>
              <w:r w:rsidRPr="009A0A02">
                <w:rPr>
                  <w:rFonts w:ascii="Times New Roman" w:hAnsi="Times New Roman"/>
                  <w:noProof/>
                  <w:highlight w:val="yellow"/>
                </w:rPr>
                <w:t>TRANSITION_MODE</w:t>
              </w:r>
              <w:r w:rsidRPr="009A0A02">
                <w:rPr>
                  <w:rFonts w:ascii="Times New Roman" w:hAnsi="Times New Roman"/>
                  <w:noProof/>
                  <w:highlight w:val="yellow"/>
                  <w:lang w:val="en-US"/>
                </w:rPr>
                <w:t xml:space="preserve"> ) {</w:t>
              </w:r>
            </w:ins>
          </w:p>
        </w:tc>
        <w:tc>
          <w:tcPr>
            <w:tcW w:w="1152" w:type="dxa"/>
          </w:tcPr>
          <w:p w14:paraId="2A57F578" w14:textId="77777777" w:rsidR="00080A99" w:rsidRPr="008A7922" w:rsidRDefault="00080A99" w:rsidP="008A41B9">
            <w:pPr>
              <w:pStyle w:val="tableheading"/>
              <w:rPr>
                <w:ins w:id="204" w:author="Christophe GISQUET" w:date="2014-06-17T10:26:00Z"/>
                <w:b w:val="0"/>
                <w:noProof/>
                <w:highlight w:val="yellow"/>
              </w:rPr>
            </w:pPr>
          </w:p>
        </w:tc>
      </w:tr>
      <w:tr w:rsidR="00080A99" w:rsidRPr="008A7922" w14:paraId="58C3CE12" w14:textId="77777777" w:rsidTr="008A41B9">
        <w:trPr>
          <w:cantSplit/>
          <w:jc w:val="center"/>
          <w:ins w:id="205" w:author="Christophe GISQUET" w:date="2014-06-17T10:26:00Z"/>
        </w:trPr>
        <w:tc>
          <w:tcPr>
            <w:tcW w:w="7917" w:type="dxa"/>
          </w:tcPr>
          <w:p w14:paraId="16EDCA91" w14:textId="429ECE0B" w:rsidR="00080A99" w:rsidRPr="009A0A02" w:rsidRDefault="00080A99" w:rsidP="00A65F97">
            <w:pPr>
              <w:pStyle w:val="tablesyntax"/>
              <w:rPr>
                <w:ins w:id="206" w:author="Christophe GISQUET" w:date="2014-06-17T10:26:00Z"/>
                <w:rFonts w:ascii="Times New Roman" w:hAnsi="Times New Roman"/>
                <w:noProof/>
                <w:highlight w:val="yellow"/>
                <w:lang w:val="en-US"/>
              </w:rPr>
            </w:pPr>
            <w:ins w:id="207" w:author="Christophe GISQUET" w:date="2014-06-17T10:26:00Z">
              <w:r w:rsidRPr="009A0A02">
                <w:rPr>
                  <w:rFonts w:ascii="Times New Roman" w:hAnsi="Times New Roman"/>
                  <w:noProof/>
                  <w:highlight w:val="yellow"/>
                  <w:lang w:val="en-US"/>
                </w:rPr>
                <w:tab/>
              </w:r>
              <w:r w:rsidRPr="009A0A02">
                <w:rPr>
                  <w:rFonts w:ascii="Times New Roman" w:hAnsi="Times New Roman"/>
                  <w:noProof/>
                  <w:highlight w:val="yellow"/>
                  <w:lang w:val="en-US"/>
                </w:rPr>
                <w:tab/>
              </w:r>
              <w:r w:rsidRPr="009A0A02">
                <w:rPr>
                  <w:rFonts w:ascii="Times New Roman" w:hAnsi="Times New Roman"/>
                  <w:noProof/>
                  <w:highlight w:val="yellow"/>
                  <w:lang w:val="en-US"/>
                </w:rPr>
                <w:tab/>
              </w:r>
              <w:r w:rsidRPr="009A0A02">
                <w:rPr>
                  <w:rFonts w:ascii="Times New Roman" w:hAnsi="Times New Roman"/>
                  <w:noProof/>
                  <w:highlight w:val="yellow"/>
                  <w:lang w:val="en-US"/>
                </w:rPr>
                <w:tab/>
              </w:r>
              <w:r w:rsidRPr="009A0A02">
                <w:rPr>
                  <w:rFonts w:ascii="Times New Roman" w:hAnsi="Times New Roman"/>
                  <w:noProof/>
                  <w:highlight w:val="yellow"/>
                  <w:lang w:val="en-US"/>
                </w:rPr>
                <w:tab/>
                <w:t xml:space="preserve">paletteMap[ xC ][ yC ] = </w:t>
              </w:r>
              <w:r w:rsidRPr="009A0A02">
                <w:rPr>
                  <w:rFonts w:ascii="Times New Roman" w:hAnsi="Times New Roman"/>
                  <w:noProof/>
                  <w:highlight w:val="yellow"/>
                </w:rPr>
                <w:t>last_transition[ last_index ]</w:t>
              </w:r>
            </w:ins>
          </w:p>
        </w:tc>
        <w:tc>
          <w:tcPr>
            <w:tcW w:w="1152" w:type="dxa"/>
          </w:tcPr>
          <w:p w14:paraId="3B80D6F8" w14:textId="77777777" w:rsidR="00080A99" w:rsidRPr="008A7922" w:rsidRDefault="00080A99" w:rsidP="008A41B9">
            <w:pPr>
              <w:pStyle w:val="tableheading"/>
              <w:rPr>
                <w:ins w:id="208" w:author="Christophe GISQUET" w:date="2014-06-17T10:26:00Z"/>
                <w:b w:val="0"/>
                <w:noProof/>
                <w:highlight w:val="yellow"/>
              </w:rPr>
            </w:pPr>
          </w:p>
        </w:tc>
      </w:tr>
      <w:tr w:rsidR="00080A99" w:rsidRPr="008A7922" w14:paraId="4EA11FF5" w14:textId="77777777" w:rsidTr="008A41B9">
        <w:trPr>
          <w:cantSplit/>
          <w:jc w:val="center"/>
        </w:trPr>
        <w:tc>
          <w:tcPr>
            <w:tcW w:w="7917" w:type="dxa"/>
          </w:tcPr>
          <w:p w14:paraId="2DE983EC" w14:textId="61534B1E" w:rsidR="00080A99" w:rsidRDefault="00080A99" w:rsidP="00A65F97">
            <w:pPr>
              <w:pStyle w:val="tablesyntax"/>
              <w:rPr>
                <w:rFonts w:ascii="Times New Roman" w:hAnsi="Times New Roman"/>
                <w:noProof/>
                <w:highlight w:val="yellow"/>
                <w:lang w:val="fr-FR"/>
              </w:rPr>
            </w:pPr>
            <w:r w:rsidRPr="00A3509E">
              <w:rPr>
                <w:rFonts w:ascii="Times New Roman" w:hAnsi="Times New Roman"/>
                <w:noProof/>
                <w:highlight w:val="yellow"/>
                <w:lang w:val="en-US"/>
              </w:rPr>
              <w:tab/>
            </w:r>
            <w:r w:rsidRPr="00A3509E">
              <w:rPr>
                <w:rFonts w:ascii="Times New Roman" w:hAnsi="Times New Roman"/>
                <w:noProof/>
                <w:highlight w:val="yellow"/>
                <w:lang w:val="en-US"/>
              </w:rPr>
              <w:tab/>
            </w:r>
            <w:r w:rsidRPr="00A3509E">
              <w:rPr>
                <w:rFonts w:ascii="Times New Roman" w:hAnsi="Times New Roman"/>
                <w:noProof/>
                <w:highlight w:val="yellow"/>
                <w:lang w:val="en-US"/>
              </w:rPr>
              <w:tab/>
            </w:r>
            <w:r w:rsidRPr="00A3509E">
              <w:rPr>
                <w:rFonts w:ascii="Times New Roman" w:hAnsi="Times New Roman"/>
                <w:noProof/>
                <w:highlight w:val="yellow"/>
                <w:lang w:val="en-US"/>
              </w:rPr>
              <w:tab/>
            </w:r>
            <w:ins w:id="209" w:author="Christophe GISQUET" w:date="2014-06-17T10:26:00Z">
              <w:r>
                <w:rPr>
                  <w:rFonts w:ascii="Times New Roman" w:hAnsi="Times New Roman"/>
                  <w:noProof/>
                  <w:highlight w:val="yellow"/>
                  <w:lang w:val="en-US"/>
                </w:rPr>
                <w:t xml:space="preserve">} </w:t>
              </w:r>
            </w:ins>
            <w:r>
              <w:rPr>
                <w:rFonts w:ascii="Times New Roman" w:hAnsi="Times New Roman"/>
                <w:noProof/>
                <w:highlight w:val="yellow"/>
              </w:rPr>
              <w:t xml:space="preserve">else </w:t>
            </w:r>
          </w:p>
        </w:tc>
        <w:tc>
          <w:tcPr>
            <w:tcW w:w="1152" w:type="dxa"/>
          </w:tcPr>
          <w:p w14:paraId="7276B23F" w14:textId="77777777" w:rsidR="00080A99" w:rsidRPr="008A7922" w:rsidRDefault="00080A99" w:rsidP="008A41B9">
            <w:pPr>
              <w:pStyle w:val="tableheading"/>
              <w:rPr>
                <w:b w:val="0"/>
                <w:noProof/>
                <w:highlight w:val="yellow"/>
              </w:rPr>
            </w:pPr>
          </w:p>
        </w:tc>
      </w:tr>
      <w:tr w:rsidR="00080A99" w:rsidRPr="002809B5" w14:paraId="7AD2183A" w14:textId="77777777" w:rsidTr="008A41B9">
        <w:trPr>
          <w:cantSplit/>
          <w:jc w:val="center"/>
        </w:trPr>
        <w:tc>
          <w:tcPr>
            <w:tcW w:w="7917" w:type="dxa"/>
          </w:tcPr>
          <w:p w14:paraId="1653EAA0" w14:textId="77777777" w:rsidR="00080A99" w:rsidRDefault="00080A99" w:rsidP="00A65F97">
            <w:pPr>
              <w:pStyle w:val="tablesyntax"/>
              <w:rPr>
                <w:rFonts w:ascii="Times New Roman" w:hAnsi="Times New Roman"/>
                <w:noProof/>
                <w:highlight w:val="yellow"/>
                <w:lang w:val="fr-FR"/>
              </w:rPr>
            </w:pPr>
            <w:r w:rsidRPr="00EC7FE3">
              <w:rPr>
                <w:rFonts w:ascii="Times New Roman" w:hAnsi="Times New Roman"/>
                <w:noProof/>
                <w:highlight w:val="yellow"/>
                <w:lang w:val="fr-FR"/>
              </w:rPr>
              <w:tab/>
            </w:r>
            <w:r w:rsidRPr="00EC7FE3">
              <w:rPr>
                <w:rFonts w:ascii="Times New Roman" w:hAnsi="Times New Roman"/>
                <w:noProof/>
                <w:highlight w:val="yellow"/>
                <w:lang w:val="fr-FR"/>
              </w:rPr>
              <w:tab/>
            </w:r>
            <w:r w:rsidRPr="00EC7FE3">
              <w:rPr>
                <w:rFonts w:ascii="Times New Roman" w:hAnsi="Times New Roman"/>
                <w:noProof/>
                <w:highlight w:val="yellow"/>
                <w:lang w:val="fr-FR"/>
              </w:rPr>
              <w:tab/>
            </w:r>
            <w:r w:rsidRPr="00EC7FE3">
              <w:rPr>
                <w:rFonts w:ascii="Times New Roman" w:hAnsi="Times New Roman"/>
                <w:noProof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highlight w:val="yellow"/>
                <w:lang w:val="fr-FR"/>
              </w:rPr>
              <w:tab/>
            </w:r>
            <w:r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paletteMap[ xC ][ yC ] = paletteMap[ xC ][ yC </w:t>
            </w:r>
            <w:r w:rsidRPr="00A37F2B">
              <w:rPr>
                <w:rFonts w:ascii="Times New Roman" w:hAnsi="Times New Roman"/>
                <w:highlight w:val="yellow"/>
                <w:lang w:val="fr-FR"/>
              </w:rPr>
              <w:t>−</w:t>
            </w:r>
            <w:r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 1 ]</w:t>
            </w:r>
          </w:p>
        </w:tc>
        <w:tc>
          <w:tcPr>
            <w:tcW w:w="1152" w:type="dxa"/>
          </w:tcPr>
          <w:p w14:paraId="2C5CAFD4" w14:textId="77777777" w:rsidR="00080A99" w:rsidRPr="00EC7FE3" w:rsidRDefault="00080A99" w:rsidP="008A41B9">
            <w:pPr>
              <w:pStyle w:val="tableheading"/>
              <w:rPr>
                <w:b w:val="0"/>
                <w:noProof/>
                <w:highlight w:val="yellow"/>
                <w:lang w:val="fr-FR"/>
              </w:rPr>
            </w:pPr>
          </w:p>
        </w:tc>
      </w:tr>
      <w:tr w:rsidR="00080A99" w:rsidRPr="008A7922" w14:paraId="66C92788" w14:textId="77777777" w:rsidTr="008A41B9">
        <w:trPr>
          <w:cantSplit/>
          <w:jc w:val="center"/>
        </w:trPr>
        <w:tc>
          <w:tcPr>
            <w:tcW w:w="7917" w:type="dxa"/>
          </w:tcPr>
          <w:p w14:paraId="68F85C75" w14:textId="77777777" w:rsidR="00080A99" w:rsidRPr="007C60A8" w:rsidRDefault="00080A99" w:rsidP="00A65F97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EC7FE3">
              <w:rPr>
                <w:rFonts w:ascii="Times New Roman" w:hAnsi="Times New Roman"/>
                <w:noProof/>
                <w:highlight w:val="yellow"/>
                <w:lang w:val="fr-FR"/>
              </w:rPr>
              <w:tab/>
            </w:r>
            <w:r w:rsidRPr="00EC7FE3">
              <w:rPr>
                <w:rFonts w:ascii="Times New Roman" w:hAnsi="Times New Roman"/>
                <w:noProof/>
                <w:highlight w:val="yellow"/>
                <w:lang w:val="fr-FR"/>
              </w:rPr>
              <w:tab/>
            </w:r>
            <w:r w:rsidRPr="00EC7FE3">
              <w:rPr>
                <w:rFonts w:ascii="Times New Roman" w:hAnsi="Times New Roman"/>
                <w:noProof/>
                <w:highlight w:val="yellow"/>
                <w:lang w:val="fr-FR"/>
              </w:rPr>
              <w:tab/>
            </w:r>
            <w:r w:rsidRPr="00EC7FE3">
              <w:rPr>
                <w:rFonts w:ascii="Times New Roman" w:hAnsi="Times New Roman"/>
                <w:noProof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highlight w:val="yellow"/>
              </w:rPr>
              <w:t>for( cIdx = compOffset; cIdx &lt; NumComp + compOffset; cIdx++ )</w:t>
            </w:r>
          </w:p>
        </w:tc>
        <w:tc>
          <w:tcPr>
            <w:tcW w:w="1152" w:type="dxa"/>
          </w:tcPr>
          <w:p w14:paraId="1AFFEA38" w14:textId="77777777" w:rsidR="00080A99" w:rsidRPr="008A7922" w:rsidRDefault="00080A99" w:rsidP="008A41B9">
            <w:pPr>
              <w:pStyle w:val="tableheading"/>
              <w:rPr>
                <w:b w:val="0"/>
                <w:noProof/>
                <w:highlight w:val="yellow"/>
              </w:rPr>
            </w:pPr>
          </w:p>
        </w:tc>
      </w:tr>
      <w:tr w:rsidR="00080A99" w:rsidRPr="002809B5" w14:paraId="6FEA21CE" w14:textId="77777777" w:rsidTr="008A41B9">
        <w:trPr>
          <w:cantSplit/>
          <w:jc w:val="center"/>
        </w:trPr>
        <w:tc>
          <w:tcPr>
            <w:tcW w:w="7917" w:type="dxa"/>
          </w:tcPr>
          <w:p w14:paraId="4DFE674B" w14:textId="77777777" w:rsidR="00080A99" w:rsidRPr="00A37F2B" w:rsidRDefault="00080A99" w:rsidP="00A65F97">
            <w:pPr>
              <w:pStyle w:val="tablesyntax"/>
              <w:rPr>
                <w:rFonts w:ascii="Times New Roman" w:hAnsi="Times New Roman"/>
                <w:noProof/>
                <w:highlight w:val="yellow"/>
                <w:lang w:val="fr-FR"/>
              </w:rPr>
            </w:pPr>
            <w:r w:rsidRPr="007C60A8">
              <w:rPr>
                <w:rFonts w:ascii="Times New Roman" w:hAnsi="Times New Roman"/>
                <w:noProof/>
                <w:highlight w:val="yellow"/>
              </w:rPr>
              <w:tab/>
            </w:r>
            <w:r w:rsidRPr="007C60A8">
              <w:rPr>
                <w:rFonts w:ascii="Times New Roman" w:hAnsi="Times New Roman"/>
                <w:noProof/>
                <w:highlight w:val="yellow"/>
              </w:rPr>
              <w:tab/>
            </w:r>
            <w:r w:rsidRPr="007C60A8">
              <w:rPr>
                <w:rFonts w:ascii="Times New Roman" w:hAnsi="Times New Roman"/>
                <w:noProof/>
                <w:highlight w:val="yellow"/>
              </w:rPr>
              <w:tab/>
            </w:r>
            <w:r w:rsidRPr="007C60A8">
              <w:rPr>
                <w:rFonts w:ascii="Times New Roman" w:hAnsi="Times New Roman"/>
                <w:noProof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highlight w:val="yellow"/>
              </w:rPr>
              <w:tab/>
            </w:r>
            <w:r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samples_array</w:t>
            </w:r>
            <w:r w:rsidRPr="00A37F2B">
              <w:rPr>
                <w:highlight w:val="yellow"/>
                <w:lang w:val="fr-FR"/>
              </w:rPr>
              <w:t>[</w:t>
            </w:r>
            <w:r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 </w:t>
            </w:r>
            <w:proofErr w:type="spellStart"/>
            <w:r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cIdx</w:t>
            </w:r>
            <w:proofErr w:type="spellEnd"/>
            <w:r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 </w:t>
            </w:r>
            <w:r w:rsidRPr="00A37F2B">
              <w:rPr>
                <w:highlight w:val="yellow"/>
                <w:lang w:val="fr-FR"/>
              </w:rPr>
              <w:t>]</w:t>
            </w:r>
            <w:r>
              <w:rPr>
                <w:rFonts w:ascii="Times New Roman" w:hAnsi="Times New Roman"/>
                <w:noProof/>
                <w:highlight w:val="yellow"/>
                <w:lang w:val="fr-FR"/>
              </w:rPr>
              <w:t>[ </w:t>
            </w:r>
            <w:proofErr w:type="spellStart"/>
            <w:r>
              <w:rPr>
                <w:rFonts w:ascii="Times New Roman" w:hAnsi="Times New Roman"/>
                <w:noProof/>
                <w:highlight w:val="yellow"/>
                <w:lang w:val="fr-FR"/>
              </w:rPr>
              <w:t>xC</w:t>
            </w:r>
            <w:proofErr w:type="spellEnd"/>
            <w:r>
              <w:rPr>
                <w:rFonts w:ascii="Times New Roman" w:hAnsi="Times New Roman"/>
                <w:noProof/>
                <w:highlight w:val="yellow"/>
                <w:lang w:val="fr-FR"/>
              </w:rPr>
              <w:t xml:space="preserve"> ][ yC ] = </w:t>
            </w:r>
            <w:r w:rsidRPr="00EC7FE3">
              <w:rPr>
                <w:rFonts w:ascii="Times New Roman" w:hAnsi="Times New Roman"/>
                <w:lang w:val="fr-FR"/>
              </w:rPr>
              <w:br/>
            </w:r>
            <w:r>
              <w:rPr>
                <w:rFonts w:ascii="Times New Roman" w:hAnsi="Times New Roman"/>
                <w:noProof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highlight w:val="yellow"/>
                <w:lang w:val="fr-FR"/>
              </w:rPr>
              <w:tab/>
            </w:r>
            <w:r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palette_entries</w:t>
            </w:r>
            <w:r w:rsidRPr="00A37F2B">
              <w:rPr>
                <w:highlight w:val="yellow"/>
                <w:lang w:val="fr-FR"/>
              </w:rPr>
              <w:t>[</w:t>
            </w:r>
            <w:r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 </w:t>
            </w:r>
            <w:proofErr w:type="spellStart"/>
            <w:r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cIdx</w:t>
            </w:r>
            <w:proofErr w:type="spellEnd"/>
            <w:r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 </w:t>
            </w:r>
            <w:r w:rsidRPr="00A37F2B">
              <w:rPr>
                <w:highlight w:val="yellow"/>
                <w:lang w:val="fr-FR"/>
              </w:rPr>
              <w:t>]</w:t>
            </w:r>
            <w:r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[ </w:t>
            </w:r>
            <w:proofErr w:type="spellStart"/>
            <w:r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paletteMap</w:t>
            </w:r>
            <w:proofErr w:type="spellEnd"/>
            <w:r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[ xC ][ yC ]</w:t>
            </w:r>
            <w:r>
              <w:rPr>
                <w:rFonts w:ascii="Times New Roman" w:hAnsi="Times New Roman"/>
                <w:noProof/>
                <w:highlight w:val="yellow"/>
                <w:lang w:val="fr-FR"/>
              </w:rPr>
              <w:t>]</w:t>
            </w:r>
          </w:p>
        </w:tc>
        <w:tc>
          <w:tcPr>
            <w:tcW w:w="1152" w:type="dxa"/>
          </w:tcPr>
          <w:p w14:paraId="33CD8EC0" w14:textId="77777777" w:rsidR="00080A99" w:rsidRPr="00EC7FE3" w:rsidRDefault="00080A99" w:rsidP="008A41B9">
            <w:pPr>
              <w:pStyle w:val="tableheading"/>
              <w:rPr>
                <w:b w:val="0"/>
                <w:noProof/>
                <w:highlight w:val="yellow"/>
                <w:lang w:val="fr-FR"/>
              </w:rPr>
            </w:pPr>
          </w:p>
        </w:tc>
      </w:tr>
      <w:tr w:rsidR="00080A99" w:rsidRPr="008A7922" w14:paraId="586649C2" w14:textId="77777777" w:rsidTr="008A41B9">
        <w:trPr>
          <w:cantSplit/>
          <w:jc w:val="center"/>
        </w:trPr>
        <w:tc>
          <w:tcPr>
            <w:tcW w:w="7917" w:type="dxa"/>
          </w:tcPr>
          <w:p w14:paraId="041FD5AC" w14:textId="77777777" w:rsidR="00080A99" w:rsidRPr="007C60A8" w:rsidRDefault="00080A99" w:rsidP="00A65F97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>
              <w:rPr>
                <w:rFonts w:ascii="Times New Roman" w:hAnsi="Times New Roman"/>
                <w:noProof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highlight w:val="yellow"/>
              </w:rPr>
              <w:t>runPos++</w:t>
            </w:r>
          </w:p>
        </w:tc>
        <w:tc>
          <w:tcPr>
            <w:tcW w:w="1152" w:type="dxa"/>
          </w:tcPr>
          <w:p w14:paraId="5454E872" w14:textId="77777777" w:rsidR="00080A99" w:rsidRPr="008A7922" w:rsidRDefault="00080A99" w:rsidP="008A41B9">
            <w:pPr>
              <w:pStyle w:val="tableheading"/>
              <w:rPr>
                <w:b w:val="0"/>
                <w:noProof/>
                <w:highlight w:val="yellow"/>
              </w:rPr>
            </w:pPr>
          </w:p>
        </w:tc>
      </w:tr>
      <w:tr w:rsidR="00080A99" w:rsidRPr="008A7922" w14:paraId="308B79F4" w14:textId="77777777" w:rsidTr="008A41B9">
        <w:trPr>
          <w:cantSplit/>
          <w:jc w:val="center"/>
        </w:trPr>
        <w:tc>
          <w:tcPr>
            <w:tcW w:w="7917" w:type="dxa"/>
          </w:tcPr>
          <w:p w14:paraId="67288A57" w14:textId="77777777" w:rsidR="00080A99" w:rsidRPr="007C60A8" w:rsidRDefault="00080A99" w:rsidP="00A65F97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>
              <w:rPr>
                <w:rFonts w:ascii="Times New Roman" w:hAnsi="Times New Roman"/>
                <w:noProof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highlight w:val="yellow"/>
              </w:rPr>
              <w:t>scanPos++</w:t>
            </w:r>
          </w:p>
        </w:tc>
        <w:tc>
          <w:tcPr>
            <w:tcW w:w="1152" w:type="dxa"/>
          </w:tcPr>
          <w:p w14:paraId="195016E8" w14:textId="77777777" w:rsidR="00080A99" w:rsidRPr="008A7922" w:rsidRDefault="00080A99" w:rsidP="008A41B9">
            <w:pPr>
              <w:pStyle w:val="tableheading"/>
              <w:rPr>
                <w:b w:val="0"/>
                <w:noProof/>
                <w:highlight w:val="yellow"/>
              </w:rPr>
            </w:pPr>
          </w:p>
        </w:tc>
      </w:tr>
      <w:tr w:rsidR="00080A99" w:rsidRPr="008A7922" w14:paraId="1C7DA3D2" w14:textId="77777777" w:rsidTr="008A41B9">
        <w:trPr>
          <w:cantSplit/>
          <w:jc w:val="center"/>
        </w:trPr>
        <w:tc>
          <w:tcPr>
            <w:tcW w:w="7917" w:type="dxa"/>
          </w:tcPr>
          <w:p w14:paraId="71D25DE7" w14:textId="77777777" w:rsidR="00080A99" w:rsidRPr="007C60A8" w:rsidRDefault="00080A99" w:rsidP="008A41B9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>
              <w:rPr>
                <w:rFonts w:ascii="Times New Roman" w:hAnsi="Times New Roman"/>
                <w:noProof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highlight w:val="yellow"/>
              </w:rPr>
              <w:t>}</w:t>
            </w:r>
          </w:p>
        </w:tc>
        <w:tc>
          <w:tcPr>
            <w:tcW w:w="1152" w:type="dxa"/>
          </w:tcPr>
          <w:p w14:paraId="2E696613" w14:textId="77777777" w:rsidR="00080A99" w:rsidRPr="008A7922" w:rsidRDefault="00080A99" w:rsidP="008A41B9">
            <w:pPr>
              <w:pStyle w:val="tableheading"/>
              <w:rPr>
                <w:b w:val="0"/>
                <w:noProof/>
                <w:highlight w:val="yellow"/>
              </w:rPr>
            </w:pPr>
          </w:p>
        </w:tc>
      </w:tr>
      <w:tr w:rsidR="00080A99" w:rsidRPr="002809B5" w14:paraId="424AF40F" w14:textId="77777777" w:rsidTr="008A41B9">
        <w:trPr>
          <w:cantSplit/>
          <w:jc w:val="center"/>
          <w:ins w:id="210" w:author="Christophe GISQUET" w:date="2014-06-17T10:26:00Z"/>
        </w:trPr>
        <w:tc>
          <w:tcPr>
            <w:tcW w:w="7917" w:type="dxa"/>
          </w:tcPr>
          <w:p w14:paraId="1ECE2EA5" w14:textId="5081A9F5" w:rsidR="00080A99" w:rsidRDefault="00080A99" w:rsidP="008A41B9">
            <w:pPr>
              <w:pStyle w:val="tablesyntax"/>
              <w:rPr>
                <w:ins w:id="211" w:author="Christophe GISQUET" w:date="2014-06-17T10:26:00Z"/>
                <w:rFonts w:ascii="Times New Roman" w:hAnsi="Times New Roman"/>
                <w:noProof/>
                <w:highlight w:val="yellow"/>
                <w:lang w:val="fr-FR"/>
              </w:rPr>
            </w:pPr>
            <w:ins w:id="212" w:author="Christophe GISQUET" w:date="2014-06-17T10:26:00Z">
              <w:r w:rsidRPr="00080A99">
                <w:rPr>
                  <w:rFonts w:ascii="Times New Roman" w:hAnsi="Times New Roman"/>
                  <w:noProof/>
                  <w:lang w:val="fr-FR"/>
                </w:rPr>
                <w:tab/>
              </w:r>
              <w:r w:rsidRPr="00080A99">
                <w:rPr>
                  <w:rFonts w:ascii="Times New Roman" w:hAnsi="Times New Roman"/>
                  <w:noProof/>
                  <w:lang w:val="fr-FR"/>
                </w:rPr>
                <w:tab/>
              </w:r>
              <w:r w:rsidRPr="00080A99">
                <w:rPr>
                  <w:rFonts w:ascii="Times New Roman" w:hAnsi="Times New Roman"/>
                  <w:noProof/>
                  <w:lang w:val="fr-FR"/>
                </w:rPr>
                <w:tab/>
              </w:r>
              <w:r w:rsidRPr="009A0A02">
                <w:rPr>
                  <w:rFonts w:ascii="Times New Roman" w:hAnsi="Times New Roman"/>
                  <w:noProof/>
                  <w:highlight w:val="yellow"/>
                  <w:lang w:val="fr-FR"/>
                </w:rPr>
                <w:t>last_index = paletteMap[ (scanPos-1)</w:t>
              </w:r>
              <w:r w:rsidRPr="009A0A02">
                <w:rPr>
                  <w:rFonts w:ascii="Times New Roman" w:hAnsi="Times New Roman"/>
                  <w:highlight w:val="yellow"/>
                  <w:lang w:val="fr-FR" w:eastAsia="ko-KR"/>
                </w:rPr>
                <w:t> </w:t>
              </w:r>
              <w:r w:rsidRPr="009A0A02">
                <w:rPr>
                  <w:rFonts w:ascii="Times New Roman" w:hAnsi="Times New Roman"/>
                  <w:noProof/>
                  <w:highlight w:val="yellow"/>
                  <w:lang w:val="fr-FR"/>
                </w:rPr>
                <w:t>% </w:t>
              </w:r>
              <w:proofErr w:type="spellStart"/>
              <w:r w:rsidRPr="009A0A02">
                <w:rPr>
                  <w:rFonts w:ascii="Times New Roman" w:hAnsi="Times New Roman"/>
                  <w:noProof/>
                  <w:highlight w:val="yellow"/>
                  <w:lang w:val="fr-FR" w:eastAsia="ko-KR"/>
                </w:rPr>
                <w:t>nCbS</w:t>
              </w:r>
              <w:proofErr w:type="spellEnd"/>
              <w:r w:rsidRPr="009A0A02">
                <w:rPr>
                  <w:rFonts w:ascii="Times New Roman" w:hAnsi="Times New Roman"/>
                  <w:noProof/>
                  <w:highlight w:val="yellow"/>
                  <w:lang w:val="fr-FR"/>
                </w:rPr>
                <w:t> ][ (scanPos-1) / </w:t>
              </w:r>
              <w:r w:rsidRPr="009A0A02">
                <w:rPr>
                  <w:rFonts w:ascii="Times New Roman" w:hAnsi="Times New Roman"/>
                  <w:noProof/>
                  <w:highlight w:val="yellow"/>
                  <w:lang w:val="fr-FR" w:eastAsia="ko-KR"/>
                </w:rPr>
                <w:t>nCbS</w:t>
              </w:r>
              <w:r w:rsidRPr="009A0A02">
                <w:rPr>
                  <w:rFonts w:ascii="Times New Roman" w:hAnsi="Times New Roman"/>
                  <w:noProof/>
                  <w:highlight w:val="yellow"/>
                  <w:lang w:val="fr-FR"/>
                </w:rPr>
                <w:t> ]</w:t>
              </w:r>
            </w:ins>
          </w:p>
        </w:tc>
        <w:tc>
          <w:tcPr>
            <w:tcW w:w="1152" w:type="dxa"/>
          </w:tcPr>
          <w:p w14:paraId="66E03480" w14:textId="77777777" w:rsidR="00080A99" w:rsidRPr="00A3509E" w:rsidRDefault="00080A99" w:rsidP="008A41B9">
            <w:pPr>
              <w:pStyle w:val="tableheading"/>
              <w:rPr>
                <w:ins w:id="213" w:author="Christophe GISQUET" w:date="2014-06-17T10:26:00Z"/>
                <w:b w:val="0"/>
                <w:noProof/>
                <w:highlight w:val="yellow"/>
                <w:lang w:val="fr-FR"/>
              </w:rPr>
            </w:pPr>
          </w:p>
        </w:tc>
      </w:tr>
      <w:tr w:rsidR="00080A99" w:rsidRPr="0056241E" w14:paraId="6EBF810A" w14:textId="77777777" w:rsidTr="008A41B9">
        <w:trPr>
          <w:cantSplit/>
          <w:jc w:val="center"/>
        </w:trPr>
        <w:tc>
          <w:tcPr>
            <w:tcW w:w="7917" w:type="dxa"/>
          </w:tcPr>
          <w:p w14:paraId="1B027C9E" w14:textId="77777777" w:rsidR="00080A99" w:rsidRPr="00A3633B" w:rsidRDefault="00080A99" w:rsidP="008A41B9">
            <w:pPr>
              <w:pStyle w:val="tablesyntax"/>
              <w:rPr>
                <w:rFonts w:ascii="Times New Roman" w:hAnsi="Times New Roman"/>
                <w:noProof/>
              </w:rPr>
            </w:pPr>
            <w:r w:rsidRPr="00A3509E">
              <w:rPr>
                <w:rFonts w:ascii="Times New Roman" w:hAnsi="Times New Roman"/>
                <w:noProof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highlight w:val="yellow"/>
                <w:lang w:val="fr-FR"/>
              </w:rPr>
              <w:tab/>
            </w:r>
            <w:r w:rsidRPr="00A3633B">
              <w:rPr>
                <w:rFonts w:ascii="Times New Roman" w:hAnsi="Times New Roman"/>
                <w:noProof/>
                <w:highlight w:val="yellow"/>
              </w:rPr>
              <w:t>}</w:t>
            </w:r>
          </w:p>
        </w:tc>
        <w:tc>
          <w:tcPr>
            <w:tcW w:w="1152" w:type="dxa"/>
          </w:tcPr>
          <w:p w14:paraId="49737E42" w14:textId="77777777" w:rsidR="00080A99" w:rsidRPr="0056241E" w:rsidRDefault="00080A99" w:rsidP="008A41B9">
            <w:pPr>
              <w:pStyle w:val="tablecell"/>
              <w:rPr>
                <w:noProof/>
              </w:rPr>
            </w:pPr>
          </w:p>
        </w:tc>
      </w:tr>
      <w:tr w:rsidR="00080A99" w:rsidRPr="0056241E" w14:paraId="16245F0E" w14:textId="77777777" w:rsidTr="008A41B9">
        <w:trPr>
          <w:cantSplit/>
          <w:jc w:val="center"/>
        </w:trPr>
        <w:tc>
          <w:tcPr>
            <w:tcW w:w="7917" w:type="dxa"/>
          </w:tcPr>
          <w:p w14:paraId="43C65F62" w14:textId="77777777" w:rsidR="00080A99" w:rsidRPr="00A3633B" w:rsidRDefault="00080A99" w:rsidP="008A41B9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>
              <w:rPr>
                <w:rFonts w:ascii="Times New Roman" w:hAnsi="Times New Roman"/>
                <w:noProof/>
                <w:highlight w:val="yellow"/>
                <w:lang w:val="fr-FR"/>
              </w:rPr>
              <w:tab/>
            </w:r>
            <w:r w:rsidRPr="00A3633B">
              <w:rPr>
                <w:rFonts w:ascii="Times New Roman" w:hAnsi="Times New Roman"/>
                <w:noProof/>
                <w:highlight w:val="yellow"/>
              </w:rPr>
              <w:t>}</w:t>
            </w:r>
          </w:p>
        </w:tc>
        <w:tc>
          <w:tcPr>
            <w:tcW w:w="1152" w:type="dxa"/>
          </w:tcPr>
          <w:p w14:paraId="2C460B18" w14:textId="77777777" w:rsidR="00080A99" w:rsidRPr="0056241E" w:rsidRDefault="00080A99" w:rsidP="008A41B9">
            <w:pPr>
              <w:pStyle w:val="tablecell"/>
              <w:rPr>
                <w:noProof/>
              </w:rPr>
            </w:pPr>
          </w:p>
        </w:tc>
      </w:tr>
      <w:tr w:rsidR="00080A99" w:rsidRPr="00D71B6D" w14:paraId="5BD6C94F" w14:textId="77777777" w:rsidTr="00005EE0">
        <w:trPr>
          <w:cantSplit/>
          <w:trHeight w:val="206"/>
          <w:jc w:val="center"/>
        </w:trPr>
        <w:tc>
          <w:tcPr>
            <w:tcW w:w="7917" w:type="dxa"/>
          </w:tcPr>
          <w:p w14:paraId="0C5F4C91" w14:textId="77777777" w:rsidR="00080A99" w:rsidRPr="00D71B6D" w:rsidRDefault="00080A99" w:rsidP="009F5957">
            <w:pPr>
              <w:pStyle w:val="tablesyntax"/>
              <w:rPr>
                <w:rFonts w:ascii="Times New Roman" w:hAnsi="Times New Roman"/>
                <w:noProof/>
                <w:highlight w:val="yellow"/>
                <w:lang w:val="fr-FR"/>
              </w:rPr>
            </w:pPr>
            <w:r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lastRenderedPageBreak/>
              <w:tab/>
            </w:r>
            <w:del w:id="214" w:author="Christophe GISQUET" w:date="2014-06-10T14:33:00Z">
              <w:r w:rsidDel="009F5957">
                <w:rPr>
                  <w:rFonts w:ascii="Times New Roman" w:hAnsi="Times New Roman"/>
                  <w:noProof/>
                  <w:highlight w:val="yellow"/>
                </w:rPr>
                <w:delText>previousP</w:delText>
              </w:r>
              <w:r w:rsidDel="009F5957">
                <w:rPr>
                  <w:highlight w:val="yellow"/>
                  <w:lang w:val="en-CA"/>
                </w:rPr>
                <w:delText>aletteS</w:delText>
              </w:r>
              <w:r w:rsidRPr="007C60A8" w:rsidDel="009F5957">
                <w:rPr>
                  <w:highlight w:val="yellow"/>
                  <w:lang w:val="en-CA"/>
                </w:rPr>
                <w:delText>ize</w:delText>
              </w:r>
              <w:r w:rsidRPr="000818EF" w:rsidDel="009F5957">
                <w:rPr>
                  <w:highlight w:val="yellow"/>
                  <w:lang w:val="fr-FR"/>
                </w:rPr>
                <w:delText xml:space="preserve"> </w:delText>
              </w:r>
            </w:del>
            <w:ins w:id="215" w:author="Christophe GISQUET" w:date="2014-06-10T14:33:00Z">
              <w:r>
                <w:rPr>
                  <w:rFonts w:ascii="Times New Roman" w:hAnsi="Times New Roman"/>
                  <w:noProof/>
                  <w:highlight w:val="yellow"/>
                </w:rPr>
                <w:t>current_s</w:t>
              </w:r>
              <w:proofErr w:type="spellStart"/>
              <w:r w:rsidRPr="007C60A8">
                <w:rPr>
                  <w:highlight w:val="yellow"/>
                  <w:lang w:val="en-CA"/>
                </w:rPr>
                <w:t>ize</w:t>
              </w:r>
              <w:proofErr w:type="spellEnd"/>
              <w:r w:rsidRPr="000818EF">
                <w:rPr>
                  <w:highlight w:val="yellow"/>
                  <w:lang w:val="fr-FR"/>
                </w:rPr>
                <w:t xml:space="preserve"> </w:t>
              </w:r>
            </w:ins>
            <w:r w:rsidRPr="000818EF">
              <w:rPr>
                <w:highlight w:val="yellow"/>
                <w:lang w:val="fr-FR"/>
              </w:rPr>
              <w:t xml:space="preserve">= </w:t>
            </w:r>
            <w:proofErr w:type="spellStart"/>
            <w:r w:rsidRPr="00363829">
              <w:rPr>
                <w:highlight w:val="yellow"/>
                <w:lang w:val="fr-FR"/>
              </w:rPr>
              <w:t>palette_size</w:t>
            </w:r>
            <w:proofErr w:type="spellEnd"/>
          </w:p>
        </w:tc>
        <w:tc>
          <w:tcPr>
            <w:tcW w:w="1152" w:type="dxa"/>
          </w:tcPr>
          <w:p w14:paraId="3F091E28" w14:textId="77777777" w:rsidR="00080A99" w:rsidRPr="00D71B6D" w:rsidRDefault="00080A99" w:rsidP="00005EE0">
            <w:pPr>
              <w:pStyle w:val="tableheading"/>
              <w:rPr>
                <w:b w:val="0"/>
                <w:noProof/>
                <w:lang w:val="fr-FR"/>
              </w:rPr>
            </w:pPr>
          </w:p>
        </w:tc>
      </w:tr>
      <w:tr w:rsidR="00080A99" w:rsidRPr="007C60A8" w14:paraId="23EBE910" w14:textId="77777777" w:rsidTr="00005EE0">
        <w:trPr>
          <w:cantSplit/>
          <w:jc w:val="center"/>
        </w:trPr>
        <w:tc>
          <w:tcPr>
            <w:tcW w:w="7917" w:type="dxa"/>
          </w:tcPr>
          <w:p w14:paraId="59F5C14D" w14:textId="77777777" w:rsidR="00080A99" w:rsidRPr="007C60A8" w:rsidRDefault="00080A99" w:rsidP="00A31A81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7C60A8">
              <w:rPr>
                <w:rFonts w:ascii="Times New Roman" w:hAnsi="Times New Roman"/>
                <w:noProof/>
                <w:highlight w:val="yellow"/>
              </w:rPr>
              <w:tab/>
              <w:t xml:space="preserve">for( </w:t>
            </w:r>
            <w:r>
              <w:rPr>
                <w:rFonts w:ascii="Times New Roman" w:hAnsi="Times New Roman"/>
                <w:noProof/>
                <w:highlight w:val="yellow"/>
              </w:rPr>
              <w:t>i</w:t>
            </w:r>
            <w:r w:rsidRPr="007C60A8">
              <w:rPr>
                <w:rFonts w:ascii="Times New Roman" w:hAnsi="Times New Roman"/>
                <w:noProof/>
                <w:highlight w:val="yellow"/>
              </w:rPr>
              <w:t xml:space="preserve"> = 0; i &lt;</w:t>
            </w:r>
            <w:r>
              <w:rPr>
                <w:rFonts w:ascii="Times New Roman" w:hAnsi="Times New Roman"/>
                <w:noProof/>
                <w:highlight w:val="yellow"/>
              </w:rPr>
              <w:t xml:space="preserve"> p</w:t>
            </w:r>
            <w:proofErr w:type="spellStart"/>
            <w:r>
              <w:rPr>
                <w:highlight w:val="yellow"/>
                <w:lang w:val="en-CA"/>
              </w:rPr>
              <w:t>alette_s</w:t>
            </w:r>
            <w:r w:rsidRPr="007C60A8">
              <w:rPr>
                <w:highlight w:val="yellow"/>
                <w:lang w:val="en-CA"/>
              </w:rPr>
              <w:t>ize</w:t>
            </w:r>
            <w:proofErr w:type="spellEnd"/>
            <w:r>
              <w:rPr>
                <w:rFonts w:ascii="Times New Roman" w:hAnsi="Times New Roman"/>
                <w:noProof/>
                <w:highlight w:val="yellow"/>
              </w:rPr>
              <w:t>; i</w:t>
            </w:r>
            <w:r w:rsidRPr="007C60A8">
              <w:rPr>
                <w:rFonts w:ascii="Times New Roman" w:hAnsi="Times New Roman"/>
                <w:noProof/>
                <w:highlight w:val="yellow"/>
              </w:rPr>
              <w:t>++ )</w:t>
            </w:r>
            <w:r>
              <w:rPr>
                <w:rFonts w:ascii="Times New Roman" w:hAnsi="Times New Roman"/>
                <w:noProof/>
                <w:highlight w:val="yellow"/>
              </w:rPr>
              <w:t xml:space="preserve"> {</w:t>
            </w:r>
          </w:p>
        </w:tc>
        <w:tc>
          <w:tcPr>
            <w:tcW w:w="1152" w:type="dxa"/>
          </w:tcPr>
          <w:p w14:paraId="44058C80" w14:textId="77777777" w:rsidR="00080A99" w:rsidRPr="007C60A8" w:rsidRDefault="00080A99" w:rsidP="00005EE0">
            <w:pPr>
              <w:pStyle w:val="tableheading"/>
              <w:rPr>
                <w:b w:val="0"/>
                <w:noProof/>
                <w:highlight w:val="yellow"/>
              </w:rPr>
            </w:pPr>
          </w:p>
        </w:tc>
      </w:tr>
      <w:tr w:rsidR="00080A99" w:rsidRPr="0056241E" w14:paraId="6BA96612" w14:textId="77777777" w:rsidTr="00005EE0">
        <w:trPr>
          <w:cantSplit/>
          <w:jc w:val="center"/>
        </w:trPr>
        <w:tc>
          <w:tcPr>
            <w:tcW w:w="7917" w:type="dxa"/>
          </w:tcPr>
          <w:p w14:paraId="2C58C722" w14:textId="77777777" w:rsidR="00080A99" w:rsidRDefault="00080A99" w:rsidP="00005EE0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>
              <w:rPr>
                <w:rFonts w:ascii="Times New Roman" w:hAnsi="Times New Roman"/>
                <w:noProof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highlight w:val="yellow"/>
              </w:rPr>
              <w:tab/>
              <w:t>for ( cIdx = compOffset; cIdx &lt; NumComp + compOffset; cIdx++ )</w:t>
            </w:r>
          </w:p>
        </w:tc>
        <w:tc>
          <w:tcPr>
            <w:tcW w:w="1152" w:type="dxa"/>
          </w:tcPr>
          <w:p w14:paraId="64DC1F4B" w14:textId="77777777" w:rsidR="00080A99" w:rsidRPr="0056241E" w:rsidRDefault="00080A99" w:rsidP="00005EE0">
            <w:pPr>
              <w:pStyle w:val="tableheading"/>
              <w:rPr>
                <w:b w:val="0"/>
                <w:noProof/>
              </w:rPr>
            </w:pPr>
          </w:p>
        </w:tc>
      </w:tr>
      <w:tr w:rsidR="00080A99" w:rsidRPr="002809B5" w14:paraId="16B70E37" w14:textId="77777777" w:rsidTr="00005EE0">
        <w:trPr>
          <w:cantSplit/>
          <w:jc w:val="center"/>
        </w:trPr>
        <w:tc>
          <w:tcPr>
            <w:tcW w:w="7917" w:type="dxa"/>
          </w:tcPr>
          <w:p w14:paraId="5CBDBAF8" w14:textId="77777777" w:rsidR="00080A99" w:rsidRPr="00A37F2B" w:rsidRDefault="00080A99" w:rsidP="002E65AC">
            <w:pPr>
              <w:pStyle w:val="tablesyntax"/>
              <w:rPr>
                <w:rFonts w:ascii="Times New Roman" w:hAnsi="Times New Roman"/>
                <w:noProof/>
                <w:lang w:val="fr-FR"/>
              </w:rPr>
            </w:pPr>
            <w:r>
              <w:rPr>
                <w:rFonts w:ascii="Times New Roman" w:hAnsi="Times New Roman"/>
                <w:noProof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highlight w:val="yellow"/>
              </w:rPr>
              <w:tab/>
            </w:r>
            <w:del w:id="216" w:author="Christophe GISQUET" w:date="2014-06-10T14:46:00Z">
              <w:r w:rsidRPr="00A3509E" w:rsidDel="002E65AC">
                <w:rPr>
                  <w:rFonts w:ascii="Times New Roman" w:hAnsi="Times New Roman"/>
                  <w:highlight w:val="yellow"/>
                  <w:lang w:val="fr-FR"/>
                </w:rPr>
                <w:delText>previous</w:delText>
              </w:r>
              <w:r w:rsidDel="002E65AC">
                <w:rPr>
                  <w:rFonts w:ascii="Times New Roman" w:hAnsi="Times New Roman"/>
                  <w:noProof/>
                  <w:highlight w:val="yellow"/>
                  <w:lang w:val="fr-FR"/>
                </w:rPr>
                <w:delText>P</w:delText>
              </w:r>
              <w:r w:rsidRPr="00A37F2B" w:rsidDel="002E65AC">
                <w:rPr>
                  <w:rFonts w:ascii="Times New Roman" w:hAnsi="Times New Roman"/>
                  <w:noProof/>
                  <w:highlight w:val="yellow"/>
                  <w:lang w:val="fr-FR"/>
                </w:rPr>
                <w:delText>alette</w:delText>
              </w:r>
              <w:r w:rsidDel="002E65AC">
                <w:rPr>
                  <w:rFonts w:ascii="Times New Roman" w:hAnsi="Times New Roman"/>
                  <w:noProof/>
                  <w:highlight w:val="yellow"/>
                  <w:lang w:val="fr-FR"/>
                </w:rPr>
                <w:delText>E</w:delText>
              </w:r>
              <w:r w:rsidRPr="00A37F2B" w:rsidDel="002E65AC">
                <w:rPr>
                  <w:rFonts w:ascii="Times New Roman" w:hAnsi="Times New Roman"/>
                  <w:noProof/>
                  <w:highlight w:val="yellow"/>
                  <w:lang w:val="fr-FR"/>
                </w:rPr>
                <w:delText>ntries</w:delText>
              </w:r>
            </w:del>
            <w:ins w:id="217" w:author="Christophe GISQUET" w:date="2014-06-10T14:46:00Z">
              <w:r w:rsidRPr="002E65AC">
                <w:rPr>
                  <w:rFonts w:ascii="Times New Roman" w:hAnsi="Times New Roman"/>
                  <w:noProof/>
                  <w:highlight w:val="yellow"/>
                  <w:lang w:val="fr-FR"/>
                </w:rPr>
                <w:t>temp</w:t>
              </w:r>
              <w:r>
                <w:rPr>
                  <w:rFonts w:ascii="Times New Roman" w:hAnsi="Times New Roman"/>
                  <w:noProof/>
                  <w:highlight w:val="yellow"/>
                  <w:lang w:val="fr-FR"/>
                </w:rPr>
                <w:t>P</w:t>
              </w:r>
              <w:r w:rsidRPr="00A37F2B">
                <w:rPr>
                  <w:rFonts w:ascii="Times New Roman" w:hAnsi="Times New Roman"/>
                  <w:noProof/>
                  <w:highlight w:val="yellow"/>
                  <w:lang w:val="fr-FR"/>
                </w:rPr>
                <w:t>alette</w:t>
              </w:r>
              <w:r>
                <w:rPr>
                  <w:rFonts w:ascii="Times New Roman" w:hAnsi="Times New Roman"/>
                  <w:noProof/>
                  <w:highlight w:val="yellow"/>
                  <w:lang w:val="fr-FR"/>
                </w:rPr>
                <w:t>E</w:t>
              </w:r>
              <w:r w:rsidRPr="00A37F2B">
                <w:rPr>
                  <w:rFonts w:ascii="Times New Roman" w:hAnsi="Times New Roman"/>
                  <w:noProof/>
                  <w:highlight w:val="yellow"/>
                  <w:lang w:val="fr-FR"/>
                </w:rPr>
                <w:t>ntries</w:t>
              </w:r>
            </w:ins>
            <w:r w:rsidRPr="00A37F2B">
              <w:rPr>
                <w:highlight w:val="yellow"/>
                <w:lang w:val="fr-FR"/>
              </w:rPr>
              <w:t>[</w:t>
            </w:r>
            <w:r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 </w:t>
            </w:r>
            <w:proofErr w:type="spellStart"/>
            <w:r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cIdx</w:t>
            </w:r>
            <w:proofErr w:type="spellEnd"/>
            <w:r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 </w:t>
            </w:r>
            <w:r w:rsidRPr="00A37F2B">
              <w:rPr>
                <w:highlight w:val="yellow"/>
                <w:lang w:val="fr-FR"/>
              </w:rPr>
              <w:t>]</w:t>
            </w:r>
            <w:r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[ </w:t>
            </w:r>
            <w:r>
              <w:rPr>
                <w:rFonts w:ascii="Times New Roman" w:hAnsi="Times New Roman"/>
                <w:noProof/>
                <w:highlight w:val="yellow"/>
                <w:lang w:val="fr-FR"/>
              </w:rPr>
              <w:t>i</w:t>
            </w:r>
            <w:r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 </w:t>
            </w:r>
            <w:r>
              <w:rPr>
                <w:rFonts w:ascii="Times New Roman" w:hAnsi="Times New Roman"/>
                <w:noProof/>
                <w:highlight w:val="yellow"/>
                <w:lang w:val="fr-FR"/>
              </w:rPr>
              <w:t>] = palette_entries</w:t>
            </w:r>
            <w:r w:rsidRPr="00A37F2B">
              <w:rPr>
                <w:highlight w:val="yellow"/>
                <w:lang w:val="fr-FR"/>
              </w:rPr>
              <w:t>[</w:t>
            </w:r>
            <w:r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 </w:t>
            </w:r>
            <w:proofErr w:type="spellStart"/>
            <w:r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cIdx</w:t>
            </w:r>
            <w:proofErr w:type="spellEnd"/>
            <w:r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 </w:t>
            </w:r>
            <w:r w:rsidRPr="00A37F2B">
              <w:rPr>
                <w:highlight w:val="yellow"/>
                <w:lang w:val="fr-FR"/>
              </w:rPr>
              <w:t>]</w:t>
            </w:r>
            <w:r w:rsidRPr="00A37F2B">
              <w:rPr>
                <w:rFonts w:ascii="Times New Roman" w:hAnsi="Times New Roman"/>
                <w:noProof/>
                <w:highlight w:val="yellow"/>
                <w:lang w:val="fr-FR"/>
              </w:rPr>
              <w:t>[ i ]</w:t>
            </w:r>
          </w:p>
        </w:tc>
        <w:tc>
          <w:tcPr>
            <w:tcW w:w="1152" w:type="dxa"/>
          </w:tcPr>
          <w:p w14:paraId="75BAB4CD" w14:textId="77777777" w:rsidR="00080A99" w:rsidRPr="00A37F2B" w:rsidRDefault="00080A99" w:rsidP="00005EE0">
            <w:pPr>
              <w:pStyle w:val="tableheading"/>
              <w:rPr>
                <w:b w:val="0"/>
                <w:noProof/>
                <w:lang w:val="fr-FR"/>
              </w:rPr>
            </w:pPr>
          </w:p>
        </w:tc>
      </w:tr>
      <w:tr w:rsidR="00080A99" w:rsidRPr="0004712B" w14:paraId="74C34FA0" w14:textId="77777777" w:rsidTr="00005EE0">
        <w:trPr>
          <w:cantSplit/>
          <w:trHeight w:val="287"/>
          <w:jc w:val="center"/>
        </w:trPr>
        <w:tc>
          <w:tcPr>
            <w:tcW w:w="7917" w:type="dxa"/>
          </w:tcPr>
          <w:p w14:paraId="07A923A2" w14:textId="77777777" w:rsidR="00080A99" w:rsidRPr="0004712B" w:rsidRDefault="00080A99" w:rsidP="00005EE0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A3509E">
              <w:rPr>
                <w:rFonts w:ascii="Times New Roman" w:hAnsi="Times New Roman"/>
                <w:highlight w:val="yellow"/>
                <w:lang w:val="fr-FR"/>
              </w:rPr>
              <w:tab/>
            </w:r>
            <w:r w:rsidRPr="00A3509E">
              <w:rPr>
                <w:rFonts w:ascii="Times New Roman" w:hAnsi="Times New Roman"/>
                <w:highlight w:val="yellow"/>
                <w:lang w:val="fr-FR"/>
              </w:rPr>
              <w:tab/>
            </w:r>
            <w:r w:rsidRPr="0004712B">
              <w:rPr>
                <w:rFonts w:ascii="Times New Roman" w:hAnsi="Times New Roman"/>
                <w:noProof/>
                <w:highlight w:val="yellow"/>
              </w:rPr>
              <w:t>}</w:t>
            </w:r>
          </w:p>
        </w:tc>
        <w:tc>
          <w:tcPr>
            <w:tcW w:w="1152" w:type="dxa"/>
          </w:tcPr>
          <w:p w14:paraId="7EC8B48C" w14:textId="77777777" w:rsidR="00080A99" w:rsidRPr="0004712B" w:rsidRDefault="00080A99" w:rsidP="00005EE0">
            <w:pPr>
              <w:pStyle w:val="tableheading"/>
              <w:rPr>
                <w:b w:val="0"/>
                <w:noProof/>
                <w:highlight w:val="yellow"/>
              </w:rPr>
            </w:pPr>
          </w:p>
        </w:tc>
      </w:tr>
      <w:tr w:rsidR="00080A99" w:rsidRPr="0004712B" w14:paraId="215356E8" w14:textId="77777777" w:rsidTr="00005EE0">
        <w:trPr>
          <w:cantSplit/>
          <w:trHeight w:val="287"/>
          <w:jc w:val="center"/>
        </w:trPr>
        <w:tc>
          <w:tcPr>
            <w:tcW w:w="7917" w:type="dxa"/>
          </w:tcPr>
          <w:p w14:paraId="03D29534" w14:textId="77777777" w:rsidR="00080A99" w:rsidRPr="0004712B" w:rsidRDefault="00080A99" w:rsidP="00005EE0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4712B">
              <w:rPr>
                <w:rFonts w:ascii="Times New Roman" w:hAnsi="Times New Roman"/>
                <w:noProof/>
                <w:highlight w:val="yellow"/>
              </w:rPr>
              <w:tab/>
              <w:t>}</w:t>
            </w:r>
          </w:p>
        </w:tc>
        <w:tc>
          <w:tcPr>
            <w:tcW w:w="1152" w:type="dxa"/>
          </w:tcPr>
          <w:p w14:paraId="40B2AAE8" w14:textId="77777777" w:rsidR="00080A99" w:rsidRPr="0004712B" w:rsidRDefault="00080A99" w:rsidP="00005EE0">
            <w:pPr>
              <w:pStyle w:val="tableheading"/>
              <w:rPr>
                <w:b w:val="0"/>
                <w:noProof/>
                <w:highlight w:val="yellow"/>
              </w:rPr>
            </w:pPr>
          </w:p>
        </w:tc>
      </w:tr>
      <w:tr w:rsidR="00080A99" w:rsidRPr="0004712B" w14:paraId="37C8CB44" w14:textId="77777777" w:rsidTr="00005EE0">
        <w:trPr>
          <w:cantSplit/>
          <w:trHeight w:val="287"/>
          <w:jc w:val="center"/>
          <w:ins w:id="218" w:author="Christophe GISQUET" w:date="2014-06-10T14:31:00Z"/>
        </w:trPr>
        <w:tc>
          <w:tcPr>
            <w:tcW w:w="7917" w:type="dxa"/>
          </w:tcPr>
          <w:p w14:paraId="1539C6D8" w14:textId="77777777" w:rsidR="00080A99" w:rsidRPr="0004712B" w:rsidRDefault="00080A99" w:rsidP="00005EE0">
            <w:pPr>
              <w:pStyle w:val="tablesyntax"/>
              <w:rPr>
                <w:ins w:id="219" w:author="Christophe GISQUET" w:date="2014-06-10T14:31:00Z"/>
                <w:rFonts w:ascii="Times New Roman" w:hAnsi="Times New Roman"/>
                <w:noProof/>
                <w:highlight w:val="yellow"/>
              </w:rPr>
            </w:pPr>
            <w:ins w:id="220" w:author="Christophe GISQUET" w:date="2014-06-10T14:32:00Z">
              <w:r w:rsidRPr="0004712B">
                <w:rPr>
                  <w:rFonts w:ascii="Times New Roman" w:hAnsi="Times New Roman"/>
                  <w:noProof/>
                  <w:highlight w:val="yellow"/>
                </w:rPr>
                <w:tab/>
              </w:r>
              <w:r w:rsidRPr="007C60A8">
                <w:rPr>
                  <w:rFonts w:ascii="Times New Roman" w:hAnsi="Times New Roman"/>
                  <w:noProof/>
                  <w:highlight w:val="yellow"/>
                </w:rPr>
                <w:t xml:space="preserve">for( </w:t>
              </w:r>
              <w:r>
                <w:rPr>
                  <w:rFonts w:ascii="Times New Roman" w:hAnsi="Times New Roman"/>
                  <w:noProof/>
                  <w:highlight w:val="yellow"/>
                </w:rPr>
                <w:t>i</w:t>
              </w:r>
              <w:r w:rsidRPr="007C60A8">
                <w:rPr>
                  <w:rFonts w:ascii="Times New Roman" w:hAnsi="Times New Roman"/>
                  <w:noProof/>
                  <w:highlight w:val="yellow"/>
                </w:rPr>
                <w:t xml:space="preserve"> = 0; i &lt;</w:t>
              </w:r>
              <w:r>
                <w:rPr>
                  <w:rFonts w:ascii="Times New Roman" w:hAnsi="Times New Roman"/>
                  <w:noProof/>
                  <w:highlight w:val="yellow"/>
                </w:rPr>
                <w:t xml:space="preserve"> previousP</w:t>
              </w:r>
              <w:proofErr w:type="spellStart"/>
              <w:r>
                <w:rPr>
                  <w:highlight w:val="yellow"/>
                  <w:lang w:val="en-CA"/>
                </w:rPr>
                <w:t>aletteS</w:t>
              </w:r>
              <w:r w:rsidRPr="007C60A8">
                <w:rPr>
                  <w:highlight w:val="yellow"/>
                  <w:lang w:val="en-CA"/>
                </w:rPr>
                <w:t>ize</w:t>
              </w:r>
            </w:ins>
            <w:proofErr w:type="spellEnd"/>
            <w:ins w:id="221" w:author="Christophe GISQUET" w:date="2014-06-10T14:42:00Z">
              <w:r>
                <w:rPr>
                  <w:highlight w:val="yellow"/>
                  <w:lang w:val="en-CA"/>
                </w:rPr>
                <w:t xml:space="preserve"> &amp;&amp; </w:t>
              </w:r>
              <w:r>
                <w:rPr>
                  <w:rFonts w:ascii="Times New Roman" w:hAnsi="Times New Roman"/>
                  <w:noProof/>
                  <w:highlight w:val="yellow"/>
                </w:rPr>
                <w:t>current_s</w:t>
              </w:r>
              <w:proofErr w:type="spellStart"/>
              <w:r w:rsidRPr="007C60A8">
                <w:rPr>
                  <w:highlight w:val="yellow"/>
                  <w:lang w:val="en-CA"/>
                </w:rPr>
                <w:t>ize</w:t>
              </w:r>
              <w:proofErr w:type="spellEnd"/>
              <w:r>
                <w:rPr>
                  <w:highlight w:val="yellow"/>
                  <w:lang w:val="en-CA"/>
                </w:rPr>
                <w:t xml:space="preserve"> &lt; </w:t>
              </w:r>
              <w:proofErr w:type="spellStart"/>
              <w:r>
                <w:rPr>
                  <w:highlight w:val="yellow"/>
                  <w:lang w:val="en-CA"/>
                </w:rPr>
                <w:t>max_pred_size</w:t>
              </w:r>
            </w:ins>
            <w:proofErr w:type="spellEnd"/>
            <w:ins w:id="222" w:author="Christophe GISQUET" w:date="2014-06-10T14:32:00Z">
              <w:r>
                <w:rPr>
                  <w:rFonts w:ascii="Times New Roman" w:hAnsi="Times New Roman"/>
                  <w:noProof/>
                  <w:highlight w:val="yellow"/>
                </w:rPr>
                <w:t>; i</w:t>
              </w:r>
              <w:r w:rsidRPr="007C60A8">
                <w:rPr>
                  <w:rFonts w:ascii="Times New Roman" w:hAnsi="Times New Roman"/>
                  <w:noProof/>
                  <w:highlight w:val="yellow"/>
                </w:rPr>
                <w:t>++ )</w:t>
              </w:r>
              <w:r>
                <w:rPr>
                  <w:rFonts w:ascii="Times New Roman" w:hAnsi="Times New Roman"/>
                  <w:noProof/>
                  <w:highlight w:val="yellow"/>
                </w:rPr>
                <w:t xml:space="preserve"> {</w:t>
              </w:r>
            </w:ins>
          </w:p>
        </w:tc>
        <w:tc>
          <w:tcPr>
            <w:tcW w:w="1152" w:type="dxa"/>
          </w:tcPr>
          <w:p w14:paraId="648E07A9" w14:textId="77777777" w:rsidR="00080A99" w:rsidRPr="0004712B" w:rsidRDefault="00080A99" w:rsidP="00005EE0">
            <w:pPr>
              <w:pStyle w:val="tableheading"/>
              <w:rPr>
                <w:ins w:id="223" w:author="Christophe GISQUET" w:date="2014-06-10T14:31:00Z"/>
                <w:b w:val="0"/>
                <w:noProof/>
                <w:highlight w:val="yellow"/>
              </w:rPr>
            </w:pPr>
          </w:p>
        </w:tc>
      </w:tr>
      <w:tr w:rsidR="00080A99" w:rsidRPr="0004712B" w14:paraId="2C334847" w14:textId="77777777" w:rsidTr="00005EE0">
        <w:trPr>
          <w:cantSplit/>
          <w:trHeight w:val="287"/>
          <w:jc w:val="center"/>
          <w:ins w:id="224" w:author="Christophe GISQUET" w:date="2014-06-10T14:31:00Z"/>
        </w:trPr>
        <w:tc>
          <w:tcPr>
            <w:tcW w:w="7917" w:type="dxa"/>
          </w:tcPr>
          <w:p w14:paraId="2D2AC69F" w14:textId="77777777" w:rsidR="00080A99" w:rsidRPr="009F5957" w:rsidRDefault="00080A99" w:rsidP="00005EE0">
            <w:pPr>
              <w:pStyle w:val="tablesyntax"/>
              <w:rPr>
                <w:ins w:id="225" w:author="Christophe GISQUET" w:date="2014-06-10T14:31:00Z"/>
                <w:rFonts w:ascii="Times New Roman" w:hAnsi="Times New Roman"/>
                <w:noProof/>
                <w:highlight w:val="yellow"/>
                <w:lang w:val="en-US"/>
              </w:rPr>
            </w:pPr>
            <w:ins w:id="226" w:author="Christophe GISQUET" w:date="2014-06-10T14:32:00Z">
              <w:r w:rsidRPr="0004712B">
                <w:rPr>
                  <w:rFonts w:ascii="Times New Roman" w:hAnsi="Times New Roman"/>
                  <w:noProof/>
                  <w:highlight w:val="yellow"/>
                </w:rPr>
                <w:tab/>
              </w:r>
              <w:r w:rsidRPr="0004712B">
                <w:rPr>
                  <w:rFonts w:ascii="Times New Roman" w:hAnsi="Times New Roman"/>
                  <w:noProof/>
                  <w:highlight w:val="yellow"/>
                </w:rPr>
                <w:tab/>
              </w:r>
            </w:ins>
            <w:ins w:id="227" w:author="Christophe GISQUET" w:date="2014-06-10T14:33:00Z">
              <w:r>
                <w:rPr>
                  <w:rFonts w:ascii="Times New Roman" w:hAnsi="Times New Roman"/>
                  <w:noProof/>
                  <w:highlight w:val="yellow"/>
                </w:rPr>
                <w:t>if(</w:t>
              </w:r>
              <w:r w:rsidRPr="00EC7FE3">
                <w:rPr>
                  <w:rFonts w:ascii="Times New Roman" w:hAnsi="Times New Roman"/>
                  <w:noProof/>
                  <w:highlight w:val="yellow"/>
                  <w:lang w:val="en-US"/>
                </w:rPr>
                <w:t>previous_palette_entry_flag[</w:t>
              </w:r>
              <w:r w:rsidRPr="00EC7FE3">
                <w:rPr>
                  <w:rFonts w:ascii="Times New Roman" w:hAnsi="Times New Roman"/>
                  <w:noProof/>
                  <w:highlight w:val="yellow"/>
                </w:rPr>
                <w:t> </w:t>
              </w:r>
              <w:r w:rsidRPr="00EC7FE3">
                <w:rPr>
                  <w:rFonts w:ascii="Times New Roman" w:hAnsi="Times New Roman"/>
                  <w:noProof/>
                  <w:highlight w:val="yellow"/>
                  <w:lang w:val="en-US"/>
                </w:rPr>
                <w:t>i</w:t>
              </w:r>
              <w:r w:rsidRPr="00EC7FE3">
                <w:rPr>
                  <w:rFonts w:ascii="Times New Roman" w:hAnsi="Times New Roman"/>
                  <w:noProof/>
                  <w:highlight w:val="yellow"/>
                </w:rPr>
                <w:t> </w:t>
              </w:r>
              <w:r w:rsidRPr="00EC7FE3">
                <w:rPr>
                  <w:rFonts w:ascii="Times New Roman" w:hAnsi="Times New Roman"/>
                  <w:noProof/>
                  <w:highlight w:val="yellow"/>
                  <w:lang w:val="en-US"/>
                </w:rPr>
                <w:t>]</w:t>
              </w:r>
              <w:r>
                <w:rPr>
                  <w:rFonts w:ascii="Times New Roman" w:hAnsi="Times New Roman"/>
                  <w:noProof/>
                  <w:highlight w:val="yellow"/>
                  <w:lang w:val="en-US"/>
                </w:rPr>
                <w:t xml:space="preserve">  ==  0 ) {</w:t>
              </w:r>
            </w:ins>
          </w:p>
        </w:tc>
        <w:tc>
          <w:tcPr>
            <w:tcW w:w="1152" w:type="dxa"/>
          </w:tcPr>
          <w:p w14:paraId="5D129036" w14:textId="77777777" w:rsidR="00080A99" w:rsidRPr="0004712B" w:rsidRDefault="00080A99" w:rsidP="00005EE0">
            <w:pPr>
              <w:pStyle w:val="tableheading"/>
              <w:rPr>
                <w:ins w:id="228" w:author="Christophe GISQUET" w:date="2014-06-10T14:31:00Z"/>
                <w:b w:val="0"/>
                <w:noProof/>
                <w:highlight w:val="yellow"/>
              </w:rPr>
            </w:pPr>
          </w:p>
        </w:tc>
      </w:tr>
      <w:tr w:rsidR="00080A99" w:rsidRPr="0004712B" w14:paraId="59E06D56" w14:textId="77777777" w:rsidTr="00005EE0">
        <w:trPr>
          <w:cantSplit/>
          <w:trHeight w:val="287"/>
          <w:jc w:val="center"/>
          <w:ins w:id="229" w:author="Christophe GISQUET" w:date="2014-06-10T14:34:00Z"/>
        </w:trPr>
        <w:tc>
          <w:tcPr>
            <w:tcW w:w="7917" w:type="dxa"/>
          </w:tcPr>
          <w:p w14:paraId="46688B68" w14:textId="77777777" w:rsidR="00080A99" w:rsidRPr="0004712B" w:rsidRDefault="00080A99" w:rsidP="00005EE0">
            <w:pPr>
              <w:pStyle w:val="tablesyntax"/>
              <w:rPr>
                <w:ins w:id="230" w:author="Christophe GISQUET" w:date="2014-06-10T14:34:00Z"/>
                <w:rFonts w:ascii="Times New Roman" w:hAnsi="Times New Roman"/>
                <w:noProof/>
                <w:highlight w:val="yellow"/>
              </w:rPr>
            </w:pPr>
            <w:ins w:id="231" w:author="Christophe GISQUET" w:date="2014-06-10T14:34:00Z">
              <w:r>
                <w:rPr>
                  <w:rFonts w:ascii="Times New Roman" w:hAnsi="Times New Roman"/>
                  <w:noProof/>
                  <w:highlight w:val="yellow"/>
                </w:rPr>
                <w:tab/>
              </w:r>
              <w:r>
                <w:rPr>
                  <w:rFonts w:ascii="Times New Roman" w:hAnsi="Times New Roman"/>
                  <w:noProof/>
                  <w:highlight w:val="yellow"/>
                </w:rPr>
                <w:tab/>
              </w:r>
              <w:r>
                <w:rPr>
                  <w:rFonts w:ascii="Times New Roman" w:hAnsi="Times New Roman"/>
                  <w:noProof/>
                  <w:highlight w:val="yellow"/>
                </w:rPr>
                <w:tab/>
                <w:t>for ( cIdx = compOffset; cIdx &lt; NumComp + compOffset; cIdx++ )</w:t>
              </w:r>
            </w:ins>
          </w:p>
        </w:tc>
        <w:tc>
          <w:tcPr>
            <w:tcW w:w="1152" w:type="dxa"/>
          </w:tcPr>
          <w:p w14:paraId="33B8F6CA" w14:textId="77777777" w:rsidR="00080A99" w:rsidRPr="0004712B" w:rsidRDefault="00080A99" w:rsidP="00005EE0">
            <w:pPr>
              <w:pStyle w:val="tableheading"/>
              <w:rPr>
                <w:ins w:id="232" w:author="Christophe GISQUET" w:date="2014-06-10T14:34:00Z"/>
                <w:b w:val="0"/>
                <w:noProof/>
                <w:highlight w:val="yellow"/>
              </w:rPr>
            </w:pPr>
          </w:p>
        </w:tc>
      </w:tr>
      <w:tr w:rsidR="00080A99" w:rsidRPr="0004712B" w14:paraId="202CCABB" w14:textId="77777777" w:rsidTr="00005EE0">
        <w:trPr>
          <w:cantSplit/>
          <w:trHeight w:val="287"/>
          <w:jc w:val="center"/>
          <w:ins w:id="233" w:author="Christophe GISQUET" w:date="2014-06-10T14:34:00Z"/>
        </w:trPr>
        <w:tc>
          <w:tcPr>
            <w:tcW w:w="7917" w:type="dxa"/>
          </w:tcPr>
          <w:p w14:paraId="11CF60CD" w14:textId="77777777" w:rsidR="00080A99" w:rsidRPr="0004712B" w:rsidRDefault="00080A99" w:rsidP="00005EE0">
            <w:pPr>
              <w:pStyle w:val="tablesyntax"/>
              <w:rPr>
                <w:ins w:id="234" w:author="Christophe GISQUET" w:date="2014-06-10T14:34:00Z"/>
                <w:rFonts w:ascii="Times New Roman" w:hAnsi="Times New Roman"/>
                <w:noProof/>
                <w:highlight w:val="yellow"/>
              </w:rPr>
            </w:pPr>
            <w:ins w:id="235" w:author="Christophe GISQUET" w:date="2014-06-10T14:34:00Z">
              <w:r>
                <w:rPr>
                  <w:rFonts w:ascii="Times New Roman" w:hAnsi="Times New Roman"/>
                  <w:noProof/>
                  <w:highlight w:val="yellow"/>
                </w:rPr>
                <w:tab/>
              </w:r>
              <w:r>
                <w:rPr>
                  <w:rFonts w:ascii="Times New Roman" w:hAnsi="Times New Roman"/>
                  <w:noProof/>
                  <w:highlight w:val="yellow"/>
                </w:rPr>
                <w:tab/>
              </w:r>
              <w:r>
                <w:rPr>
                  <w:rFonts w:ascii="Times New Roman" w:hAnsi="Times New Roman"/>
                  <w:noProof/>
                  <w:highlight w:val="yellow"/>
                </w:rPr>
                <w:tab/>
              </w:r>
              <w:r>
                <w:rPr>
                  <w:rFonts w:ascii="Times New Roman" w:hAnsi="Times New Roman"/>
                  <w:noProof/>
                  <w:highlight w:val="yellow"/>
                </w:rPr>
                <w:tab/>
              </w:r>
            </w:ins>
            <w:proofErr w:type="gramStart"/>
            <w:ins w:id="236" w:author="Christophe GISQUET" w:date="2014-06-10T14:47:00Z">
              <w:r w:rsidRPr="002E65AC">
                <w:rPr>
                  <w:rFonts w:ascii="Times New Roman" w:hAnsi="Times New Roman"/>
                  <w:noProof/>
                  <w:highlight w:val="yellow"/>
                  <w:lang w:val="fr-FR"/>
                </w:rPr>
                <w:t>temp</w:t>
              </w:r>
            </w:ins>
            <w:ins w:id="237" w:author="Christophe GISQUET" w:date="2014-06-10T14:34:00Z">
              <w:r w:rsidRPr="002E65AC">
                <w:rPr>
                  <w:rFonts w:ascii="Times New Roman" w:hAnsi="Times New Roman"/>
                  <w:noProof/>
                  <w:highlight w:val="yellow"/>
                  <w:lang w:val="en-US"/>
                </w:rPr>
                <w:t>PaletteEntries</w:t>
              </w:r>
              <w:r w:rsidRPr="002E65AC">
                <w:rPr>
                  <w:highlight w:val="yellow"/>
                  <w:lang w:val="en-US"/>
                </w:rPr>
                <w:t>[</w:t>
              </w:r>
              <w:proofErr w:type="gramEnd"/>
              <w:r w:rsidRPr="002E65AC">
                <w:rPr>
                  <w:rFonts w:ascii="Times New Roman" w:hAnsi="Times New Roman"/>
                  <w:noProof/>
                  <w:highlight w:val="yellow"/>
                  <w:lang w:val="en-US"/>
                </w:rPr>
                <w:t> </w:t>
              </w:r>
              <w:proofErr w:type="spellStart"/>
              <w:r w:rsidRPr="002E65AC">
                <w:rPr>
                  <w:rFonts w:ascii="Times New Roman" w:hAnsi="Times New Roman"/>
                  <w:noProof/>
                  <w:highlight w:val="yellow"/>
                  <w:lang w:val="en-US"/>
                </w:rPr>
                <w:t>cIdx</w:t>
              </w:r>
              <w:proofErr w:type="spellEnd"/>
              <w:r w:rsidRPr="002E65AC">
                <w:rPr>
                  <w:rFonts w:ascii="Times New Roman" w:hAnsi="Times New Roman"/>
                  <w:noProof/>
                  <w:highlight w:val="yellow"/>
                  <w:lang w:val="en-US"/>
                </w:rPr>
                <w:t> </w:t>
              </w:r>
              <w:r w:rsidRPr="002E65AC">
                <w:rPr>
                  <w:highlight w:val="yellow"/>
                  <w:lang w:val="en-US"/>
                </w:rPr>
                <w:t>]</w:t>
              </w:r>
              <w:r w:rsidRPr="002E65AC">
                <w:rPr>
                  <w:rFonts w:ascii="Times New Roman" w:hAnsi="Times New Roman"/>
                  <w:noProof/>
                  <w:highlight w:val="yellow"/>
                  <w:lang w:val="en-US"/>
                </w:rPr>
                <w:t>[ </w:t>
              </w:r>
              <w:r>
                <w:rPr>
                  <w:rFonts w:ascii="Times New Roman" w:hAnsi="Times New Roman"/>
                  <w:noProof/>
                  <w:highlight w:val="yellow"/>
                </w:rPr>
                <w:t>current_s</w:t>
              </w:r>
              <w:proofErr w:type="spellStart"/>
              <w:r w:rsidRPr="007C60A8">
                <w:rPr>
                  <w:highlight w:val="yellow"/>
                  <w:lang w:val="en-CA"/>
                </w:rPr>
                <w:t>ize</w:t>
              </w:r>
              <w:proofErr w:type="spellEnd"/>
              <w:r w:rsidRPr="002E65AC">
                <w:rPr>
                  <w:rFonts w:ascii="Times New Roman" w:hAnsi="Times New Roman"/>
                  <w:noProof/>
                  <w:highlight w:val="yellow"/>
                  <w:lang w:val="en-US"/>
                </w:rPr>
                <w:t xml:space="preserve"> ] = </w:t>
              </w:r>
            </w:ins>
            <w:ins w:id="238" w:author="Christophe GISQUET" w:date="2014-06-10T14:47:00Z">
              <w:r>
                <w:rPr>
                  <w:rFonts w:ascii="Times New Roman" w:hAnsi="Times New Roman"/>
                  <w:noProof/>
                  <w:highlight w:val="yellow"/>
                </w:rPr>
                <w:t>previous</w:t>
              </w:r>
              <w:r w:rsidRPr="002E65AC">
                <w:rPr>
                  <w:rFonts w:ascii="Times New Roman" w:hAnsi="Times New Roman"/>
                  <w:noProof/>
                  <w:highlight w:val="yellow"/>
                  <w:lang w:val="en-US"/>
                </w:rPr>
                <w:t>PaletteEntries</w:t>
              </w:r>
              <w:r w:rsidRPr="002E65AC">
                <w:rPr>
                  <w:highlight w:val="yellow"/>
                  <w:lang w:val="en-US"/>
                </w:rPr>
                <w:t xml:space="preserve"> </w:t>
              </w:r>
            </w:ins>
            <w:ins w:id="239" w:author="Christophe GISQUET" w:date="2014-06-10T14:34:00Z">
              <w:r w:rsidRPr="002E65AC">
                <w:rPr>
                  <w:highlight w:val="yellow"/>
                  <w:lang w:val="en-US"/>
                </w:rPr>
                <w:t>[</w:t>
              </w:r>
              <w:r w:rsidRPr="002E65AC">
                <w:rPr>
                  <w:rFonts w:ascii="Times New Roman" w:hAnsi="Times New Roman"/>
                  <w:noProof/>
                  <w:highlight w:val="yellow"/>
                  <w:lang w:val="en-US"/>
                </w:rPr>
                <w:t> </w:t>
              </w:r>
              <w:proofErr w:type="spellStart"/>
              <w:r w:rsidRPr="002E65AC">
                <w:rPr>
                  <w:rFonts w:ascii="Times New Roman" w:hAnsi="Times New Roman"/>
                  <w:noProof/>
                  <w:highlight w:val="yellow"/>
                  <w:lang w:val="en-US"/>
                </w:rPr>
                <w:t>cIdx</w:t>
              </w:r>
              <w:proofErr w:type="spellEnd"/>
              <w:r w:rsidRPr="002E65AC">
                <w:rPr>
                  <w:rFonts w:ascii="Times New Roman" w:hAnsi="Times New Roman"/>
                  <w:noProof/>
                  <w:highlight w:val="yellow"/>
                  <w:lang w:val="en-US"/>
                </w:rPr>
                <w:t> </w:t>
              </w:r>
              <w:r w:rsidRPr="002E65AC">
                <w:rPr>
                  <w:highlight w:val="yellow"/>
                  <w:lang w:val="en-US"/>
                </w:rPr>
                <w:t>]</w:t>
              </w:r>
              <w:r w:rsidRPr="002E65AC">
                <w:rPr>
                  <w:rFonts w:ascii="Times New Roman" w:hAnsi="Times New Roman"/>
                  <w:noProof/>
                  <w:highlight w:val="yellow"/>
                  <w:lang w:val="en-US"/>
                </w:rPr>
                <w:t>[ </w:t>
              </w:r>
              <w:proofErr w:type="spellStart"/>
              <w:r w:rsidRPr="002E65AC">
                <w:rPr>
                  <w:rFonts w:ascii="Times New Roman" w:hAnsi="Times New Roman"/>
                  <w:noProof/>
                  <w:highlight w:val="yellow"/>
                  <w:lang w:val="en-US"/>
                </w:rPr>
                <w:t>i</w:t>
              </w:r>
              <w:proofErr w:type="spellEnd"/>
              <w:r w:rsidRPr="002E65AC">
                <w:rPr>
                  <w:rFonts w:ascii="Times New Roman" w:hAnsi="Times New Roman"/>
                  <w:noProof/>
                  <w:highlight w:val="yellow"/>
                  <w:lang w:val="en-US"/>
                </w:rPr>
                <w:t> ]</w:t>
              </w:r>
            </w:ins>
          </w:p>
        </w:tc>
        <w:tc>
          <w:tcPr>
            <w:tcW w:w="1152" w:type="dxa"/>
          </w:tcPr>
          <w:p w14:paraId="5BC142CE" w14:textId="77777777" w:rsidR="00080A99" w:rsidRPr="0004712B" w:rsidRDefault="00080A99" w:rsidP="00005EE0">
            <w:pPr>
              <w:pStyle w:val="tableheading"/>
              <w:rPr>
                <w:ins w:id="240" w:author="Christophe GISQUET" w:date="2014-06-10T14:34:00Z"/>
                <w:b w:val="0"/>
                <w:noProof/>
                <w:highlight w:val="yellow"/>
              </w:rPr>
            </w:pPr>
          </w:p>
        </w:tc>
      </w:tr>
      <w:tr w:rsidR="00080A99" w:rsidRPr="0004712B" w14:paraId="65EB7237" w14:textId="77777777" w:rsidTr="00005EE0">
        <w:trPr>
          <w:cantSplit/>
          <w:trHeight w:val="287"/>
          <w:jc w:val="center"/>
          <w:ins w:id="241" w:author="Christophe GISQUET" w:date="2014-06-10T14:34:00Z"/>
        </w:trPr>
        <w:tc>
          <w:tcPr>
            <w:tcW w:w="7917" w:type="dxa"/>
          </w:tcPr>
          <w:p w14:paraId="716A1F01" w14:textId="77777777" w:rsidR="00080A99" w:rsidRPr="0004712B" w:rsidRDefault="00080A99" w:rsidP="00005EE0">
            <w:pPr>
              <w:pStyle w:val="tablesyntax"/>
              <w:rPr>
                <w:ins w:id="242" w:author="Christophe GISQUET" w:date="2014-06-10T14:34:00Z"/>
                <w:rFonts w:ascii="Times New Roman" w:hAnsi="Times New Roman"/>
                <w:noProof/>
                <w:highlight w:val="yellow"/>
              </w:rPr>
            </w:pPr>
            <w:ins w:id="243" w:author="Christophe GISQUET" w:date="2014-06-10T14:35:00Z">
              <w:r>
                <w:rPr>
                  <w:rFonts w:ascii="Times New Roman" w:hAnsi="Times New Roman"/>
                  <w:noProof/>
                  <w:highlight w:val="yellow"/>
                </w:rPr>
                <w:tab/>
              </w:r>
              <w:r>
                <w:rPr>
                  <w:rFonts w:ascii="Times New Roman" w:hAnsi="Times New Roman"/>
                  <w:noProof/>
                  <w:highlight w:val="yellow"/>
                </w:rPr>
                <w:tab/>
              </w:r>
              <w:r>
                <w:rPr>
                  <w:rFonts w:ascii="Times New Roman" w:hAnsi="Times New Roman"/>
                  <w:noProof/>
                  <w:highlight w:val="yellow"/>
                </w:rPr>
                <w:tab/>
                <w:t>current_s</w:t>
              </w:r>
              <w:proofErr w:type="spellStart"/>
              <w:r w:rsidRPr="007C60A8">
                <w:rPr>
                  <w:highlight w:val="yellow"/>
                  <w:lang w:val="en-CA"/>
                </w:rPr>
                <w:t>ize</w:t>
              </w:r>
              <w:proofErr w:type="spellEnd"/>
              <w:r>
                <w:rPr>
                  <w:highlight w:val="yellow"/>
                  <w:lang w:val="en-CA"/>
                </w:rPr>
                <w:t>++</w:t>
              </w:r>
            </w:ins>
          </w:p>
        </w:tc>
        <w:tc>
          <w:tcPr>
            <w:tcW w:w="1152" w:type="dxa"/>
          </w:tcPr>
          <w:p w14:paraId="0F34569D" w14:textId="77777777" w:rsidR="00080A99" w:rsidRPr="0004712B" w:rsidRDefault="00080A99" w:rsidP="00005EE0">
            <w:pPr>
              <w:pStyle w:val="tableheading"/>
              <w:rPr>
                <w:ins w:id="244" w:author="Christophe GISQUET" w:date="2014-06-10T14:34:00Z"/>
                <w:b w:val="0"/>
                <w:noProof/>
                <w:highlight w:val="yellow"/>
              </w:rPr>
            </w:pPr>
          </w:p>
        </w:tc>
      </w:tr>
      <w:tr w:rsidR="00080A99" w:rsidRPr="0004712B" w14:paraId="2CDB9D21" w14:textId="77777777" w:rsidTr="00005EE0">
        <w:trPr>
          <w:cantSplit/>
          <w:trHeight w:val="287"/>
          <w:jc w:val="center"/>
          <w:ins w:id="245" w:author="Christophe GISQUET" w:date="2014-06-10T14:34:00Z"/>
        </w:trPr>
        <w:tc>
          <w:tcPr>
            <w:tcW w:w="7917" w:type="dxa"/>
          </w:tcPr>
          <w:p w14:paraId="14899621" w14:textId="77777777" w:rsidR="00080A99" w:rsidRPr="0004712B" w:rsidRDefault="00080A99" w:rsidP="00005EE0">
            <w:pPr>
              <w:pStyle w:val="tablesyntax"/>
              <w:rPr>
                <w:ins w:id="246" w:author="Christophe GISQUET" w:date="2014-06-10T14:34:00Z"/>
                <w:rFonts w:ascii="Times New Roman" w:hAnsi="Times New Roman"/>
                <w:noProof/>
                <w:highlight w:val="yellow"/>
              </w:rPr>
            </w:pPr>
            <w:ins w:id="247" w:author="Christophe GISQUET" w:date="2014-06-10T14:35:00Z">
              <w:r w:rsidRPr="0004712B">
                <w:rPr>
                  <w:rFonts w:ascii="Times New Roman" w:hAnsi="Times New Roman"/>
                  <w:noProof/>
                  <w:highlight w:val="yellow"/>
                </w:rPr>
                <w:tab/>
              </w:r>
              <w:r w:rsidRPr="0004712B">
                <w:rPr>
                  <w:rFonts w:ascii="Times New Roman" w:hAnsi="Times New Roman"/>
                  <w:noProof/>
                  <w:highlight w:val="yellow"/>
                </w:rPr>
                <w:tab/>
              </w:r>
              <w:r>
                <w:rPr>
                  <w:rFonts w:ascii="Times New Roman" w:hAnsi="Times New Roman"/>
                  <w:noProof/>
                  <w:highlight w:val="yellow"/>
                </w:rPr>
                <w:t>}</w:t>
              </w:r>
            </w:ins>
          </w:p>
        </w:tc>
        <w:tc>
          <w:tcPr>
            <w:tcW w:w="1152" w:type="dxa"/>
          </w:tcPr>
          <w:p w14:paraId="7D5123E9" w14:textId="77777777" w:rsidR="00080A99" w:rsidRPr="0004712B" w:rsidRDefault="00080A99" w:rsidP="00005EE0">
            <w:pPr>
              <w:pStyle w:val="tableheading"/>
              <w:rPr>
                <w:ins w:id="248" w:author="Christophe GISQUET" w:date="2014-06-10T14:34:00Z"/>
                <w:b w:val="0"/>
                <w:noProof/>
                <w:highlight w:val="yellow"/>
              </w:rPr>
            </w:pPr>
          </w:p>
        </w:tc>
      </w:tr>
      <w:tr w:rsidR="00080A99" w:rsidRPr="0004712B" w14:paraId="0EFC3012" w14:textId="77777777" w:rsidTr="00005EE0">
        <w:trPr>
          <w:cantSplit/>
          <w:trHeight w:val="287"/>
          <w:jc w:val="center"/>
          <w:ins w:id="249" w:author="Christophe GISQUET" w:date="2014-06-10T14:35:00Z"/>
        </w:trPr>
        <w:tc>
          <w:tcPr>
            <w:tcW w:w="7917" w:type="dxa"/>
          </w:tcPr>
          <w:p w14:paraId="0027BBA8" w14:textId="77777777" w:rsidR="00080A99" w:rsidRPr="0004712B" w:rsidRDefault="00080A99" w:rsidP="00005EE0">
            <w:pPr>
              <w:pStyle w:val="tablesyntax"/>
              <w:rPr>
                <w:ins w:id="250" w:author="Christophe GISQUET" w:date="2014-06-10T14:35:00Z"/>
                <w:rFonts w:ascii="Times New Roman" w:hAnsi="Times New Roman"/>
                <w:noProof/>
                <w:highlight w:val="yellow"/>
              </w:rPr>
            </w:pPr>
            <w:ins w:id="251" w:author="Christophe GISQUET" w:date="2014-06-10T14:35:00Z">
              <w:r w:rsidRPr="0004712B">
                <w:rPr>
                  <w:rFonts w:ascii="Times New Roman" w:hAnsi="Times New Roman"/>
                  <w:noProof/>
                  <w:highlight w:val="yellow"/>
                </w:rPr>
                <w:tab/>
              </w:r>
              <w:r>
                <w:rPr>
                  <w:rFonts w:ascii="Times New Roman" w:hAnsi="Times New Roman"/>
                  <w:noProof/>
                  <w:highlight w:val="yellow"/>
                </w:rPr>
                <w:t>}</w:t>
              </w:r>
            </w:ins>
          </w:p>
        </w:tc>
        <w:tc>
          <w:tcPr>
            <w:tcW w:w="1152" w:type="dxa"/>
          </w:tcPr>
          <w:p w14:paraId="0F56C625" w14:textId="77777777" w:rsidR="00080A99" w:rsidRPr="0004712B" w:rsidRDefault="00080A99" w:rsidP="00005EE0">
            <w:pPr>
              <w:pStyle w:val="tableheading"/>
              <w:rPr>
                <w:ins w:id="252" w:author="Christophe GISQUET" w:date="2014-06-10T14:35:00Z"/>
                <w:b w:val="0"/>
                <w:noProof/>
                <w:highlight w:val="yellow"/>
              </w:rPr>
            </w:pPr>
          </w:p>
        </w:tc>
      </w:tr>
      <w:tr w:rsidR="00080A99" w:rsidRPr="0004712B" w14:paraId="51A5AD55" w14:textId="77777777" w:rsidTr="00005EE0">
        <w:trPr>
          <w:cantSplit/>
          <w:trHeight w:val="287"/>
          <w:jc w:val="center"/>
          <w:ins w:id="253" w:author="Christophe GISQUET" w:date="2014-06-10T14:31:00Z"/>
        </w:trPr>
        <w:tc>
          <w:tcPr>
            <w:tcW w:w="7917" w:type="dxa"/>
          </w:tcPr>
          <w:p w14:paraId="7BCCCDFA" w14:textId="77777777" w:rsidR="00080A99" w:rsidRPr="0004712B" w:rsidRDefault="00080A99" w:rsidP="009F5957">
            <w:pPr>
              <w:pStyle w:val="tablesyntax"/>
              <w:rPr>
                <w:ins w:id="254" w:author="Christophe GISQUET" w:date="2014-06-10T14:31:00Z"/>
                <w:rFonts w:ascii="Times New Roman" w:hAnsi="Times New Roman"/>
                <w:noProof/>
                <w:highlight w:val="yellow"/>
              </w:rPr>
            </w:pPr>
            <w:ins w:id="255" w:author="Christophe GISQUET" w:date="2014-06-10T14:32:00Z">
              <w:r w:rsidRPr="00EC7FE3">
                <w:rPr>
                  <w:rFonts w:ascii="Times New Roman" w:hAnsi="Times New Roman"/>
                  <w:noProof/>
                  <w:highlight w:val="yellow"/>
                  <w:lang w:val="en-US"/>
                </w:rPr>
                <w:tab/>
              </w:r>
              <w:r>
                <w:rPr>
                  <w:rFonts w:ascii="Times New Roman" w:hAnsi="Times New Roman"/>
                  <w:noProof/>
                  <w:highlight w:val="yellow"/>
                </w:rPr>
                <w:t>previousP</w:t>
              </w:r>
              <w:proofErr w:type="spellStart"/>
              <w:r>
                <w:rPr>
                  <w:highlight w:val="yellow"/>
                  <w:lang w:val="en-CA"/>
                </w:rPr>
                <w:t>aletteS</w:t>
              </w:r>
              <w:r w:rsidRPr="007C60A8">
                <w:rPr>
                  <w:highlight w:val="yellow"/>
                  <w:lang w:val="en-CA"/>
                </w:rPr>
                <w:t>ize</w:t>
              </w:r>
              <w:proofErr w:type="spellEnd"/>
              <w:r w:rsidRPr="000818EF">
                <w:rPr>
                  <w:highlight w:val="yellow"/>
                  <w:lang w:val="fr-FR"/>
                </w:rPr>
                <w:t xml:space="preserve"> = </w:t>
              </w:r>
            </w:ins>
            <w:proofErr w:type="spellStart"/>
            <w:ins w:id="256" w:author="Christophe GISQUET" w:date="2014-06-10T14:33:00Z">
              <w:r>
                <w:rPr>
                  <w:highlight w:val="yellow"/>
                  <w:lang w:val="fr-FR"/>
                </w:rPr>
                <w:t>current_s</w:t>
              </w:r>
            </w:ins>
            <w:ins w:id="257" w:author="Christophe GISQUET" w:date="2014-06-10T14:32:00Z">
              <w:r w:rsidRPr="00363829">
                <w:rPr>
                  <w:highlight w:val="yellow"/>
                  <w:lang w:val="fr-FR"/>
                </w:rPr>
                <w:t>ize</w:t>
              </w:r>
            </w:ins>
            <w:proofErr w:type="spellEnd"/>
          </w:p>
        </w:tc>
        <w:tc>
          <w:tcPr>
            <w:tcW w:w="1152" w:type="dxa"/>
          </w:tcPr>
          <w:p w14:paraId="7B06DEFE" w14:textId="77777777" w:rsidR="00080A99" w:rsidRPr="0004712B" w:rsidRDefault="00080A99" w:rsidP="00005EE0">
            <w:pPr>
              <w:pStyle w:val="tableheading"/>
              <w:rPr>
                <w:ins w:id="258" w:author="Christophe GISQUET" w:date="2014-06-10T14:31:00Z"/>
                <w:b w:val="0"/>
                <w:noProof/>
                <w:highlight w:val="yellow"/>
              </w:rPr>
            </w:pPr>
          </w:p>
        </w:tc>
      </w:tr>
      <w:tr w:rsidR="00080A99" w:rsidRPr="00D71B6D" w14:paraId="5F6F4D22" w14:textId="77777777" w:rsidTr="00005EE0">
        <w:trPr>
          <w:cantSplit/>
          <w:trHeight w:val="206"/>
          <w:jc w:val="center"/>
        </w:trPr>
        <w:tc>
          <w:tcPr>
            <w:tcW w:w="7917" w:type="dxa"/>
          </w:tcPr>
          <w:p w14:paraId="5BF787D8" w14:textId="77777777" w:rsidR="00080A99" w:rsidRPr="00D71B6D" w:rsidRDefault="00080A99" w:rsidP="002530B5">
            <w:pPr>
              <w:pStyle w:val="tablesyntax"/>
              <w:tabs>
                <w:tab w:val="left" w:pos="4210"/>
              </w:tabs>
              <w:rPr>
                <w:rFonts w:ascii="Times New Roman" w:hAnsi="Times New Roman"/>
                <w:noProof/>
                <w:highlight w:val="yellow"/>
                <w:lang w:val="fr-FR"/>
              </w:rPr>
            </w:pPr>
            <w:r w:rsidRPr="00BB5732">
              <w:rPr>
                <w:rFonts w:ascii="Times New Roman" w:hAnsi="Times New Roman"/>
                <w:highlight w:val="yellow"/>
                <w:lang w:val="en-US"/>
              </w:rPr>
              <w:tab/>
            </w:r>
            <w:r>
              <w:rPr>
                <w:rFonts w:ascii="Times New Roman" w:hAnsi="Times New Roman"/>
                <w:noProof/>
                <w:highlight w:val="yellow"/>
                <w:lang w:val="fr-FR"/>
              </w:rPr>
              <w:t>previousPaletteEntries</w:t>
            </w:r>
            <w:r w:rsidRPr="000818EF">
              <w:rPr>
                <w:rFonts w:ascii="Times New Roman" w:hAnsi="Times New Roman"/>
                <w:noProof/>
                <w:highlight w:val="yellow"/>
                <w:lang w:val="fr-FR"/>
              </w:rPr>
              <w:t xml:space="preserve"> = </w:t>
            </w:r>
            <w:ins w:id="259" w:author="Christophe GISQUET" w:date="2014-06-10T14:47:00Z">
              <w:r w:rsidRPr="002E65AC">
                <w:rPr>
                  <w:rFonts w:ascii="Times New Roman" w:hAnsi="Times New Roman"/>
                  <w:noProof/>
                  <w:highlight w:val="yellow"/>
                  <w:lang w:val="fr-FR"/>
                </w:rPr>
                <w:t>temp</w:t>
              </w:r>
              <w:r w:rsidRPr="002E65AC">
                <w:rPr>
                  <w:rFonts w:ascii="Times New Roman" w:hAnsi="Times New Roman"/>
                  <w:noProof/>
                  <w:highlight w:val="yellow"/>
                  <w:lang w:val="en-US"/>
                </w:rPr>
                <w:t>PaletteEntries</w:t>
              </w:r>
            </w:ins>
            <w:del w:id="260" w:author="Christophe GISQUET" w:date="2014-06-10T14:47:00Z">
              <w:r w:rsidRPr="00A37F2B" w:rsidDel="002E65AC">
                <w:rPr>
                  <w:rFonts w:ascii="Times New Roman" w:hAnsi="Times New Roman"/>
                  <w:noProof/>
                  <w:highlight w:val="yellow"/>
                  <w:lang w:val="fr-FR"/>
                </w:rPr>
                <w:delText>palette_entries</w:delText>
              </w:r>
            </w:del>
          </w:p>
        </w:tc>
        <w:tc>
          <w:tcPr>
            <w:tcW w:w="1152" w:type="dxa"/>
          </w:tcPr>
          <w:p w14:paraId="42234DDF" w14:textId="77777777" w:rsidR="00080A99" w:rsidRPr="00D71B6D" w:rsidRDefault="00080A99" w:rsidP="00005EE0">
            <w:pPr>
              <w:pStyle w:val="tableheading"/>
              <w:rPr>
                <w:b w:val="0"/>
                <w:noProof/>
                <w:lang w:val="fr-FR"/>
              </w:rPr>
            </w:pPr>
          </w:p>
        </w:tc>
      </w:tr>
    </w:tbl>
    <w:p w14:paraId="4BEF0B7C" w14:textId="77777777" w:rsidR="00211D5E" w:rsidRPr="004868C8" w:rsidRDefault="00211D5E" w:rsidP="00F70A8A">
      <w:pPr>
        <w:spacing w:before="240"/>
        <w:jc w:val="both"/>
        <w:rPr>
          <w:szCs w:val="22"/>
          <w:lang w:val="en-CA"/>
        </w:rPr>
      </w:pPr>
      <w:bookmarkStart w:id="261" w:name="_Toc287363772"/>
      <w:bookmarkStart w:id="262" w:name="_Toc311216919"/>
      <w:bookmarkStart w:id="263" w:name="_Toc317198740"/>
      <w:bookmarkStart w:id="264" w:name="_Ref330057407"/>
      <w:bookmarkStart w:id="265" w:name="_Toc351408739"/>
      <w:r w:rsidRPr="004868C8">
        <w:rPr>
          <w:szCs w:val="22"/>
          <w:lang w:val="en-CA"/>
        </w:rPr>
        <w:t>7.4.3.2 Sequence parameter set RBSP semantics</w:t>
      </w:r>
    </w:p>
    <w:p w14:paraId="2C9870BC" w14:textId="77777777" w:rsidR="003065B9" w:rsidRDefault="003065B9" w:rsidP="003065B9">
      <w:proofErr w:type="spellStart"/>
      <w:r w:rsidRPr="00447F0F">
        <w:rPr>
          <w:b/>
        </w:rPr>
        <w:t>sps_extension_</w:t>
      </w:r>
      <w:proofErr w:type="gramStart"/>
      <w:r w:rsidRPr="00447F0F">
        <w:rPr>
          <w:b/>
        </w:rPr>
        <w:t>flag</w:t>
      </w:r>
      <w:proofErr w:type="spellEnd"/>
      <w:r>
        <w:t>[</w:t>
      </w:r>
      <w:proofErr w:type="gramEnd"/>
      <w:r>
        <w:t> 0 ]</w:t>
      </w:r>
      <w:r w:rsidRPr="00447F0F">
        <w:t xml:space="preserve"> equal to 1 specifies that </w:t>
      </w:r>
      <w:proofErr w:type="spellStart"/>
      <w:r w:rsidRPr="00B45C65">
        <w:t>transform_skip_rotation_enabled_flag</w:t>
      </w:r>
      <w:proofErr w:type="spellEnd"/>
      <w:r>
        <w:t xml:space="preserve">, </w:t>
      </w:r>
      <w:proofErr w:type="spellStart"/>
      <w:r w:rsidRPr="00B45C65">
        <w:t>transform_skip_context_enabled_flag</w:t>
      </w:r>
      <w:proofErr w:type="spellEnd"/>
      <w:r>
        <w:t>,</w:t>
      </w:r>
      <w:r w:rsidRPr="00B45C65">
        <w:t xml:space="preserve"> </w:t>
      </w:r>
      <w:proofErr w:type="spellStart"/>
      <w:r w:rsidRPr="00B45C65">
        <w:t>intra_block_copy_enabled_flag</w:t>
      </w:r>
      <w:proofErr w:type="spellEnd"/>
      <w:r>
        <w:t>,</w:t>
      </w:r>
      <w:r w:rsidRPr="00B45C65">
        <w:t xml:space="preserve"> </w:t>
      </w:r>
      <w:proofErr w:type="spellStart"/>
      <w:r w:rsidRPr="009E3170">
        <w:rPr>
          <w:highlight w:val="yellow"/>
        </w:rPr>
        <w:t>palette_enabled_flag</w:t>
      </w:r>
      <w:proofErr w:type="spellEnd"/>
      <w:r w:rsidRPr="005C4D0B">
        <w:rPr>
          <w:rFonts w:eastAsia="Malgun Gothic"/>
          <w:noProof/>
          <w:szCs w:val="22"/>
          <w:lang w:val="en-GB"/>
        </w:rPr>
        <w:t xml:space="preserve">, </w:t>
      </w:r>
      <w:proofErr w:type="spellStart"/>
      <w:r>
        <w:t>implicit_r</w:t>
      </w:r>
      <w:r w:rsidRPr="00592735">
        <w:t>dpcm_enabled_flag</w:t>
      </w:r>
      <w:proofErr w:type="spellEnd"/>
      <w:r w:rsidRPr="00592735">
        <w:t xml:space="preserve">, </w:t>
      </w:r>
      <w:proofErr w:type="spellStart"/>
      <w:r>
        <w:t>explicit_r</w:t>
      </w:r>
      <w:r w:rsidRPr="00592735">
        <w:t>dpcm_enabled_flag</w:t>
      </w:r>
      <w:proofErr w:type="spellEnd"/>
      <w:r w:rsidRPr="00592735">
        <w:t xml:space="preserve">, </w:t>
      </w:r>
      <w:proofErr w:type="spellStart"/>
      <w:r w:rsidRPr="00592735">
        <w:t>extended_precision_processing_flag</w:t>
      </w:r>
      <w:proofErr w:type="spellEnd"/>
      <w:r w:rsidRPr="00592735">
        <w:t xml:space="preserve">, </w:t>
      </w:r>
      <w:proofErr w:type="spellStart"/>
      <w:r w:rsidRPr="00592735">
        <w:t>intra_smoothing_disabled_flag</w:t>
      </w:r>
      <w:proofErr w:type="spellEnd"/>
      <w:r w:rsidRPr="00592735">
        <w:t>,</w:t>
      </w:r>
      <w:r>
        <w:t xml:space="preserve"> </w:t>
      </w:r>
      <w:proofErr w:type="spellStart"/>
      <w:r>
        <w:t>high_precision_offsets_enabled_flag</w:t>
      </w:r>
      <w:proofErr w:type="spellEnd"/>
      <w:r>
        <w:t>,</w:t>
      </w:r>
      <w:r w:rsidRPr="00592735">
        <w:t xml:space="preserve"> </w:t>
      </w:r>
      <w:proofErr w:type="spellStart"/>
      <w:r>
        <w:t>fast_rice_adaptation_enabled_flag</w:t>
      </w:r>
      <w:proofErr w:type="spellEnd"/>
      <w:r>
        <w:t xml:space="preserve">, and </w:t>
      </w:r>
      <w:proofErr w:type="spellStart"/>
      <w:r>
        <w:rPr>
          <w:bCs/>
        </w:rPr>
        <w:t>cabac_bypass_alignment_enabled_flag</w:t>
      </w:r>
      <w:proofErr w:type="spellEnd"/>
      <w:r w:rsidRPr="00592735">
        <w:t xml:space="preserve"> are present in the SPS</w:t>
      </w:r>
      <w:r>
        <w:t xml:space="preserve"> RBSP syntax structure.</w:t>
      </w:r>
      <w:r w:rsidRPr="00592735">
        <w:t xml:space="preserve"> </w:t>
      </w:r>
      <w:proofErr w:type="spellStart"/>
      <w:r>
        <w:t>sps_extension_</w:t>
      </w:r>
      <w:proofErr w:type="gramStart"/>
      <w:r>
        <w:t>flag</w:t>
      </w:r>
      <w:proofErr w:type="spellEnd"/>
      <w:r>
        <w:t>[</w:t>
      </w:r>
      <w:proofErr w:type="gramEnd"/>
      <w:r>
        <w:t> 0 ] equal to 0 specifies that these syntax elements are not present.</w:t>
      </w:r>
    </w:p>
    <w:p w14:paraId="6F29AA38" w14:textId="77777777" w:rsidR="003065B9" w:rsidRPr="005C4D0B" w:rsidRDefault="003065B9" w:rsidP="00211D5E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rPr>
          <w:rFonts w:eastAsia="Malgun Gothic"/>
          <w:noProof/>
          <w:szCs w:val="22"/>
          <w:lang w:val="en-GB"/>
        </w:rPr>
      </w:pPr>
    </w:p>
    <w:p w14:paraId="2C7422F3" w14:textId="77777777" w:rsidR="00A41137" w:rsidRDefault="00211D5E" w:rsidP="00E86150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rPr>
          <w:szCs w:val="22"/>
          <w:lang w:val="en-CA"/>
        </w:rPr>
      </w:pPr>
      <w:proofErr w:type="spellStart"/>
      <w:proofErr w:type="gramStart"/>
      <w:r w:rsidRPr="00211D5E">
        <w:rPr>
          <w:b/>
          <w:szCs w:val="22"/>
          <w:highlight w:val="yellow"/>
          <w:lang w:val="en-CA"/>
        </w:rPr>
        <w:t>palette_enabled_flag</w:t>
      </w:r>
      <w:proofErr w:type="spellEnd"/>
      <w:proofErr w:type="gramEnd"/>
      <w:r w:rsidRPr="00211D5E">
        <w:rPr>
          <w:b/>
          <w:szCs w:val="22"/>
          <w:highlight w:val="yellow"/>
          <w:lang w:val="en-CA"/>
        </w:rPr>
        <w:t xml:space="preserve"> </w:t>
      </w:r>
      <w:r w:rsidRPr="00211D5E">
        <w:rPr>
          <w:szCs w:val="22"/>
          <w:highlight w:val="yellow"/>
          <w:lang w:val="en-CA"/>
        </w:rPr>
        <w:t xml:space="preserve">equal to 1 specifies that </w:t>
      </w:r>
      <w:r>
        <w:rPr>
          <w:szCs w:val="22"/>
          <w:highlight w:val="yellow"/>
          <w:lang w:val="en-CA"/>
        </w:rPr>
        <w:t>the palette mode</w:t>
      </w:r>
      <w:r w:rsidRPr="00211D5E">
        <w:rPr>
          <w:szCs w:val="22"/>
          <w:highlight w:val="yellow"/>
          <w:lang w:val="en-CA"/>
        </w:rPr>
        <w:t xml:space="preserve"> may be used for intra blocks. </w:t>
      </w:r>
      <w:proofErr w:type="spellStart"/>
      <w:proofErr w:type="gramStart"/>
      <w:r>
        <w:rPr>
          <w:szCs w:val="22"/>
          <w:highlight w:val="yellow"/>
          <w:lang w:val="en-CA"/>
        </w:rPr>
        <w:t>palette</w:t>
      </w:r>
      <w:r w:rsidRPr="00211D5E">
        <w:rPr>
          <w:szCs w:val="22"/>
          <w:highlight w:val="yellow"/>
          <w:lang w:val="en-CA"/>
        </w:rPr>
        <w:t>_enabled_flag</w:t>
      </w:r>
      <w:proofErr w:type="spellEnd"/>
      <w:proofErr w:type="gramEnd"/>
      <w:r w:rsidRPr="00211D5E">
        <w:rPr>
          <w:szCs w:val="22"/>
          <w:highlight w:val="yellow"/>
          <w:lang w:val="en-CA"/>
        </w:rPr>
        <w:t xml:space="preserve"> equal to 0 specifies that </w:t>
      </w:r>
      <w:r>
        <w:rPr>
          <w:szCs w:val="22"/>
          <w:highlight w:val="yellow"/>
          <w:lang w:val="en-CA"/>
        </w:rPr>
        <w:t>the palette mode</w:t>
      </w:r>
      <w:r w:rsidRPr="00211D5E">
        <w:rPr>
          <w:szCs w:val="22"/>
          <w:highlight w:val="yellow"/>
          <w:lang w:val="en-CA"/>
        </w:rPr>
        <w:t xml:space="preserve"> is not applied. When not present, the value of </w:t>
      </w:r>
      <w:proofErr w:type="spellStart"/>
      <w:r>
        <w:rPr>
          <w:szCs w:val="22"/>
          <w:highlight w:val="yellow"/>
          <w:lang w:val="en-CA"/>
        </w:rPr>
        <w:t>palette</w:t>
      </w:r>
      <w:r w:rsidRPr="00211D5E">
        <w:rPr>
          <w:szCs w:val="22"/>
          <w:highlight w:val="yellow"/>
          <w:lang w:val="en-CA"/>
        </w:rPr>
        <w:t>_enabled_flag</w:t>
      </w:r>
      <w:proofErr w:type="spellEnd"/>
      <w:r w:rsidRPr="00211D5E">
        <w:rPr>
          <w:szCs w:val="22"/>
          <w:highlight w:val="yellow"/>
          <w:lang w:val="en-CA"/>
        </w:rPr>
        <w:t xml:space="preserve"> is inferred to be equal to 0.</w:t>
      </w:r>
    </w:p>
    <w:p w14:paraId="7E6DA0CF" w14:textId="77777777" w:rsidR="00B302D4" w:rsidRPr="00943A5F" w:rsidRDefault="00B302D4" w:rsidP="00B302D4">
      <w:pPr>
        <w:pStyle w:val="Heading2"/>
        <w:keepLines/>
        <w:numPr>
          <w:ilvl w:val="0"/>
          <w:numId w:val="0"/>
        </w:numPr>
        <w:tabs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313" w:after="0"/>
        <w:jc w:val="both"/>
        <w:rPr>
          <w:noProof/>
        </w:rPr>
      </w:pPr>
      <w:r w:rsidRPr="00943A5F">
        <w:rPr>
          <w:noProof/>
        </w:rPr>
        <w:t>Semantics</w:t>
      </w:r>
      <w:bookmarkEnd w:id="261"/>
      <w:bookmarkEnd w:id="262"/>
      <w:bookmarkEnd w:id="263"/>
      <w:bookmarkEnd w:id="264"/>
      <w:bookmarkEnd w:id="265"/>
    </w:p>
    <w:p w14:paraId="4EBF31EA" w14:textId="77777777" w:rsidR="000878CD" w:rsidRDefault="00BF77BF" w:rsidP="00F04AA6">
      <w:pPr>
        <w:jc w:val="both"/>
        <w:rPr>
          <w:noProof/>
          <w:szCs w:val="22"/>
          <w:highlight w:val="yellow"/>
          <w:lang w:eastAsia="ko-KR"/>
        </w:rPr>
      </w:pPr>
      <w:r>
        <w:rPr>
          <w:b/>
          <w:noProof/>
          <w:highlight w:val="yellow"/>
        </w:rPr>
        <w:t>palette_mode_flag</w:t>
      </w:r>
      <w:r w:rsidR="00F779DA" w:rsidRPr="005C4D0B">
        <w:rPr>
          <w:noProof/>
          <w:szCs w:val="22"/>
          <w:highlight w:val="yellow"/>
          <w:lang w:eastAsia="ko-KR"/>
        </w:rPr>
        <w:t xml:space="preserve">[ x0 ][ y0 ] equal to 1 specifies that the current coding unit is coded </w:t>
      </w:r>
      <w:r w:rsidR="00F779DA">
        <w:rPr>
          <w:noProof/>
          <w:szCs w:val="22"/>
          <w:highlight w:val="yellow"/>
          <w:lang w:eastAsia="ko-KR"/>
        </w:rPr>
        <w:t>using the palette mode</w:t>
      </w:r>
      <w:r w:rsidR="00F779DA" w:rsidRPr="005C4D0B">
        <w:rPr>
          <w:noProof/>
          <w:szCs w:val="22"/>
          <w:highlight w:val="yellow"/>
          <w:lang w:eastAsia="ko-KR"/>
        </w:rPr>
        <w:t xml:space="preserve">. </w:t>
      </w:r>
      <w:r>
        <w:rPr>
          <w:noProof/>
          <w:szCs w:val="22"/>
          <w:highlight w:val="yellow"/>
          <w:lang w:eastAsia="ko-KR"/>
        </w:rPr>
        <w:t>palette_mode_flag</w:t>
      </w:r>
      <w:r w:rsidR="00F779DA" w:rsidRPr="005C4D0B">
        <w:rPr>
          <w:noProof/>
          <w:szCs w:val="22"/>
          <w:highlight w:val="yellow"/>
          <w:lang w:eastAsia="ko-KR"/>
        </w:rPr>
        <w:t xml:space="preserve">[ x0 ][ y0 ] equal to 0 specifies that the current coding unit is not coded </w:t>
      </w:r>
      <w:r w:rsidR="009D0767">
        <w:rPr>
          <w:noProof/>
          <w:szCs w:val="22"/>
          <w:highlight w:val="yellow"/>
          <w:lang w:eastAsia="ko-KR"/>
        </w:rPr>
        <w:t>using the palette</w:t>
      </w:r>
      <w:r w:rsidR="000878CD">
        <w:rPr>
          <w:noProof/>
          <w:szCs w:val="22"/>
          <w:highlight w:val="yellow"/>
          <w:lang w:eastAsia="ko-KR"/>
        </w:rPr>
        <w:t xml:space="preserve"> mode.</w:t>
      </w:r>
    </w:p>
    <w:p w14:paraId="17EABCA5" w14:textId="77777777" w:rsidR="009D0767" w:rsidRDefault="00F779DA" w:rsidP="00F04AA6">
      <w:pPr>
        <w:jc w:val="both"/>
        <w:rPr>
          <w:rFonts w:eastAsia="Malgun Gothic"/>
          <w:noProof/>
          <w:szCs w:val="22"/>
          <w:lang w:val="en-GB"/>
        </w:rPr>
      </w:pPr>
      <w:r w:rsidRPr="005C4D0B">
        <w:rPr>
          <w:noProof/>
          <w:szCs w:val="22"/>
          <w:highlight w:val="yellow"/>
          <w:lang w:eastAsia="ko-KR"/>
        </w:rPr>
        <w:t xml:space="preserve">When </w:t>
      </w:r>
      <w:r w:rsidR="00BF77BF">
        <w:rPr>
          <w:noProof/>
          <w:szCs w:val="22"/>
          <w:highlight w:val="yellow"/>
          <w:lang w:eastAsia="ko-KR"/>
        </w:rPr>
        <w:t>palette_mode_flag</w:t>
      </w:r>
      <w:r w:rsidRPr="005C4D0B">
        <w:rPr>
          <w:noProof/>
          <w:szCs w:val="22"/>
          <w:highlight w:val="yellow"/>
          <w:lang w:eastAsia="ko-KR"/>
        </w:rPr>
        <w:t xml:space="preserve">[ x0 ][ y0 ] is not present, it is inferred </w:t>
      </w:r>
      <w:r w:rsidRPr="005C4D0B">
        <w:rPr>
          <w:szCs w:val="22"/>
          <w:highlight w:val="yellow"/>
          <w:lang w:eastAsia="ko-KR"/>
        </w:rPr>
        <w:t xml:space="preserve">to be equal to 0. </w:t>
      </w:r>
    </w:p>
    <w:p w14:paraId="2353C93B" w14:textId="77777777" w:rsidR="00B302D4" w:rsidRDefault="00B302D4" w:rsidP="00F04AA6">
      <w:pPr>
        <w:jc w:val="both"/>
        <w:rPr>
          <w:ins w:id="266" w:author="Christophe GISQUET" w:date="2014-06-10T14:42:00Z"/>
          <w:noProof/>
          <w:highlight w:val="yellow"/>
        </w:rPr>
      </w:pPr>
      <w:r w:rsidRPr="00181594">
        <w:rPr>
          <w:noProof/>
          <w:highlight w:val="yellow"/>
        </w:rPr>
        <w:t>In the following sematics, the array indices x0, y0 specify the location ( x0, y0 ) of the top-left luma sample of the considered coding block relative to the top-left luma sample of the picture.</w:t>
      </w:r>
    </w:p>
    <w:p w14:paraId="605B9441" w14:textId="77777777" w:rsidR="00A26BAF" w:rsidRPr="00181594" w:rsidRDefault="00A26BAF" w:rsidP="00F04AA6">
      <w:pPr>
        <w:jc w:val="both"/>
        <w:rPr>
          <w:ins w:id="267" w:author="Christophe GISQUET" w:date="2014-06-16T17:33:00Z"/>
          <w:noProof/>
          <w:highlight w:val="yellow"/>
        </w:rPr>
      </w:pPr>
      <w:proofErr w:type="spellStart"/>
      <w:proofErr w:type="gramStart"/>
      <w:ins w:id="268" w:author="Christophe GISQUET" w:date="2014-06-10T14:42:00Z">
        <w:r w:rsidRPr="00A26BAF">
          <w:rPr>
            <w:b/>
            <w:highlight w:val="yellow"/>
            <w:lang w:val="en-CA"/>
          </w:rPr>
          <w:t>max_pred_size</w:t>
        </w:r>
        <w:proofErr w:type="spellEnd"/>
        <w:proofErr w:type="gramEnd"/>
        <w:r>
          <w:rPr>
            <w:highlight w:val="yellow"/>
            <w:lang w:val="en-CA"/>
          </w:rPr>
          <w:t xml:space="preserve"> is the maximum size of the predictor, 64.</w:t>
        </w:r>
      </w:ins>
    </w:p>
    <w:p w14:paraId="345367D1" w14:textId="77777777" w:rsidR="009D0767" w:rsidRDefault="00A37F2B" w:rsidP="00F04AA6">
      <w:pPr>
        <w:jc w:val="both"/>
        <w:rPr>
          <w:noProof/>
          <w:szCs w:val="22"/>
          <w:highlight w:val="yellow"/>
          <w:lang w:eastAsia="ko-KR"/>
        </w:rPr>
      </w:pPr>
      <w:r>
        <w:rPr>
          <w:b/>
          <w:noProof/>
          <w:highlight w:val="yellow"/>
        </w:rPr>
        <w:t>previous</w:t>
      </w:r>
      <w:r w:rsidR="009D0767" w:rsidRPr="00181594">
        <w:rPr>
          <w:b/>
          <w:noProof/>
          <w:highlight w:val="yellow"/>
        </w:rPr>
        <w:t>_palette_entr</w:t>
      </w:r>
      <w:r w:rsidR="00181594" w:rsidRPr="00181594">
        <w:rPr>
          <w:b/>
          <w:noProof/>
          <w:highlight w:val="yellow"/>
        </w:rPr>
        <w:t>y_flag</w:t>
      </w:r>
      <w:r w:rsidR="009D0767" w:rsidRPr="00181594">
        <w:rPr>
          <w:noProof/>
          <w:szCs w:val="22"/>
          <w:highlight w:val="yellow"/>
          <w:lang w:eastAsia="ko-KR"/>
        </w:rPr>
        <w:t>[ i ]</w:t>
      </w:r>
      <w:r w:rsidR="009D0767" w:rsidRPr="00181594">
        <w:rPr>
          <w:b/>
          <w:noProof/>
          <w:highlight w:val="yellow"/>
        </w:rPr>
        <w:t xml:space="preserve"> </w:t>
      </w:r>
      <w:r w:rsidR="009D0767" w:rsidRPr="00181594">
        <w:rPr>
          <w:noProof/>
          <w:highlight w:val="yellow"/>
        </w:rPr>
        <w:t xml:space="preserve">equal to 1 specifies that the palette entry </w:t>
      </w:r>
      <w:r w:rsidR="008C44DD">
        <w:rPr>
          <w:noProof/>
          <w:highlight w:val="yellow"/>
        </w:rPr>
        <w:t xml:space="preserve">from the </w:t>
      </w:r>
      <w:del w:id="269" w:author="Christophe GISQUET" w:date="2014-06-10T14:41:00Z">
        <w:r w:rsidDel="002530B5">
          <w:rPr>
            <w:noProof/>
            <w:highlight w:val="yellow"/>
          </w:rPr>
          <w:delText>previous</w:delText>
        </w:r>
        <w:r w:rsidR="00D71B6D" w:rsidDel="002530B5">
          <w:rPr>
            <w:noProof/>
            <w:highlight w:val="yellow"/>
          </w:rPr>
          <w:delText xml:space="preserve"> used </w:delText>
        </w:r>
      </w:del>
      <w:r w:rsidR="008C44DD">
        <w:rPr>
          <w:noProof/>
          <w:highlight w:val="yellow"/>
        </w:rPr>
        <w:t xml:space="preserve">palette </w:t>
      </w:r>
      <w:ins w:id="270" w:author="Christophe GISQUET" w:date="2014-06-10T14:41:00Z">
        <w:r w:rsidR="002530B5">
          <w:rPr>
            <w:noProof/>
            <w:highlight w:val="yellow"/>
          </w:rPr>
          <w:t xml:space="preserve">predictor </w:t>
        </w:r>
      </w:ins>
      <w:r w:rsidR="009D0767" w:rsidRPr="00181594">
        <w:rPr>
          <w:noProof/>
          <w:highlight w:val="yellow"/>
        </w:rPr>
        <w:t xml:space="preserve">is copied. </w:t>
      </w:r>
      <w:r>
        <w:rPr>
          <w:noProof/>
          <w:highlight w:val="yellow"/>
        </w:rPr>
        <w:t>previous</w:t>
      </w:r>
      <w:r w:rsidR="009D0767" w:rsidRPr="00181594">
        <w:rPr>
          <w:noProof/>
          <w:highlight w:val="yellow"/>
        </w:rPr>
        <w:t>_palette_entry_flag</w:t>
      </w:r>
      <w:r w:rsidR="00181594" w:rsidRPr="00181594">
        <w:rPr>
          <w:noProof/>
          <w:szCs w:val="22"/>
          <w:highlight w:val="yellow"/>
          <w:lang w:eastAsia="ko-KR"/>
        </w:rPr>
        <w:t> </w:t>
      </w:r>
      <w:r w:rsidR="009D0767" w:rsidRPr="00181594">
        <w:rPr>
          <w:noProof/>
          <w:szCs w:val="22"/>
          <w:highlight w:val="yellow"/>
          <w:lang w:eastAsia="ko-KR"/>
        </w:rPr>
        <w:t xml:space="preserve">[ i ] equals to </w:t>
      </w:r>
      <w:r w:rsidR="00FC4B31">
        <w:rPr>
          <w:noProof/>
          <w:szCs w:val="22"/>
          <w:highlight w:val="yellow"/>
          <w:lang w:eastAsia="ko-KR"/>
        </w:rPr>
        <w:t>0</w:t>
      </w:r>
      <w:r w:rsidR="00FC4B31" w:rsidRPr="00181594">
        <w:rPr>
          <w:noProof/>
          <w:szCs w:val="22"/>
          <w:highlight w:val="yellow"/>
          <w:lang w:eastAsia="ko-KR"/>
        </w:rPr>
        <w:t xml:space="preserve"> </w:t>
      </w:r>
      <w:r w:rsidR="009D0767" w:rsidRPr="00181594">
        <w:rPr>
          <w:noProof/>
          <w:szCs w:val="22"/>
          <w:highlight w:val="yellow"/>
          <w:lang w:eastAsia="ko-KR"/>
        </w:rPr>
        <w:t xml:space="preserve">specifies that the palette entry </w:t>
      </w:r>
      <w:r w:rsidR="008C44DD">
        <w:rPr>
          <w:noProof/>
          <w:szCs w:val="22"/>
          <w:highlight w:val="yellow"/>
          <w:lang w:eastAsia="ko-KR"/>
        </w:rPr>
        <w:t xml:space="preserve">from the </w:t>
      </w:r>
      <w:del w:id="271" w:author="Christophe GISQUET" w:date="2014-06-10T14:41:00Z">
        <w:r w:rsidDel="002530B5">
          <w:rPr>
            <w:noProof/>
            <w:szCs w:val="22"/>
            <w:highlight w:val="yellow"/>
            <w:lang w:eastAsia="ko-KR"/>
          </w:rPr>
          <w:delText>previous</w:delText>
        </w:r>
        <w:r w:rsidR="00D71B6D" w:rsidDel="002530B5">
          <w:rPr>
            <w:noProof/>
            <w:szCs w:val="22"/>
            <w:highlight w:val="yellow"/>
            <w:lang w:eastAsia="ko-KR"/>
          </w:rPr>
          <w:delText xml:space="preserve"> used </w:delText>
        </w:r>
      </w:del>
      <w:r w:rsidR="008C44DD">
        <w:rPr>
          <w:noProof/>
          <w:szCs w:val="22"/>
          <w:highlight w:val="yellow"/>
          <w:lang w:eastAsia="ko-KR"/>
        </w:rPr>
        <w:t xml:space="preserve">palette </w:t>
      </w:r>
      <w:ins w:id="272" w:author="Christophe GISQUET" w:date="2014-06-10T14:41:00Z">
        <w:r w:rsidR="002530B5">
          <w:rPr>
            <w:noProof/>
            <w:szCs w:val="22"/>
            <w:highlight w:val="yellow"/>
            <w:lang w:eastAsia="ko-KR"/>
          </w:rPr>
          <w:t xml:space="preserve">predictor </w:t>
        </w:r>
      </w:ins>
      <w:r w:rsidR="009D0767" w:rsidRPr="00181594">
        <w:rPr>
          <w:noProof/>
          <w:szCs w:val="22"/>
          <w:highlight w:val="yellow"/>
          <w:lang w:eastAsia="ko-KR"/>
        </w:rPr>
        <w:t>is not copied.</w:t>
      </w:r>
    </w:p>
    <w:p w14:paraId="7EC28D78" w14:textId="77777777" w:rsidR="00D71B6D" w:rsidRPr="00A37F2B" w:rsidRDefault="00D71B6D" w:rsidP="00F04AA6">
      <w:pPr>
        <w:jc w:val="both"/>
        <w:rPr>
          <w:noProof/>
          <w:szCs w:val="22"/>
          <w:lang w:eastAsia="ko-KR"/>
        </w:rPr>
      </w:pPr>
      <w:del w:id="273" w:author="Christophe GISQUET" w:date="2014-06-10T14:41:00Z">
        <w:r w:rsidRPr="000818EF" w:rsidDel="002530B5">
          <w:rPr>
            <w:noProof/>
            <w:highlight w:val="yellow"/>
          </w:rPr>
          <w:delText xml:space="preserve">The </w:delText>
        </w:r>
      </w:del>
      <w:proofErr w:type="gramStart"/>
      <w:r w:rsidR="00A37F2B">
        <w:rPr>
          <w:noProof/>
          <w:highlight w:val="yellow"/>
        </w:rPr>
        <w:t>previousP</w:t>
      </w:r>
      <w:proofErr w:type="spellStart"/>
      <w:r w:rsidR="00A37F2B">
        <w:rPr>
          <w:highlight w:val="yellow"/>
          <w:lang w:val="en-CA"/>
        </w:rPr>
        <w:t>aletteS</w:t>
      </w:r>
      <w:r w:rsidR="00A37F2B" w:rsidRPr="007C60A8">
        <w:rPr>
          <w:highlight w:val="yellow"/>
          <w:lang w:val="en-CA"/>
        </w:rPr>
        <w:t>ize</w:t>
      </w:r>
      <w:proofErr w:type="spellEnd"/>
      <w:proofErr w:type="gramEnd"/>
      <w:r w:rsidR="00A37F2B" w:rsidRPr="000818EF">
        <w:rPr>
          <w:highlight w:val="yellow"/>
        </w:rPr>
        <w:t xml:space="preserve"> </w:t>
      </w:r>
      <w:r w:rsidRPr="000818EF">
        <w:rPr>
          <w:highlight w:val="yellow"/>
        </w:rPr>
        <w:t xml:space="preserve">is </w:t>
      </w:r>
      <w:r w:rsidRPr="00363829">
        <w:rPr>
          <w:highlight w:val="yellow"/>
        </w:rPr>
        <w:t>the size of the palette</w:t>
      </w:r>
      <w:ins w:id="274" w:author="Christophe GISQUET" w:date="2014-06-16T17:33:00Z">
        <w:r w:rsidRPr="00363829">
          <w:rPr>
            <w:highlight w:val="yellow"/>
          </w:rPr>
          <w:t xml:space="preserve"> </w:t>
        </w:r>
      </w:ins>
      <w:del w:id="275" w:author="Christophe GISQUET" w:date="2014-06-10T14:42:00Z">
        <w:r w:rsidRPr="00363829" w:rsidDel="002530B5">
          <w:rPr>
            <w:highlight w:val="yellow"/>
          </w:rPr>
          <w:delText xml:space="preserve">of </w:delText>
        </w:r>
      </w:del>
      <w:ins w:id="276" w:author="Christophe GISQUET" w:date="2014-06-10T14:42:00Z">
        <w:r w:rsidR="002530B5">
          <w:rPr>
            <w:highlight w:val="yellow"/>
          </w:rPr>
          <w:t>predictor made from</w:t>
        </w:r>
        <w:r w:rsidR="002530B5" w:rsidRPr="00363829">
          <w:rPr>
            <w:highlight w:val="yellow"/>
          </w:rPr>
          <w:t xml:space="preserve"> </w:t>
        </w:r>
      </w:ins>
      <w:ins w:id="277" w:author="Christophe GISQUET" w:date="2014-06-16T17:33:00Z">
        <w:r w:rsidRPr="00363829">
          <w:rPr>
            <w:highlight w:val="yellow"/>
          </w:rPr>
          <w:t xml:space="preserve">the </w:t>
        </w:r>
      </w:ins>
      <w:ins w:id="278" w:author="Christophe GISQUET" w:date="2014-06-10T14:43:00Z">
        <w:r w:rsidR="00A26BAF">
          <w:rPr>
            <w:highlight w:val="yellow"/>
          </w:rPr>
          <w:t xml:space="preserve">palette and palette predictor of the </w:t>
        </w:r>
      </w:ins>
      <w:r w:rsidR="00A37F2B">
        <w:rPr>
          <w:highlight w:val="yellow"/>
        </w:rPr>
        <w:t>previous</w:t>
      </w:r>
      <w:r w:rsidRPr="00363829">
        <w:rPr>
          <w:highlight w:val="yellow"/>
        </w:rPr>
        <w:t xml:space="preserve"> </w:t>
      </w:r>
      <w:r w:rsidR="00A37F2B" w:rsidRPr="00363829">
        <w:rPr>
          <w:highlight w:val="yellow"/>
        </w:rPr>
        <w:t xml:space="preserve">CU </w:t>
      </w:r>
      <w:r w:rsidRPr="00363829">
        <w:rPr>
          <w:highlight w:val="yellow"/>
        </w:rPr>
        <w:t xml:space="preserve">decoded </w:t>
      </w:r>
      <w:r w:rsidR="00A37F2B">
        <w:rPr>
          <w:highlight w:val="yellow"/>
        </w:rPr>
        <w:t>in p</w:t>
      </w:r>
      <w:r w:rsidRPr="00363829">
        <w:rPr>
          <w:highlight w:val="yellow"/>
        </w:rPr>
        <w:t>alette</w:t>
      </w:r>
      <w:r w:rsidR="00A37F2B">
        <w:rPr>
          <w:highlight w:val="yellow"/>
        </w:rPr>
        <w:t xml:space="preserve"> mode</w:t>
      </w:r>
      <w:r w:rsidRPr="00363829">
        <w:rPr>
          <w:highlight w:val="yellow"/>
        </w:rPr>
        <w:t xml:space="preserve">. </w:t>
      </w:r>
      <w:r w:rsidRPr="00363829">
        <w:rPr>
          <w:rFonts w:eastAsia="Batang"/>
          <w:noProof/>
          <w:highlight w:val="yellow"/>
        </w:rPr>
        <w:t xml:space="preserve">The variable </w:t>
      </w:r>
      <w:r w:rsidR="00A37F2B">
        <w:rPr>
          <w:noProof/>
          <w:highlight w:val="yellow"/>
        </w:rPr>
        <w:t>previousP</w:t>
      </w:r>
      <w:proofErr w:type="spellStart"/>
      <w:r w:rsidR="00A37F2B">
        <w:rPr>
          <w:highlight w:val="yellow"/>
          <w:lang w:val="en-CA"/>
        </w:rPr>
        <w:t>aletteS</w:t>
      </w:r>
      <w:r w:rsidR="00A37F2B" w:rsidRPr="007C60A8">
        <w:rPr>
          <w:highlight w:val="yellow"/>
          <w:lang w:val="en-CA"/>
        </w:rPr>
        <w:t>ize</w:t>
      </w:r>
      <w:proofErr w:type="spellEnd"/>
      <w:r w:rsidR="00A37F2B" w:rsidRPr="00363829">
        <w:rPr>
          <w:rFonts w:eastAsia="Batang"/>
          <w:noProof/>
          <w:highlight w:val="yellow"/>
        </w:rPr>
        <w:t xml:space="preserve"> </w:t>
      </w:r>
      <w:r w:rsidRPr="00363829">
        <w:rPr>
          <w:rFonts w:eastAsia="Batang"/>
          <w:noProof/>
          <w:highlight w:val="yellow"/>
        </w:rPr>
        <w:t xml:space="preserve">is set equal to </w:t>
      </w:r>
      <w:r w:rsidR="00A37F2B">
        <w:rPr>
          <w:rFonts w:eastAsia="Batang"/>
          <w:noProof/>
          <w:highlight w:val="yellow"/>
        </w:rPr>
        <w:t>0</w:t>
      </w:r>
      <w:r w:rsidRPr="00363829">
        <w:rPr>
          <w:rFonts w:eastAsia="Batang"/>
          <w:noProof/>
          <w:highlight w:val="yellow"/>
        </w:rPr>
        <w:t xml:space="preserve"> for the first decoded </w:t>
      </w:r>
      <w:r w:rsidR="008F18FF">
        <w:rPr>
          <w:rFonts w:eastAsia="Batang"/>
          <w:noProof/>
          <w:highlight w:val="yellow"/>
        </w:rPr>
        <w:t>p</w:t>
      </w:r>
      <w:r w:rsidRPr="000818EF">
        <w:rPr>
          <w:rFonts w:eastAsia="Batang"/>
          <w:noProof/>
          <w:highlight w:val="yellow"/>
        </w:rPr>
        <w:t xml:space="preserve">alette CU of </w:t>
      </w:r>
      <w:r w:rsidR="00C70A7C">
        <w:rPr>
          <w:rFonts w:eastAsia="Batang"/>
          <w:noProof/>
          <w:highlight w:val="yellow"/>
        </w:rPr>
        <w:t>each</w:t>
      </w:r>
      <w:r w:rsidRPr="000818EF">
        <w:rPr>
          <w:rFonts w:eastAsia="Batang"/>
          <w:noProof/>
          <w:highlight w:val="yellow"/>
        </w:rPr>
        <w:t xml:space="preserve"> CTB line</w:t>
      </w:r>
      <w:r w:rsidR="00C70A7C">
        <w:rPr>
          <w:rFonts w:eastAsia="Batang"/>
          <w:noProof/>
          <w:highlight w:val="yellow"/>
        </w:rPr>
        <w:t xml:space="preserve"> as well as slice</w:t>
      </w:r>
      <w:r w:rsidRPr="000818EF">
        <w:rPr>
          <w:rFonts w:eastAsia="Batang"/>
          <w:noProof/>
          <w:highlight w:val="yellow"/>
        </w:rPr>
        <w:t>.</w:t>
      </w:r>
    </w:p>
    <w:p w14:paraId="08BA3EEA" w14:textId="77777777" w:rsidR="00181594" w:rsidRDefault="002B2F7B" w:rsidP="00F04AA6">
      <w:pPr>
        <w:jc w:val="both"/>
        <w:rPr>
          <w:bCs/>
          <w:highlight w:val="yellow"/>
          <w:lang w:val="en-CA"/>
        </w:rPr>
      </w:pPr>
      <w:proofErr w:type="spellStart"/>
      <w:proofErr w:type="gramStart"/>
      <w:r>
        <w:rPr>
          <w:b/>
          <w:bCs/>
          <w:highlight w:val="yellow"/>
          <w:lang w:val="en-CA"/>
        </w:rPr>
        <w:t>palette_num_signalled_entries</w:t>
      </w:r>
      <w:proofErr w:type="spellEnd"/>
      <w:proofErr w:type="gramEnd"/>
      <w:r w:rsidR="00181594" w:rsidRPr="00181594">
        <w:rPr>
          <w:bCs/>
          <w:highlight w:val="yellow"/>
          <w:lang w:val="en-CA"/>
        </w:rPr>
        <w:t xml:space="preserve"> specifies the nu</w:t>
      </w:r>
      <w:r w:rsidR="00181594">
        <w:rPr>
          <w:bCs/>
          <w:highlight w:val="yellow"/>
          <w:lang w:val="en-CA"/>
        </w:rPr>
        <w:t>mber of e</w:t>
      </w:r>
      <w:r w:rsidR="00D50D68">
        <w:rPr>
          <w:bCs/>
          <w:highlight w:val="yellow"/>
          <w:lang w:val="en-CA"/>
        </w:rPr>
        <w:t>ntries in the</w:t>
      </w:r>
      <w:r w:rsidR="00181594">
        <w:rPr>
          <w:bCs/>
          <w:highlight w:val="yellow"/>
          <w:lang w:val="en-CA"/>
        </w:rPr>
        <w:t xml:space="preserve"> palette that are explicitly </w:t>
      </w:r>
      <w:r w:rsidR="00181594" w:rsidRPr="00F45125">
        <w:rPr>
          <w:bCs/>
          <w:highlight w:val="yellow"/>
          <w:lang w:val="en-CA"/>
        </w:rPr>
        <w:t>signalled for the current coding unit.</w:t>
      </w:r>
    </w:p>
    <w:p w14:paraId="6C0C5678" w14:textId="77777777" w:rsidR="001D5A85" w:rsidRPr="001D5A85" w:rsidRDefault="001D5A85" w:rsidP="00F04AA6">
      <w:pPr>
        <w:tabs>
          <w:tab w:val="left" w:pos="284"/>
        </w:tabs>
        <w:jc w:val="both"/>
        <w:rPr>
          <w:noProof/>
        </w:rPr>
      </w:pPr>
      <w:r w:rsidRPr="00F45125">
        <w:rPr>
          <w:noProof/>
          <w:highlight w:val="yellow"/>
        </w:rPr>
        <w:t xml:space="preserve">When </w:t>
      </w:r>
      <w:r w:rsidR="002B2F7B">
        <w:rPr>
          <w:noProof/>
          <w:highlight w:val="yellow"/>
        </w:rPr>
        <w:t>palette_num_signalled_entries</w:t>
      </w:r>
      <w:r>
        <w:rPr>
          <w:noProof/>
          <w:highlight w:val="yellow"/>
        </w:rPr>
        <w:t xml:space="preserve"> </w:t>
      </w:r>
      <w:r w:rsidRPr="00F45125">
        <w:rPr>
          <w:noProof/>
          <w:highlight w:val="yellow"/>
        </w:rPr>
        <w:t>is not present, it is inferred to be equal to 0.</w:t>
      </w:r>
    </w:p>
    <w:p w14:paraId="305E3407" w14:textId="77777777" w:rsidR="00B302D4" w:rsidRDefault="001D5A85" w:rsidP="00F04AA6">
      <w:pPr>
        <w:tabs>
          <w:tab w:val="left" w:pos="284"/>
        </w:tabs>
        <w:jc w:val="both"/>
        <w:rPr>
          <w:noProof/>
          <w:highlight w:val="yellow"/>
        </w:rPr>
      </w:pPr>
      <w:r>
        <w:rPr>
          <w:b/>
          <w:noProof/>
          <w:highlight w:val="yellow"/>
        </w:rPr>
        <w:t>p</w:t>
      </w:r>
      <w:r w:rsidR="00B302D4" w:rsidRPr="00F45125">
        <w:rPr>
          <w:b/>
          <w:noProof/>
          <w:highlight w:val="yellow"/>
        </w:rPr>
        <w:t>alette</w:t>
      </w:r>
      <w:r>
        <w:rPr>
          <w:b/>
          <w:noProof/>
          <w:highlight w:val="yellow"/>
        </w:rPr>
        <w:t>_</w:t>
      </w:r>
      <w:proofErr w:type="gramStart"/>
      <w:r>
        <w:rPr>
          <w:b/>
          <w:noProof/>
          <w:highlight w:val="yellow"/>
        </w:rPr>
        <w:t>entries</w:t>
      </w:r>
      <w:r w:rsidR="00A9787F" w:rsidRPr="001B732D">
        <w:rPr>
          <w:highlight w:val="yellow"/>
          <w:lang w:val="en-CA"/>
        </w:rPr>
        <w:t>[</w:t>
      </w:r>
      <w:proofErr w:type="gramEnd"/>
      <w:r w:rsidR="00A9787F" w:rsidRPr="00DC648F">
        <w:rPr>
          <w:noProof/>
          <w:highlight w:val="yellow"/>
        </w:rPr>
        <w:t> </w:t>
      </w:r>
      <w:r w:rsidR="00A9787F" w:rsidRPr="001B732D">
        <w:rPr>
          <w:noProof/>
          <w:highlight w:val="yellow"/>
        </w:rPr>
        <w:t>cIdx</w:t>
      </w:r>
      <w:r w:rsidR="00A9787F" w:rsidRPr="00DC648F">
        <w:rPr>
          <w:noProof/>
          <w:highlight w:val="yellow"/>
        </w:rPr>
        <w:t> </w:t>
      </w:r>
      <w:r w:rsidR="00A9787F" w:rsidRPr="001B732D">
        <w:rPr>
          <w:highlight w:val="yellow"/>
          <w:lang w:val="en-CA"/>
        </w:rPr>
        <w:t>]</w:t>
      </w:r>
      <w:r w:rsidR="00A9787F" w:rsidRPr="001B732D">
        <w:rPr>
          <w:noProof/>
          <w:highlight w:val="yellow"/>
        </w:rPr>
        <w:t>[</w:t>
      </w:r>
      <w:r w:rsidR="00A9787F" w:rsidRPr="00DC648F">
        <w:rPr>
          <w:noProof/>
          <w:highlight w:val="yellow"/>
        </w:rPr>
        <w:t> </w:t>
      </w:r>
      <w:r w:rsidR="00A9787F">
        <w:rPr>
          <w:noProof/>
          <w:highlight w:val="yellow"/>
        </w:rPr>
        <w:t>i</w:t>
      </w:r>
      <w:r w:rsidR="00A9787F" w:rsidRPr="00DC648F">
        <w:rPr>
          <w:noProof/>
          <w:highlight w:val="yellow"/>
        </w:rPr>
        <w:t> </w:t>
      </w:r>
      <w:r w:rsidR="00A9787F" w:rsidRPr="004209F9">
        <w:rPr>
          <w:noProof/>
          <w:highlight w:val="yellow"/>
        </w:rPr>
        <w:t>]</w:t>
      </w:r>
      <w:r w:rsidR="00B302D4" w:rsidRPr="00F45125">
        <w:rPr>
          <w:b/>
          <w:noProof/>
          <w:highlight w:val="yellow"/>
        </w:rPr>
        <w:t xml:space="preserve"> </w:t>
      </w:r>
      <w:r w:rsidR="00B302D4" w:rsidRPr="00F45125">
        <w:rPr>
          <w:noProof/>
          <w:highlight w:val="yellow"/>
        </w:rPr>
        <w:t>specifies</w:t>
      </w:r>
      <w:r w:rsidR="00B302D4" w:rsidRPr="00F45125">
        <w:rPr>
          <w:b/>
          <w:noProof/>
          <w:highlight w:val="yellow"/>
        </w:rPr>
        <w:t xml:space="preserve"> </w:t>
      </w:r>
      <w:r w:rsidR="00B302D4" w:rsidRPr="00F45125">
        <w:rPr>
          <w:noProof/>
          <w:highlight w:val="yellow"/>
        </w:rPr>
        <w:t>the i-th element in the palette for the color component cIdx.</w:t>
      </w:r>
    </w:p>
    <w:p w14:paraId="3579F3CD" w14:textId="77777777" w:rsidR="00080A99" w:rsidRDefault="002E65AC" w:rsidP="00F04AA6">
      <w:pPr>
        <w:tabs>
          <w:tab w:val="left" w:pos="284"/>
        </w:tabs>
        <w:jc w:val="both"/>
        <w:rPr>
          <w:ins w:id="279" w:author="Guillaume LAROCHE 2" w:date="2014-06-17T10:33:00Z"/>
          <w:noProof/>
          <w:highlight w:val="yellow"/>
        </w:rPr>
      </w:pPr>
      <w:ins w:id="280" w:author="Christophe GISQUET" w:date="2014-06-10T14:48:00Z">
        <w:r w:rsidRPr="002E65AC">
          <w:rPr>
            <w:noProof/>
            <w:highlight w:val="yellow"/>
          </w:rPr>
          <w:lastRenderedPageBreak/>
          <w:t xml:space="preserve">tempPaletteEntries is a temporary array to hold palette entries from both </w:t>
        </w:r>
        <w:r>
          <w:rPr>
            <w:noProof/>
            <w:highlight w:val="yellow"/>
          </w:rPr>
          <w:t xml:space="preserve">palette_entries and previousPaletteEntries of the current CU. </w:t>
        </w:r>
      </w:ins>
      <w:r w:rsidR="005B2E9D">
        <w:rPr>
          <w:noProof/>
          <w:highlight w:val="yellow"/>
        </w:rPr>
        <w:t xml:space="preserve">The array previousPaletteEntries is equal to the </w:t>
      </w:r>
      <w:ins w:id="281" w:author="Christophe GISQUET" w:date="2014-06-10T14:49:00Z">
        <w:r>
          <w:rPr>
            <w:noProof/>
            <w:highlight w:val="yellow"/>
          </w:rPr>
          <w:t xml:space="preserve">final content of the </w:t>
        </w:r>
      </w:ins>
      <w:r w:rsidR="005B2E9D">
        <w:rPr>
          <w:noProof/>
          <w:highlight w:val="yellow"/>
        </w:rPr>
        <w:t xml:space="preserve">array </w:t>
      </w:r>
      <w:ins w:id="282" w:author="Christophe GISQUET" w:date="2014-06-10T14:49:00Z">
        <w:r w:rsidRPr="002E65AC">
          <w:rPr>
            <w:noProof/>
            <w:highlight w:val="yellow"/>
          </w:rPr>
          <w:t>tempPaletteEntries</w:t>
        </w:r>
      </w:ins>
      <w:del w:id="283" w:author="Christophe GISQUET" w:date="2014-06-10T14:49:00Z">
        <w:r w:rsidR="005B2E9D" w:rsidDel="002E65AC">
          <w:rPr>
            <w:noProof/>
            <w:highlight w:val="yellow"/>
          </w:rPr>
          <w:delText>palette_entries</w:delText>
        </w:r>
      </w:del>
      <w:r w:rsidR="005B2E9D">
        <w:rPr>
          <w:noProof/>
          <w:highlight w:val="yellow"/>
        </w:rPr>
        <w:t xml:space="preserve"> of the last</w:t>
      </w:r>
      <w:r w:rsidR="008F18FF">
        <w:rPr>
          <w:noProof/>
          <w:highlight w:val="yellow"/>
        </w:rPr>
        <w:t xml:space="preserve"> CU decode</w:t>
      </w:r>
      <w:r w:rsidR="00F20F93">
        <w:rPr>
          <w:noProof/>
          <w:highlight w:val="yellow"/>
        </w:rPr>
        <w:t>d</w:t>
      </w:r>
      <w:r w:rsidR="008F18FF">
        <w:rPr>
          <w:noProof/>
          <w:highlight w:val="yellow"/>
        </w:rPr>
        <w:t xml:space="preserve"> in palette mode.</w:t>
      </w:r>
    </w:p>
    <w:p w14:paraId="28FEC2E4" w14:textId="44913043" w:rsidR="005B2E9D" w:rsidRPr="00F45125" w:rsidRDefault="00080A99" w:rsidP="00080A99">
      <w:pPr>
        <w:jc w:val="both"/>
        <w:rPr>
          <w:noProof/>
          <w:highlight w:val="yellow"/>
        </w:rPr>
      </w:pPr>
      <w:ins w:id="284" w:author="Guillaume LAROCHE 2" w:date="2014-06-17T10:33:00Z">
        <w:r w:rsidRPr="0025522C">
          <w:rPr>
            <w:b/>
            <w:noProof/>
            <w:highlight w:val="yellow"/>
          </w:rPr>
          <w:t>palette_</w:t>
        </w:r>
        <w:proofErr w:type="spellStart"/>
        <w:r w:rsidRPr="0025522C">
          <w:rPr>
            <w:b/>
            <w:highlight w:val="yellow"/>
          </w:rPr>
          <w:t>limit_run</w:t>
        </w:r>
        <w:proofErr w:type="spellEnd"/>
        <w:r w:rsidRPr="0025522C">
          <w:rPr>
            <w:b/>
            <w:noProof/>
            <w:highlight w:val="yellow"/>
          </w:rPr>
          <w:t xml:space="preserve">: </w:t>
        </w:r>
        <w:r w:rsidRPr="0025522C">
          <w:rPr>
            <w:noProof/>
            <w:highlight w:val="yellow"/>
          </w:rPr>
          <w:t>specifies the minimum  palette index that has no palette run coded for copy index mode.</w:t>
        </w:r>
      </w:ins>
    </w:p>
    <w:p w14:paraId="50877035" w14:textId="77777777" w:rsidR="00451F12" w:rsidRDefault="00451F12" w:rsidP="00F04AA6">
      <w:pPr>
        <w:tabs>
          <w:tab w:val="left" w:pos="284"/>
        </w:tabs>
        <w:jc w:val="both"/>
        <w:rPr>
          <w:noProof/>
        </w:rPr>
      </w:pPr>
      <w:r w:rsidRPr="00A9787F">
        <w:rPr>
          <w:b/>
          <w:noProof/>
          <w:highlight w:val="yellow"/>
        </w:rPr>
        <w:t>palette_escape_val</w:t>
      </w:r>
      <w:r w:rsidRPr="00A9787F">
        <w:rPr>
          <w:highlight w:val="yellow"/>
          <w:lang w:val="en-CA"/>
        </w:rPr>
        <w:t xml:space="preserve"> specifies the escape </w:t>
      </w:r>
      <w:r w:rsidR="00C20C29">
        <w:rPr>
          <w:highlight w:val="yellow"/>
          <w:lang w:val="en-CA"/>
        </w:rPr>
        <w:t xml:space="preserve">pixel </w:t>
      </w:r>
      <w:r w:rsidRPr="00A9787F">
        <w:rPr>
          <w:highlight w:val="yellow"/>
          <w:lang w:val="en-CA"/>
        </w:rPr>
        <w:t>value.</w:t>
      </w:r>
    </w:p>
    <w:p w14:paraId="5C0813D3" w14:textId="77777777" w:rsidR="00A3509E" w:rsidRDefault="00A3509E" w:rsidP="00A3509E">
      <w:pPr>
        <w:tabs>
          <w:tab w:val="left" w:pos="284"/>
        </w:tabs>
        <w:jc w:val="both"/>
        <w:rPr>
          <w:ins w:id="285" w:author="Christophe GISQUET" w:date="2014-06-17T10:28:00Z"/>
          <w:noProof/>
        </w:rPr>
      </w:pPr>
      <w:ins w:id="286" w:author="Christophe GISQUET" w:date="2014-06-17T10:28:00Z">
        <w:r w:rsidRPr="00D07F80">
          <w:rPr>
            <w:noProof/>
            <w:highlight w:val="yellow"/>
          </w:rPr>
          <w:t>last_index</w:t>
        </w:r>
        <w:r w:rsidRPr="009008F7">
          <w:rPr>
            <w:noProof/>
            <w:highlight w:val="yellow"/>
          </w:rPr>
          <w:t xml:space="preserve"> is the value of the last index in raster scan order, 1 initially when x0 and y0 are zero.</w:t>
        </w:r>
      </w:ins>
    </w:p>
    <w:p w14:paraId="3CED75E5" w14:textId="77777777" w:rsidR="00A3509E" w:rsidRPr="00A17507" w:rsidRDefault="00A3509E" w:rsidP="00A3509E">
      <w:pPr>
        <w:tabs>
          <w:tab w:val="left" w:pos="284"/>
        </w:tabs>
        <w:jc w:val="both"/>
        <w:rPr>
          <w:ins w:id="287" w:author="Christophe GISQUET" w:date="2014-06-17T10:28:00Z"/>
          <w:noProof/>
        </w:rPr>
      </w:pPr>
      <w:ins w:id="288" w:author="Christophe GISQUET" w:date="2014-06-17T10:28:00Z">
        <w:r w:rsidRPr="00D07F80">
          <w:rPr>
            <w:noProof/>
            <w:highlight w:val="yellow"/>
          </w:rPr>
          <w:t>last_transition is</w:t>
        </w:r>
        <w:r w:rsidRPr="009008F7">
          <w:rPr>
            <w:noProof/>
            <w:highlight w:val="yellow"/>
          </w:rPr>
          <w:t xml:space="preserve"> a table containing </w:t>
        </w:r>
        <w:proofErr w:type="spellStart"/>
        <w:r w:rsidRPr="009008F7">
          <w:rPr>
            <w:highlight w:val="yellow"/>
            <w:lang w:val="en-CA"/>
          </w:rPr>
          <w:t>max_palette_size</w:t>
        </w:r>
        <w:proofErr w:type="spellEnd"/>
        <w:r w:rsidRPr="009008F7">
          <w:rPr>
            <w:highlight w:val="yellow"/>
            <w:lang w:val="en-CA"/>
          </w:rPr>
          <w:t xml:space="preserve"> entries, initially containing all zeroes except for first value which is 1.</w:t>
        </w:r>
      </w:ins>
    </w:p>
    <w:p w14:paraId="76E870C0" w14:textId="6CF43A1C" w:rsidR="00B302D4" w:rsidRPr="00500C87" w:rsidRDefault="00F45125" w:rsidP="00F04AA6">
      <w:pPr>
        <w:tabs>
          <w:tab w:val="left" w:pos="284"/>
        </w:tabs>
        <w:jc w:val="both"/>
        <w:rPr>
          <w:noProof/>
          <w:highlight w:val="yellow"/>
        </w:rPr>
      </w:pPr>
      <w:r w:rsidRPr="00500C87">
        <w:rPr>
          <w:b/>
          <w:noProof/>
          <w:highlight w:val="yellow"/>
        </w:rPr>
        <w:t>palette_run_</w:t>
      </w:r>
      <w:r w:rsidR="001A3CA1" w:rsidRPr="00500C87">
        <w:rPr>
          <w:b/>
          <w:noProof/>
          <w:highlight w:val="yellow"/>
        </w:rPr>
        <w:t>type</w:t>
      </w:r>
      <w:r w:rsidRPr="00500C87">
        <w:rPr>
          <w:b/>
          <w:noProof/>
          <w:highlight w:val="yellow"/>
        </w:rPr>
        <w:t>_flag</w:t>
      </w:r>
      <w:r w:rsidRPr="00500C87">
        <w:rPr>
          <w:noProof/>
          <w:highlight w:val="yellow"/>
        </w:rPr>
        <w:t xml:space="preserve"> </w:t>
      </w:r>
      <w:r w:rsidR="00B302D4" w:rsidRPr="00500C87">
        <w:rPr>
          <w:noProof/>
          <w:highlight w:val="yellow"/>
        </w:rPr>
        <w:t>equal to 1 specifies that</w:t>
      </w:r>
      <w:r w:rsidR="00B302D4" w:rsidRPr="00500C87">
        <w:rPr>
          <w:b/>
          <w:noProof/>
          <w:highlight w:val="yellow"/>
        </w:rPr>
        <w:t xml:space="preserve"> </w:t>
      </w:r>
      <w:r w:rsidR="00B302D4" w:rsidRPr="00500C87">
        <w:rPr>
          <w:noProof/>
          <w:highlight w:val="yellow"/>
        </w:rPr>
        <w:t>the decoding</w:t>
      </w:r>
      <w:r w:rsidR="00221917" w:rsidRPr="00500C87">
        <w:rPr>
          <w:noProof/>
          <w:highlight w:val="yellow"/>
        </w:rPr>
        <w:t xml:space="preserve"> process</w:t>
      </w:r>
      <w:r w:rsidR="00B302D4" w:rsidRPr="00500C87">
        <w:rPr>
          <w:noProof/>
          <w:highlight w:val="yellow"/>
        </w:rPr>
        <w:t xml:space="preserve"> is </w:t>
      </w:r>
      <w:r w:rsidR="0004473B">
        <w:rPr>
          <w:noProof/>
          <w:highlight w:val="yellow"/>
        </w:rPr>
        <w:t xml:space="preserve">COPY_ABOVE_MODE </w:t>
      </w:r>
      <w:r w:rsidR="00B302D4" w:rsidRPr="00500C87">
        <w:rPr>
          <w:noProof/>
          <w:highlight w:val="yellow"/>
        </w:rPr>
        <w:t xml:space="preserve">where the decoded pixel value is equal to the pixel at the same location in the above row. </w:t>
      </w:r>
      <w:r w:rsidR="00500C87" w:rsidRPr="00500C87">
        <w:rPr>
          <w:noProof/>
          <w:highlight w:val="yellow"/>
        </w:rPr>
        <w:t>palette_run_type</w:t>
      </w:r>
      <w:r w:rsidR="00B302D4" w:rsidRPr="00500C87">
        <w:rPr>
          <w:noProof/>
          <w:highlight w:val="yellow"/>
        </w:rPr>
        <w:t xml:space="preserve">_flag equal to 0 specifies that the decoding </w:t>
      </w:r>
      <w:r w:rsidR="00221917" w:rsidRPr="00500C87">
        <w:rPr>
          <w:noProof/>
          <w:highlight w:val="yellow"/>
        </w:rPr>
        <w:t xml:space="preserve">process mode is </w:t>
      </w:r>
      <w:r w:rsidR="0004473B">
        <w:rPr>
          <w:noProof/>
          <w:highlight w:val="yellow"/>
        </w:rPr>
        <w:t>INDEX_MODE</w:t>
      </w:r>
      <w:r w:rsidR="00221917" w:rsidRPr="00500C87">
        <w:rPr>
          <w:noProof/>
          <w:highlight w:val="yellow"/>
        </w:rPr>
        <w:t xml:space="preserve"> where the pixel</w:t>
      </w:r>
      <w:r w:rsidR="00F53C27">
        <w:rPr>
          <w:noProof/>
          <w:highlight w:val="yellow"/>
        </w:rPr>
        <w:t xml:space="preserve">’s palette index is coded in the bitstream. </w:t>
      </w:r>
      <w:ins w:id="289" w:author="Christophe GISQUET" w:date="2014-06-17T10:28:00Z">
        <w:r w:rsidR="00A3509E" w:rsidRPr="00A17507">
          <w:rPr>
            <w:noProof/>
            <w:highlight w:val="yellow"/>
          </w:rPr>
          <w:t xml:space="preserve">palette_run_type_flag equal to </w:t>
        </w:r>
        <w:r w:rsidR="00A3509E">
          <w:rPr>
            <w:noProof/>
            <w:highlight w:val="yellow"/>
          </w:rPr>
          <w:t>2</w:t>
        </w:r>
        <w:r w:rsidR="00A3509E" w:rsidRPr="00A17507">
          <w:rPr>
            <w:noProof/>
            <w:highlight w:val="yellow"/>
          </w:rPr>
          <w:t xml:space="preserve"> specifies that the decoding process mode is </w:t>
        </w:r>
        <w:r w:rsidR="00A3509E">
          <w:rPr>
            <w:noProof/>
            <w:highlight w:val="yellow"/>
          </w:rPr>
          <w:t>TRANSITION</w:t>
        </w:r>
        <w:r w:rsidR="00A3509E" w:rsidRPr="00A17507">
          <w:rPr>
            <w:noProof/>
            <w:highlight w:val="yellow"/>
          </w:rPr>
          <w:t xml:space="preserve">_MODE where the pixel’s palette index is </w:t>
        </w:r>
        <w:r w:rsidR="00A3509E">
          <w:rPr>
            <w:noProof/>
            <w:highlight w:val="yellow"/>
          </w:rPr>
          <w:t xml:space="preserve">provided implicitly using last_index and </w:t>
        </w:r>
        <w:r w:rsidR="00A3509E" w:rsidRPr="009008F7">
          <w:rPr>
            <w:noProof/>
            <w:highlight w:val="yellow"/>
          </w:rPr>
          <w:t>the transition table last_transition</w:t>
        </w:r>
      </w:ins>
      <w:r w:rsidR="00B302D4" w:rsidRPr="00500C87">
        <w:rPr>
          <w:noProof/>
          <w:highlight w:val="yellow"/>
        </w:rPr>
        <w:t>.</w:t>
      </w:r>
    </w:p>
    <w:p w14:paraId="4E3A6B3D" w14:textId="77777777" w:rsidR="00B302D4" w:rsidRPr="00500C87" w:rsidRDefault="00B302D4" w:rsidP="00F04AA6">
      <w:pPr>
        <w:tabs>
          <w:tab w:val="left" w:pos="284"/>
        </w:tabs>
        <w:jc w:val="both"/>
        <w:rPr>
          <w:noProof/>
          <w:highlight w:val="yellow"/>
        </w:rPr>
      </w:pPr>
      <w:r w:rsidRPr="00500C87">
        <w:rPr>
          <w:noProof/>
          <w:highlight w:val="yellow"/>
        </w:rPr>
        <w:t xml:space="preserve">When </w:t>
      </w:r>
      <w:r w:rsidR="00500C87" w:rsidRPr="00500C87">
        <w:rPr>
          <w:noProof/>
          <w:highlight w:val="yellow"/>
        </w:rPr>
        <w:t>palette_run_type</w:t>
      </w:r>
      <w:r w:rsidRPr="00500C87">
        <w:rPr>
          <w:noProof/>
          <w:highlight w:val="yellow"/>
        </w:rPr>
        <w:t>_</w:t>
      </w:r>
      <w:r w:rsidRPr="001D5A85">
        <w:rPr>
          <w:noProof/>
          <w:highlight w:val="yellow"/>
        </w:rPr>
        <w:t>flag is</w:t>
      </w:r>
      <w:r w:rsidRPr="00500C87">
        <w:rPr>
          <w:noProof/>
          <w:highlight w:val="yellow"/>
        </w:rPr>
        <w:t xml:space="preserve"> not present, it is inferred to be equal to </w:t>
      </w:r>
      <w:r w:rsidR="0004473B">
        <w:rPr>
          <w:noProof/>
          <w:highlight w:val="yellow"/>
        </w:rPr>
        <w:t>INDEX_MODE</w:t>
      </w:r>
      <w:r w:rsidRPr="00500C87">
        <w:rPr>
          <w:noProof/>
          <w:highlight w:val="yellow"/>
        </w:rPr>
        <w:t>.</w:t>
      </w:r>
    </w:p>
    <w:p w14:paraId="3230D5CF" w14:textId="014DE3C2" w:rsidR="00B302D4" w:rsidRPr="00921B52" w:rsidRDefault="00B302D4" w:rsidP="00651465">
      <w:pPr>
        <w:jc w:val="both"/>
        <w:rPr>
          <w:ins w:id="290" w:author="Christophe GISQUET" w:date="2014-06-16T14:03:00Z"/>
          <w:noProof/>
          <w:highlight w:val="yellow"/>
        </w:rPr>
      </w:pPr>
      <w:r w:rsidRPr="00500C87">
        <w:rPr>
          <w:b/>
          <w:noProof/>
          <w:highlight w:val="yellow"/>
        </w:rPr>
        <w:t>palette</w:t>
      </w:r>
      <w:r w:rsidRPr="00921B52">
        <w:rPr>
          <w:b/>
          <w:noProof/>
          <w:highlight w:val="yellow"/>
        </w:rPr>
        <w:t>_index</w:t>
      </w:r>
      <w:r w:rsidR="00EB1C79">
        <w:rPr>
          <w:noProof/>
          <w:highlight w:val="yellow"/>
        </w:rPr>
        <w:t xml:space="preserve"> is an index to</w:t>
      </w:r>
      <w:r w:rsidRPr="00921B52">
        <w:rPr>
          <w:noProof/>
          <w:highlight w:val="yellow"/>
        </w:rPr>
        <w:t xml:space="preserve"> the palette</w:t>
      </w:r>
      <w:r w:rsidR="00EB1C79">
        <w:rPr>
          <w:noProof/>
          <w:highlight w:val="yellow"/>
        </w:rPr>
        <w:t xml:space="preserve"> entries</w:t>
      </w:r>
      <w:r w:rsidRPr="00921B52">
        <w:rPr>
          <w:noProof/>
          <w:highlight w:val="yellow"/>
        </w:rPr>
        <w:t>.</w:t>
      </w:r>
      <w:r w:rsidR="00056285">
        <w:rPr>
          <w:noProof/>
          <w:highlight w:val="yellow"/>
        </w:rPr>
        <w:t xml:space="preserve"> If palette_index is equal to </w:t>
      </w:r>
      <w:del w:id="291" w:author="Christophe GISQUET" w:date="2014-06-16T14:02:00Z">
        <w:r w:rsidR="00056285">
          <w:rPr>
            <w:noProof/>
            <w:highlight w:val="yellow"/>
          </w:rPr>
          <w:delText>palette_size</w:delText>
        </w:r>
      </w:del>
      <w:ins w:id="292" w:author="Christophe GISQUET" w:date="2014-06-16T14:02:00Z">
        <w:r w:rsidR="00C123BA">
          <w:rPr>
            <w:noProof/>
            <w:highlight w:val="yellow"/>
          </w:rPr>
          <w:t>MAX_PLT_SIZE</w:t>
        </w:r>
      </w:ins>
      <w:r w:rsidR="00056285">
        <w:rPr>
          <w:noProof/>
          <w:highlight w:val="yellow"/>
        </w:rPr>
        <w:t>, th</w:t>
      </w:r>
      <w:r w:rsidR="001B62F7">
        <w:rPr>
          <w:noProof/>
          <w:highlight w:val="yellow"/>
        </w:rPr>
        <w:t xml:space="preserve">e pixel is coded </w:t>
      </w:r>
      <w:r w:rsidR="005A4ABC">
        <w:rPr>
          <w:noProof/>
          <w:highlight w:val="yellow"/>
        </w:rPr>
        <w:t xml:space="preserve">as </w:t>
      </w:r>
      <w:r w:rsidR="006C2948">
        <w:rPr>
          <w:noProof/>
          <w:highlight w:val="yellow"/>
        </w:rPr>
        <w:t>ESCAPE_</w:t>
      </w:r>
      <w:r w:rsidR="005A4ABC">
        <w:rPr>
          <w:noProof/>
          <w:highlight w:val="yellow"/>
        </w:rPr>
        <w:t>PIXEL</w:t>
      </w:r>
      <w:r w:rsidR="001B62F7">
        <w:rPr>
          <w:noProof/>
          <w:highlight w:val="yellow"/>
        </w:rPr>
        <w:t>.</w:t>
      </w:r>
    </w:p>
    <w:p w14:paraId="24273E4E" w14:textId="77777777" w:rsidR="00C123BA" w:rsidRPr="00921B52" w:rsidRDefault="00C123BA" w:rsidP="00651465">
      <w:pPr>
        <w:jc w:val="both"/>
        <w:rPr>
          <w:ins w:id="293" w:author="Christophe GISQUET" w:date="2014-06-16T17:33:00Z"/>
          <w:noProof/>
          <w:highlight w:val="yellow"/>
        </w:rPr>
      </w:pPr>
      <w:ins w:id="294" w:author="Christophe GISQUET" w:date="2014-06-16T14:03:00Z">
        <w:r>
          <w:rPr>
            <w:b/>
            <w:noProof/>
            <w:highlight w:val="yellow"/>
          </w:rPr>
          <w:t>truncated_index</w:t>
        </w:r>
        <w:r w:rsidRPr="00C123BA">
          <w:rPr>
            <w:noProof/>
            <w:highlight w:val="yellow"/>
          </w:rPr>
          <w:t xml:space="preserve"> is a truncated binary syntax element</w:t>
        </w:r>
        <w:r>
          <w:rPr>
            <w:noProof/>
            <w:highlight w:val="yellow"/>
          </w:rPr>
          <w:t xml:space="preserve"> taking into account the fact some values of </w:t>
        </w:r>
        <w:r w:rsidRPr="00C123BA">
          <w:rPr>
            <w:b/>
            <w:noProof/>
            <w:highlight w:val="yellow"/>
          </w:rPr>
          <w:t>palette_index</w:t>
        </w:r>
        <w:r>
          <w:rPr>
            <w:noProof/>
            <w:highlight w:val="yellow"/>
          </w:rPr>
          <w:t xml:space="preserve"> are not possible.</w:t>
        </w:r>
      </w:ins>
    </w:p>
    <w:p w14:paraId="16872717" w14:textId="77777777" w:rsidR="00B302D4" w:rsidRPr="0059495C" w:rsidRDefault="00F45125" w:rsidP="00F04AA6">
      <w:pPr>
        <w:jc w:val="both"/>
        <w:rPr>
          <w:b/>
          <w:noProof/>
        </w:rPr>
      </w:pPr>
      <w:r w:rsidRPr="00921B52">
        <w:rPr>
          <w:b/>
          <w:noProof/>
          <w:highlight w:val="yellow"/>
        </w:rPr>
        <w:t>palette_</w:t>
      </w:r>
      <w:r w:rsidR="00B302D4" w:rsidRPr="00921B52">
        <w:rPr>
          <w:b/>
          <w:noProof/>
          <w:highlight w:val="yellow"/>
        </w:rPr>
        <w:t>run</w:t>
      </w:r>
      <w:r w:rsidR="00D50D68">
        <w:rPr>
          <w:noProof/>
          <w:highlight w:val="yellow"/>
        </w:rPr>
        <w:t xml:space="preserve"> the number of consecut</w:t>
      </w:r>
      <w:r w:rsidR="00D50D68" w:rsidRPr="007B0AE8">
        <w:rPr>
          <w:noProof/>
          <w:highlight w:val="yellow"/>
        </w:rPr>
        <w:t xml:space="preserve">ive locations </w:t>
      </w:r>
      <w:r w:rsidR="008843CF">
        <w:rPr>
          <w:noProof/>
          <w:highlight w:val="yellow"/>
        </w:rPr>
        <w:t xml:space="preserve">minus 1 </w:t>
      </w:r>
      <w:r w:rsidR="00D50D68" w:rsidRPr="007B0AE8">
        <w:rPr>
          <w:noProof/>
          <w:highlight w:val="yellow"/>
        </w:rPr>
        <w:t xml:space="preserve">with the same palette index as the position in the above row when palette_run_type_flag </w:t>
      </w:r>
      <w:r w:rsidR="00D50D68">
        <w:rPr>
          <w:noProof/>
          <w:highlight w:val="yellow"/>
        </w:rPr>
        <w:t xml:space="preserve">is equal to </w:t>
      </w:r>
      <w:r w:rsidR="0004473B">
        <w:rPr>
          <w:noProof/>
          <w:highlight w:val="yellow"/>
        </w:rPr>
        <w:t xml:space="preserve">COPY_ABOVE_MODE </w:t>
      </w:r>
      <w:r w:rsidR="00D50D68">
        <w:rPr>
          <w:noProof/>
          <w:highlight w:val="yellow"/>
        </w:rPr>
        <w:t xml:space="preserve">or </w:t>
      </w:r>
      <w:r w:rsidR="00B302D4" w:rsidRPr="00921B52">
        <w:rPr>
          <w:noProof/>
          <w:highlight w:val="yellow"/>
        </w:rPr>
        <w:t xml:space="preserve">represents the number of consecutive locations </w:t>
      </w:r>
      <w:r w:rsidR="00D50D68">
        <w:rPr>
          <w:noProof/>
          <w:highlight w:val="yellow"/>
        </w:rPr>
        <w:t>minus</w:t>
      </w:r>
      <w:r w:rsidR="008843CF">
        <w:rPr>
          <w:noProof/>
          <w:highlight w:val="yellow"/>
        </w:rPr>
        <w:t xml:space="preserve"> </w:t>
      </w:r>
      <w:r w:rsidR="00D50D68">
        <w:rPr>
          <w:noProof/>
          <w:highlight w:val="yellow"/>
        </w:rPr>
        <w:t xml:space="preserve">1 </w:t>
      </w:r>
      <w:r w:rsidR="00B302D4" w:rsidRPr="00921B52">
        <w:rPr>
          <w:noProof/>
          <w:highlight w:val="yellow"/>
        </w:rPr>
        <w:t>with the same palette index</w:t>
      </w:r>
      <w:r w:rsidR="007B0AE8" w:rsidRPr="00921B52">
        <w:rPr>
          <w:noProof/>
          <w:highlight w:val="yellow"/>
        </w:rPr>
        <w:t xml:space="preserve"> when </w:t>
      </w:r>
      <w:r w:rsidR="007B0AE8" w:rsidRPr="007B0AE8">
        <w:rPr>
          <w:noProof/>
          <w:highlight w:val="yellow"/>
        </w:rPr>
        <w:t xml:space="preserve">palette_run_type_flag </w:t>
      </w:r>
      <w:r w:rsidR="00D50D68">
        <w:rPr>
          <w:noProof/>
          <w:highlight w:val="yellow"/>
        </w:rPr>
        <w:t>is equal to</w:t>
      </w:r>
      <w:r w:rsidR="007B0AE8" w:rsidRPr="007B0AE8">
        <w:rPr>
          <w:noProof/>
          <w:highlight w:val="yellow"/>
        </w:rPr>
        <w:t xml:space="preserve"> </w:t>
      </w:r>
      <w:r w:rsidR="0004473B">
        <w:rPr>
          <w:noProof/>
          <w:highlight w:val="yellow"/>
        </w:rPr>
        <w:t>INDEX_MODE</w:t>
      </w:r>
      <w:r w:rsidR="00D50D68">
        <w:rPr>
          <w:noProof/>
        </w:rPr>
        <w:t>.</w:t>
      </w:r>
    </w:p>
    <w:p w14:paraId="59F35C5E" w14:textId="77777777" w:rsidR="00F8383F" w:rsidRPr="00F8383F" w:rsidRDefault="00F8383F" w:rsidP="00F8383F">
      <w:pPr>
        <w:rPr>
          <w:b/>
          <w:noProof/>
          <w:sz w:val="20"/>
          <w:lang w:val="en-GB" w:eastAsia="ko-KR"/>
        </w:rPr>
      </w:pPr>
      <w:r w:rsidRPr="00F8383F">
        <w:rPr>
          <w:b/>
          <w:sz w:val="20"/>
          <w:lang w:eastAsia="zh-CN"/>
        </w:rPr>
        <w:t xml:space="preserve">8.4.1 </w:t>
      </w:r>
      <w:bookmarkStart w:id="295" w:name="_Toc363691404"/>
      <w:r w:rsidRPr="00F8383F">
        <w:rPr>
          <w:b/>
          <w:noProof/>
          <w:lang w:val="en-GB" w:eastAsia="ko-KR"/>
        </w:rPr>
        <w:t xml:space="preserve">General </w:t>
      </w:r>
      <w:r w:rsidRPr="00F8383F">
        <w:rPr>
          <w:b/>
          <w:noProof/>
          <w:lang w:val="en-GB"/>
        </w:rPr>
        <w:t>decoding process for coding units coded in intra prediction mode</w:t>
      </w:r>
      <w:bookmarkEnd w:id="295"/>
    </w:p>
    <w:p w14:paraId="682B7922" w14:textId="77777777" w:rsidR="00F8383F" w:rsidRPr="00943A5F" w:rsidRDefault="00F8383F" w:rsidP="00F8383F">
      <w:pPr>
        <w:rPr>
          <w:noProof/>
        </w:rPr>
      </w:pPr>
      <w:r w:rsidRPr="00943A5F">
        <w:rPr>
          <w:noProof/>
        </w:rPr>
        <w:t xml:space="preserve">Depending on </w:t>
      </w:r>
      <w:r>
        <w:rPr>
          <w:noProof/>
        </w:rPr>
        <w:t xml:space="preserve">the values of </w:t>
      </w:r>
      <w:r w:rsidRPr="00943A5F">
        <w:rPr>
          <w:noProof/>
          <w:lang w:eastAsia="ko-KR"/>
        </w:rPr>
        <w:t>pcm_flag[ xC</w:t>
      </w:r>
      <w:r>
        <w:rPr>
          <w:noProof/>
          <w:lang w:eastAsia="ko-KR"/>
        </w:rPr>
        <w:t>b</w:t>
      </w:r>
      <w:r w:rsidRPr="00943A5F">
        <w:rPr>
          <w:noProof/>
          <w:lang w:eastAsia="ko-KR"/>
        </w:rPr>
        <w:t> ][ yC</w:t>
      </w:r>
      <w:r>
        <w:rPr>
          <w:noProof/>
          <w:lang w:eastAsia="ko-KR"/>
        </w:rPr>
        <w:t xml:space="preserve">b ], </w:t>
      </w:r>
      <w:r w:rsidR="00FB2E3E" w:rsidRPr="005E2A23">
        <w:rPr>
          <w:noProof/>
          <w:highlight w:val="yellow"/>
          <w:lang w:eastAsia="ko-KR"/>
        </w:rPr>
        <w:t>palette_mode_flag</w:t>
      </w:r>
      <w:r w:rsidRPr="005E2A23">
        <w:rPr>
          <w:noProof/>
          <w:highlight w:val="yellow"/>
          <w:lang w:eastAsia="ko-KR"/>
        </w:rPr>
        <w:t>[</w:t>
      </w:r>
      <w:r w:rsidR="00FB2E3E" w:rsidRPr="005E2A23">
        <w:rPr>
          <w:noProof/>
          <w:highlight w:val="yellow"/>
          <w:lang w:eastAsia="ko-KR"/>
        </w:rPr>
        <w:t> xCb ][ yCb </w:t>
      </w:r>
      <w:r w:rsidRPr="005E2A23">
        <w:rPr>
          <w:noProof/>
          <w:highlight w:val="yellow"/>
          <w:lang w:eastAsia="ko-KR"/>
        </w:rPr>
        <w:t xml:space="preserve">] </w:t>
      </w:r>
      <w:r w:rsidRPr="00943A5F">
        <w:rPr>
          <w:noProof/>
          <w:lang w:eastAsia="ko-KR"/>
        </w:rPr>
        <w:t xml:space="preserve">and </w:t>
      </w:r>
      <w:r w:rsidRPr="00943A5F">
        <w:rPr>
          <w:noProof/>
        </w:rPr>
        <w:t xml:space="preserve">IntraSplitFlag, </w:t>
      </w:r>
      <w:r w:rsidRPr="00943A5F">
        <w:rPr>
          <w:noProof/>
          <w:lang w:eastAsia="ko-KR"/>
        </w:rPr>
        <w:t xml:space="preserve">the decoding process for luma samples is specified </w:t>
      </w:r>
      <w:r>
        <w:rPr>
          <w:noProof/>
          <w:lang w:eastAsia="ko-KR"/>
        </w:rPr>
        <w:t>as follows:</w:t>
      </w:r>
    </w:p>
    <w:p w14:paraId="66D2F846" w14:textId="77777777" w:rsidR="00F8383F" w:rsidRPr="00943A5F" w:rsidRDefault="00F8383F" w:rsidP="00F8383F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  <w:t xml:space="preserve">If </w:t>
      </w:r>
      <w:r w:rsidRPr="00943A5F">
        <w:rPr>
          <w:noProof/>
          <w:lang w:eastAsia="ko-KR"/>
        </w:rPr>
        <w:t>pcm_flag[ xC</w:t>
      </w:r>
      <w:r>
        <w:rPr>
          <w:noProof/>
          <w:lang w:eastAsia="ko-KR"/>
        </w:rPr>
        <w:t>b</w:t>
      </w:r>
      <w:r w:rsidRPr="00943A5F">
        <w:rPr>
          <w:noProof/>
          <w:lang w:eastAsia="ko-KR"/>
        </w:rPr>
        <w:t> ][ yC</w:t>
      </w:r>
      <w:r>
        <w:rPr>
          <w:noProof/>
          <w:lang w:eastAsia="ko-KR"/>
        </w:rPr>
        <w:t>b</w:t>
      </w:r>
      <w:r w:rsidRPr="00943A5F">
        <w:rPr>
          <w:noProof/>
          <w:lang w:eastAsia="ko-KR"/>
        </w:rPr>
        <w:t> ]</w:t>
      </w:r>
      <w:r w:rsidRPr="00943A5F">
        <w:rPr>
          <w:noProof/>
        </w:rPr>
        <w:t xml:space="preserve"> is equal to </w:t>
      </w:r>
      <w:r w:rsidRPr="00943A5F">
        <w:rPr>
          <w:noProof/>
          <w:lang w:eastAsia="ko-KR"/>
        </w:rPr>
        <w:t>1</w:t>
      </w:r>
      <w:r w:rsidRPr="00943A5F">
        <w:rPr>
          <w:noProof/>
        </w:rPr>
        <w:t xml:space="preserve">, the </w:t>
      </w:r>
      <w:r w:rsidRPr="00943A5F">
        <w:rPr>
          <w:noProof/>
          <w:lang w:eastAsia="ko-KR"/>
        </w:rPr>
        <w:t>reconst</w:t>
      </w:r>
      <w:r>
        <w:rPr>
          <w:noProof/>
          <w:lang w:eastAsia="ko-KR"/>
        </w:rPr>
        <w:t>r</w:t>
      </w:r>
      <w:r w:rsidRPr="00943A5F">
        <w:rPr>
          <w:noProof/>
          <w:lang w:eastAsia="ko-KR"/>
        </w:rPr>
        <w:t>ucted picture is modified as follows:</w:t>
      </w:r>
    </w:p>
    <w:p w14:paraId="468B76FC" w14:textId="77777777" w:rsidR="00F8383F" w:rsidRPr="00943A5F" w:rsidRDefault="00F8383F" w:rsidP="00F8383F">
      <w:pPr>
        <w:pStyle w:val="Equation"/>
        <w:tabs>
          <w:tab w:val="left" w:pos="1134"/>
        </w:tabs>
        <w:ind w:left="720"/>
        <w:rPr>
          <w:noProof/>
        </w:rPr>
      </w:pPr>
      <w:r>
        <w:rPr>
          <w:noProof/>
          <w:lang w:eastAsia="ko-KR"/>
        </w:rPr>
        <w:t>S</w:t>
      </w:r>
      <w:r w:rsidRPr="00943A5F">
        <w:rPr>
          <w:noProof/>
          <w:vertAlign w:val="subscript"/>
          <w:lang w:eastAsia="ko-KR"/>
        </w:rPr>
        <w:t>L</w:t>
      </w:r>
      <w:r w:rsidRPr="00943A5F">
        <w:rPr>
          <w:noProof/>
          <w:lang w:eastAsia="ko-KR"/>
        </w:rPr>
        <w:t>[ xC</w:t>
      </w:r>
      <w:r>
        <w:rPr>
          <w:noProof/>
          <w:lang w:eastAsia="ko-KR"/>
        </w:rPr>
        <w:t>b</w:t>
      </w:r>
      <w:r w:rsidRPr="00943A5F">
        <w:rPr>
          <w:noProof/>
          <w:lang w:eastAsia="ko-KR"/>
        </w:rPr>
        <w:t> + i</w:t>
      </w:r>
      <w:r>
        <w:rPr>
          <w:noProof/>
          <w:lang w:eastAsia="ko-KR"/>
        </w:rPr>
        <w:t> ][</w:t>
      </w:r>
      <w:r w:rsidRPr="00943A5F">
        <w:rPr>
          <w:noProof/>
          <w:lang w:eastAsia="ko-KR"/>
        </w:rPr>
        <w:t> yC</w:t>
      </w:r>
      <w:r>
        <w:rPr>
          <w:noProof/>
          <w:lang w:eastAsia="ko-KR"/>
        </w:rPr>
        <w:t>b</w:t>
      </w:r>
      <w:r w:rsidRPr="00943A5F">
        <w:rPr>
          <w:noProof/>
          <w:lang w:eastAsia="ko-KR"/>
        </w:rPr>
        <w:t> + j ] = </w:t>
      </w:r>
      <w:r w:rsidRPr="00943A5F">
        <w:rPr>
          <w:noProof/>
          <w:lang w:eastAsia="ko-KR"/>
        </w:rPr>
        <w:br/>
      </w:r>
      <w:r w:rsidRPr="00943A5F">
        <w:rPr>
          <w:noProof/>
          <w:lang w:eastAsia="ko-KR"/>
        </w:rPr>
        <w:tab/>
      </w:r>
      <w:r w:rsidRPr="00943A5F">
        <w:rPr>
          <w:noProof/>
          <w:lang w:eastAsia="ko-KR"/>
        </w:rPr>
        <w:tab/>
        <w:t>pcm_sample_luma[ ( n</w:t>
      </w:r>
      <w:r>
        <w:rPr>
          <w:noProof/>
          <w:lang w:eastAsia="ko-KR"/>
        </w:rPr>
        <w:t>Cb</w:t>
      </w:r>
      <w:r w:rsidRPr="00943A5F">
        <w:rPr>
          <w:noProof/>
          <w:lang w:eastAsia="ko-KR"/>
        </w:rPr>
        <w:t>S * j ) + i ]</w:t>
      </w:r>
      <w:r>
        <w:rPr>
          <w:noProof/>
          <w:lang w:eastAsia="ko-KR"/>
        </w:rPr>
        <w:t>  &lt;&lt;  </w:t>
      </w:r>
      <w:r w:rsidRPr="00943A5F">
        <w:rPr>
          <w:noProof/>
          <w:lang w:eastAsia="ko-KR"/>
        </w:rPr>
        <w:t>( BitDepth</w:t>
      </w:r>
      <w:r w:rsidRPr="00943A5F">
        <w:rPr>
          <w:noProof/>
          <w:vertAlign w:val="subscript"/>
          <w:lang w:eastAsia="ko-KR"/>
        </w:rPr>
        <w:t>Y</w:t>
      </w:r>
      <w:r w:rsidRPr="00943A5F">
        <w:rPr>
          <w:noProof/>
          <w:lang w:eastAsia="ko-KR"/>
        </w:rPr>
        <w:t> </w:t>
      </w:r>
      <w:r>
        <w:rPr>
          <w:noProof/>
          <w:lang w:eastAsia="ko-KR"/>
        </w:rPr>
        <w:t>−</w:t>
      </w:r>
      <w:r w:rsidRPr="00943A5F">
        <w:rPr>
          <w:noProof/>
          <w:lang w:eastAsia="ko-KR"/>
        </w:rPr>
        <w:t> </w:t>
      </w:r>
      <w:r>
        <w:rPr>
          <w:noProof/>
          <w:lang w:eastAsia="ko-KR"/>
        </w:rPr>
        <w:t>PcmBit</w:t>
      </w:r>
      <w:r w:rsidRPr="00943A5F">
        <w:rPr>
          <w:noProof/>
          <w:lang w:eastAsia="ko-KR"/>
        </w:rPr>
        <w:t>Depth</w:t>
      </w:r>
      <w:r w:rsidRPr="00943A5F">
        <w:rPr>
          <w:noProof/>
          <w:vertAlign w:val="subscript"/>
          <w:lang w:eastAsia="ko-KR"/>
        </w:rPr>
        <w:t>Y</w:t>
      </w:r>
      <w:r w:rsidRPr="00943A5F">
        <w:rPr>
          <w:noProof/>
          <w:lang w:eastAsia="ko-KR"/>
        </w:rPr>
        <w:t> ), with i, j = 0..</w:t>
      </w:r>
      <w:r>
        <w:rPr>
          <w:noProof/>
          <w:lang w:eastAsia="ko-KR"/>
        </w:rPr>
        <w:t>nCbS − 1</w:t>
      </w:r>
      <w:r w:rsidRPr="00943A5F">
        <w:rPr>
          <w:noProof/>
        </w:rPr>
        <w:tab/>
        <w:t>(</w:t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STYLEREF 1 \s </w:instrText>
      </w:r>
      <w:r w:rsidRPr="00943A5F">
        <w:rPr>
          <w:noProof/>
        </w:rPr>
        <w:fldChar w:fldCharType="separate"/>
      </w:r>
      <w:r>
        <w:rPr>
          <w:noProof/>
        </w:rPr>
        <w:t>8</w:t>
      </w:r>
      <w:r w:rsidRPr="00943A5F">
        <w:rPr>
          <w:noProof/>
        </w:rPr>
        <w:fldChar w:fldCharType="end"/>
      </w:r>
      <w:r w:rsidRPr="00943A5F">
        <w:rPr>
          <w:noProof/>
        </w:rPr>
        <w:noBreakHyphen/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SEQ Equation \* ARABIC \s 1 </w:instrText>
      </w:r>
      <w:r w:rsidRPr="00943A5F">
        <w:rPr>
          <w:noProof/>
        </w:rPr>
        <w:fldChar w:fldCharType="separate"/>
      </w:r>
      <w:r>
        <w:rPr>
          <w:noProof/>
        </w:rPr>
        <w:t>12</w:t>
      </w:r>
      <w:r w:rsidRPr="00943A5F">
        <w:rPr>
          <w:noProof/>
        </w:rPr>
        <w:fldChar w:fldCharType="end"/>
      </w:r>
      <w:r w:rsidRPr="00943A5F">
        <w:rPr>
          <w:noProof/>
        </w:rPr>
        <w:t>)</w:t>
      </w:r>
    </w:p>
    <w:p w14:paraId="6F608E6A" w14:textId="77777777" w:rsidR="00F8383F" w:rsidRPr="003A17DF" w:rsidRDefault="00F8383F" w:rsidP="00F8383F">
      <w:pPr>
        <w:tabs>
          <w:tab w:val="left" w:pos="284"/>
        </w:tabs>
        <w:ind w:left="284" w:hanging="284"/>
        <w:rPr>
          <w:noProof/>
          <w:highlight w:val="yellow"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</w:r>
      <w:r w:rsidRPr="003A17DF">
        <w:rPr>
          <w:noProof/>
          <w:highlight w:val="yellow"/>
          <w:lang w:eastAsia="ko-KR"/>
        </w:rPr>
        <w:t xml:space="preserve">Otherwise </w:t>
      </w:r>
      <w:r w:rsidR="00651465">
        <w:rPr>
          <w:noProof/>
          <w:highlight w:val="yellow"/>
          <w:lang w:eastAsia="ko-KR"/>
        </w:rPr>
        <w:t xml:space="preserve">if </w:t>
      </w:r>
      <w:r w:rsidRPr="003A17DF">
        <w:rPr>
          <w:noProof/>
          <w:highlight w:val="yellow"/>
        </w:rPr>
        <w:t>(</w:t>
      </w:r>
      <w:r w:rsidRPr="003A17DF">
        <w:rPr>
          <w:noProof/>
          <w:highlight w:val="yellow"/>
          <w:lang w:eastAsia="ko-KR"/>
        </w:rPr>
        <w:t>pcm_flag[ xCb ][ yCb ] is equal to 0</w:t>
      </w:r>
      <w:r w:rsidRPr="00F8383F">
        <w:rPr>
          <w:noProof/>
          <w:highlight w:val="yellow"/>
          <w:lang w:eastAsia="ko-KR"/>
        </w:rPr>
        <w:t xml:space="preserve"> </w:t>
      </w:r>
      <w:r>
        <w:rPr>
          <w:noProof/>
          <w:highlight w:val="yellow"/>
          <w:lang w:eastAsia="ko-KR"/>
        </w:rPr>
        <w:t xml:space="preserve">and </w:t>
      </w:r>
      <w:r w:rsidR="005E2A23">
        <w:rPr>
          <w:noProof/>
          <w:highlight w:val="yellow"/>
          <w:lang w:eastAsia="ko-KR"/>
        </w:rPr>
        <w:t>palette_mode_flag</w:t>
      </w:r>
      <w:r w:rsidRPr="003A17DF">
        <w:rPr>
          <w:noProof/>
          <w:highlight w:val="yellow"/>
          <w:lang w:eastAsia="ko-KR"/>
        </w:rPr>
        <w:t>[</w:t>
      </w:r>
      <w:r w:rsidR="005E2A23" w:rsidRPr="005E2A23">
        <w:rPr>
          <w:noProof/>
          <w:highlight w:val="yellow"/>
          <w:lang w:eastAsia="ko-KR"/>
        </w:rPr>
        <w:t> xCb ][ yCb </w:t>
      </w:r>
      <w:r w:rsidRPr="003A17DF">
        <w:rPr>
          <w:noProof/>
          <w:highlight w:val="yellow"/>
          <w:lang w:eastAsia="ko-KR"/>
        </w:rPr>
        <w:t>] is equal to 1</w:t>
      </w:r>
      <w:r w:rsidRPr="003A17DF">
        <w:rPr>
          <w:noProof/>
          <w:highlight w:val="yellow"/>
        </w:rPr>
        <w:t>)</w:t>
      </w:r>
      <w:r w:rsidRPr="003A17DF">
        <w:rPr>
          <w:noProof/>
          <w:highlight w:val="yellow"/>
          <w:lang w:eastAsia="ko-KR"/>
        </w:rPr>
        <w:t>, the decoding process is specified as follows:</w:t>
      </w:r>
    </w:p>
    <w:p w14:paraId="664475C9" w14:textId="77777777" w:rsidR="00F8383F" w:rsidRPr="003A17DF" w:rsidRDefault="00651465" w:rsidP="00F8383F">
      <w:pPr>
        <w:tabs>
          <w:tab w:val="left" w:pos="284"/>
        </w:tabs>
        <w:ind w:left="284" w:hanging="284"/>
        <w:rPr>
          <w:noProof/>
          <w:highlight w:val="yellow"/>
          <w:lang w:eastAsia="ko-KR"/>
        </w:rPr>
      </w:pPr>
      <w:r>
        <w:rPr>
          <w:noProof/>
          <w:highlight w:val="yellow"/>
          <w:lang w:eastAsia="ko-KR"/>
        </w:rPr>
        <w:tab/>
      </w:r>
      <w:r>
        <w:rPr>
          <w:noProof/>
          <w:highlight w:val="yellow"/>
          <w:lang w:eastAsia="ko-KR"/>
        </w:rPr>
        <w:tab/>
      </w:r>
      <w:r>
        <w:rPr>
          <w:noProof/>
          <w:highlight w:val="yellow"/>
          <w:lang w:eastAsia="ko-KR"/>
        </w:rPr>
        <w:tab/>
      </w:r>
      <w:r w:rsidR="00F8383F" w:rsidRPr="003A17DF">
        <w:rPr>
          <w:noProof/>
          <w:highlight w:val="yellow"/>
          <w:lang w:eastAsia="ko-KR"/>
        </w:rPr>
        <w:t>For each i, j = 0..nCbS – 1</w:t>
      </w:r>
      <w:r w:rsidR="00E3780C">
        <w:rPr>
          <w:noProof/>
          <w:highlight w:val="yellow"/>
          <w:lang w:eastAsia="ko-KR"/>
        </w:rPr>
        <w:t>,</w:t>
      </w:r>
    </w:p>
    <w:p w14:paraId="6B6794D5" w14:textId="77777777" w:rsidR="00F8383F" w:rsidRPr="003A17DF" w:rsidRDefault="00F8383F" w:rsidP="00F70A8A">
      <w:pPr>
        <w:pStyle w:val="Equation"/>
        <w:tabs>
          <w:tab w:val="left" w:pos="1134"/>
        </w:tabs>
        <w:ind w:left="720"/>
        <w:rPr>
          <w:noProof/>
        </w:rPr>
      </w:pPr>
      <w:r w:rsidRPr="003A17DF">
        <w:rPr>
          <w:noProof/>
          <w:highlight w:val="yellow"/>
          <w:lang w:eastAsia="ko-KR"/>
        </w:rPr>
        <w:t>S</w:t>
      </w:r>
      <w:r w:rsidRPr="003A17DF">
        <w:rPr>
          <w:noProof/>
          <w:highlight w:val="yellow"/>
          <w:vertAlign w:val="subscript"/>
          <w:lang w:eastAsia="ko-KR"/>
        </w:rPr>
        <w:t>L</w:t>
      </w:r>
      <w:r w:rsidRPr="003A17DF">
        <w:rPr>
          <w:noProof/>
          <w:highlight w:val="yellow"/>
          <w:lang w:eastAsia="ko-KR"/>
        </w:rPr>
        <w:t>[ xCb + i ][ yCb + j ] = </w:t>
      </w:r>
      <w:r w:rsidR="005E2A23">
        <w:rPr>
          <w:noProof/>
          <w:highlight w:val="yellow"/>
        </w:rPr>
        <w:t>sample_array</w:t>
      </w:r>
      <w:r w:rsidR="005E2A23" w:rsidRPr="005E2A23">
        <w:rPr>
          <w:noProof/>
          <w:highlight w:val="yellow"/>
          <w:lang w:eastAsia="ko-KR"/>
        </w:rPr>
        <w:t>[ </w:t>
      </w:r>
      <w:r w:rsidR="005E2A23">
        <w:rPr>
          <w:noProof/>
          <w:highlight w:val="yellow"/>
          <w:lang w:eastAsia="ko-KR"/>
        </w:rPr>
        <w:t>0</w:t>
      </w:r>
      <w:r w:rsidR="005E2A23" w:rsidRPr="005E2A23">
        <w:rPr>
          <w:noProof/>
          <w:highlight w:val="yellow"/>
          <w:lang w:eastAsia="ko-KR"/>
        </w:rPr>
        <w:t> ][ i ][ j ]</w:t>
      </w:r>
    </w:p>
    <w:p w14:paraId="7FC59008" w14:textId="77777777" w:rsidR="00F8383F" w:rsidRPr="00943A5F" w:rsidRDefault="00F8383F" w:rsidP="00F8383F">
      <w:pPr>
        <w:tabs>
          <w:tab w:val="left" w:pos="284"/>
        </w:tabs>
        <w:ind w:left="284" w:hanging="284"/>
        <w:rPr>
          <w:noProof/>
        </w:rPr>
      </w:pPr>
      <w:r w:rsidRPr="00943A5F">
        <w:rPr>
          <w:noProof/>
          <w:lang w:eastAsia="ko-KR"/>
        </w:rPr>
        <w:t xml:space="preserve">Otherwise </w:t>
      </w:r>
      <w:r w:rsidRPr="00943A5F">
        <w:rPr>
          <w:noProof/>
        </w:rPr>
        <w:t>(</w:t>
      </w:r>
      <w:r w:rsidRPr="00943A5F">
        <w:rPr>
          <w:noProof/>
          <w:lang w:eastAsia="ko-KR"/>
        </w:rPr>
        <w:t>pcm_flag[ xC</w:t>
      </w:r>
      <w:r>
        <w:rPr>
          <w:noProof/>
          <w:lang w:eastAsia="ko-KR"/>
        </w:rPr>
        <w:t>b</w:t>
      </w:r>
      <w:r w:rsidRPr="00943A5F">
        <w:rPr>
          <w:noProof/>
          <w:lang w:eastAsia="ko-KR"/>
        </w:rPr>
        <w:t> ][ yC</w:t>
      </w:r>
      <w:r>
        <w:rPr>
          <w:noProof/>
          <w:lang w:eastAsia="ko-KR"/>
        </w:rPr>
        <w:t>b</w:t>
      </w:r>
      <w:r w:rsidRPr="00943A5F">
        <w:rPr>
          <w:noProof/>
          <w:lang w:eastAsia="ko-KR"/>
        </w:rPr>
        <w:t> ] is equal to 0</w:t>
      </w:r>
      <w:r>
        <w:rPr>
          <w:noProof/>
          <w:lang w:eastAsia="ko-KR"/>
        </w:rPr>
        <w:t xml:space="preserve">, </w:t>
      </w:r>
      <w:r w:rsidR="005E2A23">
        <w:rPr>
          <w:noProof/>
          <w:highlight w:val="yellow"/>
          <w:lang w:eastAsia="ko-KR"/>
        </w:rPr>
        <w:t>palette_mode_flag</w:t>
      </w:r>
      <w:r w:rsidR="005E2A23" w:rsidRPr="003A17DF">
        <w:rPr>
          <w:noProof/>
          <w:highlight w:val="yellow"/>
          <w:lang w:eastAsia="ko-KR"/>
        </w:rPr>
        <w:t>[</w:t>
      </w:r>
      <w:r w:rsidR="005E2A23" w:rsidRPr="005E2A23">
        <w:rPr>
          <w:noProof/>
          <w:highlight w:val="yellow"/>
          <w:lang w:eastAsia="ko-KR"/>
        </w:rPr>
        <w:t> xCb ][ yCb </w:t>
      </w:r>
      <w:r w:rsidR="005E2A23" w:rsidRPr="003A17DF">
        <w:rPr>
          <w:noProof/>
          <w:highlight w:val="yellow"/>
          <w:lang w:eastAsia="ko-KR"/>
        </w:rPr>
        <w:t>]</w:t>
      </w:r>
      <w:r>
        <w:rPr>
          <w:noProof/>
          <w:highlight w:val="yellow"/>
          <w:lang w:eastAsia="ko-KR"/>
        </w:rPr>
        <w:t xml:space="preserve"> is equal to 0</w:t>
      </w:r>
      <w:r w:rsidRPr="00943A5F">
        <w:rPr>
          <w:noProof/>
        </w:rPr>
        <w:t>)</w:t>
      </w:r>
      <w:r w:rsidRPr="00943A5F">
        <w:rPr>
          <w:noProof/>
          <w:lang w:eastAsia="ko-KR"/>
        </w:rPr>
        <w:t>, i</w:t>
      </w:r>
      <w:r w:rsidRPr="00943A5F">
        <w:rPr>
          <w:noProof/>
        </w:rPr>
        <w:t xml:space="preserve">f IntraSplitFlag is equal to </w:t>
      </w:r>
      <w:r w:rsidRPr="00943A5F">
        <w:rPr>
          <w:noProof/>
          <w:lang w:eastAsia="ko-KR"/>
        </w:rPr>
        <w:t>0</w:t>
      </w:r>
      <w:r w:rsidRPr="00943A5F">
        <w:rPr>
          <w:noProof/>
        </w:rPr>
        <w:t>, the following ordered steps apply:</w:t>
      </w:r>
    </w:p>
    <w:p w14:paraId="59338F65" w14:textId="77777777" w:rsidR="00F8383F" w:rsidRPr="00943A5F" w:rsidRDefault="00F8383F" w:rsidP="00F8383F">
      <w:pPr>
        <w:numPr>
          <w:ilvl w:val="0"/>
          <w:numId w:val="18"/>
        </w:numPr>
        <w:tabs>
          <w:tab w:val="clear" w:pos="360"/>
          <w:tab w:val="left" w:pos="1843"/>
        </w:tabs>
        <w:ind w:left="709" w:hanging="425"/>
        <w:jc w:val="both"/>
        <w:rPr>
          <w:noProof/>
        </w:rPr>
      </w:pPr>
      <w:r>
        <w:rPr>
          <w:noProof/>
        </w:rPr>
        <w:t>When intra_bc_flag[ xCb ][ yCb ] is equal to 0, t</w:t>
      </w:r>
      <w:r w:rsidRPr="00943A5F">
        <w:rPr>
          <w:noProof/>
        </w:rPr>
        <w:t xml:space="preserve">he derivation process for the intra prediction mode </w:t>
      </w:r>
      <w:r w:rsidRPr="00943A5F">
        <w:rPr>
          <w:noProof/>
          <w:lang w:eastAsia="ko-KR"/>
        </w:rPr>
        <w:t xml:space="preserve">as specified in subclause </w:t>
      </w:r>
      <w:r w:rsidRPr="00943A5F">
        <w:rPr>
          <w:noProof/>
          <w:lang w:eastAsia="ko-KR"/>
        </w:rPr>
        <w:fldChar w:fldCharType="begin" w:fldLock="1"/>
      </w:r>
      <w:r w:rsidRPr="00943A5F">
        <w:rPr>
          <w:noProof/>
          <w:lang w:eastAsia="ko-KR"/>
        </w:rPr>
        <w:instrText xml:space="preserve"> REF _Ref296586571 \r \h  \* MERGEFORMAT </w:instrText>
      </w:r>
      <w:r w:rsidRPr="00943A5F">
        <w:rPr>
          <w:noProof/>
          <w:lang w:eastAsia="ko-KR"/>
        </w:rPr>
      </w:r>
      <w:r w:rsidRPr="00943A5F">
        <w:rPr>
          <w:noProof/>
          <w:lang w:eastAsia="ko-KR"/>
        </w:rPr>
        <w:fldChar w:fldCharType="separate"/>
      </w:r>
      <w:r>
        <w:rPr>
          <w:noProof/>
          <w:lang w:eastAsia="ko-KR"/>
        </w:rPr>
        <w:t>8.4.2</w:t>
      </w:r>
      <w:r w:rsidRPr="00943A5F">
        <w:rPr>
          <w:noProof/>
          <w:lang w:eastAsia="ko-KR"/>
        </w:rPr>
        <w:fldChar w:fldCharType="end"/>
      </w:r>
      <w:r w:rsidRPr="00943A5F">
        <w:rPr>
          <w:noProof/>
          <w:lang w:eastAsia="ko-KR"/>
        </w:rPr>
        <w:t xml:space="preserve"> </w:t>
      </w:r>
      <w:r w:rsidRPr="00943A5F">
        <w:rPr>
          <w:noProof/>
        </w:rPr>
        <w:t>is invoked with the luma location ( xC</w:t>
      </w:r>
      <w:r>
        <w:rPr>
          <w:noProof/>
        </w:rPr>
        <w:t>b</w:t>
      </w:r>
      <w:r w:rsidRPr="00943A5F">
        <w:rPr>
          <w:noProof/>
        </w:rPr>
        <w:t>, yC</w:t>
      </w:r>
      <w:r>
        <w:rPr>
          <w:noProof/>
        </w:rPr>
        <w:t>b</w:t>
      </w:r>
      <w:r w:rsidRPr="00943A5F">
        <w:rPr>
          <w:noProof/>
        </w:rPr>
        <w:t> )</w:t>
      </w:r>
      <w:r w:rsidRPr="00943A5F">
        <w:rPr>
          <w:noProof/>
          <w:lang w:eastAsia="ko-KR"/>
        </w:rPr>
        <w:t xml:space="preserve"> </w:t>
      </w:r>
      <w:r w:rsidRPr="00943A5F">
        <w:rPr>
          <w:noProof/>
        </w:rPr>
        <w:t>as input.</w:t>
      </w:r>
    </w:p>
    <w:p w14:paraId="2A1105B6" w14:textId="77777777" w:rsidR="00F8383F" w:rsidRPr="00943A5F" w:rsidRDefault="00F8383F" w:rsidP="00F8383F">
      <w:pPr>
        <w:numPr>
          <w:ilvl w:val="0"/>
          <w:numId w:val="18"/>
        </w:numPr>
        <w:tabs>
          <w:tab w:val="clear" w:pos="360"/>
          <w:tab w:val="left" w:pos="1843"/>
        </w:tabs>
        <w:ind w:left="709" w:hanging="425"/>
        <w:jc w:val="both"/>
        <w:rPr>
          <w:noProof/>
        </w:rPr>
      </w:pPr>
      <w:r w:rsidRPr="00943A5F">
        <w:rPr>
          <w:noProof/>
        </w:rPr>
        <w:t xml:space="preserve">The general decoding process for intra blocks as specified in subclause </w:t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REF _Ref330805510 \r \h </w:instrText>
      </w:r>
      <w:r w:rsidRPr="00943A5F">
        <w:rPr>
          <w:noProof/>
        </w:rPr>
      </w:r>
      <w:r w:rsidRPr="00943A5F">
        <w:rPr>
          <w:noProof/>
        </w:rPr>
        <w:fldChar w:fldCharType="separate"/>
      </w:r>
      <w:r>
        <w:rPr>
          <w:noProof/>
        </w:rPr>
        <w:t>8.4.4.1</w:t>
      </w:r>
      <w:r w:rsidRPr="00943A5F">
        <w:rPr>
          <w:noProof/>
        </w:rPr>
        <w:fldChar w:fldCharType="end"/>
      </w:r>
      <w:r w:rsidRPr="00943A5F">
        <w:rPr>
          <w:noProof/>
        </w:rPr>
        <w:t xml:space="preserve"> is invoked with the luma location ( xC</w:t>
      </w:r>
      <w:r>
        <w:rPr>
          <w:noProof/>
        </w:rPr>
        <w:t>b</w:t>
      </w:r>
      <w:r w:rsidRPr="00943A5F">
        <w:rPr>
          <w:noProof/>
        </w:rPr>
        <w:t>, yC</w:t>
      </w:r>
      <w:r>
        <w:rPr>
          <w:noProof/>
        </w:rPr>
        <w:t>b</w:t>
      </w:r>
      <w:r w:rsidRPr="00943A5F">
        <w:rPr>
          <w:noProof/>
        </w:rPr>
        <w:t xml:space="preserve"> ), the variable log2TrafoSize set equal to log2CbSize, the variable trafoDepth set equal to 0, the variable </w:t>
      </w:r>
      <w:r>
        <w:rPr>
          <w:noProof/>
        </w:rPr>
        <w:t>predModeIntra</w:t>
      </w:r>
      <w:r w:rsidRPr="00943A5F">
        <w:rPr>
          <w:noProof/>
        </w:rPr>
        <w:t xml:space="preserve"> set equal to </w:t>
      </w:r>
      <w:r w:rsidRPr="00943A5F">
        <w:rPr>
          <w:noProof/>
          <w:lang w:eastAsia="ko-KR"/>
        </w:rPr>
        <w:t>Intra</w:t>
      </w:r>
      <w:r w:rsidRPr="00943A5F">
        <w:rPr>
          <w:noProof/>
        </w:rPr>
        <w:t>PredMode</w:t>
      </w:r>
      <w:r>
        <w:rPr>
          <w:noProof/>
        </w:rPr>
        <w:t>Y</w:t>
      </w:r>
      <w:r w:rsidRPr="00943A5F">
        <w:rPr>
          <w:noProof/>
          <w:lang w:eastAsia="ko-KR"/>
        </w:rPr>
        <w:t>[ xC</w:t>
      </w:r>
      <w:r>
        <w:rPr>
          <w:noProof/>
          <w:lang w:eastAsia="ko-KR"/>
        </w:rPr>
        <w:t>b</w:t>
      </w:r>
      <w:r w:rsidRPr="00943A5F">
        <w:rPr>
          <w:noProof/>
          <w:lang w:eastAsia="ko-KR"/>
        </w:rPr>
        <w:t> ][ yC</w:t>
      </w:r>
      <w:r>
        <w:rPr>
          <w:noProof/>
          <w:lang w:eastAsia="ko-KR"/>
        </w:rPr>
        <w:t>b</w:t>
      </w:r>
      <w:r w:rsidRPr="00943A5F">
        <w:rPr>
          <w:noProof/>
          <w:lang w:eastAsia="ko-KR"/>
        </w:rPr>
        <w:t> ]</w:t>
      </w:r>
      <w:r>
        <w:rPr>
          <w:noProof/>
          <w:lang w:eastAsia="ko-KR"/>
        </w:rPr>
        <w:t xml:space="preserve">, the variable predModeIntraBc set equal to intra_bc_flag[ xCb ][ yCb ], the variable bvIntra set </w:t>
      </w:r>
      <w:r>
        <w:rPr>
          <w:noProof/>
          <w:lang w:eastAsia="ko-KR"/>
        </w:rPr>
        <w:lastRenderedPageBreak/>
        <w:t>equal to BvIntra[ xCb ][ yCb ],</w:t>
      </w:r>
      <w:r w:rsidRPr="00943A5F">
        <w:rPr>
          <w:noProof/>
        </w:rPr>
        <w:t xml:space="preserve"> </w:t>
      </w:r>
      <w:r w:rsidRPr="00943A5F">
        <w:rPr>
          <w:noProof/>
          <w:lang w:eastAsia="ko-KR"/>
        </w:rPr>
        <w:t xml:space="preserve">and the variable cIdx set equal to 0 </w:t>
      </w:r>
      <w:r w:rsidRPr="00943A5F">
        <w:rPr>
          <w:noProof/>
        </w:rPr>
        <w:t>as inputs</w:t>
      </w:r>
      <w:r>
        <w:rPr>
          <w:noProof/>
        </w:rPr>
        <w:t>,</w:t>
      </w:r>
      <w:r w:rsidRPr="00943A5F">
        <w:rPr>
          <w:noProof/>
        </w:rPr>
        <w:t xml:space="preserve"> and the output is a modified reconstructed picture before deblocking filtering.</w:t>
      </w:r>
    </w:p>
    <w:p w14:paraId="6A14DFCC" w14:textId="77777777" w:rsidR="00F8383F" w:rsidRPr="00943A5F" w:rsidRDefault="00F8383F" w:rsidP="00F8383F">
      <w:pPr>
        <w:keepNext/>
        <w:tabs>
          <w:tab w:val="left" w:pos="284"/>
        </w:tabs>
        <w:ind w:left="288" w:hanging="288"/>
        <w:rPr>
          <w:noProof/>
        </w:rPr>
      </w:pPr>
      <w:r w:rsidRPr="00943A5F">
        <w:rPr>
          <w:noProof/>
        </w:rPr>
        <w:t>–</w:t>
      </w:r>
      <w:r w:rsidRPr="00943A5F">
        <w:rPr>
          <w:noProof/>
        </w:rPr>
        <w:tab/>
        <w:t>Otherwise (</w:t>
      </w:r>
      <w:r w:rsidRPr="00943A5F">
        <w:rPr>
          <w:noProof/>
          <w:lang w:eastAsia="ko-KR"/>
        </w:rPr>
        <w:t>pcm_flag[ xC</w:t>
      </w:r>
      <w:r>
        <w:rPr>
          <w:noProof/>
          <w:lang w:eastAsia="ko-KR"/>
        </w:rPr>
        <w:t>b</w:t>
      </w:r>
      <w:r w:rsidRPr="00943A5F">
        <w:rPr>
          <w:noProof/>
          <w:lang w:eastAsia="ko-KR"/>
        </w:rPr>
        <w:t> ][ yC</w:t>
      </w:r>
      <w:r>
        <w:rPr>
          <w:noProof/>
          <w:lang w:eastAsia="ko-KR"/>
        </w:rPr>
        <w:t xml:space="preserve">b ] is equal to 0, </w:t>
      </w:r>
      <w:r w:rsidR="005E2A23">
        <w:rPr>
          <w:noProof/>
          <w:highlight w:val="yellow"/>
          <w:lang w:eastAsia="ko-KR"/>
        </w:rPr>
        <w:t>palette_mode_flag</w:t>
      </w:r>
      <w:r w:rsidR="005E2A23" w:rsidRPr="003A17DF">
        <w:rPr>
          <w:noProof/>
          <w:highlight w:val="yellow"/>
          <w:lang w:eastAsia="ko-KR"/>
        </w:rPr>
        <w:t>[</w:t>
      </w:r>
      <w:r w:rsidR="005E2A23" w:rsidRPr="005E2A23">
        <w:rPr>
          <w:noProof/>
          <w:highlight w:val="yellow"/>
          <w:lang w:eastAsia="ko-KR"/>
        </w:rPr>
        <w:t> xCb ][ yCb </w:t>
      </w:r>
      <w:r w:rsidR="005E2A23" w:rsidRPr="003A17DF">
        <w:rPr>
          <w:noProof/>
          <w:highlight w:val="yellow"/>
          <w:lang w:eastAsia="ko-KR"/>
        </w:rPr>
        <w:t>]</w:t>
      </w:r>
      <w:r w:rsidR="005E2A23">
        <w:rPr>
          <w:noProof/>
          <w:highlight w:val="yellow"/>
          <w:lang w:eastAsia="ko-KR"/>
        </w:rPr>
        <w:t xml:space="preserve"> </w:t>
      </w:r>
      <w:r>
        <w:rPr>
          <w:noProof/>
          <w:highlight w:val="yellow"/>
          <w:lang w:eastAsia="ko-KR"/>
        </w:rPr>
        <w:t>is equal to 0</w:t>
      </w:r>
      <w:r>
        <w:rPr>
          <w:noProof/>
          <w:lang w:eastAsia="ko-KR"/>
        </w:rPr>
        <w:t xml:space="preserve"> </w:t>
      </w:r>
      <w:r w:rsidRPr="00943A5F">
        <w:rPr>
          <w:noProof/>
          <w:lang w:eastAsia="ko-KR"/>
        </w:rPr>
        <w:t xml:space="preserve">and </w:t>
      </w:r>
      <w:r w:rsidRPr="00943A5F">
        <w:rPr>
          <w:noProof/>
        </w:rPr>
        <w:t xml:space="preserve">IntraSplitFlag is equal to </w:t>
      </w:r>
      <w:r w:rsidRPr="00943A5F">
        <w:rPr>
          <w:noProof/>
          <w:lang w:eastAsia="ko-KR"/>
        </w:rPr>
        <w:t>1</w:t>
      </w:r>
      <w:r w:rsidRPr="00943A5F">
        <w:rPr>
          <w:noProof/>
        </w:rPr>
        <w:t>), for the variable blkIdx proceeding over the values 0..3, the following ordered steps apply:</w:t>
      </w:r>
    </w:p>
    <w:p w14:paraId="3DDA764B" w14:textId="77777777" w:rsidR="00F8383F" w:rsidRPr="00943A5F" w:rsidRDefault="00F8383F" w:rsidP="00F8383F">
      <w:pPr>
        <w:numPr>
          <w:ilvl w:val="0"/>
          <w:numId w:val="16"/>
        </w:numPr>
        <w:tabs>
          <w:tab w:val="clear" w:pos="360"/>
          <w:tab w:val="clear" w:pos="400"/>
          <w:tab w:val="left" w:pos="794"/>
          <w:tab w:val="left" w:pos="1843"/>
          <w:tab w:val="num" w:pos="2127"/>
        </w:tabs>
        <w:ind w:left="709"/>
        <w:jc w:val="both"/>
        <w:rPr>
          <w:noProof/>
        </w:rPr>
      </w:pPr>
      <w:r w:rsidRPr="00943A5F">
        <w:rPr>
          <w:noProof/>
        </w:rPr>
        <w:t>The variable x</w:t>
      </w:r>
      <w:r>
        <w:rPr>
          <w:noProof/>
        </w:rPr>
        <w:t>Pb</w:t>
      </w:r>
      <w:r w:rsidRPr="00943A5F">
        <w:rPr>
          <w:noProof/>
        </w:rPr>
        <w:t xml:space="preserve"> is set equal to xC</w:t>
      </w:r>
      <w:r>
        <w:rPr>
          <w:noProof/>
        </w:rPr>
        <w:t>b</w:t>
      </w:r>
      <w:r w:rsidRPr="00943A5F">
        <w:rPr>
          <w:noProof/>
        </w:rPr>
        <w:t> + ( </w:t>
      </w:r>
      <w:r w:rsidRPr="00943A5F">
        <w:rPr>
          <w:noProof/>
          <w:lang w:eastAsia="ko-KR"/>
        </w:rPr>
        <w:t>n</w:t>
      </w:r>
      <w:r>
        <w:rPr>
          <w:noProof/>
          <w:lang w:eastAsia="ko-KR"/>
        </w:rPr>
        <w:t>Cb</w:t>
      </w:r>
      <w:r w:rsidRPr="00943A5F">
        <w:rPr>
          <w:noProof/>
          <w:lang w:eastAsia="ko-KR"/>
        </w:rPr>
        <w:t>S</w:t>
      </w:r>
      <w:r w:rsidRPr="00943A5F">
        <w:rPr>
          <w:noProof/>
        </w:rPr>
        <w:t> </w:t>
      </w:r>
      <w:r>
        <w:rPr>
          <w:noProof/>
        </w:rPr>
        <w:t> </w:t>
      </w:r>
      <w:r w:rsidRPr="00943A5F">
        <w:rPr>
          <w:noProof/>
        </w:rPr>
        <w:t>&gt;&gt;</w:t>
      </w:r>
      <w:r>
        <w:rPr>
          <w:noProof/>
        </w:rPr>
        <w:t> </w:t>
      </w:r>
      <w:r w:rsidRPr="00943A5F">
        <w:rPr>
          <w:noProof/>
        </w:rPr>
        <w:t> 1 ) * ( blkIdx % 2 ).</w:t>
      </w:r>
    </w:p>
    <w:p w14:paraId="00F8E548" w14:textId="77777777" w:rsidR="00F8383F" w:rsidRPr="00943A5F" w:rsidRDefault="00F8383F" w:rsidP="00F8383F">
      <w:pPr>
        <w:numPr>
          <w:ilvl w:val="0"/>
          <w:numId w:val="16"/>
        </w:numPr>
        <w:tabs>
          <w:tab w:val="clear" w:pos="360"/>
          <w:tab w:val="clear" w:pos="400"/>
          <w:tab w:val="left" w:pos="794"/>
          <w:tab w:val="left" w:pos="1843"/>
          <w:tab w:val="num" w:pos="2127"/>
        </w:tabs>
        <w:ind w:left="709"/>
        <w:jc w:val="both"/>
        <w:rPr>
          <w:noProof/>
        </w:rPr>
      </w:pPr>
      <w:r w:rsidRPr="00943A5F">
        <w:rPr>
          <w:noProof/>
        </w:rPr>
        <w:t>The variable y</w:t>
      </w:r>
      <w:r>
        <w:rPr>
          <w:noProof/>
        </w:rPr>
        <w:t>Pb</w:t>
      </w:r>
      <w:r w:rsidRPr="00943A5F">
        <w:rPr>
          <w:noProof/>
        </w:rPr>
        <w:t xml:space="preserve"> is set equal to yC</w:t>
      </w:r>
      <w:r>
        <w:rPr>
          <w:noProof/>
        </w:rPr>
        <w:t>b</w:t>
      </w:r>
      <w:r w:rsidRPr="00943A5F">
        <w:rPr>
          <w:noProof/>
        </w:rPr>
        <w:t> + ( </w:t>
      </w:r>
      <w:r w:rsidRPr="00943A5F">
        <w:rPr>
          <w:noProof/>
          <w:lang w:eastAsia="ko-KR"/>
        </w:rPr>
        <w:t>n</w:t>
      </w:r>
      <w:r>
        <w:rPr>
          <w:noProof/>
          <w:lang w:eastAsia="ko-KR"/>
        </w:rPr>
        <w:t>Cb</w:t>
      </w:r>
      <w:r w:rsidRPr="00943A5F">
        <w:rPr>
          <w:noProof/>
          <w:lang w:eastAsia="ko-KR"/>
        </w:rPr>
        <w:t>S</w:t>
      </w:r>
      <w:r w:rsidRPr="00943A5F">
        <w:rPr>
          <w:noProof/>
        </w:rPr>
        <w:t> </w:t>
      </w:r>
      <w:r>
        <w:rPr>
          <w:noProof/>
        </w:rPr>
        <w:t> </w:t>
      </w:r>
      <w:r w:rsidRPr="00943A5F">
        <w:rPr>
          <w:noProof/>
        </w:rPr>
        <w:t>&gt;&gt;</w:t>
      </w:r>
      <w:r>
        <w:rPr>
          <w:noProof/>
        </w:rPr>
        <w:t> </w:t>
      </w:r>
      <w:r w:rsidRPr="00943A5F">
        <w:rPr>
          <w:noProof/>
        </w:rPr>
        <w:t> 1 ) * ( blkIdx / 2 ).</w:t>
      </w:r>
    </w:p>
    <w:p w14:paraId="678099F3" w14:textId="77777777" w:rsidR="00F8383F" w:rsidRPr="00943A5F" w:rsidRDefault="00F8383F" w:rsidP="00F8383F">
      <w:pPr>
        <w:numPr>
          <w:ilvl w:val="0"/>
          <w:numId w:val="16"/>
        </w:numPr>
        <w:tabs>
          <w:tab w:val="clear" w:pos="360"/>
          <w:tab w:val="clear" w:pos="400"/>
          <w:tab w:val="clear" w:pos="720"/>
          <w:tab w:val="left" w:pos="709"/>
          <w:tab w:val="left" w:pos="794"/>
          <w:tab w:val="left" w:pos="1843"/>
          <w:tab w:val="num" w:pos="2127"/>
        </w:tabs>
        <w:ind w:left="709"/>
        <w:jc w:val="both"/>
        <w:rPr>
          <w:noProof/>
        </w:rPr>
      </w:pPr>
      <w:r w:rsidRPr="00943A5F">
        <w:rPr>
          <w:noProof/>
        </w:rPr>
        <w:t xml:space="preserve">The derivation process for the intra prediction mode </w:t>
      </w:r>
      <w:r w:rsidRPr="00943A5F">
        <w:rPr>
          <w:noProof/>
          <w:lang w:eastAsia="ko-KR"/>
        </w:rPr>
        <w:t xml:space="preserve">as specified in subclause </w:t>
      </w:r>
      <w:r w:rsidRPr="00943A5F">
        <w:rPr>
          <w:noProof/>
          <w:lang w:eastAsia="ko-KR"/>
        </w:rPr>
        <w:fldChar w:fldCharType="begin" w:fldLock="1"/>
      </w:r>
      <w:r w:rsidRPr="00943A5F">
        <w:rPr>
          <w:noProof/>
          <w:lang w:eastAsia="ko-KR"/>
        </w:rPr>
        <w:instrText xml:space="preserve"> REF _Ref296586571 \r \h  \* MERGEFORMAT </w:instrText>
      </w:r>
      <w:r w:rsidRPr="00943A5F">
        <w:rPr>
          <w:noProof/>
          <w:lang w:eastAsia="ko-KR"/>
        </w:rPr>
      </w:r>
      <w:r w:rsidRPr="00943A5F">
        <w:rPr>
          <w:noProof/>
          <w:lang w:eastAsia="ko-KR"/>
        </w:rPr>
        <w:fldChar w:fldCharType="separate"/>
      </w:r>
      <w:r>
        <w:rPr>
          <w:noProof/>
          <w:lang w:eastAsia="ko-KR"/>
        </w:rPr>
        <w:t>8.4.2</w:t>
      </w:r>
      <w:r w:rsidRPr="00943A5F">
        <w:rPr>
          <w:noProof/>
          <w:lang w:eastAsia="ko-KR"/>
        </w:rPr>
        <w:fldChar w:fldCharType="end"/>
      </w:r>
      <w:r w:rsidRPr="00943A5F">
        <w:rPr>
          <w:noProof/>
          <w:lang w:eastAsia="ko-KR"/>
        </w:rPr>
        <w:t xml:space="preserve"> </w:t>
      </w:r>
      <w:r w:rsidRPr="00943A5F">
        <w:rPr>
          <w:noProof/>
        </w:rPr>
        <w:t>is invoked with the luma location ( x</w:t>
      </w:r>
      <w:r>
        <w:rPr>
          <w:noProof/>
        </w:rPr>
        <w:t>Pb</w:t>
      </w:r>
      <w:r w:rsidRPr="00943A5F">
        <w:rPr>
          <w:noProof/>
        </w:rPr>
        <w:t>, y</w:t>
      </w:r>
      <w:r>
        <w:rPr>
          <w:noProof/>
        </w:rPr>
        <w:t>Pb</w:t>
      </w:r>
      <w:r w:rsidRPr="00943A5F">
        <w:rPr>
          <w:noProof/>
        </w:rPr>
        <w:t> )</w:t>
      </w:r>
      <w:r w:rsidRPr="00943A5F">
        <w:rPr>
          <w:noProof/>
          <w:lang w:eastAsia="ko-KR"/>
        </w:rPr>
        <w:t xml:space="preserve"> </w:t>
      </w:r>
      <w:r w:rsidRPr="00943A5F">
        <w:rPr>
          <w:noProof/>
        </w:rPr>
        <w:t>as input.</w:t>
      </w:r>
    </w:p>
    <w:p w14:paraId="4B9EF238" w14:textId="77777777" w:rsidR="00F8383F" w:rsidRPr="00943A5F" w:rsidRDefault="00F8383F" w:rsidP="00F8383F">
      <w:pPr>
        <w:numPr>
          <w:ilvl w:val="0"/>
          <w:numId w:val="16"/>
        </w:numPr>
        <w:tabs>
          <w:tab w:val="clear" w:pos="360"/>
          <w:tab w:val="clear" w:pos="400"/>
          <w:tab w:val="clear" w:pos="720"/>
          <w:tab w:val="left" w:pos="709"/>
          <w:tab w:val="left" w:pos="794"/>
          <w:tab w:val="left" w:pos="1843"/>
          <w:tab w:val="num" w:pos="2127"/>
        </w:tabs>
        <w:ind w:left="709"/>
        <w:jc w:val="both"/>
        <w:rPr>
          <w:noProof/>
        </w:rPr>
      </w:pPr>
      <w:r w:rsidRPr="00943A5F">
        <w:rPr>
          <w:noProof/>
        </w:rPr>
        <w:t xml:space="preserve">The general decoding process for intra blocks as specified in subclause </w:t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REF _Ref330805510 \r \h </w:instrText>
      </w:r>
      <w:r w:rsidRPr="00943A5F">
        <w:rPr>
          <w:noProof/>
        </w:rPr>
      </w:r>
      <w:r w:rsidRPr="00943A5F">
        <w:rPr>
          <w:noProof/>
        </w:rPr>
        <w:fldChar w:fldCharType="separate"/>
      </w:r>
      <w:r>
        <w:rPr>
          <w:noProof/>
        </w:rPr>
        <w:t>8.4.4.1</w:t>
      </w:r>
      <w:r w:rsidRPr="00943A5F">
        <w:rPr>
          <w:noProof/>
        </w:rPr>
        <w:fldChar w:fldCharType="end"/>
      </w:r>
      <w:r w:rsidRPr="00943A5F">
        <w:rPr>
          <w:noProof/>
        </w:rPr>
        <w:t xml:space="preserve"> is invoked with the luma location ( x</w:t>
      </w:r>
      <w:r>
        <w:rPr>
          <w:noProof/>
        </w:rPr>
        <w:t>Pb</w:t>
      </w:r>
      <w:r w:rsidRPr="00943A5F">
        <w:rPr>
          <w:noProof/>
        </w:rPr>
        <w:t>, y</w:t>
      </w:r>
      <w:r>
        <w:rPr>
          <w:noProof/>
        </w:rPr>
        <w:t>Pb</w:t>
      </w:r>
      <w:r w:rsidRPr="00943A5F">
        <w:rPr>
          <w:noProof/>
        </w:rPr>
        <w:t xml:space="preserve"> ), the variable log2TrafoSize set equal to log2CbSize − 1, the variable trafoDepth set equal to 1, the variable </w:t>
      </w:r>
      <w:r>
        <w:rPr>
          <w:noProof/>
        </w:rPr>
        <w:t>predModeIntra</w:t>
      </w:r>
      <w:r w:rsidRPr="00943A5F">
        <w:rPr>
          <w:noProof/>
        </w:rPr>
        <w:t xml:space="preserve"> set equal to I</w:t>
      </w:r>
      <w:r w:rsidRPr="00943A5F">
        <w:rPr>
          <w:noProof/>
          <w:lang w:eastAsia="ko-KR"/>
        </w:rPr>
        <w:t>ntra</w:t>
      </w:r>
      <w:r w:rsidRPr="00943A5F">
        <w:rPr>
          <w:noProof/>
        </w:rPr>
        <w:t>PredMode</w:t>
      </w:r>
      <w:r>
        <w:rPr>
          <w:noProof/>
        </w:rPr>
        <w:t>Y</w:t>
      </w:r>
      <w:r w:rsidRPr="00943A5F">
        <w:rPr>
          <w:noProof/>
          <w:lang w:eastAsia="ko-KR"/>
        </w:rPr>
        <w:t>[ x</w:t>
      </w:r>
      <w:r>
        <w:rPr>
          <w:noProof/>
          <w:lang w:eastAsia="ko-KR"/>
        </w:rPr>
        <w:t>Pb</w:t>
      </w:r>
      <w:r w:rsidRPr="00943A5F">
        <w:rPr>
          <w:noProof/>
          <w:lang w:eastAsia="ko-KR"/>
        </w:rPr>
        <w:t> ][ y</w:t>
      </w:r>
      <w:r>
        <w:rPr>
          <w:noProof/>
          <w:lang w:eastAsia="ko-KR"/>
        </w:rPr>
        <w:t>Pb</w:t>
      </w:r>
      <w:r w:rsidRPr="00943A5F">
        <w:rPr>
          <w:noProof/>
          <w:lang w:eastAsia="ko-KR"/>
        </w:rPr>
        <w:t> ]</w:t>
      </w:r>
      <w:r>
        <w:rPr>
          <w:noProof/>
          <w:lang w:eastAsia="ko-KR"/>
        </w:rPr>
        <w:t>, the variable predModeIntraBc set equal to intra_bc_flag[ xCb ][ yCb ], the variable bvIntra set equal to BvIntra[ xCb ][ yCb ],</w:t>
      </w:r>
      <w:r w:rsidRPr="00943A5F">
        <w:rPr>
          <w:noProof/>
        </w:rPr>
        <w:t xml:space="preserve"> </w:t>
      </w:r>
      <w:r w:rsidRPr="00943A5F">
        <w:rPr>
          <w:noProof/>
          <w:lang w:eastAsia="ko-KR"/>
        </w:rPr>
        <w:t xml:space="preserve">and the variable cIdx set equal to 0 </w:t>
      </w:r>
      <w:r w:rsidRPr="00943A5F">
        <w:rPr>
          <w:noProof/>
        </w:rPr>
        <w:t>as inputs</w:t>
      </w:r>
      <w:r>
        <w:rPr>
          <w:noProof/>
        </w:rPr>
        <w:t>,</w:t>
      </w:r>
      <w:r w:rsidRPr="00943A5F">
        <w:rPr>
          <w:noProof/>
        </w:rPr>
        <w:t xml:space="preserve"> and the output is a modified reconstructed picture before deblocking filtering.</w:t>
      </w:r>
    </w:p>
    <w:p w14:paraId="2BBF25B6" w14:textId="77777777" w:rsidR="00F8383F" w:rsidRDefault="00F8383F" w:rsidP="00F8383F">
      <w:pPr>
        <w:rPr>
          <w:noProof/>
          <w:lang w:eastAsia="ko-KR"/>
        </w:rPr>
      </w:pPr>
      <w:r>
        <w:rPr>
          <w:noProof/>
          <w:lang w:eastAsia="ko-KR"/>
        </w:rPr>
        <w:t>When ChromaArrayType is not equal to 0, the following applies.</w:t>
      </w:r>
    </w:p>
    <w:p w14:paraId="5F168903" w14:textId="77777777" w:rsidR="00F8383F" w:rsidRDefault="00F8383F" w:rsidP="00F8383F">
      <w:pPr>
        <w:rPr>
          <w:noProof/>
        </w:rPr>
      </w:pPr>
      <w:r>
        <w:rPr>
          <w:noProof/>
        </w:rPr>
        <w:t>The variable log2CbSizeC is set equal to log2CbSize </w:t>
      </w:r>
      <w:r>
        <w:rPr>
          <w:noProof/>
          <w:lang w:eastAsia="ko-KR"/>
        </w:rPr>
        <w:t>− ( </w:t>
      </w:r>
      <w:r>
        <w:rPr>
          <w:noProof/>
        </w:rPr>
        <w:t>ChromaArrayType  = =  3 ? 0 : 1 ).</w:t>
      </w:r>
    </w:p>
    <w:p w14:paraId="7E932661" w14:textId="77777777" w:rsidR="00F8383F" w:rsidRPr="00943A5F" w:rsidRDefault="00F8383F" w:rsidP="00F8383F">
      <w:pPr>
        <w:rPr>
          <w:noProof/>
          <w:lang w:eastAsia="ko-KR"/>
        </w:rPr>
      </w:pPr>
      <w:r w:rsidRPr="00943A5F">
        <w:rPr>
          <w:noProof/>
          <w:lang w:eastAsia="ko-KR"/>
        </w:rPr>
        <w:t xml:space="preserve">Depending on </w:t>
      </w:r>
      <w:r>
        <w:rPr>
          <w:noProof/>
          <w:lang w:eastAsia="ko-KR"/>
        </w:rPr>
        <w:t xml:space="preserve">the value of </w:t>
      </w:r>
      <w:r w:rsidRPr="00943A5F">
        <w:rPr>
          <w:noProof/>
          <w:lang w:eastAsia="ko-KR"/>
        </w:rPr>
        <w:t>pcm_flag[ xC</w:t>
      </w:r>
      <w:r>
        <w:rPr>
          <w:noProof/>
          <w:lang w:eastAsia="ko-KR"/>
        </w:rPr>
        <w:t>b</w:t>
      </w:r>
      <w:r w:rsidRPr="00943A5F">
        <w:rPr>
          <w:noProof/>
          <w:lang w:eastAsia="ko-KR"/>
        </w:rPr>
        <w:t> ][ yC</w:t>
      </w:r>
      <w:r>
        <w:rPr>
          <w:noProof/>
          <w:lang w:eastAsia="ko-KR"/>
        </w:rPr>
        <w:t>b</w:t>
      </w:r>
      <w:r w:rsidRPr="00943A5F">
        <w:rPr>
          <w:noProof/>
          <w:lang w:eastAsia="ko-KR"/>
        </w:rPr>
        <w:t> ]</w:t>
      </w:r>
      <w:r>
        <w:rPr>
          <w:noProof/>
          <w:lang w:eastAsia="ko-KR"/>
        </w:rPr>
        <w:t xml:space="preserve"> and IntraSplitFlag</w:t>
      </w:r>
      <w:r w:rsidRPr="00943A5F">
        <w:rPr>
          <w:noProof/>
          <w:lang w:eastAsia="ko-KR"/>
        </w:rPr>
        <w:t>, the decoding process for chroma samples is specified as follows:</w:t>
      </w:r>
    </w:p>
    <w:p w14:paraId="6E3465D3" w14:textId="77777777" w:rsidR="00F8383F" w:rsidRPr="00943A5F" w:rsidRDefault="00F8383F" w:rsidP="00F8383F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  <w:t xml:space="preserve">If </w:t>
      </w:r>
      <w:r w:rsidRPr="00943A5F">
        <w:rPr>
          <w:noProof/>
          <w:lang w:eastAsia="ko-KR"/>
        </w:rPr>
        <w:t>pcm_flag[ xC</w:t>
      </w:r>
      <w:r>
        <w:rPr>
          <w:noProof/>
          <w:lang w:eastAsia="ko-KR"/>
        </w:rPr>
        <w:t>b</w:t>
      </w:r>
      <w:r w:rsidRPr="00943A5F">
        <w:rPr>
          <w:noProof/>
          <w:lang w:eastAsia="ko-KR"/>
        </w:rPr>
        <w:t> ][ yC</w:t>
      </w:r>
      <w:r>
        <w:rPr>
          <w:noProof/>
          <w:lang w:eastAsia="ko-KR"/>
        </w:rPr>
        <w:t>b</w:t>
      </w:r>
      <w:r w:rsidRPr="00943A5F">
        <w:rPr>
          <w:noProof/>
          <w:lang w:eastAsia="ko-KR"/>
        </w:rPr>
        <w:t> ]</w:t>
      </w:r>
      <w:r w:rsidRPr="00943A5F">
        <w:rPr>
          <w:noProof/>
        </w:rPr>
        <w:t xml:space="preserve"> is equal to </w:t>
      </w:r>
      <w:r w:rsidRPr="00943A5F">
        <w:rPr>
          <w:noProof/>
          <w:lang w:eastAsia="ko-KR"/>
        </w:rPr>
        <w:t>1</w:t>
      </w:r>
      <w:r w:rsidRPr="00943A5F">
        <w:rPr>
          <w:noProof/>
        </w:rPr>
        <w:t xml:space="preserve">, the </w:t>
      </w:r>
      <w:r w:rsidRPr="00943A5F">
        <w:rPr>
          <w:noProof/>
          <w:lang w:eastAsia="ko-KR"/>
        </w:rPr>
        <w:t>reconst</w:t>
      </w:r>
      <w:r>
        <w:rPr>
          <w:noProof/>
          <w:lang w:eastAsia="ko-KR"/>
        </w:rPr>
        <w:t>r</w:t>
      </w:r>
      <w:r w:rsidRPr="00943A5F">
        <w:rPr>
          <w:noProof/>
          <w:lang w:eastAsia="ko-KR"/>
        </w:rPr>
        <w:t>ucted picture is modified as follows:</w:t>
      </w:r>
    </w:p>
    <w:p w14:paraId="6B3342F7" w14:textId="77777777" w:rsidR="00F8383F" w:rsidRPr="00943A5F" w:rsidRDefault="00F8383F" w:rsidP="00F8383F">
      <w:pPr>
        <w:pStyle w:val="Equation"/>
        <w:tabs>
          <w:tab w:val="left" w:pos="1134"/>
        </w:tabs>
        <w:ind w:left="720"/>
        <w:rPr>
          <w:noProof/>
          <w:lang w:eastAsia="ko-KR"/>
        </w:rPr>
      </w:pPr>
      <w:r>
        <w:rPr>
          <w:noProof/>
          <w:lang w:eastAsia="ko-KR"/>
        </w:rPr>
        <w:t>S</w:t>
      </w:r>
      <w:r w:rsidRPr="00943A5F">
        <w:rPr>
          <w:noProof/>
          <w:vertAlign w:val="subscript"/>
          <w:lang w:eastAsia="ko-KR"/>
        </w:rPr>
        <w:t>Cb</w:t>
      </w:r>
      <w:r w:rsidRPr="00943A5F">
        <w:rPr>
          <w:noProof/>
          <w:lang w:eastAsia="ko-KR"/>
        </w:rPr>
        <w:t>[ xC</w:t>
      </w:r>
      <w:r>
        <w:rPr>
          <w:noProof/>
          <w:lang w:eastAsia="ko-KR"/>
        </w:rPr>
        <w:t>b / SubWidthC</w:t>
      </w:r>
      <w:r w:rsidRPr="00943A5F">
        <w:rPr>
          <w:noProof/>
          <w:lang w:eastAsia="ko-KR"/>
        </w:rPr>
        <w:t> + i</w:t>
      </w:r>
      <w:r>
        <w:rPr>
          <w:noProof/>
          <w:lang w:eastAsia="ko-KR"/>
        </w:rPr>
        <w:t> ][</w:t>
      </w:r>
      <w:r w:rsidRPr="00943A5F">
        <w:rPr>
          <w:noProof/>
          <w:lang w:eastAsia="ko-KR"/>
        </w:rPr>
        <w:t> yC</w:t>
      </w:r>
      <w:r>
        <w:rPr>
          <w:noProof/>
          <w:lang w:eastAsia="ko-KR"/>
        </w:rPr>
        <w:t>b / SubHeightC</w:t>
      </w:r>
      <w:r w:rsidRPr="00943A5F">
        <w:rPr>
          <w:noProof/>
          <w:lang w:eastAsia="ko-KR"/>
        </w:rPr>
        <w:t> + j ] = </w:t>
      </w:r>
      <w:r w:rsidRPr="00943A5F">
        <w:rPr>
          <w:noProof/>
          <w:lang w:eastAsia="ko-KR"/>
        </w:rPr>
        <w:tab/>
        <w:t>pcm_sample_chroma[ ( </w:t>
      </w:r>
      <w:r>
        <w:rPr>
          <w:noProof/>
          <w:lang w:eastAsia="ko-KR"/>
        </w:rPr>
        <w:t>nCbS / SubWidthC</w:t>
      </w:r>
      <w:r w:rsidRPr="00943A5F">
        <w:rPr>
          <w:noProof/>
          <w:lang w:eastAsia="ko-KR"/>
        </w:rPr>
        <w:t> * j ) + i ]</w:t>
      </w:r>
      <w:r>
        <w:rPr>
          <w:noProof/>
          <w:lang w:eastAsia="ko-KR"/>
        </w:rPr>
        <w:t>  &lt;&lt;</w:t>
      </w:r>
      <w:r>
        <w:rPr>
          <w:noProof/>
          <w:lang w:eastAsia="ko-KR"/>
        </w:rPr>
        <w:br/>
      </w:r>
      <w:r>
        <w:rPr>
          <w:noProof/>
          <w:lang w:eastAsia="ko-KR"/>
        </w:rPr>
        <w:tab/>
      </w:r>
      <w:r>
        <w:rPr>
          <w:noProof/>
          <w:lang w:eastAsia="ko-KR"/>
        </w:rPr>
        <w:tab/>
      </w:r>
      <w:r>
        <w:rPr>
          <w:noProof/>
          <w:lang w:eastAsia="ko-KR"/>
        </w:rPr>
        <w:tab/>
      </w:r>
      <w:r>
        <w:rPr>
          <w:noProof/>
          <w:lang w:eastAsia="ko-KR"/>
        </w:rPr>
        <w:tab/>
      </w:r>
      <w:r w:rsidRPr="00943A5F">
        <w:rPr>
          <w:noProof/>
          <w:lang w:eastAsia="ko-KR"/>
        </w:rPr>
        <w:t>( BitDepth</w:t>
      </w:r>
      <w:r w:rsidRPr="00943A5F">
        <w:rPr>
          <w:noProof/>
          <w:vertAlign w:val="subscript"/>
          <w:lang w:eastAsia="ko-KR"/>
        </w:rPr>
        <w:t>C</w:t>
      </w:r>
      <w:r w:rsidRPr="00943A5F">
        <w:rPr>
          <w:noProof/>
          <w:lang w:eastAsia="ko-KR"/>
        </w:rPr>
        <w:t> </w:t>
      </w:r>
      <w:r>
        <w:rPr>
          <w:noProof/>
          <w:lang w:eastAsia="ko-KR"/>
        </w:rPr>
        <w:t>−</w:t>
      </w:r>
      <w:r w:rsidRPr="00943A5F">
        <w:rPr>
          <w:noProof/>
          <w:lang w:eastAsia="ko-KR"/>
        </w:rPr>
        <w:t> </w:t>
      </w:r>
      <w:r>
        <w:rPr>
          <w:noProof/>
          <w:lang w:eastAsia="ko-KR"/>
        </w:rPr>
        <w:t>PcmBit</w:t>
      </w:r>
      <w:r w:rsidRPr="00943A5F">
        <w:rPr>
          <w:noProof/>
          <w:lang w:eastAsia="ko-KR"/>
        </w:rPr>
        <w:t>Depth</w:t>
      </w:r>
      <w:r w:rsidRPr="00943A5F">
        <w:rPr>
          <w:noProof/>
          <w:vertAlign w:val="subscript"/>
          <w:lang w:eastAsia="ko-KR"/>
        </w:rPr>
        <w:t>C</w:t>
      </w:r>
      <w:r w:rsidRPr="00943A5F">
        <w:rPr>
          <w:noProof/>
          <w:lang w:eastAsia="ko-KR"/>
        </w:rPr>
        <w:t> )</w:t>
      </w:r>
      <w:r>
        <w:rPr>
          <w:noProof/>
          <w:lang w:eastAsia="ko-KR"/>
        </w:rPr>
        <w:t xml:space="preserve">, </w:t>
      </w:r>
      <w:r w:rsidRPr="00943A5F">
        <w:rPr>
          <w:noProof/>
          <w:lang w:eastAsia="ko-KR"/>
        </w:rPr>
        <w:t>with i = 0..</w:t>
      </w:r>
      <w:r>
        <w:rPr>
          <w:noProof/>
          <w:lang w:eastAsia="ko-KR"/>
        </w:rPr>
        <w:t>nCbS / SubWidthC − 1, and j</w:t>
      </w:r>
      <w:r w:rsidRPr="00943A5F">
        <w:rPr>
          <w:noProof/>
          <w:lang w:eastAsia="ko-KR"/>
        </w:rPr>
        <w:t> = 0..</w:t>
      </w:r>
      <w:r>
        <w:rPr>
          <w:noProof/>
          <w:lang w:eastAsia="ko-KR"/>
        </w:rPr>
        <w:t>nS / SubHeightC − 1</w:t>
      </w:r>
      <w:r>
        <w:rPr>
          <w:noProof/>
        </w:rPr>
        <w:tab/>
      </w:r>
      <w:r w:rsidRPr="00943A5F">
        <w:rPr>
          <w:noProof/>
        </w:rPr>
        <w:t>(</w:t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STYLEREF 1 \s </w:instrText>
      </w:r>
      <w:r w:rsidRPr="00943A5F">
        <w:rPr>
          <w:noProof/>
        </w:rPr>
        <w:fldChar w:fldCharType="separate"/>
      </w:r>
      <w:r>
        <w:rPr>
          <w:noProof/>
        </w:rPr>
        <w:t>8</w:t>
      </w:r>
      <w:r w:rsidRPr="00943A5F">
        <w:rPr>
          <w:noProof/>
        </w:rPr>
        <w:fldChar w:fldCharType="end"/>
      </w:r>
      <w:r w:rsidRPr="00943A5F">
        <w:rPr>
          <w:noProof/>
        </w:rPr>
        <w:noBreakHyphen/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SEQ Equation \* ARABIC \s 1 </w:instrText>
      </w:r>
      <w:r w:rsidRPr="00943A5F">
        <w:rPr>
          <w:noProof/>
        </w:rPr>
        <w:fldChar w:fldCharType="separate"/>
      </w:r>
      <w:r>
        <w:rPr>
          <w:noProof/>
        </w:rPr>
        <w:t>13</w:t>
      </w:r>
      <w:r w:rsidRPr="00943A5F">
        <w:rPr>
          <w:noProof/>
        </w:rPr>
        <w:fldChar w:fldCharType="end"/>
      </w:r>
      <w:r w:rsidRPr="00943A5F">
        <w:rPr>
          <w:noProof/>
        </w:rPr>
        <w:t>)</w:t>
      </w:r>
    </w:p>
    <w:p w14:paraId="289CEC8D" w14:textId="77777777" w:rsidR="00F8383F" w:rsidRPr="00943A5F" w:rsidRDefault="00F8383F" w:rsidP="00F8383F">
      <w:pPr>
        <w:pStyle w:val="Equation"/>
        <w:tabs>
          <w:tab w:val="left" w:pos="1134"/>
        </w:tabs>
        <w:ind w:left="720"/>
        <w:rPr>
          <w:noProof/>
          <w:lang w:eastAsia="ko-KR"/>
        </w:rPr>
      </w:pPr>
      <w:r>
        <w:rPr>
          <w:noProof/>
          <w:lang w:eastAsia="ko-KR"/>
        </w:rPr>
        <w:t>S</w:t>
      </w:r>
      <w:r w:rsidRPr="00943A5F">
        <w:rPr>
          <w:noProof/>
          <w:vertAlign w:val="subscript"/>
          <w:lang w:eastAsia="ko-KR"/>
        </w:rPr>
        <w:t>Cr</w:t>
      </w:r>
      <w:r w:rsidRPr="00943A5F">
        <w:rPr>
          <w:noProof/>
          <w:lang w:eastAsia="ko-KR"/>
        </w:rPr>
        <w:t>[ xC</w:t>
      </w:r>
      <w:r>
        <w:rPr>
          <w:noProof/>
          <w:lang w:eastAsia="ko-KR"/>
        </w:rPr>
        <w:t>b / SubWidthC</w:t>
      </w:r>
      <w:r w:rsidRPr="00943A5F">
        <w:rPr>
          <w:noProof/>
          <w:lang w:eastAsia="ko-KR"/>
        </w:rPr>
        <w:t> + i</w:t>
      </w:r>
      <w:r>
        <w:rPr>
          <w:noProof/>
          <w:lang w:eastAsia="ko-KR"/>
        </w:rPr>
        <w:t> ][</w:t>
      </w:r>
      <w:r w:rsidRPr="00943A5F">
        <w:rPr>
          <w:noProof/>
          <w:lang w:eastAsia="ko-KR"/>
        </w:rPr>
        <w:t> yC</w:t>
      </w:r>
      <w:r>
        <w:rPr>
          <w:noProof/>
          <w:lang w:eastAsia="ko-KR"/>
        </w:rPr>
        <w:t>b / SubHeightC</w:t>
      </w:r>
      <w:r w:rsidRPr="00943A5F">
        <w:rPr>
          <w:noProof/>
          <w:lang w:eastAsia="ko-KR"/>
        </w:rPr>
        <w:t> + j ] = pcm_sample_chroma[ ( </w:t>
      </w:r>
      <w:r>
        <w:rPr>
          <w:noProof/>
          <w:lang w:eastAsia="ko-KR"/>
        </w:rPr>
        <w:t>nCbS / SubWidthC</w:t>
      </w:r>
      <w:r w:rsidRPr="00943A5F">
        <w:rPr>
          <w:noProof/>
          <w:lang w:eastAsia="ko-KR"/>
        </w:rPr>
        <w:t> * ( j + </w:t>
      </w:r>
      <w:r>
        <w:rPr>
          <w:noProof/>
          <w:lang w:eastAsia="ko-KR"/>
        </w:rPr>
        <w:t>nCbS / SubHeightC</w:t>
      </w:r>
      <w:r w:rsidRPr="00943A5F">
        <w:rPr>
          <w:noProof/>
          <w:lang w:eastAsia="ko-KR"/>
        </w:rPr>
        <w:t> ) ) + i ]</w:t>
      </w:r>
      <w:r>
        <w:rPr>
          <w:noProof/>
          <w:lang w:eastAsia="ko-KR"/>
        </w:rPr>
        <w:t>  &lt;&lt;</w:t>
      </w:r>
      <w:r>
        <w:rPr>
          <w:noProof/>
          <w:lang w:eastAsia="ko-KR"/>
        </w:rPr>
        <w:br/>
      </w:r>
      <w:r>
        <w:rPr>
          <w:noProof/>
          <w:lang w:eastAsia="ko-KR"/>
        </w:rPr>
        <w:tab/>
      </w:r>
      <w:r>
        <w:rPr>
          <w:noProof/>
          <w:lang w:eastAsia="ko-KR"/>
        </w:rPr>
        <w:tab/>
      </w:r>
      <w:r>
        <w:rPr>
          <w:noProof/>
          <w:lang w:eastAsia="ko-KR"/>
        </w:rPr>
        <w:tab/>
      </w:r>
      <w:r>
        <w:rPr>
          <w:noProof/>
          <w:lang w:eastAsia="ko-KR"/>
        </w:rPr>
        <w:tab/>
      </w:r>
      <w:r w:rsidRPr="00943A5F">
        <w:rPr>
          <w:noProof/>
          <w:lang w:eastAsia="ko-KR"/>
        </w:rPr>
        <w:t>( BitDepth</w:t>
      </w:r>
      <w:r w:rsidRPr="00943A5F">
        <w:rPr>
          <w:noProof/>
          <w:vertAlign w:val="subscript"/>
          <w:lang w:eastAsia="ko-KR"/>
        </w:rPr>
        <w:t>C</w:t>
      </w:r>
      <w:r w:rsidRPr="00943A5F">
        <w:rPr>
          <w:noProof/>
          <w:lang w:eastAsia="ko-KR"/>
        </w:rPr>
        <w:t> </w:t>
      </w:r>
      <w:r>
        <w:rPr>
          <w:noProof/>
          <w:lang w:eastAsia="ko-KR"/>
        </w:rPr>
        <w:t>−</w:t>
      </w:r>
      <w:r w:rsidRPr="00943A5F">
        <w:rPr>
          <w:noProof/>
          <w:lang w:eastAsia="ko-KR"/>
        </w:rPr>
        <w:t> </w:t>
      </w:r>
      <w:r>
        <w:rPr>
          <w:noProof/>
          <w:lang w:eastAsia="ko-KR"/>
        </w:rPr>
        <w:t>PcmBit</w:t>
      </w:r>
      <w:r w:rsidRPr="00943A5F">
        <w:rPr>
          <w:noProof/>
          <w:lang w:eastAsia="ko-KR"/>
        </w:rPr>
        <w:t>Depth</w:t>
      </w:r>
      <w:r w:rsidRPr="00943A5F">
        <w:rPr>
          <w:noProof/>
          <w:vertAlign w:val="subscript"/>
          <w:lang w:eastAsia="ko-KR"/>
        </w:rPr>
        <w:t>C</w:t>
      </w:r>
      <w:r w:rsidRPr="00943A5F">
        <w:rPr>
          <w:noProof/>
          <w:lang w:eastAsia="ko-KR"/>
        </w:rPr>
        <w:t> )</w:t>
      </w:r>
      <w:r>
        <w:rPr>
          <w:noProof/>
          <w:lang w:eastAsia="ko-KR"/>
        </w:rPr>
        <w:t xml:space="preserve">, </w:t>
      </w:r>
      <w:r w:rsidRPr="00943A5F">
        <w:rPr>
          <w:noProof/>
          <w:lang w:eastAsia="ko-KR"/>
        </w:rPr>
        <w:t>with i = 0..</w:t>
      </w:r>
      <w:r>
        <w:rPr>
          <w:noProof/>
          <w:lang w:eastAsia="ko-KR"/>
        </w:rPr>
        <w:t>nCbS / SubWidthC − 1, and j</w:t>
      </w:r>
      <w:r w:rsidRPr="00943A5F">
        <w:rPr>
          <w:noProof/>
          <w:lang w:eastAsia="ko-KR"/>
        </w:rPr>
        <w:t> = 0..</w:t>
      </w:r>
      <w:r>
        <w:rPr>
          <w:noProof/>
          <w:lang w:eastAsia="ko-KR"/>
        </w:rPr>
        <w:t>nS / SubHeightC − 1</w:t>
      </w:r>
      <w:r w:rsidRPr="00943A5F">
        <w:rPr>
          <w:noProof/>
        </w:rPr>
        <w:tab/>
        <w:t>(</w:t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STYLEREF 1 \s </w:instrText>
      </w:r>
      <w:r w:rsidRPr="00943A5F">
        <w:rPr>
          <w:noProof/>
        </w:rPr>
        <w:fldChar w:fldCharType="separate"/>
      </w:r>
      <w:r>
        <w:rPr>
          <w:noProof/>
        </w:rPr>
        <w:t>8</w:t>
      </w:r>
      <w:r w:rsidRPr="00943A5F">
        <w:rPr>
          <w:noProof/>
        </w:rPr>
        <w:fldChar w:fldCharType="end"/>
      </w:r>
      <w:r w:rsidRPr="00943A5F">
        <w:rPr>
          <w:noProof/>
        </w:rPr>
        <w:noBreakHyphen/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SEQ Equation \* ARABIC \s 1 </w:instrText>
      </w:r>
      <w:r w:rsidRPr="00943A5F">
        <w:rPr>
          <w:noProof/>
        </w:rPr>
        <w:fldChar w:fldCharType="separate"/>
      </w:r>
      <w:r>
        <w:rPr>
          <w:noProof/>
        </w:rPr>
        <w:t>14</w:t>
      </w:r>
      <w:r w:rsidRPr="00943A5F">
        <w:rPr>
          <w:noProof/>
        </w:rPr>
        <w:fldChar w:fldCharType="end"/>
      </w:r>
      <w:r w:rsidRPr="00943A5F">
        <w:rPr>
          <w:noProof/>
        </w:rPr>
        <w:t>)</w:t>
      </w:r>
    </w:p>
    <w:p w14:paraId="272BA994" w14:textId="77777777" w:rsidR="00F8383F" w:rsidRPr="0011127D" w:rsidRDefault="00F8383F" w:rsidP="00F8383F">
      <w:pPr>
        <w:tabs>
          <w:tab w:val="left" w:pos="284"/>
        </w:tabs>
        <w:ind w:left="284" w:hanging="284"/>
        <w:rPr>
          <w:noProof/>
          <w:sz w:val="20"/>
        </w:rPr>
      </w:pPr>
      <w:r w:rsidRPr="00943A5F">
        <w:rPr>
          <w:noProof/>
        </w:rPr>
        <w:t>–</w:t>
      </w:r>
      <w:r w:rsidRPr="00943A5F">
        <w:rPr>
          <w:noProof/>
        </w:rPr>
        <w:tab/>
      </w:r>
      <w:r w:rsidRPr="003A17DF">
        <w:rPr>
          <w:noProof/>
          <w:highlight w:val="yellow"/>
          <w:lang w:eastAsia="ko-KR"/>
        </w:rPr>
        <w:t xml:space="preserve">Otherwise </w:t>
      </w:r>
      <w:r w:rsidRPr="003A17DF">
        <w:rPr>
          <w:noProof/>
          <w:highlight w:val="yellow"/>
        </w:rPr>
        <w:t>(</w:t>
      </w:r>
      <w:r w:rsidRPr="003A17DF">
        <w:rPr>
          <w:noProof/>
          <w:highlight w:val="yellow"/>
          <w:lang w:eastAsia="ko-KR"/>
        </w:rPr>
        <w:t xml:space="preserve">pcm_flag[ xCb ][ yCb ] is equal to 0, </w:t>
      </w:r>
      <w:r w:rsidR="005E2A23">
        <w:rPr>
          <w:noProof/>
          <w:highlight w:val="yellow"/>
          <w:lang w:eastAsia="ko-KR"/>
        </w:rPr>
        <w:t>palette_mode</w:t>
      </w:r>
      <w:r w:rsidRPr="003A17DF">
        <w:rPr>
          <w:noProof/>
          <w:highlight w:val="yellow"/>
          <w:lang w:eastAsia="ko-KR"/>
        </w:rPr>
        <w:t>_flag[ xCb ][ yCb ] is equal to 1</w:t>
      </w:r>
      <w:r w:rsidRPr="003A17DF">
        <w:rPr>
          <w:noProof/>
          <w:highlight w:val="yellow"/>
        </w:rPr>
        <w:t>)</w:t>
      </w:r>
      <w:r w:rsidRPr="003A17DF">
        <w:rPr>
          <w:noProof/>
          <w:highlight w:val="yellow"/>
          <w:lang w:eastAsia="ko-KR"/>
        </w:rPr>
        <w:t>, the decoding process is specified as follows</w:t>
      </w:r>
    </w:p>
    <w:p w14:paraId="511549C3" w14:textId="77777777" w:rsidR="00F8383F" w:rsidRDefault="00F8383F" w:rsidP="00F8383F">
      <w:pPr>
        <w:tabs>
          <w:tab w:val="left" w:pos="284"/>
        </w:tabs>
        <w:ind w:left="284" w:hanging="284"/>
        <w:rPr>
          <w:noProof/>
          <w:lang w:eastAsia="ko-KR"/>
        </w:rPr>
      </w:pPr>
      <w:r>
        <w:rPr>
          <w:noProof/>
          <w:highlight w:val="yellow"/>
          <w:lang w:eastAsia="ko-KR"/>
        </w:rPr>
        <w:t>For each</w:t>
      </w:r>
      <w:r w:rsidRPr="00B85104">
        <w:rPr>
          <w:noProof/>
          <w:highlight w:val="yellow"/>
          <w:lang w:eastAsia="ko-KR"/>
        </w:rPr>
        <w:t xml:space="preserve"> </w:t>
      </w:r>
      <w:r>
        <w:rPr>
          <w:noProof/>
          <w:highlight w:val="yellow"/>
          <w:lang w:eastAsia="ko-KR"/>
        </w:rPr>
        <w:t xml:space="preserve">i </w:t>
      </w:r>
      <w:r w:rsidRPr="00B85104">
        <w:rPr>
          <w:noProof/>
          <w:highlight w:val="yellow"/>
          <w:lang w:eastAsia="ko-KR"/>
        </w:rPr>
        <w:t>= 0..nCbS</w:t>
      </w:r>
      <w:r w:rsidRPr="00503815">
        <w:rPr>
          <w:noProof/>
          <w:highlight w:val="yellow"/>
          <w:lang w:eastAsia="ko-KR"/>
        </w:rPr>
        <w:t>/ SubWidthC  </w:t>
      </w:r>
      <w:r w:rsidRPr="00B85104">
        <w:rPr>
          <w:noProof/>
          <w:highlight w:val="yellow"/>
          <w:lang w:eastAsia="ko-KR"/>
        </w:rPr>
        <w:t>– </w:t>
      </w:r>
      <w:r w:rsidRPr="00503815">
        <w:rPr>
          <w:noProof/>
          <w:highlight w:val="yellow"/>
          <w:lang w:eastAsia="ko-KR"/>
        </w:rPr>
        <w:t>1,</w:t>
      </w:r>
      <w:r>
        <w:rPr>
          <w:noProof/>
          <w:highlight w:val="yellow"/>
          <w:lang w:eastAsia="ko-KR"/>
        </w:rPr>
        <w:t xml:space="preserve"> </w:t>
      </w:r>
      <w:r w:rsidRPr="00503815">
        <w:rPr>
          <w:noProof/>
          <w:highlight w:val="yellow"/>
          <w:lang w:eastAsia="ko-KR"/>
        </w:rPr>
        <w:t>j = 0..nCbS / SubHeightC – 1,</w:t>
      </w:r>
    </w:p>
    <w:p w14:paraId="38BBA41E" w14:textId="77777777" w:rsidR="00905597" w:rsidRPr="003A17DF" w:rsidRDefault="00905597" w:rsidP="00F70A8A">
      <w:pPr>
        <w:pStyle w:val="Equation"/>
        <w:tabs>
          <w:tab w:val="left" w:pos="1134"/>
        </w:tabs>
        <w:ind w:left="720"/>
        <w:rPr>
          <w:noProof/>
        </w:rPr>
      </w:pPr>
      <w:r w:rsidRPr="003A17DF">
        <w:rPr>
          <w:noProof/>
          <w:highlight w:val="yellow"/>
          <w:lang w:eastAsia="ko-KR"/>
        </w:rPr>
        <w:t>S</w:t>
      </w:r>
      <w:r w:rsidRPr="00AA3EDF">
        <w:rPr>
          <w:noProof/>
          <w:highlight w:val="yellow"/>
          <w:vertAlign w:val="subscript"/>
          <w:lang w:eastAsia="ko-KR"/>
        </w:rPr>
        <w:t>Cb</w:t>
      </w:r>
      <w:r w:rsidRPr="003A17DF">
        <w:rPr>
          <w:noProof/>
          <w:highlight w:val="yellow"/>
          <w:lang w:eastAsia="ko-KR"/>
        </w:rPr>
        <w:t>[ xCb + i ][ yCb + j ] = </w:t>
      </w:r>
      <w:r>
        <w:rPr>
          <w:noProof/>
          <w:highlight w:val="yellow"/>
        </w:rPr>
        <w:t>sample_array</w:t>
      </w:r>
      <w:r w:rsidRPr="005E2A23">
        <w:rPr>
          <w:noProof/>
          <w:highlight w:val="yellow"/>
          <w:lang w:eastAsia="ko-KR"/>
        </w:rPr>
        <w:t>[ </w:t>
      </w:r>
      <w:r>
        <w:rPr>
          <w:noProof/>
          <w:highlight w:val="yellow"/>
          <w:lang w:eastAsia="ko-KR"/>
        </w:rPr>
        <w:t>1</w:t>
      </w:r>
      <w:r w:rsidRPr="005E2A23">
        <w:rPr>
          <w:noProof/>
          <w:highlight w:val="yellow"/>
          <w:lang w:eastAsia="ko-KR"/>
        </w:rPr>
        <w:t> ][ i ][ j ]</w:t>
      </w:r>
    </w:p>
    <w:p w14:paraId="1193EA6B" w14:textId="77777777" w:rsidR="00F8383F" w:rsidRPr="00AA3EDF" w:rsidRDefault="00F8383F" w:rsidP="00F8383F">
      <w:pPr>
        <w:tabs>
          <w:tab w:val="left" w:pos="284"/>
        </w:tabs>
        <w:ind w:left="284" w:hanging="284"/>
        <w:rPr>
          <w:noProof/>
          <w:highlight w:val="yellow"/>
          <w:lang w:eastAsia="ko-KR"/>
        </w:rPr>
      </w:pPr>
      <w:r>
        <w:rPr>
          <w:noProof/>
          <w:highlight w:val="yellow"/>
          <w:lang w:eastAsia="ko-KR"/>
        </w:rPr>
        <w:t>For each</w:t>
      </w:r>
      <w:r w:rsidRPr="00B85104">
        <w:rPr>
          <w:noProof/>
          <w:highlight w:val="yellow"/>
          <w:lang w:eastAsia="ko-KR"/>
        </w:rPr>
        <w:t xml:space="preserve"> </w:t>
      </w:r>
      <w:r>
        <w:rPr>
          <w:noProof/>
          <w:highlight w:val="yellow"/>
          <w:lang w:eastAsia="ko-KR"/>
        </w:rPr>
        <w:t xml:space="preserve">i </w:t>
      </w:r>
      <w:r w:rsidRPr="00B85104">
        <w:rPr>
          <w:noProof/>
          <w:highlight w:val="yellow"/>
          <w:lang w:eastAsia="ko-KR"/>
        </w:rPr>
        <w:t>= 0..nCbS</w:t>
      </w:r>
      <w:r w:rsidRPr="00503815">
        <w:rPr>
          <w:noProof/>
          <w:highlight w:val="yellow"/>
          <w:lang w:eastAsia="ko-KR"/>
        </w:rPr>
        <w:t>/ SubWidthC  </w:t>
      </w:r>
      <w:r w:rsidRPr="00B85104">
        <w:rPr>
          <w:noProof/>
          <w:highlight w:val="yellow"/>
          <w:lang w:eastAsia="ko-KR"/>
        </w:rPr>
        <w:t>– </w:t>
      </w:r>
      <w:r w:rsidRPr="00503815">
        <w:rPr>
          <w:noProof/>
          <w:highlight w:val="yellow"/>
          <w:lang w:eastAsia="ko-KR"/>
        </w:rPr>
        <w:t>1</w:t>
      </w:r>
      <w:r>
        <w:rPr>
          <w:noProof/>
          <w:highlight w:val="yellow"/>
          <w:lang w:eastAsia="ko-KR"/>
        </w:rPr>
        <w:t xml:space="preserve">, </w:t>
      </w:r>
      <w:r w:rsidRPr="00503815">
        <w:rPr>
          <w:noProof/>
          <w:highlight w:val="yellow"/>
          <w:lang w:eastAsia="ko-KR"/>
        </w:rPr>
        <w:t>j = 0..nCbS / SubHeightC – 1,</w:t>
      </w:r>
    </w:p>
    <w:p w14:paraId="7294C457" w14:textId="77777777" w:rsidR="00905597" w:rsidRPr="003A17DF" w:rsidRDefault="00905597" w:rsidP="00905597">
      <w:pPr>
        <w:pStyle w:val="Equation"/>
        <w:tabs>
          <w:tab w:val="left" w:pos="1134"/>
        </w:tabs>
        <w:ind w:left="720"/>
        <w:rPr>
          <w:noProof/>
          <w:highlight w:val="yellow"/>
          <w:lang w:eastAsia="ko-KR"/>
        </w:rPr>
      </w:pPr>
      <w:r w:rsidRPr="003A17DF">
        <w:rPr>
          <w:noProof/>
          <w:highlight w:val="yellow"/>
          <w:lang w:eastAsia="ko-KR"/>
        </w:rPr>
        <w:t>S</w:t>
      </w:r>
      <w:r w:rsidRPr="00AA3EDF">
        <w:rPr>
          <w:noProof/>
          <w:highlight w:val="yellow"/>
          <w:vertAlign w:val="subscript"/>
          <w:lang w:eastAsia="ko-KR"/>
        </w:rPr>
        <w:t>C</w:t>
      </w:r>
      <w:r>
        <w:rPr>
          <w:noProof/>
          <w:highlight w:val="yellow"/>
          <w:vertAlign w:val="subscript"/>
          <w:lang w:eastAsia="ko-KR"/>
        </w:rPr>
        <w:t>r</w:t>
      </w:r>
      <w:r w:rsidRPr="003A17DF">
        <w:rPr>
          <w:noProof/>
          <w:highlight w:val="yellow"/>
          <w:lang w:eastAsia="ko-KR"/>
        </w:rPr>
        <w:t>[ xCb + i ][ yCb + j ] = </w:t>
      </w:r>
      <w:r>
        <w:rPr>
          <w:noProof/>
          <w:highlight w:val="yellow"/>
        </w:rPr>
        <w:t>sample_array</w:t>
      </w:r>
      <w:r w:rsidRPr="005E2A23">
        <w:rPr>
          <w:noProof/>
          <w:highlight w:val="yellow"/>
          <w:lang w:eastAsia="ko-KR"/>
        </w:rPr>
        <w:t>[ </w:t>
      </w:r>
      <w:r>
        <w:rPr>
          <w:noProof/>
          <w:highlight w:val="yellow"/>
          <w:lang w:eastAsia="ko-KR"/>
        </w:rPr>
        <w:t>2</w:t>
      </w:r>
      <w:r w:rsidRPr="005E2A23">
        <w:rPr>
          <w:noProof/>
          <w:highlight w:val="yellow"/>
          <w:lang w:eastAsia="ko-KR"/>
        </w:rPr>
        <w:t> ][ i ][ j ]</w:t>
      </w:r>
    </w:p>
    <w:p w14:paraId="503D23A8" w14:textId="77777777" w:rsidR="00F8383F" w:rsidRPr="00943A5F" w:rsidRDefault="00F8383F" w:rsidP="00F8383F">
      <w:pPr>
        <w:tabs>
          <w:tab w:val="left" w:pos="284"/>
        </w:tabs>
        <w:ind w:left="284" w:hanging="284"/>
        <w:rPr>
          <w:noProof/>
        </w:rPr>
      </w:pPr>
      <w:r w:rsidRPr="00943A5F">
        <w:rPr>
          <w:noProof/>
        </w:rPr>
        <w:t>Otherwise (</w:t>
      </w:r>
      <w:r w:rsidRPr="00943A5F">
        <w:rPr>
          <w:noProof/>
          <w:lang w:eastAsia="ko-KR"/>
        </w:rPr>
        <w:t>pcm_flag[ xC</w:t>
      </w:r>
      <w:r>
        <w:rPr>
          <w:noProof/>
          <w:lang w:eastAsia="ko-KR"/>
        </w:rPr>
        <w:t>b</w:t>
      </w:r>
      <w:r w:rsidRPr="00943A5F">
        <w:rPr>
          <w:noProof/>
          <w:lang w:eastAsia="ko-KR"/>
        </w:rPr>
        <w:t> ][ yC</w:t>
      </w:r>
      <w:r>
        <w:rPr>
          <w:noProof/>
          <w:lang w:eastAsia="ko-KR"/>
        </w:rPr>
        <w:t>b</w:t>
      </w:r>
      <w:r w:rsidRPr="00943A5F">
        <w:rPr>
          <w:noProof/>
          <w:lang w:eastAsia="ko-KR"/>
        </w:rPr>
        <w:t> ] is equal to 0</w:t>
      </w:r>
      <w:r>
        <w:rPr>
          <w:noProof/>
          <w:lang w:eastAsia="ko-KR"/>
        </w:rPr>
        <w:t xml:space="preserve">, </w:t>
      </w:r>
      <w:r w:rsidR="005E2A23">
        <w:rPr>
          <w:noProof/>
          <w:highlight w:val="yellow"/>
          <w:lang w:eastAsia="ko-KR"/>
        </w:rPr>
        <w:t>palette_mode_flag[</w:t>
      </w:r>
      <w:r w:rsidR="005E2A23" w:rsidRPr="00AA3EDF">
        <w:rPr>
          <w:noProof/>
          <w:highlight w:val="yellow"/>
          <w:lang w:eastAsia="ko-KR"/>
        </w:rPr>
        <w:t> </w:t>
      </w:r>
      <w:r w:rsidR="005E2A23">
        <w:rPr>
          <w:noProof/>
          <w:highlight w:val="yellow"/>
          <w:lang w:eastAsia="ko-KR"/>
        </w:rPr>
        <w:t>xCb</w:t>
      </w:r>
      <w:r w:rsidR="005E2A23" w:rsidRPr="00AA3EDF">
        <w:rPr>
          <w:noProof/>
          <w:highlight w:val="yellow"/>
          <w:lang w:eastAsia="ko-KR"/>
        </w:rPr>
        <w:t> </w:t>
      </w:r>
      <w:r w:rsidR="005E2A23">
        <w:rPr>
          <w:noProof/>
          <w:highlight w:val="yellow"/>
          <w:lang w:eastAsia="ko-KR"/>
        </w:rPr>
        <w:t>][</w:t>
      </w:r>
      <w:r w:rsidR="005E2A23" w:rsidRPr="00AA3EDF">
        <w:rPr>
          <w:noProof/>
          <w:highlight w:val="yellow"/>
          <w:lang w:eastAsia="ko-KR"/>
        </w:rPr>
        <w:t> </w:t>
      </w:r>
      <w:r w:rsidR="005E2A23">
        <w:rPr>
          <w:noProof/>
          <w:highlight w:val="yellow"/>
          <w:lang w:eastAsia="ko-KR"/>
        </w:rPr>
        <w:t>yCb</w:t>
      </w:r>
      <w:r w:rsidR="005E2A23" w:rsidRPr="00AA3EDF">
        <w:rPr>
          <w:noProof/>
          <w:highlight w:val="yellow"/>
          <w:lang w:eastAsia="ko-KR"/>
        </w:rPr>
        <w:t> </w:t>
      </w:r>
      <w:r>
        <w:rPr>
          <w:noProof/>
          <w:highlight w:val="yellow"/>
          <w:lang w:eastAsia="ko-KR"/>
        </w:rPr>
        <w:t>] is equal to 0</w:t>
      </w:r>
      <w:r w:rsidRPr="00943A5F">
        <w:rPr>
          <w:noProof/>
        </w:rPr>
        <w:t>)</w:t>
      </w:r>
      <w:r w:rsidRPr="00943A5F">
        <w:rPr>
          <w:noProof/>
          <w:lang w:eastAsia="ko-KR"/>
        </w:rPr>
        <w:t>, i</w:t>
      </w:r>
      <w:r w:rsidRPr="00943A5F">
        <w:rPr>
          <w:noProof/>
        </w:rPr>
        <w:t xml:space="preserve">f IntraSplitFlag is equal to </w:t>
      </w:r>
      <w:r w:rsidRPr="00943A5F">
        <w:rPr>
          <w:noProof/>
          <w:lang w:eastAsia="ko-KR"/>
        </w:rPr>
        <w:t>0</w:t>
      </w:r>
      <w:r>
        <w:rPr>
          <w:noProof/>
          <w:lang w:eastAsia="ko-KR"/>
        </w:rPr>
        <w:t xml:space="preserve"> or ChromaArrayType is not equal to 3</w:t>
      </w:r>
      <w:r w:rsidRPr="00943A5F">
        <w:rPr>
          <w:noProof/>
        </w:rPr>
        <w:t>, the following ordered steps apply:</w:t>
      </w:r>
    </w:p>
    <w:p w14:paraId="548DCD28" w14:textId="77777777" w:rsidR="00F8383F" w:rsidRPr="00943A5F" w:rsidRDefault="00F8383F" w:rsidP="00F8383F">
      <w:pPr>
        <w:numPr>
          <w:ilvl w:val="0"/>
          <w:numId w:val="17"/>
        </w:numPr>
        <w:tabs>
          <w:tab w:val="clear" w:pos="360"/>
          <w:tab w:val="clear" w:pos="720"/>
          <w:tab w:val="left" w:pos="709"/>
          <w:tab w:val="left" w:pos="794"/>
          <w:tab w:val="left" w:pos="1843"/>
        </w:tabs>
        <w:ind w:left="709"/>
        <w:jc w:val="both"/>
        <w:rPr>
          <w:noProof/>
        </w:rPr>
      </w:pPr>
      <w:r>
        <w:rPr>
          <w:noProof/>
        </w:rPr>
        <w:t>When intra_bc_flag[ xCb ][ yCb ] is equal to 0, t</w:t>
      </w:r>
      <w:r w:rsidRPr="00943A5F">
        <w:rPr>
          <w:noProof/>
        </w:rPr>
        <w:t xml:space="preserve">he derivation process for the chroma intra prediction mode as specified in </w:t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REF _Ref287029616 \r \h  \* MERGEFORMAT </w:instrText>
      </w:r>
      <w:r w:rsidRPr="00943A5F">
        <w:rPr>
          <w:noProof/>
        </w:rPr>
      </w:r>
      <w:r w:rsidRPr="00943A5F">
        <w:rPr>
          <w:noProof/>
        </w:rPr>
        <w:fldChar w:fldCharType="separate"/>
      </w:r>
      <w:r>
        <w:rPr>
          <w:noProof/>
        </w:rPr>
        <w:t>8.4.3</w:t>
      </w:r>
      <w:r w:rsidRPr="00943A5F">
        <w:rPr>
          <w:noProof/>
        </w:rPr>
        <w:fldChar w:fldCharType="end"/>
      </w:r>
      <w:r w:rsidRPr="00943A5F">
        <w:rPr>
          <w:noProof/>
        </w:rPr>
        <w:t xml:space="preserve"> is invoked</w:t>
      </w:r>
      <w:r w:rsidRPr="00943A5F">
        <w:rPr>
          <w:noProof/>
          <w:lang w:eastAsia="ko-KR"/>
        </w:rPr>
        <w:t xml:space="preserve"> with the luma location ( xC</w:t>
      </w:r>
      <w:r>
        <w:rPr>
          <w:noProof/>
          <w:lang w:eastAsia="ko-KR"/>
        </w:rPr>
        <w:t>b</w:t>
      </w:r>
      <w:r w:rsidRPr="00943A5F">
        <w:rPr>
          <w:noProof/>
          <w:lang w:eastAsia="ko-KR"/>
        </w:rPr>
        <w:t>, yC</w:t>
      </w:r>
      <w:r>
        <w:rPr>
          <w:noProof/>
          <w:lang w:eastAsia="ko-KR"/>
        </w:rPr>
        <w:t>b</w:t>
      </w:r>
      <w:r w:rsidRPr="00943A5F">
        <w:rPr>
          <w:noProof/>
          <w:lang w:eastAsia="ko-KR"/>
        </w:rPr>
        <w:t> ) as input</w:t>
      </w:r>
      <w:r>
        <w:rPr>
          <w:noProof/>
          <w:lang w:eastAsia="ko-KR"/>
        </w:rPr>
        <w:t>,</w:t>
      </w:r>
      <w:r w:rsidRPr="00943A5F">
        <w:rPr>
          <w:noProof/>
          <w:lang w:eastAsia="ko-KR"/>
        </w:rPr>
        <w:t xml:space="preserve"> and</w:t>
      </w:r>
      <w:r w:rsidRPr="00943A5F">
        <w:rPr>
          <w:noProof/>
        </w:rPr>
        <w:t xml:space="preserve"> the output is the variable IntraPredModeC.</w:t>
      </w:r>
    </w:p>
    <w:p w14:paraId="5F044B4D" w14:textId="77777777" w:rsidR="00F8383F" w:rsidRPr="00943A5F" w:rsidRDefault="00F8383F" w:rsidP="00F8383F">
      <w:pPr>
        <w:numPr>
          <w:ilvl w:val="0"/>
          <w:numId w:val="17"/>
        </w:numPr>
        <w:tabs>
          <w:tab w:val="clear" w:pos="360"/>
          <w:tab w:val="clear" w:pos="720"/>
          <w:tab w:val="left" w:pos="709"/>
          <w:tab w:val="left" w:pos="794"/>
          <w:tab w:val="left" w:pos="1843"/>
        </w:tabs>
        <w:ind w:left="709"/>
        <w:jc w:val="both"/>
        <w:rPr>
          <w:noProof/>
        </w:rPr>
      </w:pPr>
      <w:r w:rsidRPr="00943A5F">
        <w:rPr>
          <w:noProof/>
        </w:rPr>
        <w:t xml:space="preserve">The general decoding process for intra blocks as specified in subclause </w:t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REF _Ref330805510 \r \h </w:instrText>
      </w:r>
      <w:r w:rsidRPr="00943A5F">
        <w:rPr>
          <w:noProof/>
        </w:rPr>
      </w:r>
      <w:r w:rsidRPr="00943A5F">
        <w:rPr>
          <w:noProof/>
        </w:rPr>
        <w:fldChar w:fldCharType="separate"/>
      </w:r>
      <w:r>
        <w:rPr>
          <w:noProof/>
        </w:rPr>
        <w:t>8.4.4.1</w:t>
      </w:r>
      <w:r w:rsidRPr="00943A5F">
        <w:rPr>
          <w:noProof/>
        </w:rPr>
        <w:fldChar w:fldCharType="end"/>
      </w:r>
      <w:r w:rsidRPr="00943A5F">
        <w:rPr>
          <w:noProof/>
        </w:rPr>
        <w:t xml:space="preserve"> is invoked with the </w:t>
      </w:r>
      <w:r w:rsidRPr="00943A5F">
        <w:rPr>
          <w:noProof/>
          <w:lang w:eastAsia="ko-KR"/>
        </w:rPr>
        <w:t>chroma</w:t>
      </w:r>
      <w:r w:rsidRPr="00943A5F">
        <w:rPr>
          <w:noProof/>
        </w:rPr>
        <w:t xml:space="preserve"> location ( xC</w:t>
      </w:r>
      <w:r>
        <w:rPr>
          <w:noProof/>
        </w:rPr>
        <w:t>b</w:t>
      </w:r>
      <w:r>
        <w:rPr>
          <w:noProof/>
          <w:lang w:eastAsia="ko-KR"/>
        </w:rPr>
        <w:t> / SubWidthC</w:t>
      </w:r>
      <w:r w:rsidRPr="00943A5F">
        <w:rPr>
          <w:noProof/>
        </w:rPr>
        <w:t>, yC</w:t>
      </w:r>
      <w:r>
        <w:rPr>
          <w:noProof/>
        </w:rPr>
        <w:t>b</w:t>
      </w:r>
      <w:r>
        <w:rPr>
          <w:noProof/>
          <w:lang w:eastAsia="ko-KR"/>
        </w:rPr>
        <w:t> / SubHeightC</w:t>
      </w:r>
      <w:r w:rsidRPr="00943A5F">
        <w:rPr>
          <w:noProof/>
        </w:rPr>
        <w:t xml:space="preserve"> ), the variable log2TrafoSize set equal to </w:t>
      </w:r>
      <w:r w:rsidRPr="00943A5F">
        <w:rPr>
          <w:noProof/>
        </w:rPr>
        <w:lastRenderedPageBreak/>
        <w:t>log2CbSize</w:t>
      </w:r>
      <w:r>
        <w:rPr>
          <w:noProof/>
        </w:rPr>
        <w:t>C</w:t>
      </w:r>
      <w:r w:rsidRPr="00943A5F">
        <w:rPr>
          <w:noProof/>
        </w:rPr>
        <w:t>, the variable trafoDepth set equal to 0, t</w:t>
      </w:r>
      <w:r w:rsidRPr="00943A5F">
        <w:rPr>
          <w:noProof/>
          <w:lang w:eastAsia="ko-KR"/>
        </w:rPr>
        <w:t xml:space="preserve">he </w:t>
      </w:r>
      <w:r w:rsidRPr="00943A5F">
        <w:rPr>
          <w:noProof/>
        </w:rPr>
        <w:t xml:space="preserve">variable </w:t>
      </w:r>
      <w:r>
        <w:rPr>
          <w:noProof/>
        </w:rPr>
        <w:t>predModeIntra</w:t>
      </w:r>
      <w:r w:rsidRPr="00943A5F">
        <w:rPr>
          <w:noProof/>
        </w:rPr>
        <w:t xml:space="preserve"> set equal to</w:t>
      </w:r>
      <w:r w:rsidRPr="00943A5F">
        <w:rPr>
          <w:noProof/>
          <w:lang w:eastAsia="ko-KR"/>
        </w:rPr>
        <w:t xml:space="preserve"> IntraPredModeC</w:t>
      </w:r>
      <w:r>
        <w:rPr>
          <w:noProof/>
          <w:lang w:eastAsia="ko-KR"/>
        </w:rPr>
        <w:t>, the variable predModeIntraBc set equal to intra_bc_flag[ xCb ][ yCb ], the variable bvIntra set equal to BvIntra[ xCb ][ yCb ]</w:t>
      </w:r>
      <w:r w:rsidRPr="00943A5F">
        <w:rPr>
          <w:noProof/>
          <w:lang w:eastAsia="ko-KR"/>
        </w:rPr>
        <w:t xml:space="preserve">, and </w:t>
      </w:r>
      <w:r w:rsidRPr="00943A5F">
        <w:rPr>
          <w:noProof/>
        </w:rPr>
        <w:t>the variable cIdx set equal to 1 as inputs</w:t>
      </w:r>
      <w:r>
        <w:rPr>
          <w:noProof/>
        </w:rPr>
        <w:t>,</w:t>
      </w:r>
      <w:r w:rsidRPr="00943A5F">
        <w:rPr>
          <w:noProof/>
        </w:rPr>
        <w:t xml:space="preserve"> and the output is a modified reconstructed picture before deblocking filtering.</w:t>
      </w:r>
    </w:p>
    <w:p w14:paraId="42C9A5A9" w14:textId="77777777" w:rsidR="00F8383F" w:rsidRDefault="00F8383F" w:rsidP="00F8383F">
      <w:pPr>
        <w:numPr>
          <w:ilvl w:val="0"/>
          <w:numId w:val="17"/>
        </w:numPr>
        <w:tabs>
          <w:tab w:val="clear" w:pos="360"/>
          <w:tab w:val="clear" w:pos="720"/>
          <w:tab w:val="left" w:pos="709"/>
          <w:tab w:val="left" w:pos="794"/>
          <w:tab w:val="left" w:pos="1843"/>
        </w:tabs>
        <w:ind w:left="709"/>
        <w:jc w:val="both"/>
        <w:rPr>
          <w:noProof/>
        </w:rPr>
      </w:pPr>
      <w:r w:rsidRPr="00943A5F">
        <w:rPr>
          <w:noProof/>
        </w:rPr>
        <w:t xml:space="preserve">The general decoding process for intra blocks as specified in subclause </w:t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REF _Ref330805510 \r \h </w:instrText>
      </w:r>
      <w:r w:rsidRPr="00943A5F">
        <w:rPr>
          <w:noProof/>
        </w:rPr>
      </w:r>
      <w:r w:rsidRPr="00943A5F">
        <w:rPr>
          <w:noProof/>
        </w:rPr>
        <w:fldChar w:fldCharType="separate"/>
      </w:r>
      <w:r>
        <w:rPr>
          <w:noProof/>
        </w:rPr>
        <w:t>8.4.4.1</w:t>
      </w:r>
      <w:r w:rsidRPr="00943A5F">
        <w:rPr>
          <w:noProof/>
        </w:rPr>
        <w:fldChar w:fldCharType="end"/>
      </w:r>
      <w:r w:rsidRPr="00943A5F">
        <w:rPr>
          <w:noProof/>
        </w:rPr>
        <w:t xml:space="preserve"> is invoked with the </w:t>
      </w:r>
      <w:r w:rsidRPr="00943A5F">
        <w:rPr>
          <w:noProof/>
          <w:lang w:eastAsia="ko-KR"/>
        </w:rPr>
        <w:t>chroma</w:t>
      </w:r>
      <w:r w:rsidRPr="00943A5F">
        <w:rPr>
          <w:noProof/>
        </w:rPr>
        <w:t xml:space="preserve"> location ( xC</w:t>
      </w:r>
      <w:r>
        <w:rPr>
          <w:noProof/>
        </w:rPr>
        <w:t>b</w:t>
      </w:r>
      <w:r>
        <w:rPr>
          <w:noProof/>
          <w:lang w:eastAsia="ko-KR"/>
        </w:rPr>
        <w:t> / SubWidthC</w:t>
      </w:r>
      <w:r w:rsidRPr="00943A5F">
        <w:rPr>
          <w:noProof/>
        </w:rPr>
        <w:t>, yC</w:t>
      </w:r>
      <w:r>
        <w:rPr>
          <w:noProof/>
        </w:rPr>
        <w:t>b</w:t>
      </w:r>
      <w:r>
        <w:rPr>
          <w:noProof/>
          <w:lang w:eastAsia="ko-KR"/>
        </w:rPr>
        <w:t> / SubHeightC</w:t>
      </w:r>
      <w:r w:rsidRPr="00943A5F">
        <w:rPr>
          <w:noProof/>
        </w:rPr>
        <w:t> ), the variable log2TrafoSize set equal to log2CbSize</w:t>
      </w:r>
      <w:r>
        <w:rPr>
          <w:noProof/>
        </w:rPr>
        <w:t>C</w:t>
      </w:r>
      <w:r w:rsidRPr="00943A5F">
        <w:rPr>
          <w:noProof/>
        </w:rPr>
        <w:t xml:space="preserve">, the variable trafoDepth set equal to 0, </w:t>
      </w:r>
      <w:r w:rsidRPr="00943A5F">
        <w:rPr>
          <w:noProof/>
          <w:lang w:eastAsia="ko-KR"/>
        </w:rPr>
        <w:t xml:space="preserve">the </w:t>
      </w:r>
      <w:r w:rsidRPr="00943A5F">
        <w:rPr>
          <w:noProof/>
        </w:rPr>
        <w:t xml:space="preserve">variable </w:t>
      </w:r>
      <w:r>
        <w:rPr>
          <w:noProof/>
        </w:rPr>
        <w:t>predModeIntra</w:t>
      </w:r>
      <w:r w:rsidRPr="00943A5F">
        <w:rPr>
          <w:noProof/>
        </w:rPr>
        <w:t xml:space="preserve"> set equal to</w:t>
      </w:r>
      <w:r w:rsidRPr="00943A5F">
        <w:rPr>
          <w:noProof/>
          <w:lang w:eastAsia="ko-KR"/>
        </w:rPr>
        <w:t xml:space="preserve"> IntraPredModeC</w:t>
      </w:r>
      <w:r>
        <w:rPr>
          <w:noProof/>
          <w:lang w:eastAsia="ko-KR"/>
        </w:rPr>
        <w:t>, the variable predModeIntraBc set equal to intra_bc_flag[ xCb ][ yCb ], the variable bvIntra set equal to BvIntra[ xCb ][ yCb ]</w:t>
      </w:r>
      <w:r w:rsidRPr="00943A5F">
        <w:rPr>
          <w:noProof/>
          <w:lang w:eastAsia="ko-KR"/>
        </w:rPr>
        <w:t xml:space="preserve">, and </w:t>
      </w:r>
      <w:r w:rsidRPr="00943A5F">
        <w:rPr>
          <w:noProof/>
        </w:rPr>
        <w:t>the variable cIdx set equal to 2 as inputs</w:t>
      </w:r>
      <w:r>
        <w:rPr>
          <w:noProof/>
        </w:rPr>
        <w:t>,</w:t>
      </w:r>
      <w:r w:rsidRPr="00943A5F">
        <w:rPr>
          <w:noProof/>
        </w:rPr>
        <w:t xml:space="preserve"> and the output is a modified reconstructed picture before deblocking filtering.</w:t>
      </w:r>
    </w:p>
    <w:p w14:paraId="4CE51252" w14:textId="77777777" w:rsidR="00F8383F" w:rsidRDefault="00F8383F" w:rsidP="00F8383F">
      <w:pPr>
        <w:keepNext/>
        <w:tabs>
          <w:tab w:val="left" w:pos="284"/>
        </w:tabs>
        <w:ind w:left="288" w:hanging="288"/>
        <w:rPr>
          <w:noProof/>
        </w:rPr>
      </w:pPr>
      <w:r w:rsidRPr="00943A5F">
        <w:rPr>
          <w:noProof/>
        </w:rPr>
        <w:t>–</w:t>
      </w:r>
      <w:r w:rsidRPr="00943A5F">
        <w:rPr>
          <w:noProof/>
        </w:rPr>
        <w:tab/>
        <w:t>Otherwise (</w:t>
      </w:r>
      <w:r w:rsidRPr="00943A5F">
        <w:rPr>
          <w:noProof/>
          <w:lang w:eastAsia="ko-KR"/>
        </w:rPr>
        <w:t xml:space="preserve">pcm_flag[ xC ][ yC ] is equal to 0 </w:t>
      </w:r>
      <w:r w:rsidR="005E2A23">
        <w:rPr>
          <w:noProof/>
          <w:highlight w:val="yellow"/>
          <w:lang w:eastAsia="ko-KR"/>
        </w:rPr>
        <w:t>palette_mode_flag[</w:t>
      </w:r>
      <w:r w:rsidR="005E2A23" w:rsidRPr="00AA3EDF">
        <w:rPr>
          <w:noProof/>
          <w:highlight w:val="yellow"/>
          <w:lang w:eastAsia="ko-KR"/>
        </w:rPr>
        <w:t> </w:t>
      </w:r>
      <w:r w:rsidR="005E2A23">
        <w:rPr>
          <w:noProof/>
          <w:highlight w:val="yellow"/>
          <w:lang w:eastAsia="ko-KR"/>
        </w:rPr>
        <w:t>xCb</w:t>
      </w:r>
      <w:r w:rsidR="005E2A23" w:rsidRPr="00AA3EDF">
        <w:rPr>
          <w:noProof/>
          <w:highlight w:val="yellow"/>
          <w:lang w:eastAsia="ko-KR"/>
        </w:rPr>
        <w:t> </w:t>
      </w:r>
      <w:r w:rsidR="005E2A23">
        <w:rPr>
          <w:noProof/>
          <w:highlight w:val="yellow"/>
          <w:lang w:eastAsia="ko-KR"/>
        </w:rPr>
        <w:t>][</w:t>
      </w:r>
      <w:r w:rsidR="005E2A23" w:rsidRPr="00AA3EDF">
        <w:rPr>
          <w:noProof/>
          <w:highlight w:val="yellow"/>
          <w:lang w:eastAsia="ko-KR"/>
        </w:rPr>
        <w:t> </w:t>
      </w:r>
      <w:r w:rsidR="005E2A23">
        <w:rPr>
          <w:noProof/>
          <w:highlight w:val="yellow"/>
          <w:lang w:eastAsia="ko-KR"/>
        </w:rPr>
        <w:t>yCb</w:t>
      </w:r>
      <w:r w:rsidR="005E2A23" w:rsidRPr="00AA3EDF">
        <w:rPr>
          <w:noProof/>
          <w:highlight w:val="yellow"/>
          <w:lang w:eastAsia="ko-KR"/>
        </w:rPr>
        <w:t> </w:t>
      </w:r>
      <w:r w:rsidR="005E2A23">
        <w:rPr>
          <w:noProof/>
          <w:highlight w:val="yellow"/>
          <w:lang w:eastAsia="ko-KR"/>
        </w:rPr>
        <w:t>]</w:t>
      </w:r>
      <w:r>
        <w:rPr>
          <w:noProof/>
          <w:highlight w:val="yellow"/>
          <w:lang w:eastAsia="ko-KR"/>
        </w:rPr>
        <w:t xml:space="preserve"> is equal to 0</w:t>
      </w:r>
      <w:r>
        <w:rPr>
          <w:noProof/>
          <w:lang w:eastAsia="ko-KR"/>
        </w:rPr>
        <w:t xml:space="preserve"> </w:t>
      </w:r>
      <w:r w:rsidRPr="00943A5F">
        <w:rPr>
          <w:noProof/>
          <w:lang w:eastAsia="ko-KR"/>
        </w:rPr>
        <w:t xml:space="preserve">and </w:t>
      </w:r>
      <w:r w:rsidRPr="00943A5F">
        <w:rPr>
          <w:noProof/>
        </w:rPr>
        <w:t xml:space="preserve">IntraSplitFlag is equal to </w:t>
      </w:r>
      <w:r w:rsidRPr="00943A5F">
        <w:rPr>
          <w:noProof/>
          <w:lang w:eastAsia="ko-KR"/>
        </w:rPr>
        <w:t>1</w:t>
      </w:r>
      <w:r>
        <w:rPr>
          <w:noProof/>
          <w:lang w:eastAsia="ko-KR"/>
        </w:rPr>
        <w:t xml:space="preserve"> and ChromaArrayType is equal to 3</w:t>
      </w:r>
      <w:r w:rsidRPr="00943A5F">
        <w:rPr>
          <w:noProof/>
        </w:rPr>
        <w:t>), for the variable blkIdx proceeding over the values 0..3, the following ordered steps apply:</w:t>
      </w:r>
    </w:p>
    <w:p w14:paraId="0AFCAA09" w14:textId="77777777" w:rsidR="007F1F8B" w:rsidRDefault="00FB2E3E" w:rsidP="00FB2E3E">
      <w:pPr>
        <w:tabs>
          <w:tab w:val="clear" w:pos="360"/>
          <w:tab w:val="left" w:pos="794"/>
          <w:tab w:val="left" w:pos="1843"/>
        </w:tabs>
        <w:jc w:val="both"/>
        <w:rPr>
          <w:noProof/>
        </w:rPr>
      </w:pPr>
      <w:r>
        <w:rPr>
          <w:noProof/>
        </w:rPr>
        <w:t>…</w:t>
      </w:r>
    </w:p>
    <w:p w14:paraId="1A13D15F" w14:textId="77777777" w:rsidR="006D748D" w:rsidRPr="005878FE" w:rsidRDefault="006D748D" w:rsidP="005878FE">
      <w:pPr>
        <w:rPr>
          <w:b/>
          <w:noProof/>
          <w:lang w:val="en-GB" w:eastAsia="ko-KR"/>
        </w:rPr>
      </w:pPr>
      <w:bookmarkStart w:id="296" w:name="_Ref331181365"/>
      <w:bookmarkStart w:id="297" w:name="_Toc351408810"/>
      <w:r w:rsidRPr="005878FE">
        <w:rPr>
          <w:b/>
          <w:noProof/>
          <w:lang w:val="en-GB" w:eastAsia="ko-KR"/>
        </w:rPr>
        <w:t xml:space="preserve">8.4.4.3 Scaling process for </w:t>
      </w:r>
      <w:bookmarkEnd w:id="296"/>
      <w:bookmarkEnd w:id="297"/>
      <w:r w:rsidRPr="005878FE">
        <w:rPr>
          <w:b/>
          <w:noProof/>
          <w:lang w:val="en-GB" w:eastAsia="ko-KR"/>
        </w:rPr>
        <w:t>escape pixels</w:t>
      </w:r>
    </w:p>
    <w:p w14:paraId="0553E289" w14:textId="77777777" w:rsidR="006D748D" w:rsidRPr="00943A5F" w:rsidRDefault="006D748D" w:rsidP="006D748D">
      <w:pPr>
        <w:rPr>
          <w:noProof/>
          <w:lang w:eastAsia="ko-KR"/>
        </w:rPr>
      </w:pPr>
      <w:r>
        <w:rPr>
          <w:noProof/>
          <w:lang w:eastAsia="ko-KR"/>
        </w:rPr>
        <w:t>Inputs to this process are</w:t>
      </w:r>
      <w:r w:rsidRPr="00943A5F">
        <w:rPr>
          <w:noProof/>
          <w:lang w:eastAsia="ko-KR"/>
        </w:rPr>
        <w:t>:</w:t>
      </w:r>
    </w:p>
    <w:p w14:paraId="7E265E02" w14:textId="77777777" w:rsidR="006D748D" w:rsidRPr="00943A5F" w:rsidRDefault="006D748D" w:rsidP="006D748D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  <w:t xml:space="preserve">a </w:t>
      </w:r>
      <w:r>
        <w:rPr>
          <w:noProof/>
        </w:rPr>
        <w:t>value</w:t>
      </w:r>
      <w:r w:rsidRPr="00943A5F">
        <w:rPr>
          <w:noProof/>
        </w:rPr>
        <w:t xml:space="preserve"> </w:t>
      </w:r>
      <w:r>
        <w:rPr>
          <w:noProof/>
        </w:rPr>
        <w:t xml:space="preserve">escValue </w:t>
      </w:r>
      <w:r w:rsidRPr="00943A5F">
        <w:rPr>
          <w:noProof/>
        </w:rPr>
        <w:t xml:space="preserve">specifying </w:t>
      </w:r>
      <w:r>
        <w:rPr>
          <w:noProof/>
        </w:rPr>
        <w:t xml:space="preserve">the </w:t>
      </w:r>
      <w:r w:rsidRPr="00943A5F">
        <w:rPr>
          <w:noProof/>
        </w:rPr>
        <w:t xml:space="preserve">sample </w:t>
      </w:r>
      <w:r>
        <w:rPr>
          <w:noProof/>
        </w:rPr>
        <w:t xml:space="preserve">value </w:t>
      </w:r>
      <w:r w:rsidRPr="00943A5F">
        <w:rPr>
          <w:noProof/>
        </w:rPr>
        <w:t xml:space="preserve">of the </w:t>
      </w:r>
      <w:r>
        <w:rPr>
          <w:noProof/>
        </w:rPr>
        <w:t xml:space="preserve">escape </w:t>
      </w:r>
      <w:r>
        <w:rPr>
          <w:noProof/>
          <w:lang w:eastAsia="ko-KR"/>
        </w:rPr>
        <w:t>pixel</w:t>
      </w:r>
      <w:r>
        <w:rPr>
          <w:noProof/>
        </w:rPr>
        <w:t xml:space="preserve"> within the current block</w:t>
      </w:r>
      <w:r w:rsidRPr="00943A5F">
        <w:rPr>
          <w:noProof/>
        </w:rPr>
        <w:t>,</w:t>
      </w:r>
    </w:p>
    <w:p w14:paraId="20F1746E" w14:textId="77777777" w:rsidR="006D748D" w:rsidRPr="00943A5F" w:rsidRDefault="006D748D" w:rsidP="006D748D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  <w:t xml:space="preserve">a variable cIdx specifying the </w:t>
      </w:r>
      <w:r>
        <w:rPr>
          <w:noProof/>
        </w:rPr>
        <w:t>colour</w:t>
      </w:r>
      <w:r w:rsidRPr="00943A5F">
        <w:rPr>
          <w:noProof/>
        </w:rPr>
        <w:t xml:space="preserve"> component of the current block</w:t>
      </w:r>
      <w:r w:rsidRPr="00943A5F">
        <w:rPr>
          <w:noProof/>
          <w:lang w:eastAsia="ko-KR"/>
        </w:rPr>
        <w:t>,</w:t>
      </w:r>
    </w:p>
    <w:p w14:paraId="6A0C639E" w14:textId="77777777" w:rsidR="006D748D" w:rsidRPr="00943A5F" w:rsidRDefault="006D748D" w:rsidP="006D748D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  <w:t xml:space="preserve">a variable </w:t>
      </w:r>
      <w:r w:rsidRPr="00943A5F">
        <w:rPr>
          <w:noProof/>
          <w:lang w:eastAsia="ko-KR"/>
        </w:rPr>
        <w:t>qP specifying the quantization parameter.</w:t>
      </w:r>
    </w:p>
    <w:p w14:paraId="7856A56C" w14:textId="77777777" w:rsidR="006D748D" w:rsidRPr="00943A5F" w:rsidRDefault="006D748D" w:rsidP="006D748D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  <w:lang w:eastAsia="ko-KR"/>
        </w:rPr>
        <w:t>Output of this process is</w:t>
      </w:r>
      <w:r>
        <w:rPr>
          <w:noProof/>
          <w:lang w:eastAsia="ko-KR"/>
        </w:rPr>
        <w:t xml:space="preserve"> </w:t>
      </w:r>
      <w:r w:rsidRPr="00943A5F">
        <w:rPr>
          <w:noProof/>
          <w:lang w:eastAsia="ko-KR"/>
        </w:rPr>
        <w:t xml:space="preserve">scaled </w:t>
      </w:r>
      <w:r>
        <w:rPr>
          <w:noProof/>
          <w:lang w:eastAsia="ko-KR"/>
        </w:rPr>
        <w:t xml:space="preserve">escape pixel </w:t>
      </w:r>
      <w:r w:rsidR="00705ABA">
        <w:rPr>
          <w:noProof/>
          <w:lang w:eastAsia="ko-KR"/>
        </w:rPr>
        <w:t xml:space="preserve">sample value </w:t>
      </w:r>
      <w:r>
        <w:rPr>
          <w:noProof/>
          <w:lang w:eastAsia="ko-KR"/>
        </w:rPr>
        <w:t>escReco.</w:t>
      </w:r>
    </w:p>
    <w:p w14:paraId="2F151832" w14:textId="77777777" w:rsidR="006D748D" w:rsidRPr="00943A5F" w:rsidRDefault="006D748D" w:rsidP="006D748D">
      <w:pPr>
        <w:rPr>
          <w:noProof/>
          <w:lang w:eastAsia="ko-KR"/>
        </w:rPr>
      </w:pPr>
      <w:r w:rsidRPr="00943A5F">
        <w:rPr>
          <w:noProof/>
          <w:lang w:eastAsia="ko-KR"/>
        </w:rPr>
        <w:t xml:space="preserve">The variable </w:t>
      </w:r>
      <w:r>
        <w:rPr>
          <w:noProof/>
          <w:lang w:eastAsia="ko-KR"/>
        </w:rPr>
        <w:t>escReco</w:t>
      </w:r>
      <w:r w:rsidRPr="00943A5F">
        <w:rPr>
          <w:noProof/>
          <w:lang w:eastAsia="ko-KR"/>
        </w:rPr>
        <w:t xml:space="preserve"> is derived as follows:</w:t>
      </w:r>
    </w:p>
    <w:p w14:paraId="574E08A9" w14:textId="77777777" w:rsidR="006D748D" w:rsidRPr="00943A5F" w:rsidRDefault="006D748D" w:rsidP="006D748D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</w:r>
      <w:r w:rsidRPr="00943A5F">
        <w:rPr>
          <w:noProof/>
          <w:lang w:eastAsia="ko-KR"/>
        </w:rPr>
        <w:t>If cIdx is equal to 0,</w:t>
      </w:r>
    </w:p>
    <w:p w14:paraId="67AF14B5" w14:textId="77777777" w:rsidR="006D748D" w:rsidRPr="00943A5F" w:rsidRDefault="006D748D" w:rsidP="00F70A8A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spacing w:before="120" w:after="0"/>
        <w:ind w:left="562"/>
        <w:rPr>
          <w:noProof/>
          <w:lang w:eastAsia="ko-KR"/>
        </w:rPr>
      </w:pPr>
      <w:r>
        <w:rPr>
          <w:noProof/>
          <w:lang w:eastAsia="ko-KR"/>
        </w:rPr>
        <w:t>bdShift</w:t>
      </w:r>
      <w:r w:rsidRPr="00943A5F">
        <w:rPr>
          <w:noProof/>
          <w:lang w:eastAsia="ko-KR"/>
        </w:rPr>
        <w:t xml:space="preserve"> = BitDepth</w:t>
      </w:r>
      <w:r w:rsidRPr="00943A5F">
        <w:rPr>
          <w:noProof/>
          <w:vertAlign w:val="subscript"/>
          <w:lang w:eastAsia="ko-KR"/>
        </w:rPr>
        <w:t>Y</w:t>
      </w:r>
      <w:r w:rsidRPr="00943A5F">
        <w:rPr>
          <w:noProof/>
          <w:lang w:eastAsia="ko-KR"/>
        </w:rPr>
        <w:t> + Log2( </w:t>
      </w:r>
      <w:r>
        <w:rPr>
          <w:noProof/>
          <w:lang w:eastAsia="ko-KR"/>
        </w:rPr>
        <w:t>nTbS</w:t>
      </w:r>
      <w:r w:rsidRPr="00943A5F">
        <w:rPr>
          <w:noProof/>
          <w:lang w:eastAsia="ko-KR"/>
        </w:rPr>
        <w:t> ) − 5</w:t>
      </w:r>
      <w:r w:rsidRPr="00943A5F">
        <w:rPr>
          <w:noProof/>
          <w:lang w:eastAsia="ko-KR"/>
        </w:rPr>
        <w:tab/>
      </w:r>
      <w:r w:rsidRPr="00943A5F">
        <w:rPr>
          <w:noProof/>
          <w:lang w:eastAsia="ko-KR"/>
        </w:rPr>
        <w:tab/>
      </w:r>
    </w:p>
    <w:p w14:paraId="42BA5160" w14:textId="77777777" w:rsidR="006D748D" w:rsidRPr="00943A5F" w:rsidRDefault="006D748D" w:rsidP="006D748D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</w:r>
      <w:r w:rsidRPr="00943A5F">
        <w:rPr>
          <w:noProof/>
          <w:lang w:eastAsia="ko-KR"/>
        </w:rPr>
        <w:t>Otherwise,</w:t>
      </w:r>
    </w:p>
    <w:p w14:paraId="00D09FC1" w14:textId="77777777" w:rsidR="006D748D" w:rsidRPr="00943A5F" w:rsidRDefault="006D748D" w:rsidP="00F70A8A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spacing w:before="120" w:after="120"/>
        <w:ind w:left="562"/>
        <w:rPr>
          <w:noProof/>
          <w:szCs w:val="20"/>
          <w:lang w:eastAsia="ko-KR"/>
        </w:rPr>
      </w:pPr>
      <w:r>
        <w:rPr>
          <w:noProof/>
          <w:szCs w:val="20"/>
          <w:lang w:eastAsia="ko-KR"/>
        </w:rPr>
        <w:t>bdShift</w:t>
      </w:r>
      <w:r w:rsidRPr="00943A5F">
        <w:rPr>
          <w:noProof/>
          <w:szCs w:val="20"/>
          <w:lang w:eastAsia="ko-KR"/>
        </w:rPr>
        <w:t xml:space="preserve"> = BitDepth</w:t>
      </w:r>
      <w:r w:rsidRPr="00943A5F">
        <w:rPr>
          <w:noProof/>
          <w:szCs w:val="20"/>
          <w:vertAlign w:val="subscript"/>
          <w:lang w:eastAsia="ko-KR"/>
        </w:rPr>
        <w:t>C</w:t>
      </w:r>
      <w:r w:rsidRPr="00943A5F">
        <w:rPr>
          <w:noProof/>
          <w:szCs w:val="20"/>
          <w:lang w:eastAsia="ko-KR"/>
        </w:rPr>
        <w:t> + Log2( </w:t>
      </w:r>
      <w:r>
        <w:rPr>
          <w:noProof/>
          <w:szCs w:val="20"/>
          <w:lang w:eastAsia="ko-KR"/>
        </w:rPr>
        <w:t>nTbS</w:t>
      </w:r>
      <w:r w:rsidRPr="00943A5F">
        <w:rPr>
          <w:noProof/>
          <w:szCs w:val="20"/>
          <w:lang w:eastAsia="ko-KR"/>
        </w:rPr>
        <w:t> ) − 5</w:t>
      </w:r>
      <w:r w:rsidRPr="00943A5F">
        <w:rPr>
          <w:noProof/>
          <w:szCs w:val="20"/>
          <w:lang w:eastAsia="ko-KR"/>
        </w:rPr>
        <w:tab/>
      </w:r>
      <w:r w:rsidRPr="00943A5F">
        <w:rPr>
          <w:noProof/>
          <w:szCs w:val="20"/>
          <w:lang w:eastAsia="ko-KR"/>
        </w:rPr>
        <w:tab/>
      </w:r>
    </w:p>
    <w:p w14:paraId="5E8D545A" w14:textId="77777777" w:rsidR="006D748D" w:rsidRPr="00943A5F" w:rsidRDefault="006D748D" w:rsidP="006D748D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  <w:lang w:eastAsia="ko-KR"/>
        </w:rPr>
        <w:t>The list levelScale[ ] is specified as levelScale[</w:t>
      </w:r>
      <w:r>
        <w:rPr>
          <w:noProof/>
          <w:lang w:eastAsia="ko-KR"/>
        </w:rPr>
        <w:t> </w:t>
      </w:r>
      <w:r w:rsidRPr="00943A5F">
        <w:rPr>
          <w:noProof/>
          <w:lang w:eastAsia="ko-KR"/>
        </w:rPr>
        <w:t>k</w:t>
      </w:r>
      <w:r>
        <w:rPr>
          <w:noProof/>
          <w:lang w:eastAsia="ko-KR"/>
        </w:rPr>
        <w:t> </w:t>
      </w:r>
      <w:r w:rsidRPr="00943A5F">
        <w:rPr>
          <w:noProof/>
          <w:lang w:eastAsia="ko-KR"/>
        </w:rPr>
        <w:t>] = { 40, 45, 51, 57, 64, 72 } with k = 0..5.</w:t>
      </w:r>
    </w:p>
    <w:p w14:paraId="6EE9E519" w14:textId="77777777" w:rsidR="006D748D" w:rsidRPr="00943A5F" w:rsidRDefault="006D748D" w:rsidP="006D748D">
      <w:pPr>
        <w:tabs>
          <w:tab w:val="left" w:pos="0"/>
        </w:tabs>
        <w:rPr>
          <w:noProof/>
          <w:lang w:eastAsia="ko-KR"/>
        </w:rPr>
      </w:pPr>
      <w:r w:rsidRPr="00943A5F">
        <w:rPr>
          <w:noProof/>
          <w:lang w:eastAsia="ko-KR"/>
        </w:rPr>
        <w:t xml:space="preserve">For the derivation of the </w:t>
      </w:r>
      <w:r w:rsidR="00705ABA" w:rsidRPr="00943A5F">
        <w:rPr>
          <w:noProof/>
          <w:lang w:eastAsia="ko-KR"/>
        </w:rPr>
        <w:t xml:space="preserve">scaled </w:t>
      </w:r>
      <w:r w:rsidR="00705ABA">
        <w:rPr>
          <w:noProof/>
          <w:lang w:eastAsia="ko-KR"/>
        </w:rPr>
        <w:t xml:space="preserve">escape pixel sample value </w:t>
      </w:r>
      <w:r>
        <w:rPr>
          <w:noProof/>
          <w:lang w:eastAsia="ko-KR"/>
        </w:rPr>
        <w:t>escReco</w:t>
      </w:r>
      <w:r w:rsidRPr="00943A5F">
        <w:rPr>
          <w:noProof/>
          <w:lang w:eastAsia="ko-KR"/>
        </w:rPr>
        <w:t xml:space="preserve">, the </w:t>
      </w:r>
      <w:r>
        <w:rPr>
          <w:noProof/>
          <w:lang w:eastAsia="ko-KR"/>
        </w:rPr>
        <w:t>following applies:</w:t>
      </w:r>
    </w:p>
    <w:p w14:paraId="1E06E4AC" w14:textId="77777777" w:rsidR="006D748D" w:rsidRPr="00943A5F" w:rsidRDefault="006D748D" w:rsidP="00C47396">
      <w:pPr>
        <w:tabs>
          <w:tab w:val="left" w:pos="284"/>
        </w:tabs>
        <w:ind w:left="284" w:hanging="284"/>
        <w:rPr>
          <w:noProof/>
        </w:rPr>
      </w:pPr>
      <w:r w:rsidRPr="00943A5F">
        <w:rPr>
          <w:noProof/>
        </w:rPr>
        <w:t>–</w:t>
      </w:r>
      <w:r w:rsidRPr="00943A5F">
        <w:rPr>
          <w:noProof/>
        </w:rPr>
        <w:tab/>
        <w:t xml:space="preserve">The scaling factor </w:t>
      </w:r>
      <w:r w:rsidRPr="00943A5F">
        <w:rPr>
          <w:noProof/>
          <w:lang w:eastAsia="ko-KR"/>
        </w:rPr>
        <w:t>m[ x ][ y ]</w:t>
      </w:r>
      <w:r w:rsidRPr="00943A5F">
        <w:rPr>
          <w:noProof/>
        </w:rPr>
        <w:t xml:space="preserve"> is derived </w:t>
      </w:r>
      <w:r>
        <w:rPr>
          <w:noProof/>
        </w:rPr>
        <w:t>as follows:</w:t>
      </w:r>
    </w:p>
    <w:p w14:paraId="097F663E" w14:textId="77777777" w:rsidR="006D748D" w:rsidRPr="00705ABA" w:rsidRDefault="006D748D" w:rsidP="00C47396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907"/>
        <w:rPr>
          <w:noProof/>
          <w:szCs w:val="20"/>
        </w:rPr>
      </w:pPr>
      <w:r w:rsidRPr="00943A5F">
        <w:rPr>
          <w:noProof/>
          <w:szCs w:val="20"/>
          <w:lang w:eastAsia="ko-KR"/>
        </w:rPr>
        <w:t>m[ x ][ y ] = 16</w:t>
      </w:r>
      <w:r w:rsidRPr="00943A5F">
        <w:rPr>
          <w:noProof/>
          <w:szCs w:val="20"/>
          <w:lang w:eastAsia="ko-KR"/>
        </w:rPr>
        <w:tab/>
      </w:r>
      <w:r w:rsidRPr="00943A5F">
        <w:rPr>
          <w:noProof/>
          <w:szCs w:val="20"/>
          <w:lang w:eastAsia="ko-KR"/>
        </w:rPr>
        <w:tab/>
      </w:r>
    </w:p>
    <w:p w14:paraId="7781FE22" w14:textId="77777777" w:rsidR="006D748D" w:rsidRPr="0056241E" w:rsidRDefault="006D748D" w:rsidP="006D748D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</w:r>
      <w:r w:rsidRPr="00943A5F">
        <w:rPr>
          <w:noProof/>
          <w:lang w:eastAsia="ko-KR"/>
        </w:rPr>
        <w:t xml:space="preserve">The scaled </w:t>
      </w:r>
      <w:r w:rsidR="00705ABA">
        <w:rPr>
          <w:noProof/>
          <w:lang w:eastAsia="ko-KR"/>
        </w:rPr>
        <w:t>escape pixel sample value escReco</w:t>
      </w:r>
      <w:r w:rsidR="00705ABA" w:rsidRPr="00772A8C">
        <w:rPr>
          <w:noProof/>
          <w:lang w:eastAsia="ko-KR"/>
        </w:rPr>
        <w:t xml:space="preserve"> </w:t>
      </w:r>
      <w:r w:rsidRPr="00772A8C">
        <w:rPr>
          <w:noProof/>
          <w:lang w:eastAsia="ko-KR"/>
        </w:rPr>
        <w:t xml:space="preserve">is derived </w:t>
      </w:r>
      <w:r>
        <w:rPr>
          <w:noProof/>
          <w:lang w:eastAsia="ko-KR"/>
        </w:rPr>
        <w:t>as follows:</w:t>
      </w:r>
    </w:p>
    <w:p w14:paraId="50FF6599" w14:textId="77777777" w:rsidR="006D748D" w:rsidRPr="00943A5F" w:rsidRDefault="00705ABA" w:rsidP="006D748D">
      <w:pPr>
        <w:pStyle w:val="Equation"/>
        <w:tabs>
          <w:tab w:val="clear" w:pos="794"/>
          <w:tab w:val="clear" w:pos="1588"/>
          <w:tab w:val="clear" w:pos="4849"/>
          <w:tab w:val="left" w:pos="851"/>
          <w:tab w:val="left" w:pos="1134"/>
          <w:tab w:val="left" w:pos="1418"/>
          <w:tab w:val="left" w:pos="3600"/>
          <w:tab w:val="left" w:pos="3690"/>
        </w:tabs>
        <w:ind w:left="562"/>
        <w:rPr>
          <w:noProof/>
          <w:szCs w:val="20"/>
          <w:lang w:eastAsia="ko-KR"/>
        </w:rPr>
      </w:pPr>
      <w:r>
        <w:rPr>
          <w:noProof/>
          <w:lang w:eastAsia="ko-KR"/>
        </w:rPr>
        <w:t>escReco</w:t>
      </w:r>
      <w:r w:rsidRPr="004464CF">
        <w:rPr>
          <w:noProof/>
          <w:szCs w:val="20"/>
          <w:lang w:eastAsia="ko-KR"/>
        </w:rPr>
        <w:t xml:space="preserve"> </w:t>
      </w:r>
      <w:r w:rsidR="006D748D" w:rsidRPr="004464CF">
        <w:rPr>
          <w:noProof/>
          <w:szCs w:val="20"/>
          <w:lang w:eastAsia="ko-KR"/>
        </w:rPr>
        <w:t>= Clip3( −32768, 32767, ( (</w:t>
      </w:r>
      <w:r w:rsidR="006D748D">
        <w:rPr>
          <w:noProof/>
          <w:szCs w:val="20"/>
          <w:lang w:eastAsia="ko-KR"/>
        </w:rPr>
        <w:t> </w:t>
      </w:r>
      <w:r>
        <w:rPr>
          <w:noProof/>
        </w:rPr>
        <w:t xml:space="preserve">escValue </w:t>
      </w:r>
      <w:r w:rsidR="006D748D" w:rsidRPr="004464CF">
        <w:rPr>
          <w:noProof/>
          <w:szCs w:val="20"/>
          <w:lang w:eastAsia="ko-KR"/>
        </w:rPr>
        <w:t>* m</w:t>
      </w:r>
      <w:r w:rsidR="006D748D" w:rsidRPr="00772A8C">
        <w:rPr>
          <w:noProof/>
          <w:szCs w:val="20"/>
          <w:lang w:eastAsia="ko-KR"/>
        </w:rPr>
        <w:t>[ x ][ y ]</w:t>
      </w:r>
      <w:r w:rsidR="006D748D" w:rsidRPr="004464CF">
        <w:rPr>
          <w:noProof/>
          <w:szCs w:val="20"/>
          <w:lang w:eastAsia="ko-KR"/>
        </w:rPr>
        <w:t> *</w:t>
      </w:r>
      <w:r w:rsidR="006D748D">
        <w:rPr>
          <w:noProof/>
          <w:szCs w:val="20"/>
          <w:lang w:eastAsia="ko-KR"/>
        </w:rPr>
        <w:t> </w:t>
      </w:r>
      <w:r w:rsidR="006D748D">
        <w:rPr>
          <w:noProof/>
          <w:szCs w:val="20"/>
          <w:lang w:eastAsia="ko-KR"/>
        </w:rPr>
        <w:br/>
      </w:r>
      <w:r w:rsidR="006D748D">
        <w:rPr>
          <w:noProof/>
          <w:szCs w:val="20"/>
          <w:lang w:eastAsia="ko-KR"/>
        </w:rPr>
        <w:tab/>
      </w:r>
      <w:r w:rsidR="006D748D">
        <w:rPr>
          <w:noProof/>
          <w:szCs w:val="20"/>
          <w:lang w:eastAsia="ko-KR"/>
        </w:rPr>
        <w:tab/>
      </w:r>
      <w:r w:rsidR="006D748D">
        <w:rPr>
          <w:noProof/>
          <w:szCs w:val="20"/>
          <w:lang w:eastAsia="ko-KR"/>
        </w:rPr>
        <w:tab/>
      </w:r>
      <w:r w:rsidR="006D748D" w:rsidRPr="004464CF">
        <w:rPr>
          <w:noProof/>
          <w:szCs w:val="20"/>
          <w:lang w:eastAsia="ko-KR"/>
        </w:rPr>
        <w:t>levelScale[ qP%6 ]</w:t>
      </w:r>
      <w:r w:rsidR="006D748D">
        <w:rPr>
          <w:noProof/>
          <w:szCs w:val="20"/>
          <w:lang w:eastAsia="ko-KR"/>
        </w:rPr>
        <w:t>  &lt;&lt;  </w:t>
      </w:r>
      <w:r w:rsidR="006D748D" w:rsidRPr="004464CF">
        <w:rPr>
          <w:noProof/>
          <w:szCs w:val="20"/>
          <w:lang w:eastAsia="ko-KR"/>
        </w:rPr>
        <w:t>(qP</w:t>
      </w:r>
      <w:r w:rsidR="006D748D">
        <w:rPr>
          <w:noProof/>
          <w:szCs w:val="20"/>
          <w:lang w:eastAsia="ko-KR"/>
        </w:rPr>
        <w:t> </w:t>
      </w:r>
      <w:r w:rsidR="006D748D" w:rsidRPr="004464CF">
        <w:rPr>
          <w:noProof/>
          <w:szCs w:val="20"/>
          <w:lang w:eastAsia="ko-KR"/>
        </w:rPr>
        <w:t>/</w:t>
      </w:r>
      <w:r w:rsidR="006D748D">
        <w:rPr>
          <w:noProof/>
          <w:szCs w:val="20"/>
          <w:lang w:eastAsia="ko-KR"/>
        </w:rPr>
        <w:t> </w:t>
      </w:r>
      <w:r w:rsidR="006D748D" w:rsidRPr="004464CF">
        <w:rPr>
          <w:noProof/>
          <w:szCs w:val="20"/>
          <w:lang w:eastAsia="ko-KR"/>
        </w:rPr>
        <w:t>6</w:t>
      </w:r>
      <w:r w:rsidR="006D748D">
        <w:rPr>
          <w:noProof/>
          <w:szCs w:val="20"/>
          <w:lang w:eastAsia="ko-KR"/>
        </w:rPr>
        <w:t> </w:t>
      </w:r>
      <w:r w:rsidR="006D748D" w:rsidRPr="004464CF">
        <w:rPr>
          <w:noProof/>
          <w:szCs w:val="20"/>
          <w:lang w:eastAsia="ko-KR"/>
        </w:rPr>
        <w:t>)</w:t>
      </w:r>
      <w:r w:rsidR="006D748D">
        <w:rPr>
          <w:noProof/>
          <w:szCs w:val="20"/>
          <w:lang w:eastAsia="ko-KR"/>
        </w:rPr>
        <w:t> </w:t>
      </w:r>
      <w:r w:rsidR="006D748D" w:rsidRPr="004464CF">
        <w:rPr>
          <w:noProof/>
          <w:szCs w:val="20"/>
          <w:lang w:eastAsia="ko-KR"/>
        </w:rPr>
        <w:t>) +</w:t>
      </w:r>
      <w:r w:rsidR="006D748D">
        <w:rPr>
          <w:noProof/>
          <w:szCs w:val="20"/>
          <w:lang w:eastAsia="ko-KR"/>
        </w:rPr>
        <w:t> </w:t>
      </w:r>
      <w:r w:rsidR="006D748D" w:rsidRPr="004464CF">
        <w:rPr>
          <w:noProof/>
          <w:szCs w:val="20"/>
          <w:lang w:eastAsia="ko-KR"/>
        </w:rPr>
        <w:t>(</w:t>
      </w:r>
      <w:r w:rsidR="006D748D">
        <w:rPr>
          <w:noProof/>
          <w:szCs w:val="20"/>
          <w:lang w:eastAsia="ko-KR"/>
        </w:rPr>
        <w:t> </w:t>
      </w:r>
      <w:r w:rsidR="006D748D" w:rsidRPr="004464CF">
        <w:rPr>
          <w:noProof/>
          <w:szCs w:val="20"/>
          <w:lang w:eastAsia="ko-KR"/>
        </w:rPr>
        <w:t>1</w:t>
      </w:r>
      <w:r w:rsidR="006D748D">
        <w:rPr>
          <w:noProof/>
          <w:szCs w:val="20"/>
          <w:lang w:eastAsia="ko-KR"/>
        </w:rPr>
        <w:t>  &lt;&lt;  </w:t>
      </w:r>
      <w:r w:rsidR="006D748D" w:rsidRPr="004464CF">
        <w:rPr>
          <w:noProof/>
          <w:szCs w:val="20"/>
          <w:lang w:eastAsia="ko-KR"/>
        </w:rPr>
        <w:t>(</w:t>
      </w:r>
      <w:r w:rsidR="006D748D">
        <w:rPr>
          <w:noProof/>
          <w:szCs w:val="20"/>
          <w:lang w:eastAsia="ko-KR"/>
        </w:rPr>
        <w:t> bdShift</w:t>
      </w:r>
      <w:r w:rsidR="006D748D" w:rsidRPr="004464CF">
        <w:rPr>
          <w:noProof/>
          <w:szCs w:val="20"/>
          <w:lang w:eastAsia="ko-KR"/>
        </w:rPr>
        <w:t> − 1 )</w:t>
      </w:r>
      <w:r w:rsidR="006D748D">
        <w:rPr>
          <w:noProof/>
          <w:szCs w:val="20"/>
          <w:lang w:eastAsia="ko-KR"/>
        </w:rPr>
        <w:t> </w:t>
      </w:r>
      <w:r w:rsidR="006D748D" w:rsidRPr="004464CF">
        <w:rPr>
          <w:noProof/>
          <w:szCs w:val="20"/>
          <w:lang w:eastAsia="ko-KR"/>
        </w:rPr>
        <w:t>) ) </w:t>
      </w:r>
      <w:r w:rsidR="006D748D">
        <w:rPr>
          <w:noProof/>
          <w:szCs w:val="20"/>
          <w:lang w:eastAsia="ko-KR"/>
        </w:rPr>
        <w:t> &gt;&gt; </w:t>
      </w:r>
      <w:r w:rsidR="006D748D" w:rsidRPr="004464CF">
        <w:rPr>
          <w:noProof/>
          <w:szCs w:val="20"/>
          <w:lang w:eastAsia="ko-KR"/>
        </w:rPr>
        <w:t> </w:t>
      </w:r>
      <w:r w:rsidR="006D748D">
        <w:rPr>
          <w:noProof/>
          <w:szCs w:val="20"/>
          <w:lang w:eastAsia="ko-KR"/>
        </w:rPr>
        <w:t>bdShift</w:t>
      </w:r>
      <w:r w:rsidR="006D748D" w:rsidRPr="004464CF">
        <w:rPr>
          <w:noProof/>
          <w:szCs w:val="20"/>
          <w:lang w:eastAsia="ko-KR"/>
        </w:rPr>
        <w:t> )</w:t>
      </w:r>
      <w:r w:rsidR="006D748D">
        <w:rPr>
          <w:noProof/>
          <w:szCs w:val="20"/>
          <w:lang w:eastAsia="ko-KR"/>
        </w:rPr>
        <w:tab/>
      </w:r>
    </w:p>
    <w:p w14:paraId="70E9732C" w14:textId="77777777" w:rsidR="00B06015" w:rsidRPr="00C47396" w:rsidRDefault="00B06015" w:rsidP="00FB2E3E">
      <w:pPr>
        <w:tabs>
          <w:tab w:val="clear" w:pos="360"/>
          <w:tab w:val="left" w:pos="794"/>
          <w:tab w:val="left" w:pos="1843"/>
        </w:tabs>
        <w:jc w:val="both"/>
        <w:rPr>
          <w:noProof/>
          <w:lang w:val="en-GB"/>
        </w:rPr>
      </w:pPr>
    </w:p>
    <w:p w14:paraId="46F461F5" w14:textId="77777777" w:rsidR="00B06015" w:rsidRDefault="00B06015" w:rsidP="007A7511">
      <w:pPr>
        <w:pStyle w:val="Caption"/>
        <w:rPr>
          <w:lang w:val="en-GB"/>
        </w:rPr>
      </w:pPr>
      <w:r w:rsidRPr="007A7511">
        <w:rPr>
          <w:lang w:val="en-GB"/>
        </w:rPr>
        <w:t xml:space="preserve">Table 9-4 </w:t>
      </w:r>
      <w:r w:rsidRPr="00943A5F">
        <w:rPr>
          <w:lang w:val="en-GB"/>
        </w:rPr>
        <w:t xml:space="preserve">Association of </w:t>
      </w:r>
      <w:proofErr w:type="spellStart"/>
      <w:r w:rsidRPr="00943A5F">
        <w:rPr>
          <w:lang w:val="en-GB"/>
        </w:rPr>
        <w:t>ctxIdx</w:t>
      </w:r>
      <w:proofErr w:type="spellEnd"/>
      <w:r w:rsidRPr="00943A5F">
        <w:rPr>
          <w:lang w:val="en-GB"/>
        </w:rPr>
        <w:t xml:space="preserve"> and syntax elements for each </w:t>
      </w:r>
      <w:proofErr w:type="spellStart"/>
      <w:r w:rsidRPr="00943A5F">
        <w:rPr>
          <w:lang w:val="en-GB"/>
        </w:rPr>
        <w:t>initializationType</w:t>
      </w:r>
      <w:proofErr w:type="spellEnd"/>
      <w:r w:rsidRPr="00943A5F">
        <w:rPr>
          <w:lang w:val="en-GB"/>
        </w:rPr>
        <w:t xml:space="preserve"> in the initialization process</w:t>
      </w:r>
    </w:p>
    <w:tbl>
      <w:tblPr>
        <w:tblW w:w="0" w:type="auto"/>
        <w:jc w:val="center"/>
        <w:tblInd w:w="1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4"/>
        <w:gridCol w:w="2328"/>
        <w:gridCol w:w="1085"/>
        <w:gridCol w:w="1007"/>
        <w:gridCol w:w="1034"/>
        <w:gridCol w:w="1066"/>
      </w:tblGrid>
      <w:tr w:rsidR="00B06015" w:rsidRPr="00943A5F" w14:paraId="5CE6FFFB" w14:textId="77777777" w:rsidTr="00D25C70">
        <w:trPr>
          <w:jc w:val="center"/>
        </w:trPr>
        <w:tc>
          <w:tcPr>
            <w:tcW w:w="1514" w:type="dxa"/>
            <w:vMerge w:val="restart"/>
            <w:shd w:val="clear" w:color="auto" w:fill="auto"/>
            <w:vAlign w:val="center"/>
          </w:tcPr>
          <w:p w14:paraId="285EE153" w14:textId="77777777" w:rsidR="00B06015" w:rsidRPr="00943A5F" w:rsidRDefault="00B06015" w:rsidP="00D25C70">
            <w:pPr>
              <w:keepNext/>
              <w:rPr>
                <w:b/>
                <w:noProof/>
                <w:sz w:val="16"/>
                <w:szCs w:val="16"/>
              </w:rPr>
            </w:pPr>
            <w:r w:rsidRPr="00B71CAC">
              <w:rPr>
                <w:b/>
                <w:bCs/>
                <w:noProof/>
                <w:sz w:val="16"/>
                <w:szCs w:val="16"/>
              </w:rPr>
              <w:lastRenderedPageBreak/>
              <w:t>Syntax</w:t>
            </w:r>
            <w:r>
              <w:rPr>
                <w:b/>
                <w:noProof/>
                <w:sz w:val="16"/>
                <w:szCs w:val="16"/>
              </w:rPr>
              <w:t xml:space="preserve"> structure</w:t>
            </w:r>
          </w:p>
        </w:tc>
        <w:tc>
          <w:tcPr>
            <w:tcW w:w="2328" w:type="dxa"/>
            <w:vMerge w:val="restart"/>
            <w:shd w:val="clear" w:color="auto" w:fill="auto"/>
            <w:vAlign w:val="center"/>
          </w:tcPr>
          <w:p w14:paraId="5AF70784" w14:textId="77777777" w:rsidR="00B06015" w:rsidRPr="00943A5F" w:rsidRDefault="00B06015" w:rsidP="00D25C70">
            <w:pPr>
              <w:keepNext/>
              <w:rPr>
                <w:b/>
                <w:noProof/>
                <w:sz w:val="16"/>
                <w:szCs w:val="16"/>
              </w:rPr>
            </w:pPr>
            <w:r w:rsidRPr="00943A5F">
              <w:rPr>
                <w:b/>
                <w:bCs/>
                <w:noProof/>
                <w:sz w:val="16"/>
                <w:szCs w:val="16"/>
              </w:rPr>
              <w:t>Syntax element</w:t>
            </w:r>
          </w:p>
        </w:tc>
        <w:tc>
          <w:tcPr>
            <w:tcW w:w="1085" w:type="dxa"/>
            <w:vMerge w:val="restart"/>
            <w:shd w:val="clear" w:color="auto" w:fill="auto"/>
            <w:vAlign w:val="center"/>
          </w:tcPr>
          <w:p w14:paraId="51E82F0A" w14:textId="77777777" w:rsidR="00B06015" w:rsidRPr="00943A5F" w:rsidRDefault="00B06015" w:rsidP="00D25C70">
            <w:pPr>
              <w:keepNext/>
              <w:rPr>
                <w:b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ctxTable</w:t>
            </w:r>
          </w:p>
        </w:tc>
        <w:tc>
          <w:tcPr>
            <w:tcW w:w="3107" w:type="dxa"/>
            <w:gridSpan w:val="3"/>
            <w:shd w:val="clear" w:color="auto" w:fill="auto"/>
            <w:vAlign w:val="center"/>
          </w:tcPr>
          <w:p w14:paraId="5361758A" w14:textId="77777777" w:rsidR="00B06015" w:rsidRPr="00943A5F" w:rsidRDefault="00B06015" w:rsidP="00D25C70">
            <w:pPr>
              <w:keepNext/>
              <w:jc w:val="center"/>
              <w:rPr>
                <w:b/>
                <w:noProof/>
                <w:sz w:val="16"/>
                <w:szCs w:val="16"/>
              </w:rPr>
            </w:pPr>
            <w:r w:rsidRPr="00943A5F">
              <w:rPr>
                <w:b/>
                <w:noProof/>
                <w:sz w:val="16"/>
                <w:szCs w:val="16"/>
              </w:rPr>
              <w:t>initType</w:t>
            </w:r>
          </w:p>
        </w:tc>
      </w:tr>
      <w:tr w:rsidR="00B06015" w:rsidRPr="00943A5F" w14:paraId="72CFB222" w14:textId="77777777" w:rsidTr="00D25C70">
        <w:trPr>
          <w:jc w:val="center"/>
        </w:trPr>
        <w:tc>
          <w:tcPr>
            <w:tcW w:w="1514" w:type="dxa"/>
            <w:vMerge/>
            <w:shd w:val="clear" w:color="auto" w:fill="auto"/>
          </w:tcPr>
          <w:p w14:paraId="24F719A6" w14:textId="77777777" w:rsidR="00B06015" w:rsidRPr="00943A5F" w:rsidRDefault="00B06015" w:rsidP="00D25C70">
            <w:pPr>
              <w:keepNext/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2328" w:type="dxa"/>
            <w:vMerge/>
            <w:shd w:val="clear" w:color="auto" w:fill="auto"/>
            <w:vAlign w:val="center"/>
          </w:tcPr>
          <w:p w14:paraId="369FCA80" w14:textId="77777777" w:rsidR="00B06015" w:rsidRPr="00943A5F" w:rsidRDefault="00B06015" w:rsidP="00D25C70">
            <w:pPr>
              <w:keepNext/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1085" w:type="dxa"/>
            <w:vMerge/>
            <w:shd w:val="clear" w:color="auto" w:fill="auto"/>
            <w:vAlign w:val="center"/>
          </w:tcPr>
          <w:p w14:paraId="2B285822" w14:textId="77777777" w:rsidR="00B06015" w:rsidRPr="00943A5F" w:rsidRDefault="00B06015" w:rsidP="00D25C70">
            <w:pPr>
              <w:keepNext/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1007" w:type="dxa"/>
            <w:shd w:val="clear" w:color="auto" w:fill="auto"/>
            <w:vAlign w:val="center"/>
          </w:tcPr>
          <w:p w14:paraId="45C9DCB4" w14:textId="77777777" w:rsidR="00B06015" w:rsidRPr="00943A5F" w:rsidRDefault="00B06015" w:rsidP="00D25C70">
            <w:pPr>
              <w:keepNext/>
              <w:jc w:val="center"/>
              <w:rPr>
                <w:noProof/>
                <w:sz w:val="16"/>
                <w:szCs w:val="16"/>
              </w:rPr>
            </w:pPr>
            <w:r w:rsidRPr="00943A5F">
              <w:rPr>
                <w:rFonts w:eastAsia="MS Mincho"/>
                <w:b/>
                <w:noProof/>
                <w:sz w:val="16"/>
                <w:szCs w:val="16"/>
                <w:lang w:eastAsia="ja-JP"/>
              </w:rPr>
              <w:t>0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6C24C2C0" w14:textId="77777777" w:rsidR="00B06015" w:rsidRPr="00943A5F" w:rsidRDefault="00B06015" w:rsidP="00D25C70">
            <w:pPr>
              <w:keepNext/>
              <w:jc w:val="center"/>
              <w:rPr>
                <w:noProof/>
                <w:sz w:val="16"/>
                <w:szCs w:val="16"/>
              </w:rPr>
            </w:pPr>
            <w:r w:rsidRPr="00943A5F">
              <w:rPr>
                <w:rFonts w:eastAsia="MS Mincho"/>
                <w:b/>
                <w:noProof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1066" w:type="dxa"/>
            <w:shd w:val="clear" w:color="auto" w:fill="auto"/>
            <w:vAlign w:val="center"/>
          </w:tcPr>
          <w:p w14:paraId="59502607" w14:textId="77777777" w:rsidR="00B06015" w:rsidRPr="00943A5F" w:rsidRDefault="00B06015" w:rsidP="00D25C70">
            <w:pPr>
              <w:keepNext/>
              <w:jc w:val="center"/>
              <w:rPr>
                <w:noProof/>
                <w:sz w:val="16"/>
                <w:szCs w:val="16"/>
              </w:rPr>
            </w:pPr>
            <w:r w:rsidRPr="00943A5F">
              <w:rPr>
                <w:rFonts w:eastAsia="MS Mincho"/>
                <w:b/>
                <w:noProof/>
                <w:sz w:val="16"/>
                <w:szCs w:val="16"/>
                <w:lang w:eastAsia="ja-JP"/>
              </w:rPr>
              <w:t>2</w:t>
            </w:r>
          </w:p>
        </w:tc>
      </w:tr>
      <w:tr w:rsidR="00B06015" w:rsidRPr="00943A5F" w14:paraId="74CDF3C0" w14:textId="77777777" w:rsidTr="00D25C70">
        <w:trPr>
          <w:jc w:val="center"/>
        </w:trPr>
        <w:tc>
          <w:tcPr>
            <w:tcW w:w="1514" w:type="dxa"/>
            <w:vMerge w:val="restart"/>
            <w:shd w:val="clear" w:color="auto" w:fill="auto"/>
            <w:vAlign w:val="center"/>
          </w:tcPr>
          <w:p w14:paraId="24F1A928" w14:textId="77777777" w:rsidR="00B06015" w:rsidRPr="00943A5F" w:rsidRDefault="00B06015" w:rsidP="00D25C70">
            <w:pPr>
              <w:keepNext/>
              <w:rPr>
                <w:noProof/>
                <w:sz w:val="16"/>
                <w:szCs w:val="16"/>
              </w:rPr>
            </w:pPr>
            <w:r w:rsidRPr="00943A5F">
              <w:rPr>
                <w:noProof/>
                <w:sz w:val="16"/>
                <w:szCs w:val="16"/>
              </w:rPr>
              <w:t>coding_unit(</w:t>
            </w:r>
            <w:r>
              <w:rPr>
                <w:noProof/>
                <w:sz w:val="16"/>
                <w:szCs w:val="16"/>
              </w:rPr>
              <w:t> </w:t>
            </w:r>
            <w:r w:rsidRPr="00943A5F">
              <w:rPr>
                <w:noProof/>
                <w:sz w:val="16"/>
                <w:szCs w:val="16"/>
              </w:rPr>
              <w:t>)</w:t>
            </w:r>
          </w:p>
        </w:tc>
        <w:tc>
          <w:tcPr>
            <w:tcW w:w="2328" w:type="dxa"/>
            <w:shd w:val="clear" w:color="auto" w:fill="auto"/>
            <w:vAlign w:val="center"/>
          </w:tcPr>
          <w:p w14:paraId="65F31F19" w14:textId="77777777" w:rsidR="00B06015" w:rsidRPr="00943A5F" w:rsidRDefault="00B06015" w:rsidP="00D25C70">
            <w:pPr>
              <w:keepNext/>
              <w:rPr>
                <w:noProof/>
                <w:sz w:val="16"/>
                <w:szCs w:val="16"/>
              </w:rPr>
            </w:pPr>
            <w:r w:rsidRPr="00943A5F">
              <w:rPr>
                <w:noProof/>
                <w:sz w:val="16"/>
                <w:szCs w:val="16"/>
              </w:rPr>
              <w:t>cu_transquant_bypass_flag</w:t>
            </w:r>
          </w:p>
        </w:tc>
        <w:tc>
          <w:tcPr>
            <w:tcW w:w="1085" w:type="dxa"/>
            <w:shd w:val="clear" w:color="auto" w:fill="auto"/>
          </w:tcPr>
          <w:p w14:paraId="3AFCEB6F" w14:textId="77777777" w:rsidR="00B06015" w:rsidRPr="00943A5F" w:rsidRDefault="00B06015" w:rsidP="00D25C70">
            <w:pPr>
              <w:keepNext/>
              <w:rPr>
                <w:noProof/>
                <w:sz w:val="16"/>
                <w:szCs w:val="16"/>
              </w:rPr>
            </w:pPr>
            <w:r w:rsidRPr="00943A5F">
              <w:rPr>
                <w:noProof/>
                <w:sz w:val="16"/>
                <w:szCs w:val="16"/>
              </w:rPr>
              <w:fldChar w:fldCharType="begin" w:fldLock="1"/>
            </w:r>
            <w:r w:rsidRPr="00943A5F">
              <w:rPr>
                <w:noProof/>
                <w:sz w:val="16"/>
                <w:szCs w:val="16"/>
              </w:rPr>
              <w:instrText xml:space="preserve"> REF _Ref325473672 \h  \* MERGEFORMAT </w:instrText>
            </w:r>
            <w:r w:rsidRPr="00943A5F">
              <w:rPr>
                <w:noProof/>
                <w:sz w:val="16"/>
                <w:szCs w:val="16"/>
              </w:rPr>
            </w:r>
            <w:r w:rsidRPr="00943A5F">
              <w:rPr>
                <w:noProof/>
                <w:sz w:val="16"/>
                <w:szCs w:val="16"/>
              </w:rPr>
              <w:fldChar w:fldCharType="separate"/>
            </w:r>
            <w:r w:rsidRPr="00D25B1E">
              <w:rPr>
                <w:noProof/>
                <w:sz w:val="16"/>
                <w:szCs w:val="16"/>
              </w:rPr>
              <w:t>Table 9</w:t>
            </w:r>
            <w:r w:rsidRPr="00D25B1E">
              <w:rPr>
                <w:noProof/>
                <w:sz w:val="16"/>
                <w:szCs w:val="16"/>
              </w:rPr>
              <w:noBreakHyphen/>
              <w:t>8</w:t>
            </w:r>
            <w:r w:rsidRPr="00943A5F">
              <w:rPr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3E0C3A4" w14:textId="77777777" w:rsidR="00B06015" w:rsidRPr="00943A5F" w:rsidRDefault="00B06015" w:rsidP="00D25C70">
            <w:pPr>
              <w:keepNext/>
              <w:jc w:val="center"/>
              <w:rPr>
                <w:noProof/>
                <w:sz w:val="16"/>
                <w:szCs w:val="16"/>
              </w:rPr>
            </w:pPr>
            <w:r w:rsidRPr="00943A5F">
              <w:rPr>
                <w:noProof/>
                <w:sz w:val="16"/>
                <w:szCs w:val="16"/>
              </w:rPr>
              <w:t>0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30BE148A" w14:textId="77777777" w:rsidR="00B06015" w:rsidRPr="00943A5F" w:rsidRDefault="00B06015" w:rsidP="00D25C70">
            <w:pPr>
              <w:keepNext/>
              <w:jc w:val="center"/>
              <w:rPr>
                <w:noProof/>
                <w:sz w:val="16"/>
                <w:szCs w:val="16"/>
              </w:rPr>
            </w:pPr>
            <w:r w:rsidRPr="00943A5F">
              <w:rPr>
                <w:noProof/>
                <w:sz w:val="16"/>
                <w:szCs w:val="16"/>
              </w:rPr>
              <w:t>1</w:t>
            </w:r>
          </w:p>
        </w:tc>
        <w:tc>
          <w:tcPr>
            <w:tcW w:w="1066" w:type="dxa"/>
            <w:shd w:val="clear" w:color="auto" w:fill="auto"/>
            <w:vAlign w:val="center"/>
          </w:tcPr>
          <w:p w14:paraId="0726C130" w14:textId="77777777" w:rsidR="00B06015" w:rsidRPr="00943A5F" w:rsidRDefault="00B06015" w:rsidP="00D25C70">
            <w:pPr>
              <w:keepNext/>
              <w:jc w:val="center"/>
              <w:rPr>
                <w:noProof/>
                <w:sz w:val="16"/>
                <w:szCs w:val="16"/>
              </w:rPr>
            </w:pPr>
            <w:r w:rsidRPr="00943A5F">
              <w:rPr>
                <w:noProof/>
                <w:sz w:val="16"/>
                <w:szCs w:val="16"/>
              </w:rPr>
              <w:t>2</w:t>
            </w:r>
          </w:p>
        </w:tc>
      </w:tr>
      <w:tr w:rsidR="00B06015" w:rsidRPr="00943A5F" w14:paraId="4E41240A" w14:textId="77777777" w:rsidTr="00D25C70">
        <w:trPr>
          <w:jc w:val="center"/>
        </w:trPr>
        <w:tc>
          <w:tcPr>
            <w:tcW w:w="1514" w:type="dxa"/>
            <w:vMerge/>
            <w:shd w:val="clear" w:color="auto" w:fill="auto"/>
            <w:vAlign w:val="center"/>
          </w:tcPr>
          <w:p w14:paraId="1C0CF820" w14:textId="77777777" w:rsidR="00B06015" w:rsidRPr="00943A5F" w:rsidRDefault="00B06015" w:rsidP="00D25C70">
            <w:pPr>
              <w:keepNext/>
              <w:rPr>
                <w:noProof/>
                <w:sz w:val="16"/>
                <w:szCs w:val="16"/>
              </w:rPr>
            </w:pPr>
          </w:p>
        </w:tc>
        <w:tc>
          <w:tcPr>
            <w:tcW w:w="2328" w:type="dxa"/>
            <w:shd w:val="clear" w:color="auto" w:fill="auto"/>
            <w:vAlign w:val="center"/>
          </w:tcPr>
          <w:p w14:paraId="3897A257" w14:textId="77777777" w:rsidR="00B06015" w:rsidRPr="00943A5F" w:rsidRDefault="00B06015" w:rsidP="00D25C70">
            <w:pPr>
              <w:keepNext/>
              <w:rPr>
                <w:noProof/>
                <w:sz w:val="16"/>
                <w:szCs w:val="16"/>
              </w:rPr>
            </w:pPr>
            <w:r>
              <w:rPr>
                <w:bCs/>
                <w:noProof/>
                <w:sz w:val="16"/>
                <w:szCs w:val="16"/>
              </w:rPr>
              <w:t>cu_</w:t>
            </w:r>
            <w:r w:rsidRPr="00943A5F">
              <w:rPr>
                <w:bCs/>
                <w:noProof/>
                <w:sz w:val="16"/>
                <w:szCs w:val="16"/>
              </w:rPr>
              <w:t>skip_flag</w:t>
            </w:r>
          </w:p>
        </w:tc>
        <w:tc>
          <w:tcPr>
            <w:tcW w:w="1085" w:type="dxa"/>
            <w:shd w:val="clear" w:color="auto" w:fill="auto"/>
          </w:tcPr>
          <w:p w14:paraId="2C3BBEB8" w14:textId="77777777" w:rsidR="00B06015" w:rsidRPr="00943A5F" w:rsidRDefault="00B06015" w:rsidP="00D25C70">
            <w:pPr>
              <w:keepNext/>
              <w:rPr>
                <w:noProof/>
                <w:sz w:val="16"/>
                <w:szCs w:val="16"/>
              </w:rPr>
            </w:pPr>
            <w:r w:rsidRPr="00943A5F">
              <w:rPr>
                <w:noProof/>
                <w:sz w:val="16"/>
                <w:szCs w:val="16"/>
              </w:rPr>
              <w:fldChar w:fldCharType="begin" w:fldLock="1"/>
            </w:r>
            <w:r w:rsidRPr="00943A5F">
              <w:rPr>
                <w:noProof/>
                <w:sz w:val="16"/>
                <w:szCs w:val="16"/>
              </w:rPr>
              <w:instrText xml:space="preserve"> REF _Ref317087825 \h  \* MERGEFORMAT </w:instrText>
            </w:r>
            <w:r w:rsidRPr="00943A5F">
              <w:rPr>
                <w:noProof/>
                <w:sz w:val="16"/>
                <w:szCs w:val="16"/>
              </w:rPr>
            </w:r>
            <w:r w:rsidRPr="00943A5F">
              <w:rPr>
                <w:noProof/>
                <w:sz w:val="16"/>
                <w:szCs w:val="16"/>
              </w:rPr>
              <w:fldChar w:fldCharType="separate"/>
            </w:r>
            <w:r w:rsidRPr="00663617">
              <w:rPr>
                <w:noProof/>
                <w:sz w:val="16"/>
                <w:szCs w:val="16"/>
              </w:rPr>
              <w:t>Table 9</w:t>
            </w:r>
            <w:r w:rsidRPr="00663617">
              <w:rPr>
                <w:noProof/>
                <w:sz w:val="16"/>
                <w:szCs w:val="16"/>
              </w:rPr>
              <w:noBreakHyphen/>
              <w:t>9</w:t>
            </w:r>
            <w:r w:rsidRPr="00943A5F">
              <w:rPr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0B106DE4" w14:textId="77777777" w:rsidR="00B06015" w:rsidRPr="00943A5F" w:rsidRDefault="00B06015" w:rsidP="00D25C70">
            <w:pPr>
              <w:keepNext/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1034" w:type="dxa"/>
            <w:shd w:val="clear" w:color="auto" w:fill="auto"/>
            <w:vAlign w:val="center"/>
          </w:tcPr>
          <w:p w14:paraId="10547D87" w14:textId="77777777" w:rsidR="00B06015" w:rsidRPr="00943A5F" w:rsidRDefault="00B06015" w:rsidP="00D25C70">
            <w:pPr>
              <w:keepNext/>
              <w:jc w:val="center"/>
              <w:rPr>
                <w:noProof/>
                <w:sz w:val="16"/>
                <w:szCs w:val="16"/>
              </w:rPr>
            </w:pPr>
            <w:r w:rsidRPr="00943A5F">
              <w:rPr>
                <w:noProof/>
                <w:sz w:val="16"/>
                <w:szCs w:val="16"/>
              </w:rPr>
              <w:t>0..2</w:t>
            </w:r>
          </w:p>
        </w:tc>
        <w:tc>
          <w:tcPr>
            <w:tcW w:w="1066" w:type="dxa"/>
            <w:shd w:val="clear" w:color="auto" w:fill="auto"/>
            <w:vAlign w:val="center"/>
          </w:tcPr>
          <w:p w14:paraId="14605247" w14:textId="77777777" w:rsidR="00B06015" w:rsidRPr="00943A5F" w:rsidRDefault="00B06015" w:rsidP="00D25C70">
            <w:pPr>
              <w:keepNext/>
              <w:jc w:val="center"/>
              <w:rPr>
                <w:noProof/>
                <w:sz w:val="16"/>
                <w:szCs w:val="16"/>
              </w:rPr>
            </w:pPr>
            <w:r w:rsidRPr="00943A5F">
              <w:rPr>
                <w:noProof/>
                <w:sz w:val="16"/>
                <w:szCs w:val="16"/>
              </w:rPr>
              <w:t>3..5</w:t>
            </w:r>
          </w:p>
        </w:tc>
      </w:tr>
      <w:tr w:rsidR="00B06015" w:rsidRPr="00943A5F" w14:paraId="6A9C816C" w14:textId="77777777" w:rsidTr="00D25C70">
        <w:trPr>
          <w:jc w:val="center"/>
        </w:trPr>
        <w:tc>
          <w:tcPr>
            <w:tcW w:w="1514" w:type="dxa"/>
            <w:vMerge/>
            <w:shd w:val="clear" w:color="auto" w:fill="auto"/>
            <w:vAlign w:val="center"/>
          </w:tcPr>
          <w:p w14:paraId="341080F4" w14:textId="77777777" w:rsidR="00B06015" w:rsidRPr="00943A5F" w:rsidRDefault="00B06015" w:rsidP="00D25C70">
            <w:pPr>
              <w:keepNext/>
              <w:rPr>
                <w:noProof/>
                <w:sz w:val="16"/>
                <w:szCs w:val="16"/>
              </w:rPr>
            </w:pPr>
          </w:p>
        </w:tc>
        <w:tc>
          <w:tcPr>
            <w:tcW w:w="2328" w:type="dxa"/>
            <w:shd w:val="clear" w:color="auto" w:fill="auto"/>
            <w:vAlign w:val="center"/>
          </w:tcPr>
          <w:p w14:paraId="782FEB00" w14:textId="77777777" w:rsidR="00B06015" w:rsidRPr="00943A5F" w:rsidRDefault="00B06015" w:rsidP="00D25C70">
            <w:pPr>
              <w:keepNext/>
              <w:rPr>
                <w:noProof/>
                <w:sz w:val="16"/>
                <w:szCs w:val="16"/>
                <w:lang w:eastAsia="ko-KR"/>
              </w:rPr>
            </w:pPr>
            <w:r>
              <w:rPr>
                <w:noProof/>
                <w:sz w:val="16"/>
                <w:szCs w:val="16"/>
                <w:lang w:eastAsia="ko-KR"/>
              </w:rPr>
              <w:t>intra_bc_flag[ ][ ]</w:t>
            </w:r>
          </w:p>
        </w:tc>
        <w:tc>
          <w:tcPr>
            <w:tcW w:w="1085" w:type="dxa"/>
            <w:shd w:val="clear" w:color="auto" w:fill="auto"/>
          </w:tcPr>
          <w:p w14:paraId="61576173" w14:textId="77777777" w:rsidR="00B06015" w:rsidRPr="008E46EA" w:rsidRDefault="00B06015" w:rsidP="00D25C70">
            <w:pPr>
              <w:keepNext/>
              <w:rPr>
                <w:noProof/>
                <w:sz w:val="16"/>
                <w:szCs w:val="16"/>
              </w:rPr>
            </w:pPr>
            <w:r w:rsidRPr="008E46EA">
              <w:rPr>
                <w:noProof/>
                <w:sz w:val="16"/>
                <w:szCs w:val="16"/>
              </w:rPr>
              <w:fldChar w:fldCharType="begin" w:fldLock="1"/>
            </w:r>
            <w:r w:rsidRPr="00B13430">
              <w:rPr>
                <w:noProof/>
                <w:sz w:val="16"/>
                <w:szCs w:val="16"/>
              </w:rPr>
              <w:instrText xml:space="preserve"> REF _Ref363489614 \h </w:instrText>
            </w:r>
            <w:r>
              <w:rPr>
                <w:noProof/>
                <w:sz w:val="16"/>
                <w:szCs w:val="16"/>
              </w:rPr>
              <w:instrText xml:space="preserve"> \* MERGEFORMAT </w:instrText>
            </w:r>
            <w:r w:rsidRPr="008E46EA">
              <w:rPr>
                <w:noProof/>
                <w:sz w:val="16"/>
                <w:szCs w:val="16"/>
              </w:rPr>
            </w:r>
            <w:r w:rsidRPr="008E46EA">
              <w:rPr>
                <w:noProof/>
                <w:sz w:val="16"/>
                <w:szCs w:val="16"/>
              </w:rPr>
              <w:fldChar w:fldCharType="separate"/>
            </w:r>
            <w:r w:rsidRPr="00663617">
              <w:rPr>
                <w:noProof/>
                <w:sz w:val="16"/>
                <w:szCs w:val="16"/>
              </w:rPr>
              <w:t>Table 9</w:t>
            </w:r>
            <w:r w:rsidRPr="00663617">
              <w:rPr>
                <w:noProof/>
                <w:sz w:val="16"/>
                <w:szCs w:val="16"/>
              </w:rPr>
              <w:noBreakHyphen/>
              <w:t>33</w:t>
            </w:r>
            <w:r w:rsidRPr="008E46EA">
              <w:rPr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0425BC1" w14:textId="77777777" w:rsidR="00B06015" w:rsidRPr="00943A5F" w:rsidRDefault="00B06015" w:rsidP="00D25C70">
            <w:pPr>
              <w:keepNext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0..2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3CC6F94B" w14:textId="77777777" w:rsidR="00B06015" w:rsidRPr="00943A5F" w:rsidRDefault="00B06015" w:rsidP="00D25C70">
            <w:pPr>
              <w:keepNext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3..5</w:t>
            </w:r>
          </w:p>
        </w:tc>
        <w:tc>
          <w:tcPr>
            <w:tcW w:w="1066" w:type="dxa"/>
            <w:shd w:val="clear" w:color="auto" w:fill="auto"/>
            <w:vAlign w:val="center"/>
          </w:tcPr>
          <w:p w14:paraId="38568797" w14:textId="77777777" w:rsidR="00B06015" w:rsidRPr="00943A5F" w:rsidRDefault="00B06015" w:rsidP="00D25C70">
            <w:pPr>
              <w:keepNext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6..8</w:t>
            </w:r>
          </w:p>
        </w:tc>
      </w:tr>
      <w:tr w:rsidR="00B06015" w:rsidRPr="00943A5F" w14:paraId="0C435EAF" w14:textId="77777777" w:rsidTr="00D25C70">
        <w:trPr>
          <w:jc w:val="center"/>
        </w:trPr>
        <w:tc>
          <w:tcPr>
            <w:tcW w:w="1514" w:type="dxa"/>
            <w:vMerge/>
            <w:shd w:val="clear" w:color="auto" w:fill="auto"/>
            <w:vAlign w:val="center"/>
          </w:tcPr>
          <w:p w14:paraId="111DF6B6" w14:textId="77777777" w:rsidR="00B06015" w:rsidRPr="00943A5F" w:rsidRDefault="00B06015" w:rsidP="00D25C70">
            <w:pPr>
              <w:keepNext/>
              <w:rPr>
                <w:noProof/>
                <w:sz w:val="16"/>
                <w:szCs w:val="16"/>
              </w:rPr>
            </w:pPr>
          </w:p>
        </w:tc>
        <w:tc>
          <w:tcPr>
            <w:tcW w:w="2328" w:type="dxa"/>
            <w:shd w:val="clear" w:color="auto" w:fill="auto"/>
            <w:vAlign w:val="center"/>
          </w:tcPr>
          <w:p w14:paraId="458E5BDD" w14:textId="77777777" w:rsidR="00B06015" w:rsidRPr="000A3662" w:rsidRDefault="00B06015" w:rsidP="00D25C70">
            <w:pPr>
              <w:keepNext/>
              <w:rPr>
                <w:noProof/>
                <w:sz w:val="16"/>
                <w:szCs w:val="16"/>
                <w:highlight w:val="yellow"/>
                <w:lang w:eastAsia="ko-KR"/>
              </w:rPr>
            </w:pPr>
            <w:r>
              <w:rPr>
                <w:noProof/>
                <w:sz w:val="16"/>
                <w:szCs w:val="16"/>
                <w:highlight w:val="yellow"/>
                <w:lang w:eastAsia="ko-KR"/>
              </w:rPr>
              <w:t>palette_mode</w:t>
            </w:r>
            <w:r w:rsidRPr="000A3662">
              <w:rPr>
                <w:noProof/>
                <w:sz w:val="16"/>
                <w:szCs w:val="16"/>
                <w:highlight w:val="yellow"/>
                <w:lang w:eastAsia="ko-KR"/>
              </w:rPr>
              <w:t>_flag[ ][ ]</w:t>
            </w:r>
          </w:p>
        </w:tc>
        <w:tc>
          <w:tcPr>
            <w:tcW w:w="1085" w:type="dxa"/>
            <w:shd w:val="clear" w:color="auto" w:fill="auto"/>
          </w:tcPr>
          <w:p w14:paraId="01670C86" w14:textId="77777777" w:rsidR="00B06015" w:rsidRPr="000A3662" w:rsidRDefault="00B06015" w:rsidP="00D25C70">
            <w:pPr>
              <w:keepNext/>
              <w:rPr>
                <w:noProof/>
                <w:sz w:val="16"/>
                <w:szCs w:val="16"/>
                <w:highlight w:val="yellow"/>
              </w:rPr>
            </w:pPr>
            <w:r w:rsidRPr="000A3662">
              <w:rPr>
                <w:noProof/>
                <w:sz w:val="16"/>
                <w:szCs w:val="16"/>
                <w:highlight w:val="yellow"/>
              </w:rPr>
              <w:t>Table 9-XX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9581EFC" w14:textId="77777777" w:rsidR="00B06015" w:rsidRPr="000A3662" w:rsidRDefault="00B06015" w:rsidP="00D25C70">
            <w:pPr>
              <w:keepNext/>
              <w:jc w:val="center"/>
              <w:rPr>
                <w:noProof/>
                <w:sz w:val="16"/>
                <w:szCs w:val="16"/>
                <w:highlight w:val="yellow"/>
              </w:rPr>
            </w:pPr>
            <w:r w:rsidRPr="000A3662">
              <w:rPr>
                <w:noProof/>
                <w:sz w:val="16"/>
                <w:szCs w:val="16"/>
                <w:highlight w:val="yellow"/>
              </w:rPr>
              <w:t>0</w:t>
            </w:r>
            <w:r>
              <w:rPr>
                <w:noProof/>
                <w:sz w:val="16"/>
                <w:szCs w:val="16"/>
                <w:highlight w:val="yellow"/>
              </w:rPr>
              <w:t>..2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74A98D20" w14:textId="77777777" w:rsidR="00B06015" w:rsidRPr="000A3662" w:rsidRDefault="00B06015" w:rsidP="00D25C70">
            <w:pPr>
              <w:keepNext/>
              <w:jc w:val="center"/>
              <w:rPr>
                <w:noProof/>
                <w:sz w:val="16"/>
                <w:szCs w:val="16"/>
                <w:highlight w:val="yellow"/>
              </w:rPr>
            </w:pPr>
            <w:r>
              <w:rPr>
                <w:noProof/>
                <w:sz w:val="16"/>
                <w:szCs w:val="16"/>
                <w:highlight w:val="yellow"/>
              </w:rPr>
              <w:t>3..5</w:t>
            </w:r>
          </w:p>
        </w:tc>
        <w:tc>
          <w:tcPr>
            <w:tcW w:w="1066" w:type="dxa"/>
            <w:shd w:val="clear" w:color="auto" w:fill="auto"/>
            <w:vAlign w:val="center"/>
          </w:tcPr>
          <w:p w14:paraId="2797F94A" w14:textId="77777777" w:rsidR="00B06015" w:rsidRPr="000A3662" w:rsidRDefault="00B06015" w:rsidP="00D25C70">
            <w:pPr>
              <w:keepNext/>
              <w:jc w:val="center"/>
              <w:rPr>
                <w:noProof/>
                <w:sz w:val="16"/>
                <w:szCs w:val="16"/>
                <w:highlight w:val="yellow"/>
              </w:rPr>
            </w:pPr>
            <w:r>
              <w:rPr>
                <w:noProof/>
                <w:sz w:val="16"/>
                <w:szCs w:val="16"/>
                <w:highlight w:val="yellow"/>
              </w:rPr>
              <w:t>6..8</w:t>
            </w:r>
          </w:p>
        </w:tc>
      </w:tr>
      <w:tr w:rsidR="00B06015" w:rsidRPr="00943A5F" w14:paraId="159A1DD0" w14:textId="77777777" w:rsidTr="00D25C70">
        <w:trPr>
          <w:jc w:val="center"/>
        </w:trPr>
        <w:tc>
          <w:tcPr>
            <w:tcW w:w="1514" w:type="dxa"/>
            <w:vMerge/>
            <w:shd w:val="clear" w:color="auto" w:fill="auto"/>
            <w:vAlign w:val="center"/>
          </w:tcPr>
          <w:p w14:paraId="0F94080A" w14:textId="77777777" w:rsidR="00B06015" w:rsidRPr="00943A5F" w:rsidRDefault="00B06015" w:rsidP="00D25C70">
            <w:pPr>
              <w:keepNext/>
              <w:rPr>
                <w:noProof/>
                <w:sz w:val="16"/>
                <w:szCs w:val="16"/>
              </w:rPr>
            </w:pPr>
          </w:p>
        </w:tc>
        <w:tc>
          <w:tcPr>
            <w:tcW w:w="2328" w:type="dxa"/>
            <w:shd w:val="clear" w:color="auto" w:fill="auto"/>
            <w:vAlign w:val="center"/>
          </w:tcPr>
          <w:p w14:paraId="3D051E68" w14:textId="77777777" w:rsidR="00B06015" w:rsidRPr="00943A5F" w:rsidRDefault="00B06015" w:rsidP="00D25C70">
            <w:pPr>
              <w:keepNext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pred_mode_flag</w:t>
            </w:r>
          </w:p>
        </w:tc>
        <w:tc>
          <w:tcPr>
            <w:tcW w:w="1085" w:type="dxa"/>
            <w:shd w:val="clear" w:color="auto" w:fill="auto"/>
          </w:tcPr>
          <w:p w14:paraId="086C4D28" w14:textId="77777777" w:rsidR="00B06015" w:rsidRPr="00943A5F" w:rsidRDefault="00B06015" w:rsidP="00D25C70">
            <w:pPr>
              <w:keepNext/>
              <w:rPr>
                <w:noProof/>
                <w:sz w:val="16"/>
                <w:szCs w:val="16"/>
              </w:rPr>
            </w:pPr>
            <w:r w:rsidRPr="00943A5F">
              <w:rPr>
                <w:noProof/>
                <w:sz w:val="16"/>
                <w:szCs w:val="16"/>
              </w:rPr>
              <w:fldChar w:fldCharType="begin" w:fldLock="1"/>
            </w:r>
            <w:r w:rsidRPr="00943A5F">
              <w:rPr>
                <w:noProof/>
                <w:sz w:val="16"/>
                <w:szCs w:val="16"/>
              </w:rPr>
              <w:instrText xml:space="preserve"> REF _Ref317087848 \h  \* MERGEFORMAT </w:instrText>
            </w:r>
            <w:r w:rsidRPr="00943A5F">
              <w:rPr>
                <w:noProof/>
                <w:sz w:val="16"/>
                <w:szCs w:val="16"/>
              </w:rPr>
            </w:r>
            <w:r w:rsidRPr="00943A5F">
              <w:rPr>
                <w:noProof/>
                <w:sz w:val="16"/>
                <w:szCs w:val="16"/>
              </w:rPr>
              <w:fldChar w:fldCharType="separate"/>
            </w:r>
            <w:r w:rsidRPr="00663617">
              <w:rPr>
                <w:noProof/>
                <w:sz w:val="16"/>
                <w:szCs w:val="16"/>
              </w:rPr>
              <w:t>Table 9</w:t>
            </w:r>
            <w:r w:rsidRPr="00663617">
              <w:rPr>
                <w:noProof/>
                <w:sz w:val="16"/>
                <w:szCs w:val="16"/>
              </w:rPr>
              <w:noBreakHyphen/>
              <w:t>10</w:t>
            </w:r>
            <w:r w:rsidRPr="00943A5F">
              <w:rPr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DD8B50C" w14:textId="77777777" w:rsidR="00B06015" w:rsidRPr="00943A5F" w:rsidRDefault="00B06015" w:rsidP="00D25C70">
            <w:pPr>
              <w:keepNext/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1034" w:type="dxa"/>
            <w:shd w:val="clear" w:color="auto" w:fill="auto"/>
            <w:vAlign w:val="center"/>
          </w:tcPr>
          <w:p w14:paraId="3DA66C12" w14:textId="77777777" w:rsidR="00B06015" w:rsidRPr="00943A5F" w:rsidRDefault="00B06015" w:rsidP="00D25C70">
            <w:pPr>
              <w:keepNext/>
              <w:jc w:val="center"/>
              <w:rPr>
                <w:noProof/>
                <w:sz w:val="16"/>
                <w:szCs w:val="16"/>
              </w:rPr>
            </w:pPr>
            <w:r w:rsidRPr="00943A5F">
              <w:rPr>
                <w:noProof/>
                <w:sz w:val="16"/>
                <w:szCs w:val="16"/>
              </w:rPr>
              <w:t>0</w:t>
            </w:r>
          </w:p>
        </w:tc>
        <w:tc>
          <w:tcPr>
            <w:tcW w:w="1066" w:type="dxa"/>
            <w:shd w:val="clear" w:color="auto" w:fill="auto"/>
            <w:vAlign w:val="center"/>
          </w:tcPr>
          <w:p w14:paraId="348CB8CB" w14:textId="77777777" w:rsidR="00B06015" w:rsidRPr="00943A5F" w:rsidRDefault="00B06015" w:rsidP="00D25C70">
            <w:pPr>
              <w:keepNext/>
              <w:jc w:val="center"/>
              <w:rPr>
                <w:noProof/>
                <w:sz w:val="16"/>
                <w:szCs w:val="16"/>
              </w:rPr>
            </w:pPr>
            <w:r w:rsidRPr="00943A5F">
              <w:rPr>
                <w:noProof/>
                <w:sz w:val="16"/>
                <w:szCs w:val="16"/>
              </w:rPr>
              <w:t>1</w:t>
            </w:r>
          </w:p>
        </w:tc>
      </w:tr>
      <w:tr w:rsidR="00B06015" w:rsidRPr="00943A5F" w14:paraId="60E4EB7A" w14:textId="77777777" w:rsidTr="00D25C70">
        <w:trPr>
          <w:jc w:val="center"/>
        </w:trPr>
        <w:tc>
          <w:tcPr>
            <w:tcW w:w="1514" w:type="dxa"/>
            <w:vMerge/>
            <w:shd w:val="clear" w:color="auto" w:fill="auto"/>
            <w:vAlign w:val="center"/>
          </w:tcPr>
          <w:p w14:paraId="547674C6" w14:textId="77777777" w:rsidR="00B06015" w:rsidRPr="00943A5F" w:rsidRDefault="00B06015" w:rsidP="00D25C70">
            <w:pPr>
              <w:keepNext/>
              <w:rPr>
                <w:noProof/>
                <w:sz w:val="16"/>
                <w:szCs w:val="16"/>
              </w:rPr>
            </w:pPr>
          </w:p>
        </w:tc>
        <w:tc>
          <w:tcPr>
            <w:tcW w:w="2328" w:type="dxa"/>
            <w:shd w:val="clear" w:color="auto" w:fill="auto"/>
            <w:vAlign w:val="center"/>
          </w:tcPr>
          <w:p w14:paraId="5F6AC351" w14:textId="77777777" w:rsidR="00B06015" w:rsidRPr="00943A5F" w:rsidRDefault="00B06015" w:rsidP="00D25C70">
            <w:pPr>
              <w:keepNext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part_mode</w:t>
            </w:r>
          </w:p>
        </w:tc>
        <w:tc>
          <w:tcPr>
            <w:tcW w:w="1085" w:type="dxa"/>
            <w:shd w:val="clear" w:color="auto" w:fill="auto"/>
          </w:tcPr>
          <w:p w14:paraId="1DD3F024" w14:textId="77777777" w:rsidR="00B06015" w:rsidRPr="00943A5F" w:rsidRDefault="00B06015" w:rsidP="00D25C70">
            <w:pPr>
              <w:keepNext/>
              <w:rPr>
                <w:noProof/>
                <w:sz w:val="16"/>
                <w:szCs w:val="16"/>
              </w:rPr>
            </w:pPr>
            <w:r w:rsidRPr="00943A5F">
              <w:rPr>
                <w:noProof/>
                <w:sz w:val="16"/>
                <w:szCs w:val="16"/>
              </w:rPr>
              <w:fldChar w:fldCharType="begin" w:fldLock="1"/>
            </w:r>
            <w:r w:rsidRPr="00943A5F">
              <w:rPr>
                <w:noProof/>
                <w:sz w:val="16"/>
                <w:szCs w:val="16"/>
              </w:rPr>
              <w:instrText xml:space="preserve"> </w:instrText>
            </w:r>
            <w:r w:rsidRPr="0056241E">
              <w:rPr>
                <w:noProof/>
                <w:sz w:val="16"/>
                <w:szCs w:val="16"/>
              </w:rPr>
              <w:instrText xml:space="preserve">REF _Ref331060446 \h  \* MERGEFORMAT </w:instrText>
            </w:r>
            <w:r w:rsidRPr="00943A5F">
              <w:rPr>
                <w:noProof/>
                <w:sz w:val="16"/>
                <w:szCs w:val="16"/>
              </w:rPr>
            </w:r>
            <w:r w:rsidRPr="00943A5F">
              <w:rPr>
                <w:noProof/>
                <w:sz w:val="16"/>
                <w:szCs w:val="16"/>
              </w:rPr>
              <w:fldChar w:fldCharType="separate"/>
            </w:r>
            <w:r w:rsidRPr="00D25B1E">
              <w:rPr>
                <w:noProof/>
                <w:sz w:val="16"/>
                <w:szCs w:val="16"/>
              </w:rPr>
              <w:t>Table 9</w:t>
            </w:r>
            <w:r w:rsidRPr="00D25B1E">
              <w:rPr>
                <w:noProof/>
                <w:sz w:val="16"/>
                <w:szCs w:val="16"/>
              </w:rPr>
              <w:noBreakHyphen/>
              <w:t>11</w:t>
            </w:r>
            <w:r w:rsidRPr="00943A5F">
              <w:rPr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6B05644" w14:textId="77777777" w:rsidR="00B06015" w:rsidRPr="00943A5F" w:rsidRDefault="00B06015" w:rsidP="00D25C70">
            <w:pPr>
              <w:keepNext/>
              <w:jc w:val="center"/>
              <w:rPr>
                <w:noProof/>
                <w:sz w:val="16"/>
                <w:szCs w:val="16"/>
              </w:rPr>
            </w:pPr>
            <w:r w:rsidRPr="00943A5F">
              <w:rPr>
                <w:noProof/>
                <w:sz w:val="16"/>
                <w:szCs w:val="16"/>
              </w:rPr>
              <w:t>0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5EA4998" w14:textId="77777777" w:rsidR="00B06015" w:rsidRPr="00943A5F" w:rsidRDefault="00B06015" w:rsidP="00D25C70">
            <w:pPr>
              <w:keepNext/>
              <w:jc w:val="center"/>
              <w:rPr>
                <w:noProof/>
                <w:sz w:val="16"/>
                <w:szCs w:val="16"/>
              </w:rPr>
            </w:pPr>
            <w:r w:rsidRPr="00943A5F">
              <w:rPr>
                <w:noProof/>
                <w:sz w:val="16"/>
                <w:szCs w:val="16"/>
              </w:rPr>
              <w:t>1..</w:t>
            </w:r>
            <w:r>
              <w:rPr>
                <w:noProof/>
                <w:sz w:val="16"/>
                <w:szCs w:val="16"/>
              </w:rPr>
              <w:t>4</w:t>
            </w:r>
          </w:p>
        </w:tc>
        <w:tc>
          <w:tcPr>
            <w:tcW w:w="1066" w:type="dxa"/>
            <w:shd w:val="clear" w:color="auto" w:fill="auto"/>
            <w:vAlign w:val="center"/>
          </w:tcPr>
          <w:p w14:paraId="58160C5B" w14:textId="77777777" w:rsidR="00B06015" w:rsidRPr="00943A5F" w:rsidRDefault="00B06015" w:rsidP="00D25C70">
            <w:pPr>
              <w:keepNext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5</w:t>
            </w:r>
            <w:r w:rsidRPr="00943A5F">
              <w:rPr>
                <w:noProof/>
                <w:sz w:val="16"/>
                <w:szCs w:val="16"/>
              </w:rPr>
              <w:t>..</w:t>
            </w:r>
            <w:r>
              <w:rPr>
                <w:noProof/>
                <w:sz w:val="16"/>
                <w:szCs w:val="16"/>
              </w:rPr>
              <w:t>8</w:t>
            </w:r>
          </w:p>
        </w:tc>
      </w:tr>
    </w:tbl>
    <w:p w14:paraId="492AA127" w14:textId="77777777" w:rsidR="00B06015" w:rsidRPr="000A3662" w:rsidRDefault="00B06015" w:rsidP="00B06015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5"/>
        <w:gridCol w:w="2411"/>
        <w:gridCol w:w="812"/>
        <w:gridCol w:w="4612"/>
      </w:tblGrid>
      <w:tr w:rsidR="00C47843" w:rsidRPr="00943A5F" w14:paraId="15E67ABC" w14:textId="77777777" w:rsidTr="00C66D84">
        <w:trPr>
          <w:cantSplit/>
          <w:tblHeader/>
          <w:jc w:val="center"/>
        </w:trPr>
        <w:tc>
          <w:tcPr>
            <w:tcW w:w="9470" w:type="dxa"/>
            <w:gridSpan w:val="4"/>
            <w:tcBorders>
              <w:top w:val="nil"/>
              <w:left w:val="nil"/>
              <w:right w:val="nil"/>
            </w:tcBorders>
          </w:tcPr>
          <w:p w14:paraId="03753C59" w14:textId="77777777" w:rsidR="007A7511" w:rsidRDefault="007A7511" w:rsidP="00C66D84">
            <w:pPr>
              <w:pStyle w:val="Caption"/>
              <w:rPr>
                <w:lang w:val="en-GB"/>
              </w:rPr>
            </w:pPr>
            <w:bookmarkStart w:id="298" w:name="_Ref348982529"/>
            <w:bookmarkStart w:id="299" w:name="_Ref348982525"/>
            <w:bookmarkStart w:id="300" w:name="_Toc363691682"/>
          </w:p>
          <w:p w14:paraId="4398DA61" w14:textId="77777777" w:rsidR="007A7511" w:rsidRPr="007A7511" w:rsidRDefault="007A7511" w:rsidP="007A7511">
            <w:pPr>
              <w:rPr>
                <w:lang w:val="en-GB"/>
              </w:rPr>
            </w:pPr>
          </w:p>
          <w:p w14:paraId="59FE8FFB" w14:textId="77777777" w:rsidR="00C47843" w:rsidRPr="00943A5F" w:rsidRDefault="00C47843" w:rsidP="00C66D84">
            <w:pPr>
              <w:pStyle w:val="Caption"/>
              <w:rPr>
                <w:b w:val="0"/>
                <w:bCs w:val="0"/>
                <w:sz w:val="16"/>
              </w:rPr>
            </w:pPr>
            <w:r w:rsidRPr="00943A5F">
              <w:rPr>
                <w:lang w:val="en-GB"/>
              </w:rPr>
              <w:t>Table </w:t>
            </w:r>
            <w:r w:rsidRPr="00943A5F">
              <w:rPr>
                <w:lang w:val="en-GB"/>
              </w:rPr>
              <w:fldChar w:fldCharType="begin" w:fldLock="1"/>
            </w:r>
            <w:r w:rsidRPr="00943A5F">
              <w:rPr>
                <w:lang w:val="en-GB"/>
              </w:rPr>
              <w:instrText xml:space="preserve"> STYLEREF 1 \s </w:instrText>
            </w:r>
            <w:r w:rsidRPr="00943A5F">
              <w:rPr>
                <w:lang w:val="en-GB"/>
              </w:rPr>
              <w:fldChar w:fldCharType="separate"/>
            </w:r>
            <w:r>
              <w:rPr>
                <w:lang w:val="en-GB"/>
              </w:rPr>
              <w:t>9</w:t>
            </w:r>
            <w:r w:rsidRPr="00943A5F">
              <w:rPr>
                <w:lang w:val="en-GB"/>
              </w:rPr>
              <w:fldChar w:fldCharType="end"/>
            </w:r>
            <w:r w:rsidRPr="00943A5F">
              <w:rPr>
                <w:lang w:val="en-GB"/>
              </w:rPr>
              <w:noBreakHyphen/>
            </w:r>
            <w:r w:rsidRPr="00943A5F">
              <w:rPr>
                <w:lang w:val="en-GB"/>
              </w:rPr>
              <w:fldChar w:fldCharType="begin" w:fldLock="1"/>
            </w:r>
            <w:r w:rsidRPr="00943A5F">
              <w:rPr>
                <w:lang w:val="en-GB"/>
              </w:rPr>
              <w:instrText xml:space="preserve"> SEQ Table \* ARABIC \s 1 </w:instrText>
            </w:r>
            <w:r w:rsidRPr="00943A5F">
              <w:rPr>
                <w:lang w:val="en-GB"/>
              </w:rPr>
              <w:fldChar w:fldCharType="separate"/>
            </w:r>
            <w:r>
              <w:rPr>
                <w:lang w:val="en-GB"/>
              </w:rPr>
              <w:t>34</w:t>
            </w:r>
            <w:r w:rsidRPr="00943A5F">
              <w:rPr>
                <w:lang w:val="en-GB"/>
              </w:rPr>
              <w:fldChar w:fldCharType="end"/>
            </w:r>
            <w:bookmarkEnd w:id="298"/>
            <w:r w:rsidRPr="00943A5F">
              <w:rPr>
                <w:lang w:val="en-GB"/>
              </w:rPr>
              <w:t xml:space="preserve"> – Syntax elements and as</w:t>
            </w:r>
            <w:r>
              <w:rPr>
                <w:lang w:val="en-GB"/>
              </w:rPr>
              <w:t xml:space="preserve">sociated </w:t>
            </w:r>
            <w:proofErr w:type="spellStart"/>
            <w:r>
              <w:rPr>
                <w:lang w:val="en-GB"/>
              </w:rPr>
              <w:t>binarization</w:t>
            </w:r>
            <w:bookmarkEnd w:id="299"/>
            <w:r>
              <w:rPr>
                <w:lang w:val="en-GB"/>
              </w:rPr>
              <w:t>s</w:t>
            </w:r>
            <w:bookmarkEnd w:id="300"/>
            <w:proofErr w:type="spellEnd"/>
          </w:p>
        </w:tc>
      </w:tr>
      <w:tr w:rsidR="00C47843" w:rsidRPr="00943A5F" w14:paraId="4FF4E2F5" w14:textId="77777777" w:rsidTr="00C66D84">
        <w:trPr>
          <w:cantSplit/>
          <w:tblHeader/>
          <w:jc w:val="center"/>
        </w:trPr>
        <w:tc>
          <w:tcPr>
            <w:tcW w:w="1635" w:type="dxa"/>
            <w:vMerge w:val="restart"/>
            <w:tcBorders>
              <w:top w:val="single" w:sz="4" w:space="0" w:color="auto"/>
            </w:tcBorders>
          </w:tcPr>
          <w:p w14:paraId="45FF3D03" w14:textId="77777777" w:rsidR="00C47843" w:rsidRPr="00943A5F" w:rsidRDefault="00C47843" w:rsidP="00C66D84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Syntax structure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</w:tcBorders>
          </w:tcPr>
          <w:p w14:paraId="6BD47733" w14:textId="77777777" w:rsidR="00C47843" w:rsidRPr="00943A5F" w:rsidRDefault="00C47843" w:rsidP="00C66D84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 w:rsidRPr="00943A5F">
              <w:rPr>
                <w:b/>
                <w:bCs/>
                <w:sz w:val="16"/>
              </w:rPr>
              <w:t>Syntax element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</w:tcBorders>
          </w:tcPr>
          <w:p w14:paraId="50EDDAEF" w14:textId="77777777" w:rsidR="00C47843" w:rsidRPr="00943A5F" w:rsidRDefault="00C47843" w:rsidP="00C66D84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proofErr w:type="spellStart"/>
            <w:r>
              <w:rPr>
                <w:b/>
                <w:bCs/>
                <w:sz w:val="16"/>
              </w:rPr>
              <w:t>B</w:t>
            </w:r>
            <w:r w:rsidRPr="00943A5F">
              <w:rPr>
                <w:b/>
                <w:bCs/>
                <w:sz w:val="16"/>
              </w:rPr>
              <w:t>inarization</w:t>
            </w:r>
            <w:proofErr w:type="spellEnd"/>
          </w:p>
        </w:tc>
      </w:tr>
      <w:tr w:rsidR="00C47843" w:rsidRPr="00943A5F" w14:paraId="1DEC46AE" w14:textId="77777777" w:rsidTr="00C66D84">
        <w:trPr>
          <w:cantSplit/>
          <w:tblHeader/>
          <w:jc w:val="center"/>
        </w:trPr>
        <w:tc>
          <w:tcPr>
            <w:tcW w:w="1635" w:type="dxa"/>
            <w:vMerge/>
          </w:tcPr>
          <w:p w14:paraId="00B3AC92" w14:textId="77777777" w:rsidR="00C47843" w:rsidRDefault="00C47843" w:rsidP="00C66D84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2411" w:type="dxa"/>
            <w:vMerge/>
            <w:vAlign w:val="center"/>
          </w:tcPr>
          <w:p w14:paraId="07F00F2B" w14:textId="77777777" w:rsidR="00C47843" w:rsidRPr="00943A5F" w:rsidRDefault="00C47843" w:rsidP="00C66D84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812" w:type="dxa"/>
            <w:tcBorders>
              <w:top w:val="single" w:sz="4" w:space="0" w:color="auto"/>
            </w:tcBorders>
          </w:tcPr>
          <w:p w14:paraId="1F82ABF5" w14:textId="77777777" w:rsidR="00C47843" w:rsidRPr="00943A5F" w:rsidRDefault="00C47843" w:rsidP="00C66D84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Process</w:t>
            </w:r>
          </w:p>
        </w:tc>
        <w:tc>
          <w:tcPr>
            <w:tcW w:w="4612" w:type="dxa"/>
            <w:tcBorders>
              <w:top w:val="single" w:sz="4" w:space="0" w:color="auto"/>
            </w:tcBorders>
            <w:vAlign w:val="center"/>
          </w:tcPr>
          <w:p w14:paraId="730B91FB" w14:textId="77777777" w:rsidR="00C47843" w:rsidRPr="00943A5F" w:rsidRDefault="00C47843" w:rsidP="00C66D84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Input parameters</w:t>
            </w:r>
          </w:p>
        </w:tc>
      </w:tr>
      <w:tr w:rsidR="00C47843" w:rsidRPr="00943A5F" w14:paraId="4D920279" w14:textId="77777777" w:rsidTr="00C66D84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14:paraId="0C604014" w14:textId="77777777" w:rsidR="00C47843" w:rsidRPr="00943A5F" w:rsidRDefault="00C47843" w:rsidP="00C66D84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proofErr w:type="spellStart"/>
            <w:r w:rsidRPr="005D59B3">
              <w:rPr>
                <w:bCs/>
                <w:sz w:val="16"/>
                <w:szCs w:val="16"/>
              </w:rPr>
              <w:t>coding_unit</w:t>
            </w:r>
            <w:proofErr w:type="spellEnd"/>
            <w:r w:rsidRPr="005D59B3">
              <w:rPr>
                <w:bCs/>
                <w:sz w:val="16"/>
                <w:szCs w:val="16"/>
              </w:rPr>
              <w:t>( )</w:t>
            </w:r>
          </w:p>
        </w:tc>
        <w:tc>
          <w:tcPr>
            <w:tcW w:w="2411" w:type="dxa"/>
            <w:vAlign w:val="center"/>
          </w:tcPr>
          <w:p w14:paraId="638701F3" w14:textId="77777777" w:rsidR="00C47843" w:rsidRPr="00943A5F" w:rsidRDefault="00C47843" w:rsidP="00C66D84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proofErr w:type="spellStart"/>
            <w:r w:rsidRPr="00943A5F">
              <w:rPr>
                <w:bCs/>
                <w:sz w:val="16"/>
                <w:szCs w:val="16"/>
              </w:rPr>
              <w:t>cu_transquant_bypass_flag</w:t>
            </w:r>
            <w:proofErr w:type="spellEnd"/>
          </w:p>
        </w:tc>
        <w:tc>
          <w:tcPr>
            <w:tcW w:w="812" w:type="dxa"/>
          </w:tcPr>
          <w:p w14:paraId="4D62BA71" w14:textId="77777777" w:rsidR="00C47843" w:rsidRPr="00943A5F" w:rsidRDefault="00C47843" w:rsidP="00C66D84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r w:rsidRPr="00592297">
              <w:rPr>
                <w:sz w:val="16"/>
                <w:szCs w:val="16"/>
              </w:rPr>
              <w:t>FL</w:t>
            </w:r>
          </w:p>
        </w:tc>
        <w:tc>
          <w:tcPr>
            <w:tcW w:w="4612" w:type="dxa"/>
            <w:vAlign w:val="center"/>
          </w:tcPr>
          <w:p w14:paraId="5F9761DB" w14:textId="77777777" w:rsidR="00C47843" w:rsidRPr="00943A5F" w:rsidRDefault="00C47843" w:rsidP="00C66D84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proofErr w:type="spellStart"/>
            <w:r w:rsidRPr="00943A5F">
              <w:rPr>
                <w:bCs/>
                <w:sz w:val="16"/>
                <w:szCs w:val="16"/>
              </w:rPr>
              <w:t>cMax</w:t>
            </w:r>
            <w:proofErr w:type="spellEnd"/>
            <w:r w:rsidRPr="00943A5F">
              <w:rPr>
                <w:bCs/>
                <w:sz w:val="16"/>
                <w:szCs w:val="16"/>
              </w:rPr>
              <w:t xml:space="preserve"> = 1</w:t>
            </w:r>
          </w:p>
        </w:tc>
      </w:tr>
      <w:tr w:rsidR="00C47843" w:rsidRPr="00943A5F" w14:paraId="08B860C5" w14:textId="77777777" w:rsidTr="00C66D84">
        <w:trPr>
          <w:cantSplit/>
          <w:trHeight w:val="290"/>
          <w:jc w:val="center"/>
        </w:trPr>
        <w:tc>
          <w:tcPr>
            <w:tcW w:w="1635" w:type="dxa"/>
            <w:vMerge/>
          </w:tcPr>
          <w:p w14:paraId="7575B5B8" w14:textId="77777777" w:rsidR="00C47843" w:rsidRDefault="00C47843" w:rsidP="00C66D84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</w:p>
        </w:tc>
        <w:tc>
          <w:tcPr>
            <w:tcW w:w="2411" w:type="dxa"/>
            <w:vAlign w:val="center"/>
          </w:tcPr>
          <w:p w14:paraId="3FC944E9" w14:textId="77777777" w:rsidR="00C47843" w:rsidRDefault="00C47843" w:rsidP="00C66D84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proofErr w:type="spellStart"/>
            <w:r>
              <w:rPr>
                <w:bCs/>
                <w:sz w:val="16"/>
                <w:szCs w:val="16"/>
              </w:rPr>
              <w:t>cu_</w:t>
            </w:r>
            <w:r w:rsidRPr="00943A5F">
              <w:rPr>
                <w:bCs/>
                <w:sz w:val="16"/>
                <w:szCs w:val="16"/>
              </w:rPr>
              <w:t>skip_flag</w:t>
            </w:r>
            <w:proofErr w:type="spellEnd"/>
          </w:p>
        </w:tc>
        <w:tc>
          <w:tcPr>
            <w:tcW w:w="812" w:type="dxa"/>
          </w:tcPr>
          <w:p w14:paraId="27657C3B" w14:textId="77777777" w:rsidR="00C47843" w:rsidRPr="00943A5F" w:rsidRDefault="00C47843" w:rsidP="00C66D84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r w:rsidRPr="00592297">
              <w:rPr>
                <w:sz w:val="16"/>
                <w:szCs w:val="16"/>
              </w:rPr>
              <w:t>FL</w:t>
            </w:r>
          </w:p>
        </w:tc>
        <w:tc>
          <w:tcPr>
            <w:tcW w:w="4612" w:type="dxa"/>
            <w:vAlign w:val="center"/>
          </w:tcPr>
          <w:p w14:paraId="7B5BB840" w14:textId="77777777" w:rsidR="00C47843" w:rsidRDefault="00C47843" w:rsidP="00C66D84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proofErr w:type="spellStart"/>
            <w:r w:rsidRPr="00943A5F">
              <w:rPr>
                <w:bCs/>
                <w:sz w:val="16"/>
                <w:szCs w:val="16"/>
              </w:rPr>
              <w:t>cMax</w:t>
            </w:r>
            <w:proofErr w:type="spellEnd"/>
            <w:r w:rsidRPr="00943A5F">
              <w:rPr>
                <w:bCs/>
                <w:sz w:val="16"/>
                <w:szCs w:val="16"/>
              </w:rPr>
              <w:t xml:space="preserve"> = 1</w:t>
            </w:r>
          </w:p>
        </w:tc>
      </w:tr>
      <w:tr w:rsidR="00C47843" w:rsidRPr="00943A5F" w14:paraId="2F21F11A" w14:textId="77777777" w:rsidTr="00C66D84">
        <w:trPr>
          <w:cantSplit/>
          <w:trHeight w:val="290"/>
          <w:jc w:val="center"/>
        </w:trPr>
        <w:tc>
          <w:tcPr>
            <w:tcW w:w="1635" w:type="dxa"/>
            <w:vMerge/>
          </w:tcPr>
          <w:p w14:paraId="2465203D" w14:textId="77777777" w:rsidR="00C47843" w:rsidRPr="00943A5F" w:rsidRDefault="00C47843" w:rsidP="00C66D84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14:paraId="56928040" w14:textId="77777777" w:rsidR="00C47843" w:rsidRPr="00943A5F" w:rsidRDefault="00C47843" w:rsidP="00C66D84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intra_bc_flag</w:t>
            </w:r>
            <w:proofErr w:type="spellEnd"/>
          </w:p>
        </w:tc>
        <w:tc>
          <w:tcPr>
            <w:tcW w:w="812" w:type="dxa"/>
          </w:tcPr>
          <w:p w14:paraId="4D4F0B04" w14:textId="77777777" w:rsidR="00C47843" w:rsidRPr="00592297" w:rsidRDefault="00C47843" w:rsidP="00C66D84">
            <w:pPr>
              <w:pStyle w:val="TableText"/>
              <w:keepNext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FL</w:t>
            </w:r>
          </w:p>
        </w:tc>
        <w:tc>
          <w:tcPr>
            <w:tcW w:w="4612" w:type="dxa"/>
            <w:vAlign w:val="center"/>
          </w:tcPr>
          <w:p w14:paraId="6C666447" w14:textId="77777777" w:rsidR="00C47843" w:rsidRPr="00943A5F" w:rsidRDefault="00C47843" w:rsidP="00C66D84">
            <w:pPr>
              <w:pStyle w:val="TableText"/>
              <w:keepNext/>
              <w:jc w:val="left"/>
              <w:rPr>
                <w:iCs/>
                <w:sz w:val="16"/>
              </w:rPr>
            </w:pPr>
            <w:proofErr w:type="spellStart"/>
            <w:r>
              <w:rPr>
                <w:iCs/>
                <w:sz w:val="16"/>
              </w:rPr>
              <w:t>cMax</w:t>
            </w:r>
            <w:proofErr w:type="spellEnd"/>
            <w:r>
              <w:rPr>
                <w:iCs/>
                <w:sz w:val="16"/>
              </w:rPr>
              <w:t xml:space="preserve"> = 1</w:t>
            </w:r>
          </w:p>
        </w:tc>
      </w:tr>
      <w:tr w:rsidR="007A7511" w:rsidRPr="00943A5F" w14:paraId="42209C0E" w14:textId="77777777" w:rsidTr="00C66D84">
        <w:trPr>
          <w:cantSplit/>
          <w:trHeight w:val="290"/>
          <w:jc w:val="center"/>
        </w:trPr>
        <w:tc>
          <w:tcPr>
            <w:tcW w:w="1635" w:type="dxa"/>
            <w:vMerge/>
          </w:tcPr>
          <w:p w14:paraId="442B4F48" w14:textId="77777777" w:rsidR="007A7511" w:rsidRPr="00943A5F" w:rsidRDefault="007A7511" w:rsidP="00C66D84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14:paraId="4C8D5905" w14:textId="77777777" w:rsidR="007A7511" w:rsidRPr="00CF022D" w:rsidRDefault="007A7511" w:rsidP="00C66D84">
            <w:pPr>
              <w:pStyle w:val="TableText"/>
              <w:keepNext/>
              <w:jc w:val="left"/>
              <w:rPr>
                <w:noProof/>
                <w:sz w:val="16"/>
                <w:szCs w:val="16"/>
                <w:highlight w:val="yellow"/>
                <w:lang w:eastAsia="ko-KR"/>
              </w:rPr>
            </w:pPr>
            <w:r>
              <w:rPr>
                <w:noProof/>
                <w:sz w:val="16"/>
                <w:szCs w:val="16"/>
                <w:highlight w:val="yellow"/>
                <w:lang w:eastAsia="ko-KR"/>
              </w:rPr>
              <w:t>palette_mode</w:t>
            </w:r>
            <w:r w:rsidRPr="00CF022D">
              <w:rPr>
                <w:noProof/>
                <w:sz w:val="16"/>
                <w:szCs w:val="16"/>
                <w:highlight w:val="yellow"/>
                <w:lang w:eastAsia="ko-KR"/>
              </w:rPr>
              <w:t>_flag</w:t>
            </w:r>
            <w:r w:rsidR="00D063F3" w:rsidRPr="000A3662">
              <w:rPr>
                <w:noProof/>
                <w:sz w:val="16"/>
                <w:szCs w:val="16"/>
                <w:highlight w:val="yellow"/>
                <w:lang w:eastAsia="ko-KR"/>
              </w:rPr>
              <w:t>[ ][ ]</w:t>
            </w:r>
          </w:p>
        </w:tc>
        <w:tc>
          <w:tcPr>
            <w:tcW w:w="812" w:type="dxa"/>
          </w:tcPr>
          <w:p w14:paraId="659CE2D1" w14:textId="77777777" w:rsidR="007A7511" w:rsidRPr="00CF022D" w:rsidRDefault="007A7511" w:rsidP="00C66D84">
            <w:pPr>
              <w:pStyle w:val="TableText"/>
              <w:keepNext/>
              <w:jc w:val="left"/>
              <w:rPr>
                <w:noProof/>
                <w:sz w:val="16"/>
                <w:szCs w:val="16"/>
                <w:highlight w:val="yellow"/>
              </w:rPr>
            </w:pPr>
            <w:r w:rsidRPr="00CF022D">
              <w:rPr>
                <w:noProof/>
                <w:sz w:val="16"/>
                <w:szCs w:val="16"/>
                <w:highlight w:val="yellow"/>
              </w:rPr>
              <w:t>FL</w:t>
            </w:r>
          </w:p>
        </w:tc>
        <w:tc>
          <w:tcPr>
            <w:tcW w:w="4612" w:type="dxa"/>
            <w:vAlign w:val="center"/>
          </w:tcPr>
          <w:p w14:paraId="4EB64923" w14:textId="77777777" w:rsidR="007A7511" w:rsidRPr="00CF022D" w:rsidRDefault="007A7511" w:rsidP="00C66D84">
            <w:pPr>
              <w:pStyle w:val="TableText"/>
              <w:keepNext/>
              <w:jc w:val="left"/>
              <w:rPr>
                <w:iCs/>
                <w:noProof/>
                <w:sz w:val="16"/>
                <w:highlight w:val="yellow"/>
              </w:rPr>
            </w:pPr>
            <w:r w:rsidRPr="00CF022D">
              <w:rPr>
                <w:iCs/>
                <w:noProof/>
                <w:sz w:val="16"/>
                <w:highlight w:val="yellow"/>
              </w:rPr>
              <w:t>cMax = 1</w:t>
            </w:r>
          </w:p>
        </w:tc>
      </w:tr>
      <w:tr w:rsidR="00C47843" w:rsidRPr="00943A5F" w14:paraId="740F4939" w14:textId="77777777" w:rsidTr="00C66D84">
        <w:trPr>
          <w:cantSplit/>
          <w:trHeight w:val="290"/>
          <w:jc w:val="center"/>
        </w:trPr>
        <w:tc>
          <w:tcPr>
            <w:tcW w:w="1635" w:type="dxa"/>
            <w:vMerge/>
          </w:tcPr>
          <w:p w14:paraId="780FA4D7" w14:textId="77777777" w:rsidR="00C47843" w:rsidRPr="00943A5F" w:rsidRDefault="00C47843" w:rsidP="00C66D84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14:paraId="0B33D18E" w14:textId="77777777" w:rsidR="00C47843" w:rsidRPr="00943A5F" w:rsidRDefault="00C47843" w:rsidP="00C66D84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 w:rsidRPr="00943A5F">
              <w:rPr>
                <w:sz w:val="16"/>
                <w:szCs w:val="16"/>
                <w:lang w:eastAsia="ko-KR"/>
              </w:rPr>
              <w:t>pred_mode_flag</w:t>
            </w:r>
            <w:proofErr w:type="spellEnd"/>
          </w:p>
        </w:tc>
        <w:tc>
          <w:tcPr>
            <w:tcW w:w="812" w:type="dxa"/>
          </w:tcPr>
          <w:p w14:paraId="5DFAFB64" w14:textId="77777777" w:rsidR="00C47843" w:rsidRPr="00943A5F" w:rsidRDefault="00C47843" w:rsidP="00C66D84">
            <w:pPr>
              <w:pStyle w:val="TableText"/>
              <w:keepNext/>
              <w:jc w:val="left"/>
              <w:rPr>
                <w:iCs/>
                <w:sz w:val="16"/>
              </w:rPr>
            </w:pPr>
            <w:r w:rsidRPr="00592297">
              <w:rPr>
                <w:sz w:val="16"/>
                <w:szCs w:val="16"/>
              </w:rPr>
              <w:t>FL</w:t>
            </w:r>
          </w:p>
        </w:tc>
        <w:tc>
          <w:tcPr>
            <w:tcW w:w="4612" w:type="dxa"/>
            <w:vAlign w:val="center"/>
          </w:tcPr>
          <w:p w14:paraId="008B1E1F" w14:textId="77777777" w:rsidR="00C47843" w:rsidRPr="00943A5F" w:rsidRDefault="00C47843" w:rsidP="00C66D84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 w:rsidRPr="00943A5F">
              <w:rPr>
                <w:iCs/>
                <w:sz w:val="16"/>
              </w:rPr>
              <w:t>cMax</w:t>
            </w:r>
            <w:proofErr w:type="spellEnd"/>
            <w:r w:rsidRPr="00943A5F">
              <w:rPr>
                <w:iCs/>
                <w:sz w:val="16"/>
              </w:rPr>
              <w:t xml:space="preserve"> = 1</w:t>
            </w:r>
          </w:p>
        </w:tc>
      </w:tr>
      <w:tr w:rsidR="00C47843" w:rsidRPr="00943A5F" w14:paraId="36D6AC1B" w14:textId="77777777" w:rsidTr="00C66D84">
        <w:trPr>
          <w:cantSplit/>
          <w:trHeight w:val="290"/>
          <w:jc w:val="center"/>
        </w:trPr>
        <w:tc>
          <w:tcPr>
            <w:tcW w:w="1635" w:type="dxa"/>
            <w:vMerge/>
          </w:tcPr>
          <w:p w14:paraId="0979183B" w14:textId="77777777" w:rsidR="00C47843" w:rsidRPr="00943A5F" w:rsidRDefault="00C47843" w:rsidP="00C66D84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14:paraId="05A34C81" w14:textId="77777777" w:rsidR="00C47843" w:rsidRPr="00943A5F" w:rsidRDefault="00C47843" w:rsidP="00C66D84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 w:rsidRPr="00943A5F">
              <w:rPr>
                <w:sz w:val="16"/>
                <w:szCs w:val="16"/>
                <w:lang w:eastAsia="ko-KR"/>
              </w:rPr>
              <w:t>part_mode</w:t>
            </w:r>
            <w:proofErr w:type="spellEnd"/>
          </w:p>
        </w:tc>
        <w:tc>
          <w:tcPr>
            <w:tcW w:w="812" w:type="dxa"/>
          </w:tcPr>
          <w:p w14:paraId="64BAA5C3" w14:textId="77777777" w:rsidR="00C47843" w:rsidRPr="00943A5F" w:rsidRDefault="00C47843" w:rsidP="00C66D84">
            <w:pPr>
              <w:pStyle w:val="TableText"/>
              <w:keepNext/>
              <w:jc w:val="left"/>
              <w:rPr>
                <w:iCs/>
                <w:sz w:val="16"/>
              </w:rPr>
            </w:pPr>
            <w:r>
              <w:rPr>
                <w:iCs/>
                <w:sz w:val="16"/>
              </w:rPr>
              <w:fldChar w:fldCharType="begin" w:fldLock="1"/>
            </w:r>
            <w:r>
              <w:rPr>
                <w:iCs/>
                <w:sz w:val="16"/>
              </w:rPr>
              <w:instrText xml:space="preserve"> REF _Ref336253935 \r \h  \* MERGEFORMAT </w:instrText>
            </w:r>
            <w:r>
              <w:rPr>
                <w:iCs/>
                <w:sz w:val="16"/>
              </w:rPr>
            </w:r>
            <w:r>
              <w:rPr>
                <w:iCs/>
                <w:sz w:val="16"/>
              </w:rPr>
              <w:fldChar w:fldCharType="separate"/>
            </w:r>
            <w:r>
              <w:rPr>
                <w:iCs/>
                <w:sz w:val="16"/>
              </w:rPr>
              <w:t>9.3.3.5</w:t>
            </w:r>
            <w:r>
              <w:rPr>
                <w:iCs/>
                <w:sz w:val="16"/>
              </w:rPr>
              <w:fldChar w:fldCharType="end"/>
            </w:r>
          </w:p>
        </w:tc>
        <w:tc>
          <w:tcPr>
            <w:tcW w:w="4612" w:type="dxa"/>
            <w:vAlign w:val="center"/>
          </w:tcPr>
          <w:p w14:paraId="67760CD1" w14:textId="77777777" w:rsidR="00C47843" w:rsidRPr="00943A5F" w:rsidRDefault="00C47843" w:rsidP="00C66D84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r>
              <w:rPr>
                <w:iCs/>
                <w:sz w:val="16"/>
              </w:rPr>
              <w:t>( </w:t>
            </w:r>
            <w:proofErr w:type="spellStart"/>
            <w:r>
              <w:rPr>
                <w:iCs/>
                <w:sz w:val="16"/>
              </w:rPr>
              <w:t>xCb</w:t>
            </w:r>
            <w:proofErr w:type="spellEnd"/>
            <w:r>
              <w:rPr>
                <w:iCs/>
                <w:sz w:val="16"/>
              </w:rPr>
              <w:t>, </w:t>
            </w:r>
            <w:proofErr w:type="spellStart"/>
            <w:r>
              <w:rPr>
                <w:iCs/>
                <w:sz w:val="16"/>
              </w:rPr>
              <w:t>yCb</w:t>
            </w:r>
            <w:proofErr w:type="spellEnd"/>
            <w:r>
              <w:rPr>
                <w:iCs/>
                <w:sz w:val="16"/>
              </w:rPr>
              <w:t> </w:t>
            </w:r>
            <w:r w:rsidRPr="005705D8">
              <w:rPr>
                <w:iCs/>
                <w:sz w:val="16"/>
              </w:rPr>
              <w:t>)</w:t>
            </w:r>
            <w:r>
              <w:rPr>
                <w:iCs/>
                <w:sz w:val="16"/>
              </w:rPr>
              <w:t xml:space="preserve"> = ( x0, y0), log2CbSize</w:t>
            </w:r>
          </w:p>
        </w:tc>
      </w:tr>
      <w:tr w:rsidR="00C47843" w:rsidRPr="00943A5F" w14:paraId="62A05714" w14:textId="77777777" w:rsidTr="00C66D84">
        <w:trPr>
          <w:cantSplit/>
          <w:jc w:val="center"/>
        </w:trPr>
        <w:tc>
          <w:tcPr>
            <w:tcW w:w="1635" w:type="dxa"/>
            <w:vMerge/>
          </w:tcPr>
          <w:p w14:paraId="64955D26" w14:textId="77777777" w:rsidR="00C47843" w:rsidRPr="00943A5F" w:rsidRDefault="00C47843" w:rsidP="00C66D84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14:paraId="512376BC" w14:textId="77777777" w:rsidR="00C47843" w:rsidRPr="00943A5F" w:rsidRDefault="00C47843" w:rsidP="00C66D84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 w:rsidRPr="00943A5F">
              <w:rPr>
                <w:sz w:val="16"/>
                <w:szCs w:val="16"/>
                <w:lang w:eastAsia="ko-KR"/>
              </w:rPr>
              <w:t>pcm_flag</w:t>
            </w:r>
            <w:proofErr w:type="spellEnd"/>
            <w:r>
              <w:rPr>
                <w:rFonts w:eastAsia="PMingLiU"/>
                <w:sz w:val="16"/>
                <w:szCs w:val="16"/>
                <w:lang w:eastAsia="zh-TW"/>
              </w:rPr>
              <w:t>[ ][ ]</w:t>
            </w:r>
          </w:p>
        </w:tc>
        <w:tc>
          <w:tcPr>
            <w:tcW w:w="812" w:type="dxa"/>
          </w:tcPr>
          <w:p w14:paraId="588EF4C5" w14:textId="77777777" w:rsidR="00C47843" w:rsidRPr="00943A5F" w:rsidRDefault="00C47843" w:rsidP="00C66D84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FL</w:t>
            </w:r>
          </w:p>
        </w:tc>
        <w:tc>
          <w:tcPr>
            <w:tcW w:w="4612" w:type="dxa"/>
            <w:vAlign w:val="center"/>
          </w:tcPr>
          <w:p w14:paraId="7F5107AC" w14:textId="77777777" w:rsidR="00C47843" w:rsidRPr="00943A5F" w:rsidRDefault="00C47843" w:rsidP="00C66D84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 w:rsidRPr="00943A5F">
              <w:rPr>
                <w:bCs/>
                <w:sz w:val="16"/>
                <w:szCs w:val="16"/>
              </w:rPr>
              <w:t>cMax</w:t>
            </w:r>
            <w:proofErr w:type="spellEnd"/>
            <w:r w:rsidRPr="00943A5F">
              <w:rPr>
                <w:bCs/>
                <w:sz w:val="16"/>
                <w:szCs w:val="16"/>
              </w:rPr>
              <w:t xml:space="preserve"> = 1</w:t>
            </w:r>
          </w:p>
        </w:tc>
      </w:tr>
      <w:tr w:rsidR="00C47843" w:rsidRPr="00943A5F" w14:paraId="00C87D94" w14:textId="77777777" w:rsidTr="00C66D84">
        <w:trPr>
          <w:cantSplit/>
          <w:trHeight w:val="290"/>
          <w:jc w:val="center"/>
        </w:trPr>
        <w:tc>
          <w:tcPr>
            <w:tcW w:w="1635" w:type="dxa"/>
            <w:vMerge/>
          </w:tcPr>
          <w:p w14:paraId="3C399560" w14:textId="77777777" w:rsidR="00C47843" w:rsidRPr="00943A5F" w:rsidRDefault="00C47843" w:rsidP="00C66D84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14:paraId="08244810" w14:textId="77777777" w:rsidR="00C47843" w:rsidRPr="00943A5F" w:rsidRDefault="00C47843" w:rsidP="00C66D84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 w:rsidRPr="00943A5F">
              <w:rPr>
                <w:sz w:val="16"/>
                <w:szCs w:val="16"/>
                <w:lang w:eastAsia="ko-KR"/>
              </w:rPr>
              <w:t>prev_intra_luma_pred_flag</w:t>
            </w:r>
            <w:proofErr w:type="spellEnd"/>
            <w:r>
              <w:rPr>
                <w:rFonts w:eastAsia="PMingLiU"/>
                <w:sz w:val="16"/>
                <w:szCs w:val="16"/>
                <w:lang w:eastAsia="zh-TW"/>
              </w:rPr>
              <w:t>[ ][ ]</w:t>
            </w:r>
          </w:p>
        </w:tc>
        <w:tc>
          <w:tcPr>
            <w:tcW w:w="812" w:type="dxa"/>
          </w:tcPr>
          <w:p w14:paraId="72ED4C86" w14:textId="77777777" w:rsidR="00C47843" w:rsidRPr="00943A5F" w:rsidRDefault="00C47843" w:rsidP="00C66D84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FL</w:t>
            </w:r>
          </w:p>
        </w:tc>
        <w:tc>
          <w:tcPr>
            <w:tcW w:w="4612" w:type="dxa"/>
            <w:vAlign w:val="center"/>
          </w:tcPr>
          <w:p w14:paraId="149DB229" w14:textId="77777777" w:rsidR="00C47843" w:rsidRPr="00943A5F" w:rsidRDefault="00C47843" w:rsidP="00C66D84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 w:rsidRPr="00943A5F">
              <w:rPr>
                <w:bCs/>
                <w:sz w:val="16"/>
                <w:szCs w:val="16"/>
              </w:rPr>
              <w:t>cMax</w:t>
            </w:r>
            <w:proofErr w:type="spellEnd"/>
            <w:r w:rsidRPr="00943A5F">
              <w:rPr>
                <w:bCs/>
                <w:sz w:val="16"/>
                <w:szCs w:val="16"/>
              </w:rPr>
              <w:t xml:space="preserve"> = 1</w:t>
            </w:r>
          </w:p>
        </w:tc>
      </w:tr>
      <w:tr w:rsidR="00C47843" w:rsidRPr="00943A5F" w14:paraId="17F42F29" w14:textId="77777777" w:rsidTr="00C66D84">
        <w:trPr>
          <w:cantSplit/>
          <w:jc w:val="center"/>
        </w:trPr>
        <w:tc>
          <w:tcPr>
            <w:tcW w:w="1635" w:type="dxa"/>
            <w:vMerge/>
          </w:tcPr>
          <w:p w14:paraId="26865076" w14:textId="77777777" w:rsidR="00C47843" w:rsidRPr="00943A5F" w:rsidRDefault="00C47843" w:rsidP="00C66D84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14:paraId="09C99377" w14:textId="77777777" w:rsidR="00C47843" w:rsidRPr="00943A5F" w:rsidRDefault="00C47843" w:rsidP="00C66D84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 w:rsidRPr="00943A5F">
              <w:rPr>
                <w:sz w:val="16"/>
                <w:szCs w:val="16"/>
                <w:lang w:eastAsia="ko-KR"/>
              </w:rPr>
              <w:t>mpm_idx</w:t>
            </w:r>
            <w:proofErr w:type="spellEnd"/>
            <w:r>
              <w:rPr>
                <w:rFonts w:eastAsia="PMingLiU"/>
                <w:sz w:val="16"/>
                <w:szCs w:val="16"/>
                <w:lang w:eastAsia="zh-TW"/>
              </w:rPr>
              <w:t>[ ][ ]</w:t>
            </w:r>
          </w:p>
        </w:tc>
        <w:tc>
          <w:tcPr>
            <w:tcW w:w="812" w:type="dxa"/>
          </w:tcPr>
          <w:p w14:paraId="152AFDFC" w14:textId="77777777" w:rsidR="00C47843" w:rsidRDefault="00C47843" w:rsidP="00C66D84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r>
              <w:rPr>
                <w:sz w:val="16"/>
                <w:szCs w:val="16"/>
                <w:lang w:eastAsia="ko-KR"/>
              </w:rPr>
              <w:t>TR</w:t>
            </w:r>
          </w:p>
        </w:tc>
        <w:tc>
          <w:tcPr>
            <w:tcW w:w="4612" w:type="dxa"/>
            <w:vAlign w:val="center"/>
          </w:tcPr>
          <w:p w14:paraId="2D5E5BCA" w14:textId="77777777" w:rsidR="00C47843" w:rsidRPr="00943A5F" w:rsidRDefault="00C47843" w:rsidP="00C66D84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 w:rsidRPr="00943A5F">
              <w:rPr>
                <w:sz w:val="16"/>
                <w:szCs w:val="16"/>
                <w:lang w:eastAsia="ko-KR"/>
              </w:rPr>
              <w:t>cMax</w:t>
            </w:r>
            <w:proofErr w:type="spellEnd"/>
            <w:r w:rsidRPr="00943A5F">
              <w:rPr>
                <w:sz w:val="16"/>
                <w:szCs w:val="16"/>
                <w:lang w:eastAsia="ko-KR"/>
              </w:rPr>
              <w:t xml:space="preserve"> = 2</w:t>
            </w:r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cRiceParam</w:t>
            </w:r>
            <w:proofErr w:type="spellEnd"/>
            <w:r>
              <w:rPr>
                <w:sz w:val="16"/>
                <w:szCs w:val="16"/>
              </w:rPr>
              <w:t xml:space="preserve"> = 0</w:t>
            </w:r>
          </w:p>
        </w:tc>
      </w:tr>
      <w:tr w:rsidR="00C47843" w:rsidRPr="00943A5F" w14:paraId="491A500A" w14:textId="77777777" w:rsidTr="00C66D84">
        <w:trPr>
          <w:cantSplit/>
          <w:jc w:val="center"/>
        </w:trPr>
        <w:tc>
          <w:tcPr>
            <w:tcW w:w="1635" w:type="dxa"/>
            <w:vMerge/>
          </w:tcPr>
          <w:p w14:paraId="0DC200C4" w14:textId="77777777" w:rsidR="00C47843" w:rsidRPr="00943A5F" w:rsidRDefault="00C47843" w:rsidP="00C66D84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14:paraId="66A41842" w14:textId="77777777" w:rsidR="00C47843" w:rsidRPr="00A37F2B" w:rsidRDefault="00C47843" w:rsidP="00C66D84">
            <w:pPr>
              <w:pStyle w:val="TableText"/>
              <w:keepNext/>
              <w:jc w:val="left"/>
              <w:rPr>
                <w:sz w:val="16"/>
                <w:szCs w:val="16"/>
                <w:lang w:val="fr-FR" w:eastAsia="ko-KR"/>
              </w:rPr>
            </w:pPr>
            <w:proofErr w:type="spellStart"/>
            <w:r w:rsidRPr="00A37F2B">
              <w:rPr>
                <w:sz w:val="16"/>
                <w:szCs w:val="16"/>
                <w:lang w:val="fr-FR" w:eastAsia="ko-KR"/>
              </w:rPr>
              <w:t>rem_intra_luma_pred_</w:t>
            </w:r>
            <w:proofErr w:type="gramStart"/>
            <w:r w:rsidRPr="00A37F2B">
              <w:rPr>
                <w:sz w:val="16"/>
                <w:szCs w:val="16"/>
                <w:lang w:val="fr-FR" w:eastAsia="ko-KR"/>
              </w:rPr>
              <w:t>mode</w:t>
            </w:r>
            <w:proofErr w:type="spellEnd"/>
            <w:r w:rsidRPr="00A37F2B">
              <w:rPr>
                <w:rFonts w:eastAsia="PMingLiU"/>
                <w:sz w:val="16"/>
                <w:szCs w:val="16"/>
                <w:lang w:val="fr-FR" w:eastAsia="zh-TW"/>
              </w:rPr>
              <w:t>[</w:t>
            </w:r>
            <w:proofErr w:type="gramEnd"/>
            <w:r w:rsidRPr="00A37F2B">
              <w:rPr>
                <w:rFonts w:eastAsia="PMingLiU"/>
                <w:sz w:val="16"/>
                <w:szCs w:val="16"/>
                <w:lang w:val="fr-FR" w:eastAsia="zh-TW"/>
              </w:rPr>
              <w:t> ][ ]</w:t>
            </w:r>
          </w:p>
        </w:tc>
        <w:tc>
          <w:tcPr>
            <w:tcW w:w="812" w:type="dxa"/>
          </w:tcPr>
          <w:p w14:paraId="40439540" w14:textId="77777777" w:rsidR="00C47843" w:rsidRPr="00943A5F" w:rsidRDefault="00C47843" w:rsidP="00C66D84">
            <w:pPr>
              <w:pStyle w:val="TableText"/>
              <w:keepNext/>
              <w:jc w:val="left"/>
              <w:rPr>
                <w:iCs/>
                <w:sz w:val="16"/>
                <w:lang w:eastAsia="ko-KR"/>
              </w:rPr>
            </w:pPr>
            <w:r>
              <w:rPr>
                <w:iCs/>
                <w:sz w:val="16"/>
                <w:lang w:eastAsia="ko-KR"/>
              </w:rPr>
              <w:t>FL</w:t>
            </w:r>
          </w:p>
        </w:tc>
        <w:tc>
          <w:tcPr>
            <w:tcW w:w="4612" w:type="dxa"/>
            <w:vAlign w:val="center"/>
          </w:tcPr>
          <w:p w14:paraId="7BC17E61" w14:textId="77777777" w:rsidR="00C47843" w:rsidRPr="00943A5F" w:rsidRDefault="00C47843" w:rsidP="00C66D84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 w:rsidRPr="00943A5F">
              <w:rPr>
                <w:iCs/>
                <w:sz w:val="16"/>
                <w:lang w:eastAsia="ko-KR"/>
              </w:rPr>
              <w:t>cMax</w:t>
            </w:r>
            <w:proofErr w:type="spellEnd"/>
            <w:r w:rsidRPr="00943A5F">
              <w:rPr>
                <w:iCs/>
                <w:sz w:val="16"/>
                <w:lang w:eastAsia="ko-KR"/>
              </w:rPr>
              <w:t xml:space="preserve"> = 31</w:t>
            </w:r>
          </w:p>
        </w:tc>
      </w:tr>
      <w:tr w:rsidR="00C47843" w:rsidRPr="00943A5F" w14:paraId="56AF6B3D" w14:textId="77777777" w:rsidTr="00C66D84">
        <w:trPr>
          <w:cantSplit/>
          <w:trHeight w:val="290"/>
          <w:jc w:val="center"/>
        </w:trPr>
        <w:tc>
          <w:tcPr>
            <w:tcW w:w="1635" w:type="dxa"/>
            <w:vMerge/>
          </w:tcPr>
          <w:p w14:paraId="117D72C4" w14:textId="77777777" w:rsidR="00C47843" w:rsidRPr="00943A5F" w:rsidRDefault="00C47843" w:rsidP="00C66D84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14:paraId="14A88898" w14:textId="77777777" w:rsidR="00C47843" w:rsidRPr="00943A5F" w:rsidRDefault="00C47843" w:rsidP="00C66D84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 w:rsidRPr="00943A5F">
              <w:rPr>
                <w:sz w:val="16"/>
                <w:szCs w:val="16"/>
                <w:lang w:eastAsia="ko-KR"/>
              </w:rPr>
              <w:t>intra_chroma_pred_mode</w:t>
            </w:r>
            <w:proofErr w:type="spellEnd"/>
            <w:r>
              <w:rPr>
                <w:rFonts w:eastAsia="PMingLiU"/>
                <w:sz w:val="16"/>
                <w:szCs w:val="16"/>
                <w:lang w:eastAsia="zh-TW"/>
              </w:rPr>
              <w:t>[ ][ ]</w:t>
            </w:r>
          </w:p>
        </w:tc>
        <w:tc>
          <w:tcPr>
            <w:tcW w:w="812" w:type="dxa"/>
          </w:tcPr>
          <w:p w14:paraId="208CFC52" w14:textId="77777777" w:rsidR="00C47843" w:rsidRPr="00943A5F" w:rsidRDefault="00C47843" w:rsidP="00C66D84">
            <w:pPr>
              <w:pStyle w:val="TableText"/>
              <w:keepNext/>
              <w:jc w:val="left"/>
              <w:rPr>
                <w:iCs/>
                <w:sz w:val="16"/>
              </w:rPr>
            </w:pPr>
            <w:r w:rsidRPr="00943A5F">
              <w:rPr>
                <w:iCs/>
                <w:sz w:val="16"/>
              </w:rPr>
              <w:fldChar w:fldCharType="begin" w:fldLock="1"/>
            </w:r>
            <w:r w:rsidRPr="00943A5F">
              <w:rPr>
                <w:iCs/>
                <w:sz w:val="16"/>
              </w:rPr>
              <w:instrText xml:space="preserve"> REF _Ref316563275 \r \h  \* MERGEFORMAT </w:instrText>
            </w:r>
            <w:r w:rsidRPr="00943A5F">
              <w:rPr>
                <w:iCs/>
                <w:sz w:val="16"/>
              </w:rPr>
            </w:r>
            <w:r w:rsidRPr="00943A5F">
              <w:rPr>
                <w:iCs/>
                <w:sz w:val="16"/>
              </w:rPr>
              <w:fldChar w:fldCharType="separate"/>
            </w:r>
            <w:r>
              <w:rPr>
                <w:iCs/>
                <w:sz w:val="16"/>
              </w:rPr>
              <w:t>9.3.3.6</w:t>
            </w:r>
            <w:r w:rsidRPr="00943A5F">
              <w:rPr>
                <w:iCs/>
                <w:sz w:val="16"/>
              </w:rPr>
              <w:fldChar w:fldCharType="end"/>
            </w:r>
          </w:p>
        </w:tc>
        <w:tc>
          <w:tcPr>
            <w:tcW w:w="4612" w:type="dxa"/>
            <w:vAlign w:val="center"/>
          </w:tcPr>
          <w:p w14:paraId="5BB8AC1B" w14:textId="77777777" w:rsidR="00C47843" w:rsidRPr="00943A5F" w:rsidRDefault="00C47843" w:rsidP="00C66D84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r>
              <w:rPr>
                <w:iCs/>
                <w:sz w:val="16"/>
              </w:rPr>
              <w:t>-</w:t>
            </w:r>
          </w:p>
        </w:tc>
      </w:tr>
      <w:tr w:rsidR="00C47843" w:rsidRPr="00943A5F" w14:paraId="2164B7C9" w14:textId="77777777" w:rsidTr="00C66D84">
        <w:trPr>
          <w:cantSplit/>
          <w:trHeight w:val="290"/>
          <w:jc w:val="center"/>
        </w:trPr>
        <w:tc>
          <w:tcPr>
            <w:tcW w:w="1635" w:type="dxa"/>
            <w:vMerge/>
          </w:tcPr>
          <w:p w14:paraId="22B1DE6D" w14:textId="77777777" w:rsidR="00C47843" w:rsidRPr="00943A5F" w:rsidRDefault="00C47843" w:rsidP="00C66D84">
            <w:pPr>
              <w:pStyle w:val="TableText"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14:paraId="1CAEB838" w14:textId="77777777" w:rsidR="00C47843" w:rsidRPr="00943A5F" w:rsidRDefault="00C47843" w:rsidP="00C66D84">
            <w:pPr>
              <w:pStyle w:val="TableText"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rqt_root_cbf</w:t>
            </w:r>
            <w:proofErr w:type="spellEnd"/>
          </w:p>
        </w:tc>
        <w:tc>
          <w:tcPr>
            <w:tcW w:w="812" w:type="dxa"/>
          </w:tcPr>
          <w:p w14:paraId="75DDEDCB" w14:textId="77777777" w:rsidR="00C47843" w:rsidRPr="00943A5F" w:rsidRDefault="00C47843" w:rsidP="00C66D84">
            <w:pPr>
              <w:pStyle w:val="TableText"/>
              <w:jc w:val="lef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FL</w:t>
            </w:r>
          </w:p>
        </w:tc>
        <w:tc>
          <w:tcPr>
            <w:tcW w:w="4612" w:type="dxa"/>
            <w:vAlign w:val="center"/>
          </w:tcPr>
          <w:p w14:paraId="5DF88074" w14:textId="77777777" w:rsidR="00C47843" w:rsidRPr="00943A5F" w:rsidRDefault="00C47843" w:rsidP="00C66D84">
            <w:pPr>
              <w:pStyle w:val="TableText"/>
              <w:jc w:val="left"/>
              <w:rPr>
                <w:iCs/>
                <w:sz w:val="16"/>
              </w:rPr>
            </w:pPr>
            <w:proofErr w:type="spellStart"/>
            <w:r w:rsidRPr="00943A5F">
              <w:rPr>
                <w:bCs/>
                <w:sz w:val="16"/>
                <w:szCs w:val="16"/>
              </w:rPr>
              <w:t>cMax</w:t>
            </w:r>
            <w:proofErr w:type="spellEnd"/>
            <w:r w:rsidRPr="00943A5F">
              <w:rPr>
                <w:bCs/>
                <w:sz w:val="16"/>
                <w:szCs w:val="16"/>
              </w:rPr>
              <w:t xml:space="preserve"> = 1</w:t>
            </w:r>
          </w:p>
        </w:tc>
      </w:tr>
      <w:tr w:rsidR="000E79F1" w:rsidRPr="00943A5F" w14:paraId="6AE5AD9D" w14:textId="77777777" w:rsidTr="00C66D84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14:paraId="2FEB6519" w14:textId="77777777" w:rsidR="000E79F1" w:rsidRPr="00943A5F" w:rsidRDefault="000E79F1" w:rsidP="00C47843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lastRenderedPageBreak/>
              <w:t>palette</w:t>
            </w:r>
            <w:r w:rsidRPr="004C63C8">
              <w:rPr>
                <w:sz w:val="16"/>
                <w:szCs w:val="16"/>
                <w:lang w:eastAsia="ko-KR"/>
              </w:rPr>
              <w:t>_coding</w:t>
            </w:r>
            <w:proofErr w:type="spellEnd"/>
            <w:r>
              <w:rPr>
                <w:sz w:val="16"/>
                <w:szCs w:val="16"/>
                <w:lang w:eastAsia="ko-KR"/>
              </w:rPr>
              <w:t>( )</w:t>
            </w:r>
          </w:p>
        </w:tc>
        <w:tc>
          <w:tcPr>
            <w:tcW w:w="2411" w:type="dxa"/>
            <w:vAlign w:val="center"/>
          </w:tcPr>
          <w:p w14:paraId="74924A11" w14:textId="77777777" w:rsidR="000E79F1" w:rsidRPr="00943A5F" w:rsidRDefault="00A37F2B" w:rsidP="00C66D8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eastAsia="ko-KR"/>
              </w:rPr>
            </w:pPr>
            <w:r>
              <w:rPr>
                <w:noProof/>
                <w:sz w:val="16"/>
                <w:szCs w:val="16"/>
                <w:highlight w:val="yellow"/>
                <w:lang w:eastAsia="ko-KR"/>
              </w:rPr>
              <w:t>previous</w:t>
            </w:r>
            <w:r w:rsidR="000E79F1" w:rsidRPr="007803AB">
              <w:rPr>
                <w:noProof/>
                <w:sz w:val="16"/>
                <w:szCs w:val="16"/>
                <w:highlight w:val="yellow"/>
                <w:lang w:eastAsia="ko-KR"/>
              </w:rPr>
              <w:t>_palette_entry_flag</w:t>
            </w:r>
            <w:r w:rsidR="006E14CB">
              <w:rPr>
                <w:noProof/>
                <w:sz w:val="16"/>
                <w:szCs w:val="16"/>
                <w:lang w:eastAsia="ko-KR"/>
              </w:rPr>
              <w:t>[]</w:t>
            </w:r>
          </w:p>
        </w:tc>
        <w:tc>
          <w:tcPr>
            <w:tcW w:w="812" w:type="dxa"/>
          </w:tcPr>
          <w:p w14:paraId="2B307426" w14:textId="77777777" w:rsidR="000E79F1" w:rsidRPr="00943A5F" w:rsidRDefault="006E14CB" w:rsidP="00C66D84">
            <w:pPr>
              <w:pStyle w:val="TableText"/>
              <w:keepNext/>
              <w:jc w:val="left"/>
              <w:rPr>
                <w:iCs/>
                <w:noProof/>
                <w:sz w:val="16"/>
              </w:rPr>
            </w:pPr>
            <w:r>
              <w:rPr>
                <w:bCs/>
                <w:noProof/>
                <w:sz w:val="16"/>
                <w:szCs w:val="16"/>
              </w:rPr>
              <w:t>FL</w:t>
            </w:r>
          </w:p>
        </w:tc>
        <w:tc>
          <w:tcPr>
            <w:tcW w:w="4612" w:type="dxa"/>
            <w:vAlign w:val="center"/>
          </w:tcPr>
          <w:p w14:paraId="7CE4A6F3" w14:textId="77777777" w:rsidR="000E79F1" w:rsidRPr="00943A5F" w:rsidRDefault="000E79F1" w:rsidP="006E14CB">
            <w:pPr>
              <w:pStyle w:val="TableText"/>
              <w:keepNext/>
              <w:jc w:val="left"/>
              <w:rPr>
                <w:noProof/>
                <w:sz w:val="16"/>
                <w:szCs w:val="16"/>
                <w:lang w:eastAsia="ko-KR"/>
              </w:rPr>
            </w:pPr>
            <w:r w:rsidRPr="007803AB">
              <w:rPr>
                <w:bCs/>
                <w:noProof/>
                <w:sz w:val="16"/>
                <w:szCs w:val="16"/>
                <w:highlight w:val="yellow"/>
              </w:rPr>
              <w:t xml:space="preserve">cMax = </w:t>
            </w:r>
            <w:r w:rsidR="006E14CB">
              <w:rPr>
                <w:bCs/>
                <w:noProof/>
                <w:sz w:val="16"/>
                <w:szCs w:val="16"/>
                <w:highlight w:val="yellow"/>
              </w:rPr>
              <w:t>1</w:t>
            </w:r>
          </w:p>
        </w:tc>
      </w:tr>
      <w:tr w:rsidR="000E79F1" w:rsidRPr="00943A5F" w14:paraId="34C3EC20" w14:textId="77777777" w:rsidTr="00C66D84">
        <w:trPr>
          <w:cantSplit/>
          <w:trHeight w:val="290"/>
          <w:jc w:val="center"/>
        </w:trPr>
        <w:tc>
          <w:tcPr>
            <w:tcW w:w="1635" w:type="dxa"/>
            <w:vMerge/>
          </w:tcPr>
          <w:p w14:paraId="08424B43" w14:textId="77777777" w:rsidR="000E79F1" w:rsidRDefault="000E79F1" w:rsidP="00C66D84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14:paraId="724DFA1E" w14:textId="77777777" w:rsidR="000E79F1" w:rsidRPr="007803AB" w:rsidRDefault="000E79F1" w:rsidP="00C66D84">
            <w:pPr>
              <w:pStyle w:val="TableText"/>
              <w:keepNext/>
              <w:jc w:val="left"/>
              <w:rPr>
                <w:noProof/>
                <w:sz w:val="16"/>
                <w:szCs w:val="16"/>
                <w:highlight w:val="yellow"/>
                <w:lang w:eastAsia="ko-KR"/>
              </w:rPr>
            </w:pPr>
            <w:r w:rsidRPr="007803AB">
              <w:rPr>
                <w:noProof/>
                <w:sz w:val="16"/>
                <w:szCs w:val="16"/>
                <w:highlight w:val="yellow"/>
                <w:lang w:eastAsia="ko-KR"/>
              </w:rPr>
              <w:t>palette_num_signalled_entries</w:t>
            </w:r>
          </w:p>
        </w:tc>
        <w:tc>
          <w:tcPr>
            <w:tcW w:w="812" w:type="dxa"/>
          </w:tcPr>
          <w:p w14:paraId="34813441" w14:textId="77777777" w:rsidR="000E79F1" w:rsidRPr="00943A5F" w:rsidRDefault="000E79F1" w:rsidP="00C66D84">
            <w:pPr>
              <w:pStyle w:val="TableText"/>
              <w:keepNext/>
              <w:jc w:val="left"/>
              <w:rPr>
                <w:iCs/>
                <w:noProof/>
                <w:sz w:val="16"/>
              </w:rPr>
            </w:pPr>
            <w:r w:rsidRPr="007803AB">
              <w:rPr>
                <w:bCs/>
                <w:noProof/>
                <w:sz w:val="16"/>
                <w:szCs w:val="16"/>
                <w:highlight w:val="yellow"/>
              </w:rPr>
              <w:t>TR</w:t>
            </w:r>
          </w:p>
        </w:tc>
        <w:tc>
          <w:tcPr>
            <w:tcW w:w="4612" w:type="dxa"/>
            <w:vAlign w:val="center"/>
          </w:tcPr>
          <w:p w14:paraId="5BBE760E" w14:textId="77777777" w:rsidR="000E79F1" w:rsidRPr="00943A5F" w:rsidRDefault="000E79F1" w:rsidP="00C66D8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eastAsia="ko-KR"/>
              </w:rPr>
            </w:pPr>
            <w:r w:rsidRPr="007803AB">
              <w:rPr>
                <w:bCs/>
                <w:noProof/>
                <w:sz w:val="16"/>
                <w:szCs w:val="16"/>
                <w:highlight w:val="yellow"/>
              </w:rPr>
              <w:t>cMax = 31, cRiceParam = 0</w:t>
            </w:r>
          </w:p>
        </w:tc>
      </w:tr>
      <w:tr w:rsidR="000E79F1" w:rsidRPr="00943A5F" w14:paraId="5B294B74" w14:textId="77777777" w:rsidTr="00C66D84">
        <w:trPr>
          <w:cantSplit/>
          <w:trHeight w:val="290"/>
          <w:jc w:val="center"/>
        </w:trPr>
        <w:tc>
          <w:tcPr>
            <w:tcW w:w="1635" w:type="dxa"/>
            <w:vMerge/>
          </w:tcPr>
          <w:p w14:paraId="5B4656D3" w14:textId="77777777" w:rsidR="000E79F1" w:rsidRDefault="000E79F1" w:rsidP="00C66D84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14:paraId="347DB645" w14:textId="77777777" w:rsidR="000E79F1" w:rsidRPr="00943A5F" w:rsidRDefault="000E79F1" w:rsidP="00C66D8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eastAsia="ko-KR"/>
              </w:rPr>
            </w:pPr>
            <w:r w:rsidRPr="007803AB">
              <w:rPr>
                <w:noProof/>
                <w:sz w:val="16"/>
                <w:szCs w:val="16"/>
                <w:highlight w:val="yellow"/>
                <w:lang w:eastAsia="ko-KR"/>
              </w:rPr>
              <w:t>palette_entries</w:t>
            </w:r>
            <w:bookmarkStart w:id="301" w:name="_GoBack"/>
            <w:bookmarkEnd w:id="301"/>
          </w:p>
        </w:tc>
        <w:tc>
          <w:tcPr>
            <w:tcW w:w="812" w:type="dxa"/>
          </w:tcPr>
          <w:p w14:paraId="55C631D5" w14:textId="77777777" w:rsidR="000E79F1" w:rsidRPr="00943A5F" w:rsidRDefault="000E79F1" w:rsidP="00C66D84">
            <w:pPr>
              <w:pStyle w:val="TableText"/>
              <w:keepNext/>
              <w:jc w:val="left"/>
              <w:rPr>
                <w:iCs/>
                <w:noProof/>
                <w:sz w:val="16"/>
              </w:rPr>
            </w:pPr>
            <w:r w:rsidRPr="00CF022D">
              <w:rPr>
                <w:bCs/>
                <w:noProof/>
                <w:sz w:val="16"/>
                <w:szCs w:val="16"/>
                <w:highlight w:val="yellow"/>
              </w:rPr>
              <w:t>FL</w:t>
            </w:r>
          </w:p>
        </w:tc>
        <w:tc>
          <w:tcPr>
            <w:tcW w:w="4612" w:type="dxa"/>
            <w:vAlign w:val="center"/>
          </w:tcPr>
          <w:p w14:paraId="2F729E22" w14:textId="77777777" w:rsidR="000E79F1" w:rsidRPr="00943A5F" w:rsidRDefault="000E79F1" w:rsidP="00C66D8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eastAsia="ko-KR"/>
              </w:rPr>
            </w:pPr>
            <w:r w:rsidRPr="00CF022D">
              <w:rPr>
                <w:bCs/>
                <w:noProof/>
                <w:sz w:val="16"/>
                <w:szCs w:val="16"/>
                <w:highlight w:val="yellow"/>
              </w:rPr>
              <w:t>cMax = cIdx == 0 ? (1&lt;&lt;BitDepth</w:t>
            </w:r>
            <w:r w:rsidRPr="00CF022D">
              <w:rPr>
                <w:bCs/>
                <w:noProof/>
                <w:sz w:val="16"/>
                <w:szCs w:val="16"/>
                <w:highlight w:val="yellow"/>
                <w:vertAlign w:val="subscript"/>
              </w:rPr>
              <w:t>Y</w:t>
            </w:r>
            <w:r w:rsidRPr="00CF022D">
              <w:rPr>
                <w:bCs/>
                <w:noProof/>
                <w:sz w:val="16"/>
                <w:szCs w:val="16"/>
                <w:highlight w:val="yellow"/>
              </w:rPr>
              <w:t>) – 1 : (1&lt;&lt;BitDepth</w:t>
            </w:r>
            <w:r w:rsidRPr="00CF022D">
              <w:rPr>
                <w:bCs/>
                <w:noProof/>
                <w:sz w:val="16"/>
                <w:szCs w:val="16"/>
                <w:highlight w:val="yellow"/>
                <w:vertAlign w:val="subscript"/>
              </w:rPr>
              <w:t>C</w:t>
            </w:r>
            <w:r w:rsidRPr="00CF022D">
              <w:rPr>
                <w:bCs/>
                <w:noProof/>
                <w:sz w:val="16"/>
                <w:szCs w:val="16"/>
                <w:highlight w:val="yellow"/>
              </w:rPr>
              <w:t>) – 1</w:t>
            </w:r>
          </w:p>
        </w:tc>
      </w:tr>
      <w:tr w:rsidR="000E79F1" w:rsidRPr="00943A5F" w14:paraId="6DD1E803" w14:textId="77777777" w:rsidTr="00C66D84">
        <w:trPr>
          <w:cantSplit/>
          <w:trHeight w:val="290"/>
          <w:jc w:val="center"/>
        </w:trPr>
        <w:tc>
          <w:tcPr>
            <w:tcW w:w="1635" w:type="dxa"/>
            <w:vMerge/>
          </w:tcPr>
          <w:p w14:paraId="5A407775" w14:textId="77777777" w:rsidR="000E79F1" w:rsidRDefault="000E79F1" w:rsidP="00C66D84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14:paraId="7633A6EE" w14:textId="77777777" w:rsidR="000E79F1" w:rsidRDefault="000E79F1" w:rsidP="00C66D84">
            <w:pPr>
              <w:pStyle w:val="TableText"/>
              <w:keepNext/>
              <w:jc w:val="left"/>
              <w:rPr>
                <w:noProof/>
                <w:sz w:val="16"/>
                <w:szCs w:val="16"/>
                <w:highlight w:val="yellow"/>
                <w:lang w:eastAsia="ko-KR"/>
              </w:rPr>
            </w:pPr>
            <w:r>
              <w:rPr>
                <w:noProof/>
                <w:sz w:val="16"/>
                <w:szCs w:val="16"/>
                <w:highlight w:val="yellow"/>
                <w:lang w:eastAsia="ko-KR"/>
              </w:rPr>
              <w:t>palette_escape_val</w:t>
            </w:r>
          </w:p>
        </w:tc>
        <w:tc>
          <w:tcPr>
            <w:tcW w:w="812" w:type="dxa"/>
          </w:tcPr>
          <w:p w14:paraId="3697FA16" w14:textId="77777777" w:rsidR="000E79F1" w:rsidRDefault="005C494C" w:rsidP="00C66D8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highlight w:val="yellow"/>
              </w:rPr>
            </w:pPr>
            <w:r>
              <w:rPr>
                <w:bCs/>
                <w:noProof/>
                <w:sz w:val="16"/>
                <w:szCs w:val="16"/>
                <w:highlight w:val="yellow"/>
              </w:rPr>
              <w:t>9.3.3.10</w:t>
            </w:r>
          </w:p>
        </w:tc>
        <w:tc>
          <w:tcPr>
            <w:tcW w:w="4612" w:type="dxa"/>
            <w:vAlign w:val="center"/>
          </w:tcPr>
          <w:p w14:paraId="7F62011E" w14:textId="77777777" w:rsidR="000E79F1" w:rsidRDefault="000E79F1" w:rsidP="00C66D8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highlight w:val="yellow"/>
              </w:rPr>
            </w:pPr>
            <w:r w:rsidRPr="00CF022D">
              <w:rPr>
                <w:bCs/>
                <w:noProof/>
                <w:sz w:val="16"/>
                <w:szCs w:val="16"/>
                <w:highlight w:val="yellow"/>
              </w:rPr>
              <w:t>cIdx</w:t>
            </w:r>
          </w:p>
        </w:tc>
      </w:tr>
      <w:tr w:rsidR="000E79F1" w:rsidRPr="00943A5F" w14:paraId="62055E37" w14:textId="77777777" w:rsidTr="00C66D84">
        <w:trPr>
          <w:cantSplit/>
          <w:jc w:val="center"/>
        </w:trPr>
        <w:tc>
          <w:tcPr>
            <w:tcW w:w="1635" w:type="dxa"/>
            <w:vMerge/>
          </w:tcPr>
          <w:p w14:paraId="28BEAEB5" w14:textId="77777777" w:rsidR="000E79F1" w:rsidRDefault="000E79F1" w:rsidP="00C66D84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14:paraId="364113B8" w14:textId="77777777" w:rsidR="000E79F1" w:rsidRDefault="000E79F1" w:rsidP="00C66D84">
            <w:pPr>
              <w:pStyle w:val="TableText"/>
              <w:keepNext/>
              <w:jc w:val="left"/>
              <w:rPr>
                <w:noProof/>
                <w:sz w:val="16"/>
                <w:szCs w:val="16"/>
                <w:highlight w:val="yellow"/>
                <w:lang w:eastAsia="ko-KR"/>
              </w:rPr>
            </w:pPr>
            <w:r w:rsidRPr="00A65FCD">
              <w:rPr>
                <w:noProof/>
                <w:sz w:val="16"/>
                <w:szCs w:val="16"/>
                <w:highlight w:val="yellow"/>
                <w:lang w:eastAsia="ko-KR"/>
              </w:rPr>
              <w:t>palette_run_type_flag</w:t>
            </w:r>
          </w:p>
        </w:tc>
        <w:tc>
          <w:tcPr>
            <w:tcW w:w="812" w:type="dxa"/>
          </w:tcPr>
          <w:p w14:paraId="799E5BFF" w14:textId="6C74215F" w:rsidR="000E79F1" w:rsidRPr="009A0A02" w:rsidRDefault="000E79F1" w:rsidP="00C66D8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highlight w:val="yellow"/>
              </w:rPr>
            </w:pPr>
            <w:del w:id="302" w:author="Christophe GISQUET" w:date="2014-06-17T10:28:00Z">
              <w:r w:rsidRPr="009A0A02" w:rsidDel="00A3509E">
                <w:rPr>
                  <w:bCs/>
                  <w:noProof/>
                  <w:sz w:val="16"/>
                  <w:szCs w:val="16"/>
                  <w:highlight w:val="yellow"/>
                </w:rPr>
                <w:delText>FL</w:delText>
              </w:r>
            </w:del>
            <w:ins w:id="303" w:author="Christophe GISQUET" w:date="2014-06-17T10:28:00Z">
              <w:r w:rsidR="00A3509E" w:rsidRPr="009A0A02">
                <w:rPr>
                  <w:bCs/>
                  <w:noProof/>
                  <w:sz w:val="16"/>
                  <w:szCs w:val="16"/>
                  <w:highlight w:val="yellow"/>
                </w:rPr>
                <w:t>TU</w:t>
              </w:r>
            </w:ins>
          </w:p>
        </w:tc>
        <w:tc>
          <w:tcPr>
            <w:tcW w:w="4612" w:type="dxa"/>
            <w:vAlign w:val="center"/>
          </w:tcPr>
          <w:p w14:paraId="4B3C43E4" w14:textId="506C438B" w:rsidR="000E79F1" w:rsidRPr="009A0A02" w:rsidRDefault="000E79F1" w:rsidP="00C66D8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highlight w:val="yellow"/>
              </w:rPr>
            </w:pPr>
            <w:r w:rsidRPr="009A0A02">
              <w:rPr>
                <w:bCs/>
                <w:noProof/>
                <w:sz w:val="16"/>
                <w:szCs w:val="16"/>
                <w:highlight w:val="yellow"/>
              </w:rPr>
              <w:t xml:space="preserve">cMax = </w:t>
            </w:r>
            <w:ins w:id="304" w:author="Christophe GISQUET" w:date="2014-06-17T10:28:00Z">
              <w:r w:rsidR="00A3509E" w:rsidRPr="009A0A02">
                <w:rPr>
                  <w:noProof/>
                  <w:sz w:val="16"/>
                  <w:szCs w:val="16"/>
                </w:rPr>
                <w:t xml:space="preserve">( yC  !=  0 </w:t>
              </w:r>
              <w:r w:rsidR="00A3509E" w:rsidRPr="009A0A02">
                <w:rPr>
                  <w:sz w:val="16"/>
                  <w:szCs w:val="16"/>
                </w:rPr>
                <w:t xml:space="preserve">&amp;&amp; </w:t>
              </w:r>
              <w:proofErr w:type="spellStart"/>
              <w:r w:rsidR="00A3509E" w:rsidRPr="009A0A02">
                <w:rPr>
                  <w:sz w:val="16"/>
                  <w:szCs w:val="16"/>
                </w:rPr>
                <w:t>previous_run_type_</w:t>
              </w:r>
              <w:proofErr w:type="gramStart"/>
              <w:r w:rsidR="00A3509E" w:rsidRPr="009A0A02">
                <w:rPr>
                  <w:sz w:val="16"/>
                  <w:szCs w:val="16"/>
                </w:rPr>
                <w:t>flag</w:t>
              </w:r>
              <w:proofErr w:type="spellEnd"/>
              <w:r w:rsidR="00A3509E" w:rsidRPr="009A0A02">
                <w:rPr>
                  <w:sz w:val="16"/>
                  <w:szCs w:val="16"/>
                </w:rPr>
                <w:t xml:space="preserve">  !</w:t>
              </w:r>
              <w:proofErr w:type="gramEnd"/>
              <w:r w:rsidR="00A3509E" w:rsidRPr="009A0A02">
                <w:rPr>
                  <w:sz w:val="16"/>
                  <w:szCs w:val="16"/>
                </w:rPr>
                <w:t xml:space="preserve">=  </w:t>
              </w:r>
              <w:r w:rsidR="00A3509E" w:rsidRPr="009A0A02">
                <w:rPr>
                  <w:noProof/>
                  <w:sz w:val="16"/>
                  <w:szCs w:val="16"/>
                </w:rPr>
                <w:t xml:space="preserve">COPY_ABOVE_MODE ) ? 2 : </w:t>
              </w:r>
            </w:ins>
            <w:r w:rsidRPr="009A0A02">
              <w:rPr>
                <w:bCs/>
                <w:noProof/>
                <w:sz w:val="16"/>
                <w:szCs w:val="16"/>
                <w:highlight w:val="yellow"/>
              </w:rPr>
              <w:t>1</w:t>
            </w:r>
          </w:p>
        </w:tc>
      </w:tr>
      <w:tr w:rsidR="000E79F1" w:rsidRPr="00943A5F" w14:paraId="65E4C16D" w14:textId="77777777" w:rsidTr="00C66D84">
        <w:trPr>
          <w:cantSplit/>
          <w:jc w:val="center"/>
        </w:trPr>
        <w:tc>
          <w:tcPr>
            <w:tcW w:w="1635" w:type="dxa"/>
            <w:vMerge/>
          </w:tcPr>
          <w:p w14:paraId="02FC3C66" w14:textId="77777777" w:rsidR="000E79F1" w:rsidRDefault="000E79F1" w:rsidP="00C66D84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14:paraId="21A5D56C" w14:textId="108DEBFD" w:rsidR="000E79F1" w:rsidRDefault="000E79F1" w:rsidP="00C66D84">
            <w:pPr>
              <w:pStyle w:val="TableText"/>
              <w:keepNext/>
              <w:jc w:val="left"/>
              <w:rPr>
                <w:noProof/>
                <w:sz w:val="16"/>
                <w:szCs w:val="16"/>
                <w:highlight w:val="yellow"/>
                <w:lang w:eastAsia="ko-KR"/>
              </w:rPr>
            </w:pPr>
            <w:del w:id="305" w:author="Christophe GISQUET" w:date="2014-06-16T12:54:00Z">
              <w:r w:rsidRPr="00A65FCD">
                <w:rPr>
                  <w:noProof/>
                  <w:sz w:val="16"/>
                  <w:szCs w:val="16"/>
                  <w:highlight w:val="yellow"/>
                  <w:lang w:eastAsia="ko-KR"/>
                </w:rPr>
                <w:delText>palette_index</w:delText>
              </w:r>
            </w:del>
            <w:ins w:id="306" w:author="Christophe GISQUET" w:date="2014-06-16T12:54:00Z">
              <w:r w:rsidR="0094169D">
                <w:rPr>
                  <w:noProof/>
                  <w:sz w:val="16"/>
                  <w:szCs w:val="16"/>
                  <w:highlight w:val="yellow"/>
                  <w:lang w:eastAsia="ko-KR"/>
                </w:rPr>
                <w:t>truncated_index</w:t>
              </w:r>
            </w:ins>
          </w:p>
        </w:tc>
        <w:tc>
          <w:tcPr>
            <w:tcW w:w="812" w:type="dxa"/>
          </w:tcPr>
          <w:p w14:paraId="71F944D5" w14:textId="2FA309FD" w:rsidR="000E79F1" w:rsidRDefault="000E79F1" w:rsidP="00C66D8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highlight w:val="yellow"/>
              </w:rPr>
            </w:pPr>
            <w:del w:id="307" w:author="Christophe GISQUET" w:date="2014-06-16T12:54:00Z">
              <w:r>
                <w:rPr>
                  <w:bCs/>
                  <w:noProof/>
                  <w:sz w:val="16"/>
                  <w:szCs w:val="16"/>
                  <w:highlight w:val="yellow"/>
                </w:rPr>
                <w:delText>FL</w:delText>
              </w:r>
            </w:del>
            <w:ins w:id="308" w:author="Christophe GISQUET" w:date="2014-06-16T12:54:00Z">
              <w:r w:rsidR="0094169D">
                <w:rPr>
                  <w:bCs/>
                  <w:noProof/>
                  <w:sz w:val="16"/>
                  <w:szCs w:val="16"/>
                  <w:highlight w:val="yellow"/>
                </w:rPr>
                <w:t>T</w:t>
              </w:r>
            </w:ins>
            <w:ins w:id="309" w:author="Christophe GISQUET" w:date="2014-06-16T13:47:00Z">
              <w:r w:rsidR="006548DE">
                <w:rPr>
                  <w:bCs/>
                  <w:noProof/>
                  <w:sz w:val="16"/>
                  <w:szCs w:val="16"/>
                  <w:highlight w:val="yellow"/>
                </w:rPr>
                <w:t>R</w:t>
              </w:r>
            </w:ins>
          </w:p>
        </w:tc>
        <w:tc>
          <w:tcPr>
            <w:tcW w:w="4612" w:type="dxa"/>
            <w:vAlign w:val="center"/>
          </w:tcPr>
          <w:p w14:paraId="02D2A3DB" w14:textId="1CC2EC2B" w:rsidR="000E79F1" w:rsidRDefault="000E79F1" w:rsidP="00C66D8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highlight w:val="yellow"/>
              </w:rPr>
            </w:pPr>
            <w:ins w:id="310" w:author="Christophe GISQUET" w:date="2014-06-16T17:33:00Z">
              <w:r>
                <w:rPr>
                  <w:bCs/>
                  <w:noProof/>
                  <w:sz w:val="16"/>
                  <w:szCs w:val="16"/>
                  <w:highlight w:val="yellow"/>
                </w:rPr>
                <w:t xml:space="preserve">cMax = </w:t>
              </w:r>
            </w:ins>
            <w:ins w:id="311" w:author="Christophe GISQUET" w:date="2014-06-16T12:54:00Z">
              <w:r w:rsidR="0094169D">
                <w:rPr>
                  <w:bCs/>
                  <w:noProof/>
                  <w:sz w:val="16"/>
                  <w:szCs w:val="16"/>
                  <w:highlight w:val="yellow"/>
                </w:rPr>
                <w:t>coding_size</w:t>
              </w:r>
            </w:ins>
            <w:ins w:id="312" w:author="Christophe GISQUET" w:date="2014-06-16T13:48:00Z">
              <w:r w:rsidR="006548DE">
                <w:rPr>
                  <w:bCs/>
                  <w:noProof/>
                  <w:sz w:val="16"/>
                  <w:szCs w:val="16"/>
                  <w:highlight w:val="yellow"/>
                </w:rPr>
                <w:t xml:space="preserve">, </w:t>
              </w:r>
              <w:r w:rsidR="006548DE" w:rsidRPr="006548DE">
                <w:rPr>
                  <w:bCs/>
                  <w:noProof/>
                  <w:sz w:val="16"/>
                  <w:szCs w:val="16"/>
                </w:rPr>
                <w:t>cRiceParam = (</w:t>
              </w:r>
            </w:ins>
            <w:ins w:id="313" w:author="Christophe GISQUET" w:date="2014-06-16T13:57:00Z">
              <w:r w:rsidR="00C67823">
                <w:rPr>
                  <w:bCs/>
                  <w:noProof/>
                  <w:sz w:val="16"/>
                  <w:szCs w:val="16"/>
                </w:rPr>
                <w:t>coding_size&gt;1</w:t>
              </w:r>
            </w:ins>
            <w:ins w:id="314" w:author="Christophe GISQUET" w:date="2014-06-16T13:48:00Z">
              <w:r w:rsidR="006548DE" w:rsidRPr="006548DE">
                <w:rPr>
                  <w:bCs/>
                  <w:noProof/>
                  <w:sz w:val="16"/>
                  <w:szCs w:val="16"/>
                </w:rPr>
                <w:t>)? log2</w:t>
              </w:r>
            </w:ins>
            <w:ins w:id="315" w:author="Christophe GISQUET" w:date="2014-06-16T13:58:00Z">
              <w:r w:rsidR="00C67823">
                <w:rPr>
                  <w:bCs/>
                  <w:noProof/>
                  <w:sz w:val="16"/>
                  <w:szCs w:val="16"/>
                </w:rPr>
                <w:t>(coding_size)</w:t>
              </w:r>
            </w:ins>
            <w:ins w:id="316" w:author="Christophe GISQUET" w:date="2014-06-16T13:48:00Z">
              <w:r w:rsidR="006548DE" w:rsidRPr="006548DE">
                <w:rPr>
                  <w:bCs/>
                  <w:noProof/>
                  <w:sz w:val="16"/>
                  <w:szCs w:val="16"/>
                </w:rPr>
                <w:t>:0</w:t>
              </w:r>
            </w:ins>
            <w:del w:id="317" w:author="Christophe GISQUET" w:date="2014-06-16T12:54:00Z">
              <w:r w:rsidDel="0094169D">
                <w:rPr>
                  <w:bCs/>
                  <w:noProof/>
                  <w:sz w:val="16"/>
                  <w:szCs w:val="16"/>
                  <w:highlight w:val="yellow"/>
                </w:rPr>
                <w:delText>31</w:delText>
              </w:r>
            </w:del>
            <w:del w:id="318" w:author="Christophe GISQUET" w:date="2014-06-16T17:33:00Z">
              <w:r>
                <w:rPr>
                  <w:bCs/>
                  <w:noProof/>
                  <w:sz w:val="16"/>
                  <w:szCs w:val="16"/>
                  <w:highlight w:val="yellow"/>
                </w:rPr>
                <w:delText>cMax = 31</w:delText>
              </w:r>
            </w:del>
          </w:p>
        </w:tc>
      </w:tr>
      <w:tr w:rsidR="00080A99" w:rsidRPr="00943A5F" w14:paraId="0E59506C" w14:textId="77777777" w:rsidTr="00C66D84">
        <w:trPr>
          <w:cantSplit/>
          <w:jc w:val="center"/>
          <w:ins w:id="319" w:author="Guillaume LAROCHE 2" w:date="2014-06-17T10:34:00Z"/>
        </w:trPr>
        <w:tc>
          <w:tcPr>
            <w:tcW w:w="1635" w:type="dxa"/>
            <w:vMerge/>
          </w:tcPr>
          <w:p w14:paraId="1BBFFC23" w14:textId="77777777" w:rsidR="00080A99" w:rsidRDefault="00080A99" w:rsidP="00C66D84">
            <w:pPr>
              <w:pStyle w:val="TableText"/>
              <w:keepNext/>
              <w:jc w:val="left"/>
              <w:rPr>
                <w:ins w:id="320" w:author="Guillaume LAROCHE 2" w:date="2014-06-17T10:34:00Z"/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14:paraId="2F387A72" w14:textId="62278457" w:rsidR="00080A99" w:rsidRPr="009A0A02" w:rsidRDefault="00080A99" w:rsidP="00C66D84">
            <w:pPr>
              <w:pStyle w:val="TableText"/>
              <w:keepNext/>
              <w:jc w:val="left"/>
              <w:rPr>
                <w:ins w:id="321" w:author="Guillaume LAROCHE 2" w:date="2014-06-17T10:34:00Z"/>
                <w:noProof/>
                <w:sz w:val="16"/>
                <w:szCs w:val="16"/>
                <w:highlight w:val="yellow"/>
                <w:lang w:eastAsia="ko-KR"/>
              </w:rPr>
            </w:pPr>
            <w:ins w:id="322" w:author="Guillaume LAROCHE 2" w:date="2014-06-17T10:34:00Z">
              <w:r w:rsidRPr="009A0A02">
                <w:rPr>
                  <w:noProof/>
                  <w:sz w:val="16"/>
                  <w:szCs w:val="16"/>
                  <w:highlight w:val="yellow"/>
                  <w:lang w:val="fr-FR"/>
                </w:rPr>
                <w:t>palette_</w:t>
              </w:r>
              <w:proofErr w:type="spellStart"/>
              <w:r w:rsidRPr="009A0A02">
                <w:rPr>
                  <w:sz w:val="16"/>
                  <w:szCs w:val="16"/>
                  <w:highlight w:val="yellow"/>
                  <w:lang w:val="fr-FR"/>
                </w:rPr>
                <w:t>limit_run</w:t>
              </w:r>
              <w:proofErr w:type="spellEnd"/>
            </w:ins>
          </w:p>
        </w:tc>
        <w:tc>
          <w:tcPr>
            <w:tcW w:w="812" w:type="dxa"/>
          </w:tcPr>
          <w:p w14:paraId="24BE35F1" w14:textId="210CF7D1" w:rsidR="00080A99" w:rsidRPr="009A0A02" w:rsidRDefault="00080A99" w:rsidP="00C66D84">
            <w:pPr>
              <w:pStyle w:val="TableText"/>
              <w:keepNext/>
              <w:jc w:val="left"/>
              <w:rPr>
                <w:ins w:id="323" w:author="Guillaume LAROCHE 2" w:date="2014-06-17T10:34:00Z"/>
                <w:bCs/>
                <w:noProof/>
                <w:sz w:val="16"/>
                <w:szCs w:val="16"/>
                <w:highlight w:val="yellow"/>
              </w:rPr>
            </w:pPr>
            <w:ins w:id="324" w:author="Guillaume LAROCHE 2" w:date="2014-06-17T10:34:00Z">
              <w:r w:rsidRPr="009A0A02">
                <w:rPr>
                  <w:bCs/>
                  <w:noProof/>
                  <w:sz w:val="16"/>
                  <w:szCs w:val="16"/>
                  <w:highlight w:val="yellow"/>
                </w:rPr>
                <w:t>TR</w:t>
              </w:r>
            </w:ins>
          </w:p>
        </w:tc>
        <w:tc>
          <w:tcPr>
            <w:tcW w:w="4612" w:type="dxa"/>
            <w:vAlign w:val="center"/>
          </w:tcPr>
          <w:p w14:paraId="30281FD1" w14:textId="098BCA39" w:rsidR="00080A99" w:rsidRPr="009A0A02" w:rsidRDefault="00080A99" w:rsidP="00C66D84">
            <w:pPr>
              <w:pStyle w:val="TableText"/>
              <w:keepNext/>
              <w:jc w:val="left"/>
              <w:rPr>
                <w:ins w:id="325" w:author="Guillaume LAROCHE 2" w:date="2014-06-17T10:34:00Z"/>
                <w:bCs/>
                <w:noProof/>
                <w:sz w:val="16"/>
                <w:szCs w:val="16"/>
                <w:highlight w:val="yellow"/>
              </w:rPr>
            </w:pPr>
            <w:ins w:id="326" w:author="Guillaume LAROCHE 2" w:date="2014-06-17T10:34:00Z">
              <w:r w:rsidRPr="009A0A02">
                <w:rPr>
                  <w:bCs/>
                  <w:noProof/>
                  <w:sz w:val="16"/>
                  <w:szCs w:val="16"/>
                  <w:highlight w:val="yellow"/>
                </w:rPr>
                <w:t>cMax =</w:t>
              </w:r>
              <w:r w:rsidRPr="009A0A02">
                <w:rPr>
                  <w:sz w:val="16"/>
                  <w:szCs w:val="16"/>
                  <w:highlight w:val="yellow"/>
                  <w:lang w:val="fr-FR"/>
                </w:rPr>
                <w:t xml:space="preserve"> </w:t>
              </w:r>
              <w:proofErr w:type="spellStart"/>
              <w:r w:rsidRPr="009A0A02">
                <w:rPr>
                  <w:sz w:val="16"/>
                  <w:szCs w:val="16"/>
                  <w:highlight w:val="yellow"/>
                  <w:lang w:val="fr-FR"/>
                </w:rPr>
                <w:t>palette_size</w:t>
              </w:r>
              <w:proofErr w:type="spellEnd"/>
              <w:r w:rsidRPr="009A0A02">
                <w:rPr>
                  <w:noProof/>
                  <w:sz w:val="16"/>
                  <w:szCs w:val="16"/>
                  <w:highlight w:val="yellow"/>
                  <w:lang w:eastAsia="ko-KR"/>
                </w:rPr>
                <w:t>-1</w:t>
              </w:r>
              <w:r w:rsidRPr="009A0A02">
                <w:rPr>
                  <w:bCs/>
                  <w:noProof/>
                  <w:sz w:val="16"/>
                  <w:szCs w:val="16"/>
                  <w:highlight w:val="yellow"/>
                </w:rPr>
                <w:t>, cRiceParam = 0</w:t>
              </w:r>
            </w:ins>
          </w:p>
        </w:tc>
      </w:tr>
      <w:tr w:rsidR="00080A99" w:rsidRPr="00943A5F" w14:paraId="1499A4DA" w14:textId="77777777" w:rsidTr="00C66D84">
        <w:trPr>
          <w:cantSplit/>
          <w:trHeight w:val="290"/>
          <w:jc w:val="center"/>
        </w:trPr>
        <w:tc>
          <w:tcPr>
            <w:tcW w:w="1635" w:type="dxa"/>
            <w:vMerge/>
          </w:tcPr>
          <w:p w14:paraId="13DD6DA3" w14:textId="77777777" w:rsidR="00080A99" w:rsidRPr="00943A5F" w:rsidRDefault="00080A99" w:rsidP="00C66D84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14:paraId="30C3B412" w14:textId="77777777" w:rsidR="00080A99" w:rsidRDefault="00080A99" w:rsidP="00C66D84">
            <w:pPr>
              <w:pStyle w:val="TableText"/>
              <w:keepNext/>
              <w:jc w:val="left"/>
              <w:rPr>
                <w:noProof/>
                <w:sz w:val="16"/>
                <w:szCs w:val="16"/>
                <w:highlight w:val="yellow"/>
                <w:lang w:eastAsia="ko-KR"/>
              </w:rPr>
            </w:pPr>
            <w:r w:rsidRPr="006E2DE6">
              <w:rPr>
                <w:noProof/>
                <w:sz w:val="16"/>
                <w:szCs w:val="16"/>
                <w:highlight w:val="yellow"/>
                <w:lang w:eastAsia="ko-KR"/>
              </w:rPr>
              <w:t>palette_run</w:t>
            </w:r>
          </w:p>
        </w:tc>
        <w:tc>
          <w:tcPr>
            <w:tcW w:w="812" w:type="dxa"/>
          </w:tcPr>
          <w:p w14:paraId="5EDFF6AC" w14:textId="77777777" w:rsidR="00080A99" w:rsidRDefault="00080A99" w:rsidP="00C66D8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highlight w:val="yellow"/>
              </w:rPr>
            </w:pPr>
            <w:r>
              <w:rPr>
                <w:noProof/>
                <w:sz w:val="16"/>
                <w:szCs w:val="16"/>
                <w:highlight w:val="yellow"/>
                <w:lang w:eastAsia="ko-KR"/>
              </w:rPr>
              <w:t>9.3.3.11</w:t>
            </w:r>
          </w:p>
        </w:tc>
        <w:tc>
          <w:tcPr>
            <w:tcW w:w="4612" w:type="dxa"/>
            <w:vAlign w:val="center"/>
          </w:tcPr>
          <w:p w14:paraId="5107000C" w14:textId="77777777" w:rsidR="00080A99" w:rsidRDefault="00080A99" w:rsidP="00C66D8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highlight w:val="yellow"/>
              </w:rPr>
            </w:pPr>
            <w:r>
              <w:rPr>
                <w:noProof/>
                <w:sz w:val="16"/>
                <w:szCs w:val="16"/>
                <w:highlight w:val="yellow"/>
                <w:lang w:eastAsia="ko-KR"/>
              </w:rPr>
              <w:t>-</w:t>
            </w:r>
          </w:p>
        </w:tc>
      </w:tr>
    </w:tbl>
    <w:p w14:paraId="65560686" w14:textId="77777777" w:rsidR="00C47843" w:rsidRDefault="00C47843" w:rsidP="00B06015">
      <w:pPr>
        <w:keepNext/>
      </w:pPr>
    </w:p>
    <w:p w14:paraId="30453FE3" w14:textId="77777777" w:rsidR="000E79F1" w:rsidRDefault="000E79F1" w:rsidP="00B06015">
      <w:pPr>
        <w:keepNext/>
      </w:pPr>
    </w:p>
    <w:p w14:paraId="6BB0AEF2" w14:textId="77777777" w:rsidR="00B06015" w:rsidRDefault="00B06015" w:rsidP="00B06015">
      <w:r w:rsidRPr="007A7511">
        <w:rPr>
          <w:b/>
          <w:bCs/>
          <w:sz w:val="20"/>
          <w:lang w:val="en-GB"/>
        </w:rPr>
        <w:t xml:space="preserve">Table 9-39 Assignment of </w:t>
      </w:r>
      <w:proofErr w:type="spellStart"/>
      <w:r w:rsidRPr="007A7511">
        <w:rPr>
          <w:b/>
          <w:bCs/>
          <w:sz w:val="20"/>
          <w:lang w:val="en-GB"/>
        </w:rPr>
        <w:t>ctxInc</w:t>
      </w:r>
      <w:proofErr w:type="spellEnd"/>
      <w:r w:rsidRPr="007A7511">
        <w:rPr>
          <w:b/>
          <w:bCs/>
          <w:sz w:val="20"/>
          <w:lang w:val="en-GB"/>
        </w:rPr>
        <w:t xml:space="preserve"> to syntax elements with context coded bins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 w:firstRow="1" w:lastRow="0" w:firstColumn="1" w:lastColumn="0" w:noHBand="0" w:noVBand="1"/>
      </w:tblPr>
      <w:tblGrid>
        <w:gridCol w:w="2448"/>
        <w:gridCol w:w="1716"/>
        <w:gridCol w:w="1008"/>
        <w:gridCol w:w="1008"/>
        <w:gridCol w:w="1008"/>
        <w:gridCol w:w="1008"/>
        <w:gridCol w:w="1008"/>
      </w:tblGrid>
      <w:tr w:rsidR="00B06015" w:rsidRPr="00943A5F" w14:paraId="5AEA1064" w14:textId="77777777" w:rsidTr="00D25C70">
        <w:trPr>
          <w:tblHeader/>
          <w:jc w:val="center"/>
        </w:trPr>
        <w:tc>
          <w:tcPr>
            <w:tcW w:w="2448" w:type="dxa"/>
            <w:vMerge w:val="restart"/>
            <w:vAlign w:val="center"/>
          </w:tcPr>
          <w:p w14:paraId="74345EB1" w14:textId="77777777" w:rsidR="00B06015" w:rsidRPr="00943A5F" w:rsidRDefault="00B06015" w:rsidP="00D25C70">
            <w:pPr>
              <w:keepNext/>
              <w:jc w:val="center"/>
              <w:rPr>
                <w:b/>
                <w:noProof/>
                <w:sz w:val="16"/>
                <w:szCs w:val="16"/>
              </w:rPr>
            </w:pPr>
            <w:r w:rsidRPr="00943A5F">
              <w:rPr>
                <w:b/>
                <w:noProof/>
                <w:sz w:val="16"/>
                <w:szCs w:val="16"/>
              </w:rPr>
              <w:t>Syntax element</w:t>
            </w:r>
          </w:p>
        </w:tc>
        <w:tc>
          <w:tcPr>
            <w:tcW w:w="6756" w:type="dxa"/>
            <w:gridSpan w:val="6"/>
            <w:shd w:val="clear" w:color="auto" w:fill="auto"/>
            <w:vAlign w:val="center"/>
          </w:tcPr>
          <w:p w14:paraId="182191FB" w14:textId="77777777" w:rsidR="00B06015" w:rsidRPr="00943A5F" w:rsidRDefault="00B06015" w:rsidP="00D25C70">
            <w:pPr>
              <w:keepNext/>
              <w:jc w:val="center"/>
              <w:rPr>
                <w:b/>
                <w:noProof/>
                <w:sz w:val="16"/>
                <w:szCs w:val="16"/>
              </w:rPr>
            </w:pPr>
            <w:r w:rsidRPr="00943A5F">
              <w:rPr>
                <w:b/>
                <w:noProof/>
                <w:sz w:val="16"/>
                <w:szCs w:val="16"/>
              </w:rPr>
              <w:t>binIdx</w:t>
            </w:r>
          </w:p>
        </w:tc>
      </w:tr>
      <w:tr w:rsidR="00B06015" w:rsidRPr="00943A5F" w14:paraId="7AB34D2A" w14:textId="77777777" w:rsidTr="00D25C70">
        <w:trPr>
          <w:tblHeader/>
          <w:jc w:val="center"/>
        </w:trPr>
        <w:tc>
          <w:tcPr>
            <w:tcW w:w="2448" w:type="dxa"/>
            <w:vMerge/>
          </w:tcPr>
          <w:p w14:paraId="6083ADBC" w14:textId="77777777" w:rsidR="00B06015" w:rsidRPr="00943A5F" w:rsidRDefault="00B06015" w:rsidP="00D25C70">
            <w:pPr>
              <w:keepNext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14:paraId="36ACE43B" w14:textId="77777777" w:rsidR="00B06015" w:rsidRPr="00943A5F" w:rsidRDefault="00B06015" w:rsidP="00D25C70">
            <w:pPr>
              <w:keepNext/>
              <w:jc w:val="center"/>
              <w:rPr>
                <w:b/>
                <w:noProof/>
                <w:sz w:val="16"/>
                <w:szCs w:val="16"/>
              </w:rPr>
            </w:pPr>
            <w:r w:rsidRPr="00943A5F">
              <w:rPr>
                <w:b/>
                <w:noProof/>
                <w:sz w:val="16"/>
                <w:szCs w:val="16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14:paraId="21BC8A98" w14:textId="77777777" w:rsidR="00B06015" w:rsidRPr="00943A5F" w:rsidRDefault="00B06015" w:rsidP="00D25C70">
            <w:pPr>
              <w:keepNext/>
              <w:jc w:val="center"/>
              <w:rPr>
                <w:b/>
                <w:noProof/>
                <w:sz w:val="16"/>
                <w:szCs w:val="16"/>
              </w:rPr>
            </w:pPr>
            <w:r w:rsidRPr="00943A5F">
              <w:rPr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08" w:type="dxa"/>
            <w:shd w:val="clear" w:color="auto" w:fill="auto"/>
            <w:vAlign w:val="center"/>
          </w:tcPr>
          <w:p w14:paraId="591DB6EB" w14:textId="77777777" w:rsidR="00B06015" w:rsidRPr="00943A5F" w:rsidRDefault="00B06015" w:rsidP="00D25C70">
            <w:pPr>
              <w:keepNext/>
              <w:jc w:val="center"/>
              <w:rPr>
                <w:b/>
                <w:noProof/>
                <w:sz w:val="16"/>
                <w:szCs w:val="16"/>
              </w:rPr>
            </w:pPr>
            <w:r w:rsidRPr="00943A5F">
              <w:rPr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008" w:type="dxa"/>
            <w:shd w:val="clear" w:color="auto" w:fill="auto"/>
            <w:vAlign w:val="center"/>
          </w:tcPr>
          <w:p w14:paraId="63FF3D12" w14:textId="77777777" w:rsidR="00B06015" w:rsidRPr="00943A5F" w:rsidRDefault="00B06015" w:rsidP="00D25C70">
            <w:pPr>
              <w:keepNext/>
              <w:jc w:val="center"/>
              <w:rPr>
                <w:b/>
                <w:noProof/>
                <w:sz w:val="16"/>
                <w:szCs w:val="16"/>
              </w:rPr>
            </w:pPr>
            <w:r w:rsidRPr="00943A5F">
              <w:rPr>
                <w:b/>
                <w:noProof/>
                <w:sz w:val="16"/>
                <w:szCs w:val="16"/>
              </w:rPr>
              <w:t>3</w:t>
            </w:r>
          </w:p>
        </w:tc>
        <w:tc>
          <w:tcPr>
            <w:tcW w:w="1008" w:type="dxa"/>
            <w:shd w:val="clear" w:color="auto" w:fill="auto"/>
            <w:vAlign w:val="center"/>
          </w:tcPr>
          <w:p w14:paraId="51D6C45D" w14:textId="77777777" w:rsidR="00B06015" w:rsidRPr="00943A5F" w:rsidRDefault="00B06015" w:rsidP="00D25C70">
            <w:pPr>
              <w:keepNext/>
              <w:jc w:val="center"/>
              <w:rPr>
                <w:b/>
                <w:noProof/>
                <w:sz w:val="16"/>
                <w:szCs w:val="16"/>
              </w:rPr>
            </w:pPr>
            <w:r w:rsidRPr="00943A5F">
              <w:rPr>
                <w:b/>
                <w:noProof/>
                <w:sz w:val="16"/>
                <w:szCs w:val="16"/>
              </w:rPr>
              <w:t>4</w:t>
            </w:r>
          </w:p>
        </w:tc>
        <w:tc>
          <w:tcPr>
            <w:tcW w:w="1008" w:type="dxa"/>
            <w:vAlign w:val="center"/>
          </w:tcPr>
          <w:p w14:paraId="3738020C" w14:textId="77777777" w:rsidR="00B06015" w:rsidRPr="00943A5F" w:rsidRDefault="00B06015" w:rsidP="00D25C70">
            <w:pPr>
              <w:keepNext/>
              <w:jc w:val="center"/>
              <w:rPr>
                <w:b/>
                <w:noProof/>
                <w:sz w:val="16"/>
                <w:szCs w:val="16"/>
              </w:rPr>
            </w:pPr>
            <w:r w:rsidRPr="00943A5F">
              <w:rPr>
                <w:b/>
                <w:noProof/>
                <w:sz w:val="16"/>
                <w:szCs w:val="16"/>
              </w:rPr>
              <w:t>&gt;=</w:t>
            </w:r>
            <w:r>
              <w:rPr>
                <w:b/>
                <w:noProof/>
                <w:sz w:val="16"/>
                <w:szCs w:val="16"/>
              </w:rPr>
              <w:t xml:space="preserve">  </w:t>
            </w:r>
            <w:r w:rsidRPr="00943A5F">
              <w:rPr>
                <w:b/>
                <w:noProof/>
                <w:sz w:val="16"/>
                <w:szCs w:val="16"/>
              </w:rPr>
              <w:t>5</w:t>
            </w:r>
          </w:p>
        </w:tc>
      </w:tr>
      <w:tr w:rsidR="00B06015" w:rsidRPr="00943A5F" w14:paraId="71D5FA96" w14:textId="77777777" w:rsidTr="00D25C70">
        <w:trPr>
          <w:cantSplit/>
          <w:jc w:val="center"/>
        </w:trPr>
        <w:tc>
          <w:tcPr>
            <w:tcW w:w="2448" w:type="dxa"/>
          </w:tcPr>
          <w:p w14:paraId="4BA4370C" w14:textId="77777777" w:rsidR="00B06015" w:rsidRPr="00943A5F" w:rsidRDefault="00B06015" w:rsidP="00D25C70">
            <w:pPr>
              <w:rPr>
                <w:noProof/>
                <w:sz w:val="16"/>
                <w:szCs w:val="16"/>
              </w:rPr>
            </w:pPr>
            <w:r>
              <w:rPr>
                <w:bCs/>
                <w:noProof/>
                <w:sz w:val="16"/>
                <w:szCs w:val="16"/>
              </w:rPr>
              <w:t>cu_</w:t>
            </w:r>
            <w:r w:rsidRPr="00943A5F">
              <w:rPr>
                <w:bCs/>
                <w:noProof/>
                <w:sz w:val="16"/>
                <w:szCs w:val="16"/>
              </w:rPr>
              <w:t>skip_flag</w:t>
            </w:r>
          </w:p>
        </w:tc>
        <w:tc>
          <w:tcPr>
            <w:tcW w:w="1716" w:type="dxa"/>
            <w:shd w:val="clear" w:color="auto" w:fill="auto"/>
            <w:vAlign w:val="center"/>
          </w:tcPr>
          <w:p w14:paraId="75E0ABAF" w14:textId="77777777" w:rsidR="00B06015" w:rsidRPr="00943A5F" w:rsidRDefault="00B06015" w:rsidP="00D25C70">
            <w:pPr>
              <w:jc w:val="center"/>
              <w:rPr>
                <w:noProof/>
                <w:sz w:val="16"/>
                <w:szCs w:val="16"/>
              </w:rPr>
            </w:pPr>
            <w:r w:rsidRPr="00943A5F">
              <w:rPr>
                <w:noProof/>
                <w:sz w:val="16"/>
                <w:szCs w:val="16"/>
              </w:rPr>
              <w:t>0,1,2</w:t>
            </w:r>
            <w:r w:rsidRPr="00943A5F">
              <w:rPr>
                <w:noProof/>
                <w:sz w:val="16"/>
                <w:szCs w:val="16"/>
              </w:rPr>
              <w:br/>
              <w:t>(subclause </w:t>
            </w:r>
            <w:r>
              <w:rPr>
                <w:noProof/>
                <w:sz w:val="16"/>
                <w:szCs w:val="16"/>
              </w:rPr>
              <w:fldChar w:fldCharType="begin" w:fldLock="1"/>
            </w:r>
            <w:r>
              <w:rPr>
                <w:noProof/>
                <w:sz w:val="16"/>
                <w:szCs w:val="16"/>
              </w:rPr>
              <w:instrText xml:space="preserve"> REF _Ref331179653 \r \h  \* MERGEFORMAT </w:instrText>
            </w:r>
            <w:r>
              <w:rPr>
                <w:noProof/>
                <w:sz w:val="16"/>
                <w:szCs w:val="16"/>
              </w:rPr>
            </w:r>
            <w:r>
              <w:rPr>
                <w:noProof/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9.3.4.2.2</w:t>
            </w:r>
            <w:r>
              <w:rPr>
                <w:noProof/>
                <w:sz w:val="16"/>
                <w:szCs w:val="16"/>
              </w:rPr>
              <w:fldChar w:fldCharType="end"/>
            </w:r>
            <w:r w:rsidRPr="00943A5F">
              <w:rPr>
                <w:noProof/>
                <w:sz w:val="16"/>
                <w:szCs w:val="16"/>
              </w:rPr>
              <w:t>)</w:t>
            </w:r>
          </w:p>
        </w:tc>
        <w:tc>
          <w:tcPr>
            <w:tcW w:w="1008" w:type="dxa"/>
            <w:shd w:val="clear" w:color="auto" w:fill="auto"/>
            <w:vAlign w:val="center"/>
          </w:tcPr>
          <w:p w14:paraId="47276118" w14:textId="77777777" w:rsidR="00B06015" w:rsidRPr="00943A5F" w:rsidRDefault="00B06015" w:rsidP="00D25C70">
            <w:pPr>
              <w:jc w:val="center"/>
              <w:rPr>
                <w:noProof/>
                <w:sz w:val="16"/>
                <w:szCs w:val="16"/>
              </w:rPr>
            </w:pPr>
            <w:r w:rsidRPr="00943A5F">
              <w:rPr>
                <w:noProof/>
                <w:sz w:val="16"/>
                <w:szCs w:val="16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14:paraId="4CC4ADC2" w14:textId="77777777" w:rsidR="00B06015" w:rsidRPr="00943A5F" w:rsidRDefault="00B06015" w:rsidP="00D25C70">
            <w:pPr>
              <w:jc w:val="center"/>
              <w:rPr>
                <w:noProof/>
                <w:sz w:val="16"/>
                <w:szCs w:val="16"/>
              </w:rPr>
            </w:pPr>
            <w:r w:rsidRPr="00943A5F">
              <w:rPr>
                <w:noProof/>
                <w:sz w:val="16"/>
                <w:szCs w:val="16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14:paraId="304AD5BA" w14:textId="77777777" w:rsidR="00B06015" w:rsidRPr="00943A5F" w:rsidRDefault="00B06015" w:rsidP="00D25C70">
            <w:pPr>
              <w:jc w:val="center"/>
              <w:rPr>
                <w:noProof/>
                <w:sz w:val="16"/>
                <w:szCs w:val="16"/>
              </w:rPr>
            </w:pPr>
            <w:r w:rsidRPr="00943A5F">
              <w:rPr>
                <w:noProof/>
                <w:sz w:val="16"/>
                <w:szCs w:val="16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14:paraId="41F609C7" w14:textId="77777777" w:rsidR="00B06015" w:rsidRPr="00943A5F" w:rsidRDefault="004E6839" w:rsidP="00D25C70">
            <w:pPr>
              <w:jc w:val="center"/>
              <w:rPr>
                <w:noProof/>
                <w:sz w:val="16"/>
                <w:szCs w:val="16"/>
              </w:rPr>
            </w:pPr>
            <w:r w:rsidRPr="00943A5F">
              <w:rPr>
                <w:noProof/>
                <w:sz w:val="16"/>
                <w:szCs w:val="16"/>
              </w:rPr>
              <w:t>N</w:t>
            </w:r>
            <w:r w:rsidR="00B06015" w:rsidRPr="00943A5F">
              <w:rPr>
                <w:noProof/>
                <w:sz w:val="16"/>
                <w:szCs w:val="16"/>
              </w:rPr>
              <w:t>a</w:t>
            </w:r>
          </w:p>
        </w:tc>
        <w:tc>
          <w:tcPr>
            <w:tcW w:w="1008" w:type="dxa"/>
            <w:vAlign w:val="center"/>
          </w:tcPr>
          <w:p w14:paraId="16E1DC88" w14:textId="77777777" w:rsidR="00B06015" w:rsidRPr="00943A5F" w:rsidRDefault="00B06015" w:rsidP="00D25C70">
            <w:pPr>
              <w:jc w:val="center"/>
              <w:rPr>
                <w:noProof/>
                <w:sz w:val="16"/>
                <w:szCs w:val="16"/>
              </w:rPr>
            </w:pPr>
            <w:r w:rsidRPr="00943A5F">
              <w:rPr>
                <w:noProof/>
                <w:sz w:val="16"/>
                <w:szCs w:val="16"/>
              </w:rPr>
              <w:t>na</w:t>
            </w:r>
          </w:p>
        </w:tc>
      </w:tr>
      <w:tr w:rsidR="00B06015" w:rsidRPr="00943A5F" w14:paraId="3DEC6C0D" w14:textId="77777777" w:rsidTr="00D25C70">
        <w:trPr>
          <w:cantSplit/>
          <w:jc w:val="center"/>
        </w:trPr>
        <w:tc>
          <w:tcPr>
            <w:tcW w:w="2448" w:type="dxa"/>
          </w:tcPr>
          <w:p w14:paraId="38FB3AA3" w14:textId="77777777" w:rsidR="00B06015" w:rsidRPr="00943A5F" w:rsidRDefault="00B06015" w:rsidP="00D25C70">
            <w:pPr>
              <w:rPr>
                <w:noProof/>
                <w:sz w:val="16"/>
                <w:szCs w:val="16"/>
              </w:rPr>
            </w:pPr>
            <w:r w:rsidRPr="00943A5F">
              <w:rPr>
                <w:noProof/>
                <w:sz w:val="16"/>
                <w:szCs w:val="16"/>
              </w:rPr>
              <w:t>pred_mode_flag</w:t>
            </w:r>
          </w:p>
        </w:tc>
        <w:tc>
          <w:tcPr>
            <w:tcW w:w="1716" w:type="dxa"/>
            <w:shd w:val="clear" w:color="auto" w:fill="auto"/>
            <w:vAlign w:val="center"/>
          </w:tcPr>
          <w:p w14:paraId="190559A8" w14:textId="77777777" w:rsidR="00B06015" w:rsidRPr="00943A5F" w:rsidRDefault="00B06015" w:rsidP="00D25C70">
            <w:pPr>
              <w:jc w:val="center"/>
              <w:rPr>
                <w:noProof/>
                <w:sz w:val="16"/>
                <w:szCs w:val="16"/>
              </w:rPr>
            </w:pPr>
            <w:r w:rsidRPr="00943A5F">
              <w:rPr>
                <w:noProof/>
                <w:sz w:val="16"/>
                <w:szCs w:val="16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14:paraId="7D4D3EB8" w14:textId="77777777" w:rsidR="00B06015" w:rsidRPr="00943A5F" w:rsidRDefault="00B06015" w:rsidP="00D25C70">
            <w:pPr>
              <w:jc w:val="center"/>
              <w:rPr>
                <w:noProof/>
                <w:sz w:val="16"/>
                <w:szCs w:val="16"/>
              </w:rPr>
            </w:pPr>
            <w:r w:rsidRPr="00943A5F">
              <w:rPr>
                <w:noProof/>
                <w:sz w:val="16"/>
                <w:szCs w:val="16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14:paraId="176C1DFE" w14:textId="77777777" w:rsidR="00B06015" w:rsidRPr="00943A5F" w:rsidRDefault="00B06015" w:rsidP="00D25C70">
            <w:pPr>
              <w:jc w:val="center"/>
              <w:rPr>
                <w:noProof/>
                <w:sz w:val="16"/>
                <w:szCs w:val="16"/>
              </w:rPr>
            </w:pPr>
            <w:r w:rsidRPr="00943A5F">
              <w:rPr>
                <w:noProof/>
                <w:sz w:val="16"/>
                <w:szCs w:val="16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14:paraId="29C76A93" w14:textId="77777777" w:rsidR="00B06015" w:rsidRPr="00943A5F" w:rsidRDefault="00B06015" w:rsidP="00D25C70">
            <w:pPr>
              <w:jc w:val="center"/>
              <w:rPr>
                <w:noProof/>
                <w:sz w:val="16"/>
                <w:szCs w:val="16"/>
              </w:rPr>
            </w:pPr>
            <w:r w:rsidRPr="00943A5F">
              <w:rPr>
                <w:noProof/>
                <w:sz w:val="16"/>
                <w:szCs w:val="16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14:paraId="62503FF3" w14:textId="77777777" w:rsidR="00B06015" w:rsidRPr="00943A5F" w:rsidRDefault="004E6839" w:rsidP="00D25C70">
            <w:pPr>
              <w:jc w:val="center"/>
              <w:rPr>
                <w:noProof/>
                <w:sz w:val="16"/>
                <w:szCs w:val="16"/>
              </w:rPr>
            </w:pPr>
            <w:r w:rsidRPr="00943A5F">
              <w:rPr>
                <w:noProof/>
                <w:sz w:val="16"/>
                <w:szCs w:val="16"/>
              </w:rPr>
              <w:t>N</w:t>
            </w:r>
            <w:r w:rsidR="00B06015" w:rsidRPr="00943A5F">
              <w:rPr>
                <w:noProof/>
                <w:sz w:val="16"/>
                <w:szCs w:val="16"/>
              </w:rPr>
              <w:t>a</w:t>
            </w:r>
          </w:p>
        </w:tc>
        <w:tc>
          <w:tcPr>
            <w:tcW w:w="1008" w:type="dxa"/>
            <w:vAlign w:val="center"/>
          </w:tcPr>
          <w:p w14:paraId="3BB2301C" w14:textId="77777777" w:rsidR="00B06015" w:rsidRPr="00943A5F" w:rsidRDefault="00B06015" w:rsidP="00D25C70">
            <w:pPr>
              <w:jc w:val="center"/>
              <w:rPr>
                <w:noProof/>
                <w:sz w:val="16"/>
                <w:szCs w:val="16"/>
              </w:rPr>
            </w:pPr>
            <w:r w:rsidRPr="00943A5F">
              <w:rPr>
                <w:noProof/>
                <w:sz w:val="16"/>
                <w:szCs w:val="16"/>
              </w:rPr>
              <w:t>na</w:t>
            </w:r>
          </w:p>
        </w:tc>
      </w:tr>
      <w:tr w:rsidR="00B06015" w:rsidRPr="00943A5F" w14:paraId="1D271760" w14:textId="77777777" w:rsidTr="00D25C70">
        <w:trPr>
          <w:cantSplit/>
          <w:jc w:val="center"/>
        </w:trPr>
        <w:tc>
          <w:tcPr>
            <w:tcW w:w="2448" w:type="dxa"/>
          </w:tcPr>
          <w:p w14:paraId="31FA0C4F" w14:textId="77777777" w:rsidR="00B06015" w:rsidRPr="000A3662" w:rsidRDefault="00E53B8E" w:rsidP="00D25C70">
            <w:pPr>
              <w:rPr>
                <w:noProof/>
                <w:sz w:val="16"/>
                <w:szCs w:val="16"/>
                <w:highlight w:val="yellow"/>
              </w:rPr>
            </w:pPr>
            <w:r>
              <w:rPr>
                <w:noProof/>
                <w:sz w:val="16"/>
                <w:szCs w:val="16"/>
                <w:highlight w:val="yellow"/>
              </w:rPr>
              <w:t>palette</w:t>
            </w:r>
            <w:r w:rsidR="00B06015" w:rsidRPr="000A3662">
              <w:rPr>
                <w:noProof/>
                <w:sz w:val="16"/>
                <w:szCs w:val="16"/>
                <w:highlight w:val="yellow"/>
              </w:rPr>
              <w:t>_</w:t>
            </w:r>
            <w:r>
              <w:rPr>
                <w:noProof/>
                <w:sz w:val="16"/>
                <w:szCs w:val="16"/>
                <w:highlight w:val="yellow"/>
              </w:rPr>
              <w:t>mode</w:t>
            </w:r>
            <w:r w:rsidR="00B06015" w:rsidRPr="000A3662">
              <w:rPr>
                <w:noProof/>
                <w:sz w:val="16"/>
                <w:szCs w:val="16"/>
                <w:highlight w:val="yellow"/>
              </w:rPr>
              <w:t>_flag</w:t>
            </w:r>
          </w:p>
        </w:tc>
        <w:tc>
          <w:tcPr>
            <w:tcW w:w="1716" w:type="dxa"/>
            <w:shd w:val="clear" w:color="auto" w:fill="auto"/>
            <w:vAlign w:val="center"/>
          </w:tcPr>
          <w:p w14:paraId="60B70784" w14:textId="77777777" w:rsidR="00B06015" w:rsidRPr="000A3662" w:rsidRDefault="00B06015" w:rsidP="00D25C70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 w:rsidRPr="00284EF0">
              <w:rPr>
                <w:noProof/>
                <w:sz w:val="16"/>
                <w:szCs w:val="16"/>
                <w:highlight w:val="yellow"/>
              </w:rPr>
              <w:t>0,1,2</w:t>
            </w:r>
            <w:r w:rsidRPr="00284EF0">
              <w:rPr>
                <w:noProof/>
                <w:sz w:val="16"/>
                <w:szCs w:val="16"/>
                <w:highlight w:val="yellow"/>
              </w:rPr>
              <w:br/>
              <w:t>(subclause </w:t>
            </w:r>
            <w:r w:rsidRPr="00284EF0">
              <w:rPr>
                <w:noProof/>
                <w:sz w:val="16"/>
                <w:szCs w:val="16"/>
                <w:highlight w:val="yellow"/>
              </w:rPr>
              <w:fldChar w:fldCharType="begin" w:fldLock="1"/>
            </w:r>
            <w:r w:rsidRPr="00284EF0">
              <w:rPr>
                <w:noProof/>
                <w:sz w:val="16"/>
                <w:szCs w:val="16"/>
                <w:highlight w:val="yellow"/>
              </w:rPr>
              <w:instrText xml:space="preserve"> REF _Ref331179653 \r \h  \* MERGEFORMAT </w:instrText>
            </w:r>
            <w:r w:rsidRPr="00284EF0">
              <w:rPr>
                <w:noProof/>
                <w:sz w:val="16"/>
                <w:szCs w:val="16"/>
                <w:highlight w:val="yellow"/>
              </w:rPr>
            </w:r>
            <w:r w:rsidRPr="00284EF0">
              <w:rPr>
                <w:noProof/>
                <w:sz w:val="16"/>
                <w:szCs w:val="16"/>
                <w:highlight w:val="yellow"/>
              </w:rPr>
              <w:fldChar w:fldCharType="separate"/>
            </w:r>
            <w:r w:rsidRPr="00284EF0">
              <w:rPr>
                <w:noProof/>
                <w:sz w:val="16"/>
                <w:szCs w:val="16"/>
                <w:highlight w:val="yellow"/>
              </w:rPr>
              <w:t>9.3.4.2.2</w:t>
            </w:r>
            <w:r w:rsidRPr="00284EF0">
              <w:rPr>
                <w:noProof/>
                <w:sz w:val="16"/>
                <w:szCs w:val="16"/>
                <w:highlight w:val="yellow"/>
              </w:rPr>
              <w:fldChar w:fldCharType="end"/>
            </w:r>
            <w:r w:rsidRPr="00284EF0">
              <w:rPr>
                <w:noProof/>
                <w:sz w:val="16"/>
                <w:szCs w:val="16"/>
                <w:highlight w:val="yellow"/>
              </w:rPr>
              <w:t>)</w:t>
            </w:r>
          </w:p>
        </w:tc>
        <w:tc>
          <w:tcPr>
            <w:tcW w:w="1008" w:type="dxa"/>
            <w:shd w:val="clear" w:color="auto" w:fill="auto"/>
            <w:vAlign w:val="center"/>
          </w:tcPr>
          <w:p w14:paraId="68A84478" w14:textId="77777777" w:rsidR="00B06015" w:rsidRPr="000A3662" w:rsidRDefault="00B06015" w:rsidP="00D25C70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 w:rsidRPr="000A3662">
              <w:rPr>
                <w:noProof/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14:paraId="1A57908E" w14:textId="77777777" w:rsidR="00B06015" w:rsidRPr="000A3662" w:rsidRDefault="00B06015" w:rsidP="00D25C70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 w:rsidRPr="000A3662">
              <w:rPr>
                <w:noProof/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14:paraId="2C514CB6" w14:textId="77777777" w:rsidR="00B06015" w:rsidRPr="000A3662" w:rsidRDefault="00B06015" w:rsidP="00D25C70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 w:rsidRPr="000A3662">
              <w:rPr>
                <w:noProof/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14:paraId="45F8B3A4" w14:textId="77777777" w:rsidR="00B06015" w:rsidRPr="000A3662" w:rsidRDefault="004E6839" w:rsidP="00D25C70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 w:rsidRPr="000A3662">
              <w:rPr>
                <w:noProof/>
                <w:sz w:val="16"/>
                <w:szCs w:val="16"/>
                <w:highlight w:val="yellow"/>
              </w:rPr>
              <w:t>N</w:t>
            </w:r>
            <w:r w:rsidR="00B06015" w:rsidRPr="000A3662">
              <w:rPr>
                <w:noProof/>
                <w:sz w:val="16"/>
                <w:szCs w:val="16"/>
                <w:highlight w:val="yellow"/>
              </w:rPr>
              <w:t>a</w:t>
            </w:r>
          </w:p>
        </w:tc>
        <w:tc>
          <w:tcPr>
            <w:tcW w:w="1008" w:type="dxa"/>
            <w:vAlign w:val="center"/>
          </w:tcPr>
          <w:p w14:paraId="71106607" w14:textId="77777777" w:rsidR="00B06015" w:rsidRPr="00943A5F" w:rsidRDefault="00B06015" w:rsidP="00D25C70">
            <w:pPr>
              <w:jc w:val="center"/>
              <w:rPr>
                <w:noProof/>
                <w:sz w:val="16"/>
                <w:szCs w:val="16"/>
              </w:rPr>
            </w:pPr>
            <w:r w:rsidRPr="000A3662">
              <w:rPr>
                <w:noProof/>
                <w:sz w:val="16"/>
                <w:szCs w:val="16"/>
                <w:highlight w:val="yellow"/>
              </w:rPr>
              <w:t>na</w:t>
            </w:r>
          </w:p>
        </w:tc>
      </w:tr>
      <w:tr w:rsidR="00B932EE" w:rsidRPr="00943A5F" w14:paraId="0E32394E" w14:textId="77777777" w:rsidTr="00D25C70">
        <w:trPr>
          <w:cantSplit/>
          <w:jc w:val="center"/>
        </w:trPr>
        <w:tc>
          <w:tcPr>
            <w:tcW w:w="2448" w:type="dxa"/>
          </w:tcPr>
          <w:p w14:paraId="7FB88906" w14:textId="77777777" w:rsidR="00B932EE" w:rsidRDefault="00A37F2B" w:rsidP="00D25C70">
            <w:pPr>
              <w:rPr>
                <w:noProof/>
                <w:sz w:val="16"/>
                <w:szCs w:val="16"/>
                <w:highlight w:val="yellow"/>
              </w:rPr>
            </w:pPr>
            <w:r>
              <w:rPr>
                <w:noProof/>
                <w:sz w:val="16"/>
                <w:szCs w:val="16"/>
                <w:highlight w:val="yellow"/>
                <w:lang w:eastAsia="ko-KR"/>
              </w:rPr>
              <w:t>previous</w:t>
            </w:r>
            <w:r w:rsidR="00B932EE" w:rsidRPr="007803AB">
              <w:rPr>
                <w:noProof/>
                <w:sz w:val="16"/>
                <w:szCs w:val="16"/>
                <w:highlight w:val="yellow"/>
                <w:lang w:eastAsia="ko-KR"/>
              </w:rPr>
              <w:t>_palette_entry_flag</w:t>
            </w:r>
          </w:p>
        </w:tc>
        <w:tc>
          <w:tcPr>
            <w:tcW w:w="1716" w:type="dxa"/>
            <w:shd w:val="clear" w:color="auto" w:fill="auto"/>
            <w:vAlign w:val="center"/>
          </w:tcPr>
          <w:p w14:paraId="656DB280" w14:textId="77777777" w:rsidR="00B932EE" w:rsidRPr="000A3662" w:rsidRDefault="00B932EE" w:rsidP="00C66D84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>
              <w:rPr>
                <w:noProof/>
                <w:sz w:val="16"/>
                <w:szCs w:val="16"/>
                <w:highlight w:val="yellow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14:paraId="3C65B423" w14:textId="77777777" w:rsidR="00B932EE" w:rsidRPr="000A3662" w:rsidRDefault="006E2D41" w:rsidP="00C66D84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>
              <w:rPr>
                <w:noProof/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14:paraId="24BC822D" w14:textId="77777777" w:rsidR="00B932EE" w:rsidRPr="000A3662" w:rsidRDefault="006E2D41" w:rsidP="00C66D84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>
              <w:rPr>
                <w:noProof/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14:paraId="6EDABB8E" w14:textId="77777777" w:rsidR="00B932EE" w:rsidRPr="000A3662" w:rsidRDefault="006E2D41" w:rsidP="00C66D84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>
              <w:rPr>
                <w:noProof/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14:paraId="585A342A" w14:textId="77777777" w:rsidR="00B932EE" w:rsidRPr="000A3662" w:rsidRDefault="006E2D41" w:rsidP="00C66D84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>
              <w:rPr>
                <w:noProof/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vAlign w:val="center"/>
          </w:tcPr>
          <w:p w14:paraId="17901995" w14:textId="77777777" w:rsidR="00B932EE" w:rsidRPr="00943A5F" w:rsidRDefault="006E2D41" w:rsidP="00C66D84">
            <w:pPr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na</w:t>
            </w:r>
          </w:p>
        </w:tc>
      </w:tr>
      <w:tr w:rsidR="00B932EE" w:rsidRPr="00943A5F" w14:paraId="4D905679" w14:textId="77777777" w:rsidTr="00D25C70">
        <w:trPr>
          <w:cantSplit/>
          <w:jc w:val="center"/>
        </w:trPr>
        <w:tc>
          <w:tcPr>
            <w:tcW w:w="2448" w:type="dxa"/>
          </w:tcPr>
          <w:p w14:paraId="37CD2673" w14:textId="77777777" w:rsidR="00B932EE" w:rsidRDefault="00B932EE" w:rsidP="00D25C70">
            <w:pPr>
              <w:rPr>
                <w:noProof/>
                <w:sz w:val="16"/>
                <w:szCs w:val="16"/>
                <w:highlight w:val="yellow"/>
              </w:rPr>
            </w:pPr>
            <w:r w:rsidRPr="007803AB">
              <w:rPr>
                <w:noProof/>
                <w:sz w:val="16"/>
                <w:szCs w:val="16"/>
                <w:highlight w:val="yellow"/>
                <w:lang w:eastAsia="ko-KR"/>
              </w:rPr>
              <w:t>palette_num_signalled_entries</w:t>
            </w:r>
          </w:p>
        </w:tc>
        <w:tc>
          <w:tcPr>
            <w:tcW w:w="1716" w:type="dxa"/>
            <w:shd w:val="clear" w:color="auto" w:fill="auto"/>
            <w:vAlign w:val="center"/>
          </w:tcPr>
          <w:p w14:paraId="5448DDB2" w14:textId="77777777" w:rsidR="00B932EE" w:rsidRPr="000A3662" w:rsidRDefault="00B932EE" w:rsidP="00C66D84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>
              <w:rPr>
                <w:noProof/>
                <w:sz w:val="16"/>
                <w:szCs w:val="16"/>
                <w:highlight w:val="yellow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14:paraId="0A6DE04A" w14:textId="77777777" w:rsidR="00B932EE" w:rsidRPr="000A3662" w:rsidRDefault="00B932EE" w:rsidP="00C66D84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>
              <w:rPr>
                <w:noProof/>
                <w:sz w:val="16"/>
                <w:szCs w:val="16"/>
                <w:highlight w:val="yellow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14:paraId="34423C91" w14:textId="77777777" w:rsidR="00B932EE" w:rsidRPr="000A3662" w:rsidRDefault="00B932EE" w:rsidP="00C66D84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>
              <w:rPr>
                <w:noProof/>
                <w:sz w:val="16"/>
                <w:szCs w:val="16"/>
                <w:highlight w:val="yellow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14:paraId="6C1A5DAA" w14:textId="77777777" w:rsidR="00B932EE" w:rsidRPr="000A3662" w:rsidRDefault="00B932EE" w:rsidP="00C66D84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>
              <w:rPr>
                <w:noProof/>
                <w:sz w:val="16"/>
                <w:szCs w:val="16"/>
                <w:highlight w:val="yellow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14:paraId="4A883E8A" w14:textId="77777777" w:rsidR="00B932EE" w:rsidRPr="000A3662" w:rsidRDefault="004E6839" w:rsidP="00C66D84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>
              <w:rPr>
                <w:noProof/>
                <w:sz w:val="16"/>
                <w:szCs w:val="16"/>
                <w:highlight w:val="yellow"/>
              </w:rPr>
              <w:t>B</w:t>
            </w:r>
            <w:r w:rsidR="00B932EE">
              <w:rPr>
                <w:noProof/>
                <w:sz w:val="16"/>
                <w:szCs w:val="16"/>
                <w:highlight w:val="yellow"/>
              </w:rPr>
              <w:t>ypass</w:t>
            </w:r>
          </w:p>
        </w:tc>
        <w:tc>
          <w:tcPr>
            <w:tcW w:w="1008" w:type="dxa"/>
            <w:vAlign w:val="center"/>
          </w:tcPr>
          <w:p w14:paraId="67D410AB" w14:textId="77777777" w:rsidR="00B932EE" w:rsidRPr="00943A5F" w:rsidRDefault="00B932EE" w:rsidP="00C66D84">
            <w:pPr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  <w:highlight w:val="yellow"/>
              </w:rPr>
              <w:t>bypass</w:t>
            </w:r>
          </w:p>
        </w:tc>
      </w:tr>
      <w:tr w:rsidR="00B932EE" w:rsidRPr="00943A5F" w14:paraId="5950C05F" w14:textId="77777777" w:rsidTr="00D25C70">
        <w:trPr>
          <w:cantSplit/>
          <w:jc w:val="center"/>
        </w:trPr>
        <w:tc>
          <w:tcPr>
            <w:tcW w:w="2448" w:type="dxa"/>
          </w:tcPr>
          <w:p w14:paraId="35523E71" w14:textId="77777777" w:rsidR="00B932EE" w:rsidRPr="000A3662" w:rsidRDefault="00B932EE" w:rsidP="00D25C70">
            <w:pPr>
              <w:rPr>
                <w:noProof/>
                <w:sz w:val="16"/>
                <w:szCs w:val="16"/>
                <w:highlight w:val="yellow"/>
              </w:rPr>
            </w:pPr>
            <w:r>
              <w:rPr>
                <w:noProof/>
                <w:sz w:val="16"/>
                <w:szCs w:val="16"/>
                <w:highlight w:val="yellow"/>
              </w:rPr>
              <w:t>palette_entries</w:t>
            </w:r>
          </w:p>
        </w:tc>
        <w:tc>
          <w:tcPr>
            <w:tcW w:w="1716" w:type="dxa"/>
            <w:shd w:val="clear" w:color="auto" w:fill="auto"/>
            <w:vAlign w:val="center"/>
          </w:tcPr>
          <w:p w14:paraId="2F3250C4" w14:textId="77777777" w:rsidR="00B932EE" w:rsidRPr="000A3662" w:rsidRDefault="00B932EE" w:rsidP="00D25C70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>
              <w:rPr>
                <w:noProof/>
                <w:sz w:val="16"/>
                <w:szCs w:val="16"/>
                <w:highlight w:val="yellow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14:paraId="38512F45" w14:textId="77777777" w:rsidR="00B932EE" w:rsidRPr="000A3662" w:rsidRDefault="00B932EE" w:rsidP="00D25C70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>
              <w:rPr>
                <w:noProof/>
                <w:sz w:val="16"/>
                <w:szCs w:val="16"/>
                <w:highlight w:val="yellow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14:paraId="1D8F2929" w14:textId="77777777" w:rsidR="00B932EE" w:rsidRPr="000A3662" w:rsidRDefault="00B932EE" w:rsidP="00D25C70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>
              <w:rPr>
                <w:noProof/>
                <w:sz w:val="16"/>
                <w:szCs w:val="16"/>
                <w:highlight w:val="yellow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14:paraId="182ABB20" w14:textId="77777777" w:rsidR="00B932EE" w:rsidRPr="000A3662" w:rsidRDefault="00B932EE" w:rsidP="00D25C70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>
              <w:rPr>
                <w:noProof/>
                <w:sz w:val="16"/>
                <w:szCs w:val="16"/>
                <w:highlight w:val="yellow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14:paraId="3A597B10" w14:textId="77777777" w:rsidR="00B932EE" w:rsidRPr="000A3662" w:rsidRDefault="004E6839" w:rsidP="00D25C70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>
              <w:rPr>
                <w:noProof/>
                <w:sz w:val="16"/>
                <w:szCs w:val="16"/>
                <w:highlight w:val="yellow"/>
              </w:rPr>
              <w:t>B</w:t>
            </w:r>
            <w:r w:rsidR="00B932EE">
              <w:rPr>
                <w:noProof/>
                <w:sz w:val="16"/>
                <w:szCs w:val="16"/>
                <w:highlight w:val="yellow"/>
              </w:rPr>
              <w:t>ypass</w:t>
            </w:r>
          </w:p>
        </w:tc>
        <w:tc>
          <w:tcPr>
            <w:tcW w:w="1008" w:type="dxa"/>
            <w:vAlign w:val="center"/>
          </w:tcPr>
          <w:p w14:paraId="15D2F6BF" w14:textId="77777777" w:rsidR="00B932EE" w:rsidRPr="00943A5F" w:rsidRDefault="00B932EE" w:rsidP="00D25C70">
            <w:pPr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  <w:highlight w:val="yellow"/>
              </w:rPr>
              <w:t>bypass</w:t>
            </w:r>
          </w:p>
        </w:tc>
      </w:tr>
      <w:tr w:rsidR="001C5559" w:rsidRPr="00943A5F" w14:paraId="2BE46F23" w14:textId="77777777" w:rsidTr="00D25C70">
        <w:trPr>
          <w:cantSplit/>
          <w:jc w:val="center"/>
        </w:trPr>
        <w:tc>
          <w:tcPr>
            <w:tcW w:w="2448" w:type="dxa"/>
          </w:tcPr>
          <w:p w14:paraId="09F0E531" w14:textId="77777777" w:rsidR="001C5559" w:rsidRDefault="001C5559" w:rsidP="007047D1">
            <w:pPr>
              <w:rPr>
                <w:noProof/>
                <w:sz w:val="16"/>
                <w:szCs w:val="16"/>
                <w:highlight w:val="yellow"/>
              </w:rPr>
            </w:pPr>
            <w:r w:rsidRPr="00A65FCD">
              <w:rPr>
                <w:noProof/>
                <w:sz w:val="16"/>
                <w:szCs w:val="16"/>
                <w:highlight w:val="yellow"/>
                <w:lang w:eastAsia="ko-KR"/>
              </w:rPr>
              <w:t>palette_escape_</w:t>
            </w:r>
            <w:r>
              <w:rPr>
                <w:noProof/>
                <w:sz w:val="16"/>
                <w:szCs w:val="16"/>
                <w:highlight w:val="yellow"/>
                <w:lang w:eastAsia="ko-KR"/>
              </w:rPr>
              <w:t>val</w:t>
            </w:r>
          </w:p>
        </w:tc>
        <w:tc>
          <w:tcPr>
            <w:tcW w:w="1716" w:type="dxa"/>
            <w:shd w:val="clear" w:color="auto" w:fill="auto"/>
            <w:vAlign w:val="center"/>
          </w:tcPr>
          <w:p w14:paraId="799532C2" w14:textId="77777777" w:rsidR="001C5559" w:rsidRDefault="007C3A0D" w:rsidP="00C66D84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>
              <w:rPr>
                <w:noProof/>
                <w:sz w:val="16"/>
                <w:szCs w:val="16"/>
                <w:highlight w:val="yellow"/>
              </w:rPr>
              <w:t>cIdx</w:t>
            </w:r>
          </w:p>
        </w:tc>
        <w:tc>
          <w:tcPr>
            <w:tcW w:w="1008" w:type="dxa"/>
            <w:shd w:val="clear" w:color="auto" w:fill="auto"/>
            <w:vAlign w:val="center"/>
          </w:tcPr>
          <w:p w14:paraId="6BC931E3" w14:textId="77777777" w:rsidR="001C5559" w:rsidRPr="000A3662" w:rsidRDefault="001C5559" w:rsidP="009A4C69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>
              <w:rPr>
                <w:noProof/>
                <w:sz w:val="16"/>
                <w:szCs w:val="16"/>
                <w:highlight w:val="yellow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14:paraId="208BC395" w14:textId="77777777" w:rsidR="001C5559" w:rsidRPr="000A3662" w:rsidRDefault="001C5559" w:rsidP="009A4C69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>
              <w:rPr>
                <w:noProof/>
                <w:sz w:val="16"/>
                <w:szCs w:val="16"/>
                <w:highlight w:val="yellow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14:paraId="2CDAF72F" w14:textId="77777777" w:rsidR="001C5559" w:rsidRPr="000A3662" w:rsidRDefault="001C5559" w:rsidP="009A4C69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>
              <w:rPr>
                <w:noProof/>
                <w:sz w:val="16"/>
                <w:szCs w:val="16"/>
                <w:highlight w:val="yellow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14:paraId="6749878F" w14:textId="77777777" w:rsidR="001C5559" w:rsidRPr="000A3662" w:rsidRDefault="004E6839" w:rsidP="009A4C69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>
              <w:rPr>
                <w:noProof/>
                <w:sz w:val="16"/>
                <w:szCs w:val="16"/>
                <w:highlight w:val="yellow"/>
              </w:rPr>
              <w:t>B</w:t>
            </w:r>
            <w:r w:rsidR="001C5559">
              <w:rPr>
                <w:noProof/>
                <w:sz w:val="16"/>
                <w:szCs w:val="16"/>
                <w:highlight w:val="yellow"/>
              </w:rPr>
              <w:t>ypass</w:t>
            </w:r>
          </w:p>
        </w:tc>
        <w:tc>
          <w:tcPr>
            <w:tcW w:w="1008" w:type="dxa"/>
            <w:vAlign w:val="center"/>
          </w:tcPr>
          <w:p w14:paraId="0AE26FB7" w14:textId="77777777" w:rsidR="001C5559" w:rsidRPr="00943A5F" w:rsidRDefault="001C5559" w:rsidP="009A4C69">
            <w:pPr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  <w:highlight w:val="yellow"/>
              </w:rPr>
              <w:t>bypass</w:t>
            </w:r>
          </w:p>
        </w:tc>
      </w:tr>
      <w:tr w:rsidR="007047D1" w:rsidRPr="00943A5F" w14:paraId="4792B25E" w14:textId="77777777" w:rsidTr="00D25C70">
        <w:trPr>
          <w:cantSplit/>
          <w:jc w:val="center"/>
        </w:trPr>
        <w:tc>
          <w:tcPr>
            <w:tcW w:w="2448" w:type="dxa"/>
          </w:tcPr>
          <w:p w14:paraId="75885945" w14:textId="77777777" w:rsidR="007047D1" w:rsidRDefault="007047D1" w:rsidP="00D25C70">
            <w:pPr>
              <w:rPr>
                <w:noProof/>
                <w:sz w:val="16"/>
                <w:szCs w:val="16"/>
                <w:highlight w:val="yellow"/>
              </w:rPr>
            </w:pPr>
            <w:r w:rsidRPr="00A65FCD">
              <w:rPr>
                <w:noProof/>
                <w:sz w:val="16"/>
                <w:szCs w:val="16"/>
                <w:highlight w:val="yellow"/>
                <w:lang w:eastAsia="ko-KR"/>
              </w:rPr>
              <w:t>palette_run_type_flag</w:t>
            </w:r>
          </w:p>
        </w:tc>
        <w:tc>
          <w:tcPr>
            <w:tcW w:w="1716" w:type="dxa"/>
            <w:shd w:val="clear" w:color="auto" w:fill="auto"/>
            <w:vAlign w:val="center"/>
          </w:tcPr>
          <w:p w14:paraId="0AD597D1" w14:textId="64680BED" w:rsidR="007047D1" w:rsidRDefault="007047D1" w:rsidP="00C66D84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>
              <w:rPr>
                <w:noProof/>
                <w:sz w:val="16"/>
                <w:szCs w:val="16"/>
                <w:highlight w:val="yellow"/>
              </w:rPr>
              <w:t>0, 1</w:t>
            </w:r>
            <w:ins w:id="327" w:author="Christophe GISQUET" w:date="2014-06-17T10:29:00Z">
              <w:r w:rsidR="00A3509E">
                <w:rPr>
                  <w:noProof/>
                  <w:sz w:val="16"/>
                  <w:szCs w:val="16"/>
                  <w:highlight w:val="yellow"/>
                </w:rPr>
                <w:t>, 2</w:t>
              </w:r>
            </w:ins>
          </w:p>
          <w:p w14:paraId="3F2DE832" w14:textId="77777777" w:rsidR="007047D1" w:rsidRPr="000A3662" w:rsidRDefault="007047D1" w:rsidP="00C66D84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 w:rsidRPr="00284EF0">
              <w:rPr>
                <w:noProof/>
                <w:sz w:val="16"/>
                <w:szCs w:val="16"/>
                <w:highlight w:val="yellow"/>
              </w:rPr>
              <w:t>(subclause </w:t>
            </w:r>
            <w:r w:rsidRPr="00284EF0">
              <w:rPr>
                <w:noProof/>
                <w:sz w:val="16"/>
                <w:szCs w:val="16"/>
                <w:highlight w:val="yellow"/>
              </w:rPr>
              <w:fldChar w:fldCharType="begin" w:fldLock="1"/>
            </w:r>
            <w:r w:rsidRPr="00284EF0">
              <w:rPr>
                <w:noProof/>
                <w:sz w:val="16"/>
                <w:szCs w:val="16"/>
                <w:highlight w:val="yellow"/>
              </w:rPr>
              <w:instrText xml:space="preserve"> REF _Ref331179653 \r \h  \* MERGEFORMAT </w:instrText>
            </w:r>
            <w:r w:rsidRPr="00284EF0">
              <w:rPr>
                <w:noProof/>
                <w:sz w:val="16"/>
                <w:szCs w:val="16"/>
                <w:highlight w:val="yellow"/>
              </w:rPr>
            </w:r>
            <w:r w:rsidRPr="00284EF0">
              <w:rPr>
                <w:noProof/>
                <w:sz w:val="16"/>
                <w:szCs w:val="16"/>
                <w:highlight w:val="yellow"/>
              </w:rPr>
              <w:fldChar w:fldCharType="separate"/>
            </w:r>
            <w:r w:rsidRPr="00284EF0">
              <w:rPr>
                <w:noProof/>
                <w:sz w:val="16"/>
                <w:szCs w:val="16"/>
                <w:highlight w:val="yellow"/>
              </w:rPr>
              <w:t>9.3.4.2.2</w:t>
            </w:r>
            <w:r w:rsidRPr="00284EF0">
              <w:rPr>
                <w:noProof/>
                <w:sz w:val="16"/>
                <w:szCs w:val="16"/>
                <w:highlight w:val="yellow"/>
              </w:rPr>
              <w:fldChar w:fldCharType="end"/>
            </w:r>
            <w:r w:rsidRPr="00284EF0">
              <w:rPr>
                <w:noProof/>
                <w:sz w:val="16"/>
                <w:szCs w:val="16"/>
                <w:highlight w:val="yellow"/>
              </w:rPr>
              <w:t>)</w:t>
            </w:r>
          </w:p>
        </w:tc>
        <w:tc>
          <w:tcPr>
            <w:tcW w:w="1008" w:type="dxa"/>
            <w:shd w:val="clear" w:color="auto" w:fill="auto"/>
            <w:vAlign w:val="center"/>
          </w:tcPr>
          <w:p w14:paraId="5F3193A3" w14:textId="20704C62" w:rsidR="007047D1" w:rsidRDefault="00A3509E" w:rsidP="00C66D84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ins w:id="328" w:author="Christophe GISQUET" w:date="2014-06-17T10:29:00Z">
              <w:r w:rsidRPr="00A17507">
                <w:rPr>
                  <w:noProof/>
                  <w:sz w:val="16"/>
                  <w:szCs w:val="16"/>
                </w:rPr>
                <w:t>0, 1</w:t>
              </w:r>
              <w:r>
                <w:rPr>
                  <w:noProof/>
                  <w:sz w:val="16"/>
                  <w:szCs w:val="16"/>
                </w:rPr>
                <w:t>, 2</w:t>
              </w:r>
            </w:ins>
            <w:del w:id="329" w:author="Christophe GISQUET" w:date="2014-06-17T10:29:00Z">
              <w:r w:rsidR="007047D1" w:rsidDel="00A3509E">
                <w:rPr>
                  <w:noProof/>
                  <w:sz w:val="16"/>
                  <w:szCs w:val="16"/>
                  <w:highlight w:val="yellow"/>
                </w:rPr>
                <w:delText>na</w:delText>
              </w:r>
            </w:del>
          </w:p>
        </w:tc>
        <w:tc>
          <w:tcPr>
            <w:tcW w:w="1008" w:type="dxa"/>
            <w:shd w:val="clear" w:color="auto" w:fill="auto"/>
            <w:vAlign w:val="center"/>
          </w:tcPr>
          <w:p w14:paraId="0BF9CD61" w14:textId="77777777" w:rsidR="007047D1" w:rsidRDefault="007047D1" w:rsidP="00C66D84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>
              <w:rPr>
                <w:noProof/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14:paraId="0948AAB4" w14:textId="77777777" w:rsidR="007047D1" w:rsidRDefault="007047D1" w:rsidP="00C66D84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>
              <w:rPr>
                <w:noProof/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14:paraId="43C9722A" w14:textId="77777777" w:rsidR="007047D1" w:rsidRDefault="004E6839" w:rsidP="00C66D84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>
              <w:rPr>
                <w:noProof/>
                <w:sz w:val="16"/>
                <w:szCs w:val="16"/>
                <w:highlight w:val="yellow"/>
              </w:rPr>
              <w:t>N</w:t>
            </w:r>
            <w:r w:rsidR="007047D1">
              <w:rPr>
                <w:noProof/>
                <w:sz w:val="16"/>
                <w:szCs w:val="16"/>
                <w:highlight w:val="yellow"/>
              </w:rPr>
              <w:t>a</w:t>
            </w:r>
          </w:p>
        </w:tc>
        <w:tc>
          <w:tcPr>
            <w:tcW w:w="1008" w:type="dxa"/>
            <w:vAlign w:val="center"/>
          </w:tcPr>
          <w:p w14:paraId="222D86A2" w14:textId="77777777" w:rsidR="007047D1" w:rsidRDefault="007047D1" w:rsidP="00C66D84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>
              <w:rPr>
                <w:noProof/>
                <w:sz w:val="16"/>
                <w:szCs w:val="16"/>
                <w:highlight w:val="yellow"/>
              </w:rPr>
              <w:t>na</w:t>
            </w:r>
          </w:p>
        </w:tc>
      </w:tr>
      <w:tr w:rsidR="00F479A3" w:rsidRPr="00943A5F" w14:paraId="2124AA09" w14:textId="77777777" w:rsidTr="00D25C70">
        <w:trPr>
          <w:cantSplit/>
          <w:jc w:val="center"/>
        </w:trPr>
        <w:tc>
          <w:tcPr>
            <w:tcW w:w="2448" w:type="dxa"/>
          </w:tcPr>
          <w:p w14:paraId="61D19EDB" w14:textId="7CEAE0C2" w:rsidR="00F479A3" w:rsidRDefault="00D2124E" w:rsidP="00D25C70">
            <w:pPr>
              <w:rPr>
                <w:noProof/>
                <w:sz w:val="16"/>
                <w:szCs w:val="16"/>
                <w:highlight w:val="yellow"/>
              </w:rPr>
            </w:pPr>
            <w:ins w:id="330" w:author="Christophe GISQUET" w:date="2014-06-16T12:56:00Z">
              <w:r>
                <w:rPr>
                  <w:noProof/>
                  <w:sz w:val="16"/>
                  <w:szCs w:val="16"/>
                  <w:highlight w:val="yellow"/>
                  <w:lang w:eastAsia="ko-KR"/>
                </w:rPr>
                <w:t>truncated_index</w:t>
              </w:r>
            </w:ins>
            <w:del w:id="331" w:author="Christophe GISQUET" w:date="2014-06-16T12:56:00Z">
              <w:r w:rsidR="00F479A3" w:rsidRPr="00A65FCD">
                <w:rPr>
                  <w:noProof/>
                  <w:sz w:val="16"/>
                  <w:szCs w:val="16"/>
                  <w:highlight w:val="yellow"/>
                  <w:lang w:eastAsia="ko-KR"/>
                </w:rPr>
                <w:delText>palette_index</w:delText>
              </w:r>
            </w:del>
          </w:p>
        </w:tc>
        <w:tc>
          <w:tcPr>
            <w:tcW w:w="1716" w:type="dxa"/>
            <w:shd w:val="clear" w:color="auto" w:fill="auto"/>
            <w:vAlign w:val="center"/>
          </w:tcPr>
          <w:p w14:paraId="41C8282D" w14:textId="77777777" w:rsidR="00F479A3" w:rsidRPr="000A3662" w:rsidRDefault="00F479A3" w:rsidP="00C66D84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>
              <w:rPr>
                <w:noProof/>
                <w:sz w:val="16"/>
                <w:szCs w:val="16"/>
                <w:highlight w:val="yellow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14:paraId="36BA206A" w14:textId="77777777" w:rsidR="00F479A3" w:rsidRPr="000A3662" w:rsidRDefault="00F479A3" w:rsidP="00C66D84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>
              <w:rPr>
                <w:noProof/>
                <w:sz w:val="16"/>
                <w:szCs w:val="16"/>
                <w:highlight w:val="yellow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14:paraId="1D7A42B9" w14:textId="77777777" w:rsidR="00F479A3" w:rsidRPr="000A3662" w:rsidRDefault="00F479A3" w:rsidP="00C66D84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>
              <w:rPr>
                <w:noProof/>
                <w:sz w:val="16"/>
                <w:szCs w:val="16"/>
                <w:highlight w:val="yellow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14:paraId="765E803B" w14:textId="77777777" w:rsidR="00F479A3" w:rsidRPr="000A3662" w:rsidRDefault="00F479A3" w:rsidP="00C66D84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>
              <w:rPr>
                <w:noProof/>
                <w:sz w:val="16"/>
                <w:szCs w:val="16"/>
                <w:highlight w:val="yellow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14:paraId="226A4D26" w14:textId="77777777" w:rsidR="00F479A3" w:rsidRPr="000A3662" w:rsidRDefault="004E6839" w:rsidP="00C66D84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>
              <w:rPr>
                <w:noProof/>
                <w:sz w:val="16"/>
                <w:szCs w:val="16"/>
                <w:highlight w:val="yellow"/>
              </w:rPr>
              <w:t>B</w:t>
            </w:r>
            <w:r w:rsidR="00F479A3">
              <w:rPr>
                <w:noProof/>
                <w:sz w:val="16"/>
                <w:szCs w:val="16"/>
                <w:highlight w:val="yellow"/>
              </w:rPr>
              <w:t>ypass</w:t>
            </w:r>
          </w:p>
        </w:tc>
        <w:tc>
          <w:tcPr>
            <w:tcW w:w="1008" w:type="dxa"/>
            <w:vAlign w:val="center"/>
          </w:tcPr>
          <w:p w14:paraId="631E6C11" w14:textId="77777777" w:rsidR="00F479A3" w:rsidRPr="00943A5F" w:rsidRDefault="00F479A3" w:rsidP="00C66D84">
            <w:pPr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  <w:highlight w:val="yellow"/>
              </w:rPr>
              <w:t>bypass</w:t>
            </w:r>
          </w:p>
        </w:tc>
      </w:tr>
      <w:tr w:rsidR="00080A99" w:rsidRPr="00943A5F" w14:paraId="2F90D6CB" w14:textId="77777777" w:rsidTr="00D25C70">
        <w:trPr>
          <w:cantSplit/>
          <w:jc w:val="center"/>
          <w:ins w:id="332" w:author="Guillaume LAROCHE 2" w:date="2014-06-17T10:35:00Z"/>
        </w:trPr>
        <w:tc>
          <w:tcPr>
            <w:tcW w:w="2448" w:type="dxa"/>
          </w:tcPr>
          <w:p w14:paraId="24E44075" w14:textId="24F40B53" w:rsidR="00080A99" w:rsidRDefault="00080A99" w:rsidP="00D25C70">
            <w:pPr>
              <w:rPr>
                <w:ins w:id="333" w:author="Guillaume LAROCHE 2" w:date="2014-06-17T10:35:00Z"/>
                <w:noProof/>
                <w:sz w:val="16"/>
                <w:szCs w:val="16"/>
                <w:highlight w:val="yellow"/>
                <w:lang w:eastAsia="ko-KR"/>
              </w:rPr>
            </w:pPr>
            <w:ins w:id="334" w:author="Guillaume LAROCHE 2" w:date="2014-06-17T10:35:00Z">
              <w:r w:rsidRPr="009D7DC5">
                <w:rPr>
                  <w:noProof/>
                  <w:sz w:val="16"/>
                  <w:szCs w:val="16"/>
                  <w:highlight w:val="yellow"/>
                  <w:lang w:val="fr-FR"/>
                </w:rPr>
                <w:t>palette_limit_run</w:t>
              </w:r>
            </w:ins>
          </w:p>
        </w:tc>
        <w:tc>
          <w:tcPr>
            <w:tcW w:w="1716" w:type="dxa"/>
            <w:shd w:val="clear" w:color="auto" w:fill="auto"/>
            <w:vAlign w:val="center"/>
          </w:tcPr>
          <w:p w14:paraId="63899C7F" w14:textId="4163380F" w:rsidR="00080A99" w:rsidRDefault="00080A99" w:rsidP="00C66D84">
            <w:pPr>
              <w:jc w:val="center"/>
              <w:rPr>
                <w:ins w:id="335" w:author="Guillaume LAROCHE 2" w:date="2014-06-17T10:35:00Z"/>
                <w:noProof/>
                <w:sz w:val="16"/>
                <w:szCs w:val="16"/>
                <w:highlight w:val="yellow"/>
              </w:rPr>
            </w:pPr>
            <w:ins w:id="336" w:author="Guillaume LAROCHE 2" w:date="2014-06-17T10:35:00Z">
              <w:r w:rsidRPr="009D7DC5">
                <w:rPr>
                  <w:noProof/>
                  <w:sz w:val="16"/>
                  <w:szCs w:val="16"/>
                  <w:highlight w:val="yellow"/>
                </w:rPr>
                <w:t>bypass</w:t>
              </w:r>
            </w:ins>
          </w:p>
        </w:tc>
        <w:tc>
          <w:tcPr>
            <w:tcW w:w="1008" w:type="dxa"/>
            <w:shd w:val="clear" w:color="auto" w:fill="auto"/>
            <w:vAlign w:val="center"/>
          </w:tcPr>
          <w:p w14:paraId="3145A5BB" w14:textId="166A672D" w:rsidR="00080A99" w:rsidRDefault="00080A99" w:rsidP="00C66D84">
            <w:pPr>
              <w:jc w:val="center"/>
              <w:rPr>
                <w:ins w:id="337" w:author="Guillaume LAROCHE 2" w:date="2014-06-17T10:35:00Z"/>
                <w:noProof/>
                <w:sz w:val="16"/>
                <w:szCs w:val="16"/>
                <w:highlight w:val="yellow"/>
              </w:rPr>
            </w:pPr>
            <w:ins w:id="338" w:author="Guillaume LAROCHE 2" w:date="2014-06-17T10:35:00Z">
              <w:r w:rsidRPr="009D7DC5">
                <w:rPr>
                  <w:noProof/>
                  <w:sz w:val="16"/>
                  <w:szCs w:val="16"/>
                  <w:highlight w:val="yellow"/>
                </w:rPr>
                <w:t>bypass</w:t>
              </w:r>
            </w:ins>
          </w:p>
        </w:tc>
        <w:tc>
          <w:tcPr>
            <w:tcW w:w="1008" w:type="dxa"/>
            <w:shd w:val="clear" w:color="auto" w:fill="auto"/>
            <w:vAlign w:val="center"/>
          </w:tcPr>
          <w:p w14:paraId="57F3B87F" w14:textId="0B04E704" w:rsidR="00080A99" w:rsidRDefault="00080A99" w:rsidP="00C66D84">
            <w:pPr>
              <w:jc w:val="center"/>
              <w:rPr>
                <w:ins w:id="339" w:author="Guillaume LAROCHE 2" w:date="2014-06-17T10:35:00Z"/>
                <w:noProof/>
                <w:sz w:val="16"/>
                <w:szCs w:val="16"/>
                <w:highlight w:val="yellow"/>
              </w:rPr>
            </w:pPr>
            <w:ins w:id="340" w:author="Guillaume LAROCHE 2" w:date="2014-06-17T10:35:00Z">
              <w:r w:rsidRPr="009D7DC5">
                <w:rPr>
                  <w:noProof/>
                  <w:sz w:val="16"/>
                  <w:szCs w:val="16"/>
                  <w:highlight w:val="yellow"/>
                </w:rPr>
                <w:t>bypass</w:t>
              </w:r>
            </w:ins>
          </w:p>
        </w:tc>
        <w:tc>
          <w:tcPr>
            <w:tcW w:w="1008" w:type="dxa"/>
            <w:shd w:val="clear" w:color="auto" w:fill="auto"/>
            <w:vAlign w:val="center"/>
          </w:tcPr>
          <w:p w14:paraId="3BF9B781" w14:textId="561F4ABC" w:rsidR="00080A99" w:rsidRDefault="00080A99" w:rsidP="00C66D84">
            <w:pPr>
              <w:jc w:val="center"/>
              <w:rPr>
                <w:ins w:id="341" w:author="Guillaume LAROCHE 2" w:date="2014-06-17T10:35:00Z"/>
                <w:noProof/>
                <w:sz w:val="16"/>
                <w:szCs w:val="16"/>
                <w:highlight w:val="yellow"/>
              </w:rPr>
            </w:pPr>
            <w:ins w:id="342" w:author="Guillaume LAROCHE 2" w:date="2014-06-17T10:35:00Z">
              <w:r w:rsidRPr="009D7DC5">
                <w:rPr>
                  <w:noProof/>
                  <w:sz w:val="16"/>
                  <w:szCs w:val="16"/>
                  <w:highlight w:val="yellow"/>
                </w:rPr>
                <w:t>bypass</w:t>
              </w:r>
            </w:ins>
          </w:p>
        </w:tc>
        <w:tc>
          <w:tcPr>
            <w:tcW w:w="1008" w:type="dxa"/>
            <w:shd w:val="clear" w:color="auto" w:fill="auto"/>
            <w:vAlign w:val="center"/>
          </w:tcPr>
          <w:p w14:paraId="7601A1C2" w14:textId="0982F6AD" w:rsidR="00080A99" w:rsidRDefault="00080A99" w:rsidP="00C66D84">
            <w:pPr>
              <w:jc w:val="center"/>
              <w:rPr>
                <w:ins w:id="343" w:author="Guillaume LAROCHE 2" w:date="2014-06-17T10:35:00Z"/>
                <w:noProof/>
                <w:sz w:val="16"/>
                <w:szCs w:val="16"/>
                <w:highlight w:val="yellow"/>
              </w:rPr>
            </w:pPr>
            <w:ins w:id="344" w:author="Guillaume LAROCHE 2" w:date="2014-06-17T10:35:00Z">
              <w:r w:rsidRPr="009D7DC5">
                <w:rPr>
                  <w:noProof/>
                  <w:sz w:val="16"/>
                  <w:szCs w:val="16"/>
                  <w:highlight w:val="yellow"/>
                </w:rPr>
                <w:t>Bypass</w:t>
              </w:r>
            </w:ins>
          </w:p>
        </w:tc>
        <w:tc>
          <w:tcPr>
            <w:tcW w:w="1008" w:type="dxa"/>
            <w:vAlign w:val="center"/>
          </w:tcPr>
          <w:p w14:paraId="37A77DC6" w14:textId="003DFF4D" w:rsidR="00080A99" w:rsidRDefault="00080A99" w:rsidP="00C66D84">
            <w:pPr>
              <w:jc w:val="center"/>
              <w:rPr>
                <w:ins w:id="345" w:author="Guillaume LAROCHE 2" w:date="2014-06-17T10:35:00Z"/>
                <w:noProof/>
                <w:sz w:val="16"/>
                <w:szCs w:val="16"/>
                <w:highlight w:val="yellow"/>
              </w:rPr>
            </w:pPr>
            <w:ins w:id="346" w:author="Guillaume LAROCHE 2" w:date="2014-06-17T10:35:00Z">
              <w:r w:rsidRPr="009D7DC5">
                <w:rPr>
                  <w:noProof/>
                  <w:sz w:val="16"/>
                  <w:szCs w:val="16"/>
                  <w:highlight w:val="yellow"/>
                </w:rPr>
                <w:t>bypass</w:t>
              </w:r>
            </w:ins>
          </w:p>
        </w:tc>
      </w:tr>
      <w:tr w:rsidR="00080A99" w:rsidRPr="00943A5F" w14:paraId="33A0ECAD" w14:textId="77777777" w:rsidTr="00D25C70">
        <w:trPr>
          <w:cantSplit/>
          <w:jc w:val="center"/>
        </w:trPr>
        <w:tc>
          <w:tcPr>
            <w:tcW w:w="2448" w:type="dxa"/>
          </w:tcPr>
          <w:p w14:paraId="169BD74A" w14:textId="77777777" w:rsidR="00080A99" w:rsidRDefault="00080A99" w:rsidP="00D25C70">
            <w:pPr>
              <w:rPr>
                <w:noProof/>
                <w:sz w:val="16"/>
                <w:szCs w:val="16"/>
                <w:highlight w:val="yellow"/>
              </w:rPr>
            </w:pPr>
            <w:r w:rsidRPr="006E2DE6">
              <w:rPr>
                <w:noProof/>
                <w:sz w:val="16"/>
                <w:szCs w:val="16"/>
                <w:highlight w:val="yellow"/>
                <w:lang w:eastAsia="ko-KR"/>
              </w:rPr>
              <w:t>palette_run</w:t>
            </w:r>
          </w:p>
        </w:tc>
        <w:tc>
          <w:tcPr>
            <w:tcW w:w="1716" w:type="dxa"/>
            <w:shd w:val="clear" w:color="auto" w:fill="auto"/>
            <w:vAlign w:val="center"/>
          </w:tcPr>
          <w:p w14:paraId="739EF850" w14:textId="77777777" w:rsidR="00080A99" w:rsidRDefault="00080A99" w:rsidP="00D25C70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>
              <w:rPr>
                <w:noProof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14:paraId="34A90B60" w14:textId="77777777" w:rsidR="00080A99" w:rsidRDefault="00080A99" w:rsidP="00D25C70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>
              <w:rPr>
                <w:noProof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1008" w:type="dxa"/>
            <w:shd w:val="clear" w:color="auto" w:fill="auto"/>
            <w:vAlign w:val="center"/>
          </w:tcPr>
          <w:p w14:paraId="54263485" w14:textId="77777777" w:rsidR="00080A99" w:rsidRDefault="00080A99" w:rsidP="00D25C70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>
              <w:rPr>
                <w:noProof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1008" w:type="dxa"/>
            <w:shd w:val="clear" w:color="auto" w:fill="auto"/>
            <w:vAlign w:val="center"/>
          </w:tcPr>
          <w:p w14:paraId="58B9B991" w14:textId="77777777" w:rsidR="00080A99" w:rsidRDefault="00080A99" w:rsidP="00D25C70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>
              <w:rPr>
                <w:noProof/>
                <w:sz w:val="16"/>
                <w:szCs w:val="16"/>
                <w:highlight w:val="yellow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14:paraId="6810D50D" w14:textId="77777777" w:rsidR="00080A99" w:rsidRDefault="00080A99" w:rsidP="00D25C70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>
              <w:rPr>
                <w:noProof/>
                <w:sz w:val="16"/>
                <w:szCs w:val="16"/>
                <w:highlight w:val="yellow"/>
              </w:rPr>
              <w:t>Bypass</w:t>
            </w:r>
          </w:p>
        </w:tc>
        <w:tc>
          <w:tcPr>
            <w:tcW w:w="1008" w:type="dxa"/>
            <w:vAlign w:val="center"/>
          </w:tcPr>
          <w:p w14:paraId="68CA4AB5" w14:textId="77777777" w:rsidR="00080A99" w:rsidRDefault="00080A99" w:rsidP="00D25C70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>
              <w:rPr>
                <w:noProof/>
                <w:sz w:val="16"/>
                <w:szCs w:val="16"/>
                <w:highlight w:val="yellow"/>
              </w:rPr>
              <w:t>bypass</w:t>
            </w:r>
          </w:p>
        </w:tc>
      </w:tr>
      <w:tr w:rsidR="00080A99" w:rsidRPr="00943A5F" w14:paraId="1211C8ED" w14:textId="77777777" w:rsidTr="00D25C70">
        <w:trPr>
          <w:cantSplit/>
          <w:jc w:val="center"/>
        </w:trPr>
        <w:tc>
          <w:tcPr>
            <w:tcW w:w="2448" w:type="dxa"/>
          </w:tcPr>
          <w:p w14:paraId="3FA48A68" w14:textId="77777777" w:rsidR="00080A99" w:rsidRPr="00943A5F" w:rsidRDefault="00080A99" w:rsidP="00D25C70">
            <w:pPr>
              <w:rPr>
                <w:noProof/>
                <w:sz w:val="16"/>
                <w:szCs w:val="16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part_mode</w:t>
            </w:r>
            <w:r>
              <w:rPr>
                <w:noProof/>
                <w:sz w:val="16"/>
                <w:szCs w:val="16"/>
                <w:lang w:eastAsia="ko-KR"/>
              </w:rPr>
              <w:br/>
            </w:r>
            <w:r>
              <w:rPr>
                <w:noProof/>
                <w:sz w:val="14"/>
                <w:lang w:eastAsia="ko-KR"/>
              </w:rPr>
              <w:t>l</w:t>
            </w:r>
            <w:r w:rsidRPr="00206C23">
              <w:rPr>
                <w:noProof/>
                <w:sz w:val="14"/>
                <w:lang w:eastAsia="ko-KR"/>
              </w:rPr>
              <w:t>og2CbSize = = </w:t>
            </w:r>
            <w:r>
              <w:rPr>
                <w:noProof/>
                <w:sz w:val="14"/>
              </w:rPr>
              <w:t>MinCbLog2SizeY</w:t>
            </w:r>
          </w:p>
        </w:tc>
        <w:tc>
          <w:tcPr>
            <w:tcW w:w="1716" w:type="dxa"/>
            <w:shd w:val="clear" w:color="auto" w:fill="auto"/>
            <w:vAlign w:val="center"/>
          </w:tcPr>
          <w:p w14:paraId="265E7E4A" w14:textId="77777777" w:rsidR="00080A99" w:rsidRPr="00943A5F" w:rsidRDefault="00080A99" w:rsidP="00D25C70">
            <w:pPr>
              <w:jc w:val="center"/>
              <w:rPr>
                <w:noProof/>
                <w:sz w:val="16"/>
                <w:szCs w:val="16"/>
              </w:rPr>
            </w:pPr>
            <w:r w:rsidRPr="00943A5F">
              <w:rPr>
                <w:noProof/>
                <w:sz w:val="16"/>
                <w:szCs w:val="16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14:paraId="121FB3CE" w14:textId="77777777" w:rsidR="00080A99" w:rsidRPr="00943A5F" w:rsidRDefault="00080A99" w:rsidP="00D25C70">
            <w:pPr>
              <w:jc w:val="center"/>
              <w:rPr>
                <w:noProof/>
                <w:sz w:val="16"/>
                <w:szCs w:val="16"/>
              </w:rPr>
            </w:pPr>
            <w:r w:rsidRPr="00943A5F">
              <w:rPr>
                <w:noProof/>
                <w:sz w:val="16"/>
                <w:szCs w:val="16"/>
              </w:rPr>
              <w:t>1</w:t>
            </w:r>
          </w:p>
        </w:tc>
        <w:tc>
          <w:tcPr>
            <w:tcW w:w="1008" w:type="dxa"/>
            <w:shd w:val="clear" w:color="auto" w:fill="auto"/>
            <w:vAlign w:val="center"/>
          </w:tcPr>
          <w:p w14:paraId="65418DEC" w14:textId="77777777" w:rsidR="00080A99" w:rsidRPr="00943A5F" w:rsidRDefault="00080A99" w:rsidP="00D25C70">
            <w:pPr>
              <w:jc w:val="center"/>
              <w:rPr>
                <w:noProof/>
                <w:sz w:val="16"/>
                <w:szCs w:val="16"/>
              </w:rPr>
            </w:pPr>
            <w:r w:rsidRPr="00943A5F">
              <w:rPr>
                <w:rFonts w:eastAsia="MS Mincho"/>
                <w:noProof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1008" w:type="dxa"/>
            <w:shd w:val="clear" w:color="auto" w:fill="auto"/>
            <w:vAlign w:val="center"/>
          </w:tcPr>
          <w:p w14:paraId="1EEE7765" w14:textId="77777777" w:rsidR="00080A99" w:rsidRPr="00943A5F" w:rsidRDefault="00080A99" w:rsidP="00D25C70">
            <w:pPr>
              <w:jc w:val="center"/>
              <w:rPr>
                <w:noProof/>
                <w:sz w:val="16"/>
                <w:szCs w:val="16"/>
              </w:rPr>
            </w:pPr>
            <w:r w:rsidRPr="00943A5F">
              <w:rPr>
                <w:noProof/>
                <w:sz w:val="16"/>
                <w:szCs w:val="16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14:paraId="3D671D4E" w14:textId="77777777" w:rsidR="00080A99" w:rsidRPr="00943A5F" w:rsidRDefault="00080A99" w:rsidP="00D25C70">
            <w:pPr>
              <w:jc w:val="center"/>
              <w:rPr>
                <w:noProof/>
                <w:sz w:val="16"/>
                <w:szCs w:val="16"/>
              </w:rPr>
            </w:pPr>
            <w:r w:rsidRPr="00943A5F">
              <w:rPr>
                <w:noProof/>
                <w:sz w:val="16"/>
                <w:szCs w:val="16"/>
              </w:rPr>
              <w:t>Na</w:t>
            </w:r>
          </w:p>
        </w:tc>
        <w:tc>
          <w:tcPr>
            <w:tcW w:w="1008" w:type="dxa"/>
            <w:vAlign w:val="center"/>
          </w:tcPr>
          <w:p w14:paraId="37DC1B58" w14:textId="77777777" w:rsidR="00080A99" w:rsidRPr="00943A5F" w:rsidRDefault="00080A99" w:rsidP="00D25C70">
            <w:pPr>
              <w:jc w:val="center"/>
              <w:rPr>
                <w:noProof/>
                <w:sz w:val="16"/>
                <w:szCs w:val="16"/>
              </w:rPr>
            </w:pPr>
            <w:r w:rsidRPr="00943A5F">
              <w:rPr>
                <w:noProof/>
                <w:sz w:val="16"/>
                <w:szCs w:val="16"/>
              </w:rPr>
              <w:t>na</w:t>
            </w:r>
          </w:p>
        </w:tc>
      </w:tr>
    </w:tbl>
    <w:p w14:paraId="4F55EA4A" w14:textId="77777777" w:rsidR="00B06015" w:rsidRDefault="00B06015" w:rsidP="00B06015"/>
    <w:p w14:paraId="2E09E995" w14:textId="77777777" w:rsidR="007047D1" w:rsidRDefault="007047D1" w:rsidP="00B06015">
      <w:pPr>
        <w:pStyle w:val="Caption"/>
        <w:rPr>
          <w:noProof/>
          <w:lang w:val="en-GB"/>
        </w:rPr>
      </w:pPr>
      <w:bookmarkStart w:id="347" w:name="_Ref307236174"/>
      <w:bookmarkStart w:id="348" w:name="_Ref291609253"/>
      <w:bookmarkStart w:id="349" w:name="_Toc363691688"/>
    </w:p>
    <w:p w14:paraId="4D52C4A8" w14:textId="77777777" w:rsidR="00B06015" w:rsidRPr="00943A5F" w:rsidRDefault="00B06015" w:rsidP="00B06015">
      <w:pPr>
        <w:pStyle w:val="Caption"/>
        <w:rPr>
          <w:noProof/>
          <w:lang w:val="en-GB"/>
        </w:rPr>
      </w:pPr>
      <w:r w:rsidRPr="00943A5F">
        <w:rPr>
          <w:noProof/>
          <w:lang w:val="en-GB"/>
        </w:rPr>
        <w:t>Table </w:t>
      </w:r>
      <w:r>
        <w:rPr>
          <w:noProof/>
          <w:lang w:val="en-GB"/>
        </w:rPr>
        <w:fldChar w:fldCharType="begin" w:fldLock="1"/>
      </w:r>
      <w:r>
        <w:rPr>
          <w:noProof/>
          <w:lang w:val="en-GB"/>
        </w:rPr>
        <w:instrText xml:space="preserve"> STYLEREF 1 \s </w:instrText>
      </w:r>
      <w:r>
        <w:rPr>
          <w:noProof/>
          <w:lang w:val="en-GB"/>
        </w:rPr>
        <w:fldChar w:fldCharType="separate"/>
      </w:r>
      <w:r>
        <w:rPr>
          <w:noProof/>
          <w:lang w:val="en-GB"/>
        </w:rPr>
        <w:t>9</w:t>
      </w:r>
      <w:r>
        <w:rPr>
          <w:noProof/>
          <w:lang w:val="en-GB"/>
        </w:rPr>
        <w:fldChar w:fldCharType="end"/>
      </w:r>
      <w:r>
        <w:rPr>
          <w:noProof/>
          <w:lang w:val="en-GB"/>
        </w:rPr>
        <w:noBreakHyphen/>
      </w:r>
      <w:r>
        <w:rPr>
          <w:noProof/>
          <w:lang w:val="en-GB"/>
        </w:rPr>
        <w:fldChar w:fldCharType="begin" w:fldLock="1"/>
      </w:r>
      <w:r>
        <w:rPr>
          <w:noProof/>
          <w:lang w:val="en-GB"/>
        </w:rPr>
        <w:instrText xml:space="preserve"> SEQ Table \* ARABIC \s 1 </w:instrText>
      </w:r>
      <w:r>
        <w:rPr>
          <w:noProof/>
          <w:lang w:val="en-GB"/>
        </w:rPr>
        <w:fldChar w:fldCharType="separate"/>
      </w:r>
      <w:r>
        <w:rPr>
          <w:noProof/>
          <w:lang w:val="en-GB"/>
        </w:rPr>
        <w:t>40</w:t>
      </w:r>
      <w:r>
        <w:rPr>
          <w:noProof/>
          <w:lang w:val="en-GB"/>
        </w:rPr>
        <w:fldChar w:fldCharType="end"/>
      </w:r>
      <w:bookmarkEnd w:id="347"/>
      <w:r w:rsidRPr="00943A5F">
        <w:rPr>
          <w:noProof/>
          <w:lang w:val="en-GB"/>
        </w:rPr>
        <w:t xml:space="preserve"> – Specif</w:t>
      </w:r>
      <w:r>
        <w:rPr>
          <w:noProof/>
          <w:lang w:val="en-GB"/>
        </w:rPr>
        <w:t>i</w:t>
      </w:r>
      <w:r w:rsidRPr="00943A5F">
        <w:rPr>
          <w:noProof/>
          <w:lang w:val="en-GB"/>
        </w:rPr>
        <w:t xml:space="preserve">cation of </w:t>
      </w:r>
      <w:r>
        <w:rPr>
          <w:noProof/>
          <w:lang w:val="en-GB"/>
        </w:rPr>
        <w:t>ctxInc</w:t>
      </w:r>
      <w:r w:rsidRPr="00943A5F">
        <w:rPr>
          <w:noProof/>
          <w:lang w:val="en-GB"/>
        </w:rPr>
        <w:t xml:space="preserve"> using left and above syntax elements</w:t>
      </w:r>
      <w:bookmarkEnd w:id="348"/>
      <w:bookmarkEnd w:id="349"/>
    </w:p>
    <w:tbl>
      <w:tblPr>
        <w:tblW w:w="0" w:type="auto"/>
        <w:jc w:val="center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7"/>
        <w:gridCol w:w="2588"/>
        <w:gridCol w:w="2751"/>
        <w:gridCol w:w="2217"/>
      </w:tblGrid>
      <w:tr w:rsidR="00B06015" w:rsidRPr="00943A5F" w14:paraId="7AC84D3F" w14:textId="77777777" w:rsidTr="00B06015">
        <w:trPr>
          <w:jc w:val="center"/>
        </w:trPr>
        <w:tc>
          <w:tcPr>
            <w:tcW w:w="2297" w:type="dxa"/>
            <w:shd w:val="clear" w:color="auto" w:fill="auto"/>
          </w:tcPr>
          <w:p w14:paraId="7B4F3E77" w14:textId="77777777" w:rsidR="00B06015" w:rsidRPr="00943A5F" w:rsidRDefault="00B06015" w:rsidP="00D25C70">
            <w:pPr>
              <w:keepNext/>
              <w:jc w:val="center"/>
              <w:rPr>
                <w:b/>
                <w:noProof/>
                <w:sz w:val="16"/>
                <w:szCs w:val="16"/>
              </w:rPr>
            </w:pPr>
            <w:r w:rsidRPr="00943A5F">
              <w:rPr>
                <w:b/>
                <w:noProof/>
                <w:sz w:val="16"/>
                <w:szCs w:val="16"/>
              </w:rPr>
              <w:lastRenderedPageBreak/>
              <w:t>Syntax element</w:t>
            </w:r>
          </w:p>
        </w:tc>
        <w:tc>
          <w:tcPr>
            <w:tcW w:w="2588" w:type="dxa"/>
            <w:shd w:val="clear" w:color="auto" w:fill="auto"/>
          </w:tcPr>
          <w:p w14:paraId="2A1C487A" w14:textId="77777777" w:rsidR="00B06015" w:rsidRPr="00943A5F" w:rsidRDefault="00B06015" w:rsidP="00D25C70">
            <w:pPr>
              <w:keepNext/>
              <w:jc w:val="center"/>
              <w:rPr>
                <w:b/>
                <w:noProof/>
                <w:sz w:val="16"/>
                <w:szCs w:val="16"/>
              </w:rPr>
            </w:pPr>
            <w:r w:rsidRPr="00943A5F">
              <w:rPr>
                <w:b/>
                <w:noProof/>
                <w:sz w:val="16"/>
                <w:szCs w:val="16"/>
              </w:rPr>
              <w:t>condL</w:t>
            </w:r>
          </w:p>
        </w:tc>
        <w:tc>
          <w:tcPr>
            <w:tcW w:w="2751" w:type="dxa"/>
            <w:shd w:val="clear" w:color="auto" w:fill="auto"/>
          </w:tcPr>
          <w:p w14:paraId="1A1543DE" w14:textId="77777777" w:rsidR="00B06015" w:rsidRPr="00943A5F" w:rsidRDefault="00B06015" w:rsidP="00D25C70">
            <w:pPr>
              <w:keepNext/>
              <w:jc w:val="center"/>
              <w:rPr>
                <w:b/>
                <w:noProof/>
                <w:sz w:val="16"/>
                <w:szCs w:val="16"/>
              </w:rPr>
            </w:pPr>
            <w:r w:rsidRPr="00943A5F">
              <w:rPr>
                <w:b/>
                <w:noProof/>
                <w:sz w:val="16"/>
                <w:szCs w:val="16"/>
              </w:rPr>
              <w:t>condA</w:t>
            </w:r>
          </w:p>
        </w:tc>
        <w:tc>
          <w:tcPr>
            <w:tcW w:w="2217" w:type="dxa"/>
            <w:shd w:val="clear" w:color="auto" w:fill="auto"/>
          </w:tcPr>
          <w:p w14:paraId="3CD9636E" w14:textId="77777777" w:rsidR="00B06015" w:rsidRPr="00943A5F" w:rsidRDefault="00B06015" w:rsidP="00D25C70">
            <w:pPr>
              <w:keepNext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t>ctxInc</w:t>
            </w:r>
          </w:p>
        </w:tc>
      </w:tr>
      <w:tr w:rsidR="00B06015" w:rsidRPr="00943A5F" w14:paraId="0233A1A0" w14:textId="77777777" w:rsidTr="00B06015">
        <w:trPr>
          <w:jc w:val="center"/>
        </w:trPr>
        <w:tc>
          <w:tcPr>
            <w:tcW w:w="2297" w:type="dxa"/>
            <w:shd w:val="clear" w:color="auto" w:fill="auto"/>
          </w:tcPr>
          <w:p w14:paraId="7148655E" w14:textId="77777777" w:rsidR="00B06015" w:rsidRPr="00A37F2B" w:rsidRDefault="00B06015" w:rsidP="00D25C70">
            <w:pPr>
              <w:keepNext/>
              <w:rPr>
                <w:noProof/>
                <w:sz w:val="16"/>
                <w:szCs w:val="16"/>
                <w:lang w:val="fr-FR"/>
              </w:rPr>
            </w:pPr>
            <w:r w:rsidRPr="00A37F2B">
              <w:rPr>
                <w:noProof/>
                <w:sz w:val="16"/>
                <w:szCs w:val="16"/>
                <w:lang w:val="fr-FR"/>
              </w:rPr>
              <w:t>split_cu_flag[ x0 ][ y0 ]</w:t>
            </w:r>
          </w:p>
        </w:tc>
        <w:tc>
          <w:tcPr>
            <w:tcW w:w="2588" w:type="dxa"/>
            <w:shd w:val="clear" w:color="auto" w:fill="auto"/>
          </w:tcPr>
          <w:p w14:paraId="0165AE2E" w14:textId="77777777" w:rsidR="00B06015" w:rsidRPr="00943A5F" w:rsidRDefault="00B06015" w:rsidP="00D25C70">
            <w:pPr>
              <w:keepNext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C</w:t>
            </w:r>
            <w:r w:rsidRPr="00943A5F">
              <w:rPr>
                <w:noProof/>
                <w:sz w:val="16"/>
                <w:szCs w:val="16"/>
              </w:rPr>
              <w:t>tDepth[ x</w:t>
            </w:r>
            <w:r>
              <w:rPr>
                <w:noProof/>
                <w:sz w:val="16"/>
                <w:szCs w:val="16"/>
              </w:rPr>
              <w:t>Nb</w:t>
            </w:r>
            <w:r w:rsidRPr="00943A5F">
              <w:rPr>
                <w:noProof/>
                <w:sz w:val="16"/>
                <w:szCs w:val="16"/>
              </w:rPr>
              <w:t>L ][ y</w:t>
            </w:r>
            <w:r>
              <w:rPr>
                <w:noProof/>
                <w:sz w:val="16"/>
                <w:szCs w:val="16"/>
              </w:rPr>
              <w:t>Nb</w:t>
            </w:r>
            <w:r w:rsidRPr="00943A5F">
              <w:rPr>
                <w:noProof/>
                <w:sz w:val="16"/>
                <w:szCs w:val="16"/>
              </w:rPr>
              <w:t>L ]</w:t>
            </w:r>
            <w:r>
              <w:rPr>
                <w:noProof/>
                <w:sz w:val="16"/>
                <w:szCs w:val="16"/>
              </w:rPr>
              <w:t xml:space="preserve"> &gt; cq</w:t>
            </w:r>
            <w:r w:rsidRPr="00943A5F">
              <w:rPr>
                <w:noProof/>
                <w:sz w:val="16"/>
                <w:szCs w:val="16"/>
              </w:rPr>
              <w:t>tDepth</w:t>
            </w:r>
          </w:p>
        </w:tc>
        <w:tc>
          <w:tcPr>
            <w:tcW w:w="2751" w:type="dxa"/>
            <w:shd w:val="clear" w:color="auto" w:fill="auto"/>
          </w:tcPr>
          <w:p w14:paraId="34D7C4E6" w14:textId="77777777" w:rsidR="00B06015" w:rsidRPr="00943A5F" w:rsidRDefault="00B06015" w:rsidP="00D25C70">
            <w:pPr>
              <w:keepNext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C</w:t>
            </w:r>
            <w:r w:rsidRPr="00943A5F">
              <w:rPr>
                <w:noProof/>
                <w:sz w:val="16"/>
                <w:szCs w:val="16"/>
              </w:rPr>
              <w:t>tDepth[ x</w:t>
            </w:r>
            <w:r>
              <w:rPr>
                <w:noProof/>
                <w:sz w:val="16"/>
                <w:szCs w:val="16"/>
              </w:rPr>
              <w:t>Nb</w:t>
            </w:r>
            <w:r w:rsidRPr="00943A5F">
              <w:rPr>
                <w:noProof/>
                <w:sz w:val="16"/>
                <w:szCs w:val="16"/>
              </w:rPr>
              <w:t>A ][ y</w:t>
            </w:r>
            <w:r>
              <w:rPr>
                <w:noProof/>
                <w:sz w:val="16"/>
                <w:szCs w:val="16"/>
              </w:rPr>
              <w:t>Nb</w:t>
            </w:r>
            <w:r w:rsidRPr="00943A5F">
              <w:rPr>
                <w:noProof/>
                <w:sz w:val="16"/>
                <w:szCs w:val="16"/>
              </w:rPr>
              <w:t>A ]</w:t>
            </w:r>
            <w:r>
              <w:rPr>
                <w:noProof/>
                <w:sz w:val="16"/>
                <w:szCs w:val="16"/>
              </w:rPr>
              <w:t xml:space="preserve"> &gt; cq</w:t>
            </w:r>
            <w:r w:rsidRPr="00943A5F">
              <w:rPr>
                <w:noProof/>
                <w:sz w:val="16"/>
                <w:szCs w:val="16"/>
              </w:rPr>
              <w:t>tDepth</w:t>
            </w:r>
          </w:p>
        </w:tc>
        <w:tc>
          <w:tcPr>
            <w:tcW w:w="2217" w:type="dxa"/>
            <w:shd w:val="clear" w:color="auto" w:fill="auto"/>
          </w:tcPr>
          <w:p w14:paraId="54A96925" w14:textId="77777777" w:rsidR="00B06015" w:rsidRPr="00943A5F" w:rsidRDefault="00B06015" w:rsidP="00D25C70">
            <w:pPr>
              <w:keepNext/>
              <w:rPr>
                <w:noProof/>
                <w:sz w:val="16"/>
                <w:szCs w:val="16"/>
              </w:rPr>
            </w:pPr>
            <w:r w:rsidRPr="00943A5F">
              <w:rPr>
                <w:noProof/>
                <w:sz w:val="16"/>
                <w:szCs w:val="16"/>
              </w:rPr>
              <w:t>( condL </w:t>
            </w:r>
            <w:r>
              <w:rPr>
                <w:noProof/>
                <w:sz w:val="16"/>
                <w:szCs w:val="16"/>
              </w:rPr>
              <w:t> </w:t>
            </w:r>
            <w:r w:rsidRPr="00943A5F">
              <w:rPr>
                <w:noProof/>
                <w:sz w:val="16"/>
                <w:szCs w:val="16"/>
              </w:rPr>
              <w:t>&amp;&amp;</w:t>
            </w:r>
            <w:r>
              <w:rPr>
                <w:noProof/>
                <w:sz w:val="16"/>
                <w:szCs w:val="16"/>
              </w:rPr>
              <w:t> </w:t>
            </w:r>
            <w:r w:rsidRPr="00943A5F">
              <w:rPr>
                <w:noProof/>
                <w:sz w:val="16"/>
                <w:szCs w:val="16"/>
              </w:rPr>
              <w:t> availableL ) + ( condA </w:t>
            </w:r>
            <w:r>
              <w:rPr>
                <w:noProof/>
                <w:sz w:val="16"/>
                <w:szCs w:val="16"/>
              </w:rPr>
              <w:t> </w:t>
            </w:r>
            <w:r w:rsidRPr="00943A5F">
              <w:rPr>
                <w:noProof/>
                <w:sz w:val="16"/>
                <w:szCs w:val="16"/>
              </w:rPr>
              <w:t>&amp;&amp;</w:t>
            </w:r>
            <w:r>
              <w:rPr>
                <w:noProof/>
                <w:sz w:val="16"/>
                <w:szCs w:val="16"/>
              </w:rPr>
              <w:t> </w:t>
            </w:r>
            <w:r w:rsidRPr="00943A5F">
              <w:rPr>
                <w:noProof/>
                <w:sz w:val="16"/>
                <w:szCs w:val="16"/>
              </w:rPr>
              <w:t> availableA )</w:t>
            </w:r>
          </w:p>
        </w:tc>
      </w:tr>
      <w:tr w:rsidR="00B06015" w:rsidRPr="00943A5F" w14:paraId="5FBFAB22" w14:textId="77777777" w:rsidTr="00B06015">
        <w:trPr>
          <w:jc w:val="center"/>
        </w:trPr>
        <w:tc>
          <w:tcPr>
            <w:tcW w:w="2297" w:type="dxa"/>
            <w:shd w:val="clear" w:color="auto" w:fill="auto"/>
          </w:tcPr>
          <w:p w14:paraId="11CC2595" w14:textId="77777777" w:rsidR="00B06015" w:rsidRPr="00A37F2B" w:rsidRDefault="00B06015" w:rsidP="00D25C70">
            <w:pPr>
              <w:rPr>
                <w:noProof/>
                <w:sz w:val="16"/>
                <w:szCs w:val="16"/>
                <w:lang w:val="fr-FR"/>
              </w:rPr>
            </w:pPr>
            <w:r w:rsidRPr="00A37F2B">
              <w:rPr>
                <w:noProof/>
                <w:sz w:val="16"/>
                <w:szCs w:val="16"/>
                <w:lang w:val="fr-FR"/>
              </w:rPr>
              <w:t>cu_skip_flag[ x0 ][ y0 ]</w:t>
            </w:r>
          </w:p>
        </w:tc>
        <w:tc>
          <w:tcPr>
            <w:tcW w:w="2588" w:type="dxa"/>
            <w:shd w:val="clear" w:color="auto" w:fill="auto"/>
          </w:tcPr>
          <w:p w14:paraId="5FCA9048" w14:textId="77777777" w:rsidR="00B06015" w:rsidRPr="00A37F2B" w:rsidRDefault="00B06015" w:rsidP="00D25C70">
            <w:pPr>
              <w:rPr>
                <w:noProof/>
                <w:sz w:val="16"/>
                <w:szCs w:val="16"/>
                <w:lang w:val="fr-FR"/>
              </w:rPr>
            </w:pPr>
            <w:r w:rsidRPr="00A37F2B">
              <w:rPr>
                <w:noProof/>
                <w:sz w:val="16"/>
                <w:szCs w:val="16"/>
                <w:lang w:val="fr-FR"/>
              </w:rPr>
              <w:t>cu_skip_flag[ xNbL ][ yNbL ]</w:t>
            </w:r>
          </w:p>
        </w:tc>
        <w:tc>
          <w:tcPr>
            <w:tcW w:w="2751" w:type="dxa"/>
            <w:shd w:val="clear" w:color="auto" w:fill="auto"/>
          </w:tcPr>
          <w:p w14:paraId="790E121D" w14:textId="77777777" w:rsidR="00B06015" w:rsidRPr="00943A5F" w:rsidRDefault="00B06015" w:rsidP="00D25C70">
            <w:pPr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cu_</w:t>
            </w:r>
            <w:r w:rsidRPr="00943A5F">
              <w:rPr>
                <w:noProof/>
                <w:sz w:val="16"/>
                <w:szCs w:val="16"/>
              </w:rPr>
              <w:t>skip_flag[ x</w:t>
            </w:r>
            <w:r>
              <w:rPr>
                <w:noProof/>
                <w:sz w:val="16"/>
                <w:szCs w:val="16"/>
              </w:rPr>
              <w:t>Nb</w:t>
            </w:r>
            <w:r w:rsidRPr="00943A5F">
              <w:rPr>
                <w:noProof/>
                <w:sz w:val="16"/>
                <w:szCs w:val="16"/>
              </w:rPr>
              <w:t>A ][ y</w:t>
            </w:r>
            <w:r>
              <w:rPr>
                <w:noProof/>
                <w:sz w:val="16"/>
                <w:szCs w:val="16"/>
              </w:rPr>
              <w:t>Nb</w:t>
            </w:r>
            <w:r w:rsidRPr="00943A5F">
              <w:rPr>
                <w:noProof/>
                <w:sz w:val="16"/>
                <w:szCs w:val="16"/>
              </w:rPr>
              <w:t>A ]</w:t>
            </w:r>
          </w:p>
        </w:tc>
        <w:tc>
          <w:tcPr>
            <w:tcW w:w="2217" w:type="dxa"/>
            <w:shd w:val="clear" w:color="auto" w:fill="auto"/>
          </w:tcPr>
          <w:p w14:paraId="2BD9DB52" w14:textId="77777777" w:rsidR="00B06015" w:rsidRPr="00943A5F" w:rsidRDefault="00B06015" w:rsidP="00D25C70">
            <w:pPr>
              <w:rPr>
                <w:noProof/>
                <w:sz w:val="16"/>
                <w:szCs w:val="16"/>
              </w:rPr>
            </w:pPr>
            <w:r w:rsidRPr="00943A5F">
              <w:rPr>
                <w:noProof/>
                <w:sz w:val="16"/>
                <w:szCs w:val="16"/>
              </w:rPr>
              <w:t>( condL </w:t>
            </w:r>
            <w:r>
              <w:rPr>
                <w:noProof/>
                <w:sz w:val="16"/>
                <w:szCs w:val="16"/>
              </w:rPr>
              <w:t> </w:t>
            </w:r>
            <w:r w:rsidRPr="00943A5F">
              <w:rPr>
                <w:noProof/>
                <w:sz w:val="16"/>
                <w:szCs w:val="16"/>
              </w:rPr>
              <w:t>&amp;&amp;</w:t>
            </w:r>
            <w:r>
              <w:rPr>
                <w:noProof/>
                <w:sz w:val="16"/>
                <w:szCs w:val="16"/>
              </w:rPr>
              <w:t> </w:t>
            </w:r>
            <w:r w:rsidRPr="00943A5F">
              <w:rPr>
                <w:noProof/>
                <w:sz w:val="16"/>
                <w:szCs w:val="16"/>
              </w:rPr>
              <w:t> availableL ) + ( condA </w:t>
            </w:r>
            <w:r>
              <w:rPr>
                <w:noProof/>
                <w:sz w:val="16"/>
                <w:szCs w:val="16"/>
              </w:rPr>
              <w:t> </w:t>
            </w:r>
            <w:r w:rsidRPr="00943A5F">
              <w:rPr>
                <w:noProof/>
                <w:sz w:val="16"/>
                <w:szCs w:val="16"/>
              </w:rPr>
              <w:t>&amp;&amp;</w:t>
            </w:r>
            <w:r>
              <w:rPr>
                <w:noProof/>
                <w:sz w:val="16"/>
                <w:szCs w:val="16"/>
              </w:rPr>
              <w:t> </w:t>
            </w:r>
            <w:r w:rsidRPr="00943A5F">
              <w:rPr>
                <w:noProof/>
                <w:sz w:val="16"/>
                <w:szCs w:val="16"/>
              </w:rPr>
              <w:t> availableA )</w:t>
            </w:r>
          </w:p>
        </w:tc>
      </w:tr>
      <w:tr w:rsidR="00B06015" w:rsidRPr="00943A5F" w14:paraId="4B7E6D7C" w14:textId="77777777" w:rsidTr="00B06015">
        <w:trPr>
          <w:jc w:val="center"/>
        </w:trPr>
        <w:tc>
          <w:tcPr>
            <w:tcW w:w="2297" w:type="dxa"/>
            <w:shd w:val="clear" w:color="auto" w:fill="auto"/>
          </w:tcPr>
          <w:p w14:paraId="57152917" w14:textId="77777777" w:rsidR="00B06015" w:rsidRPr="00A37F2B" w:rsidRDefault="00B06015" w:rsidP="00D25C70">
            <w:pPr>
              <w:rPr>
                <w:noProof/>
                <w:sz w:val="16"/>
                <w:szCs w:val="16"/>
                <w:lang w:val="fr-FR"/>
              </w:rPr>
            </w:pPr>
            <w:r w:rsidRPr="00A37F2B">
              <w:rPr>
                <w:noProof/>
                <w:sz w:val="16"/>
                <w:szCs w:val="16"/>
                <w:lang w:val="fr-FR"/>
              </w:rPr>
              <w:t>intra_bc_flag[ x0 ][ y0 ]</w:t>
            </w:r>
          </w:p>
        </w:tc>
        <w:tc>
          <w:tcPr>
            <w:tcW w:w="2588" w:type="dxa"/>
            <w:shd w:val="clear" w:color="auto" w:fill="auto"/>
          </w:tcPr>
          <w:p w14:paraId="61D64D37" w14:textId="77777777" w:rsidR="00B06015" w:rsidRPr="00A37F2B" w:rsidRDefault="00B06015" w:rsidP="00D25C70">
            <w:pPr>
              <w:rPr>
                <w:noProof/>
                <w:sz w:val="16"/>
                <w:szCs w:val="16"/>
                <w:lang w:val="fr-FR"/>
              </w:rPr>
            </w:pPr>
            <w:r w:rsidRPr="00A37F2B">
              <w:rPr>
                <w:noProof/>
                <w:sz w:val="16"/>
                <w:szCs w:val="16"/>
                <w:lang w:val="fr-FR"/>
              </w:rPr>
              <w:t>intra_bc_flag[ xNbL ][ yNbL ]</w:t>
            </w:r>
          </w:p>
        </w:tc>
        <w:tc>
          <w:tcPr>
            <w:tcW w:w="2751" w:type="dxa"/>
            <w:shd w:val="clear" w:color="auto" w:fill="auto"/>
          </w:tcPr>
          <w:p w14:paraId="755D2C77" w14:textId="77777777" w:rsidR="00B06015" w:rsidRDefault="00B06015" w:rsidP="00D25C70">
            <w:pPr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intra_bc_flag</w:t>
            </w:r>
            <w:r w:rsidRPr="00943A5F">
              <w:rPr>
                <w:noProof/>
                <w:sz w:val="16"/>
                <w:szCs w:val="16"/>
              </w:rPr>
              <w:t>[ x</w:t>
            </w:r>
            <w:r>
              <w:rPr>
                <w:noProof/>
                <w:sz w:val="16"/>
                <w:szCs w:val="16"/>
              </w:rPr>
              <w:t>Nb</w:t>
            </w:r>
            <w:r w:rsidRPr="00943A5F">
              <w:rPr>
                <w:noProof/>
                <w:sz w:val="16"/>
                <w:szCs w:val="16"/>
              </w:rPr>
              <w:t>A ][ y</w:t>
            </w:r>
            <w:r>
              <w:rPr>
                <w:noProof/>
                <w:sz w:val="16"/>
                <w:szCs w:val="16"/>
              </w:rPr>
              <w:t>Nb</w:t>
            </w:r>
            <w:r w:rsidRPr="00943A5F">
              <w:rPr>
                <w:noProof/>
                <w:sz w:val="16"/>
                <w:szCs w:val="16"/>
              </w:rPr>
              <w:t>A ]</w:t>
            </w:r>
          </w:p>
        </w:tc>
        <w:tc>
          <w:tcPr>
            <w:tcW w:w="2217" w:type="dxa"/>
            <w:shd w:val="clear" w:color="auto" w:fill="auto"/>
          </w:tcPr>
          <w:p w14:paraId="127FCA3E" w14:textId="77777777" w:rsidR="00B06015" w:rsidRPr="00943A5F" w:rsidRDefault="00B06015" w:rsidP="00D25C70">
            <w:pPr>
              <w:rPr>
                <w:noProof/>
                <w:sz w:val="16"/>
                <w:szCs w:val="16"/>
              </w:rPr>
            </w:pPr>
            <w:r w:rsidRPr="00943A5F">
              <w:rPr>
                <w:noProof/>
                <w:sz w:val="16"/>
                <w:szCs w:val="16"/>
              </w:rPr>
              <w:t>( condL </w:t>
            </w:r>
            <w:r>
              <w:rPr>
                <w:noProof/>
                <w:sz w:val="16"/>
                <w:szCs w:val="16"/>
              </w:rPr>
              <w:t> </w:t>
            </w:r>
            <w:r w:rsidRPr="00943A5F">
              <w:rPr>
                <w:noProof/>
                <w:sz w:val="16"/>
                <w:szCs w:val="16"/>
              </w:rPr>
              <w:t>&amp;&amp;</w:t>
            </w:r>
            <w:r>
              <w:rPr>
                <w:noProof/>
                <w:sz w:val="16"/>
                <w:szCs w:val="16"/>
              </w:rPr>
              <w:t> </w:t>
            </w:r>
            <w:r w:rsidRPr="00943A5F">
              <w:rPr>
                <w:noProof/>
                <w:sz w:val="16"/>
                <w:szCs w:val="16"/>
              </w:rPr>
              <w:t> availableL ) + ( condA </w:t>
            </w:r>
            <w:r>
              <w:rPr>
                <w:noProof/>
                <w:sz w:val="16"/>
                <w:szCs w:val="16"/>
              </w:rPr>
              <w:t> </w:t>
            </w:r>
            <w:r w:rsidRPr="00943A5F">
              <w:rPr>
                <w:noProof/>
                <w:sz w:val="16"/>
                <w:szCs w:val="16"/>
              </w:rPr>
              <w:t>&amp;&amp;</w:t>
            </w:r>
            <w:r>
              <w:rPr>
                <w:noProof/>
                <w:sz w:val="16"/>
                <w:szCs w:val="16"/>
              </w:rPr>
              <w:t> </w:t>
            </w:r>
            <w:r w:rsidRPr="00943A5F">
              <w:rPr>
                <w:noProof/>
                <w:sz w:val="16"/>
                <w:szCs w:val="16"/>
              </w:rPr>
              <w:t> availableA )</w:t>
            </w:r>
          </w:p>
        </w:tc>
      </w:tr>
      <w:tr w:rsidR="00B06015" w:rsidRPr="00943A5F" w14:paraId="37C1E03D" w14:textId="77777777" w:rsidTr="00B06015">
        <w:trPr>
          <w:jc w:val="center"/>
        </w:trPr>
        <w:tc>
          <w:tcPr>
            <w:tcW w:w="2297" w:type="dxa"/>
            <w:shd w:val="clear" w:color="auto" w:fill="auto"/>
          </w:tcPr>
          <w:p w14:paraId="4C3B1A65" w14:textId="77777777" w:rsidR="00B06015" w:rsidRPr="00A37F2B" w:rsidRDefault="00B06015" w:rsidP="00D25C70">
            <w:pPr>
              <w:rPr>
                <w:noProof/>
                <w:sz w:val="16"/>
                <w:szCs w:val="16"/>
                <w:highlight w:val="yellow"/>
                <w:lang w:val="fr-FR"/>
              </w:rPr>
            </w:pPr>
            <w:r w:rsidRPr="00A37F2B">
              <w:rPr>
                <w:noProof/>
                <w:sz w:val="16"/>
                <w:szCs w:val="16"/>
                <w:highlight w:val="yellow"/>
                <w:lang w:val="fr-FR"/>
              </w:rPr>
              <w:t>palette_mode_flag[ x0 ][ y0 ]</w:t>
            </w:r>
          </w:p>
        </w:tc>
        <w:tc>
          <w:tcPr>
            <w:tcW w:w="2588" w:type="dxa"/>
            <w:shd w:val="clear" w:color="auto" w:fill="auto"/>
          </w:tcPr>
          <w:p w14:paraId="12706132" w14:textId="77777777" w:rsidR="00B06015" w:rsidRPr="00A37F2B" w:rsidRDefault="00D21FF4" w:rsidP="00D25C70">
            <w:pPr>
              <w:rPr>
                <w:noProof/>
                <w:sz w:val="16"/>
                <w:szCs w:val="16"/>
                <w:highlight w:val="yellow"/>
                <w:lang w:val="fr-FR"/>
              </w:rPr>
            </w:pPr>
            <w:r w:rsidRPr="00A37F2B">
              <w:rPr>
                <w:noProof/>
                <w:sz w:val="16"/>
                <w:szCs w:val="16"/>
                <w:highlight w:val="yellow"/>
                <w:lang w:val="fr-FR"/>
              </w:rPr>
              <w:t xml:space="preserve">palette_mode_flag </w:t>
            </w:r>
            <w:r w:rsidR="00B06015" w:rsidRPr="00A37F2B">
              <w:rPr>
                <w:noProof/>
                <w:sz w:val="16"/>
                <w:szCs w:val="16"/>
                <w:highlight w:val="yellow"/>
                <w:lang w:val="fr-FR"/>
              </w:rPr>
              <w:t>[ xNbL ][ yNbL ]</w:t>
            </w:r>
          </w:p>
        </w:tc>
        <w:tc>
          <w:tcPr>
            <w:tcW w:w="2751" w:type="dxa"/>
            <w:shd w:val="clear" w:color="auto" w:fill="auto"/>
          </w:tcPr>
          <w:p w14:paraId="7C4D8018" w14:textId="77777777" w:rsidR="00B06015" w:rsidRPr="00A37F2B" w:rsidRDefault="00D21FF4" w:rsidP="00D25C70">
            <w:pPr>
              <w:rPr>
                <w:noProof/>
                <w:sz w:val="16"/>
                <w:szCs w:val="16"/>
                <w:highlight w:val="yellow"/>
                <w:lang w:val="fr-FR"/>
              </w:rPr>
            </w:pPr>
            <w:r w:rsidRPr="00A37F2B">
              <w:rPr>
                <w:noProof/>
                <w:sz w:val="16"/>
                <w:szCs w:val="16"/>
                <w:highlight w:val="yellow"/>
                <w:lang w:val="fr-FR"/>
              </w:rPr>
              <w:t>palette_mode_flag</w:t>
            </w:r>
            <w:r w:rsidR="00B06015" w:rsidRPr="00A37F2B">
              <w:rPr>
                <w:noProof/>
                <w:sz w:val="16"/>
                <w:szCs w:val="16"/>
                <w:highlight w:val="yellow"/>
                <w:lang w:val="fr-FR"/>
              </w:rPr>
              <w:t>[ xNbA ][ yNbA ]</w:t>
            </w:r>
          </w:p>
        </w:tc>
        <w:tc>
          <w:tcPr>
            <w:tcW w:w="2217" w:type="dxa"/>
            <w:shd w:val="clear" w:color="auto" w:fill="auto"/>
          </w:tcPr>
          <w:p w14:paraId="44381D1E" w14:textId="77777777" w:rsidR="00B06015" w:rsidRPr="00943A5F" w:rsidRDefault="00B06015" w:rsidP="00D25C70">
            <w:pPr>
              <w:rPr>
                <w:noProof/>
                <w:sz w:val="16"/>
                <w:szCs w:val="16"/>
              </w:rPr>
            </w:pPr>
            <w:r w:rsidRPr="00284EF0">
              <w:rPr>
                <w:noProof/>
                <w:sz w:val="16"/>
                <w:szCs w:val="16"/>
                <w:highlight w:val="yellow"/>
              </w:rPr>
              <w:t>( condL  &amp;&amp;  availableL ) + ( condA  &amp;&amp;  availableA )</w:t>
            </w:r>
          </w:p>
        </w:tc>
      </w:tr>
      <w:tr w:rsidR="007047D1" w:rsidRPr="00943A5F" w14:paraId="211982DA" w14:textId="77777777" w:rsidTr="00B06015">
        <w:trPr>
          <w:jc w:val="center"/>
        </w:trPr>
        <w:tc>
          <w:tcPr>
            <w:tcW w:w="2297" w:type="dxa"/>
            <w:shd w:val="clear" w:color="auto" w:fill="auto"/>
          </w:tcPr>
          <w:p w14:paraId="23C463EC" w14:textId="77777777" w:rsidR="007047D1" w:rsidRPr="00A37F2B" w:rsidRDefault="007047D1" w:rsidP="00C66D84">
            <w:pPr>
              <w:rPr>
                <w:noProof/>
                <w:sz w:val="16"/>
                <w:szCs w:val="16"/>
                <w:highlight w:val="yellow"/>
                <w:lang w:val="fr-FR"/>
              </w:rPr>
            </w:pPr>
            <w:r w:rsidRPr="00A37F2B">
              <w:rPr>
                <w:noProof/>
                <w:sz w:val="16"/>
                <w:szCs w:val="16"/>
                <w:highlight w:val="yellow"/>
                <w:lang w:val="fr-FR" w:eastAsia="ko-KR"/>
              </w:rPr>
              <w:t>palette_run_type_flag</w:t>
            </w:r>
            <w:r w:rsidRPr="00A37F2B">
              <w:rPr>
                <w:noProof/>
                <w:sz w:val="16"/>
                <w:szCs w:val="16"/>
                <w:highlight w:val="yellow"/>
                <w:lang w:val="fr-FR"/>
              </w:rPr>
              <w:t xml:space="preserve"> [ x0 ][ y0 ]</w:t>
            </w:r>
          </w:p>
        </w:tc>
        <w:tc>
          <w:tcPr>
            <w:tcW w:w="2588" w:type="dxa"/>
            <w:shd w:val="clear" w:color="auto" w:fill="auto"/>
          </w:tcPr>
          <w:p w14:paraId="403A0D75" w14:textId="2CD44995" w:rsidR="007047D1" w:rsidRPr="00A3509E" w:rsidRDefault="00A3509E" w:rsidP="00C66D84">
            <w:pPr>
              <w:rPr>
                <w:noProof/>
                <w:sz w:val="16"/>
                <w:szCs w:val="16"/>
                <w:highlight w:val="yellow"/>
                <w:lang w:val="fr-FR"/>
              </w:rPr>
            </w:pPr>
            <w:ins w:id="350" w:author="Christophe GISQUET" w:date="2014-06-17T10:29:00Z">
              <w:r w:rsidRPr="006F51DE">
                <w:rPr>
                  <w:noProof/>
                  <w:sz w:val="16"/>
                  <w:szCs w:val="16"/>
                  <w:lang w:val="fr-FR" w:eastAsia="ko-KR"/>
                </w:rPr>
                <w:t>palette_run_type_flag</w:t>
              </w:r>
              <w:r w:rsidRPr="006F51DE">
                <w:rPr>
                  <w:noProof/>
                  <w:sz w:val="16"/>
                  <w:szCs w:val="16"/>
                  <w:lang w:val="fr-FR"/>
                </w:rPr>
                <w:t xml:space="preserve"> [ xNbL ][ yNbL ]</w:t>
              </w:r>
            </w:ins>
            <w:del w:id="351" w:author="Christophe GISQUET" w:date="2014-06-17T10:29:00Z">
              <w:r w:rsidR="002A3C0A" w:rsidRPr="00A3509E" w:rsidDel="00A3509E">
                <w:rPr>
                  <w:noProof/>
                  <w:sz w:val="16"/>
                  <w:szCs w:val="16"/>
                  <w:highlight w:val="yellow"/>
                  <w:lang w:val="fr-FR"/>
                </w:rPr>
                <w:delText>N</w:delText>
              </w:r>
              <w:r w:rsidR="007047D1" w:rsidRPr="00A3509E" w:rsidDel="00A3509E">
                <w:rPr>
                  <w:noProof/>
                  <w:sz w:val="16"/>
                  <w:szCs w:val="16"/>
                  <w:highlight w:val="yellow"/>
                  <w:lang w:val="fr-FR"/>
                </w:rPr>
                <w:delText>a</w:delText>
              </w:r>
            </w:del>
          </w:p>
        </w:tc>
        <w:tc>
          <w:tcPr>
            <w:tcW w:w="2751" w:type="dxa"/>
            <w:shd w:val="clear" w:color="auto" w:fill="auto"/>
          </w:tcPr>
          <w:p w14:paraId="0E23083D" w14:textId="0ED2D877" w:rsidR="007047D1" w:rsidRPr="00080A99" w:rsidRDefault="007047D1" w:rsidP="00C66D84">
            <w:pPr>
              <w:rPr>
                <w:noProof/>
                <w:sz w:val="16"/>
                <w:szCs w:val="16"/>
                <w:highlight w:val="yellow"/>
                <w:lang w:val="fr-FR"/>
              </w:rPr>
            </w:pPr>
            <w:del w:id="352" w:author="Christophe GISQUET" w:date="2014-06-17T10:29:00Z">
              <w:r w:rsidRPr="00080A99" w:rsidDel="00A3509E">
                <w:rPr>
                  <w:noProof/>
                  <w:sz w:val="16"/>
                  <w:szCs w:val="16"/>
                  <w:highlight w:val="yellow"/>
                  <w:lang w:val="fr-FR" w:eastAsia="ko-KR"/>
                </w:rPr>
                <w:delText>palette_run_type_flag</w:delText>
              </w:r>
              <w:r w:rsidRPr="00080A99" w:rsidDel="00A3509E">
                <w:rPr>
                  <w:noProof/>
                  <w:sz w:val="16"/>
                  <w:szCs w:val="16"/>
                  <w:highlight w:val="yellow"/>
                  <w:lang w:val="fr-FR"/>
                </w:rPr>
                <w:delText xml:space="preserve"> [ xNbA ][ yNbA ]</w:delText>
              </w:r>
            </w:del>
          </w:p>
        </w:tc>
        <w:tc>
          <w:tcPr>
            <w:tcW w:w="2217" w:type="dxa"/>
            <w:shd w:val="clear" w:color="auto" w:fill="auto"/>
          </w:tcPr>
          <w:p w14:paraId="70FFD19E" w14:textId="7302AAF5" w:rsidR="007047D1" w:rsidRPr="00943A5F" w:rsidRDefault="007047D1" w:rsidP="00C66D84">
            <w:pPr>
              <w:rPr>
                <w:noProof/>
                <w:sz w:val="16"/>
                <w:szCs w:val="16"/>
              </w:rPr>
            </w:pPr>
            <w:r w:rsidRPr="00080A99">
              <w:rPr>
                <w:noProof/>
                <w:sz w:val="16"/>
                <w:szCs w:val="16"/>
                <w:highlight w:val="yellow"/>
                <w:lang w:val="fr-FR"/>
              </w:rPr>
              <w:t xml:space="preserve"> </w:t>
            </w:r>
            <w:r w:rsidRPr="00284EF0">
              <w:rPr>
                <w:noProof/>
                <w:sz w:val="16"/>
                <w:szCs w:val="16"/>
                <w:highlight w:val="yellow"/>
              </w:rPr>
              <w:t>( cond</w:t>
            </w:r>
            <w:ins w:id="353" w:author="Christophe GISQUET" w:date="2014-06-17T10:29:00Z">
              <w:r w:rsidR="00A3509E">
                <w:rPr>
                  <w:noProof/>
                  <w:sz w:val="16"/>
                  <w:szCs w:val="16"/>
                  <w:highlight w:val="yellow"/>
                </w:rPr>
                <w:t>L</w:t>
              </w:r>
            </w:ins>
            <w:del w:id="354" w:author="Christophe GISQUET" w:date="2014-06-17T10:29:00Z">
              <w:r w:rsidRPr="00284EF0" w:rsidDel="00A3509E">
                <w:rPr>
                  <w:noProof/>
                  <w:sz w:val="16"/>
                  <w:szCs w:val="16"/>
                  <w:highlight w:val="yellow"/>
                </w:rPr>
                <w:delText>A</w:delText>
              </w:r>
            </w:del>
            <w:r w:rsidRPr="00284EF0">
              <w:rPr>
                <w:noProof/>
                <w:sz w:val="16"/>
                <w:szCs w:val="16"/>
                <w:highlight w:val="yellow"/>
              </w:rPr>
              <w:t>  &amp;&amp;  available</w:t>
            </w:r>
            <w:ins w:id="355" w:author="Christophe GISQUET" w:date="2014-06-17T10:29:00Z">
              <w:r w:rsidR="00A3509E">
                <w:rPr>
                  <w:noProof/>
                  <w:sz w:val="16"/>
                  <w:szCs w:val="16"/>
                  <w:highlight w:val="yellow"/>
                </w:rPr>
                <w:t>L</w:t>
              </w:r>
            </w:ins>
            <w:del w:id="356" w:author="Christophe GISQUET" w:date="2014-06-17T10:29:00Z">
              <w:r w:rsidRPr="00284EF0" w:rsidDel="00A3509E">
                <w:rPr>
                  <w:noProof/>
                  <w:sz w:val="16"/>
                  <w:szCs w:val="16"/>
                  <w:highlight w:val="yellow"/>
                </w:rPr>
                <w:delText>A</w:delText>
              </w:r>
            </w:del>
            <w:r w:rsidRPr="00284EF0">
              <w:rPr>
                <w:noProof/>
                <w:sz w:val="16"/>
                <w:szCs w:val="16"/>
                <w:highlight w:val="yellow"/>
              </w:rPr>
              <w:t> )</w:t>
            </w:r>
          </w:p>
        </w:tc>
      </w:tr>
    </w:tbl>
    <w:p w14:paraId="6ABDA0C3" w14:textId="77777777" w:rsidR="00B06015" w:rsidRDefault="00B06015" w:rsidP="00FB2E3E">
      <w:pPr>
        <w:tabs>
          <w:tab w:val="clear" w:pos="360"/>
          <w:tab w:val="left" w:pos="794"/>
          <w:tab w:val="left" w:pos="1843"/>
        </w:tabs>
        <w:jc w:val="both"/>
        <w:rPr>
          <w:noProof/>
        </w:rPr>
      </w:pPr>
    </w:p>
    <w:p w14:paraId="07CD4231" w14:textId="77777777" w:rsidR="005C494C" w:rsidRPr="00227BB2" w:rsidRDefault="005C494C" w:rsidP="005C494C">
      <w:pPr>
        <w:pStyle w:val="Caption"/>
        <w:rPr>
          <w:rFonts w:eastAsia="Malgun Gothic"/>
          <w:highlight w:val="yellow"/>
        </w:rPr>
      </w:pPr>
      <w:r w:rsidRPr="00227BB2">
        <w:rPr>
          <w:rFonts w:eastAsia="Malgun Gothic"/>
          <w:highlight w:val="yellow"/>
        </w:rPr>
        <w:t xml:space="preserve">9.3.3.10 </w:t>
      </w:r>
      <w:proofErr w:type="spellStart"/>
      <w:r w:rsidRPr="00227BB2">
        <w:rPr>
          <w:rFonts w:eastAsia="Malgun Gothic"/>
          <w:highlight w:val="yellow"/>
        </w:rPr>
        <w:t>Binarization</w:t>
      </w:r>
      <w:proofErr w:type="spellEnd"/>
      <w:r w:rsidRPr="00227BB2">
        <w:rPr>
          <w:rFonts w:eastAsia="Malgun Gothic"/>
          <w:highlight w:val="yellow"/>
        </w:rPr>
        <w:t xml:space="preserve"> process for </w:t>
      </w:r>
      <w:proofErr w:type="spellStart"/>
      <w:r w:rsidRPr="00227BB2">
        <w:rPr>
          <w:rFonts w:eastAsia="Malgun Gothic"/>
          <w:highlight w:val="yellow"/>
        </w:rPr>
        <w:t>palette_escape_val</w:t>
      </w:r>
      <w:bookmarkStart w:id="357" w:name="_Ref24979544"/>
      <w:bookmarkStart w:id="358" w:name="_Toc27218362"/>
      <w:proofErr w:type="spellEnd"/>
    </w:p>
    <w:bookmarkEnd w:id="357"/>
    <w:bookmarkEnd w:id="358"/>
    <w:p w14:paraId="6871141C" w14:textId="77777777" w:rsidR="00896DC2" w:rsidRPr="00227BB2" w:rsidRDefault="005C494C" w:rsidP="005C494C">
      <w:pPr>
        <w:rPr>
          <w:rFonts w:eastAsia="Malgun Gothic"/>
          <w:noProof/>
          <w:sz w:val="20"/>
          <w:highlight w:val="yellow"/>
          <w:lang w:val="en-GB"/>
        </w:rPr>
      </w:pPr>
      <w:r w:rsidRPr="00227BB2">
        <w:rPr>
          <w:rFonts w:eastAsia="Malgun Gothic"/>
          <w:noProof/>
          <w:sz w:val="20"/>
          <w:highlight w:val="yellow"/>
          <w:lang w:val="en-GB"/>
        </w:rPr>
        <w:t>Input to this process is a request for a binarization for the syntax element palette_escape_val</w:t>
      </w:r>
      <w:r w:rsidR="00896DC2" w:rsidRPr="00227BB2">
        <w:rPr>
          <w:rFonts w:eastAsia="Malgun Gothic"/>
          <w:noProof/>
          <w:sz w:val="20"/>
          <w:highlight w:val="yellow"/>
          <w:lang w:val="en-GB"/>
        </w:rPr>
        <w:t xml:space="preserve"> and</w:t>
      </w:r>
      <w:r w:rsidRPr="00227BB2">
        <w:rPr>
          <w:rFonts w:eastAsia="Malgun Gothic"/>
          <w:noProof/>
          <w:sz w:val="20"/>
          <w:highlight w:val="yellow"/>
          <w:lang w:val="en-GB"/>
        </w:rPr>
        <w:t xml:space="preserve"> color component index cIdx</w:t>
      </w:r>
      <w:r w:rsidR="00896DC2" w:rsidRPr="00227BB2">
        <w:rPr>
          <w:rFonts w:eastAsia="Malgun Gothic"/>
          <w:noProof/>
          <w:sz w:val="20"/>
          <w:highlight w:val="yellow"/>
          <w:lang w:val="en-GB"/>
        </w:rPr>
        <w:t>.</w:t>
      </w:r>
    </w:p>
    <w:p w14:paraId="551D6CDB" w14:textId="77777777" w:rsidR="005C494C" w:rsidRPr="00227BB2" w:rsidRDefault="005C494C" w:rsidP="005C494C">
      <w:pPr>
        <w:rPr>
          <w:rFonts w:eastAsia="Malgun Gothic"/>
          <w:noProof/>
          <w:sz w:val="20"/>
          <w:highlight w:val="yellow"/>
          <w:lang w:val="en-GB"/>
        </w:rPr>
      </w:pPr>
      <w:r w:rsidRPr="00227BB2">
        <w:rPr>
          <w:rFonts w:eastAsia="Malgun Gothic"/>
          <w:noProof/>
          <w:sz w:val="20"/>
          <w:highlight w:val="yellow"/>
          <w:lang w:val="en-GB"/>
        </w:rPr>
        <w:t>Output of this process is the binarization of palette_escape_val with FL and maximum parameter cMax.</w:t>
      </w:r>
    </w:p>
    <w:p w14:paraId="64E602F8" w14:textId="77777777" w:rsidR="00896DC2" w:rsidRPr="00227BB2" w:rsidRDefault="008F1E54" w:rsidP="00896DC2">
      <w:pPr>
        <w:rPr>
          <w:rFonts w:eastAsia="Malgun Gothic"/>
          <w:noProof/>
          <w:sz w:val="20"/>
          <w:highlight w:val="yellow"/>
          <w:lang w:val="en-GB"/>
        </w:rPr>
      </w:pPr>
      <w:r w:rsidRPr="00227BB2">
        <w:rPr>
          <w:rFonts w:eastAsia="Malgun Gothic"/>
          <w:noProof/>
          <w:sz w:val="20"/>
          <w:highlight w:val="yellow"/>
          <w:lang w:val="en-GB"/>
        </w:rPr>
        <w:t>The variable</w:t>
      </w:r>
      <w:r w:rsidR="00896DC2" w:rsidRPr="00227BB2">
        <w:rPr>
          <w:rFonts w:eastAsia="Malgun Gothic"/>
          <w:noProof/>
          <w:sz w:val="20"/>
          <w:highlight w:val="yellow"/>
          <w:lang w:val="en-GB"/>
        </w:rPr>
        <w:t xml:space="preserve"> bitDepth is derived as follows:</w:t>
      </w:r>
    </w:p>
    <w:p w14:paraId="670CD622" w14:textId="77777777" w:rsidR="00896DC2" w:rsidRPr="00227BB2" w:rsidRDefault="00896DC2" w:rsidP="00896DC2">
      <w:pPr>
        <w:ind w:left="360"/>
        <w:rPr>
          <w:rFonts w:eastAsia="Malgun Gothic"/>
          <w:noProof/>
          <w:sz w:val="20"/>
          <w:highlight w:val="yellow"/>
          <w:lang w:val="en-GB"/>
        </w:rPr>
      </w:pPr>
      <w:r w:rsidRPr="00227BB2">
        <w:rPr>
          <w:rFonts w:eastAsia="Malgun Gothic"/>
          <w:noProof/>
          <w:sz w:val="20"/>
          <w:highlight w:val="yellow"/>
          <w:lang w:val="en-GB"/>
        </w:rPr>
        <w:t>bitDepth = ( cIdx  =</w:t>
      </w:r>
      <w:r w:rsidRPr="00227BB2">
        <w:rPr>
          <w:highlight w:val="yellow"/>
        </w:rPr>
        <w:t> </w:t>
      </w:r>
      <w:r w:rsidRPr="00227BB2">
        <w:rPr>
          <w:rFonts w:eastAsia="Malgun Gothic"/>
          <w:noProof/>
          <w:sz w:val="20"/>
          <w:highlight w:val="yellow"/>
          <w:lang w:val="en-GB"/>
        </w:rPr>
        <w:t>=  0 ) ? BitDepthY : BitDepthC</w:t>
      </w:r>
    </w:p>
    <w:p w14:paraId="727FC1B9" w14:textId="77777777" w:rsidR="00896DC2" w:rsidRPr="00227BB2" w:rsidRDefault="00896DC2" w:rsidP="00896DC2">
      <w:pPr>
        <w:ind w:left="360"/>
        <w:rPr>
          <w:rFonts w:eastAsia="Malgun Gothic"/>
          <w:noProof/>
          <w:sz w:val="20"/>
          <w:highlight w:val="yellow"/>
          <w:lang w:val="en-GB"/>
        </w:rPr>
      </w:pPr>
      <w:r w:rsidRPr="00C5642A">
        <w:rPr>
          <w:rFonts w:eastAsia="Malgun Gothic"/>
          <w:noProof/>
          <w:sz w:val="20"/>
          <w:highlight w:val="yellow"/>
          <w:lang w:val="fr-FR"/>
        </w:rPr>
        <w:t>qp = ( cIdx  =</w:t>
      </w:r>
      <w:r w:rsidRPr="00C5642A">
        <w:rPr>
          <w:sz w:val="20"/>
          <w:highlight w:val="yellow"/>
          <w:lang w:val="fr-FR"/>
        </w:rPr>
        <w:t> </w:t>
      </w:r>
      <w:r w:rsidRPr="00C5642A">
        <w:rPr>
          <w:rFonts w:eastAsia="Malgun Gothic"/>
          <w:noProof/>
          <w:sz w:val="20"/>
          <w:highlight w:val="yellow"/>
          <w:lang w:val="fr-FR"/>
        </w:rPr>
        <w:t xml:space="preserve">=  0 ) ? </w:t>
      </w:r>
      <w:proofErr w:type="spellStart"/>
      <w:r w:rsidRPr="00EC7FE3">
        <w:rPr>
          <w:sz w:val="20"/>
          <w:highlight w:val="yellow"/>
          <w:lang w:val="fr-FR" w:eastAsia="ko-KR"/>
        </w:rPr>
        <w:t>Qp′</w:t>
      </w:r>
      <w:r w:rsidRPr="00EC7FE3">
        <w:rPr>
          <w:sz w:val="20"/>
          <w:highlight w:val="yellow"/>
          <w:vertAlign w:val="subscript"/>
          <w:lang w:val="fr-FR" w:eastAsia="ko-KR"/>
        </w:rPr>
        <w:t>Y</w:t>
      </w:r>
      <w:proofErr w:type="spellEnd"/>
      <w:r w:rsidRPr="00EC7FE3">
        <w:rPr>
          <w:rFonts w:eastAsia="Malgun Gothic"/>
          <w:noProof/>
          <w:sz w:val="20"/>
          <w:highlight w:val="yellow"/>
          <w:lang w:val="fr-FR"/>
        </w:rPr>
        <w:t xml:space="preserve"> : ( ( cIdx  =</w:t>
      </w:r>
      <w:r w:rsidRPr="00EC7FE3">
        <w:rPr>
          <w:sz w:val="20"/>
          <w:highlight w:val="yellow"/>
          <w:lang w:val="fr-FR"/>
        </w:rPr>
        <w:t> </w:t>
      </w:r>
      <w:r w:rsidRPr="00EC7FE3">
        <w:rPr>
          <w:rFonts w:eastAsia="Malgun Gothic"/>
          <w:noProof/>
          <w:sz w:val="20"/>
          <w:highlight w:val="yellow"/>
          <w:lang w:val="fr-FR"/>
        </w:rPr>
        <w:t xml:space="preserve">=  1 ) </w:t>
      </w:r>
      <w:proofErr w:type="spellStart"/>
      <w:r w:rsidRPr="00EC7FE3">
        <w:rPr>
          <w:sz w:val="20"/>
          <w:highlight w:val="yellow"/>
          <w:lang w:val="fr-FR" w:eastAsia="ko-KR"/>
        </w:rPr>
        <w:t>Qp′</w:t>
      </w:r>
      <w:r w:rsidRPr="00EC7FE3">
        <w:rPr>
          <w:sz w:val="20"/>
          <w:highlight w:val="yellow"/>
          <w:vertAlign w:val="subscript"/>
          <w:lang w:val="fr-FR" w:eastAsia="ko-KR"/>
        </w:rPr>
        <w:t>Cb</w:t>
      </w:r>
      <w:proofErr w:type="spellEnd"/>
      <w:r w:rsidRPr="00EC7FE3">
        <w:rPr>
          <w:rFonts w:eastAsia="Malgun Gothic"/>
          <w:noProof/>
          <w:sz w:val="20"/>
          <w:highlight w:val="yellow"/>
          <w:lang w:val="fr-FR"/>
        </w:rPr>
        <w:t xml:space="preserve"> ? </w:t>
      </w:r>
      <w:proofErr w:type="spellStart"/>
      <w:r w:rsidRPr="00227BB2">
        <w:rPr>
          <w:sz w:val="20"/>
          <w:highlight w:val="yellow"/>
          <w:lang w:eastAsia="ko-KR"/>
        </w:rPr>
        <w:t>Qp′</w:t>
      </w:r>
      <w:proofErr w:type="gramStart"/>
      <w:r w:rsidRPr="00227BB2">
        <w:rPr>
          <w:sz w:val="20"/>
          <w:highlight w:val="yellow"/>
          <w:vertAlign w:val="subscript"/>
          <w:lang w:eastAsia="ko-KR"/>
        </w:rPr>
        <w:t>Cr</w:t>
      </w:r>
      <w:proofErr w:type="spellEnd"/>
      <w:r w:rsidRPr="00227BB2">
        <w:rPr>
          <w:rFonts w:eastAsia="Malgun Gothic"/>
          <w:noProof/>
          <w:sz w:val="20"/>
          <w:highlight w:val="yellow"/>
          <w:lang w:val="en-GB"/>
        </w:rPr>
        <w:t xml:space="preserve"> )</w:t>
      </w:r>
      <w:proofErr w:type="gramEnd"/>
    </w:p>
    <w:p w14:paraId="2A37BB36" w14:textId="77777777" w:rsidR="005C494C" w:rsidRPr="00227BB2" w:rsidRDefault="00896DC2" w:rsidP="005C494C">
      <w:pPr>
        <w:rPr>
          <w:rFonts w:eastAsia="Malgun Gothic"/>
          <w:noProof/>
          <w:sz w:val="20"/>
          <w:highlight w:val="yellow"/>
          <w:lang w:val="en-GB"/>
        </w:rPr>
      </w:pPr>
      <w:r w:rsidRPr="00227BB2">
        <w:rPr>
          <w:rFonts w:eastAsia="Malgun Gothic"/>
          <w:noProof/>
          <w:sz w:val="20"/>
          <w:highlight w:val="yellow"/>
          <w:lang w:val="en-GB"/>
        </w:rPr>
        <w:t>The</w:t>
      </w:r>
      <w:r w:rsidR="005C494C" w:rsidRPr="00227BB2">
        <w:rPr>
          <w:rFonts w:eastAsia="Malgun Gothic"/>
          <w:noProof/>
          <w:sz w:val="20"/>
          <w:highlight w:val="yellow"/>
          <w:lang w:val="en-GB"/>
        </w:rPr>
        <w:t xml:space="preserve"> variable numBins</w:t>
      </w:r>
      <w:r w:rsidRPr="00227BB2">
        <w:rPr>
          <w:rFonts w:eastAsia="Malgun Gothic"/>
          <w:noProof/>
          <w:sz w:val="20"/>
          <w:highlight w:val="yellow"/>
          <w:lang w:val="en-GB"/>
        </w:rPr>
        <w:t xml:space="preserve"> is derived as follows:</w:t>
      </w:r>
    </w:p>
    <w:p w14:paraId="3715DAC3" w14:textId="77777777" w:rsidR="005C494C" w:rsidRPr="00227BB2" w:rsidRDefault="005C494C" w:rsidP="005C494C">
      <w:pPr>
        <w:numPr>
          <w:ilvl w:val="0"/>
          <w:numId w:val="23"/>
        </w:numPr>
        <w:rPr>
          <w:rFonts w:eastAsia="Malgun Gothic"/>
          <w:noProof/>
          <w:sz w:val="20"/>
          <w:highlight w:val="yellow"/>
          <w:lang w:val="en-GB"/>
        </w:rPr>
      </w:pPr>
      <w:r w:rsidRPr="00227BB2">
        <w:rPr>
          <w:rFonts w:eastAsia="Malgun Gothic"/>
          <w:noProof/>
          <w:sz w:val="20"/>
          <w:highlight w:val="yellow"/>
          <w:lang w:val="en-GB"/>
        </w:rPr>
        <w:t>A quantization step size parameter qStep is derived as follows:</w:t>
      </w:r>
    </w:p>
    <w:p w14:paraId="5C764401" w14:textId="77777777" w:rsidR="005C494C" w:rsidRPr="00227BB2" w:rsidRDefault="005C494C" w:rsidP="005C494C">
      <w:pPr>
        <w:ind w:left="360"/>
        <w:rPr>
          <w:rFonts w:eastAsia="Malgun Gothic"/>
          <w:noProof/>
          <w:sz w:val="20"/>
          <w:highlight w:val="yellow"/>
          <w:lang w:val="en-GB"/>
        </w:rPr>
      </w:pPr>
      <w:r w:rsidRPr="00227BB2">
        <w:rPr>
          <w:rFonts w:eastAsia="Malgun Gothic"/>
          <w:noProof/>
          <w:sz w:val="20"/>
          <w:highlight w:val="yellow"/>
          <w:lang w:val="en-GB"/>
        </w:rPr>
        <w:t>qStep = ( qP=</w:t>
      </w:r>
      <w:r w:rsidR="00234AB9" w:rsidRPr="00227BB2">
        <w:rPr>
          <w:highlight w:val="yellow"/>
        </w:rPr>
        <w:t> </w:t>
      </w:r>
      <w:r w:rsidRPr="00227BB2">
        <w:rPr>
          <w:rFonts w:eastAsia="Malgun Gothic"/>
          <w:noProof/>
          <w:sz w:val="20"/>
          <w:highlight w:val="yellow"/>
          <w:lang w:val="en-GB"/>
        </w:rPr>
        <w:t xml:space="preserve">=0 ) ? </w:t>
      </w:r>
      <w:r w:rsidR="00234AB9" w:rsidRPr="00227BB2">
        <w:rPr>
          <w:rFonts w:eastAsia="Malgun Gothic"/>
          <w:noProof/>
          <w:sz w:val="20"/>
          <w:highlight w:val="yellow"/>
          <w:lang w:val="en-GB"/>
        </w:rPr>
        <w:t>Round</w:t>
      </w:r>
      <w:proofErr w:type="gramStart"/>
      <w:r w:rsidRPr="00227BB2">
        <w:rPr>
          <w:rFonts w:eastAsia="Malgun Gothic"/>
          <w:noProof/>
          <w:sz w:val="20"/>
          <w:highlight w:val="yellow"/>
          <w:lang w:val="en-GB"/>
        </w:rPr>
        <w:t>(</w:t>
      </w:r>
      <w:r w:rsidR="00234AB9" w:rsidRPr="00227BB2">
        <w:rPr>
          <w:highlight w:val="yellow"/>
        </w:rPr>
        <w:t> </w:t>
      </w:r>
      <w:r w:rsidR="00234AB9" w:rsidRPr="00227BB2">
        <w:rPr>
          <w:rFonts w:eastAsia="Malgun Gothic"/>
          <w:noProof/>
          <w:sz w:val="20"/>
          <w:highlight w:val="yellow"/>
          <w:lang w:val="en-GB"/>
        </w:rPr>
        <w:t>2</w:t>
      </w:r>
      <w:proofErr w:type="gramEnd"/>
      <w:r w:rsidRPr="00227BB2">
        <w:rPr>
          <w:rFonts w:eastAsia="Malgun Gothic"/>
          <w:noProof/>
          <w:sz w:val="20"/>
          <w:highlight w:val="yellow"/>
          <w:vertAlign w:val="superscript"/>
          <w:lang w:val="en-GB"/>
        </w:rPr>
        <w:t>(qP</w:t>
      </w:r>
      <w:r w:rsidR="00234AB9" w:rsidRPr="00227BB2">
        <w:rPr>
          <w:rFonts w:eastAsia="Malgun Gothic"/>
          <w:noProof/>
          <w:sz w:val="20"/>
          <w:highlight w:val="yellow"/>
          <w:vertAlign w:val="superscript"/>
          <w:lang w:val="en-GB"/>
        </w:rPr>
        <w:t xml:space="preserve"> - 4) / 6</w:t>
      </w:r>
      <w:r w:rsidR="00234AB9" w:rsidRPr="00227BB2">
        <w:rPr>
          <w:highlight w:val="yellow"/>
        </w:rPr>
        <w:t> </w:t>
      </w:r>
      <w:r w:rsidR="00234AB9" w:rsidRPr="00227BB2">
        <w:rPr>
          <w:rFonts w:eastAsia="Malgun Gothic"/>
          <w:noProof/>
          <w:sz w:val="20"/>
          <w:highlight w:val="yellow"/>
          <w:lang w:val="en-GB"/>
        </w:rPr>
        <w:t>) : 1</w:t>
      </w:r>
    </w:p>
    <w:p w14:paraId="401BBA0C" w14:textId="77777777" w:rsidR="005C494C" w:rsidRPr="00227BB2" w:rsidRDefault="005C494C" w:rsidP="005C494C">
      <w:pPr>
        <w:numPr>
          <w:ilvl w:val="0"/>
          <w:numId w:val="23"/>
        </w:numPr>
        <w:rPr>
          <w:rFonts w:eastAsia="Malgun Gothic"/>
          <w:noProof/>
          <w:sz w:val="20"/>
          <w:highlight w:val="yellow"/>
          <w:lang w:val="en-GB"/>
        </w:rPr>
      </w:pPr>
      <w:r w:rsidRPr="00227BB2">
        <w:rPr>
          <w:rFonts w:eastAsia="Malgun Gothic"/>
          <w:noProof/>
          <w:sz w:val="20"/>
          <w:highlight w:val="yellow"/>
          <w:lang w:val="en-GB"/>
        </w:rPr>
        <w:t>A maximum possible quantized value maxValue is derived as follows:</w:t>
      </w:r>
    </w:p>
    <w:p w14:paraId="02BD367B" w14:textId="77777777" w:rsidR="005C494C" w:rsidRPr="00227BB2" w:rsidRDefault="005C494C" w:rsidP="005C494C">
      <w:pPr>
        <w:ind w:left="360"/>
        <w:rPr>
          <w:rFonts w:eastAsia="Malgun Gothic"/>
          <w:noProof/>
          <w:sz w:val="20"/>
          <w:highlight w:val="yellow"/>
          <w:lang w:val="en-GB"/>
        </w:rPr>
      </w:pPr>
      <w:r w:rsidRPr="00227BB2">
        <w:rPr>
          <w:rFonts w:eastAsia="Malgun Gothic"/>
          <w:noProof/>
          <w:sz w:val="20"/>
          <w:highlight w:val="yellow"/>
          <w:lang w:val="en-GB"/>
        </w:rPr>
        <w:t xml:space="preserve">maxValue = </w:t>
      </w:r>
      <w:r w:rsidR="00234AB9" w:rsidRPr="00227BB2">
        <w:rPr>
          <w:rFonts w:eastAsia="Malgun Gothic"/>
          <w:noProof/>
          <w:sz w:val="20"/>
          <w:highlight w:val="yellow"/>
          <w:lang w:val="en-GB"/>
        </w:rPr>
        <w:t>Floor</w:t>
      </w:r>
      <w:proofErr w:type="gramStart"/>
      <w:r w:rsidRPr="00227BB2">
        <w:rPr>
          <w:rFonts w:eastAsia="Malgun Gothic"/>
          <w:noProof/>
          <w:sz w:val="20"/>
          <w:highlight w:val="yellow"/>
          <w:lang w:val="en-GB"/>
        </w:rPr>
        <w:t>(</w:t>
      </w:r>
      <w:r w:rsidR="00234AB9" w:rsidRPr="00227BB2">
        <w:rPr>
          <w:highlight w:val="yellow"/>
        </w:rPr>
        <w:t> </w:t>
      </w:r>
      <w:r w:rsidRPr="00227BB2">
        <w:rPr>
          <w:rFonts w:eastAsia="Malgun Gothic"/>
          <w:noProof/>
          <w:sz w:val="20"/>
          <w:highlight w:val="yellow"/>
          <w:lang w:val="en-GB"/>
        </w:rPr>
        <w:t>(</w:t>
      </w:r>
      <w:proofErr w:type="gramEnd"/>
      <w:r w:rsidR="00234AB9" w:rsidRPr="00227BB2">
        <w:rPr>
          <w:highlight w:val="yellow"/>
        </w:rPr>
        <w:t> </w:t>
      </w:r>
      <w:r w:rsidRPr="00227BB2">
        <w:rPr>
          <w:rFonts w:eastAsia="Malgun Gothic"/>
          <w:noProof/>
          <w:sz w:val="20"/>
          <w:highlight w:val="yellow"/>
          <w:lang w:val="en-GB"/>
        </w:rPr>
        <w:t>1&lt;&lt;bitDepth</w:t>
      </w:r>
      <w:r w:rsidR="00234AB9" w:rsidRPr="00227BB2">
        <w:rPr>
          <w:highlight w:val="yellow"/>
        </w:rPr>
        <w:t> </w:t>
      </w:r>
      <w:r w:rsidRPr="00227BB2">
        <w:rPr>
          <w:rFonts w:eastAsia="Malgun Gothic"/>
          <w:noProof/>
          <w:sz w:val="20"/>
          <w:highlight w:val="yellow"/>
          <w:lang w:val="en-GB"/>
        </w:rPr>
        <w:t>) – 1</w:t>
      </w:r>
      <w:r w:rsidR="00234AB9" w:rsidRPr="00227BB2">
        <w:rPr>
          <w:highlight w:val="yellow"/>
        </w:rPr>
        <w:t> </w:t>
      </w:r>
      <w:r w:rsidRPr="00227BB2">
        <w:rPr>
          <w:rFonts w:eastAsia="Malgun Gothic"/>
          <w:noProof/>
          <w:sz w:val="20"/>
          <w:highlight w:val="yellow"/>
          <w:lang w:val="en-GB"/>
        </w:rPr>
        <w:t>)</w:t>
      </w:r>
      <w:r w:rsidR="00234AB9" w:rsidRPr="00227BB2">
        <w:rPr>
          <w:highlight w:val="yellow"/>
        </w:rPr>
        <w:t> </w:t>
      </w:r>
      <w:r w:rsidRPr="00227BB2">
        <w:rPr>
          <w:rFonts w:eastAsia="Malgun Gothic"/>
          <w:noProof/>
          <w:sz w:val="20"/>
          <w:highlight w:val="yellow"/>
          <w:lang w:val="en-GB"/>
        </w:rPr>
        <w:t>/</w:t>
      </w:r>
      <w:r w:rsidR="00234AB9" w:rsidRPr="00227BB2">
        <w:rPr>
          <w:highlight w:val="yellow"/>
        </w:rPr>
        <w:t> </w:t>
      </w:r>
      <w:r w:rsidRPr="00227BB2">
        <w:rPr>
          <w:rFonts w:eastAsia="Malgun Gothic"/>
          <w:noProof/>
          <w:sz w:val="20"/>
          <w:highlight w:val="yellow"/>
          <w:lang w:val="en-GB"/>
        </w:rPr>
        <w:t>Qstep</w:t>
      </w:r>
      <w:r w:rsidR="00234AB9" w:rsidRPr="00227BB2">
        <w:rPr>
          <w:highlight w:val="yellow"/>
        </w:rPr>
        <w:t> </w:t>
      </w:r>
      <w:r w:rsidRPr="00227BB2">
        <w:rPr>
          <w:rFonts w:eastAsia="Malgun Gothic"/>
          <w:noProof/>
          <w:sz w:val="20"/>
          <w:highlight w:val="yellow"/>
          <w:lang w:val="en-GB"/>
        </w:rPr>
        <w:t>)</w:t>
      </w:r>
    </w:p>
    <w:p w14:paraId="2FDFB12D" w14:textId="77777777" w:rsidR="005C494C" w:rsidRPr="00227BB2" w:rsidRDefault="005C494C" w:rsidP="005C494C">
      <w:pPr>
        <w:numPr>
          <w:ilvl w:val="0"/>
          <w:numId w:val="23"/>
        </w:numPr>
        <w:rPr>
          <w:rFonts w:eastAsia="Malgun Gothic"/>
          <w:noProof/>
          <w:sz w:val="20"/>
          <w:highlight w:val="yellow"/>
          <w:lang w:val="en-GB"/>
        </w:rPr>
      </w:pPr>
      <w:r w:rsidRPr="00227BB2">
        <w:rPr>
          <w:rFonts w:eastAsia="Malgun Gothic"/>
          <w:noProof/>
          <w:sz w:val="20"/>
          <w:highlight w:val="yellow"/>
          <w:lang w:val="en-GB"/>
        </w:rPr>
        <w:t xml:space="preserve">The number of bins </w:t>
      </w:r>
      <w:r w:rsidR="001401F2" w:rsidRPr="00227BB2">
        <w:rPr>
          <w:rFonts w:eastAsia="Malgun Gothic"/>
          <w:noProof/>
          <w:sz w:val="20"/>
          <w:highlight w:val="yellow"/>
          <w:lang w:val="en-GB"/>
        </w:rPr>
        <w:t xml:space="preserve">numBins </w:t>
      </w:r>
      <w:r w:rsidRPr="00227BB2">
        <w:rPr>
          <w:rFonts w:eastAsia="Malgun Gothic"/>
          <w:noProof/>
          <w:sz w:val="20"/>
          <w:highlight w:val="yellow"/>
          <w:lang w:val="en-GB"/>
        </w:rPr>
        <w:t>of the fixed length binarization codeword is derived as follows</w:t>
      </w:r>
    </w:p>
    <w:p w14:paraId="339CD06F" w14:textId="77777777" w:rsidR="005C494C" w:rsidRPr="00227BB2" w:rsidRDefault="001401F2" w:rsidP="005C494C">
      <w:pPr>
        <w:ind w:left="360"/>
        <w:rPr>
          <w:rFonts w:eastAsia="Malgun Gothic"/>
          <w:noProof/>
          <w:sz w:val="20"/>
          <w:highlight w:val="yellow"/>
          <w:lang w:val="en-GB"/>
        </w:rPr>
      </w:pPr>
      <w:r w:rsidRPr="00227BB2">
        <w:rPr>
          <w:rFonts w:eastAsia="Malgun Gothic"/>
          <w:noProof/>
          <w:sz w:val="20"/>
          <w:highlight w:val="yellow"/>
          <w:lang w:val="en-GB"/>
        </w:rPr>
        <w:t>while</w:t>
      </w:r>
      <w:r w:rsidR="005C494C" w:rsidRPr="00227BB2">
        <w:rPr>
          <w:rFonts w:eastAsia="Malgun Gothic"/>
          <w:noProof/>
          <w:sz w:val="20"/>
          <w:highlight w:val="yellow"/>
          <w:lang w:val="en-GB"/>
        </w:rPr>
        <w:t>(</w:t>
      </w:r>
      <w:r w:rsidRPr="00227BB2">
        <w:rPr>
          <w:rFonts w:eastAsia="Malgun Gothic"/>
          <w:noProof/>
          <w:sz w:val="20"/>
          <w:highlight w:val="yellow"/>
          <w:lang w:val="en-GB"/>
        </w:rPr>
        <w:t xml:space="preserve"> </w:t>
      </w:r>
      <w:r w:rsidR="005C494C" w:rsidRPr="00227BB2">
        <w:rPr>
          <w:rFonts w:eastAsia="Malgun Gothic"/>
          <w:noProof/>
          <w:sz w:val="20"/>
          <w:highlight w:val="yellow"/>
          <w:lang w:val="en-GB"/>
        </w:rPr>
        <w:t>maxValue</w:t>
      </w:r>
      <w:r w:rsidRPr="00227BB2">
        <w:rPr>
          <w:rFonts w:eastAsia="Malgun Gothic"/>
          <w:noProof/>
          <w:sz w:val="20"/>
          <w:highlight w:val="yellow"/>
          <w:lang w:val="en-GB"/>
        </w:rPr>
        <w:t xml:space="preserve"> </w:t>
      </w:r>
      <w:r w:rsidR="005C494C" w:rsidRPr="00227BB2">
        <w:rPr>
          <w:rFonts w:eastAsia="Malgun Gothic"/>
          <w:noProof/>
          <w:sz w:val="20"/>
          <w:highlight w:val="yellow"/>
          <w:lang w:val="en-GB"/>
        </w:rPr>
        <w:t>)</w:t>
      </w:r>
      <w:r w:rsidRPr="00227BB2">
        <w:rPr>
          <w:rFonts w:eastAsia="Malgun Gothic"/>
          <w:noProof/>
          <w:sz w:val="20"/>
          <w:highlight w:val="yellow"/>
          <w:lang w:val="en-GB"/>
        </w:rPr>
        <w:t xml:space="preserve"> </w:t>
      </w:r>
      <w:r w:rsidR="005C494C" w:rsidRPr="00227BB2">
        <w:rPr>
          <w:rFonts w:eastAsia="Malgun Gothic"/>
          <w:noProof/>
          <w:sz w:val="20"/>
          <w:highlight w:val="yellow"/>
          <w:lang w:val="en-GB"/>
        </w:rPr>
        <w:t>{</w:t>
      </w:r>
    </w:p>
    <w:p w14:paraId="21F50EF0" w14:textId="77777777" w:rsidR="005C494C" w:rsidRPr="00227BB2" w:rsidRDefault="00234AB9" w:rsidP="005C494C">
      <w:pPr>
        <w:ind w:left="360"/>
        <w:rPr>
          <w:rFonts w:eastAsia="Malgun Gothic"/>
          <w:noProof/>
          <w:sz w:val="20"/>
          <w:highlight w:val="yellow"/>
          <w:lang w:val="en-GB"/>
        </w:rPr>
      </w:pPr>
      <w:r w:rsidRPr="00227BB2">
        <w:rPr>
          <w:rFonts w:eastAsia="Malgun Gothic"/>
          <w:noProof/>
          <w:sz w:val="20"/>
          <w:highlight w:val="yellow"/>
          <w:lang w:val="en-GB"/>
        </w:rPr>
        <w:tab/>
      </w:r>
      <w:r w:rsidR="005C494C" w:rsidRPr="00227BB2">
        <w:rPr>
          <w:rFonts w:eastAsia="Malgun Gothic"/>
          <w:noProof/>
          <w:sz w:val="20"/>
          <w:highlight w:val="yellow"/>
          <w:lang w:val="en-GB"/>
        </w:rPr>
        <w:t>maxValue</w:t>
      </w:r>
      <w:r w:rsidRPr="00227BB2">
        <w:rPr>
          <w:rFonts w:eastAsia="Malgun Gothic"/>
          <w:noProof/>
          <w:sz w:val="20"/>
          <w:highlight w:val="yellow"/>
          <w:lang w:val="en-GB"/>
        </w:rPr>
        <w:t xml:space="preserve"> = maxValue &gt;&gt; 1</w:t>
      </w:r>
    </w:p>
    <w:p w14:paraId="514AD425" w14:textId="77777777" w:rsidR="005C494C" w:rsidRPr="00227BB2" w:rsidRDefault="00234AB9" w:rsidP="005C494C">
      <w:pPr>
        <w:ind w:left="360"/>
        <w:rPr>
          <w:rFonts w:eastAsia="Malgun Gothic"/>
          <w:noProof/>
          <w:sz w:val="20"/>
          <w:highlight w:val="yellow"/>
          <w:lang w:val="en-GB"/>
        </w:rPr>
      </w:pPr>
      <w:r w:rsidRPr="00227BB2">
        <w:rPr>
          <w:rFonts w:eastAsia="Malgun Gothic"/>
          <w:noProof/>
          <w:sz w:val="20"/>
          <w:highlight w:val="yellow"/>
          <w:lang w:val="en-GB"/>
        </w:rPr>
        <w:tab/>
        <w:t>numBins++</w:t>
      </w:r>
    </w:p>
    <w:p w14:paraId="3EB969CE" w14:textId="77777777" w:rsidR="005C494C" w:rsidRPr="00227BB2" w:rsidRDefault="005C494C" w:rsidP="005C494C">
      <w:pPr>
        <w:ind w:left="360"/>
        <w:rPr>
          <w:rFonts w:eastAsia="Malgun Gothic"/>
          <w:noProof/>
          <w:sz w:val="20"/>
          <w:highlight w:val="yellow"/>
          <w:lang w:val="en-GB"/>
        </w:rPr>
      </w:pPr>
      <w:r w:rsidRPr="00227BB2">
        <w:rPr>
          <w:rFonts w:eastAsia="Malgun Gothic"/>
          <w:noProof/>
          <w:sz w:val="20"/>
          <w:highlight w:val="yellow"/>
          <w:lang w:val="en-GB"/>
        </w:rPr>
        <w:t>}</w:t>
      </w:r>
    </w:p>
    <w:p w14:paraId="6A1CDFEC" w14:textId="77777777" w:rsidR="005C494C" w:rsidRPr="00227BB2" w:rsidRDefault="005C494C" w:rsidP="005C494C">
      <w:pPr>
        <w:numPr>
          <w:ilvl w:val="0"/>
          <w:numId w:val="23"/>
        </w:numPr>
        <w:rPr>
          <w:rFonts w:eastAsia="Malgun Gothic"/>
          <w:noProof/>
          <w:sz w:val="20"/>
          <w:highlight w:val="yellow"/>
          <w:lang w:val="en-GB"/>
        </w:rPr>
      </w:pPr>
      <w:r w:rsidRPr="00227BB2">
        <w:rPr>
          <w:rFonts w:eastAsia="Malgun Gothic"/>
          <w:noProof/>
          <w:sz w:val="20"/>
          <w:highlight w:val="yellow"/>
          <w:lang w:val="en-GB"/>
        </w:rPr>
        <w:t xml:space="preserve">The maximum parameter cMax </w:t>
      </w:r>
      <w:r w:rsidR="00234AB9" w:rsidRPr="00227BB2">
        <w:rPr>
          <w:rFonts w:eastAsia="Malgun Gothic"/>
          <w:noProof/>
          <w:sz w:val="20"/>
          <w:highlight w:val="yellow"/>
          <w:lang w:val="en-GB"/>
        </w:rPr>
        <w:t xml:space="preserve">for the fixed length binarization </w:t>
      </w:r>
      <w:r w:rsidRPr="00227BB2">
        <w:rPr>
          <w:rFonts w:eastAsia="Malgun Gothic"/>
          <w:noProof/>
          <w:sz w:val="20"/>
          <w:highlight w:val="yellow"/>
          <w:lang w:val="en-GB"/>
        </w:rPr>
        <w:t>is derived as follows</w:t>
      </w:r>
    </w:p>
    <w:p w14:paraId="70C743A3" w14:textId="77777777" w:rsidR="000C2058" w:rsidRPr="00227BB2" w:rsidRDefault="00234AB9" w:rsidP="005C494C">
      <w:pPr>
        <w:tabs>
          <w:tab w:val="clear" w:pos="360"/>
          <w:tab w:val="left" w:pos="794"/>
          <w:tab w:val="left" w:pos="1843"/>
        </w:tabs>
        <w:jc w:val="both"/>
        <w:rPr>
          <w:rFonts w:eastAsia="Malgun Gothic"/>
          <w:noProof/>
          <w:sz w:val="20"/>
          <w:highlight w:val="yellow"/>
          <w:lang w:val="en-GB"/>
        </w:rPr>
      </w:pPr>
      <w:r w:rsidRPr="00227BB2">
        <w:rPr>
          <w:rFonts w:eastAsia="Malgun Gothic"/>
          <w:noProof/>
          <w:sz w:val="20"/>
          <w:highlight w:val="yellow"/>
          <w:lang w:val="en-GB"/>
        </w:rPr>
        <w:tab/>
      </w:r>
      <w:r w:rsidR="005C494C" w:rsidRPr="00227BB2">
        <w:rPr>
          <w:rFonts w:eastAsia="Malgun Gothic"/>
          <w:noProof/>
          <w:sz w:val="20"/>
          <w:highlight w:val="yellow"/>
          <w:lang w:val="en-GB"/>
        </w:rPr>
        <w:t xml:space="preserve">cMax = </w:t>
      </w:r>
      <w:proofErr w:type="gramStart"/>
      <w:r w:rsidR="005C494C" w:rsidRPr="00227BB2">
        <w:rPr>
          <w:rFonts w:eastAsia="Malgun Gothic"/>
          <w:noProof/>
          <w:sz w:val="20"/>
          <w:highlight w:val="yellow"/>
          <w:lang w:val="en-GB"/>
        </w:rPr>
        <w:t>(</w:t>
      </w:r>
      <w:r w:rsidRPr="00227BB2">
        <w:rPr>
          <w:highlight w:val="yellow"/>
        </w:rPr>
        <w:t> </w:t>
      </w:r>
      <w:r w:rsidR="005C494C" w:rsidRPr="00227BB2">
        <w:rPr>
          <w:rFonts w:eastAsia="Malgun Gothic"/>
          <w:noProof/>
          <w:sz w:val="20"/>
          <w:highlight w:val="yellow"/>
          <w:lang w:val="en-GB"/>
        </w:rPr>
        <w:t>1</w:t>
      </w:r>
      <w:proofErr w:type="gramEnd"/>
      <w:r w:rsidRPr="00227BB2">
        <w:rPr>
          <w:rFonts w:eastAsia="Malgun Gothic"/>
          <w:noProof/>
          <w:sz w:val="20"/>
          <w:highlight w:val="yellow"/>
          <w:lang w:val="en-GB"/>
        </w:rPr>
        <w:t xml:space="preserve">  </w:t>
      </w:r>
      <w:r w:rsidR="005C494C" w:rsidRPr="00227BB2">
        <w:rPr>
          <w:rFonts w:eastAsia="Malgun Gothic"/>
          <w:noProof/>
          <w:sz w:val="20"/>
          <w:highlight w:val="yellow"/>
          <w:lang w:val="en-GB"/>
        </w:rPr>
        <w:t xml:space="preserve">&lt;&lt; </w:t>
      </w:r>
      <w:r w:rsidRPr="00227BB2">
        <w:rPr>
          <w:rFonts w:eastAsia="Malgun Gothic"/>
          <w:noProof/>
          <w:sz w:val="20"/>
          <w:highlight w:val="yellow"/>
          <w:lang w:val="en-GB"/>
        </w:rPr>
        <w:t xml:space="preserve"> </w:t>
      </w:r>
      <w:r w:rsidR="005C494C" w:rsidRPr="00227BB2">
        <w:rPr>
          <w:rFonts w:eastAsia="Malgun Gothic"/>
          <w:noProof/>
          <w:sz w:val="20"/>
          <w:highlight w:val="yellow"/>
          <w:lang w:val="en-GB"/>
        </w:rPr>
        <w:t>numBins</w:t>
      </w:r>
      <w:r w:rsidRPr="00227BB2">
        <w:rPr>
          <w:highlight w:val="yellow"/>
        </w:rPr>
        <w:t> </w:t>
      </w:r>
      <w:r w:rsidR="005C494C" w:rsidRPr="00227BB2">
        <w:rPr>
          <w:rFonts w:eastAsia="Malgun Gothic"/>
          <w:noProof/>
          <w:sz w:val="20"/>
          <w:highlight w:val="yellow"/>
          <w:lang w:val="en-GB"/>
        </w:rPr>
        <w:t>) – 1</w:t>
      </w:r>
    </w:p>
    <w:p w14:paraId="277ABB6D" w14:textId="77777777" w:rsidR="00C60044" w:rsidRPr="00227BB2" w:rsidRDefault="00C60044" w:rsidP="00C60044">
      <w:pPr>
        <w:pStyle w:val="Caption"/>
        <w:rPr>
          <w:noProof/>
          <w:sz w:val="16"/>
          <w:szCs w:val="16"/>
          <w:highlight w:val="yellow"/>
          <w:lang w:eastAsia="ko-KR"/>
        </w:rPr>
      </w:pPr>
      <w:r w:rsidRPr="00227BB2">
        <w:rPr>
          <w:rFonts w:eastAsia="Malgun Gothic"/>
          <w:highlight w:val="yellow"/>
        </w:rPr>
        <w:t xml:space="preserve">9.3.3.11 </w:t>
      </w:r>
      <w:proofErr w:type="spellStart"/>
      <w:r w:rsidRPr="00227BB2">
        <w:rPr>
          <w:rFonts w:eastAsia="Malgun Gothic"/>
          <w:highlight w:val="yellow"/>
        </w:rPr>
        <w:t>Binarization</w:t>
      </w:r>
      <w:proofErr w:type="spellEnd"/>
      <w:r w:rsidRPr="00227BB2">
        <w:rPr>
          <w:rFonts w:eastAsia="Malgun Gothic"/>
          <w:highlight w:val="yellow"/>
        </w:rPr>
        <w:t xml:space="preserve"> process for </w:t>
      </w:r>
      <w:r w:rsidRPr="00805505">
        <w:rPr>
          <w:noProof/>
          <w:sz w:val="16"/>
          <w:szCs w:val="16"/>
          <w:highlight w:val="yellow"/>
          <w:lang w:eastAsia="ko-KR"/>
        </w:rPr>
        <w:t>palette_run</w:t>
      </w:r>
    </w:p>
    <w:p w14:paraId="2A751E23" w14:textId="77777777" w:rsidR="00E37790" w:rsidRPr="00805505" w:rsidRDefault="00E37790" w:rsidP="00E37790">
      <w:pPr>
        <w:rPr>
          <w:rFonts w:eastAsia="Malgun Gothic"/>
          <w:noProof/>
          <w:sz w:val="20"/>
          <w:highlight w:val="yellow"/>
          <w:lang w:val="en-GB"/>
        </w:rPr>
      </w:pPr>
      <w:r w:rsidRPr="00805505">
        <w:rPr>
          <w:rFonts w:eastAsia="Malgun Gothic"/>
          <w:noProof/>
          <w:sz w:val="20"/>
          <w:highlight w:val="yellow"/>
          <w:lang w:val="en-GB"/>
        </w:rPr>
        <w:t xml:space="preserve">Input to this process is a request for a binarization for the syntax element </w:t>
      </w:r>
      <w:r w:rsidRPr="00227BB2">
        <w:rPr>
          <w:rFonts w:eastAsia="Malgun Gothic"/>
          <w:noProof/>
          <w:sz w:val="20"/>
          <w:highlight w:val="yellow"/>
          <w:lang w:val="en-GB"/>
        </w:rPr>
        <w:t>palette_run</w:t>
      </w:r>
      <w:r w:rsidRPr="00805505">
        <w:rPr>
          <w:rFonts w:eastAsia="Malgun Gothic"/>
          <w:noProof/>
          <w:sz w:val="20"/>
          <w:highlight w:val="yellow"/>
          <w:lang w:val="en-GB"/>
        </w:rPr>
        <w:t xml:space="preserve"> and color component index cIdx.</w:t>
      </w:r>
    </w:p>
    <w:p w14:paraId="6A1200E0" w14:textId="77777777" w:rsidR="00E37790" w:rsidRPr="00805505" w:rsidRDefault="00E37790" w:rsidP="00227BB2">
      <w:pPr>
        <w:spacing w:after="120"/>
        <w:rPr>
          <w:rFonts w:eastAsia="Malgun Gothic"/>
          <w:noProof/>
          <w:sz w:val="20"/>
          <w:highlight w:val="yellow"/>
          <w:lang w:val="en-GB"/>
        </w:rPr>
      </w:pPr>
      <w:r w:rsidRPr="00805505">
        <w:rPr>
          <w:rFonts w:eastAsia="Malgun Gothic"/>
          <w:noProof/>
          <w:sz w:val="20"/>
          <w:highlight w:val="yellow"/>
          <w:lang w:val="en-GB"/>
        </w:rPr>
        <w:t xml:space="preserve">Output of this process is the binarization of </w:t>
      </w:r>
      <w:r w:rsidR="006F1814" w:rsidRPr="00227BB2">
        <w:rPr>
          <w:rFonts w:eastAsia="Malgun Gothic"/>
          <w:noProof/>
          <w:sz w:val="20"/>
          <w:highlight w:val="yellow"/>
          <w:lang w:val="en-GB"/>
        </w:rPr>
        <w:t>palette_run</w:t>
      </w:r>
      <w:r w:rsidR="00B16DF1" w:rsidRPr="00227BB2">
        <w:rPr>
          <w:rFonts w:eastAsia="Malgun Gothic"/>
          <w:noProof/>
          <w:sz w:val="20"/>
          <w:highlight w:val="yellow"/>
          <w:lang w:val="en-GB"/>
        </w:rPr>
        <w:t xml:space="preserve"> according to the following table</w:t>
      </w:r>
      <w:r w:rsidRPr="00805505">
        <w:rPr>
          <w:rFonts w:eastAsia="Malgun Gothic"/>
          <w:noProof/>
          <w:sz w:val="20"/>
          <w:highlight w:val="yellow"/>
          <w:lang w:val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174C50" w:rsidRPr="002E7CB2" w14:paraId="54ADDAA9" w14:textId="77777777" w:rsidTr="00796811">
        <w:tc>
          <w:tcPr>
            <w:tcW w:w="4788" w:type="dxa"/>
            <w:shd w:val="clear" w:color="auto" w:fill="auto"/>
          </w:tcPr>
          <w:p w14:paraId="4FB87B3F" w14:textId="77777777" w:rsidR="00174C50" w:rsidRPr="00805505" w:rsidRDefault="00174C50" w:rsidP="00796811">
            <w:pPr>
              <w:jc w:val="center"/>
              <w:rPr>
                <w:rFonts w:eastAsia="Malgun Gothic"/>
                <w:b/>
                <w:noProof/>
                <w:sz w:val="20"/>
                <w:highlight w:val="yellow"/>
                <w:lang w:val="en-GB"/>
              </w:rPr>
            </w:pPr>
            <w:r w:rsidRPr="00805505">
              <w:rPr>
                <w:rFonts w:eastAsia="Malgun Gothic"/>
                <w:b/>
                <w:noProof/>
                <w:sz w:val="20"/>
                <w:highlight w:val="yellow"/>
                <w:lang w:val="en-GB"/>
              </w:rPr>
              <w:t>palette_run</w:t>
            </w:r>
          </w:p>
        </w:tc>
        <w:tc>
          <w:tcPr>
            <w:tcW w:w="4788" w:type="dxa"/>
            <w:shd w:val="clear" w:color="auto" w:fill="auto"/>
          </w:tcPr>
          <w:p w14:paraId="735D12F9" w14:textId="77777777" w:rsidR="00174C50" w:rsidRPr="002E7CB2" w:rsidRDefault="00B16DF1" w:rsidP="00796811">
            <w:pPr>
              <w:jc w:val="center"/>
              <w:rPr>
                <w:rFonts w:eastAsia="Malgun Gothic"/>
                <w:noProof/>
                <w:sz w:val="20"/>
                <w:highlight w:val="yellow"/>
                <w:lang w:val="en-GB"/>
              </w:rPr>
            </w:pPr>
            <w:r w:rsidRPr="005C771D">
              <w:rPr>
                <w:rFonts w:eastAsia="Malgun Gothic"/>
                <w:noProof/>
                <w:sz w:val="20"/>
                <w:highlight w:val="yellow"/>
                <w:lang w:val="en-GB"/>
              </w:rPr>
              <w:t>C</w:t>
            </w:r>
            <w:r w:rsidR="00174C50" w:rsidRPr="002E7CB2">
              <w:rPr>
                <w:rFonts w:eastAsia="Malgun Gothic"/>
                <w:noProof/>
                <w:sz w:val="20"/>
                <w:highlight w:val="yellow"/>
                <w:lang w:val="en-GB"/>
              </w:rPr>
              <w:t>odeword</w:t>
            </w:r>
          </w:p>
        </w:tc>
      </w:tr>
      <w:tr w:rsidR="00174C50" w:rsidRPr="002E7CB2" w14:paraId="63F7F2CA" w14:textId="77777777" w:rsidTr="00796811">
        <w:tc>
          <w:tcPr>
            <w:tcW w:w="4788" w:type="dxa"/>
            <w:shd w:val="clear" w:color="auto" w:fill="auto"/>
          </w:tcPr>
          <w:p w14:paraId="2CAA5725" w14:textId="77777777" w:rsidR="00174C50" w:rsidRPr="002E7CB2" w:rsidRDefault="00174C50" w:rsidP="00796811">
            <w:pPr>
              <w:jc w:val="center"/>
              <w:rPr>
                <w:rFonts w:eastAsia="Malgun Gothic"/>
                <w:noProof/>
                <w:sz w:val="20"/>
                <w:highlight w:val="yellow"/>
                <w:lang w:val="en-GB"/>
              </w:rPr>
            </w:pPr>
            <w:r w:rsidRPr="002E7CB2">
              <w:rPr>
                <w:rFonts w:eastAsia="Malgun Gothic"/>
                <w:noProof/>
                <w:sz w:val="20"/>
                <w:highlight w:val="yellow"/>
                <w:lang w:val="en-GB"/>
              </w:rPr>
              <w:t>0</w:t>
            </w:r>
          </w:p>
        </w:tc>
        <w:tc>
          <w:tcPr>
            <w:tcW w:w="4788" w:type="dxa"/>
            <w:shd w:val="clear" w:color="auto" w:fill="auto"/>
          </w:tcPr>
          <w:p w14:paraId="1DDDE070" w14:textId="77777777" w:rsidR="00174C50" w:rsidRPr="002E7CB2" w:rsidRDefault="00174C50" w:rsidP="00796811">
            <w:pPr>
              <w:jc w:val="center"/>
              <w:rPr>
                <w:rFonts w:eastAsia="Malgun Gothic"/>
                <w:noProof/>
                <w:sz w:val="20"/>
                <w:highlight w:val="yellow"/>
                <w:lang w:val="en-GB"/>
              </w:rPr>
            </w:pPr>
            <w:r w:rsidRPr="002E7CB2">
              <w:rPr>
                <w:rFonts w:eastAsia="Malgun Gothic"/>
                <w:noProof/>
                <w:sz w:val="20"/>
                <w:highlight w:val="yellow"/>
                <w:lang w:val="en-GB"/>
              </w:rPr>
              <w:t>‘0’</w:t>
            </w:r>
          </w:p>
        </w:tc>
      </w:tr>
      <w:tr w:rsidR="00174C50" w:rsidRPr="002E7CB2" w14:paraId="40A9F5A8" w14:textId="77777777" w:rsidTr="00796811">
        <w:tc>
          <w:tcPr>
            <w:tcW w:w="4788" w:type="dxa"/>
            <w:shd w:val="clear" w:color="auto" w:fill="auto"/>
          </w:tcPr>
          <w:p w14:paraId="3A2A21E0" w14:textId="77777777" w:rsidR="00174C50" w:rsidRPr="002E7CB2" w:rsidRDefault="00174C50" w:rsidP="00796811">
            <w:pPr>
              <w:jc w:val="center"/>
              <w:rPr>
                <w:rFonts w:eastAsia="Malgun Gothic"/>
                <w:noProof/>
                <w:sz w:val="20"/>
                <w:highlight w:val="yellow"/>
                <w:lang w:val="en-GB"/>
              </w:rPr>
            </w:pPr>
            <w:r w:rsidRPr="002E7CB2">
              <w:rPr>
                <w:rFonts w:eastAsia="Malgun Gothic"/>
                <w:noProof/>
                <w:sz w:val="20"/>
                <w:highlight w:val="yellow"/>
                <w:lang w:val="en-GB"/>
              </w:rPr>
              <w:t>1</w:t>
            </w:r>
          </w:p>
        </w:tc>
        <w:tc>
          <w:tcPr>
            <w:tcW w:w="4788" w:type="dxa"/>
            <w:shd w:val="clear" w:color="auto" w:fill="auto"/>
          </w:tcPr>
          <w:p w14:paraId="7D6256D4" w14:textId="77777777" w:rsidR="00174C50" w:rsidRPr="002E7CB2" w:rsidRDefault="00174C50" w:rsidP="00796811">
            <w:pPr>
              <w:jc w:val="center"/>
              <w:rPr>
                <w:rFonts w:eastAsia="Malgun Gothic"/>
                <w:noProof/>
                <w:sz w:val="20"/>
                <w:highlight w:val="yellow"/>
                <w:lang w:val="en-GB"/>
              </w:rPr>
            </w:pPr>
            <w:r w:rsidRPr="002E7CB2">
              <w:rPr>
                <w:rFonts w:eastAsia="Malgun Gothic"/>
                <w:noProof/>
                <w:sz w:val="20"/>
                <w:highlight w:val="yellow"/>
                <w:lang w:val="en-GB"/>
              </w:rPr>
              <w:t>‘10’</w:t>
            </w:r>
          </w:p>
        </w:tc>
      </w:tr>
      <w:tr w:rsidR="00174C50" w:rsidRPr="002E7CB2" w14:paraId="3AC32AC6" w14:textId="77777777" w:rsidTr="00796811">
        <w:tc>
          <w:tcPr>
            <w:tcW w:w="4788" w:type="dxa"/>
            <w:shd w:val="clear" w:color="auto" w:fill="auto"/>
          </w:tcPr>
          <w:p w14:paraId="53420493" w14:textId="77777777" w:rsidR="00174C50" w:rsidRPr="002E7CB2" w:rsidRDefault="00174C50" w:rsidP="00796811">
            <w:pPr>
              <w:jc w:val="center"/>
              <w:rPr>
                <w:rFonts w:eastAsia="Malgun Gothic"/>
                <w:noProof/>
                <w:sz w:val="20"/>
                <w:highlight w:val="yellow"/>
                <w:lang w:val="en-GB"/>
              </w:rPr>
            </w:pPr>
            <w:r w:rsidRPr="002E7CB2">
              <w:rPr>
                <w:rFonts w:eastAsia="Malgun Gothic"/>
                <w:noProof/>
                <w:sz w:val="20"/>
                <w:highlight w:val="yellow"/>
                <w:lang w:val="en-GB"/>
              </w:rPr>
              <w:t>2</w:t>
            </w:r>
          </w:p>
        </w:tc>
        <w:tc>
          <w:tcPr>
            <w:tcW w:w="4788" w:type="dxa"/>
            <w:shd w:val="clear" w:color="auto" w:fill="auto"/>
          </w:tcPr>
          <w:p w14:paraId="26B64D60" w14:textId="77777777" w:rsidR="00174C50" w:rsidRPr="002E7CB2" w:rsidRDefault="00174C50" w:rsidP="00796811">
            <w:pPr>
              <w:jc w:val="center"/>
              <w:rPr>
                <w:rFonts w:eastAsia="Malgun Gothic"/>
                <w:noProof/>
                <w:sz w:val="20"/>
                <w:highlight w:val="yellow"/>
                <w:lang w:val="en-GB"/>
              </w:rPr>
            </w:pPr>
            <w:r w:rsidRPr="002E7CB2">
              <w:rPr>
                <w:rFonts w:eastAsia="Malgun Gothic"/>
                <w:noProof/>
                <w:sz w:val="20"/>
                <w:highlight w:val="yellow"/>
                <w:lang w:val="en-GB"/>
              </w:rPr>
              <w:t>‘110’</w:t>
            </w:r>
          </w:p>
        </w:tc>
      </w:tr>
      <w:tr w:rsidR="00174C50" w:rsidRPr="002809B5" w14:paraId="764382A4" w14:textId="77777777" w:rsidTr="00796811">
        <w:tc>
          <w:tcPr>
            <w:tcW w:w="4788" w:type="dxa"/>
            <w:shd w:val="clear" w:color="auto" w:fill="auto"/>
          </w:tcPr>
          <w:p w14:paraId="6C4CD208" w14:textId="77777777" w:rsidR="00174C50" w:rsidRPr="002E7CB2" w:rsidRDefault="00174C50" w:rsidP="00796811">
            <w:pPr>
              <w:jc w:val="center"/>
              <w:rPr>
                <w:rFonts w:eastAsia="Malgun Gothic"/>
                <w:noProof/>
                <w:sz w:val="20"/>
                <w:highlight w:val="yellow"/>
                <w:lang w:val="en-GB"/>
              </w:rPr>
            </w:pPr>
            <w:r w:rsidRPr="002E7CB2">
              <w:rPr>
                <w:rFonts w:eastAsia="Malgun Gothic"/>
                <w:noProof/>
                <w:sz w:val="20"/>
                <w:highlight w:val="yellow"/>
                <w:lang w:val="en-GB"/>
              </w:rPr>
              <w:t>&gt;2</w:t>
            </w:r>
          </w:p>
        </w:tc>
        <w:tc>
          <w:tcPr>
            <w:tcW w:w="4788" w:type="dxa"/>
            <w:shd w:val="clear" w:color="auto" w:fill="auto"/>
          </w:tcPr>
          <w:p w14:paraId="5A227085" w14:textId="77777777" w:rsidR="00174C50" w:rsidRPr="00A3509E" w:rsidRDefault="00174C50" w:rsidP="00796811">
            <w:pPr>
              <w:jc w:val="center"/>
              <w:rPr>
                <w:rFonts w:eastAsia="Malgun Gothic"/>
                <w:noProof/>
                <w:sz w:val="20"/>
                <w:highlight w:val="yellow"/>
                <w:lang w:val="fr-FR"/>
              </w:rPr>
            </w:pPr>
            <w:r w:rsidRPr="00A3509E">
              <w:rPr>
                <w:rFonts w:eastAsia="Malgun Gothic"/>
                <w:noProof/>
                <w:sz w:val="20"/>
                <w:highlight w:val="yellow"/>
                <w:lang w:val="fr-FR"/>
              </w:rPr>
              <w:t>Prefix=‘111’, Suffix=TR code , cRiceParam = 3</w:t>
            </w:r>
          </w:p>
        </w:tc>
      </w:tr>
    </w:tbl>
    <w:p w14:paraId="16F7D61A" w14:textId="77777777" w:rsidR="00E37790" w:rsidRPr="00A3509E" w:rsidRDefault="00E37790" w:rsidP="00227BB2">
      <w:pPr>
        <w:rPr>
          <w:rFonts w:eastAsia="Malgun Gothic"/>
          <w:lang w:val="fr-FR" w:eastAsia="ko-KR"/>
        </w:rPr>
      </w:pPr>
    </w:p>
    <w:p w14:paraId="3CDD5520" w14:textId="77777777" w:rsidR="00C60044" w:rsidRPr="00A3509E" w:rsidRDefault="00C60044" w:rsidP="005C494C">
      <w:pPr>
        <w:tabs>
          <w:tab w:val="clear" w:pos="360"/>
          <w:tab w:val="left" w:pos="794"/>
          <w:tab w:val="left" w:pos="1843"/>
        </w:tabs>
        <w:jc w:val="both"/>
        <w:rPr>
          <w:rFonts w:eastAsia="Malgun Gothic"/>
          <w:noProof/>
          <w:sz w:val="20"/>
          <w:lang w:val="fr-FR"/>
        </w:rPr>
      </w:pPr>
    </w:p>
    <w:sectPr w:rsidR="00C60044" w:rsidRPr="00A3509E" w:rsidSect="00A01439">
      <w:footerReference w:type="default" r:id="rId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465649" w14:textId="77777777" w:rsidR="00BB5732" w:rsidRDefault="00BB5732">
      <w:r>
        <w:separator/>
      </w:r>
    </w:p>
  </w:endnote>
  <w:endnote w:type="continuationSeparator" w:id="0">
    <w:p w14:paraId="2D7D548A" w14:textId="77777777" w:rsidR="00BB5732" w:rsidRDefault="00BB5732">
      <w:r>
        <w:continuationSeparator/>
      </w:r>
    </w:p>
  </w:endnote>
  <w:endnote w:type="continuationNotice" w:id="1">
    <w:p w14:paraId="6D175EAD" w14:textId="77777777" w:rsidR="00BB5732" w:rsidRDefault="00BB5732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177083" w14:textId="29E9B106" w:rsidR="00F8383F" w:rsidRDefault="00F8383F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A0A02">
      <w:rPr>
        <w:rStyle w:val="PageNumber"/>
        <w:noProof/>
      </w:rPr>
      <w:t>11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2809B5">
      <w:rPr>
        <w:rStyle w:val="PageNumber"/>
        <w:noProof/>
      </w:rPr>
      <w:t>2014-06-17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657F0A" w14:textId="77777777" w:rsidR="00BB5732" w:rsidRDefault="00BB5732">
      <w:r>
        <w:separator/>
      </w:r>
    </w:p>
  </w:footnote>
  <w:footnote w:type="continuationSeparator" w:id="0">
    <w:p w14:paraId="61010606" w14:textId="77777777" w:rsidR="00BB5732" w:rsidRDefault="00BB5732">
      <w:r>
        <w:continuationSeparator/>
      </w:r>
    </w:p>
  </w:footnote>
  <w:footnote w:type="continuationNotice" w:id="1">
    <w:p w14:paraId="50D8E208" w14:textId="77777777" w:rsidR="00BB5732" w:rsidRDefault="00BB5732">
      <w:pPr>
        <w:spacing w:before="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26292F69"/>
    <w:multiLevelType w:val="hybridMultilevel"/>
    <w:tmpl w:val="3D624080"/>
    <w:lvl w:ilvl="0" w:tplc="FFFFFFFF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F35F26"/>
    <w:multiLevelType w:val="hybridMultilevel"/>
    <w:tmpl w:val="1E006056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FD83295"/>
    <w:multiLevelType w:val="hybridMultilevel"/>
    <w:tmpl w:val="70945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086F3A"/>
    <w:multiLevelType w:val="multilevel"/>
    <w:tmpl w:val="994EBE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51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48" w:hanging="2160"/>
      </w:pPr>
      <w:rPr>
        <w:rFonts w:hint="default"/>
      </w:r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1A4CB6"/>
    <w:multiLevelType w:val="hybridMultilevel"/>
    <w:tmpl w:val="DE5E4850"/>
    <w:lvl w:ilvl="0" w:tplc="C3B20DB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4E7581B"/>
    <w:multiLevelType w:val="hybridMultilevel"/>
    <w:tmpl w:val="7FDE08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7715399"/>
    <w:multiLevelType w:val="hybridMultilevel"/>
    <w:tmpl w:val="D942565C"/>
    <w:lvl w:ilvl="0" w:tplc="2D64D57C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9E789F"/>
    <w:multiLevelType w:val="hybridMultilevel"/>
    <w:tmpl w:val="DE96D51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07072BD"/>
    <w:multiLevelType w:val="hybridMultilevel"/>
    <w:tmpl w:val="E33862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921713"/>
    <w:multiLevelType w:val="hybridMultilevel"/>
    <w:tmpl w:val="DE96D51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1">
    <w:nsid w:val="7BBF2C3D"/>
    <w:multiLevelType w:val="hybridMultilevel"/>
    <w:tmpl w:val="7E4492F0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C447CFF"/>
    <w:multiLevelType w:val="hybridMultilevel"/>
    <w:tmpl w:val="0C208688"/>
    <w:lvl w:ilvl="0" w:tplc="B0265180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14"/>
  </w:num>
  <w:num w:numId="4">
    <w:abstractNumId w:val="11"/>
  </w:num>
  <w:num w:numId="5">
    <w:abstractNumId w:val="12"/>
  </w:num>
  <w:num w:numId="6">
    <w:abstractNumId w:val="5"/>
  </w:num>
  <w:num w:numId="7">
    <w:abstractNumId w:val="9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 w:numId="12">
    <w:abstractNumId w:val="13"/>
  </w:num>
  <w:num w:numId="13">
    <w:abstractNumId w:val="6"/>
  </w:num>
  <w:num w:numId="14">
    <w:abstractNumId w:val="10"/>
  </w:num>
  <w:num w:numId="15">
    <w:abstractNumId w:val="21"/>
  </w:num>
  <w:num w:numId="16">
    <w:abstractNumId w:val="19"/>
  </w:num>
  <w:num w:numId="17">
    <w:abstractNumId w:val="22"/>
  </w:num>
  <w:num w:numId="18">
    <w:abstractNumId w:val="16"/>
  </w:num>
  <w:num w:numId="19">
    <w:abstractNumId w:val="17"/>
  </w:num>
  <w:num w:numId="20">
    <w:abstractNumId w:val="3"/>
  </w:num>
  <w:num w:numId="21">
    <w:abstractNumId w:val="15"/>
  </w:num>
  <w:num w:numId="22">
    <w:abstractNumId w:val="8"/>
  </w:num>
  <w:num w:numId="23">
    <w:abstractNumId w:val="7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oNotTrackFormatting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6C5D39"/>
    <w:rsid w:val="00005EE0"/>
    <w:rsid w:val="000232AC"/>
    <w:rsid w:val="000352E6"/>
    <w:rsid w:val="0004473B"/>
    <w:rsid w:val="000458BC"/>
    <w:rsid w:val="00045C41"/>
    <w:rsid w:val="00046C03"/>
    <w:rsid w:val="0004712B"/>
    <w:rsid w:val="00056285"/>
    <w:rsid w:val="00062E44"/>
    <w:rsid w:val="00064DDB"/>
    <w:rsid w:val="000713CD"/>
    <w:rsid w:val="0007614F"/>
    <w:rsid w:val="00080A99"/>
    <w:rsid w:val="0008438B"/>
    <w:rsid w:val="000878CD"/>
    <w:rsid w:val="000B1C6B"/>
    <w:rsid w:val="000B4FF9"/>
    <w:rsid w:val="000B62F9"/>
    <w:rsid w:val="000C09AC"/>
    <w:rsid w:val="000C2058"/>
    <w:rsid w:val="000D4BA5"/>
    <w:rsid w:val="000E00F3"/>
    <w:rsid w:val="000E0EC6"/>
    <w:rsid w:val="000E16B1"/>
    <w:rsid w:val="000E4ADC"/>
    <w:rsid w:val="000E79F1"/>
    <w:rsid w:val="000F158C"/>
    <w:rsid w:val="000F322C"/>
    <w:rsid w:val="000F431D"/>
    <w:rsid w:val="001001CB"/>
    <w:rsid w:val="00102F3D"/>
    <w:rsid w:val="0010615D"/>
    <w:rsid w:val="001061DC"/>
    <w:rsid w:val="00124E38"/>
    <w:rsid w:val="0012580B"/>
    <w:rsid w:val="00127A11"/>
    <w:rsid w:val="00131766"/>
    <w:rsid w:val="00131F90"/>
    <w:rsid w:val="0013526E"/>
    <w:rsid w:val="001401F2"/>
    <w:rsid w:val="0016331B"/>
    <w:rsid w:val="001711BC"/>
    <w:rsid w:val="00171371"/>
    <w:rsid w:val="00174C50"/>
    <w:rsid w:val="00175A24"/>
    <w:rsid w:val="00180A90"/>
    <w:rsid w:val="00181594"/>
    <w:rsid w:val="00187E58"/>
    <w:rsid w:val="00193D93"/>
    <w:rsid w:val="001972F5"/>
    <w:rsid w:val="001A297E"/>
    <w:rsid w:val="001A368E"/>
    <w:rsid w:val="001A3CA1"/>
    <w:rsid w:val="001A7329"/>
    <w:rsid w:val="001B254F"/>
    <w:rsid w:val="001B4E28"/>
    <w:rsid w:val="001B62F7"/>
    <w:rsid w:val="001B732D"/>
    <w:rsid w:val="001C3525"/>
    <w:rsid w:val="001C4FBC"/>
    <w:rsid w:val="001C5559"/>
    <w:rsid w:val="001C6B4C"/>
    <w:rsid w:val="001D1BD2"/>
    <w:rsid w:val="001D5A85"/>
    <w:rsid w:val="001E02BE"/>
    <w:rsid w:val="001E3B37"/>
    <w:rsid w:val="001F2594"/>
    <w:rsid w:val="002055A6"/>
    <w:rsid w:val="00206460"/>
    <w:rsid w:val="002069B4"/>
    <w:rsid w:val="00211D5E"/>
    <w:rsid w:val="00215DFC"/>
    <w:rsid w:val="002212DF"/>
    <w:rsid w:val="00221917"/>
    <w:rsid w:val="00222CD4"/>
    <w:rsid w:val="002264A6"/>
    <w:rsid w:val="00227BA7"/>
    <w:rsid w:val="00227BB2"/>
    <w:rsid w:val="0023011C"/>
    <w:rsid w:val="00234AB9"/>
    <w:rsid w:val="002375C1"/>
    <w:rsid w:val="0024360F"/>
    <w:rsid w:val="0024428C"/>
    <w:rsid w:val="00252B0D"/>
    <w:rsid w:val="002530B5"/>
    <w:rsid w:val="00263398"/>
    <w:rsid w:val="00275BCF"/>
    <w:rsid w:val="002809B5"/>
    <w:rsid w:val="002876EA"/>
    <w:rsid w:val="00287970"/>
    <w:rsid w:val="00292257"/>
    <w:rsid w:val="00296768"/>
    <w:rsid w:val="002A159A"/>
    <w:rsid w:val="002A3C0A"/>
    <w:rsid w:val="002A54E0"/>
    <w:rsid w:val="002A73F8"/>
    <w:rsid w:val="002B1103"/>
    <w:rsid w:val="002B1595"/>
    <w:rsid w:val="002B191D"/>
    <w:rsid w:val="002B2F7B"/>
    <w:rsid w:val="002D0AF6"/>
    <w:rsid w:val="002D4651"/>
    <w:rsid w:val="002D4DD4"/>
    <w:rsid w:val="002E65AC"/>
    <w:rsid w:val="002E6789"/>
    <w:rsid w:val="002E7CB2"/>
    <w:rsid w:val="002F053F"/>
    <w:rsid w:val="002F164D"/>
    <w:rsid w:val="002F18D3"/>
    <w:rsid w:val="002F2F29"/>
    <w:rsid w:val="0030083C"/>
    <w:rsid w:val="00303760"/>
    <w:rsid w:val="00306206"/>
    <w:rsid w:val="003065B9"/>
    <w:rsid w:val="00307FE6"/>
    <w:rsid w:val="00312D69"/>
    <w:rsid w:val="00317D85"/>
    <w:rsid w:val="00321EE4"/>
    <w:rsid w:val="003277F6"/>
    <w:rsid w:val="00327C56"/>
    <w:rsid w:val="003315A1"/>
    <w:rsid w:val="00331AEB"/>
    <w:rsid w:val="00336BA2"/>
    <w:rsid w:val="003373EC"/>
    <w:rsid w:val="003422EB"/>
    <w:rsid w:val="00342FF4"/>
    <w:rsid w:val="00342FFA"/>
    <w:rsid w:val="00346148"/>
    <w:rsid w:val="003669EA"/>
    <w:rsid w:val="003671BD"/>
    <w:rsid w:val="003706CC"/>
    <w:rsid w:val="00372276"/>
    <w:rsid w:val="00376575"/>
    <w:rsid w:val="00377710"/>
    <w:rsid w:val="00381113"/>
    <w:rsid w:val="0039107F"/>
    <w:rsid w:val="003A261B"/>
    <w:rsid w:val="003A2D8E"/>
    <w:rsid w:val="003C20E4"/>
    <w:rsid w:val="003C2296"/>
    <w:rsid w:val="003D7917"/>
    <w:rsid w:val="003E6F90"/>
    <w:rsid w:val="003F3569"/>
    <w:rsid w:val="003F5D0F"/>
    <w:rsid w:val="003F614A"/>
    <w:rsid w:val="003F7AFB"/>
    <w:rsid w:val="0040185A"/>
    <w:rsid w:val="00411ED7"/>
    <w:rsid w:val="00412AA8"/>
    <w:rsid w:val="00414101"/>
    <w:rsid w:val="00416802"/>
    <w:rsid w:val="00420673"/>
    <w:rsid w:val="004209F9"/>
    <w:rsid w:val="004319FB"/>
    <w:rsid w:val="00433DDB"/>
    <w:rsid w:val="0043403A"/>
    <w:rsid w:val="00435E6B"/>
    <w:rsid w:val="00437619"/>
    <w:rsid w:val="00451F12"/>
    <w:rsid w:val="00476659"/>
    <w:rsid w:val="004906C6"/>
    <w:rsid w:val="00496821"/>
    <w:rsid w:val="004A1C90"/>
    <w:rsid w:val="004A2A63"/>
    <w:rsid w:val="004B210C"/>
    <w:rsid w:val="004B230A"/>
    <w:rsid w:val="004B2B10"/>
    <w:rsid w:val="004D405F"/>
    <w:rsid w:val="004E4F4F"/>
    <w:rsid w:val="004E5BDB"/>
    <w:rsid w:val="004E6789"/>
    <w:rsid w:val="004E6839"/>
    <w:rsid w:val="004F072B"/>
    <w:rsid w:val="004F174F"/>
    <w:rsid w:val="004F35E4"/>
    <w:rsid w:val="004F4AE4"/>
    <w:rsid w:val="004F61E3"/>
    <w:rsid w:val="00500C87"/>
    <w:rsid w:val="00502E10"/>
    <w:rsid w:val="0051015C"/>
    <w:rsid w:val="00514F2A"/>
    <w:rsid w:val="00516CF1"/>
    <w:rsid w:val="00531A6D"/>
    <w:rsid w:val="00531AE9"/>
    <w:rsid w:val="00532BB3"/>
    <w:rsid w:val="00537B2C"/>
    <w:rsid w:val="00537C02"/>
    <w:rsid w:val="00550A66"/>
    <w:rsid w:val="00562A7C"/>
    <w:rsid w:val="00565EB4"/>
    <w:rsid w:val="00567EC7"/>
    <w:rsid w:val="00570013"/>
    <w:rsid w:val="005725F7"/>
    <w:rsid w:val="005801A2"/>
    <w:rsid w:val="005878FE"/>
    <w:rsid w:val="005952A5"/>
    <w:rsid w:val="005A33A1"/>
    <w:rsid w:val="005A4ABC"/>
    <w:rsid w:val="005A70CA"/>
    <w:rsid w:val="005B217D"/>
    <w:rsid w:val="005B2E9D"/>
    <w:rsid w:val="005B71AB"/>
    <w:rsid w:val="005C385F"/>
    <w:rsid w:val="005C494C"/>
    <w:rsid w:val="005C51E2"/>
    <w:rsid w:val="005C5C01"/>
    <w:rsid w:val="005C771D"/>
    <w:rsid w:val="005D1EB0"/>
    <w:rsid w:val="005D710D"/>
    <w:rsid w:val="005E1AC6"/>
    <w:rsid w:val="005E2A23"/>
    <w:rsid w:val="005F6F1B"/>
    <w:rsid w:val="00601EB9"/>
    <w:rsid w:val="00611467"/>
    <w:rsid w:val="00615A48"/>
    <w:rsid w:val="00624B33"/>
    <w:rsid w:val="00630AA2"/>
    <w:rsid w:val="00635BEC"/>
    <w:rsid w:val="006371A7"/>
    <w:rsid w:val="0064085F"/>
    <w:rsid w:val="00646707"/>
    <w:rsid w:val="00650965"/>
    <w:rsid w:val="00651465"/>
    <w:rsid w:val="006548DE"/>
    <w:rsid w:val="006605F5"/>
    <w:rsid w:val="00662E58"/>
    <w:rsid w:val="00664C12"/>
    <w:rsid w:val="00664DCF"/>
    <w:rsid w:val="00675567"/>
    <w:rsid w:val="00697110"/>
    <w:rsid w:val="006B42B9"/>
    <w:rsid w:val="006B5A1E"/>
    <w:rsid w:val="006C2948"/>
    <w:rsid w:val="006C3A10"/>
    <w:rsid w:val="006C5D39"/>
    <w:rsid w:val="006D0D75"/>
    <w:rsid w:val="006D748D"/>
    <w:rsid w:val="006E14CB"/>
    <w:rsid w:val="006E2810"/>
    <w:rsid w:val="006E2D41"/>
    <w:rsid w:val="006E2DE6"/>
    <w:rsid w:val="006E4461"/>
    <w:rsid w:val="006E5219"/>
    <w:rsid w:val="006E5417"/>
    <w:rsid w:val="006F1814"/>
    <w:rsid w:val="007047D1"/>
    <w:rsid w:val="00705ABA"/>
    <w:rsid w:val="00712F60"/>
    <w:rsid w:val="00716B64"/>
    <w:rsid w:val="00720E3B"/>
    <w:rsid w:val="007222E3"/>
    <w:rsid w:val="007279ED"/>
    <w:rsid w:val="00736AEB"/>
    <w:rsid w:val="00743C69"/>
    <w:rsid w:val="00745F6B"/>
    <w:rsid w:val="00752CB2"/>
    <w:rsid w:val="00754572"/>
    <w:rsid w:val="0075585E"/>
    <w:rsid w:val="00770571"/>
    <w:rsid w:val="007768FF"/>
    <w:rsid w:val="007803AB"/>
    <w:rsid w:val="007824D3"/>
    <w:rsid w:val="00785439"/>
    <w:rsid w:val="00793B91"/>
    <w:rsid w:val="00794EB9"/>
    <w:rsid w:val="00795BC8"/>
    <w:rsid w:val="00796811"/>
    <w:rsid w:val="00796EE3"/>
    <w:rsid w:val="007A18AF"/>
    <w:rsid w:val="007A7511"/>
    <w:rsid w:val="007A7D29"/>
    <w:rsid w:val="007B0AE8"/>
    <w:rsid w:val="007B4AB8"/>
    <w:rsid w:val="007C0097"/>
    <w:rsid w:val="007C3A0D"/>
    <w:rsid w:val="007C4D9E"/>
    <w:rsid w:val="007C57BE"/>
    <w:rsid w:val="007D62CC"/>
    <w:rsid w:val="007D7BFA"/>
    <w:rsid w:val="007D7C62"/>
    <w:rsid w:val="007E0644"/>
    <w:rsid w:val="007E502D"/>
    <w:rsid w:val="007E5E36"/>
    <w:rsid w:val="007F1F8B"/>
    <w:rsid w:val="007F67A1"/>
    <w:rsid w:val="00805505"/>
    <w:rsid w:val="00811B7D"/>
    <w:rsid w:val="00811C05"/>
    <w:rsid w:val="00812EC8"/>
    <w:rsid w:val="008206C8"/>
    <w:rsid w:val="008229A2"/>
    <w:rsid w:val="00826B84"/>
    <w:rsid w:val="0083757D"/>
    <w:rsid w:val="0084641C"/>
    <w:rsid w:val="00856867"/>
    <w:rsid w:val="0086387C"/>
    <w:rsid w:val="00874A6C"/>
    <w:rsid w:val="00876C65"/>
    <w:rsid w:val="0088007A"/>
    <w:rsid w:val="008843CF"/>
    <w:rsid w:val="00891846"/>
    <w:rsid w:val="00896DC2"/>
    <w:rsid w:val="008A12D7"/>
    <w:rsid w:val="008A41B9"/>
    <w:rsid w:val="008A4B4C"/>
    <w:rsid w:val="008C239F"/>
    <w:rsid w:val="008C44DD"/>
    <w:rsid w:val="008C5CDE"/>
    <w:rsid w:val="008D336C"/>
    <w:rsid w:val="008D3848"/>
    <w:rsid w:val="008E480C"/>
    <w:rsid w:val="008F18FF"/>
    <w:rsid w:val="008F1E54"/>
    <w:rsid w:val="008F517E"/>
    <w:rsid w:val="00905597"/>
    <w:rsid w:val="00907757"/>
    <w:rsid w:val="00907F8E"/>
    <w:rsid w:val="00916FA9"/>
    <w:rsid w:val="009212B0"/>
    <w:rsid w:val="00921B52"/>
    <w:rsid w:val="009230E7"/>
    <w:rsid w:val="009234A5"/>
    <w:rsid w:val="0093270A"/>
    <w:rsid w:val="009336F7"/>
    <w:rsid w:val="0093636C"/>
    <w:rsid w:val="009374A7"/>
    <w:rsid w:val="0094169D"/>
    <w:rsid w:val="009802B4"/>
    <w:rsid w:val="00980E8B"/>
    <w:rsid w:val="0098551D"/>
    <w:rsid w:val="00987935"/>
    <w:rsid w:val="00991841"/>
    <w:rsid w:val="0099518F"/>
    <w:rsid w:val="00995F2C"/>
    <w:rsid w:val="009A0A02"/>
    <w:rsid w:val="009A1D2F"/>
    <w:rsid w:val="009A4203"/>
    <w:rsid w:val="009A4C69"/>
    <w:rsid w:val="009A523D"/>
    <w:rsid w:val="009B2B48"/>
    <w:rsid w:val="009B5813"/>
    <w:rsid w:val="009B717C"/>
    <w:rsid w:val="009C2BAC"/>
    <w:rsid w:val="009D0767"/>
    <w:rsid w:val="009E20CC"/>
    <w:rsid w:val="009E2A31"/>
    <w:rsid w:val="009E3170"/>
    <w:rsid w:val="009F04DB"/>
    <w:rsid w:val="009F4815"/>
    <w:rsid w:val="009F496B"/>
    <w:rsid w:val="009F5957"/>
    <w:rsid w:val="009F7BD8"/>
    <w:rsid w:val="00A01439"/>
    <w:rsid w:val="00A02E61"/>
    <w:rsid w:val="00A05CFF"/>
    <w:rsid w:val="00A241A7"/>
    <w:rsid w:val="00A26BAF"/>
    <w:rsid w:val="00A31A81"/>
    <w:rsid w:val="00A3509E"/>
    <w:rsid w:val="00A3633B"/>
    <w:rsid w:val="00A37F2B"/>
    <w:rsid w:val="00A41137"/>
    <w:rsid w:val="00A5296B"/>
    <w:rsid w:val="00A56B97"/>
    <w:rsid w:val="00A579CC"/>
    <w:rsid w:val="00A6093D"/>
    <w:rsid w:val="00A64364"/>
    <w:rsid w:val="00A65F97"/>
    <w:rsid w:val="00A65FCD"/>
    <w:rsid w:val="00A66E96"/>
    <w:rsid w:val="00A74299"/>
    <w:rsid w:val="00A75FEE"/>
    <w:rsid w:val="00A76A6D"/>
    <w:rsid w:val="00A81810"/>
    <w:rsid w:val="00A83253"/>
    <w:rsid w:val="00A86D08"/>
    <w:rsid w:val="00A9787F"/>
    <w:rsid w:val="00AA2339"/>
    <w:rsid w:val="00AA6E84"/>
    <w:rsid w:val="00AA74F2"/>
    <w:rsid w:val="00AB36F1"/>
    <w:rsid w:val="00AB4F04"/>
    <w:rsid w:val="00AD4311"/>
    <w:rsid w:val="00AE341B"/>
    <w:rsid w:val="00AF7C9B"/>
    <w:rsid w:val="00B06015"/>
    <w:rsid w:val="00B07CA7"/>
    <w:rsid w:val="00B1279A"/>
    <w:rsid w:val="00B16DF1"/>
    <w:rsid w:val="00B17FFD"/>
    <w:rsid w:val="00B25653"/>
    <w:rsid w:val="00B302D4"/>
    <w:rsid w:val="00B31818"/>
    <w:rsid w:val="00B368F6"/>
    <w:rsid w:val="00B36A93"/>
    <w:rsid w:val="00B4194A"/>
    <w:rsid w:val="00B45FE8"/>
    <w:rsid w:val="00B5222E"/>
    <w:rsid w:val="00B527B6"/>
    <w:rsid w:val="00B52DFB"/>
    <w:rsid w:val="00B53179"/>
    <w:rsid w:val="00B57714"/>
    <w:rsid w:val="00B61C96"/>
    <w:rsid w:val="00B6352E"/>
    <w:rsid w:val="00B64F43"/>
    <w:rsid w:val="00B67C4F"/>
    <w:rsid w:val="00B73A2A"/>
    <w:rsid w:val="00B932EE"/>
    <w:rsid w:val="00B94B06"/>
    <w:rsid w:val="00B94C28"/>
    <w:rsid w:val="00B973D9"/>
    <w:rsid w:val="00BB5732"/>
    <w:rsid w:val="00BC10BA"/>
    <w:rsid w:val="00BC5AFD"/>
    <w:rsid w:val="00BD195D"/>
    <w:rsid w:val="00BD48AB"/>
    <w:rsid w:val="00BD4A37"/>
    <w:rsid w:val="00BE7D94"/>
    <w:rsid w:val="00BF77BF"/>
    <w:rsid w:val="00C02D5D"/>
    <w:rsid w:val="00C04F43"/>
    <w:rsid w:val="00C0609D"/>
    <w:rsid w:val="00C115AB"/>
    <w:rsid w:val="00C123BA"/>
    <w:rsid w:val="00C12543"/>
    <w:rsid w:val="00C134F6"/>
    <w:rsid w:val="00C14BEC"/>
    <w:rsid w:val="00C160B6"/>
    <w:rsid w:val="00C172BC"/>
    <w:rsid w:val="00C1787D"/>
    <w:rsid w:val="00C20C29"/>
    <w:rsid w:val="00C2162E"/>
    <w:rsid w:val="00C217C9"/>
    <w:rsid w:val="00C25699"/>
    <w:rsid w:val="00C30249"/>
    <w:rsid w:val="00C3723B"/>
    <w:rsid w:val="00C41BCE"/>
    <w:rsid w:val="00C42294"/>
    <w:rsid w:val="00C427A2"/>
    <w:rsid w:val="00C44BE4"/>
    <w:rsid w:val="00C47396"/>
    <w:rsid w:val="00C47843"/>
    <w:rsid w:val="00C509B6"/>
    <w:rsid w:val="00C5642A"/>
    <w:rsid w:val="00C60044"/>
    <w:rsid w:val="00C606C9"/>
    <w:rsid w:val="00C66D84"/>
    <w:rsid w:val="00C67823"/>
    <w:rsid w:val="00C70A7C"/>
    <w:rsid w:val="00C7462B"/>
    <w:rsid w:val="00C80288"/>
    <w:rsid w:val="00C84003"/>
    <w:rsid w:val="00C90650"/>
    <w:rsid w:val="00C90FD5"/>
    <w:rsid w:val="00C953D4"/>
    <w:rsid w:val="00C97540"/>
    <w:rsid w:val="00C97D78"/>
    <w:rsid w:val="00CA3B23"/>
    <w:rsid w:val="00CA5639"/>
    <w:rsid w:val="00CA7EEB"/>
    <w:rsid w:val="00CC16A2"/>
    <w:rsid w:val="00CC2AAE"/>
    <w:rsid w:val="00CC5A42"/>
    <w:rsid w:val="00CD0EAB"/>
    <w:rsid w:val="00CD3510"/>
    <w:rsid w:val="00CD751A"/>
    <w:rsid w:val="00CE084F"/>
    <w:rsid w:val="00CF1F2E"/>
    <w:rsid w:val="00CF34DB"/>
    <w:rsid w:val="00CF558F"/>
    <w:rsid w:val="00CF6DAF"/>
    <w:rsid w:val="00D05649"/>
    <w:rsid w:val="00D063F3"/>
    <w:rsid w:val="00D06C20"/>
    <w:rsid w:val="00D073E2"/>
    <w:rsid w:val="00D17296"/>
    <w:rsid w:val="00D2124E"/>
    <w:rsid w:val="00D21FF4"/>
    <w:rsid w:val="00D2546D"/>
    <w:rsid w:val="00D25C70"/>
    <w:rsid w:val="00D26B2A"/>
    <w:rsid w:val="00D446EC"/>
    <w:rsid w:val="00D44A90"/>
    <w:rsid w:val="00D47238"/>
    <w:rsid w:val="00D50D68"/>
    <w:rsid w:val="00D51BF0"/>
    <w:rsid w:val="00D55942"/>
    <w:rsid w:val="00D613DA"/>
    <w:rsid w:val="00D71B6D"/>
    <w:rsid w:val="00D71E8C"/>
    <w:rsid w:val="00D807BF"/>
    <w:rsid w:val="00D82FCC"/>
    <w:rsid w:val="00D8342A"/>
    <w:rsid w:val="00D84D56"/>
    <w:rsid w:val="00D86B7B"/>
    <w:rsid w:val="00D87356"/>
    <w:rsid w:val="00DA17FC"/>
    <w:rsid w:val="00DA44BB"/>
    <w:rsid w:val="00DA7887"/>
    <w:rsid w:val="00DB2C26"/>
    <w:rsid w:val="00DC0F6F"/>
    <w:rsid w:val="00DC45BE"/>
    <w:rsid w:val="00DC4B53"/>
    <w:rsid w:val="00DE6B43"/>
    <w:rsid w:val="00DF3501"/>
    <w:rsid w:val="00E03002"/>
    <w:rsid w:val="00E11473"/>
    <w:rsid w:val="00E11923"/>
    <w:rsid w:val="00E1707F"/>
    <w:rsid w:val="00E216D5"/>
    <w:rsid w:val="00E2513A"/>
    <w:rsid w:val="00E262D4"/>
    <w:rsid w:val="00E36250"/>
    <w:rsid w:val="00E363F0"/>
    <w:rsid w:val="00E37790"/>
    <w:rsid w:val="00E3780C"/>
    <w:rsid w:val="00E4024D"/>
    <w:rsid w:val="00E4311C"/>
    <w:rsid w:val="00E460A6"/>
    <w:rsid w:val="00E53B8E"/>
    <w:rsid w:val="00E54511"/>
    <w:rsid w:val="00E601F2"/>
    <w:rsid w:val="00E61DAC"/>
    <w:rsid w:val="00E72B80"/>
    <w:rsid w:val="00E74EF5"/>
    <w:rsid w:val="00E75FE3"/>
    <w:rsid w:val="00E86150"/>
    <w:rsid w:val="00E86C4C"/>
    <w:rsid w:val="00EA0725"/>
    <w:rsid w:val="00EA7844"/>
    <w:rsid w:val="00EB1C79"/>
    <w:rsid w:val="00EB70A0"/>
    <w:rsid w:val="00EB7AB1"/>
    <w:rsid w:val="00EC04BA"/>
    <w:rsid w:val="00EC3094"/>
    <w:rsid w:val="00EC7FE3"/>
    <w:rsid w:val="00ED15DD"/>
    <w:rsid w:val="00EE2D09"/>
    <w:rsid w:val="00EE7A0B"/>
    <w:rsid w:val="00EF48CC"/>
    <w:rsid w:val="00EF4A52"/>
    <w:rsid w:val="00EF5F57"/>
    <w:rsid w:val="00F04AA6"/>
    <w:rsid w:val="00F0707D"/>
    <w:rsid w:val="00F1702B"/>
    <w:rsid w:val="00F20F93"/>
    <w:rsid w:val="00F24752"/>
    <w:rsid w:val="00F35D14"/>
    <w:rsid w:val="00F45125"/>
    <w:rsid w:val="00F479A3"/>
    <w:rsid w:val="00F53C27"/>
    <w:rsid w:val="00F7015F"/>
    <w:rsid w:val="00F70A8A"/>
    <w:rsid w:val="00F73032"/>
    <w:rsid w:val="00F779DA"/>
    <w:rsid w:val="00F8383F"/>
    <w:rsid w:val="00F848FC"/>
    <w:rsid w:val="00F90F81"/>
    <w:rsid w:val="00F9282A"/>
    <w:rsid w:val="00F964D1"/>
    <w:rsid w:val="00F96BAD"/>
    <w:rsid w:val="00FA139D"/>
    <w:rsid w:val="00FA3158"/>
    <w:rsid w:val="00FB0847"/>
    <w:rsid w:val="00FB0E84"/>
    <w:rsid w:val="00FB2E3E"/>
    <w:rsid w:val="00FB30DC"/>
    <w:rsid w:val="00FB7F3C"/>
    <w:rsid w:val="00FC0BE3"/>
    <w:rsid w:val="00FC3FE1"/>
    <w:rsid w:val="00FC4B31"/>
    <w:rsid w:val="00FC7202"/>
    <w:rsid w:val="00FD01C2"/>
    <w:rsid w:val="00FD772C"/>
    <w:rsid w:val="00FF0CE3"/>
    <w:rsid w:val="00FF3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275B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heading">
    <w:name w:val="table heading"/>
    <w:basedOn w:val="Normal"/>
    <w:rsid w:val="00B302D4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B302D4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B302D4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B302D4"/>
    <w:rPr>
      <w:rFonts w:ascii="Times" w:eastAsia="Malgun Gothic" w:hAnsi="Times"/>
      <w:lang w:val="en-GB" w:eastAsia="en-US"/>
    </w:rPr>
  </w:style>
  <w:style w:type="paragraph" w:customStyle="1" w:styleId="Equation">
    <w:name w:val="Equation"/>
    <w:basedOn w:val="Normal"/>
    <w:rsid w:val="00B302D4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apple-converted-space">
    <w:name w:val="apple-converted-space"/>
    <w:rsid w:val="00B302D4"/>
  </w:style>
  <w:style w:type="table" w:styleId="TableGrid">
    <w:name w:val="Table Grid"/>
    <w:basedOn w:val="TableNormal"/>
    <w:rsid w:val="00F247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link w:val="CaptionChar"/>
    <w:unhideWhenUsed/>
    <w:qFormat/>
    <w:rsid w:val="004B2B10"/>
    <w:rPr>
      <w:b/>
      <w:bCs/>
      <w:sz w:val="20"/>
    </w:rPr>
  </w:style>
  <w:style w:type="character" w:styleId="CommentReference">
    <w:name w:val="annotation reference"/>
    <w:rsid w:val="00E4024D"/>
    <w:rPr>
      <w:sz w:val="16"/>
      <w:szCs w:val="16"/>
    </w:rPr>
  </w:style>
  <w:style w:type="paragraph" w:styleId="CommentText">
    <w:name w:val="annotation text"/>
    <w:basedOn w:val="Normal"/>
    <w:link w:val="CommentTextChar"/>
    <w:rsid w:val="00E4024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E4024D"/>
  </w:style>
  <w:style w:type="paragraph" w:styleId="CommentSubject">
    <w:name w:val="annotation subject"/>
    <w:basedOn w:val="CommentText"/>
    <w:next w:val="CommentText"/>
    <w:link w:val="CommentSubjectChar"/>
    <w:rsid w:val="00E4024D"/>
    <w:rPr>
      <w:b/>
      <w:bCs/>
    </w:rPr>
  </w:style>
  <w:style w:type="character" w:customStyle="1" w:styleId="CommentSubjectChar">
    <w:name w:val="Comment Subject Char"/>
    <w:link w:val="CommentSubject"/>
    <w:rsid w:val="00E4024D"/>
    <w:rPr>
      <w:b/>
      <w:bCs/>
    </w:rPr>
  </w:style>
  <w:style w:type="character" w:customStyle="1" w:styleId="tablesyntaxCharChar">
    <w:name w:val="table syntax Char Char"/>
    <w:rsid w:val="009E3170"/>
    <w:rPr>
      <w:rFonts w:ascii="Times" w:eastAsia="Malgun Gothic" w:hAnsi="Times"/>
      <w:lang w:eastAsia="en-US"/>
    </w:rPr>
  </w:style>
  <w:style w:type="character" w:customStyle="1" w:styleId="CaptionChar">
    <w:name w:val="Caption Char"/>
    <w:link w:val="Caption"/>
    <w:locked/>
    <w:rsid w:val="00B06015"/>
    <w:rPr>
      <w:b/>
      <w:bCs/>
    </w:rPr>
  </w:style>
  <w:style w:type="paragraph" w:customStyle="1" w:styleId="TableText">
    <w:name w:val="Table_Text"/>
    <w:basedOn w:val="Normal"/>
    <w:rsid w:val="00B06015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rFonts w:eastAsia="Malgun Gothic"/>
      <w:sz w:val="18"/>
      <w:szCs w:val="18"/>
      <w:lang w:val="en-GB"/>
    </w:rPr>
  </w:style>
  <w:style w:type="paragraph" w:styleId="Revision">
    <w:name w:val="Revision"/>
    <w:hidden/>
    <w:uiPriority w:val="99"/>
    <w:semiHidden/>
    <w:rsid w:val="00412AA8"/>
    <w:rPr>
      <w:sz w:val="22"/>
    </w:rPr>
  </w:style>
  <w:style w:type="character" w:customStyle="1" w:styleId="CaptionChar1">
    <w:name w:val="Caption Char1"/>
    <w:locked/>
    <w:rsid w:val="00C47843"/>
    <w:rPr>
      <w:rFonts w:ascii="Times New Roman" w:hAnsi="Times New Roman"/>
      <w:b/>
      <w:bCs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heading">
    <w:name w:val="table heading"/>
    <w:basedOn w:val="Normal"/>
    <w:rsid w:val="00B302D4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B302D4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B302D4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B302D4"/>
    <w:rPr>
      <w:rFonts w:ascii="Times" w:eastAsia="Malgun Gothic" w:hAnsi="Times"/>
      <w:lang w:val="en-GB" w:eastAsia="en-US"/>
    </w:rPr>
  </w:style>
  <w:style w:type="paragraph" w:customStyle="1" w:styleId="Equation">
    <w:name w:val="Equation"/>
    <w:basedOn w:val="Normal"/>
    <w:rsid w:val="00B302D4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apple-converted-space">
    <w:name w:val="apple-converted-space"/>
    <w:rsid w:val="00B302D4"/>
  </w:style>
  <w:style w:type="table" w:styleId="TableGrid">
    <w:name w:val="Table Grid"/>
    <w:basedOn w:val="TableNormal"/>
    <w:rsid w:val="00F247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link w:val="CaptionChar"/>
    <w:unhideWhenUsed/>
    <w:qFormat/>
    <w:rsid w:val="004B2B10"/>
    <w:rPr>
      <w:b/>
      <w:bCs/>
      <w:sz w:val="20"/>
    </w:rPr>
  </w:style>
  <w:style w:type="character" w:styleId="CommentReference">
    <w:name w:val="annotation reference"/>
    <w:rsid w:val="00E4024D"/>
    <w:rPr>
      <w:sz w:val="16"/>
      <w:szCs w:val="16"/>
    </w:rPr>
  </w:style>
  <w:style w:type="paragraph" w:styleId="CommentText">
    <w:name w:val="annotation text"/>
    <w:basedOn w:val="Normal"/>
    <w:link w:val="CommentTextChar"/>
    <w:rsid w:val="00E4024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E4024D"/>
  </w:style>
  <w:style w:type="paragraph" w:styleId="CommentSubject">
    <w:name w:val="annotation subject"/>
    <w:basedOn w:val="CommentText"/>
    <w:next w:val="CommentText"/>
    <w:link w:val="CommentSubjectChar"/>
    <w:rsid w:val="00E4024D"/>
    <w:rPr>
      <w:b/>
      <w:bCs/>
    </w:rPr>
  </w:style>
  <w:style w:type="character" w:customStyle="1" w:styleId="CommentSubjectChar">
    <w:name w:val="Comment Subject Char"/>
    <w:link w:val="CommentSubject"/>
    <w:rsid w:val="00E4024D"/>
    <w:rPr>
      <w:b/>
      <w:bCs/>
    </w:rPr>
  </w:style>
  <w:style w:type="character" w:customStyle="1" w:styleId="tablesyntaxCharChar">
    <w:name w:val="table syntax Char Char"/>
    <w:rsid w:val="009E3170"/>
    <w:rPr>
      <w:rFonts w:ascii="Times" w:eastAsia="Malgun Gothic" w:hAnsi="Times"/>
      <w:lang w:eastAsia="en-US"/>
    </w:rPr>
  </w:style>
  <w:style w:type="character" w:customStyle="1" w:styleId="CaptionChar">
    <w:name w:val="Caption Char"/>
    <w:link w:val="Caption"/>
    <w:locked/>
    <w:rsid w:val="00B06015"/>
    <w:rPr>
      <w:b/>
      <w:bCs/>
    </w:rPr>
  </w:style>
  <w:style w:type="paragraph" w:customStyle="1" w:styleId="TableText">
    <w:name w:val="Table_Text"/>
    <w:basedOn w:val="Normal"/>
    <w:rsid w:val="00B06015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rFonts w:eastAsia="Malgun Gothic"/>
      <w:sz w:val="18"/>
      <w:szCs w:val="18"/>
      <w:lang w:val="en-GB"/>
    </w:rPr>
  </w:style>
  <w:style w:type="paragraph" w:styleId="Revision">
    <w:name w:val="Revision"/>
    <w:hidden/>
    <w:uiPriority w:val="99"/>
    <w:semiHidden/>
    <w:rsid w:val="00412AA8"/>
    <w:rPr>
      <w:sz w:val="22"/>
    </w:rPr>
  </w:style>
  <w:style w:type="character" w:customStyle="1" w:styleId="CaptionChar1">
    <w:name w:val="Caption Char1"/>
    <w:locked/>
    <w:rsid w:val="00C47843"/>
    <w:rPr>
      <w:rFonts w:ascii="Times New Roman" w:hAnsi="Times New Roman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8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A24D1-D8A1-4710-9F8B-40EF162B0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3608</Words>
  <Characters>20409</Characters>
  <Application>Microsoft Office Word</Application>
  <DocSecurity>0</DocSecurity>
  <Lines>170</Lines>
  <Paragraphs>47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23970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Christophe GISQUET</cp:lastModifiedBy>
  <cp:revision>4</cp:revision>
  <cp:lastPrinted>1900-12-31T22:00:00Z</cp:lastPrinted>
  <dcterms:created xsi:type="dcterms:W3CDTF">2014-06-17T09:40:00Z</dcterms:created>
  <dcterms:modified xsi:type="dcterms:W3CDTF">2014-06-17T09:44:00Z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