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18" w:rsidRPr="00A51218" w:rsidRDefault="00A51218" w:rsidP="00A5121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1218" w:rsidRPr="00A51218" w:rsidRDefault="00A51218" w:rsidP="00A51218">
      <w:pPr>
        <w:spacing w:line="276" w:lineRule="auto"/>
        <w:jc w:val="both"/>
        <w:rPr>
          <w:rFonts w:ascii="Times New Roman" w:eastAsiaTheme="minorEastAsia" w:hAnsi="Times New Roman" w:cs="Times New Roman"/>
          <w:sz w:val="20"/>
          <w:szCs w:val="20"/>
          <w:lang w:val="en-CA" w:eastAsia="ko-KR"/>
        </w:rPr>
      </w:pPr>
    </w:p>
    <w:p w:rsidR="0079373C" w:rsidRDefault="00A51218" w:rsidP="00F235CC">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 xml:space="preserve">The proposed text changes are based on the document JCTVC-P1005-v1.doc for the </w:t>
      </w:r>
      <w:proofErr w:type="spellStart"/>
      <w:r w:rsidRPr="00A51218">
        <w:rPr>
          <w:rFonts w:ascii="Times New Roman" w:eastAsiaTheme="minorEastAsia" w:hAnsi="Times New Roman" w:cs="Times New Roman"/>
          <w:sz w:val="20"/>
          <w:szCs w:val="20"/>
          <w:lang w:val="en-CA" w:eastAsia="ko-KR"/>
        </w:rPr>
        <w:t>IntraBC</w:t>
      </w:r>
      <w:proofErr w:type="spellEnd"/>
      <w:r w:rsidRPr="00A51218">
        <w:rPr>
          <w:rFonts w:ascii="Times New Roman" w:eastAsiaTheme="minorEastAsia" w:hAnsi="Times New Roman" w:cs="Times New Roman"/>
          <w:sz w:val="20"/>
          <w:szCs w:val="20"/>
          <w:lang w:val="en-CA" w:eastAsia="ko-KR"/>
        </w:rPr>
        <w:t xml:space="preserve"> </w:t>
      </w:r>
      <w:r w:rsidR="00E73899">
        <w:rPr>
          <w:rFonts w:ascii="Times New Roman" w:eastAsiaTheme="minorEastAsia" w:hAnsi="Times New Roman" w:cs="Times New Roman"/>
          <w:sz w:val="20"/>
          <w:szCs w:val="20"/>
          <w:lang w:val="en-CA" w:eastAsia="ko-KR"/>
        </w:rPr>
        <w:t xml:space="preserve">vector </w:t>
      </w:r>
      <w:r w:rsidRPr="00A51218">
        <w:rPr>
          <w:rFonts w:ascii="Times New Roman" w:eastAsiaTheme="minorEastAsia" w:hAnsi="Times New Roman" w:cs="Times New Roman"/>
          <w:sz w:val="20"/>
          <w:szCs w:val="20"/>
          <w:lang w:val="en-CA" w:eastAsia="ko-KR"/>
        </w:rPr>
        <w:t xml:space="preserve">prediction in </w:t>
      </w:r>
      <w:r w:rsidR="00F235CC">
        <w:rPr>
          <w:rFonts w:ascii="Times New Roman" w:eastAsiaTheme="minorEastAsia" w:hAnsi="Times New Roman" w:cs="Times New Roman"/>
          <w:sz w:val="20"/>
          <w:szCs w:val="20"/>
          <w:lang w:val="en-CA" w:eastAsia="ko-KR"/>
        </w:rPr>
        <w:t>SCCE1 Test 3.</w:t>
      </w:r>
      <w:r w:rsidR="00E73899">
        <w:rPr>
          <w:rFonts w:ascii="Times New Roman" w:eastAsiaTheme="minorEastAsia" w:hAnsi="Times New Roman" w:cs="Times New Roman"/>
          <w:sz w:val="20"/>
          <w:szCs w:val="20"/>
          <w:lang w:val="en-CA" w:eastAsia="ko-KR"/>
        </w:rPr>
        <w:t>4</w:t>
      </w:r>
      <w:r w:rsidRPr="00A51218">
        <w:rPr>
          <w:rFonts w:ascii="Times New Roman" w:eastAsiaTheme="minorEastAsia" w:hAnsi="Times New Roman" w:cs="Times New Roman"/>
          <w:sz w:val="20"/>
          <w:szCs w:val="20"/>
          <w:lang w:val="en-CA" w:eastAsia="ko-KR"/>
        </w:rPr>
        <w:t xml:space="preserve">. The changes 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p>
    <w:p w:rsidR="00DB62EE" w:rsidRPr="00DB62EE" w:rsidRDefault="00DB62EE" w:rsidP="00F235CC">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AF615D" w:rsidRPr="0085002B" w:rsidRDefault="0085002B">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56315C" w:rsidRPr="0056315C" w:rsidRDefault="0056315C" w:rsidP="0056315C">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intra_block_copy_enabled_flag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intra_bc_flag</w:t>
            </w:r>
            <w:r w:rsidRPr="0056315C">
              <w:rPr>
                <w:rFonts w:ascii="Times New Roman" w:eastAsia="Malgun Gothic" w:hAnsi="Times New Roman" w:cs="Times New Roman"/>
                <w:noProof/>
                <w:sz w:val="20"/>
                <w:szCs w:val="20"/>
                <w:lang w:val="en-GB" w:eastAsia="en-US"/>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slice_type  !=  I  &amp;&amp;  !intra_bc_flag[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 |  intra_bc_flag[ x0 ][ y0 ]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 xml:space="preserve">log2CbSize  = =  </w:t>
            </w:r>
            <w:r w:rsidRPr="0056315C">
              <w:rPr>
                <w:rFonts w:ascii="Times New Roman" w:eastAsia="Malgun Gothic" w:hAnsi="Times New Roman" w:cs="Times New Roman"/>
                <w:noProof/>
                <w:sz w:val="20"/>
                <w:szCs w:val="20"/>
                <w:lang w:val="en-GB" w:eastAsia="en-US"/>
              </w:rPr>
              <w:t>MinCbLog2SizeY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part_mode</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w:t>
            </w:r>
            <w:r w:rsidR="00331572" w:rsidRPr="00CA1998">
              <w:rPr>
                <w:rFonts w:ascii="Times New Roman" w:hAnsi="Times New Roman"/>
                <w:color w:val="000000" w:themeColor="text1"/>
                <w:highlight w:val="yellow"/>
              </w:rPr>
              <w:t xml:space="preserve">&amp;&amp; ! </w:t>
            </w:r>
            <w:proofErr w:type="spellStart"/>
            <w:r w:rsidR="00331572" w:rsidRPr="00CA1998">
              <w:rPr>
                <w:rFonts w:ascii="Times New Roman" w:hAnsi="Times New Roman"/>
                <w:color w:val="000000" w:themeColor="text1"/>
                <w:highlight w:val="yellow"/>
              </w:rPr>
              <w:t>intra_bc_flag</w:t>
            </w:r>
            <w:proofErr w:type="spellEnd"/>
            <w:r w:rsidR="00331572" w:rsidRPr="00CA1998">
              <w:rPr>
                <w:rFonts w:ascii="Times New Roman" w:hAnsi="Times New Roman"/>
                <w:color w:val="000000" w:themeColor="text1"/>
                <w:highlight w:val="yellow"/>
                <w:lang w:eastAsia="ko-KR"/>
              </w:rPr>
              <w:t>[ x0 ][ y0 ]</w:t>
            </w:r>
            <w:r w:rsidR="00331572" w:rsidRPr="0037283B">
              <w:rPr>
                <w:rFonts w:ascii="Times New Roman" w:hAnsi="Times New Roman"/>
                <w:color w:val="000000" w:themeColor="text1"/>
                <w:lang w:eastAsia="ko-KR"/>
              </w:rPr>
              <w:t xml:space="preserve">  </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PartMode  = =  PART_2Nx2N  &amp;&amp;  pcm_enabled_flag  &amp;&amp;  </w:t>
            </w:r>
            <w:r w:rsidRPr="0056315C">
              <w:rPr>
                <w:rFonts w:ascii="Times New Roman" w:eastAsia="Malgun Gothic" w:hAnsi="Times New Roman" w:cs="Times New Roman"/>
                <w:noProof/>
                <w:sz w:val="20"/>
                <w:szCs w:val="20"/>
                <w:lang w:val="en-GB" w:eastAsia="en-US"/>
              </w:rPr>
              <w:br/>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!intra_bc_flag[ x0 ][ y0 ]  &amp;&amp;</w:t>
            </w:r>
            <w:r w:rsidRPr="00050F01">
              <w:rPr>
                <w:rFonts w:ascii="Times New Roman" w:eastAsia="Malgun Gothic" w:hAnsi="Times New Roman" w:cs="Times New Roman"/>
                <w:noProof/>
                <w:color w:val="FF0000"/>
                <w:sz w:val="20"/>
                <w:szCs w:val="20"/>
                <w:lang w:val="en-GB" w:eastAsia="en-US"/>
              </w:rPr>
              <w:t xml:space="preserve">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log2CbSize  &gt;=  Log2MinIpcmCbSizeY  &amp;&amp;  </w:t>
            </w:r>
          </w:p>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pcm_flag</w:t>
            </w:r>
            <w:r w:rsidRPr="0056315C">
              <w:rPr>
                <w:rFonts w:ascii="Times New Roman" w:eastAsia="Malgun Gothic" w:hAnsi="Times New Roman" w:cs="Times New Roman"/>
                <w:noProof/>
                <w:sz w:val="20"/>
                <w:szCs w:val="20"/>
                <w:lang w:val="en-GB" w:eastAsia="ko-KR"/>
              </w:rPr>
              <w:t>[ x0 ][ y0 ]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pcm_flag</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pcm_alignment_zero_bit</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f(1)</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pcm_sample</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x0,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y0,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log2CbSize</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 else if( intra_bc_flag[ x0 ][ y0 ]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if( PartMode = = PART_2NxN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PART_Nx2N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PART_NxN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E1C13" w:rsidRPr="0056315C" w:rsidTr="00AF615D">
        <w:trPr>
          <w:cantSplit/>
          <w:jc w:val="center"/>
          <w:ins w:id="0" w:author="Mediatek" w:date="2014-05-20T09:56:00Z"/>
        </w:trPr>
        <w:tc>
          <w:tcPr>
            <w:tcW w:w="7917"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ins w:id="1" w:author="Mediatek" w:date="2014-05-20T09:56:00Z"/>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 xml:space="preserve">              ……</w:t>
            </w:r>
          </w:p>
        </w:tc>
        <w:tc>
          <w:tcPr>
            <w:tcW w:w="1152"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overflowPunct w:val="0"/>
              <w:autoSpaceDE w:val="0"/>
              <w:autoSpaceDN w:val="0"/>
              <w:adjustRightInd w:val="0"/>
              <w:spacing w:after="60" w:line="240" w:lineRule="auto"/>
              <w:jc w:val="both"/>
              <w:textAlignment w:val="baseline"/>
              <w:rPr>
                <w:ins w:id="2" w:author="Mediatek" w:date="2014-05-20T09:56:00Z"/>
                <w:rFonts w:ascii="Times New Roman" w:eastAsia="Malgun Gothic" w:hAnsi="Times New Roman" w:cs="Times New Roman"/>
                <w:noProof/>
                <w:sz w:val="20"/>
                <w:szCs w:val="20"/>
                <w:lang w:val="en-GB" w:eastAsia="en-US"/>
              </w:rPr>
            </w:pPr>
          </w:p>
        </w:tc>
      </w:tr>
    </w:tbl>
    <w:p w:rsidR="00EA74FE" w:rsidRDefault="00EA74FE"/>
    <w:p w:rsidR="00180607" w:rsidRPr="00961DD7" w:rsidRDefault="00180607" w:rsidP="00961DD7">
      <w:pPr>
        <w:rPr>
          <w:rFonts w:ascii="Times New Roman" w:eastAsia="Malgun Gothic" w:hAnsi="Times New Roman" w:cs="Times New Roman"/>
          <w:b/>
          <w:noProof/>
          <w:sz w:val="24"/>
          <w:lang w:val="en-GB"/>
        </w:rPr>
      </w:pPr>
      <w:bookmarkStart w:id="3" w:name="_Ref350100884"/>
      <w:bookmarkStart w:id="4" w:name="_Toc363691347"/>
      <w:r w:rsidRPr="00961DD7">
        <w:rPr>
          <w:rFonts w:ascii="Times New Roman" w:eastAsia="Malgun Gothic" w:hAnsi="Times New Roman" w:cs="Times New Roman"/>
          <w:b/>
          <w:noProof/>
          <w:sz w:val="24"/>
          <w:lang w:val="en-GB"/>
        </w:rPr>
        <w:t>Prediction unit syntax</w:t>
      </w:r>
      <w:bookmarkEnd w:id="3"/>
      <w:bookmarkEnd w:id="4"/>
    </w:p>
    <w:p w:rsidR="00180607" w:rsidRPr="00180607" w:rsidRDefault="00180607" w:rsidP="00180607">
      <w:pPr>
        <w:keepNext/>
        <w:keepLines/>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prediction</w:t>
            </w:r>
            <w:r w:rsidRPr="00180607">
              <w:rPr>
                <w:rFonts w:ascii="Times New Roman" w:eastAsia="Malgun Gothic" w:hAnsi="Times New Roman" w:cs="Times New Roman"/>
                <w:noProof/>
                <w:sz w:val="20"/>
                <w:szCs w:val="20"/>
                <w:lang w:val="en-GB" w:eastAsia="en-US"/>
              </w:rPr>
              <w:t>_</w:t>
            </w:r>
            <w:r w:rsidRPr="00180607">
              <w:rPr>
                <w:rFonts w:ascii="Times New Roman" w:eastAsia="Malgun Gothic" w:hAnsi="Times New Roman" w:cs="Times New Roman"/>
                <w:noProof/>
                <w:sz w:val="20"/>
                <w:szCs w:val="20"/>
                <w:lang w:val="en-GB" w:eastAsia="ko-KR"/>
              </w:rPr>
              <w:t>unit</w:t>
            </w:r>
            <w:r w:rsidRPr="00180607">
              <w:rPr>
                <w:rFonts w:ascii="Times New Roman" w:eastAsia="Malgun Gothic" w:hAnsi="Times New Roman" w:cs="Times New Roman"/>
                <w:noProof/>
                <w:sz w:val="20"/>
                <w:szCs w:val="20"/>
                <w:lang w:val="en-GB" w:eastAsia="en-US"/>
              </w:rPr>
              <w:t>( x0, y0</w:t>
            </w:r>
            <w:r w:rsidRPr="00180607">
              <w:rPr>
                <w:rFonts w:ascii="Times New Roman" w:eastAsia="Malgun Gothic" w:hAnsi="Times New Roman" w:cs="Times New Roman"/>
                <w:noProof/>
                <w:sz w:val="20"/>
                <w:szCs w:val="20"/>
                <w:lang w:val="en-GB" w:eastAsia="ko-KR"/>
              </w:rPr>
              <w:t>, nPbW, nPbH </w:t>
            </w:r>
            <w:r w:rsidRPr="00180607">
              <w:rPr>
                <w:rFonts w:ascii="Times New Roman" w:eastAsia="Malgun Gothic" w:hAnsi="Times New Roman" w:cs="Times New Roman"/>
                <w:noProof/>
                <w:sz w:val="20"/>
                <w:szCs w:val="20"/>
                <w:lang w:val="en-GB" w:eastAsia="en-US"/>
              </w:rPr>
              <w:t>)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180607">
              <w:rPr>
                <w:rFonts w:ascii="Times New Roman" w:eastAsia="Malgun Gothic" w:hAnsi="Times New Roman" w:cs="Times New Roman"/>
                <w:b/>
                <w:bCs/>
                <w:noProof/>
                <w:sz w:val="20"/>
                <w:szCs w:val="20"/>
                <w:lang w:val="en-GB" w:eastAsia="en-US"/>
              </w:rPr>
              <w:t>Descriptor</w:t>
            </w: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if( cu_skip_flag[ x0 ][ y0 ] )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eastAsia="Malgun Gothic" w:hAnsi="Times New Roman" w:cs="Times New Roman"/>
                <w:noProof/>
                <w:color w:val="000000" w:themeColor="text1"/>
                <w:sz w:val="20"/>
                <w:szCs w:val="20"/>
                <w:lang w:val="en-GB" w:eastAsia="ko-KR"/>
              </w:rPr>
              <w:tab/>
            </w:r>
            <w:r w:rsidRPr="00773530">
              <w:rPr>
                <w:rFonts w:ascii="Times New Roman" w:hAnsi="Times New Roman"/>
                <w:color w:val="000000" w:themeColor="text1"/>
                <w:highlight w:val="yellow"/>
                <w:lang w:eastAsia="ko-KR"/>
              </w:rPr>
              <w:t>} else if (</w:t>
            </w:r>
            <w:proofErr w:type="spellStart"/>
            <w:r w:rsidRPr="00773530">
              <w:rPr>
                <w:rFonts w:ascii="Times New Roman" w:hAnsi="Times New Roman"/>
                <w:color w:val="000000" w:themeColor="text1"/>
                <w:highlight w:val="yellow"/>
              </w:rPr>
              <w:t>intra_bc_flag</w:t>
            </w:r>
            <w:proofErr w:type="spellEnd"/>
            <w:r w:rsidRPr="00773530">
              <w:rPr>
                <w:rFonts w:ascii="Times New Roman" w:hAnsi="Times New Roman"/>
                <w:color w:val="000000" w:themeColor="text1"/>
                <w:highlight w:val="yellow"/>
                <w:lang w:eastAsia="ko-KR"/>
              </w:rPr>
              <w:t>[ x0 ][ y0 ]){  /* Intra BC*/</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proofErr w:type="spellStart"/>
            <w:r w:rsidRPr="00773530">
              <w:rPr>
                <w:rFonts w:ascii="Times New Roman" w:hAnsi="Times New Roman"/>
                <w:color w:val="000000" w:themeColor="text1"/>
                <w:highlight w:val="yellow"/>
              </w:rPr>
              <w:t>mvd_coding</w:t>
            </w:r>
            <w:proofErr w:type="spellEnd"/>
            <w:r w:rsidRPr="00773530">
              <w:rPr>
                <w:rFonts w:ascii="Times New Roman" w:hAnsi="Times New Roman"/>
                <w:color w:val="000000" w:themeColor="text1"/>
                <w:highlight w:val="yellow"/>
              </w:rPr>
              <w:t>( x0, y0, 2)</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00E73899" w:rsidRPr="00E73899">
              <w:rPr>
                <w:rFonts w:ascii="Times New Roman" w:eastAsia="Malgun Gothic" w:hAnsi="Times New Roman" w:cs="Times New Roman"/>
                <w:b/>
                <w:noProof/>
                <w:sz w:val="20"/>
                <w:szCs w:val="20"/>
                <w:highlight w:val="yellow"/>
                <w:lang w:val="en-GB" w:eastAsia="ko-KR"/>
              </w:rPr>
              <w:t>mvp_l0_flag</w:t>
            </w:r>
            <w:r w:rsidR="00E73899" w:rsidRPr="00E73899">
              <w:rPr>
                <w:rFonts w:ascii="Times New Roman" w:hAnsi="Times New Roman"/>
                <w:color w:val="000000" w:themeColor="text1"/>
                <w:highlight w:val="yellow"/>
              </w:rPr>
              <w:t xml:space="preserve"> </w:t>
            </w:r>
            <w:r w:rsidRPr="00773530">
              <w:rPr>
                <w:rFonts w:ascii="Times New Roman" w:hAnsi="Times New Roman"/>
                <w:color w:val="000000" w:themeColor="text1"/>
                <w:highlight w:val="yellow"/>
              </w:rPr>
              <w:t>[ x0 ][ y0 ]</w:t>
            </w:r>
          </w:p>
        </w:tc>
        <w:tc>
          <w:tcPr>
            <w:tcW w:w="1152" w:type="dxa"/>
          </w:tcPr>
          <w:p w:rsidR="00CA1998" w:rsidRPr="00AF615D" w:rsidRDefault="00CA1998" w:rsidP="00180607">
            <w:pPr>
              <w:keepNext/>
              <w:keepLines/>
              <w:overflowPunct w:val="0"/>
              <w:autoSpaceDE w:val="0"/>
              <w:autoSpaceDN w:val="0"/>
              <w:adjustRightInd w:val="0"/>
              <w:spacing w:after="60" w:line="240" w:lineRule="auto"/>
              <w:jc w:val="both"/>
              <w:textAlignment w:val="baseline"/>
              <w:rPr>
                <w:rFonts w:asciiTheme="minorHAnsi" w:eastAsia="Malgun Gothic" w:hAnsiTheme="minorHAnsi" w:cstheme="minorHAnsi"/>
                <w:noProof/>
                <w:color w:val="000000" w:themeColor="text1"/>
                <w:sz w:val="20"/>
                <w:szCs w:val="20"/>
                <w:lang w:val="en-GB" w:eastAsia="ko-KR"/>
              </w:rPr>
            </w:pPr>
            <w:proofErr w:type="spellStart"/>
            <w:r w:rsidRPr="00AF615D">
              <w:rPr>
                <w:rFonts w:asciiTheme="minorHAnsi" w:hAnsiTheme="minorHAnsi" w:cstheme="minorHAnsi"/>
                <w:color w:val="000000" w:themeColor="text1"/>
                <w:highlight w:val="yellow"/>
              </w:rPr>
              <w:t>ae</w:t>
            </w:r>
            <w:proofErr w:type="spellEnd"/>
            <w:r w:rsidRPr="00AF615D">
              <w:rPr>
                <w:rFonts w:asciiTheme="minorHAnsi" w:hAnsiTheme="minorHAnsi" w:cstheme="minorHAnsi"/>
                <w:color w:val="000000" w:themeColor="text1"/>
                <w:highlight w:val="yellow"/>
              </w:rPr>
              <w:t>(v)</w:t>
            </w: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b/>
              <w:t>} else { /* MODE_INTER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E1C13"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ko-KR"/>
              </w:rPr>
              <w:t xml:space="preserve">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AF615D">
        <w:trPr>
          <w:cantSplit/>
          <w:jc w:val="center"/>
        </w:trPr>
        <w:tc>
          <w:tcPr>
            <w:tcW w:w="7920"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w:t>
            </w:r>
          </w:p>
        </w:tc>
        <w:tc>
          <w:tcPr>
            <w:tcW w:w="1152"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bl>
    <w:p w:rsidR="00A1275B" w:rsidRPr="00180607" w:rsidRDefault="00A1275B" w:rsidP="0018060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bookmarkStart w:id="5" w:name="_Toc311216763"/>
      <w:bookmarkStart w:id="6" w:name="_Toc317198735"/>
    </w:p>
    <w:bookmarkEnd w:id="5"/>
    <w:bookmarkEnd w:id="6"/>
    <w:p w:rsidR="002273EA" w:rsidRDefault="00CC4574" w:rsidP="00A70FF4">
      <w:pPr>
        <w:spacing w:line="276" w:lineRule="auto"/>
        <w:jc w:val="both"/>
        <w:rPr>
          <w:rFonts w:ascii="Times New Roman" w:eastAsiaTheme="minorEastAsia" w:hAnsi="Times New Roman" w:cs="Times New Roman"/>
          <w:b/>
          <w:color w:val="000000" w:themeColor="text1"/>
          <w:sz w:val="32"/>
          <w:szCs w:val="20"/>
          <w:lang w:val="en-CA" w:eastAsia="ko-KR"/>
        </w:rPr>
      </w:pPr>
      <w:r w:rsidRPr="00A70FF4">
        <w:rPr>
          <w:rFonts w:ascii="Times New Roman" w:eastAsiaTheme="minorEastAsia" w:hAnsi="Times New Roman" w:cs="Times New Roman"/>
          <w:b/>
          <w:color w:val="000000" w:themeColor="text1"/>
          <w:sz w:val="32"/>
          <w:szCs w:val="20"/>
          <w:lang w:val="en-CA" w:eastAsia="ko-KR"/>
        </w:rPr>
        <w:t>Semantics</w:t>
      </w:r>
    </w:p>
    <w:p w:rsidR="002950B1" w:rsidRPr="00A70FF4" w:rsidRDefault="00AF02C2" w:rsidP="00AF02C2">
      <w:pPr>
        <w:rPr>
          <w:rFonts w:ascii="Times New Roman" w:eastAsia="Malgun Gothic" w:hAnsi="Times New Roman" w:cs="Times New Roman"/>
          <w:b/>
          <w:noProof/>
          <w:sz w:val="24"/>
          <w:lang w:val="en-GB"/>
        </w:rPr>
      </w:pPr>
      <w:r w:rsidRPr="00A70FF4">
        <w:rPr>
          <w:rFonts w:ascii="Times New Roman" w:eastAsia="Malgun Gothic" w:hAnsi="Times New Roman" w:cs="Times New Roman"/>
          <w:b/>
          <w:noProof/>
          <w:sz w:val="24"/>
          <w:lang w:val="en-GB"/>
        </w:rPr>
        <w:t>Prediction unit semantics</w:t>
      </w:r>
    </w:p>
    <w:p w:rsidR="00000887" w:rsidRDefault="002B3E16" w:rsidP="00BE1190">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t>Decoding Process</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val="en-GB" w:eastAsia="ko-KR"/>
        </w:rPr>
      </w:pPr>
      <w:bookmarkStart w:id="7" w:name="_Ref331179996"/>
      <w:bookmarkStart w:id="8" w:name="_Toc363691306"/>
      <w:r w:rsidRPr="005623E0">
        <w:rPr>
          <w:rFonts w:ascii="Times New Roman" w:eastAsia="Times New Roman" w:hAnsi="Times New Roman" w:cs="Times New Roman"/>
          <w:b/>
          <w:sz w:val="20"/>
          <w:szCs w:val="20"/>
          <w:lang w:val="en-GB" w:eastAsia="ko-KR"/>
        </w:rPr>
        <w:t>6.4.2 Derivation process for prediction block availability</w:t>
      </w:r>
      <w:bookmarkEnd w:id="7"/>
      <w:bookmarkEnd w:id="8"/>
    </w:p>
    <w:p w:rsidR="001E1C13" w:rsidRDefault="001E1C13"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Pr>
          <w:rFonts w:ascii="Times New Roman" w:eastAsia="Times New Roman" w:hAnsi="Times New Roman" w:cs="Times New Roman"/>
          <w:sz w:val="20"/>
          <w:szCs w:val="20"/>
          <w:lang w:eastAsia="ko-KR"/>
        </w:rPr>
        <w:t>……</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 xml:space="preserve">When </w:t>
      </w:r>
      <w:proofErr w:type="spellStart"/>
      <w:r w:rsidRPr="005623E0">
        <w:rPr>
          <w:rFonts w:ascii="Times New Roman" w:eastAsia="Times New Roman" w:hAnsi="Times New Roman" w:cs="Times New Roman"/>
          <w:sz w:val="20"/>
          <w:szCs w:val="20"/>
          <w:lang w:eastAsia="ko-KR"/>
        </w:rPr>
        <w:t>availableN</w:t>
      </w:r>
      <w:proofErr w:type="spellEnd"/>
      <w:r w:rsidRPr="005623E0" w:rsidDel="00E33169">
        <w:rPr>
          <w:rFonts w:ascii="Times New Roman" w:eastAsia="Times New Roman" w:hAnsi="Times New Roman" w:cs="Times New Roman"/>
          <w:sz w:val="20"/>
          <w:szCs w:val="20"/>
          <w:lang w:eastAsia="en-US"/>
        </w:rPr>
        <w:t xml:space="preserve"> </w:t>
      </w:r>
      <w:r w:rsidRPr="005623E0">
        <w:rPr>
          <w:rFonts w:ascii="Times New Roman" w:eastAsia="Times New Roman" w:hAnsi="Times New Roman" w:cs="Times New Roman"/>
          <w:sz w:val="20"/>
          <w:szCs w:val="20"/>
          <w:lang w:eastAsia="en-US"/>
        </w:rPr>
        <w:t>is equal to TRUE,</w:t>
      </w:r>
      <w:r w:rsidRPr="005623E0">
        <w:rPr>
          <w:rFonts w:ascii="Times New Roman" w:eastAsia="Times New Roman" w:hAnsi="Times New Roman" w:cs="Times New Roman"/>
          <w:sz w:val="20"/>
          <w:szCs w:val="20"/>
          <w:lang w:eastAsia="ko-KR"/>
        </w:rPr>
        <w:t xml:space="preserve"> </w:t>
      </w:r>
      <w:proofErr w:type="spellStart"/>
      <w:proofErr w:type="gramStart"/>
      <w:r w:rsidRPr="005623E0">
        <w:rPr>
          <w:rFonts w:ascii="Times New Roman" w:eastAsia="Times New Roman" w:hAnsi="Times New Roman" w:cs="Times New Roman"/>
          <w:strike/>
          <w:color w:val="FF0000"/>
          <w:sz w:val="20"/>
          <w:szCs w:val="20"/>
          <w:lang w:eastAsia="ko-KR"/>
        </w:rPr>
        <w:t>CuPredMode</w:t>
      </w:r>
      <w:proofErr w:type="spellEnd"/>
      <w:r w:rsidRPr="005623E0">
        <w:rPr>
          <w:rFonts w:ascii="Times New Roman" w:eastAsia="Times New Roman" w:hAnsi="Times New Roman" w:cs="Times New Roman"/>
          <w:strike/>
          <w:color w:val="FF0000"/>
          <w:sz w:val="20"/>
          <w:szCs w:val="20"/>
          <w:lang w:eastAsia="en-US"/>
        </w:rPr>
        <w:t>[</w:t>
      </w:r>
      <w:proofErr w:type="gramEnd"/>
      <w:r w:rsidRPr="005623E0">
        <w:rPr>
          <w:rFonts w:ascii="Times New Roman" w:eastAsia="Times New Roman" w:hAnsi="Times New Roman" w:cs="Times New Roman"/>
          <w:strike/>
          <w:color w:val="FF0000"/>
          <w:sz w:val="20"/>
          <w:szCs w:val="20"/>
          <w:lang w:eastAsia="en-US"/>
        </w:rPr>
        <w:t> </w:t>
      </w:r>
      <w:proofErr w:type="spellStart"/>
      <w:r w:rsidRPr="005623E0">
        <w:rPr>
          <w:rFonts w:ascii="Times New Roman" w:eastAsia="Times New Roman" w:hAnsi="Times New Roman" w:cs="Times New Roman"/>
          <w:strike/>
          <w:color w:val="FF0000"/>
          <w:sz w:val="20"/>
          <w:szCs w:val="20"/>
          <w:lang w:eastAsia="en-US"/>
        </w:rPr>
        <w:t>xN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 </w:t>
      </w:r>
      <w:proofErr w:type="spellStart"/>
      <w:r w:rsidRPr="005623E0">
        <w:rPr>
          <w:rFonts w:ascii="Times New Roman" w:eastAsia="Times New Roman" w:hAnsi="Times New Roman" w:cs="Times New Roman"/>
          <w:strike/>
          <w:color w:val="FF0000"/>
          <w:sz w:val="20"/>
          <w:szCs w:val="20"/>
          <w:lang w:eastAsia="en-US"/>
        </w:rPr>
        <w:t>yN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w:t>
      </w:r>
      <w:r w:rsidRPr="005623E0">
        <w:rPr>
          <w:rFonts w:ascii="Times New Roman" w:eastAsia="Times New Roman" w:hAnsi="Times New Roman" w:cs="Times New Roman"/>
          <w:strike/>
          <w:color w:val="FF0000"/>
          <w:sz w:val="20"/>
          <w:szCs w:val="20"/>
          <w:lang w:eastAsia="ko-KR"/>
        </w:rPr>
        <w:t xml:space="preserve"> is equal to MODE_INTRA, </w:t>
      </w:r>
      <w:proofErr w:type="spellStart"/>
      <w:r w:rsidRPr="005623E0">
        <w:rPr>
          <w:rFonts w:ascii="Times New Roman" w:eastAsia="Times New Roman" w:hAnsi="Times New Roman" w:cs="Times New Roman"/>
          <w:strike/>
          <w:color w:val="FF0000"/>
          <w:sz w:val="20"/>
          <w:szCs w:val="20"/>
          <w:lang w:eastAsia="ko-KR"/>
        </w:rPr>
        <w:t>availableN</w:t>
      </w:r>
      <w:proofErr w:type="spellEnd"/>
      <w:r w:rsidRPr="005623E0" w:rsidDel="00E33169">
        <w:rPr>
          <w:rFonts w:ascii="Times New Roman" w:eastAsia="Times New Roman" w:hAnsi="Times New Roman" w:cs="Times New Roman"/>
          <w:strike/>
          <w:color w:val="FF0000"/>
          <w:sz w:val="20"/>
          <w:szCs w:val="20"/>
          <w:lang w:eastAsia="en-US"/>
        </w:rPr>
        <w:t xml:space="preserve"> </w:t>
      </w:r>
      <w:r w:rsidRPr="005623E0">
        <w:rPr>
          <w:rFonts w:ascii="Times New Roman" w:eastAsia="Times New Roman" w:hAnsi="Times New Roman" w:cs="Times New Roman"/>
          <w:strike/>
          <w:color w:val="FF0000"/>
          <w:sz w:val="20"/>
          <w:szCs w:val="20"/>
          <w:lang w:eastAsia="en-US"/>
        </w:rPr>
        <w:t>is set equal to FALSE</w:t>
      </w:r>
      <w:r w:rsidRPr="005623E0">
        <w:rPr>
          <w:rFonts w:ascii="Times New Roman" w:eastAsia="Times New Roman" w:hAnsi="Times New Roman" w:cs="Times New Roman"/>
          <w:strike/>
          <w:color w:val="FF0000"/>
          <w:sz w:val="20"/>
          <w:szCs w:val="20"/>
          <w:lang w:eastAsia="ko-KR"/>
        </w:rPr>
        <w:t>.</w:t>
      </w:r>
    </w:p>
    <w:p w:rsidR="00854EB4" w:rsidRPr="005623E0" w:rsidRDefault="006C24BF"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bookmarkStart w:id="9" w:name="_Ref371685315"/>
      <w:r w:rsidR="00854EB4" w:rsidRPr="005623E0">
        <w:rPr>
          <w:rFonts w:ascii="Times New Roman" w:eastAsia="Times New Roman" w:hAnsi="Times New Roman" w:cs="Times New Roman"/>
          <w:sz w:val="20"/>
          <w:szCs w:val="20"/>
          <w:lang w:eastAsia="en-US"/>
        </w:rPr>
        <w:tab/>
      </w:r>
      <w:r w:rsidR="00854EB4" w:rsidRPr="005623E0">
        <w:rPr>
          <w:rFonts w:ascii="Times New Roman" w:eastAsia="Times New Roman" w:hAnsi="Times New Roman" w:cs="Times New Roman"/>
          <w:sz w:val="20"/>
          <w:szCs w:val="20"/>
          <w:highlight w:val="yellow"/>
          <w:lang w:eastAsia="en-US"/>
        </w:rPr>
        <w:t xml:space="preserve">If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w:t>
      </w:r>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xPb</w:t>
      </w:r>
      <w:proofErr w:type="spellEnd"/>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yPb</w:t>
      </w:r>
      <w:proofErr w:type="spellEnd"/>
      <w:r w:rsidR="00854EB4" w:rsidRPr="005623E0">
        <w:rPr>
          <w:rFonts w:ascii="Times New Roman" w:eastAsia="Times New Roman" w:hAnsi="Times New Roman" w:cs="Times New Roman"/>
          <w:sz w:val="20"/>
          <w:szCs w:val="20"/>
          <w:highlight w:val="yellow"/>
          <w:lang w:eastAsia="ko-KR"/>
        </w:rPr>
        <w:t> </w:t>
      </w:r>
      <w:r w:rsidR="00854EB4" w:rsidRPr="005623E0">
        <w:rPr>
          <w:rFonts w:ascii="Times New Roman" w:eastAsia="Times New Roman" w:hAnsi="Times New Roman" w:cs="Times New Roman"/>
          <w:sz w:val="20"/>
          <w:szCs w:val="20"/>
          <w:highlight w:val="yellow"/>
          <w:lang w:eastAsia="en-US"/>
        </w:rPr>
        <w:t xml:space="preserve">] is equal to MODE_INTER, and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 </w:t>
      </w:r>
      <w:proofErr w:type="spellStart"/>
      <w:r w:rsidR="00854EB4" w:rsidRPr="005623E0">
        <w:rPr>
          <w:rFonts w:ascii="Times New Roman" w:eastAsia="Times New Roman" w:hAnsi="Times New Roman" w:cs="Times New Roman"/>
          <w:sz w:val="20"/>
          <w:szCs w:val="20"/>
          <w:highlight w:val="yellow"/>
          <w:lang w:eastAsia="en-US"/>
        </w:rPr>
        <w:t>xN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 </w:t>
      </w:r>
      <w:proofErr w:type="spellStart"/>
      <w:r w:rsidR="00854EB4" w:rsidRPr="005623E0">
        <w:rPr>
          <w:rFonts w:ascii="Times New Roman" w:eastAsia="Times New Roman" w:hAnsi="Times New Roman" w:cs="Times New Roman"/>
          <w:sz w:val="20"/>
          <w:szCs w:val="20"/>
          <w:highlight w:val="yellow"/>
          <w:lang w:eastAsia="en-US"/>
        </w:rPr>
        <w:t>yN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w:t>
      </w:r>
      <w:r w:rsidR="00854EB4" w:rsidRPr="005623E0">
        <w:rPr>
          <w:rFonts w:ascii="Times New Roman" w:eastAsia="Times New Roman" w:hAnsi="Times New Roman" w:cs="Times New Roman"/>
          <w:strike/>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 xml:space="preserve">is equal to MODE_INTRA, </w:t>
      </w:r>
      <w:proofErr w:type="spellStart"/>
      <w:r w:rsidR="00854EB4" w:rsidRPr="005623E0">
        <w:rPr>
          <w:rFonts w:ascii="Times New Roman" w:eastAsia="Times New Roman" w:hAnsi="Times New Roman" w:cs="Times New Roman"/>
          <w:sz w:val="20"/>
          <w:szCs w:val="20"/>
          <w:highlight w:val="yellow"/>
          <w:lang w:eastAsia="ko-KR"/>
        </w:rPr>
        <w:t>availableN</w:t>
      </w:r>
      <w:proofErr w:type="spellEnd"/>
      <w:r w:rsidR="00854EB4" w:rsidRPr="005623E0" w:rsidDel="00E33169">
        <w:rPr>
          <w:rFonts w:ascii="Times New Roman" w:eastAsia="Times New Roman" w:hAnsi="Times New Roman" w:cs="Times New Roman"/>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is set equal to FALSE</w:t>
      </w:r>
      <w:r w:rsidR="00854EB4" w:rsidRPr="005623E0">
        <w:rPr>
          <w:rFonts w:ascii="Times New Roman" w:eastAsia="Times New Roman" w:hAnsi="Times New Roman" w:cs="Times New Roman"/>
          <w:sz w:val="20"/>
          <w:szCs w:val="20"/>
          <w:highlight w:val="yellow"/>
          <w:lang w:eastAsia="ko-KR"/>
        </w:rPr>
        <w:t>.</w:t>
      </w:r>
    </w:p>
    <w:p w:rsidR="00854EB4" w:rsidRPr="005623E0"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highlight w:val="yellow"/>
          <w:lang w:eastAsia="en-US"/>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r w:rsidRPr="005623E0">
        <w:rPr>
          <w:rFonts w:ascii="Times New Roman" w:eastAsia="Times New Roman" w:hAnsi="Times New Roman" w:cs="Times New Roman"/>
          <w:sz w:val="20"/>
          <w:szCs w:val="20"/>
          <w:highlight w:val="yellow"/>
          <w:lang w:eastAsia="en-US"/>
        </w:rPr>
        <w:t xml:space="preserve">Otherwise, if </w:t>
      </w:r>
      <w:proofErr w:type="spellStart"/>
      <w:r w:rsidRPr="005623E0">
        <w:rPr>
          <w:rFonts w:ascii="Times New Roman" w:eastAsia="Times New Roman" w:hAnsi="Times New Roman" w:cs="Times New Roman"/>
          <w:sz w:val="20"/>
          <w:szCs w:val="20"/>
          <w:highlight w:val="yellow"/>
          <w:lang w:eastAsia="en-US"/>
        </w:rPr>
        <w:t>intra_bc_flag</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xPb</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yPb</w:t>
      </w:r>
      <w:proofErr w:type="spellEnd"/>
      <w:r w:rsidRPr="005623E0">
        <w:rPr>
          <w:rFonts w:ascii="Times New Roman" w:eastAsia="Times New Roman" w:hAnsi="Times New Roman" w:cs="Times New Roman"/>
          <w:sz w:val="20"/>
          <w:szCs w:val="20"/>
          <w:highlight w:val="yellow"/>
          <w:lang w:eastAsia="en-US"/>
        </w:rPr>
        <w:t xml:space="preserve"> ] is equal to 1, </w:t>
      </w:r>
      <w:r w:rsidR="00107128">
        <w:rPr>
          <w:rFonts w:ascii="Times New Roman" w:eastAsia="Times New Roman" w:hAnsi="Times New Roman" w:cs="Times New Roman"/>
          <w:sz w:val="20"/>
          <w:szCs w:val="20"/>
          <w:highlight w:val="yellow"/>
          <w:lang w:eastAsia="en-US"/>
        </w:rPr>
        <w:t xml:space="preserve">and </w:t>
      </w:r>
      <w:proofErr w:type="spellStart"/>
      <w:r w:rsidR="00107128" w:rsidRPr="005623E0">
        <w:rPr>
          <w:rFonts w:ascii="Times New Roman" w:eastAsia="Times New Roman" w:hAnsi="Times New Roman" w:cs="Times New Roman"/>
          <w:sz w:val="20"/>
          <w:szCs w:val="20"/>
          <w:highlight w:val="yellow"/>
          <w:lang w:eastAsia="en-US"/>
        </w:rPr>
        <w:t>intra_bc_flag</w:t>
      </w:r>
      <w:proofErr w:type="spellEnd"/>
      <w:r w:rsidR="00107128" w:rsidRPr="005623E0">
        <w:rPr>
          <w:rFonts w:ascii="Times New Roman" w:eastAsia="Times New Roman" w:hAnsi="Times New Roman" w:cs="Times New Roman"/>
          <w:sz w:val="20"/>
          <w:szCs w:val="20"/>
          <w:highlight w:val="yellow"/>
          <w:lang w:eastAsia="en-US"/>
        </w:rPr>
        <w:t>[ </w:t>
      </w:r>
      <w:proofErr w:type="spellStart"/>
      <w:r w:rsidR="00107128" w:rsidRPr="005623E0">
        <w:rPr>
          <w:rFonts w:ascii="Times New Roman" w:eastAsia="Times New Roman" w:hAnsi="Times New Roman" w:cs="Times New Roman"/>
          <w:sz w:val="20"/>
          <w:szCs w:val="20"/>
          <w:highlight w:val="yellow"/>
          <w:lang w:eastAsia="en-US"/>
        </w:rPr>
        <w:t>xNbY</w:t>
      </w:r>
      <w:proofErr w:type="spellEnd"/>
      <w:r w:rsidR="00107128" w:rsidRPr="005623E0">
        <w:rPr>
          <w:rFonts w:ascii="Times New Roman" w:eastAsia="Times New Roman" w:hAnsi="Times New Roman" w:cs="Times New Roman"/>
          <w:sz w:val="20"/>
          <w:szCs w:val="20"/>
          <w:highlight w:val="yellow"/>
          <w:lang w:eastAsia="en-US"/>
        </w:rPr>
        <w:t> ][ </w:t>
      </w:r>
      <w:proofErr w:type="spellStart"/>
      <w:r w:rsidR="00107128" w:rsidRPr="005623E0">
        <w:rPr>
          <w:rFonts w:ascii="Times New Roman" w:eastAsia="Times New Roman" w:hAnsi="Times New Roman" w:cs="Times New Roman"/>
          <w:sz w:val="20"/>
          <w:szCs w:val="20"/>
          <w:highlight w:val="yellow"/>
          <w:lang w:eastAsia="en-US"/>
        </w:rPr>
        <w:t>yNbY</w:t>
      </w:r>
      <w:proofErr w:type="spellEnd"/>
      <w:r w:rsidR="00107128" w:rsidRPr="005623E0">
        <w:rPr>
          <w:rFonts w:ascii="Times New Roman" w:eastAsia="Times New Roman" w:hAnsi="Times New Roman" w:cs="Times New Roman"/>
          <w:sz w:val="20"/>
          <w:szCs w:val="20"/>
          <w:highlight w:val="yellow"/>
          <w:lang w:eastAsia="en-US"/>
        </w:rPr>
        <w:t> ] is equal to 0</w:t>
      </w:r>
      <w:r w:rsidRPr="005623E0">
        <w:rPr>
          <w:rFonts w:ascii="Times New Roman" w:eastAsia="Times New Roman" w:hAnsi="Times New Roman" w:cs="Times New Roman"/>
          <w:sz w:val="20"/>
          <w:szCs w:val="20"/>
          <w:highlight w:val="yellow"/>
          <w:lang w:eastAsia="en-US"/>
        </w:rPr>
        <w:t xml:space="preserve">, </w:t>
      </w:r>
      <w:proofErr w:type="spellStart"/>
      <w:r w:rsidRPr="005623E0">
        <w:rPr>
          <w:rFonts w:ascii="Times New Roman" w:eastAsia="Times New Roman" w:hAnsi="Times New Roman" w:cs="Times New Roman"/>
          <w:sz w:val="20"/>
          <w:szCs w:val="20"/>
          <w:highlight w:val="yellow"/>
          <w:lang w:eastAsia="en-US"/>
        </w:rPr>
        <w:t>availableN</w:t>
      </w:r>
      <w:proofErr w:type="spellEnd"/>
      <w:r w:rsidRPr="005623E0" w:rsidDel="00E33169">
        <w:rPr>
          <w:rFonts w:ascii="Times New Roman" w:eastAsia="Times New Roman" w:hAnsi="Times New Roman" w:cs="Times New Roman"/>
          <w:sz w:val="20"/>
          <w:szCs w:val="20"/>
          <w:highlight w:val="yellow"/>
          <w:lang w:eastAsia="en-US"/>
        </w:rPr>
        <w:t xml:space="preserve"> </w:t>
      </w:r>
      <w:r w:rsidRPr="005623E0">
        <w:rPr>
          <w:rFonts w:ascii="Times New Roman" w:eastAsia="Times New Roman" w:hAnsi="Times New Roman" w:cs="Times New Roman"/>
          <w:sz w:val="20"/>
          <w:szCs w:val="20"/>
          <w:highlight w:val="yellow"/>
          <w:lang w:eastAsia="en-US"/>
        </w:rPr>
        <w:t>is set equal to FALSE.</w:t>
      </w:r>
    </w:p>
    <w:p w:rsidR="00854EB4" w:rsidRPr="00403E3A"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highlight w:val="yellow"/>
          <w:lang w:eastAsia="en-US"/>
        </w:rPr>
      </w:pPr>
    </w:p>
    <w:p w:rsidR="00926FF3" w:rsidRPr="00926FF3" w:rsidRDefault="00926FF3" w:rsidP="005623E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Malgun Gothic" w:hAnsi="Times New Roman" w:cs="Times New Roman"/>
          <w:b/>
          <w:bCs/>
          <w:noProof/>
          <w:sz w:val="20"/>
          <w:szCs w:val="20"/>
          <w:lang w:eastAsia="ko-KR"/>
        </w:rPr>
      </w:pPr>
      <w:r>
        <w:rPr>
          <w:rFonts w:ascii="Times New Roman" w:eastAsia="Malgun Gothic" w:hAnsi="Times New Roman" w:cs="Times New Roman"/>
          <w:b/>
          <w:bCs/>
          <w:noProof/>
          <w:sz w:val="20"/>
          <w:szCs w:val="20"/>
          <w:lang w:eastAsia="ko-KR"/>
        </w:rPr>
        <w:t>8.4.4</w:t>
      </w:r>
      <w:r>
        <w:rPr>
          <w:rFonts w:ascii="Times New Roman" w:eastAsia="Malgun Gothic" w:hAnsi="Times New Roman" w:cs="Times New Roman"/>
          <w:b/>
          <w:bCs/>
          <w:noProof/>
          <w:sz w:val="20"/>
          <w:szCs w:val="20"/>
          <w:lang w:eastAsia="ko-KR"/>
        </w:rPr>
        <w:tab/>
      </w:r>
      <w:r w:rsidRPr="00926FF3">
        <w:rPr>
          <w:rFonts w:ascii="Times New Roman" w:eastAsia="Malgun Gothic" w:hAnsi="Times New Roman" w:cs="Times New Roman"/>
          <w:b/>
          <w:bCs/>
          <w:noProof/>
          <w:sz w:val="20"/>
          <w:szCs w:val="20"/>
          <w:lang w:eastAsia="ko-KR"/>
        </w:rPr>
        <w:t>Derivation process for block vector components in intra block copying prediction mode</w:t>
      </w:r>
      <w:bookmarkEnd w:id="9"/>
    </w:p>
    <w:p w:rsidR="00926FF3" w:rsidRPr="00926FF3" w:rsidRDefault="00926FF3" w:rsidP="00926FF3">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Inputs to this process are: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ko-KR"/>
        </w:rPr>
        <w:t>a luma location ( x</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b, y</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 xml:space="preserve">b ) of the top-left sample of the current luma </w:t>
      </w:r>
      <w:r w:rsidRPr="00926FF3">
        <w:rPr>
          <w:rFonts w:ascii="Times New Roman" w:eastAsia="Malgun Gothic" w:hAnsi="Times New Roman" w:cs="Times New Roman" w:hint="eastAsia"/>
          <w:noProof/>
          <w:sz w:val="20"/>
          <w:szCs w:val="20"/>
          <w:lang w:val="en-GB" w:eastAsia="ko-KR"/>
        </w:rPr>
        <w:t xml:space="preserve">coding </w:t>
      </w:r>
      <w:r w:rsidRPr="00926FF3">
        <w:rPr>
          <w:rFonts w:ascii="Times New Roman" w:eastAsia="Malgun Gothic" w:hAnsi="Times New Roman" w:cs="Times New Roman"/>
          <w:noProof/>
          <w:sz w:val="20"/>
          <w:szCs w:val="20"/>
          <w:lang w:val="en-GB" w:eastAsia="ko-KR"/>
        </w:rPr>
        <w:t>block relative to the top-left luma sample of the current picture,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a variable log2CbSize specifying the size of the current luma coding block.</w:t>
      </w:r>
    </w:p>
    <w:p w:rsidR="00926FF3" w:rsidRPr="00926FF3" w:rsidRDefault="00926FF3"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Output of this process is the (nCbS)x(nCbX) array of block vectors bvIntra.</w:t>
      </w:r>
    </w:p>
    <w:p w:rsidR="00926FF3" w:rsidRPr="00926FF3" w:rsidRDefault="001E1C1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en-US"/>
        </w:rPr>
        <w:t>……</w:t>
      </w:r>
    </w:p>
    <w:p w:rsid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following ordered steps apply, for the variable compIdx proceeding over the values 0..1:</w:t>
      </w:r>
    </w:p>
    <w:p w:rsidR="002E1DD2" w:rsidRPr="00501470" w:rsidDel="00AF615D" w:rsidRDefault="002E1DD2" w:rsidP="002E1DD2">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del w:id="10" w:author="Mediatek" w:date="2014-05-19T22:03:00Z"/>
          <w:rFonts w:ascii="Times New Roman" w:eastAsia="Malgun Gothic" w:hAnsi="Times New Roman" w:cs="Times New Roman"/>
          <w:noProof/>
          <w:sz w:val="20"/>
          <w:szCs w:val="20"/>
          <w:highlight w:val="yellow"/>
          <w:lang w:val="en-GB" w:eastAsia="ko-KR"/>
        </w:rPr>
      </w:pPr>
      <w:del w:id="11" w:author="Mediatek" w:date="2014-05-19T22:03:00Z">
        <w:r w:rsidRPr="00501470" w:rsidDel="00AF615D">
          <w:rPr>
            <w:rFonts w:ascii="Times New Roman" w:eastAsia="Malgun Gothic" w:hAnsi="Times New Roman" w:cs="Times New Roman"/>
            <w:noProof/>
            <w:sz w:val="20"/>
            <w:szCs w:val="20"/>
            <w:highlight w:val="yellow"/>
            <w:lang w:val="en-GB" w:eastAsia="ko-KR"/>
          </w:rPr>
          <w:delText>Depending upon the number of times this process has been invoked for the current coding tree unit, the following applies:</w:delText>
        </w:r>
      </w:del>
    </w:p>
    <w:p w:rsidR="00FA217A" w:rsidRPr="00FA217A" w:rsidRDefault="002E1DD2"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del w:id="12" w:author="Mediatek" w:date="2014-05-19T22:03:00Z">
        <w:r w:rsidRPr="00FA217A" w:rsidDel="00AF615D">
          <w:rPr>
            <w:rFonts w:asciiTheme="minorHAnsi" w:eastAsia="Malgun Gothic" w:hAnsiTheme="minorHAnsi" w:cstheme="minorHAnsi"/>
            <w:noProof/>
            <w:sz w:val="20"/>
            <w:szCs w:val="20"/>
            <w:highlight w:val="yellow"/>
            <w:lang w:val="en-GB" w:eastAsia="ko-KR"/>
          </w:rPr>
          <w:delText xml:space="preserve"> </w:delText>
        </w:r>
      </w:del>
      <w:r w:rsidR="00FA217A" w:rsidRPr="00FA217A">
        <w:rPr>
          <w:rFonts w:asciiTheme="minorHAnsi" w:hAnsiTheme="minorHAnsi" w:cstheme="minorHAnsi"/>
          <w:sz w:val="20"/>
          <w:szCs w:val="20"/>
          <w:highlight w:val="yellow"/>
          <w:lang w:eastAsia="ko-KR"/>
        </w:rPr>
        <w:t xml:space="preserve">The </w:t>
      </w:r>
      <w:proofErr w:type="spellStart"/>
      <w:r w:rsidR="00FA217A" w:rsidRPr="00FA217A">
        <w:rPr>
          <w:rFonts w:asciiTheme="minorHAnsi" w:hAnsiTheme="minorHAnsi" w:cstheme="minorHAnsi"/>
          <w:sz w:val="20"/>
          <w:szCs w:val="20"/>
          <w:highlight w:val="yellow"/>
          <w:lang w:eastAsia="ko-KR"/>
        </w:rPr>
        <w:t>subclause</w:t>
      </w:r>
      <w:proofErr w:type="spellEnd"/>
      <w:r w:rsidR="00FA217A" w:rsidRPr="00FA217A">
        <w:rPr>
          <w:rFonts w:asciiTheme="minorHAnsi" w:hAnsiTheme="minorHAnsi" w:cstheme="minorHAnsi"/>
          <w:sz w:val="20"/>
          <w:szCs w:val="20"/>
          <w:highlight w:val="yellow"/>
          <w:lang w:eastAsia="ko-KR"/>
        </w:rPr>
        <w:t xml:space="preserve"> 8.5.3.2.5 is invoked </w:t>
      </w:r>
      <w:r w:rsidR="00FA217A" w:rsidRPr="00FA217A">
        <w:rPr>
          <w:rFonts w:asciiTheme="minorHAnsi" w:eastAsia="Times New Roman" w:hAnsiTheme="minorHAnsi" w:cstheme="minorHAnsi"/>
          <w:sz w:val="20"/>
          <w:szCs w:val="20"/>
          <w:highlight w:val="yellow"/>
          <w:lang w:eastAsia="ko-KR"/>
        </w:rPr>
        <w:t xml:space="preserve">with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coding block location ( </w:t>
      </w:r>
      <w:proofErr w:type="spellStart"/>
      <w:r w:rsidR="00FA217A" w:rsidRPr="00FA217A">
        <w:rPr>
          <w:rFonts w:asciiTheme="minorHAnsi" w:eastAsia="Times New Roman" w:hAnsiTheme="minorHAnsi" w:cstheme="minorHAnsi"/>
          <w:sz w:val="20"/>
          <w:szCs w:val="20"/>
          <w:highlight w:val="yellow"/>
          <w:lang w:eastAsia="ko-KR"/>
        </w:rPr>
        <w:t>xCb</w:t>
      </w:r>
      <w:proofErr w:type="spellEnd"/>
      <w:r w:rsidR="00FA217A" w:rsidRPr="00FA217A">
        <w:rPr>
          <w:rFonts w:asciiTheme="minorHAnsi" w:eastAsia="Times New Roman" w:hAnsiTheme="minorHAnsi" w:cstheme="minorHAnsi"/>
          <w:sz w:val="20"/>
          <w:szCs w:val="20"/>
          <w:highlight w:val="yellow"/>
          <w:lang w:eastAsia="ko-KR"/>
        </w:rPr>
        <w:t>, </w:t>
      </w:r>
      <w:proofErr w:type="spellStart"/>
      <w:r w:rsidR="00FA217A" w:rsidRPr="00FA217A">
        <w:rPr>
          <w:rFonts w:asciiTheme="minorHAnsi" w:eastAsia="Times New Roman" w:hAnsiTheme="minorHAnsi" w:cstheme="minorHAnsi"/>
          <w:sz w:val="20"/>
          <w:szCs w:val="20"/>
          <w:highlight w:val="yellow"/>
          <w:lang w:eastAsia="ko-KR"/>
        </w:rPr>
        <w:t>yCb</w:t>
      </w:r>
      <w:proofErr w:type="spellEnd"/>
      <w:r w:rsidR="00FA217A" w:rsidRPr="00FA217A">
        <w:rPr>
          <w:rFonts w:asciiTheme="minorHAnsi" w:eastAsia="Times New Roman" w:hAnsiTheme="minorHAnsi" w:cstheme="minorHAnsi"/>
          <w:sz w:val="20"/>
          <w:szCs w:val="20"/>
          <w:highlight w:val="yellow"/>
          <w:lang w:eastAsia="ko-KR"/>
        </w:rPr>
        <w:t xml:space="preserve"> ), the coding block size </w:t>
      </w:r>
      <w:proofErr w:type="spellStart"/>
      <w:r w:rsidR="00FA217A" w:rsidRPr="00FA217A">
        <w:rPr>
          <w:rFonts w:asciiTheme="minorHAnsi" w:eastAsia="Times New Roman" w:hAnsiTheme="minorHAnsi" w:cstheme="minorHAnsi"/>
          <w:sz w:val="20"/>
          <w:szCs w:val="20"/>
          <w:highlight w:val="yellow"/>
          <w:lang w:eastAsia="ko-KR"/>
        </w:rPr>
        <w:t>nCbS</w:t>
      </w:r>
      <w:proofErr w:type="spellEnd"/>
      <w:r w:rsidR="00FA217A" w:rsidRPr="00FA217A">
        <w:rPr>
          <w:rFonts w:asciiTheme="minorHAnsi" w:eastAsia="Times New Roman" w:hAnsiTheme="minorHAnsi" w:cstheme="minorHAnsi"/>
          <w:sz w:val="20"/>
          <w:szCs w:val="20"/>
          <w:highlight w:val="yellow"/>
          <w:lang w:eastAsia="ko-KR"/>
        </w:rPr>
        <w:t xml:space="preserve">,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location ( </w:t>
      </w:r>
      <w:proofErr w:type="spellStart"/>
      <w:r w:rsidR="00FA217A" w:rsidRPr="00FA217A">
        <w:rPr>
          <w:rFonts w:asciiTheme="minorHAnsi" w:eastAsia="Times New Roman" w:hAnsiTheme="minorHAnsi" w:cstheme="minorHAnsi"/>
          <w:sz w:val="20"/>
          <w:szCs w:val="20"/>
          <w:highlight w:val="yellow"/>
          <w:lang w:eastAsia="ko-KR"/>
        </w:rPr>
        <w:t>xPb</w:t>
      </w:r>
      <w:proofErr w:type="spellEnd"/>
      <w:r w:rsidR="00FA217A" w:rsidRPr="00FA217A">
        <w:rPr>
          <w:rFonts w:asciiTheme="minorHAnsi" w:eastAsia="Times New Roman" w:hAnsiTheme="minorHAnsi" w:cstheme="minorHAnsi"/>
          <w:sz w:val="20"/>
          <w:szCs w:val="20"/>
          <w:highlight w:val="yellow"/>
          <w:lang w:eastAsia="ko-KR"/>
        </w:rPr>
        <w:t>, </w:t>
      </w:r>
      <w:proofErr w:type="spellStart"/>
      <w:r w:rsidR="00FA217A" w:rsidRPr="00FA217A">
        <w:rPr>
          <w:rFonts w:asciiTheme="minorHAnsi" w:eastAsia="Times New Roman" w:hAnsiTheme="minorHAnsi" w:cstheme="minorHAnsi"/>
          <w:sz w:val="20"/>
          <w:szCs w:val="20"/>
          <w:highlight w:val="yellow"/>
          <w:lang w:eastAsia="ko-KR"/>
        </w:rPr>
        <w:t>yPb</w:t>
      </w:r>
      <w:proofErr w:type="spellEnd"/>
      <w:r w:rsidR="00FA217A" w:rsidRPr="00FA217A">
        <w:rPr>
          <w:rFonts w:asciiTheme="minorHAnsi" w:eastAsia="Times New Roman" w:hAnsiTheme="minorHAnsi" w:cstheme="minorHAnsi"/>
          <w:sz w:val="20"/>
          <w:szCs w:val="20"/>
          <w:highlight w:val="yellow"/>
          <w:lang w:eastAsia="ko-KR"/>
        </w:rPr>
        <w:t xml:space="preserve"> ),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width </w:t>
      </w:r>
      <w:proofErr w:type="spellStart"/>
      <w:r w:rsidR="00FA217A" w:rsidRPr="00FA217A">
        <w:rPr>
          <w:rFonts w:asciiTheme="minorHAnsi" w:eastAsia="Times New Roman" w:hAnsiTheme="minorHAnsi" w:cstheme="minorHAnsi"/>
          <w:sz w:val="20"/>
          <w:szCs w:val="20"/>
          <w:highlight w:val="yellow"/>
          <w:lang w:eastAsia="ko-KR"/>
        </w:rPr>
        <w:t>nPb</w:t>
      </w:r>
      <w:r w:rsidR="00FA217A" w:rsidRPr="00FA217A">
        <w:rPr>
          <w:rFonts w:asciiTheme="minorHAnsi" w:hAnsiTheme="minorHAnsi" w:cstheme="minorHAnsi"/>
          <w:sz w:val="20"/>
          <w:szCs w:val="20"/>
          <w:highlight w:val="yellow"/>
        </w:rPr>
        <w:t>Sw</w:t>
      </w:r>
      <w:proofErr w:type="spellEnd"/>
      <w:r w:rsidR="00FA217A" w:rsidRPr="00FA217A">
        <w:rPr>
          <w:rFonts w:asciiTheme="minorHAnsi" w:eastAsia="Times New Roman" w:hAnsiTheme="minorHAnsi" w:cstheme="minorHAnsi"/>
          <w:sz w:val="20"/>
          <w:szCs w:val="20"/>
          <w:highlight w:val="yellow"/>
          <w:lang w:eastAsia="ko-KR"/>
        </w:rPr>
        <w:t xml:space="preserve">,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height </w:t>
      </w:r>
      <w:proofErr w:type="spellStart"/>
      <w:r w:rsidR="00FA217A" w:rsidRPr="00FA217A">
        <w:rPr>
          <w:rFonts w:asciiTheme="minorHAnsi" w:eastAsia="Times New Roman" w:hAnsiTheme="minorHAnsi" w:cstheme="minorHAnsi"/>
          <w:sz w:val="20"/>
          <w:szCs w:val="20"/>
          <w:highlight w:val="yellow"/>
          <w:lang w:eastAsia="ko-KR"/>
        </w:rPr>
        <w:t>nPb</w:t>
      </w:r>
      <w:r w:rsidR="00FA217A" w:rsidRPr="00FA217A">
        <w:rPr>
          <w:rFonts w:asciiTheme="minorHAnsi" w:hAnsiTheme="minorHAnsi" w:cstheme="minorHAnsi"/>
          <w:sz w:val="20"/>
          <w:szCs w:val="20"/>
          <w:highlight w:val="yellow"/>
        </w:rPr>
        <w:t>Sh</w:t>
      </w:r>
      <w:proofErr w:type="spellEnd"/>
      <w:r w:rsidR="00FA217A" w:rsidRPr="00FA217A">
        <w:rPr>
          <w:rFonts w:asciiTheme="minorHAnsi" w:eastAsia="Times New Roman" w:hAnsiTheme="minorHAnsi" w:cstheme="minorHAnsi"/>
          <w:sz w:val="20"/>
          <w:szCs w:val="20"/>
          <w:highlight w:val="yellow"/>
          <w:lang w:eastAsia="ko-KR"/>
        </w:rPr>
        <w:t xml:space="preserve">, refidxL0 is set to the reference index, </w:t>
      </w:r>
      <w:r w:rsidR="00FA217A" w:rsidRPr="00FA217A">
        <w:rPr>
          <w:rFonts w:asciiTheme="minorHAnsi" w:hAnsiTheme="minorHAnsi" w:cstheme="minorHAnsi"/>
          <w:sz w:val="20"/>
          <w:szCs w:val="20"/>
          <w:highlight w:val="yellow"/>
          <w:lang w:eastAsia="ko-KR"/>
        </w:rPr>
        <w:t>and</w:t>
      </w:r>
      <w:r w:rsidR="00FA217A" w:rsidRPr="00FA217A">
        <w:rPr>
          <w:rFonts w:asciiTheme="minorHAnsi" w:eastAsia="Times New Roman" w:hAnsiTheme="minorHAnsi" w:cstheme="minorHAnsi"/>
          <w:sz w:val="20"/>
          <w:szCs w:val="20"/>
          <w:highlight w:val="yellow"/>
          <w:lang w:eastAsia="ko-KR"/>
        </w:rPr>
        <w:t xml:space="preserve"> the partition index </w:t>
      </w:r>
      <w:proofErr w:type="spellStart"/>
      <w:r w:rsidR="00FA217A" w:rsidRPr="00FA217A">
        <w:rPr>
          <w:rFonts w:asciiTheme="minorHAnsi" w:hAnsiTheme="minorHAnsi" w:cstheme="minorHAnsi"/>
          <w:sz w:val="20"/>
          <w:szCs w:val="20"/>
          <w:highlight w:val="yellow"/>
          <w:lang w:eastAsia="ko-KR"/>
        </w:rPr>
        <w:t>blkIdx</w:t>
      </w:r>
      <w:proofErr w:type="spellEnd"/>
      <w:r w:rsidR="00FA217A" w:rsidRPr="00FA217A">
        <w:rPr>
          <w:rFonts w:asciiTheme="minorHAnsi" w:eastAsia="Times New Roman" w:hAnsiTheme="minorHAnsi" w:cstheme="minorHAnsi"/>
          <w:sz w:val="20"/>
          <w:szCs w:val="20"/>
          <w:highlight w:val="yellow"/>
          <w:lang w:eastAsia="ko-KR"/>
        </w:rPr>
        <w:t xml:space="preserve"> as inputs, and </w:t>
      </w:r>
      <w:r w:rsidR="00FA217A" w:rsidRPr="00FA217A">
        <w:rPr>
          <w:rFonts w:asciiTheme="minorHAnsi" w:hAnsiTheme="minorHAnsi" w:cstheme="minorHAnsi"/>
          <w:sz w:val="20"/>
          <w:szCs w:val="20"/>
          <w:highlight w:val="yellow"/>
          <w:lang w:eastAsia="ko-KR"/>
        </w:rPr>
        <w:t xml:space="preserve">the block vector predictor </w:t>
      </w:r>
      <w:proofErr w:type="spellStart"/>
      <w:r w:rsidR="00FA217A" w:rsidRPr="00FA217A">
        <w:rPr>
          <w:rFonts w:asciiTheme="minorHAnsi" w:hAnsiTheme="minorHAnsi" w:cstheme="minorHAnsi"/>
          <w:sz w:val="20"/>
          <w:szCs w:val="20"/>
          <w:highlight w:val="yellow"/>
          <w:lang w:eastAsia="ko-KR"/>
        </w:rPr>
        <w:t>BvpIntra</w:t>
      </w:r>
      <w:proofErr w:type="spellEnd"/>
      <w:r w:rsidR="00FA217A" w:rsidRPr="00FA217A">
        <w:rPr>
          <w:rFonts w:asciiTheme="minorHAnsi" w:hAnsiTheme="minorHAnsi" w:cstheme="minorHAnsi"/>
          <w:sz w:val="20"/>
          <w:szCs w:val="20"/>
          <w:highlight w:val="yellow"/>
          <w:lang w:eastAsia="ko-KR"/>
        </w:rPr>
        <w:t xml:space="preserve">[ </w:t>
      </w:r>
      <w:proofErr w:type="spellStart"/>
      <w:r w:rsidR="00FA217A" w:rsidRPr="00FA217A">
        <w:rPr>
          <w:rFonts w:asciiTheme="minorHAnsi" w:hAnsiTheme="minorHAnsi" w:cstheme="minorHAnsi"/>
          <w:sz w:val="20"/>
          <w:szCs w:val="20"/>
          <w:highlight w:val="yellow"/>
          <w:lang w:eastAsia="ko-KR"/>
        </w:rPr>
        <w:t>xPb</w:t>
      </w:r>
      <w:proofErr w:type="spellEnd"/>
      <w:r w:rsidR="00FA217A" w:rsidRPr="00FA217A">
        <w:rPr>
          <w:rFonts w:asciiTheme="minorHAnsi" w:hAnsiTheme="minorHAnsi" w:cstheme="minorHAnsi"/>
          <w:sz w:val="20"/>
          <w:szCs w:val="20"/>
          <w:highlight w:val="yellow"/>
          <w:lang w:eastAsia="ko-KR"/>
        </w:rPr>
        <w:t xml:space="preserve"> ][ </w:t>
      </w:r>
      <w:proofErr w:type="spellStart"/>
      <w:r w:rsidR="00FA217A" w:rsidRPr="00FA217A">
        <w:rPr>
          <w:rFonts w:asciiTheme="minorHAnsi" w:hAnsiTheme="minorHAnsi" w:cstheme="minorHAnsi"/>
          <w:sz w:val="20"/>
          <w:szCs w:val="20"/>
          <w:highlight w:val="yellow"/>
          <w:lang w:eastAsia="ko-KR"/>
        </w:rPr>
        <w:t>yPb</w:t>
      </w:r>
      <w:proofErr w:type="spellEnd"/>
      <w:r w:rsidR="00FA217A" w:rsidRPr="00FA217A">
        <w:rPr>
          <w:rFonts w:asciiTheme="minorHAnsi" w:hAnsiTheme="minorHAnsi" w:cstheme="minorHAnsi"/>
          <w:sz w:val="20"/>
          <w:szCs w:val="20"/>
          <w:highlight w:val="yellow"/>
          <w:lang w:eastAsia="ko-KR"/>
        </w:rPr>
        <w:t xml:space="preserve"> ] as the output.</w:t>
      </w:r>
    </w:p>
    <w:p w:rsidR="00FA217A" w:rsidRPr="00FA217A" w:rsidRDefault="00FA217A"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r w:rsidRPr="00FA217A">
        <w:rPr>
          <w:rFonts w:asciiTheme="minorHAnsi" w:hAnsiTheme="minorHAnsi" w:cstheme="minorHAnsi"/>
          <w:sz w:val="20"/>
          <w:szCs w:val="20"/>
          <w:highlight w:val="yellow"/>
          <w:lang w:eastAsia="ko-KR"/>
        </w:rPr>
        <w:lastRenderedPageBreak/>
        <w:t xml:space="preserve">The </w:t>
      </w:r>
      <w:proofErr w:type="spellStart"/>
      <w:r w:rsidRPr="00FA217A">
        <w:rPr>
          <w:rFonts w:asciiTheme="minorHAnsi" w:hAnsiTheme="minorHAnsi" w:cstheme="minorHAnsi"/>
          <w:sz w:val="20"/>
          <w:szCs w:val="20"/>
          <w:highlight w:val="yellow"/>
          <w:lang w:eastAsia="ko-KR"/>
        </w:rPr>
        <w:t>bvIntra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is derived as follows:</w:t>
      </w:r>
    </w:p>
    <w:p w:rsidR="00AF615D" w:rsidRPr="00FD705F" w:rsidRDefault="00FA217A" w:rsidP="00FA217A">
      <w:pPr>
        <w:tabs>
          <w:tab w:val="left" w:pos="284"/>
          <w:tab w:val="left" w:pos="709"/>
        </w:tabs>
        <w:ind w:left="720"/>
        <w:rPr>
          <w:ins w:id="13" w:author="Mediatek" w:date="2014-05-19T22:06:00Z"/>
          <w:rFonts w:asciiTheme="minorHAnsi" w:hAnsiTheme="minorHAnsi" w:cstheme="minorHAnsi"/>
          <w:sz w:val="20"/>
          <w:szCs w:val="20"/>
          <w:lang w:val="en-GB" w:eastAsia="ko-KR"/>
          <w:rPrChange w:id="14" w:author="Mediatek" w:date="2014-05-19T22:07:00Z">
            <w:rPr>
              <w:ins w:id="15" w:author="Mediatek" w:date="2014-05-19T22:06:00Z"/>
              <w:rFonts w:asciiTheme="minorHAnsi" w:hAnsiTheme="minorHAnsi" w:cstheme="minorHAnsi"/>
              <w:sz w:val="20"/>
              <w:szCs w:val="20"/>
              <w:lang w:eastAsia="ko-KR"/>
            </w:rPr>
          </w:rPrChange>
        </w:rPr>
      </w:pPr>
      <w:proofErr w:type="spellStart"/>
      <w:r w:rsidRPr="00FA217A">
        <w:rPr>
          <w:rFonts w:asciiTheme="minorHAnsi" w:hAnsiTheme="minorHAnsi" w:cstheme="minorHAnsi"/>
          <w:sz w:val="20"/>
          <w:szCs w:val="20"/>
          <w:highlight w:val="yellow"/>
          <w:lang w:eastAsia="ko-KR"/>
        </w:rPr>
        <w:t>bvIntra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 </w:t>
      </w:r>
      <w:proofErr w:type="spellStart"/>
      <w:r w:rsidRPr="00FA217A">
        <w:rPr>
          <w:rFonts w:asciiTheme="minorHAnsi" w:hAnsiTheme="minorHAnsi" w:cstheme="minorHAnsi"/>
          <w:sz w:val="20"/>
          <w:szCs w:val="20"/>
          <w:highlight w:val="yellow"/>
          <w:lang w:eastAsia="ko-KR"/>
        </w:rPr>
        <w:t>BvdIntra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 </w:t>
      </w:r>
      <w:proofErr w:type="spellStart"/>
      <w:r w:rsidRPr="00FA217A">
        <w:rPr>
          <w:rFonts w:asciiTheme="minorHAnsi" w:hAnsiTheme="minorHAnsi" w:cstheme="minorHAnsi"/>
          <w:sz w:val="20"/>
          <w:szCs w:val="20"/>
          <w:highlight w:val="yellow"/>
          <w:lang w:eastAsia="ko-KR"/>
        </w:rPr>
        <w:t>BvpIntra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w:t>
      </w:r>
    </w:p>
    <w:p w:rsidR="00926FF3" w:rsidRPr="00DC68B4" w:rsidRDefault="00926FF3"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Depending upon the number of times this process has been invoked for the current coding tree unit, the following applies:</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If this process is invoked for the first time for the current coding tree unit,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nCbS</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001C5043"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001C5043"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001C5043"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001C5043"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001C5043"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001C5043"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001C5043"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001C5043"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001C5043"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001C5043"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001C5043"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001C5043"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Otherwise,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BvpIntra[ 0 ]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001C5043"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001C5043"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001C5043"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001C5043"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001C5043"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001C5043"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 + BvpIntra[ 1 ]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001C5043"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001C5043"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001C5043"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001C5043"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001C5043"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001C5043"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FD705F" w:rsidRDefault="00926FF3" w:rsidP="00FD705F">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ins w:id="16" w:author="Mediatek" w:date="2014-05-19T22:09:00Z"/>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The value of BvpIntra[ compIdx ] is updated to be equal to bvIntra[ xPb ][ yPb ][ compIdx ].</w:t>
      </w:r>
    </w:p>
    <w:p w:rsidR="00FD705F" w:rsidRPr="00AF615D" w:rsidRDefault="00FD705F" w:rsidP="00FD705F">
      <w:pPr>
        <w:numPr>
          <w:ilvl w:val="0"/>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AF615D">
        <w:rPr>
          <w:rFonts w:asciiTheme="minorHAnsi" w:hAnsiTheme="minorHAnsi" w:cstheme="minorHAnsi"/>
          <w:sz w:val="20"/>
          <w:szCs w:val="20"/>
          <w:lang w:eastAsia="ko-KR"/>
        </w:rPr>
        <w:t>For use in derivation processes of variables invoked later in the decoding process, the following assignments are made for x = 0..nPbSw − 1 and y = 0..nPbSh − 1:</w:t>
      </w:r>
    </w:p>
    <w:p w:rsidR="00FD705F" w:rsidRPr="00AF615D" w:rsidRDefault="00FD705F" w:rsidP="00FD705F">
      <w:pPr>
        <w:pStyle w:val="Equation"/>
        <w:ind w:left="1209"/>
        <w:rPr>
          <w:rFonts w:asciiTheme="minorHAnsi" w:hAnsiTheme="minorHAnsi" w:cstheme="minorHAnsi"/>
          <w:szCs w:val="20"/>
          <w:lang w:eastAsia="ko-KR"/>
        </w:rPr>
      </w:pPr>
      <w:r w:rsidRPr="00AF615D">
        <w:rPr>
          <w:rFonts w:asciiTheme="minorHAnsi" w:hAnsiTheme="minorHAnsi" w:cstheme="minorHAnsi"/>
          <w:szCs w:val="20"/>
          <w:lang w:eastAsia="ko-KR"/>
        </w:rPr>
        <w:t>bvIntra[ xPb + x ][ yPb + y ][ compIdx ] = bvIntra[ xPb ][ yPb ][ compIdx ]</w:t>
      </w:r>
      <w:r w:rsidRPr="00AF615D">
        <w:rPr>
          <w:rFonts w:asciiTheme="minorHAnsi" w:hAnsiTheme="minorHAnsi" w:cstheme="minorHAnsi"/>
          <w:szCs w:val="20"/>
          <w:lang w:eastAsia="ko-KR"/>
        </w:rPr>
        <w:tab/>
      </w:r>
      <w:r w:rsidRPr="00AF615D">
        <w:rPr>
          <w:rFonts w:asciiTheme="minorHAnsi" w:hAnsiTheme="minorHAnsi" w:cstheme="minorHAnsi"/>
          <w:szCs w:val="20"/>
        </w:rPr>
        <w:t>(</w:t>
      </w:r>
      <w:r w:rsidR="001C5043" w:rsidRPr="00AF615D">
        <w:rPr>
          <w:rFonts w:asciiTheme="minorHAnsi" w:hAnsiTheme="minorHAnsi" w:cstheme="minorHAnsi"/>
          <w:szCs w:val="20"/>
        </w:rPr>
        <w:fldChar w:fldCharType="begin" w:fldLock="1"/>
      </w:r>
      <w:r w:rsidRPr="00AF615D">
        <w:rPr>
          <w:rFonts w:asciiTheme="minorHAnsi" w:hAnsiTheme="minorHAnsi" w:cstheme="minorHAnsi"/>
          <w:szCs w:val="20"/>
        </w:rPr>
        <w:instrText xml:space="preserve"> STYLEREF 1 \s </w:instrText>
      </w:r>
      <w:r w:rsidR="001C5043" w:rsidRPr="00AF615D">
        <w:rPr>
          <w:rFonts w:asciiTheme="minorHAnsi" w:hAnsiTheme="minorHAnsi" w:cstheme="minorHAnsi"/>
          <w:szCs w:val="20"/>
        </w:rPr>
        <w:fldChar w:fldCharType="separate"/>
      </w:r>
      <w:r w:rsidRPr="00AF615D">
        <w:rPr>
          <w:rFonts w:asciiTheme="minorHAnsi" w:hAnsiTheme="minorHAnsi" w:cstheme="minorHAnsi"/>
          <w:szCs w:val="20"/>
        </w:rPr>
        <w:t>8</w:t>
      </w:r>
      <w:r w:rsidR="001C5043" w:rsidRPr="00AF615D">
        <w:rPr>
          <w:rFonts w:asciiTheme="minorHAnsi" w:hAnsiTheme="minorHAnsi" w:cstheme="minorHAnsi"/>
          <w:szCs w:val="20"/>
        </w:rPr>
        <w:fldChar w:fldCharType="end"/>
      </w:r>
      <w:r w:rsidRPr="00AF615D">
        <w:rPr>
          <w:rFonts w:asciiTheme="minorHAnsi" w:hAnsiTheme="minorHAnsi" w:cstheme="minorHAnsi"/>
          <w:szCs w:val="20"/>
        </w:rPr>
        <w:noBreakHyphen/>
      </w:r>
      <w:r w:rsidR="001C5043" w:rsidRPr="00AF615D">
        <w:rPr>
          <w:rFonts w:asciiTheme="minorHAnsi" w:hAnsiTheme="minorHAnsi" w:cstheme="minorHAnsi"/>
          <w:szCs w:val="20"/>
        </w:rPr>
        <w:fldChar w:fldCharType="begin" w:fldLock="1"/>
      </w:r>
      <w:r w:rsidRPr="00AF615D">
        <w:rPr>
          <w:rFonts w:asciiTheme="minorHAnsi" w:hAnsiTheme="minorHAnsi" w:cstheme="minorHAnsi"/>
          <w:szCs w:val="20"/>
        </w:rPr>
        <w:instrText xml:space="preserve"> SEQ Equation \* ARABIC \s 1 </w:instrText>
      </w:r>
      <w:r w:rsidR="001C5043" w:rsidRPr="00AF615D">
        <w:rPr>
          <w:rFonts w:asciiTheme="minorHAnsi" w:hAnsiTheme="minorHAnsi" w:cstheme="minorHAnsi"/>
          <w:szCs w:val="20"/>
        </w:rPr>
        <w:fldChar w:fldCharType="separate"/>
      </w:r>
      <w:r w:rsidRPr="00AF615D">
        <w:rPr>
          <w:rFonts w:asciiTheme="minorHAnsi" w:hAnsiTheme="minorHAnsi" w:cstheme="minorHAnsi"/>
          <w:szCs w:val="20"/>
        </w:rPr>
        <w:t>25</w:t>
      </w:r>
      <w:r w:rsidR="001C5043" w:rsidRPr="00AF615D">
        <w:rPr>
          <w:rFonts w:asciiTheme="minorHAnsi" w:hAnsiTheme="minorHAnsi" w:cstheme="minorHAnsi"/>
          <w:szCs w:val="20"/>
        </w:rPr>
        <w:fldChar w:fldCharType="end"/>
      </w:r>
      <w:r w:rsidRPr="00AF615D">
        <w:rPr>
          <w:rFonts w:asciiTheme="minorHAnsi" w:hAnsiTheme="minorHAnsi" w:cstheme="minorHAnsi"/>
          <w:szCs w:val="20"/>
        </w:rPr>
        <w:t>)</w:t>
      </w:r>
    </w:p>
    <w:p w:rsidR="00926FF3" w:rsidRPr="00E036DA" w:rsidRDefault="00FD705F" w:rsidP="00926FF3">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FA217A">
        <w:rPr>
          <w:rFonts w:asciiTheme="minorHAnsi" w:hAnsiTheme="minorHAnsi" w:cstheme="minorHAnsi"/>
          <w:sz w:val="20"/>
          <w:szCs w:val="20"/>
          <w:lang w:eastAsia="ko-KR"/>
        </w:rPr>
        <w:t xml:space="preserve"> </w:t>
      </w:r>
      <w:r w:rsidR="00926FF3" w:rsidRPr="00E036DA">
        <w:rPr>
          <w:rFonts w:ascii="Times New Roman" w:eastAsia="Malgun Gothic" w:hAnsi="Times New Roman" w:cs="Times New Roman"/>
          <w:strike/>
          <w:noProof/>
          <w:color w:val="FF0000"/>
          <w:sz w:val="20"/>
          <w:szCs w:val="20"/>
          <w:lang w:val="en-GB" w:eastAsia="ko-KR"/>
        </w:rPr>
        <w:t>It is a requirement of bitstream conformance that all of the the following conditions are true:</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][ 0 ] shall be greater than or equal to – ( xPb % CtbSizeY + 64 ).</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][ 1 ] shall be greater than or equal to – ( yPb % CtbSizeY ).</w:t>
      </w:r>
    </w:p>
    <w:p w:rsidR="00926FF3" w:rsidRPr="00926FF3" w:rsidRDefault="00AF615D"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r w:rsidR="00926FF3" w:rsidRPr="00926FF3">
        <w:rPr>
          <w:rFonts w:ascii="Times New Roman" w:eastAsia="Malgun Gothic" w:hAnsi="Times New Roman" w:cs="Times New Roman"/>
          <w:noProof/>
          <w:sz w:val="20"/>
          <w:szCs w:val="20"/>
          <w:lang w:val="en-GB" w:eastAsia="ko-KR"/>
        </w:rPr>
        <w:t> </w:t>
      </w:r>
      <w:r w:rsidR="001C5043" w:rsidRPr="00926FF3">
        <w:rPr>
          <w:rFonts w:ascii="Times New Roman" w:eastAsia="Malgun Gothic" w:hAnsi="Times New Roman" w:cs="Times New Roman"/>
          <w:noProof/>
          <w:sz w:val="20"/>
          <w:szCs w:val="20"/>
          <w:lang w:val="en-GB" w:eastAsia="ko-KR"/>
        </w:rPr>
        <w:fldChar w:fldCharType="begin"/>
      </w:r>
      <w:r w:rsidR="00926FF3" w:rsidRPr="00926FF3">
        <w:rPr>
          <w:rFonts w:ascii="Times New Roman" w:eastAsia="Malgun Gothic" w:hAnsi="Times New Roman" w:cs="Times New Roman"/>
          <w:noProof/>
          <w:sz w:val="20"/>
          <w:szCs w:val="20"/>
          <w:lang w:val="en-GB" w:eastAsia="ko-KR"/>
        </w:rPr>
        <w:instrText xml:space="preserve"> REF _Ref331179883 \r \h </w:instrText>
      </w:r>
      <w:r w:rsidR="001C5043" w:rsidRPr="00926FF3">
        <w:rPr>
          <w:rFonts w:ascii="Times New Roman" w:eastAsia="Malgun Gothic" w:hAnsi="Times New Roman" w:cs="Times New Roman"/>
          <w:noProof/>
          <w:sz w:val="20"/>
          <w:szCs w:val="20"/>
          <w:lang w:val="en-GB" w:eastAsia="ko-KR"/>
        </w:rPr>
      </w:r>
      <w:r w:rsidR="001C5043" w:rsidRPr="00926FF3">
        <w:rPr>
          <w:rFonts w:ascii="Times New Roman" w:eastAsia="Malgun Gothic" w:hAnsi="Times New Roman" w:cs="Times New Roman"/>
          <w:noProof/>
          <w:sz w:val="20"/>
          <w:szCs w:val="20"/>
          <w:lang w:val="en-GB" w:eastAsia="ko-KR"/>
        </w:rPr>
        <w:fldChar w:fldCharType="separate"/>
      </w:r>
      <w:r w:rsidR="00926FF3" w:rsidRPr="00926FF3">
        <w:rPr>
          <w:rFonts w:ascii="Times New Roman" w:eastAsia="Malgun Gothic" w:hAnsi="Times New Roman" w:cs="Times New Roman"/>
          <w:noProof/>
          <w:sz w:val="20"/>
          <w:szCs w:val="20"/>
          <w:lang w:val="en-GB" w:eastAsia="ko-KR"/>
        </w:rPr>
        <w:t>6.4.1</w:t>
      </w:r>
      <w:r w:rsidR="001C5043" w:rsidRPr="00926FF3">
        <w:rPr>
          <w:rFonts w:ascii="Times New Roman" w:eastAsia="Malgun Gothic" w:hAnsi="Times New Roman" w:cs="Times New Roman"/>
          <w:noProof/>
          <w:sz w:val="20"/>
          <w:szCs w:val="20"/>
          <w:lang w:val="en-GB" w:eastAsia="ko-KR"/>
        </w:rPr>
        <w:fldChar w:fldCharType="end"/>
      </w:r>
      <w:r w:rsidR="00926FF3" w:rsidRPr="00926FF3">
        <w:rPr>
          <w:rFonts w:ascii="Times New Roman" w:eastAsia="Malgun Gothic" w:hAnsi="Times New Roman" w:cs="Times New Roman"/>
          <w:noProof/>
          <w:sz w:val="20"/>
          <w:szCs w:val="20"/>
          <w:lang w:val="en-GB" w:eastAsia="ko-KR"/>
        </w:rPr>
        <w:t xml:space="preserve"> is invoked with ( xCurr, yCurr ) set equal to</w:t>
      </w:r>
      <w:bookmarkStart w:id="17" w:name="_GoBack"/>
      <w:bookmarkEnd w:id="17"/>
      <w:r w:rsidR="00926FF3" w:rsidRPr="00926FF3">
        <w:rPr>
          <w:rFonts w:ascii="Times New Roman" w:eastAsia="Malgun Gothic" w:hAnsi="Times New Roman" w:cs="Times New Roman"/>
          <w:noProof/>
          <w:sz w:val="20"/>
          <w:szCs w:val="20"/>
          <w:lang w:val="en-GB" w:eastAsia="ko-KR"/>
        </w:rPr>
        <w:t xml:space="preserve"> ( xCb, yCb ) and the neighbouring luma location ( xNbY, yNbY ) set equal to ( xPb + bvIntra[ xPb ][ yPb ][ 0 ], yPb + bvIntra[ xPb ][ yPb ][ 1 ]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fldSimple w:instr=" REF _Ref331179883 \r \h  \* MERGEFORMAT ">
        <w:r w:rsidRPr="00926FF3">
          <w:rPr>
            <w:rFonts w:ascii="Times New Roman" w:eastAsia="Malgun Gothic" w:hAnsi="Times New Roman" w:cs="Times New Roman"/>
            <w:noProof/>
            <w:sz w:val="20"/>
            <w:szCs w:val="20"/>
            <w:lang w:val="en-GB" w:eastAsia="ko-KR"/>
          </w:rPr>
          <w:t>6.4.1</w:t>
        </w:r>
      </w:fldSimple>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 nPbSw − 1, yPb + bvIntra[ xPb ][ yPb ][ 1 ] + nPbSh – 1 )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One or both of the following conditions shall be true:</w:t>
      </w:r>
    </w:p>
    <w:p w:rsidR="00926FF3" w:rsidRP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][ 0 ] + nPbSw  &lt;=  0</w:t>
      </w:r>
    </w:p>
    <w:p w:rsid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][ 1 ] + nPbSh  &lt;=  0</w:t>
      </w:r>
    </w:p>
    <w:p w:rsidR="005623E0" w:rsidRPr="005623E0" w:rsidRDefault="005623E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8" w:name="_Ref330806115"/>
      <w:r>
        <w:rPr>
          <w:rFonts w:ascii="Times New Roman" w:eastAsia="Malgun Gothic" w:hAnsi="Times New Roman" w:cs="Times New Roman"/>
          <w:b/>
          <w:bCs/>
          <w:caps w:val="0"/>
          <w:noProof/>
          <w:color w:val="auto"/>
          <w:spacing w:val="0"/>
          <w:sz w:val="20"/>
          <w:szCs w:val="20"/>
          <w:lang w:val="en-GB"/>
        </w:rPr>
        <w:t>8.5.3.2.5</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luma motion vector prediction</w:t>
      </w:r>
      <w:bookmarkEnd w:id="18"/>
    </w:p>
    <w:p w:rsidR="005623E0" w:rsidRDefault="005623E0" w:rsidP="005623E0">
      <w:pPr>
        <w:keepNext/>
        <w:rPr>
          <w:rFonts w:asciiTheme="minorHAnsi" w:hAnsiTheme="minorHAnsi" w:cstheme="minorHAnsi"/>
          <w:sz w:val="20"/>
          <w:szCs w:val="20"/>
          <w:lang w:eastAsia="ko-KR"/>
        </w:rPr>
      </w:pP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predictor </w:t>
      </w:r>
      <w:proofErr w:type="spellStart"/>
      <w:r w:rsidRPr="005623E0">
        <w:rPr>
          <w:rFonts w:asciiTheme="minorHAnsi" w:hAnsiTheme="minorHAnsi" w:cstheme="minorHAnsi"/>
          <w:sz w:val="20"/>
          <w:szCs w:val="20"/>
          <w:lang w:eastAsia="ko-KR"/>
        </w:rPr>
        <w:t>mvpLX</w:t>
      </w:r>
      <w:proofErr w:type="spellEnd"/>
      <w:r w:rsidRPr="005623E0">
        <w:rPr>
          <w:rFonts w:asciiTheme="minorHAnsi" w:hAnsiTheme="minorHAnsi" w:cstheme="minorHAnsi"/>
          <w:sz w:val="20"/>
          <w:szCs w:val="20"/>
          <w:lang w:eastAsia="ko-KR"/>
        </w:rPr>
        <w:t xml:space="preserve"> is derived in the following ordered steps:</w:t>
      </w:r>
    </w:p>
    <w:p w:rsidR="005623E0" w:rsidRPr="005623E0"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both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equal to 1 and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is not equal to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w:t>
      </w:r>
      <w:r w:rsidRPr="005623E0">
        <w:rPr>
          <w:rFonts w:asciiTheme="minorHAnsi" w:hAnsiTheme="minorHAnsi" w:cstheme="minorHAnsi"/>
          <w:sz w:val="20"/>
          <w:szCs w:val="20"/>
          <w:highlight w:val="yellow"/>
          <w:lang w:eastAsia="ko-KR"/>
        </w:rPr>
        <w:t xml:space="preserve">or if </w:t>
      </w:r>
      <w:proofErr w:type="spellStart"/>
      <w:r w:rsidRPr="005623E0">
        <w:rPr>
          <w:rFonts w:asciiTheme="minorHAnsi" w:hAnsiTheme="minorHAnsi" w:cstheme="minorHAnsi"/>
          <w:sz w:val="20"/>
          <w:szCs w:val="20"/>
          <w:highlight w:val="yellow"/>
          <w:lang w:eastAsia="ko-KR"/>
        </w:rPr>
        <w:t>intra_bc_</w:t>
      </w:r>
      <w:proofErr w:type="gramStart"/>
      <w:r w:rsidRPr="005623E0">
        <w:rPr>
          <w:rFonts w:asciiTheme="minorHAnsi" w:hAnsiTheme="minorHAnsi" w:cstheme="minorHAnsi"/>
          <w:sz w:val="20"/>
          <w:szCs w:val="20"/>
          <w:highlight w:val="yellow"/>
          <w:lang w:eastAsia="ko-KR"/>
        </w:rPr>
        <w:t>flag</w:t>
      </w:r>
      <w:proofErr w:type="spellEnd"/>
      <w:r w:rsidRPr="005623E0">
        <w:rPr>
          <w:rFonts w:asciiTheme="minorHAnsi" w:hAnsiTheme="minorHAnsi" w:cstheme="minorHAnsi"/>
          <w:sz w:val="20"/>
          <w:szCs w:val="20"/>
          <w:highlight w:val="yellow"/>
          <w:lang w:eastAsia="ko-KR"/>
        </w:rPr>
        <w:t>[</w:t>
      </w:r>
      <w:proofErr w:type="spellStart"/>
      <w:proofErr w:type="gramEnd"/>
      <w:r w:rsidRPr="005623E0">
        <w:rPr>
          <w:rFonts w:asciiTheme="minorHAnsi" w:hAnsiTheme="minorHAnsi" w:cstheme="minorHAnsi"/>
          <w:sz w:val="20"/>
          <w:szCs w:val="20"/>
          <w:highlight w:val="yellow"/>
          <w:lang w:eastAsia="ko-KR"/>
        </w:rPr>
        <w:t>xPb</w:t>
      </w:r>
      <w:proofErr w:type="spellEnd"/>
      <w:r w:rsidRPr="005623E0">
        <w:rPr>
          <w:rFonts w:asciiTheme="minorHAnsi" w:hAnsiTheme="minorHAnsi" w:cstheme="minorHAnsi"/>
          <w:sz w:val="20"/>
          <w:szCs w:val="20"/>
          <w:highlight w:val="yellow"/>
          <w:lang w:eastAsia="ko-KR"/>
        </w:rPr>
        <w:t>][</w:t>
      </w:r>
      <w:proofErr w:type="spellStart"/>
      <w:r w:rsidRPr="005623E0">
        <w:rPr>
          <w:rFonts w:asciiTheme="minorHAnsi" w:hAnsiTheme="minorHAnsi" w:cstheme="minorHAnsi"/>
          <w:sz w:val="20"/>
          <w:szCs w:val="20"/>
          <w:highlight w:val="yellow"/>
          <w:lang w:eastAsia="ko-KR"/>
        </w:rPr>
        <w:t>yPb</w:t>
      </w:r>
      <w:proofErr w:type="spellEnd"/>
      <w:r w:rsidRPr="005623E0">
        <w:rPr>
          <w:rFonts w:asciiTheme="minorHAnsi" w:hAnsiTheme="minorHAnsi" w:cstheme="minorHAnsi"/>
          <w:sz w:val="20"/>
          <w:szCs w:val="20"/>
          <w:highlight w:val="yellow"/>
          <w:lang w:eastAsia="ko-KR"/>
        </w:rPr>
        <w:t>]</w:t>
      </w:r>
      <w:r w:rsidRPr="005623E0">
        <w:rPr>
          <w:rFonts w:asciiTheme="minorHAnsi" w:hAnsiTheme="minorHAnsi" w:cstheme="minorHAnsi"/>
          <w:sz w:val="20"/>
          <w:szCs w:val="20"/>
          <w:highlight w:val="yellow"/>
        </w:rPr>
        <w:t xml:space="preserve"> is equal to 1,</w:t>
      </w:r>
      <w:r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is set equal to 0. Otherwise, the derivation process for temporal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motion vector prediction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xml:space="preserve"> </w:t>
      </w:r>
      <w:fldSimple w:instr=" REF _Ref300570067 \r \h  \* MERGEFORMAT " w:fldLock="1">
        <w:r w:rsidRPr="005623E0">
          <w:rPr>
            <w:rFonts w:asciiTheme="minorHAnsi" w:hAnsiTheme="minorHAnsi" w:cstheme="minorHAnsi"/>
            <w:sz w:val="20"/>
            <w:szCs w:val="20"/>
            <w:lang w:eastAsia="ko-KR"/>
          </w:rPr>
          <w:t>8.5.3.2.7</w:t>
        </w:r>
      </w:fldSimple>
      <w:r w:rsidRPr="005623E0">
        <w:rPr>
          <w:rFonts w:asciiTheme="minorHAnsi" w:hAnsiTheme="minorHAnsi" w:cstheme="minorHAnsi"/>
          <w:sz w:val="20"/>
          <w:szCs w:val="20"/>
          <w:lang w:eastAsia="ko-KR"/>
        </w:rPr>
        <w:t xml:space="preserve"> is invoked with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refIdxLX</w:t>
      </w:r>
      <w:proofErr w:type="spellEnd"/>
      <w:r w:rsidRPr="005623E0">
        <w:rPr>
          <w:rFonts w:asciiTheme="minorHAnsi" w:hAnsiTheme="minorHAnsi" w:cstheme="minorHAnsi"/>
          <w:sz w:val="20"/>
          <w:szCs w:val="20"/>
          <w:lang w:eastAsia="ko-KR"/>
        </w:rPr>
        <w:t xml:space="preserve">, with X being 0 or 1, as inputs, and with the output being the availability flag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and the temporal motion vector predictor </w:t>
      </w:r>
      <w:proofErr w:type="spellStart"/>
      <w:r w:rsidRPr="005623E0">
        <w:rPr>
          <w:rFonts w:asciiTheme="minorHAnsi" w:hAnsiTheme="minorHAnsi" w:cstheme="minorHAnsi"/>
          <w:sz w:val="20"/>
          <w:szCs w:val="20"/>
          <w:lang w:eastAsia="ko-KR"/>
        </w:rPr>
        <w:t>mvLXCol</w:t>
      </w:r>
      <w:proofErr w:type="spellEnd"/>
      <w:r w:rsidRPr="005623E0">
        <w:rPr>
          <w:rFonts w:asciiTheme="minorHAnsi" w:hAnsiTheme="minorHAnsi" w:cstheme="minorHAnsi"/>
          <w:sz w:val="20"/>
          <w:szCs w:val="20"/>
          <w:lang w:eastAsia="ko-KR"/>
        </w:rPr>
        <w:t>.</w:t>
      </w:r>
    </w:p>
    <w:p w:rsidR="00107128" w:rsidRPr="00107128"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Change w:id="19" w:author="Mediatek" w:date="2014-05-20T15:16:00Z">
            <w:rPr>
              <w:rFonts w:asciiTheme="minorHAnsi" w:eastAsia="Malgun Gothic" w:hAnsiTheme="minorHAnsi" w:cstheme="minorHAnsi"/>
              <w:noProof/>
              <w:sz w:val="20"/>
              <w:szCs w:val="20"/>
              <w:lang w:val="en-GB" w:eastAsia="ko-KR"/>
            </w:rPr>
          </w:rPrChange>
        </w:rPr>
      </w:pPr>
      <w:r>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lastRenderedPageBreak/>
        <w:t>The motion vector predictor list is modified as follows:</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mvLXA</w:t>
      </w:r>
      <w:proofErr w:type="spellEnd"/>
      <w:r w:rsidRPr="005623E0">
        <w:rPr>
          <w:rFonts w:asciiTheme="minorHAnsi" w:hAnsiTheme="minorHAnsi" w:cstheme="minorHAnsi"/>
          <w:sz w:val="20"/>
          <w:szCs w:val="20"/>
        </w:rPr>
        <w:t xml:space="preserve"> and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have the same value,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is removed from the list and </w:t>
      </w:r>
      <w:r w:rsidRPr="005623E0">
        <w:rPr>
          <w:rFonts w:asciiTheme="minorHAnsi" w:hAnsiTheme="minorHAnsi" w:cstheme="minorHAnsi"/>
          <w:sz w:val="20"/>
          <w:szCs w:val="20"/>
          <w:lang w:eastAsia="ko-KR"/>
        </w:rPr>
        <w:t xml:space="preserve">the variable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set equal to the number of elements within the </w:t>
      </w:r>
      <w:proofErr w:type="spellStart"/>
      <w:r w:rsidRPr="005623E0">
        <w:rPr>
          <w:rFonts w:asciiTheme="minorHAnsi" w:hAnsiTheme="minorHAnsi" w:cstheme="minorHAnsi"/>
          <w:sz w:val="20"/>
          <w:szCs w:val="20"/>
          <w:lang w:eastAsia="ko-KR"/>
        </w:rPr>
        <w:t>mvpListLX</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less than </w:t>
      </w:r>
      <w:r w:rsidRPr="005623E0">
        <w:rPr>
          <w:rFonts w:asciiTheme="minorHAnsi" w:hAnsiTheme="minorHAnsi" w:cstheme="minorHAnsi"/>
          <w:sz w:val="20"/>
          <w:szCs w:val="20"/>
          <w:lang w:eastAsia="ko-KR"/>
        </w:rPr>
        <w:t>2</w:t>
      </w:r>
      <w:r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 xml:space="preserve">the following applies repeatedly until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equal to 2:</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 xml:space="preserve">If </w:t>
      </w:r>
      <w:r w:rsidRPr="005623E0">
        <w:rPr>
          <w:rFonts w:asciiTheme="minorHAnsi" w:hAnsiTheme="minorHAnsi" w:cstheme="minorHAnsi"/>
          <w:szCs w:val="20"/>
          <w:highlight w:val="yellow"/>
          <w:lang w:eastAsia="ko-KR"/>
        </w:rPr>
        <w:t>intra_bc_flag[xPb][yPb]</w:t>
      </w:r>
      <w:r w:rsidRPr="005623E0">
        <w:rPr>
          <w:rFonts w:asciiTheme="minorHAnsi" w:hAnsiTheme="minorHAnsi" w:cstheme="minorHAnsi"/>
          <w:szCs w:val="20"/>
          <w:highlight w:val="yellow"/>
        </w:rPr>
        <w:t xml:space="preserve"> </w:t>
      </w:r>
      <w:r w:rsidRPr="005623E0">
        <w:rPr>
          <w:rFonts w:asciiTheme="minorHAnsi" w:hAnsiTheme="minorHAnsi" w:cstheme="minorHAnsi"/>
          <w:szCs w:val="20"/>
          <w:highlight w:val="yellow"/>
          <w:lang w:eastAsia="ko-KR"/>
        </w:rPr>
        <w:t xml:space="preserve"> is equal to 1</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ab/>
      </w:r>
      <w:r w:rsidRPr="005623E0">
        <w:rPr>
          <w:rFonts w:asciiTheme="minorHAnsi" w:hAnsiTheme="minorHAnsi" w:cstheme="minorHAnsi"/>
          <w:szCs w:val="20"/>
          <w:highlight w:val="yellow"/>
        </w:rPr>
        <w:tab/>
        <w:t>mvpListLX[ numMvpCandLX ][ 0 ] = (numMvpCandLX==0) ? -2*</w:t>
      </w:r>
      <w:r w:rsidRPr="005623E0">
        <w:rPr>
          <w:rFonts w:asciiTheme="minorHAnsi" w:hAnsiTheme="minorHAnsi" w:cstheme="minorHAnsi"/>
          <w:szCs w:val="20"/>
          <w:highlight w:val="yellow"/>
          <w:lang w:eastAsia="ko-KR"/>
        </w:rPr>
        <w:t xml:space="preserve"> nCbS : -nCbS</w:t>
      </w:r>
      <w:r w:rsidRPr="005623E0">
        <w:rPr>
          <w:rFonts w:asciiTheme="minorHAnsi" w:hAnsiTheme="minorHAnsi" w:cstheme="minorHAnsi"/>
          <w:szCs w:val="20"/>
          <w:highlight w:val="yellow"/>
        </w:rPr>
        <w:tab/>
        <w:t>(</w:t>
      </w:r>
      <w:r w:rsidR="001C5043" w:rsidRPr="005623E0">
        <w:rPr>
          <w:rFonts w:asciiTheme="minorHAnsi" w:hAnsiTheme="minorHAnsi" w:cstheme="minorHAnsi"/>
          <w:szCs w:val="20"/>
          <w:highlight w:val="yellow"/>
        </w:rPr>
        <w:fldChar w:fldCharType="begin" w:fldLock="1"/>
      </w:r>
      <w:r w:rsidRPr="005623E0">
        <w:rPr>
          <w:rFonts w:asciiTheme="minorHAnsi" w:hAnsiTheme="minorHAnsi" w:cstheme="minorHAnsi"/>
          <w:szCs w:val="20"/>
          <w:highlight w:val="yellow"/>
        </w:rPr>
        <w:instrText xml:space="preserve"> STYLEREF 1 \s </w:instrText>
      </w:r>
      <w:r w:rsidR="001C5043" w:rsidRPr="005623E0">
        <w:rPr>
          <w:rFonts w:asciiTheme="minorHAnsi" w:hAnsiTheme="minorHAnsi" w:cstheme="minorHAnsi"/>
          <w:szCs w:val="20"/>
          <w:highlight w:val="yellow"/>
        </w:rPr>
        <w:fldChar w:fldCharType="separate"/>
      </w:r>
      <w:r w:rsidRPr="005623E0">
        <w:rPr>
          <w:rFonts w:asciiTheme="minorHAnsi" w:hAnsiTheme="minorHAnsi" w:cstheme="minorHAnsi"/>
          <w:szCs w:val="20"/>
          <w:highlight w:val="yellow"/>
        </w:rPr>
        <w:t>8</w:t>
      </w:r>
      <w:r w:rsidR="001C5043" w:rsidRPr="005623E0">
        <w:rPr>
          <w:rFonts w:asciiTheme="minorHAnsi" w:hAnsiTheme="minorHAnsi" w:cstheme="minorHAnsi"/>
          <w:szCs w:val="20"/>
          <w:highlight w:val="yellow"/>
        </w:rPr>
        <w:fldChar w:fldCharType="end"/>
      </w:r>
      <w:r w:rsidRPr="005623E0">
        <w:rPr>
          <w:rFonts w:asciiTheme="minorHAnsi" w:hAnsiTheme="minorHAnsi" w:cstheme="minorHAnsi"/>
          <w:szCs w:val="20"/>
          <w:highlight w:val="yellow"/>
        </w:rPr>
        <w:noBreakHyphen/>
      </w:r>
      <w:r w:rsidR="001C5043" w:rsidRPr="005623E0">
        <w:rPr>
          <w:rFonts w:asciiTheme="minorHAnsi" w:hAnsiTheme="minorHAnsi" w:cstheme="minorHAnsi"/>
          <w:szCs w:val="20"/>
          <w:highlight w:val="yellow"/>
        </w:rPr>
        <w:fldChar w:fldCharType="begin" w:fldLock="1"/>
      </w:r>
      <w:r w:rsidRPr="005623E0">
        <w:rPr>
          <w:rFonts w:asciiTheme="minorHAnsi" w:hAnsiTheme="minorHAnsi" w:cstheme="minorHAnsi"/>
          <w:szCs w:val="20"/>
          <w:highlight w:val="yellow"/>
        </w:rPr>
        <w:instrText xml:space="preserve"> SEQ Equation \* ARABIC \s 1 </w:instrText>
      </w:r>
      <w:r w:rsidR="001C5043" w:rsidRPr="005623E0">
        <w:rPr>
          <w:rFonts w:asciiTheme="minorHAnsi" w:hAnsiTheme="minorHAnsi" w:cstheme="minorHAnsi"/>
          <w:szCs w:val="20"/>
          <w:highlight w:val="yellow"/>
        </w:rPr>
        <w:fldChar w:fldCharType="separate"/>
      </w:r>
      <w:r w:rsidRPr="005623E0">
        <w:rPr>
          <w:rFonts w:asciiTheme="minorHAnsi" w:hAnsiTheme="minorHAnsi" w:cstheme="minorHAnsi"/>
          <w:szCs w:val="20"/>
          <w:highlight w:val="yellow"/>
        </w:rPr>
        <w:t>144</w:t>
      </w:r>
      <w:r w:rsidR="001C5043" w:rsidRPr="005623E0">
        <w:rPr>
          <w:rFonts w:asciiTheme="minorHAnsi" w:hAnsiTheme="minorHAnsi" w:cstheme="minorHAnsi"/>
          <w:szCs w:val="20"/>
          <w:highlight w:val="yellow"/>
        </w:rPr>
        <w:fldChar w:fldCharType="end"/>
      </w:r>
      <w:r w:rsidRPr="005623E0">
        <w:rPr>
          <w:rFonts w:asciiTheme="minorHAnsi" w:hAnsiTheme="minorHAnsi" w:cstheme="minorHAnsi"/>
          <w:szCs w:val="20"/>
          <w:highlight w:val="yellow"/>
        </w:rPr>
        <w:t>)</w:t>
      </w:r>
    </w:p>
    <w:p w:rsidR="005623E0" w:rsidRPr="005623E0" w:rsidRDefault="00FD705F"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FD705F">
        <w:rPr>
          <w:rFonts w:asciiTheme="minorHAnsi" w:hAnsiTheme="minorHAnsi" w:cstheme="minorHAnsi"/>
          <w:szCs w:val="20"/>
          <w:highlight w:val="yellow"/>
        </w:rPr>
        <w:t>otherwise,</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ab/>
      </w:r>
      <w:r w:rsidRPr="005623E0">
        <w:rPr>
          <w:rFonts w:asciiTheme="minorHAnsi" w:hAnsiTheme="minorHAnsi" w:cstheme="minorHAnsi"/>
          <w:szCs w:val="20"/>
        </w:rPr>
        <w:tab/>
        <w:t>mvpListLX[ numMvpCandLX ][ 0 ] = 0</w:t>
      </w:r>
      <w:r w:rsidRPr="005623E0">
        <w:rPr>
          <w:rFonts w:asciiTheme="minorHAnsi" w:hAnsiTheme="minorHAnsi" w:cstheme="minorHAnsi"/>
          <w:szCs w:val="20"/>
        </w:rPr>
        <w:tab/>
        <w:t>(</w:t>
      </w:r>
      <w:r w:rsidR="001C5043"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C5043"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C5043"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C5043"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C5043" w:rsidRPr="005623E0">
        <w:rPr>
          <w:rFonts w:asciiTheme="minorHAnsi" w:hAnsiTheme="minorHAnsi" w:cstheme="minorHAnsi"/>
          <w:szCs w:val="20"/>
        </w:rPr>
        <w:fldChar w:fldCharType="separate"/>
      </w:r>
      <w:r w:rsidRPr="005623E0">
        <w:rPr>
          <w:rFonts w:asciiTheme="minorHAnsi" w:hAnsiTheme="minorHAnsi" w:cstheme="minorHAnsi"/>
          <w:szCs w:val="20"/>
        </w:rPr>
        <w:t>144</w:t>
      </w:r>
      <w:r w:rsidR="001C5043"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mvpListLX[ numMvpCandLX ][ 1 ] = 0</w:t>
      </w:r>
      <w:r w:rsidRPr="005623E0">
        <w:rPr>
          <w:rFonts w:asciiTheme="minorHAnsi" w:hAnsiTheme="minorHAnsi" w:cstheme="minorHAnsi"/>
          <w:szCs w:val="20"/>
        </w:rPr>
        <w:tab/>
        <w:t>(</w:t>
      </w:r>
      <w:r w:rsidR="001C5043"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C5043"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C5043"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C5043"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C5043" w:rsidRPr="005623E0">
        <w:rPr>
          <w:rFonts w:asciiTheme="minorHAnsi" w:hAnsiTheme="minorHAnsi" w:cstheme="minorHAnsi"/>
          <w:szCs w:val="20"/>
        </w:rPr>
        <w:fldChar w:fldCharType="separate"/>
      </w:r>
      <w:r w:rsidRPr="005623E0">
        <w:rPr>
          <w:rFonts w:asciiTheme="minorHAnsi" w:hAnsiTheme="minorHAnsi" w:cstheme="minorHAnsi"/>
          <w:szCs w:val="20"/>
        </w:rPr>
        <w:t>145</w:t>
      </w:r>
      <w:r w:rsidR="001C5043"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numMvpCandLX = numMvpCandLX + 1</w:t>
      </w:r>
      <w:r w:rsidRPr="005623E0">
        <w:rPr>
          <w:rFonts w:asciiTheme="minorHAnsi" w:hAnsiTheme="minorHAnsi" w:cstheme="minorHAnsi"/>
          <w:szCs w:val="20"/>
        </w:rPr>
        <w:tab/>
        <w:t>(</w:t>
      </w:r>
      <w:r w:rsidR="001C5043"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C5043"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C5043"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C5043"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C5043" w:rsidRPr="005623E0">
        <w:rPr>
          <w:rFonts w:asciiTheme="minorHAnsi" w:hAnsiTheme="minorHAnsi" w:cstheme="minorHAnsi"/>
          <w:szCs w:val="20"/>
        </w:rPr>
        <w:fldChar w:fldCharType="separate"/>
      </w:r>
      <w:r w:rsidRPr="005623E0">
        <w:rPr>
          <w:rFonts w:asciiTheme="minorHAnsi" w:hAnsiTheme="minorHAnsi" w:cstheme="minorHAnsi"/>
          <w:szCs w:val="20"/>
        </w:rPr>
        <w:t>146</w:t>
      </w:r>
      <w:r w:rsidR="001C5043"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greater than 2, all motion vector predictor candidates </w:t>
      </w:r>
      <w:proofErr w:type="spellStart"/>
      <w:proofErr w:type="gramStart"/>
      <w:r w:rsidRPr="005623E0">
        <w:rPr>
          <w:rFonts w:asciiTheme="minorHAnsi" w:hAnsiTheme="minorHAnsi" w:cstheme="minorHAnsi"/>
          <w:sz w:val="20"/>
          <w:szCs w:val="20"/>
        </w:rPr>
        <w:t>mvpListLX</w:t>
      </w:r>
      <w:proofErr w:type="spellEnd"/>
      <w:r w:rsidRPr="005623E0">
        <w:rPr>
          <w:rFonts w:asciiTheme="minorHAnsi" w:hAnsiTheme="minorHAnsi" w:cstheme="minorHAnsi"/>
          <w:sz w:val="20"/>
          <w:szCs w:val="20"/>
        </w:rPr>
        <w:t>[</w:t>
      </w:r>
      <w:proofErr w:type="gramEnd"/>
      <w:r w:rsidRPr="005623E0">
        <w:rPr>
          <w:rFonts w:asciiTheme="minorHAnsi" w:hAnsiTheme="minorHAnsi" w:cstheme="minorHAnsi"/>
          <w:sz w:val="20"/>
          <w:szCs w:val="20"/>
        </w:rPr>
        <w:t>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 with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greater than 1 are removed from the list.</w:t>
      </w:r>
    </w:p>
    <w:p w:rsidR="005623E0" w:rsidRPr="005623E0"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0" w:name="_Ref261985008"/>
      <w:bookmarkStart w:id="21" w:name="_Toc271739132"/>
      <w:r>
        <w:rPr>
          <w:rFonts w:ascii="Times New Roman" w:eastAsia="Malgun Gothic" w:hAnsi="Times New Roman" w:cs="Times New Roman"/>
          <w:b/>
          <w:bCs/>
          <w:caps w:val="0"/>
          <w:noProof/>
          <w:color w:val="auto"/>
          <w:spacing w:val="0"/>
          <w:sz w:val="20"/>
          <w:szCs w:val="20"/>
          <w:lang w:val="en-GB"/>
        </w:rPr>
        <w:t>8.2.3.6</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motion vector predictor candidates</w:t>
      </w:r>
      <w:bookmarkEnd w:id="20"/>
      <w:bookmarkEnd w:id="21"/>
    </w:p>
    <w:p w:rsidR="005623E0" w:rsidRDefault="005623E0" w:rsidP="005623E0">
      <w:pPr>
        <w:rPr>
          <w:rFonts w:asciiTheme="minorHAnsi" w:hAnsiTheme="minorHAnsi" w:cstheme="minorHAnsi"/>
          <w:sz w:val="20"/>
          <w:szCs w:val="20"/>
          <w:lang w:eastAsia="ko-KR"/>
        </w:rPr>
      </w:pPr>
    </w:p>
    <w:p w:rsidR="00240349" w:rsidRDefault="00240349" w:rsidP="005623E0">
      <w:pPr>
        <w:rPr>
          <w:ins w:id="22" w:author="Mediatek" w:date="2014-05-20T10:07:00Z"/>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are derived in the following ordered steps:</w:t>
      </w:r>
    </w:p>
    <w:p w:rsidR="00107128" w:rsidRDefault="00717DE7"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3"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07128" w:rsidRDefault="00717DE7"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4"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07128" w:rsidRDefault="00717DE7"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5"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07128" w:rsidRDefault="00717DE7"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6"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07128" w:rsidRDefault="00717DE7"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7"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C5043" w:rsidRDefault="005623E0"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8"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w:t>
      </w:r>
      <w:r w:rsidR="004B7E8E">
        <w:rPr>
          <w:rFonts w:asciiTheme="minorHAnsi" w:hAnsiTheme="minorHAnsi" w:cstheme="minorHAnsi"/>
          <w:sz w:val="20"/>
          <w:szCs w:val="20"/>
          <w:lang w:eastAsia="ko-KR"/>
        </w:rPr>
        <w:t xml:space="preserve"> </w:t>
      </w:r>
      <w:r w:rsidR="00FB71C7" w:rsidRPr="00FB71C7">
        <w:rPr>
          <w:rFonts w:asciiTheme="minorHAnsi" w:hAnsiTheme="minorHAnsi" w:cstheme="minorHAnsi"/>
          <w:sz w:val="20"/>
          <w:szCs w:val="20"/>
          <w:highlight w:val="yellow"/>
          <w:lang w:eastAsia="ko-KR"/>
        </w:rPr>
        <w:t xml:space="preserve">or if </w:t>
      </w:r>
      <w:proofErr w:type="spellStart"/>
      <w:r w:rsidR="00FB71C7" w:rsidRPr="00FB71C7">
        <w:rPr>
          <w:rFonts w:asciiTheme="minorHAnsi" w:hAnsiTheme="minorHAnsi" w:cstheme="minorHAnsi"/>
          <w:sz w:val="20"/>
          <w:szCs w:val="20"/>
          <w:highlight w:val="yellow"/>
          <w:lang w:eastAsia="ko-KR"/>
        </w:rPr>
        <w:t>intra_bc_flag</w:t>
      </w:r>
      <w:proofErr w:type="spellEnd"/>
      <w:r w:rsidR="00FB71C7" w:rsidRPr="00FB71C7">
        <w:rPr>
          <w:rFonts w:asciiTheme="minorHAnsi" w:hAnsiTheme="minorHAnsi" w:cstheme="minorHAnsi"/>
          <w:sz w:val="20"/>
          <w:szCs w:val="20"/>
          <w:highlight w:val="yellow"/>
          <w:lang w:eastAsia="ko-KR"/>
        </w:rPr>
        <w:t>[</w:t>
      </w:r>
      <w:proofErr w:type="spellStart"/>
      <w:r w:rsidR="00FB71C7" w:rsidRPr="00FB71C7">
        <w:rPr>
          <w:rFonts w:asciiTheme="minorHAnsi" w:hAnsiTheme="minorHAnsi" w:cstheme="minorHAnsi"/>
          <w:sz w:val="20"/>
          <w:szCs w:val="20"/>
          <w:highlight w:val="yellow"/>
          <w:lang w:eastAsia="ko-KR"/>
        </w:rPr>
        <w:t>xPb</w:t>
      </w:r>
      <w:proofErr w:type="spellEnd"/>
      <w:r w:rsidR="00FB71C7" w:rsidRPr="00FB71C7">
        <w:rPr>
          <w:rFonts w:asciiTheme="minorHAnsi" w:hAnsiTheme="minorHAnsi" w:cstheme="minorHAnsi"/>
          <w:sz w:val="20"/>
          <w:szCs w:val="20"/>
          <w:highlight w:val="yellow"/>
          <w:lang w:eastAsia="ko-KR"/>
        </w:rPr>
        <w:t xml:space="preserve">][ </w:t>
      </w:r>
      <w:proofErr w:type="spellStart"/>
      <w:r w:rsidR="00FB71C7" w:rsidRPr="00FB71C7">
        <w:rPr>
          <w:rFonts w:asciiTheme="minorHAnsi" w:hAnsiTheme="minorHAnsi" w:cstheme="minorHAnsi"/>
          <w:sz w:val="20"/>
          <w:szCs w:val="20"/>
          <w:highlight w:val="yellow"/>
          <w:lang w:eastAsia="ko-KR"/>
        </w:rPr>
        <w:t>yPb</w:t>
      </w:r>
      <w:proofErr w:type="spellEnd"/>
      <w:r w:rsidR="00FB71C7" w:rsidRPr="00FB71C7">
        <w:rPr>
          <w:rFonts w:asciiTheme="minorHAnsi" w:hAnsiTheme="minorHAnsi" w:cstheme="minorHAnsi"/>
          <w:sz w:val="20"/>
          <w:szCs w:val="20"/>
          <w:highlight w:val="yellow"/>
          <w:lang w:eastAsia="ko-KR"/>
        </w:rPr>
        <w:t> ] is equal to 1,</w:t>
      </w:r>
      <w:r w:rsidRPr="005623E0">
        <w:rPr>
          <w:rFonts w:asciiTheme="minorHAnsi" w:hAnsiTheme="minorHAnsi" w:cstheme="minorHAnsi"/>
          <w:sz w:val="20"/>
          <w:szCs w:val="20"/>
          <w:lang w:eastAsia="ko-KR"/>
        </w:rPr>
        <w:t xml:space="preserve">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rPr>
        <w:t>mvLXA</w:t>
      </w:r>
      <w:r w:rsidRPr="005623E0">
        <w:rPr>
          <w:rFonts w:asciiTheme="minorHAnsi" w:hAnsiTheme="minorHAnsi" w:cstheme="minorHAnsi"/>
          <w:szCs w:val="20"/>
          <w:lang w:eastAsia="ko-KR"/>
        </w:rPr>
        <w:t xml:space="preserve"> = MvLX[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147</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lang w:eastAsia="ko-KR"/>
        </w:rPr>
        <w:t>mvLXA = MvLY[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1C5043" w:rsidRDefault="005623E0" w:rsidP="00107128">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9"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w:t>
      </w:r>
      <w:r w:rsidR="006D4B29" w:rsidRPr="005623E0">
        <w:rPr>
          <w:rFonts w:asciiTheme="minorHAnsi" w:hAnsiTheme="minorHAnsi" w:cstheme="minorHAnsi"/>
          <w:sz w:val="20"/>
          <w:szCs w:val="20"/>
          <w:highlight w:val="yellow"/>
          <w:lang w:eastAsia="ko-KR"/>
        </w:rPr>
        <w:t xml:space="preserve">and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w:t>
      </w:r>
      <w:r w:rsidR="006D4B29" w:rsidRPr="005623E0">
        <w:rPr>
          <w:rFonts w:asciiTheme="minorHAnsi" w:hAnsiTheme="minorHAnsi" w:cstheme="minorHAnsi"/>
          <w:sz w:val="20"/>
          <w:szCs w:val="20"/>
        </w:rPr>
        <w:t xml:space="preserve"> </w:t>
      </w:r>
      <w:r w:rsidR="006D4B29" w:rsidRPr="00CF2C49">
        <w:rPr>
          <w:rFonts w:asciiTheme="minorHAnsi" w:hAnsiTheme="minorHAnsi" w:cstheme="minorHAnsi"/>
          <w:sz w:val="20"/>
          <w:szCs w:val="20"/>
          <w:highlight w:val="yellow"/>
        </w:rPr>
        <w:t>is equal to 0</w:t>
      </w:r>
      <w:r w:rsidR="006D4B29">
        <w:rPr>
          <w:rFonts w:asciiTheme="minorHAnsi" w:hAnsiTheme="minorHAnsi" w:cstheme="minorHAnsi"/>
          <w:sz w:val="20"/>
          <w:szCs w:val="20"/>
        </w:rPr>
        <w:t xml:space="preserve">, </w:t>
      </w: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xml:space="preserve"> ) or until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1:</w:t>
      </w: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derived in the following ordered steps:</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lastRenderedPageBreak/>
        <w:t>The sample locations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 xNbB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 and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 are set equal to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and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respectively.</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0 and the both components of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are set equal to 0.</w:t>
      </w:r>
      <w:r w:rsidR="00175615">
        <w:rPr>
          <w:rFonts w:asciiTheme="minorHAnsi" w:hAnsiTheme="minorHAnsi" w:cstheme="minorHAnsi"/>
          <w:sz w:val="20"/>
          <w:szCs w:val="20"/>
          <w:lang w:eastAsia="ko-KR"/>
        </w:rPr>
        <w:t xml:space="preserve"> </w:t>
      </w:r>
      <w:r w:rsidR="00175615" w:rsidRPr="00562A69">
        <w:rPr>
          <w:rFonts w:asciiTheme="minorHAnsi" w:hAnsiTheme="minorHAnsi" w:cstheme="minorHAnsi"/>
          <w:sz w:val="20"/>
          <w:szCs w:val="20"/>
          <w:highlight w:val="yellow"/>
          <w:lang w:eastAsia="ko-KR"/>
        </w:rPr>
        <w:t xml:space="preserve">If </w:t>
      </w:r>
      <w:proofErr w:type="spellStart"/>
      <w:r w:rsidR="00175615" w:rsidRPr="00562A69">
        <w:rPr>
          <w:rFonts w:asciiTheme="minorHAnsi" w:hAnsiTheme="minorHAnsi" w:cstheme="minorHAnsi"/>
          <w:sz w:val="20"/>
          <w:szCs w:val="20"/>
          <w:highlight w:val="yellow"/>
          <w:lang w:eastAsia="ko-KR"/>
        </w:rPr>
        <w:t>intra_bc_</w:t>
      </w:r>
      <w:proofErr w:type="gramStart"/>
      <w:r w:rsidR="00175615" w:rsidRPr="00562A69">
        <w:rPr>
          <w:rFonts w:asciiTheme="minorHAnsi" w:hAnsiTheme="minorHAnsi" w:cstheme="minorHAnsi"/>
          <w:sz w:val="20"/>
          <w:szCs w:val="20"/>
          <w:highlight w:val="yellow"/>
          <w:lang w:eastAsia="ko-KR"/>
        </w:rPr>
        <w:t>flag</w:t>
      </w:r>
      <w:proofErr w:type="spellEnd"/>
      <w:r w:rsidR="00175615" w:rsidRPr="00562A69">
        <w:rPr>
          <w:rFonts w:asciiTheme="minorHAnsi" w:hAnsiTheme="minorHAnsi" w:cstheme="minorHAnsi"/>
          <w:sz w:val="20"/>
          <w:szCs w:val="20"/>
          <w:highlight w:val="yellow"/>
          <w:lang w:eastAsia="ko-KR"/>
        </w:rPr>
        <w:t>[</w:t>
      </w:r>
      <w:proofErr w:type="spellStart"/>
      <w:proofErr w:type="gramEnd"/>
      <w:r w:rsidR="00175615" w:rsidRPr="00562A69">
        <w:rPr>
          <w:rFonts w:asciiTheme="minorHAnsi" w:hAnsiTheme="minorHAnsi" w:cstheme="minorHAnsi"/>
          <w:sz w:val="20"/>
          <w:szCs w:val="20"/>
          <w:highlight w:val="yellow"/>
          <w:lang w:eastAsia="ko-KR"/>
        </w:rPr>
        <w:t>xPb</w:t>
      </w:r>
      <w:proofErr w:type="spellEnd"/>
      <w:r w:rsidR="00175615" w:rsidRPr="00562A69">
        <w:rPr>
          <w:rFonts w:asciiTheme="minorHAnsi" w:hAnsiTheme="minorHAnsi" w:cstheme="minorHAnsi"/>
          <w:sz w:val="20"/>
          <w:szCs w:val="20"/>
          <w:highlight w:val="yellow"/>
          <w:lang w:eastAsia="ko-KR"/>
        </w:rPr>
        <w:t>][</w:t>
      </w:r>
      <w:proofErr w:type="spellStart"/>
      <w:r w:rsidR="00175615" w:rsidRPr="00562A69">
        <w:rPr>
          <w:rFonts w:asciiTheme="minorHAnsi" w:hAnsiTheme="minorHAnsi" w:cstheme="minorHAnsi"/>
          <w:sz w:val="20"/>
          <w:szCs w:val="20"/>
          <w:highlight w:val="yellow"/>
          <w:lang w:eastAsia="ko-KR"/>
        </w:rPr>
        <w:t>yPb</w:t>
      </w:r>
      <w:proofErr w:type="spellEnd"/>
      <w:r w:rsidR="00175615" w:rsidRPr="00562A69">
        <w:rPr>
          <w:rFonts w:asciiTheme="minorHAnsi" w:hAnsiTheme="minorHAnsi" w:cstheme="minorHAnsi"/>
          <w:sz w:val="20"/>
          <w:szCs w:val="20"/>
          <w:highlight w:val="yellow"/>
          <w:lang w:eastAsia="ko-KR"/>
        </w:rPr>
        <w:t>]</w:t>
      </w:r>
      <w:r w:rsidR="00175615" w:rsidRPr="00562A69">
        <w:rPr>
          <w:rFonts w:asciiTheme="minorHAnsi" w:hAnsiTheme="minorHAnsi" w:cstheme="minorHAnsi"/>
          <w:sz w:val="20"/>
          <w:szCs w:val="20"/>
          <w:highlight w:val="yellow"/>
        </w:rPr>
        <w:t xml:space="preserve"> is equal to 1, </w:t>
      </w:r>
      <w:proofErr w:type="spellStart"/>
      <w:r w:rsidR="00175615" w:rsidRPr="00562A69">
        <w:rPr>
          <w:rFonts w:asciiTheme="minorHAnsi" w:hAnsiTheme="minorHAnsi" w:cstheme="minorHAnsi"/>
          <w:sz w:val="20"/>
          <w:szCs w:val="20"/>
          <w:highlight w:val="yellow"/>
        </w:rPr>
        <w:t>isScaledFlagLX</w:t>
      </w:r>
      <w:proofErr w:type="spellEnd"/>
      <w:r w:rsidR="00175615" w:rsidRPr="00562A69">
        <w:rPr>
          <w:rFonts w:asciiTheme="minorHAnsi" w:hAnsiTheme="minorHAnsi" w:cstheme="minorHAnsi"/>
          <w:sz w:val="20"/>
          <w:szCs w:val="20"/>
          <w:highlight w:val="yellow"/>
        </w:rPr>
        <w:t xml:space="preserve"> is set to 1.</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derivation process for a prediction block as specified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w:t>
      </w:r>
      <w:fldSimple w:instr=" REF _Ref331179996 \r \h  \* MERGEFORMAT " w:fldLock="1">
        <w:r w:rsidRPr="005623E0">
          <w:rPr>
            <w:rFonts w:asciiTheme="minorHAnsi" w:hAnsiTheme="minorHAnsi" w:cstheme="minorHAnsi"/>
            <w:sz w:val="20"/>
            <w:szCs w:val="20"/>
            <w:lang w:eastAsia="ko-KR"/>
          </w:rPr>
          <w:t>6.4.2</w:t>
        </w:r>
      </w:fldSimple>
      <w:r w:rsidRPr="005623E0">
        <w:rPr>
          <w:rFonts w:asciiTheme="minorHAnsi" w:hAnsiTheme="minorHAnsi" w:cstheme="minorHAnsi"/>
          <w:sz w:val="20"/>
          <w:szCs w:val="20"/>
          <w:lang w:eastAsia="ko-KR"/>
        </w:rPr>
        <w:t xml:space="preserve"> is invoked with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xCb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yCb</w:t>
      </w:r>
      <w:proofErr w:type="spellEnd"/>
      <w:r w:rsidRPr="005623E0">
        <w:rPr>
          <w:rFonts w:asciiTheme="minorHAnsi" w:hAnsiTheme="minorHAnsi" w:cstheme="minorHAnsi"/>
          <w:sz w:val="20"/>
          <w:szCs w:val="20"/>
          <w:lang w:eastAsia="ko-KR"/>
        </w:rPr>
        <w:t xml:space="preserve"> ), the current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coding block size </w:t>
      </w:r>
      <w:proofErr w:type="spellStart"/>
      <w:r w:rsidRPr="005623E0">
        <w:rPr>
          <w:rFonts w:asciiTheme="minorHAnsi" w:hAnsiTheme="minorHAnsi" w:cstheme="minorHAnsi"/>
          <w:sz w:val="20"/>
          <w:szCs w:val="20"/>
          <w:lang w:eastAsia="ko-KR"/>
        </w:rPr>
        <w:t>nCbS</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xNbY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yNbY</w:t>
      </w:r>
      <w:proofErr w:type="spellEnd"/>
      <w:r w:rsidRPr="005623E0">
        <w:rPr>
          <w:rFonts w:asciiTheme="minorHAnsi" w:hAnsiTheme="minorHAnsi" w:cstheme="minorHAnsi"/>
          <w:sz w:val="20"/>
          <w:szCs w:val="20"/>
          <w:lang w:eastAsia="ko-KR"/>
        </w:rPr>
        <w:t> ) set equal to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 and the partition index </w:t>
      </w:r>
      <w:proofErr w:type="spellStart"/>
      <w:r w:rsidRPr="005623E0">
        <w:rPr>
          <w:rFonts w:asciiTheme="minorHAnsi" w:hAnsiTheme="minorHAnsi" w:cstheme="minorHAnsi"/>
          <w:sz w:val="20"/>
          <w:szCs w:val="20"/>
          <w:lang w:eastAsia="ko-KR"/>
        </w:rPr>
        <w:t>partIdx</w:t>
      </w:r>
      <w:proofErr w:type="spellEnd"/>
      <w:r w:rsidRPr="005623E0">
        <w:rPr>
          <w:rFonts w:asciiTheme="minorHAnsi" w:hAnsiTheme="minorHAnsi" w:cstheme="minorHAnsi"/>
          <w:sz w:val="20"/>
          <w:szCs w:val="20"/>
          <w:lang w:eastAsia="ko-KR"/>
        </w:rPr>
        <w:t xml:space="preserve"> as inputs, and the output is assigned to the prediction block availability flag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r w:rsidR="00FB71C7" w:rsidRPr="00FB71C7">
        <w:rPr>
          <w:rFonts w:asciiTheme="minorHAnsi" w:hAnsiTheme="minorHAnsi" w:cstheme="minorHAnsi"/>
          <w:sz w:val="20"/>
          <w:szCs w:val="20"/>
          <w:highlight w:val="yellow"/>
          <w:lang w:eastAsia="ko-KR"/>
        </w:rPr>
        <w:t>or</w:t>
      </w:r>
      <w:r w:rsidR="006D4B29">
        <w:rPr>
          <w:rFonts w:asciiTheme="minorHAnsi" w:hAnsiTheme="minorHAnsi" w:cstheme="minorHAnsi"/>
          <w:sz w:val="20"/>
          <w:szCs w:val="20"/>
          <w:lang w:eastAsia="ko-KR"/>
        </w:rPr>
        <w:t xml:space="preserve">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is equal to </w:t>
      </w:r>
      <w:r w:rsidR="006D4B29">
        <w:rPr>
          <w:rFonts w:asciiTheme="minorHAnsi" w:hAnsiTheme="minorHAnsi" w:cstheme="minorHAnsi"/>
          <w:sz w:val="20"/>
          <w:szCs w:val="20"/>
          <w:highlight w:val="yellow"/>
        </w:rPr>
        <w:t>1</w:t>
      </w:r>
      <w:r w:rsidR="006D4B29" w:rsidRPr="005623E0">
        <w:rPr>
          <w:rFonts w:asciiTheme="minorHAnsi" w:hAnsiTheme="minorHAnsi" w:cstheme="minorHAnsi"/>
          <w:sz w:val="20"/>
          <w:szCs w:val="20"/>
          <w:highlight w:val="yellow"/>
        </w:rPr>
        <w:t>,</w:t>
      </w:r>
      <w:r w:rsidR="006D4B29"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160</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161</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162</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C5043"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C5043"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163</w:t>
      </w:r>
      <w:r w:rsidR="001C5043"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2403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sectPr w:rsidR="005623E0" w:rsidRPr="005623E0" w:rsidSect="001002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15D" w:rsidRDefault="00AF615D" w:rsidP="00E73899">
      <w:pPr>
        <w:spacing w:after="0" w:line="240" w:lineRule="auto"/>
      </w:pPr>
      <w:r>
        <w:separator/>
      </w:r>
    </w:p>
  </w:endnote>
  <w:endnote w:type="continuationSeparator" w:id="0">
    <w:p w:rsidR="00AF615D" w:rsidRDefault="00AF615D" w:rsidP="00E73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00000000" w:usb2="0E040001" w:usb3="00000000" w:csb0="00040000"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15D" w:rsidRDefault="00AF615D" w:rsidP="00E73899">
      <w:pPr>
        <w:spacing w:after="0" w:line="240" w:lineRule="auto"/>
      </w:pPr>
      <w:r>
        <w:separator/>
      </w:r>
    </w:p>
  </w:footnote>
  <w:footnote w:type="continuationSeparator" w:id="0">
    <w:p w:rsidR="00AF615D" w:rsidRDefault="00AF615D" w:rsidP="00E73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4090019">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
    <w:nsid w:val="1E736748"/>
    <w:multiLevelType w:val="hybridMultilevel"/>
    <w:tmpl w:val="AACE5380"/>
    <w:lvl w:ilvl="0" w:tplc="BACE076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F3536A"/>
    <w:multiLevelType w:val="hybridMultilevel"/>
    <w:tmpl w:val="5BDC81AA"/>
    <w:lvl w:ilvl="0" w:tplc="B29E0CB8">
      <w:start w:val="3"/>
      <w:numFmt w:val="decimal"/>
      <w:lvlText w:val="%1."/>
      <w:lvlJc w:val="left"/>
      <w:pPr>
        <w:ind w:left="720" w:hanging="360"/>
      </w:pPr>
      <w:rPr>
        <w:rFonts w:hint="default"/>
      </w:rPr>
    </w:lvl>
    <w:lvl w:ilvl="1" w:tplc="08090003">
      <w:start w:val="1"/>
      <w:numFmt w:val="bullet"/>
      <w:lvlText w:val="–"/>
      <w:lvlJc w:val="left"/>
      <w:pPr>
        <w:ind w:left="1440" w:hanging="360"/>
      </w:pPr>
      <w:rPr>
        <w:rFonts w:ascii="Times New Roman" w:hAnsi="Times New Roman" w:cs="Times New Roman" w:hint="default"/>
      </w:r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2">
    <w:nsid w:val="25904A15"/>
    <w:multiLevelType w:val="hybridMultilevel"/>
    <w:tmpl w:val="7A9E8E78"/>
    <w:lvl w:ilvl="0" w:tplc="936E81B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7396FBA"/>
    <w:multiLevelType w:val="hybridMultilevel"/>
    <w:tmpl w:val="DE90BF9E"/>
    <w:lvl w:ilvl="0" w:tplc="08090019">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8090019">
      <w:start w:val="1"/>
      <w:numFmt w:val="bullet"/>
      <w:lvlText w:val="o"/>
      <w:lvlJc w:val="left"/>
      <w:pPr>
        <w:tabs>
          <w:tab w:val="num" w:pos="2232"/>
        </w:tabs>
        <w:ind w:left="2232" w:hanging="360"/>
      </w:pPr>
      <w:rPr>
        <w:rFonts w:ascii="Courier New" w:hAnsi="Courier New" w:hint="default"/>
      </w:rPr>
    </w:lvl>
    <w:lvl w:ilvl="2" w:tplc="0809001B" w:tentative="1">
      <w:start w:val="1"/>
      <w:numFmt w:val="bullet"/>
      <w:lvlText w:val=""/>
      <w:lvlJc w:val="left"/>
      <w:pPr>
        <w:tabs>
          <w:tab w:val="num" w:pos="2952"/>
        </w:tabs>
        <w:ind w:left="2952" w:hanging="360"/>
      </w:pPr>
      <w:rPr>
        <w:rFonts w:ascii="Wingdings" w:hAnsi="Wingdings" w:hint="default"/>
      </w:rPr>
    </w:lvl>
    <w:lvl w:ilvl="3" w:tplc="0809000F" w:tentative="1">
      <w:start w:val="1"/>
      <w:numFmt w:val="bullet"/>
      <w:lvlText w:val=""/>
      <w:lvlJc w:val="left"/>
      <w:pPr>
        <w:tabs>
          <w:tab w:val="num" w:pos="3672"/>
        </w:tabs>
        <w:ind w:left="3672" w:hanging="360"/>
      </w:pPr>
      <w:rPr>
        <w:rFonts w:ascii="Symbol" w:hAnsi="Symbol" w:hint="default"/>
      </w:rPr>
    </w:lvl>
    <w:lvl w:ilvl="4" w:tplc="08090019" w:tentative="1">
      <w:start w:val="1"/>
      <w:numFmt w:val="bullet"/>
      <w:lvlText w:val="o"/>
      <w:lvlJc w:val="left"/>
      <w:pPr>
        <w:tabs>
          <w:tab w:val="num" w:pos="4392"/>
        </w:tabs>
        <w:ind w:left="4392" w:hanging="360"/>
      </w:pPr>
      <w:rPr>
        <w:rFonts w:ascii="Courier New" w:hAnsi="Courier New" w:hint="default"/>
      </w:rPr>
    </w:lvl>
    <w:lvl w:ilvl="5" w:tplc="0809001B">
      <w:start w:val="1"/>
      <w:numFmt w:val="bullet"/>
      <w:lvlText w:val=""/>
      <w:lvlJc w:val="left"/>
      <w:pPr>
        <w:tabs>
          <w:tab w:val="num" w:pos="5112"/>
        </w:tabs>
        <w:ind w:left="5112" w:hanging="360"/>
      </w:pPr>
      <w:rPr>
        <w:rFonts w:ascii="Wingdings" w:hAnsi="Wingdings" w:hint="default"/>
      </w:rPr>
    </w:lvl>
    <w:lvl w:ilvl="6" w:tplc="0809000F" w:tentative="1">
      <w:start w:val="1"/>
      <w:numFmt w:val="bullet"/>
      <w:lvlText w:val=""/>
      <w:lvlJc w:val="left"/>
      <w:pPr>
        <w:tabs>
          <w:tab w:val="num" w:pos="5832"/>
        </w:tabs>
        <w:ind w:left="5832" w:hanging="360"/>
      </w:pPr>
      <w:rPr>
        <w:rFonts w:ascii="Symbol" w:hAnsi="Symbol" w:hint="default"/>
      </w:rPr>
    </w:lvl>
    <w:lvl w:ilvl="7" w:tplc="08090019" w:tentative="1">
      <w:start w:val="1"/>
      <w:numFmt w:val="bullet"/>
      <w:lvlText w:val="o"/>
      <w:lvlJc w:val="left"/>
      <w:pPr>
        <w:tabs>
          <w:tab w:val="num" w:pos="6552"/>
        </w:tabs>
        <w:ind w:left="6552" w:hanging="360"/>
      </w:pPr>
      <w:rPr>
        <w:rFonts w:ascii="Courier New" w:hAnsi="Courier New" w:hint="default"/>
      </w:rPr>
    </w:lvl>
    <w:lvl w:ilvl="8" w:tplc="0809001B" w:tentative="1">
      <w:start w:val="1"/>
      <w:numFmt w:val="bullet"/>
      <w:lvlText w:val=""/>
      <w:lvlJc w:val="left"/>
      <w:pPr>
        <w:tabs>
          <w:tab w:val="num" w:pos="7272"/>
        </w:tabs>
        <w:ind w:left="7272" w:hanging="360"/>
      </w:pPr>
      <w:rPr>
        <w:rFonts w:ascii="Wingdings" w:hAnsi="Wingdings" w:hint="default"/>
      </w:rPr>
    </w:lvl>
  </w:abstractNum>
  <w:abstractNum w:abstractNumId="15">
    <w:nsid w:val="35FB14DF"/>
    <w:multiLevelType w:val="hybridMultilevel"/>
    <w:tmpl w:val="D3E0CF46"/>
    <w:lvl w:ilvl="0" w:tplc="C78E2CB4">
      <w:start w:val="1"/>
      <w:numFmt w:val="decimal"/>
      <w:lvlText w:val="%1."/>
      <w:lvlJc w:val="left"/>
      <w:pPr>
        <w:tabs>
          <w:tab w:val="num" w:pos="1194"/>
        </w:tabs>
        <w:ind w:left="1194"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8">
    <w:nsid w:val="3E1E4CAF"/>
    <w:multiLevelType w:val="hybridMultilevel"/>
    <w:tmpl w:val="3B826BD2"/>
    <w:lvl w:ilvl="0" w:tplc="49C80EA8">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9">
    <w:nsid w:val="42FA3329"/>
    <w:multiLevelType w:val="hybridMultilevel"/>
    <w:tmpl w:val="6EE2433A"/>
    <w:lvl w:ilvl="0" w:tplc="95BCCEF6">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8090003" w:tentative="1">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21">
    <w:nsid w:val="53FB1AF1"/>
    <w:multiLevelType w:val="hybridMultilevel"/>
    <w:tmpl w:val="6EF8AE5E"/>
    <w:lvl w:ilvl="0" w:tplc="2CA4E6E4">
      <w:start w:val="1"/>
      <w:numFmt w:val="bullet"/>
      <w:pStyle w:val="AVCBulletlevel4"/>
      <w:lvlText w:val=""/>
      <w:lvlJc w:val="left"/>
      <w:pPr>
        <w:tabs>
          <w:tab w:val="num" w:pos="1915"/>
        </w:tabs>
        <w:ind w:left="1915" w:hanging="720"/>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
    <w:nsid w:val="576A43C1"/>
    <w:multiLevelType w:val="hybridMultilevel"/>
    <w:tmpl w:val="B9E66714"/>
    <w:lvl w:ilvl="0" w:tplc="0809000F">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5"/>
      <w:numFmt w:val="bullet"/>
      <w:lvlText w:val="–"/>
      <w:lvlJc w:val="left"/>
      <w:pPr>
        <w:tabs>
          <w:tab w:val="num" w:pos="1200"/>
        </w:tabs>
        <w:ind w:left="1200" w:hanging="400"/>
      </w:pPr>
      <w:rPr>
        <w:rFonts w:ascii="Times New Roman" w:eastAsia="Times New Roman" w:hAnsi="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9F7541B"/>
    <w:multiLevelType w:val="hybridMultilevel"/>
    <w:tmpl w:val="BEEAAF70"/>
    <w:lvl w:ilvl="0" w:tplc="B3EAB854">
      <w:start w:val="1"/>
      <w:numFmt w:val="decimal"/>
      <w:lvlText w:val="%1."/>
      <w:lvlJc w:val="left"/>
      <w:pPr>
        <w:tabs>
          <w:tab w:val="num" w:pos="1194"/>
        </w:tabs>
        <w:ind w:left="1194" w:hanging="400"/>
      </w:pPr>
      <w:rPr>
        <w:rFonts w:cs="Times New Roman" w:hint="eastAsia"/>
      </w:rPr>
    </w:lvl>
    <w:lvl w:ilvl="1" w:tplc="FE884D58" w:tentative="1">
      <w:start w:val="1"/>
      <w:numFmt w:val="lowerLetter"/>
      <w:lvlText w:val="%2."/>
      <w:lvlJc w:val="left"/>
      <w:pPr>
        <w:ind w:left="1440" w:hanging="360"/>
      </w:pPr>
    </w:lvl>
    <w:lvl w:ilvl="2" w:tplc="97FC1E48" w:tentative="1">
      <w:start w:val="1"/>
      <w:numFmt w:val="lowerRoman"/>
      <w:lvlText w:val="%3."/>
      <w:lvlJc w:val="right"/>
      <w:pPr>
        <w:ind w:left="2160" w:hanging="180"/>
      </w:pPr>
    </w:lvl>
    <w:lvl w:ilvl="3" w:tplc="25F821A6" w:tentative="1">
      <w:start w:val="1"/>
      <w:numFmt w:val="decimal"/>
      <w:lvlText w:val="%4."/>
      <w:lvlJc w:val="left"/>
      <w:pPr>
        <w:ind w:left="2880" w:hanging="360"/>
      </w:pPr>
    </w:lvl>
    <w:lvl w:ilvl="4" w:tplc="51A2399A" w:tentative="1">
      <w:start w:val="1"/>
      <w:numFmt w:val="lowerLetter"/>
      <w:lvlText w:val="%5."/>
      <w:lvlJc w:val="left"/>
      <w:pPr>
        <w:ind w:left="3600" w:hanging="360"/>
      </w:pPr>
    </w:lvl>
    <w:lvl w:ilvl="5" w:tplc="26D081D2" w:tentative="1">
      <w:start w:val="1"/>
      <w:numFmt w:val="lowerRoman"/>
      <w:lvlText w:val="%6."/>
      <w:lvlJc w:val="right"/>
      <w:pPr>
        <w:ind w:left="4320" w:hanging="180"/>
      </w:pPr>
    </w:lvl>
    <w:lvl w:ilvl="6" w:tplc="FA82DD30" w:tentative="1">
      <w:start w:val="1"/>
      <w:numFmt w:val="decimal"/>
      <w:lvlText w:val="%7."/>
      <w:lvlJc w:val="left"/>
      <w:pPr>
        <w:ind w:left="5040" w:hanging="360"/>
      </w:pPr>
    </w:lvl>
    <w:lvl w:ilvl="7" w:tplc="2460F874" w:tentative="1">
      <w:start w:val="1"/>
      <w:numFmt w:val="lowerLetter"/>
      <w:lvlText w:val="%8."/>
      <w:lvlJc w:val="left"/>
      <w:pPr>
        <w:ind w:left="5760" w:hanging="360"/>
      </w:pPr>
    </w:lvl>
    <w:lvl w:ilvl="8" w:tplc="034CF608" w:tentative="1">
      <w:start w:val="1"/>
      <w:numFmt w:val="lowerRoman"/>
      <w:lvlText w:val="%9."/>
      <w:lvlJc w:val="right"/>
      <w:pPr>
        <w:ind w:left="6480" w:hanging="180"/>
      </w:pPr>
    </w:lvl>
  </w:abstractNum>
  <w:abstractNum w:abstractNumId="27">
    <w:nsid w:val="7BC330F5"/>
    <w:multiLevelType w:val="hybridMultilevel"/>
    <w:tmpl w:val="C2769C2A"/>
    <w:lvl w:ilvl="0" w:tplc="0409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2"/>
  </w:num>
  <w:num w:numId="3">
    <w:abstractNumId w:val="11"/>
  </w:num>
  <w:num w:numId="4">
    <w:abstractNumId w:val="1"/>
  </w:num>
  <w:num w:numId="5">
    <w:abstractNumId w:val="0"/>
  </w:num>
  <w:num w:numId="6">
    <w:abstractNumId w:val="24"/>
  </w:num>
  <w:num w:numId="7">
    <w:abstractNumId w:val="18"/>
  </w:num>
  <w:num w:numId="8">
    <w:abstractNumId w:val="20"/>
  </w:num>
  <w:num w:numId="9">
    <w:abstractNumId w:val="21"/>
  </w:num>
  <w:num w:numId="10">
    <w:abstractNumId w:val="9"/>
  </w:num>
  <w:num w:numId="11">
    <w:abstractNumId w:val="19"/>
  </w:num>
  <w:num w:numId="12">
    <w:abstractNumId w:val="13"/>
  </w:num>
  <w:num w:numId="13">
    <w:abstractNumId w:val="14"/>
  </w:num>
  <w:num w:numId="14">
    <w:abstractNumId w:val="6"/>
  </w:num>
  <w:num w:numId="15">
    <w:abstractNumId w:val="25"/>
  </w:num>
  <w:num w:numId="16">
    <w:abstractNumId w:val="27"/>
  </w:num>
  <w:num w:numId="17">
    <w:abstractNumId w:val="17"/>
  </w:num>
  <w:num w:numId="18">
    <w:abstractNumId w:val="5"/>
  </w:num>
  <w:num w:numId="19">
    <w:abstractNumId w:val="7"/>
  </w:num>
  <w:num w:numId="20">
    <w:abstractNumId w:val="16"/>
  </w:num>
  <w:num w:numId="21">
    <w:abstractNumId w:val="23"/>
  </w:num>
  <w:num w:numId="22">
    <w:abstractNumId w:val="3"/>
  </w:num>
  <w:num w:numId="23">
    <w:abstractNumId w:val="12"/>
  </w:num>
  <w:num w:numId="24">
    <w:abstractNumId w:val="26"/>
  </w:num>
  <w:num w:numId="25">
    <w:abstractNumId w:val="10"/>
  </w:num>
  <w:num w:numId="26">
    <w:abstractNumId w:val="8"/>
  </w:num>
  <w:num w:numId="27">
    <w:abstractNumId w:val="1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
  <w:rsids>
    <w:rsidRoot w:val="00AA49C7"/>
    <w:rsid w:val="00000887"/>
    <w:rsid w:val="000461AE"/>
    <w:rsid w:val="00050F01"/>
    <w:rsid w:val="0010025E"/>
    <w:rsid w:val="00107128"/>
    <w:rsid w:val="00134A5A"/>
    <w:rsid w:val="001541E5"/>
    <w:rsid w:val="00175615"/>
    <w:rsid w:val="00180607"/>
    <w:rsid w:val="001939DC"/>
    <w:rsid w:val="001C5043"/>
    <w:rsid w:val="001E1C13"/>
    <w:rsid w:val="001E4918"/>
    <w:rsid w:val="002273EA"/>
    <w:rsid w:val="00240349"/>
    <w:rsid w:val="002950B1"/>
    <w:rsid w:val="002A0399"/>
    <w:rsid w:val="002A5FEE"/>
    <w:rsid w:val="002B3E16"/>
    <w:rsid w:val="002B6A16"/>
    <w:rsid w:val="002C7F4F"/>
    <w:rsid w:val="002D5FC9"/>
    <w:rsid w:val="002E1DD2"/>
    <w:rsid w:val="00331572"/>
    <w:rsid w:val="00343C63"/>
    <w:rsid w:val="00366CEE"/>
    <w:rsid w:val="0037283B"/>
    <w:rsid w:val="00374669"/>
    <w:rsid w:val="003E136D"/>
    <w:rsid w:val="00444403"/>
    <w:rsid w:val="00447B9C"/>
    <w:rsid w:val="004B57DF"/>
    <w:rsid w:val="004B7E8E"/>
    <w:rsid w:val="004D2230"/>
    <w:rsid w:val="004D6704"/>
    <w:rsid w:val="00501470"/>
    <w:rsid w:val="005428A9"/>
    <w:rsid w:val="005623E0"/>
    <w:rsid w:val="0056315C"/>
    <w:rsid w:val="005F7172"/>
    <w:rsid w:val="00677E68"/>
    <w:rsid w:val="006C24BF"/>
    <w:rsid w:val="006D4B29"/>
    <w:rsid w:val="006E6771"/>
    <w:rsid w:val="006F1B79"/>
    <w:rsid w:val="006F297C"/>
    <w:rsid w:val="00717DE7"/>
    <w:rsid w:val="007260BF"/>
    <w:rsid w:val="00773530"/>
    <w:rsid w:val="007850EA"/>
    <w:rsid w:val="0079373C"/>
    <w:rsid w:val="007A0B34"/>
    <w:rsid w:val="00840B0B"/>
    <w:rsid w:val="0085002B"/>
    <w:rsid w:val="00850B68"/>
    <w:rsid w:val="00854EB4"/>
    <w:rsid w:val="008A74D0"/>
    <w:rsid w:val="008C270F"/>
    <w:rsid w:val="009005A2"/>
    <w:rsid w:val="00926FF3"/>
    <w:rsid w:val="00961DD7"/>
    <w:rsid w:val="00995627"/>
    <w:rsid w:val="009D6971"/>
    <w:rsid w:val="00A034F7"/>
    <w:rsid w:val="00A1275B"/>
    <w:rsid w:val="00A35070"/>
    <w:rsid w:val="00A51218"/>
    <w:rsid w:val="00A70FF4"/>
    <w:rsid w:val="00AA49C7"/>
    <w:rsid w:val="00AC4797"/>
    <w:rsid w:val="00AF02C2"/>
    <w:rsid w:val="00AF5414"/>
    <w:rsid w:val="00AF615D"/>
    <w:rsid w:val="00BA5E3A"/>
    <w:rsid w:val="00BE1190"/>
    <w:rsid w:val="00BE31A3"/>
    <w:rsid w:val="00C561BD"/>
    <w:rsid w:val="00CA1998"/>
    <w:rsid w:val="00CC1EBC"/>
    <w:rsid w:val="00CC4574"/>
    <w:rsid w:val="00CD3686"/>
    <w:rsid w:val="00CF0D89"/>
    <w:rsid w:val="00CF2C49"/>
    <w:rsid w:val="00D01B7F"/>
    <w:rsid w:val="00D50F66"/>
    <w:rsid w:val="00D70541"/>
    <w:rsid w:val="00DB62EE"/>
    <w:rsid w:val="00DC39C9"/>
    <w:rsid w:val="00DC68B4"/>
    <w:rsid w:val="00DE5599"/>
    <w:rsid w:val="00DE7949"/>
    <w:rsid w:val="00E0335A"/>
    <w:rsid w:val="00E036DA"/>
    <w:rsid w:val="00E468C0"/>
    <w:rsid w:val="00E639DA"/>
    <w:rsid w:val="00E73899"/>
    <w:rsid w:val="00EA74FE"/>
    <w:rsid w:val="00ED424E"/>
    <w:rsid w:val="00F12F1F"/>
    <w:rsid w:val="00F235CC"/>
    <w:rsid w:val="00F34838"/>
    <w:rsid w:val="00F727C1"/>
    <w:rsid w:val="00F84177"/>
    <w:rsid w:val="00F95821"/>
    <w:rsid w:val="00FA217A"/>
    <w:rsid w:val="00FA5DF9"/>
    <w:rsid w:val="00FB71C7"/>
    <w:rsid w:val="00FD7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9"/>
    <w:qFormat/>
    <w:rsid w:val="0085002B"/>
    <w:pPr>
      <w:numPr>
        <w:numId w:val="26"/>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9"/>
    <w:unhideWhenUsed/>
    <w:qFormat/>
    <w:rsid w:val="0085002B"/>
    <w:pPr>
      <w:numPr>
        <w:ilvl w:val="1"/>
        <w:numId w:val="26"/>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9"/>
    <w:unhideWhenUsed/>
    <w:qFormat/>
    <w:rsid w:val="0085002B"/>
    <w:pPr>
      <w:numPr>
        <w:ilvl w:val="2"/>
        <w:numId w:val="26"/>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Heading 4 Char1,Heading 4 Char Char"/>
    <w:basedOn w:val="Normal"/>
    <w:next w:val="Normal"/>
    <w:link w:val="Heading4Char"/>
    <w:uiPriority w:val="99"/>
    <w:unhideWhenUsed/>
    <w:qFormat/>
    <w:rsid w:val="0085002B"/>
    <w:pPr>
      <w:numPr>
        <w:ilvl w:val="3"/>
        <w:numId w:val="26"/>
      </w:num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9"/>
    <w:unhideWhenUsed/>
    <w:qFormat/>
    <w:rsid w:val="0085002B"/>
    <w:pPr>
      <w:numPr>
        <w:ilvl w:val="4"/>
        <w:numId w:val="26"/>
      </w:num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9"/>
    <w:unhideWhenUsed/>
    <w:qFormat/>
    <w:rsid w:val="0085002B"/>
    <w:pPr>
      <w:numPr>
        <w:ilvl w:val="5"/>
        <w:numId w:val="26"/>
      </w:num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9"/>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9"/>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9"/>
    <w:rsid w:val="0085002B"/>
    <w:rPr>
      <w:caps/>
      <w:color w:val="622423" w:themeColor="accent2" w:themeShade="7F"/>
      <w:sz w:val="24"/>
      <w:szCs w:val="24"/>
    </w:rPr>
  </w:style>
  <w:style w:type="character" w:customStyle="1" w:styleId="Heading4Char">
    <w:name w:val="Heading 4 Char"/>
    <w:aliases w:val="Heading 4 Char1 Char,Heading 4 Char Char Char"/>
    <w:basedOn w:val="DefaultParagraphFont"/>
    <w:link w:val="Heading4"/>
    <w:uiPriority w:val="99"/>
    <w:rsid w:val="0085002B"/>
    <w:rPr>
      <w:caps/>
      <w:color w:val="622423" w:themeColor="accent2" w:themeShade="7F"/>
      <w:spacing w:val="10"/>
    </w:rPr>
  </w:style>
  <w:style w:type="character" w:customStyle="1" w:styleId="Heading5Char">
    <w:name w:val="Heading 5 Char"/>
    <w:basedOn w:val="DefaultParagraphFont"/>
    <w:link w:val="Heading5"/>
    <w:uiPriority w:val="99"/>
    <w:rsid w:val="0085002B"/>
    <w:rPr>
      <w:caps/>
      <w:color w:val="622423" w:themeColor="accent2" w:themeShade="7F"/>
      <w:spacing w:val="10"/>
    </w:rPr>
  </w:style>
  <w:style w:type="character" w:customStyle="1" w:styleId="Heading6Char">
    <w:name w:val="Heading 6 Char"/>
    <w:basedOn w:val="DefaultParagraphFont"/>
    <w:link w:val="Heading6"/>
    <w:uiPriority w:val="99"/>
    <w:rsid w:val="0085002B"/>
    <w:rPr>
      <w:caps/>
      <w:color w:val="943634" w:themeColor="accent2" w:themeShade="BF"/>
      <w:spacing w:val="10"/>
    </w:rPr>
  </w:style>
  <w:style w:type="character" w:customStyle="1" w:styleId="Heading7Char">
    <w:name w:val="Heading 7 Char"/>
    <w:basedOn w:val="DefaultParagraphFont"/>
    <w:link w:val="Heading7"/>
    <w:rsid w:val="0085002B"/>
    <w:rPr>
      <w:i/>
      <w:iCs/>
      <w:caps/>
      <w:color w:val="943634" w:themeColor="accent2" w:themeShade="BF"/>
      <w:spacing w:val="10"/>
    </w:rPr>
  </w:style>
  <w:style w:type="character" w:customStyle="1" w:styleId="Heading8Char">
    <w:name w:val="Heading 8 Char"/>
    <w:basedOn w:val="DefaultParagraphFont"/>
    <w:link w:val="Heading8"/>
    <w:rsid w:val="0085002B"/>
    <w:rPr>
      <w:caps/>
      <w:spacing w:val="10"/>
      <w:sz w:val="20"/>
      <w:szCs w:val="20"/>
    </w:rPr>
  </w:style>
  <w:style w:type="character" w:customStyle="1" w:styleId="Heading9Char">
    <w:name w:val="Heading 9 Char"/>
    <w:basedOn w:val="DefaultParagraphFont"/>
    <w:link w:val="Heading9"/>
    <w:uiPriority w:val="99"/>
    <w:rsid w:val="0085002B"/>
    <w:rPr>
      <w:i/>
      <w:iCs/>
      <w:caps/>
      <w:spacing w:val="10"/>
      <w:sz w:val="20"/>
      <w:szCs w:val="20"/>
    </w:rPr>
  </w:style>
  <w:style w:type="paragraph" w:styleId="Title">
    <w:name w:val="Title"/>
    <w:basedOn w:val="Normal"/>
    <w:next w:val="Normal"/>
    <w:link w:val="TitleChar"/>
    <w:uiPriority w:val="99"/>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99"/>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link w:val="CaptionChar1"/>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 w:type="paragraph" w:styleId="Header">
    <w:name w:val="header"/>
    <w:aliases w:val="h,Header/Footer"/>
    <w:basedOn w:val="Normal"/>
    <w:link w:val="HeaderChar"/>
    <w:uiPriority w:val="99"/>
    <w:unhideWhenUsed/>
    <w:rsid w:val="00E73899"/>
    <w:pPr>
      <w:tabs>
        <w:tab w:val="center" w:pos="4680"/>
        <w:tab w:val="right" w:pos="9360"/>
      </w:tabs>
      <w:spacing w:after="0" w:line="240" w:lineRule="auto"/>
    </w:pPr>
  </w:style>
  <w:style w:type="character" w:customStyle="1" w:styleId="HeaderChar">
    <w:name w:val="Header Char"/>
    <w:aliases w:val="h Char,Header/Footer Char"/>
    <w:basedOn w:val="DefaultParagraphFont"/>
    <w:link w:val="Header"/>
    <w:uiPriority w:val="99"/>
    <w:rsid w:val="00E73899"/>
  </w:style>
  <w:style w:type="paragraph" w:styleId="Footer">
    <w:name w:val="footer"/>
    <w:basedOn w:val="Normal"/>
    <w:link w:val="FooterChar"/>
    <w:uiPriority w:val="99"/>
    <w:unhideWhenUsed/>
    <w:rsid w:val="00E73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899"/>
  </w:style>
  <w:style w:type="paragraph" w:styleId="BodyTextIndent">
    <w:name w:val="Body Text Indent"/>
    <w:basedOn w:val="Normal"/>
    <w:link w:val="BodyTextIndent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IndentChar">
    <w:name w:val="Body Text Indent Char"/>
    <w:basedOn w:val="DefaultParagraphFont"/>
    <w:link w:val="BodyTextIndent"/>
    <w:uiPriority w:val="99"/>
    <w:rsid w:val="005623E0"/>
    <w:rPr>
      <w:rFonts w:ascii="Times New Roman" w:eastAsia="Malgun Gothic" w:hAnsi="Times New Roman" w:cs="Times New Roman"/>
      <w:noProof/>
      <w:sz w:val="20"/>
      <w:szCs w:val="20"/>
      <w:lang w:val="en-GB"/>
    </w:rPr>
  </w:style>
  <w:style w:type="character" w:customStyle="1" w:styleId="Heading4CharChar1">
    <w:name w:val="Heading 4 Char Char1"/>
    <w:aliases w:val="Heading 4 Char1 Char Char,Heading 4 Char Char Char Char"/>
    <w:uiPriority w:val="99"/>
    <w:rsid w:val="005623E0"/>
    <w:rPr>
      <w:rFonts w:cs="Times New Roman"/>
      <w:b/>
      <w:bCs/>
      <w:lang w:val="en-GB" w:eastAsia="en-US"/>
    </w:rPr>
  </w:style>
  <w:style w:type="character" w:styleId="CommentReference">
    <w:name w:val="annotation reference"/>
    <w:uiPriority w:val="99"/>
    <w:semiHidden/>
    <w:rsid w:val="005623E0"/>
    <w:rPr>
      <w:rFonts w:cs="Times New Roman"/>
      <w:sz w:val="16"/>
      <w:szCs w:val="16"/>
    </w:rPr>
  </w:style>
  <w:style w:type="paragraph" w:styleId="CommentText">
    <w:name w:val="annotation text"/>
    <w:basedOn w:val="Normal"/>
    <w:link w:val="CommentTextChar"/>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CommentTextChar">
    <w:name w:val="Comment Text Char"/>
    <w:basedOn w:val="DefaultParagraphFont"/>
    <w:link w:val="CommentText"/>
    <w:uiPriority w:val="99"/>
    <w:semiHidden/>
    <w:rsid w:val="005623E0"/>
    <w:rPr>
      <w:rFonts w:ascii="Times New Roman" w:eastAsia="Malgun Gothic" w:hAnsi="Times New Roman" w:cs="Times New Roman"/>
      <w:noProof/>
      <w:sz w:val="20"/>
      <w:szCs w:val="20"/>
      <w:lang w:val="en-GB"/>
    </w:rPr>
  </w:style>
  <w:style w:type="paragraph" w:styleId="TOC8">
    <w:name w:val="toc 8"/>
    <w:basedOn w:val="Normal"/>
    <w:next w:val="Normal"/>
    <w:autoRedefine/>
    <w:uiPriority w:val="39"/>
    <w:rsid w:val="005623E0"/>
    <w:pPr>
      <w:overflowPunct w:val="0"/>
      <w:autoSpaceDE w:val="0"/>
      <w:autoSpaceDN w:val="0"/>
      <w:adjustRightInd w:val="0"/>
      <w:spacing w:after="0" w:line="240" w:lineRule="auto"/>
      <w:ind w:left="1400"/>
      <w:textAlignment w:val="baseline"/>
    </w:pPr>
    <w:rPr>
      <w:rFonts w:ascii="Times New Roman" w:eastAsia="Malgun Gothic" w:hAnsi="Times New Roman" w:cs="Times New Roman"/>
      <w:noProof/>
      <w:sz w:val="20"/>
      <w:szCs w:val="20"/>
      <w:lang w:val="en-GB" w:eastAsia="en-US"/>
    </w:rPr>
  </w:style>
  <w:style w:type="paragraph" w:styleId="TOC7">
    <w:name w:val="toc 7"/>
    <w:basedOn w:val="TOC3"/>
    <w:autoRedefine/>
    <w:uiPriority w:val="39"/>
    <w:rsid w:val="005623E0"/>
    <w:pPr>
      <w:ind w:left="2382" w:hanging="1191"/>
    </w:pPr>
  </w:style>
  <w:style w:type="paragraph" w:styleId="TOC3">
    <w:name w:val="toc 3"/>
    <w:basedOn w:val="Normal"/>
    <w:next w:val="Normal"/>
    <w:autoRedefine/>
    <w:uiPriority w:val="39"/>
    <w:rsid w:val="005623E0"/>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noProof/>
      <w:sz w:val="20"/>
      <w:szCs w:val="20"/>
      <w:lang w:val="en-GB" w:eastAsia="en-US"/>
    </w:rPr>
  </w:style>
  <w:style w:type="paragraph" w:styleId="TOC6">
    <w:name w:val="toc 6"/>
    <w:basedOn w:val="TOC3"/>
    <w:autoRedefine/>
    <w:uiPriority w:val="39"/>
    <w:rsid w:val="005623E0"/>
    <w:pPr>
      <w:ind w:left="2098" w:hanging="1106"/>
    </w:pPr>
  </w:style>
  <w:style w:type="paragraph" w:styleId="TOC5">
    <w:name w:val="toc 5"/>
    <w:basedOn w:val="TOC3"/>
    <w:autoRedefine/>
    <w:uiPriority w:val="39"/>
    <w:rsid w:val="005623E0"/>
    <w:pPr>
      <w:ind w:left="1758" w:hanging="964"/>
    </w:pPr>
  </w:style>
  <w:style w:type="paragraph" w:styleId="TOC4">
    <w:name w:val="toc 4"/>
    <w:basedOn w:val="TOC3"/>
    <w:next w:val="TOC5"/>
    <w:autoRedefine/>
    <w:uiPriority w:val="39"/>
    <w:rsid w:val="005623E0"/>
    <w:pPr>
      <w:ind w:left="1502" w:hanging="907"/>
    </w:pPr>
  </w:style>
  <w:style w:type="paragraph" w:styleId="TOC2">
    <w:name w:val="toc 2"/>
    <w:basedOn w:val="TOC1"/>
    <w:next w:val="TOC3"/>
    <w:autoRedefine/>
    <w:uiPriority w:val="39"/>
    <w:rsid w:val="005623E0"/>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5623E0"/>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noProof/>
      <w:sz w:val="20"/>
      <w:szCs w:val="20"/>
      <w:lang w:val="en-GB" w:eastAsia="en-US"/>
    </w:rPr>
  </w:style>
  <w:style w:type="paragraph" w:styleId="Index7">
    <w:name w:val="index 7"/>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noProof/>
      <w:sz w:val="20"/>
      <w:szCs w:val="20"/>
      <w:lang w:val="en-GB" w:eastAsia="en-US"/>
    </w:rPr>
  </w:style>
  <w:style w:type="paragraph" w:styleId="Index6">
    <w:name w:val="index 6"/>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noProof/>
      <w:sz w:val="20"/>
      <w:szCs w:val="20"/>
      <w:lang w:val="en-GB" w:eastAsia="en-US"/>
    </w:rPr>
  </w:style>
  <w:style w:type="paragraph" w:styleId="Index5">
    <w:name w:val="index 5"/>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noProof/>
      <w:sz w:val="20"/>
      <w:szCs w:val="20"/>
      <w:lang w:val="en-GB" w:eastAsia="en-US"/>
    </w:rPr>
  </w:style>
  <w:style w:type="paragraph" w:styleId="Index4">
    <w:name w:val="index 4"/>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noProof/>
      <w:sz w:val="20"/>
      <w:szCs w:val="20"/>
      <w:lang w:val="en-GB" w:eastAsia="en-US"/>
    </w:rPr>
  </w:style>
  <w:style w:type="paragraph" w:styleId="Index3">
    <w:name w:val="index 3"/>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noProof/>
      <w:sz w:val="20"/>
      <w:szCs w:val="20"/>
      <w:lang w:val="en-GB" w:eastAsia="en-US"/>
    </w:rPr>
  </w:style>
  <w:style w:type="paragraph" w:styleId="Index2">
    <w:name w:val="index 2"/>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2">
    <w:name w:val="Colorful Shading - Accent 1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5623E0"/>
    <w:rPr>
      <w:rFonts w:cs="Times New Roman"/>
    </w:rPr>
  </w:style>
  <w:style w:type="paragraph" w:styleId="Index1">
    <w:name w:val="index 1"/>
    <w:basedOn w:val="Normal"/>
    <w:next w:val="Normal"/>
    <w:autoRedefine/>
    <w:uiPriority w:val="99"/>
    <w:semiHidden/>
    <w:unhideWhenUsed/>
    <w:rsid w:val="005623E0"/>
    <w:pPr>
      <w:spacing w:after="0" w:line="240" w:lineRule="auto"/>
      <w:ind w:left="220" w:hanging="220"/>
    </w:pPr>
  </w:style>
  <w:style w:type="paragraph" w:styleId="IndexHeading">
    <w:name w:val="index heading"/>
    <w:basedOn w:val="Normal"/>
    <w:next w:val="ColorfulShading-Accent12"/>
    <w:uiPriority w:val="99"/>
    <w:semiHidden/>
    <w:rsid w:val="005623E0"/>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noProof/>
      <w:lang w:val="en-GB" w:eastAsia="en-US"/>
    </w:rPr>
  </w:style>
  <w:style w:type="character" w:styleId="FootnoteReference">
    <w:name w:val="footnote reference"/>
    <w:uiPriority w:val="99"/>
    <w:semiHidden/>
    <w:rsid w:val="005623E0"/>
    <w:rPr>
      <w:rFonts w:cs="Times New Roman"/>
      <w:position w:val="6"/>
      <w:sz w:val="16"/>
      <w:szCs w:val="16"/>
    </w:rPr>
  </w:style>
  <w:style w:type="paragraph" w:styleId="FootnoteText">
    <w:name w:val="footnote text"/>
    <w:basedOn w:val="Normal"/>
    <w:link w:val="FootnoteTextChar"/>
    <w:uiPriority w:val="99"/>
    <w:semiHidden/>
    <w:rsid w:val="005623E0"/>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FootnoteTextChar">
    <w:name w:val="Footnote Text Char"/>
    <w:basedOn w:val="DefaultParagraphFont"/>
    <w:link w:val="FootnoteText"/>
    <w:uiPriority w:val="99"/>
    <w:semiHidden/>
    <w:rsid w:val="005623E0"/>
    <w:rPr>
      <w:rFonts w:ascii="Times New Roman" w:eastAsia="Malgun Gothic" w:hAnsi="Times New Roman" w:cs="Times New Roman"/>
      <w:noProof/>
      <w:sz w:val="20"/>
      <w:szCs w:val="20"/>
      <w:lang w:val="en-GB"/>
    </w:rPr>
  </w:style>
  <w:style w:type="paragraph" w:styleId="NormalIndent">
    <w:name w:val="Normal Inden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noProof/>
      <w:sz w:val="20"/>
      <w:szCs w:val="20"/>
      <w:lang w:val="en-GB" w:eastAsia="en-US"/>
    </w:rPr>
  </w:style>
  <w:style w:type="paragraph" w:customStyle="1" w:styleId="TableLegend">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18"/>
      <w:lang w:val="en-GB" w:eastAsia="en-US"/>
    </w:rPr>
  </w:style>
  <w:style w:type="paragraph" w:customStyle="1" w:styleId="BlancCharChar">
    <w:name w:val="Blanc Char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noProof/>
      <w:sz w:val="8"/>
      <w:szCs w:val="8"/>
      <w:lang w:eastAsia="en-US"/>
    </w:rPr>
  </w:style>
  <w:style w:type="paragraph" w:customStyle="1" w:styleId="TableText">
    <w:name w:val="Table_Text"/>
    <w:basedOn w:val="TableLegend"/>
    <w:rsid w:val="005623E0"/>
    <w:pPr>
      <w:keepNext w:val="0"/>
      <w:keepLines/>
      <w:tabs>
        <w:tab w:val="clear" w:pos="454"/>
      </w:tabs>
      <w:spacing w:before="100" w:after="100" w:line="190" w:lineRule="exact"/>
    </w:pPr>
  </w:style>
  <w:style w:type="character" w:customStyle="1" w:styleId="BlancCharCharChar">
    <w:name w:val="Blanc Char Char Char"/>
    <w:uiPriority w:val="99"/>
    <w:rsid w:val="005623E0"/>
    <w:rPr>
      <w:rFonts w:cs="Times New Roman"/>
      <w:b/>
      <w:bCs/>
      <w:sz w:val="8"/>
      <w:szCs w:val="8"/>
      <w:lang w:val="en-US" w:eastAsia="en-US"/>
    </w:rPr>
  </w:style>
  <w:style w:type="paragraph" w:customStyle="1" w:styleId="enumlev1">
    <w:name w:val="enumlev1"/>
    <w:basedOn w:val="Normal"/>
    <w:rsid w:val="005623E0"/>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paragraph" w:customStyle="1" w:styleId="enumlev2">
    <w:name w:val="enumlev2"/>
    <w:basedOn w:val="enumlev1"/>
    <w:uiPriority w:val="99"/>
    <w:rsid w:val="005623E0"/>
    <w:pPr>
      <w:ind w:left="1588"/>
    </w:pPr>
  </w:style>
  <w:style w:type="paragraph" w:customStyle="1" w:styleId="enumlev3">
    <w:name w:val="enumlev3"/>
    <w:basedOn w:val="enumlev2"/>
    <w:uiPriority w:val="99"/>
    <w:rsid w:val="005623E0"/>
    <w:pPr>
      <w:ind w:left="1985"/>
    </w:pPr>
  </w:style>
  <w:style w:type="paragraph" w:customStyle="1" w:styleId="heading1aftertitle">
    <w:name w:val="heading 1aftertitle"/>
    <w:basedOn w:val="Heading1"/>
    <w:next w:val="Normal"/>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1134" w:after="0" w:line="240" w:lineRule="auto"/>
      <w:jc w:val="left"/>
      <w:textAlignment w:val="baseline"/>
      <w:outlineLvl w:val="9"/>
    </w:pPr>
    <w:rPr>
      <w:rFonts w:ascii="Times New Roman" w:eastAsia="Malgun Gothic" w:hAnsi="Times New Roman" w:cs="Times New Roman"/>
      <w:b/>
      <w:bCs/>
      <w:caps w:val="0"/>
      <w:noProof/>
      <w:color w:val="auto"/>
      <w:spacing w:val="0"/>
      <w:sz w:val="24"/>
      <w:szCs w:val="24"/>
      <w:lang w:val="en-GB" w:eastAsia="en-US"/>
    </w:rPr>
  </w:style>
  <w:style w:type="paragraph" w:customStyle="1" w:styleId="Annex1">
    <w:name w:val="Annex 1"/>
    <w:basedOn w:val="Heading1"/>
    <w:next w:val="Normal"/>
    <w:uiPriority w:val="99"/>
    <w:rsid w:val="005623E0"/>
    <w:pPr>
      <w:keepNext/>
      <w:keepLines/>
      <w:pBdr>
        <w:bottom w:val="none" w:sz="0" w:space="0" w:color="auto"/>
      </w:pBdr>
      <w:tabs>
        <w:tab w:val="left" w:pos="794"/>
        <w:tab w:val="left" w:pos="1191"/>
        <w:tab w:val="left" w:pos="1588"/>
        <w:tab w:val="left" w:pos="1985"/>
        <w:tab w:val="num" w:pos="4690"/>
      </w:tabs>
      <w:overflowPunct w:val="0"/>
      <w:autoSpaceDE w:val="0"/>
      <w:autoSpaceDN w:val="0"/>
      <w:adjustRightInd w:val="0"/>
      <w:spacing w:before="480" w:after="0" w:line="240" w:lineRule="auto"/>
      <w:ind w:left="720" w:hanging="2703"/>
      <w:textAlignment w:val="baseline"/>
    </w:pPr>
    <w:rPr>
      <w:rFonts w:ascii="Times New Roman" w:eastAsia="Malgun Gothic" w:hAnsi="Times New Roman" w:cs="Times New Roman"/>
      <w:b/>
      <w:bCs/>
      <w:caps w:val="0"/>
      <w:noProof/>
      <w:color w:val="auto"/>
      <w:spacing w:val="0"/>
      <w:sz w:val="24"/>
      <w:szCs w:val="24"/>
      <w:lang w:val="en-GB" w:eastAsia="en-US"/>
    </w:rPr>
  </w:style>
  <w:style w:type="paragraph" w:customStyle="1" w:styleId="FigureTitle">
    <w:name w:val="Figure_Title"/>
    <w:basedOn w:val="TableTitle"/>
    <w:next w:val="Normal"/>
    <w:uiPriority w:val="99"/>
    <w:rsid w:val="005623E0"/>
    <w:pPr>
      <w:spacing w:after="720"/>
    </w:pPr>
    <w:rPr>
      <w:bCs w:val="0"/>
      <w:lang w:eastAsia="zh-TW"/>
    </w:rPr>
  </w:style>
  <w:style w:type="paragraph" w:customStyle="1" w:styleId="TableTitle">
    <w:name w:val="Table_Title"/>
    <w:basedOn w:val="Normal"/>
    <w:next w:val="Blanc"/>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Blanc">
    <w:name w:val="Blanc"/>
    <w:basedOn w:val="TableTitle"/>
    <w:next w:val="TableText"/>
    <w:rsid w:val="005623E0"/>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eastAsia="en-US"/>
    </w:rPr>
  </w:style>
  <w:style w:type="paragraph" w:customStyle="1" w:styleId="FigureTitleChar">
    <w:name w:val="Figure_Title Char"/>
    <w:basedOn w:val="Normal"/>
    <w:next w:val="Normal"/>
    <w:rsid w:val="005623E0"/>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AnnexRef">
    <w:name w:val="Annex_Ref"/>
    <w:basedOn w:val="Normal"/>
    <w:next w:val="AnnexTitle"/>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nnexTitle">
    <w:name w:val="Annex_Titl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noProof/>
      <w:sz w:val="24"/>
      <w:szCs w:val="24"/>
      <w:lang w:val="en-GB" w:eastAsia="en-US"/>
    </w:rPr>
  </w:style>
  <w:style w:type="paragraph" w:customStyle="1" w:styleId="Fig">
    <w:name w:val="Fig_#"/>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color w:val="FF0000"/>
      <w:sz w:val="20"/>
      <w:szCs w:val="20"/>
      <w:lang w:eastAsia="en-US"/>
    </w:rPr>
  </w:style>
  <w:style w:type="paragraph" w:customStyle="1" w:styleId="SectionTitle">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Arial"/>
      <w:noProof/>
      <w:sz w:val="32"/>
      <w:szCs w:val="32"/>
      <w:lang w:eastAsia="en-US"/>
    </w:rPr>
  </w:style>
  <w:style w:type="paragraph" w:customStyle="1" w:styleId="CouvRecTitle">
    <w:name w:val="Couv Rec 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noProof/>
      <w:sz w:val="36"/>
      <w:szCs w:val="36"/>
      <w:lang w:eastAsia="en-US"/>
    </w:rPr>
  </w:style>
  <w:style w:type="paragraph" w:customStyle="1" w:styleId="CouvRec">
    <w:name w:val="Couv Rec #"/>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Arial"/>
      <w:noProof/>
      <w:sz w:val="32"/>
      <w:szCs w:val="32"/>
      <w:lang w:eastAsia="en-US"/>
    </w:rPr>
  </w:style>
  <w:style w:type="paragraph" w:customStyle="1" w:styleId="CouvNote">
    <w:name w:val="Couv 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noProof/>
      <w:sz w:val="20"/>
      <w:szCs w:val="20"/>
      <w:lang w:eastAsia="en-US"/>
    </w:rPr>
  </w:style>
  <w:style w:type="paragraph" w:customStyle="1" w:styleId="Rec">
    <w:name w:val="Rec #"/>
    <w:basedOn w:val="Normal"/>
    <w:next w:val="headfoot"/>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noProof/>
      <w:sz w:val="20"/>
      <w:szCs w:val="20"/>
      <w:lang w:val="en-GB" w:eastAsia="en-US"/>
    </w:rPr>
  </w:style>
  <w:style w:type="paragraph" w:customStyle="1" w:styleId="headfoot">
    <w:name w:val="head_foot"/>
    <w:basedOn w:val="Normal"/>
    <w:next w:val="Rec"/>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color w:val="FF0000"/>
      <w:sz w:val="8"/>
      <w:szCs w:val="8"/>
      <w:lang w:val="en-GB" w:eastAsia="en-US"/>
    </w:rPr>
  </w:style>
  <w:style w:type="paragraph" w:customStyle="1" w:styleId="SAP">
    <w:name w:val="SAP"/>
    <w:basedOn w:val="Normal"/>
    <w:uiPriority w:val="99"/>
    <w:rsid w:val="005623E0"/>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noProof/>
      <w:sz w:val="104"/>
      <w:szCs w:val="104"/>
      <w:lang w:val="en-GB" w:eastAsia="en-US"/>
    </w:rPr>
  </w:style>
  <w:style w:type="paragraph" w:customStyle="1" w:styleId="Equation">
    <w:name w:val="Equation"/>
    <w:basedOn w:val="Normal"/>
    <w:rsid w:val="005623E0"/>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sz w:val="20"/>
      <w:lang w:val="en-GB" w:eastAsia="en-US"/>
    </w:rPr>
  </w:style>
  <w:style w:type="paragraph" w:customStyle="1" w:styleId="ASN1">
    <w:name w:val="ASN.1"/>
    <w:basedOn w:val="Normal"/>
    <w:next w:val="ASN1Continue"/>
    <w:uiPriority w:val="99"/>
    <w:rsid w:val="005623E0"/>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noProof/>
      <w:sz w:val="18"/>
      <w:szCs w:val="18"/>
      <w:lang w:val="en-GB" w:eastAsia="en-US"/>
    </w:rPr>
  </w:style>
  <w:style w:type="paragraph" w:customStyle="1" w:styleId="ASN1Continue">
    <w:name w:val="ASN.1 Continue"/>
    <w:basedOn w:val="ASN1"/>
    <w:uiPriority w:val="99"/>
    <w:rsid w:val="005623E0"/>
    <w:pPr>
      <w:spacing w:before="0"/>
    </w:pPr>
  </w:style>
  <w:style w:type="paragraph" w:customStyle="1" w:styleId="ASN1Italic">
    <w:name w:val="ASN.1 Italic"/>
    <w:basedOn w:val="ASN1"/>
    <w:uiPriority w:val="99"/>
    <w:rsid w:val="005623E0"/>
    <w:pPr>
      <w:spacing w:before="0"/>
    </w:pPr>
    <w:rPr>
      <w:b w:val="0"/>
      <w:bCs w:val="0"/>
      <w:i/>
      <w:iCs/>
      <w:sz w:val="20"/>
      <w:szCs w:val="20"/>
    </w:rPr>
  </w:style>
  <w:style w:type="paragraph" w:customStyle="1" w:styleId="Note">
    <w:name w:val="Note"/>
    <w:basedOn w:val="Normal"/>
    <w:next w:val="Normal"/>
    <w:uiPriority w:val="99"/>
    <w:rsid w:val="005623E0"/>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noProof/>
      <w:sz w:val="18"/>
      <w:szCs w:val="18"/>
      <w:lang w:val="en-GB" w:eastAsia="en-US"/>
    </w:rPr>
  </w:style>
  <w:style w:type="character" w:customStyle="1" w:styleId="NoteChar">
    <w:name w:val="Note Char"/>
    <w:uiPriority w:val="99"/>
    <w:rsid w:val="005623E0"/>
    <w:rPr>
      <w:rFonts w:cs="Times New Roman"/>
      <w:sz w:val="18"/>
      <w:szCs w:val="18"/>
      <w:lang w:val="en-GB" w:eastAsia="en-US"/>
    </w:rPr>
  </w:style>
  <w:style w:type="paragraph" w:customStyle="1" w:styleId="head">
    <w:name w:val="head"/>
    <w:basedOn w:val="headfoot"/>
    <w:next w:val="foot"/>
    <w:uiPriority w:val="99"/>
    <w:rsid w:val="005623E0"/>
    <w:rPr>
      <w:color w:val="FFFFFF"/>
    </w:rPr>
  </w:style>
  <w:style w:type="paragraph" w:customStyle="1" w:styleId="foot">
    <w:name w:val="foot"/>
    <w:basedOn w:val="head"/>
    <w:next w:val="Heading1"/>
    <w:uiPriority w:val="99"/>
    <w:rsid w:val="005623E0"/>
  </w:style>
  <w:style w:type="paragraph" w:customStyle="1" w:styleId="RecISO">
    <w:name w:val="Rec_ISO_#"/>
    <w:basedOn w:val="Rec"/>
    <w:uiPriority w:val="99"/>
    <w:rsid w:val="005623E0"/>
    <w:pPr>
      <w:tabs>
        <w:tab w:val="clear" w:pos="794"/>
        <w:tab w:val="clear" w:pos="1191"/>
        <w:tab w:val="clear" w:pos="1588"/>
        <w:tab w:val="clear" w:pos="1985"/>
      </w:tabs>
    </w:pPr>
  </w:style>
  <w:style w:type="paragraph" w:customStyle="1" w:styleId="RecCCITT">
    <w:name w:val="Rec_CCITT_#"/>
    <w:basedOn w:val="RecISO"/>
    <w:uiPriority w:val="99"/>
    <w:rsid w:val="005623E0"/>
    <w:pPr>
      <w:spacing w:before="0"/>
    </w:pPr>
  </w:style>
  <w:style w:type="paragraph" w:customStyle="1" w:styleId="IndexTitle">
    <w:name w:val="Index_Title"/>
    <w:basedOn w:val="AnnexTitle"/>
    <w:uiPriority w:val="99"/>
    <w:rsid w:val="005623E0"/>
  </w:style>
  <w:style w:type="paragraph" w:styleId="Revision">
    <w:name w:val="Revision"/>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noProof/>
      <w:sz w:val="20"/>
      <w:szCs w:val="20"/>
      <w:lang w:val="en-GB" w:eastAsia="en-US"/>
    </w:rPr>
  </w:style>
  <w:style w:type="paragraph" w:customStyle="1" w:styleId="Sprechblasentext1">
    <w:name w:val="Sprechblasentext1"/>
    <w:basedOn w:val="Normal"/>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noProof/>
      <w:sz w:val="16"/>
      <w:szCs w:val="16"/>
      <w:lang w:val="en-GB" w:eastAsia="en-US"/>
    </w:rPr>
  </w:style>
  <w:style w:type="paragraph" w:customStyle="1" w:styleId="CourierText">
    <w:name w:val="Courier Text"/>
    <w:basedOn w:val="Normal"/>
    <w:uiPriority w:val="99"/>
    <w:rsid w:val="005623E0"/>
    <w:pPr>
      <w:numPr>
        <w:ilvl w:val="12"/>
      </w:numPr>
      <w:overflowPunct w:val="0"/>
      <w:autoSpaceDE w:val="0"/>
      <w:autoSpaceDN w:val="0"/>
      <w:adjustRightInd w:val="0"/>
      <w:spacing w:after="60" w:line="240" w:lineRule="auto"/>
      <w:textAlignment w:val="baseline"/>
    </w:pPr>
    <w:rPr>
      <w:rFonts w:ascii="Courier" w:eastAsia="Malgun Gothic" w:hAnsi="Courier" w:cs="Courier"/>
      <w:noProof/>
      <w:lang w:val="en-GB" w:eastAsia="en-US"/>
    </w:rPr>
  </w:style>
  <w:style w:type="paragraph" w:styleId="TableofFigures">
    <w:name w:val="table of figures"/>
    <w:basedOn w:val="Normal"/>
    <w:next w:val="Normal"/>
    <w:uiPriority w:val="99"/>
    <w:rsid w:val="005623E0"/>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noProof/>
      <w:sz w:val="20"/>
      <w:szCs w:val="20"/>
      <w:lang w:val="en-GB" w:eastAsia="en-US"/>
    </w:rPr>
  </w:style>
  <w:style w:type="paragraph" w:styleId="TOC9">
    <w:name w:val="toc 9"/>
    <w:basedOn w:val="Normal"/>
    <w:next w:val="Normal"/>
    <w:autoRedefine/>
    <w:uiPriority w:val="39"/>
    <w:rsid w:val="005623E0"/>
    <w:pPr>
      <w:overflowPunct w:val="0"/>
      <w:autoSpaceDE w:val="0"/>
      <w:autoSpaceDN w:val="0"/>
      <w:adjustRightInd w:val="0"/>
      <w:spacing w:before="60" w:after="0" w:line="240" w:lineRule="auto"/>
      <w:textAlignment w:val="baseline"/>
    </w:pPr>
    <w:rPr>
      <w:rFonts w:ascii="Times New Roman" w:eastAsia="Malgun Gothic" w:hAnsi="Times New Roman" w:cs="Times New Roman"/>
      <w:bCs/>
      <w:noProof/>
      <w:sz w:val="20"/>
      <w:szCs w:val="20"/>
      <w:lang w:val="en-GB" w:eastAsia="en-US"/>
    </w:rPr>
  </w:style>
  <w:style w:type="character" w:styleId="Hyperlink">
    <w:name w:val="Hyperlink"/>
    <w:uiPriority w:val="99"/>
    <w:rsid w:val="005623E0"/>
    <w:rPr>
      <w:rFonts w:cs="Times New Roman"/>
      <w:color w:val="0000FF"/>
      <w:u w:val="single"/>
    </w:rPr>
  </w:style>
  <w:style w:type="paragraph" w:styleId="BodyText">
    <w:name w:val="Body Text"/>
    <w:basedOn w:val="Normal"/>
    <w:link w:val="BodyTextChar"/>
    <w:uiPriority w:val="99"/>
    <w:rsid w:val="005623E0"/>
    <w:pPr>
      <w:spacing w:after="60" w:line="240" w:lineRule="auto"/>
      <w:jc w:val="both"/>
    </w:pPr>
    <w:rPr>
      <w:rFonts w:ascii="Times New Roman" w:eastAsia="Batang" w:hAnsi="Times New Roman" w:cs="Times New Roman"/>
      <w:noProof/>
      <w:lang w:val="en-GB" w:eastAsia="en-US"/>
    </w:rPr>
  </w:style>
  <w:style w:type="character" w:customStyle="1" w:styleId="BodyTextChar">
    <w:name w:val="Body Text Char"/>
    <w:basedOn w:val="DefaultParagraphFont"/>
    <w:link w:val="BodyText"/>
    <w:uiPriority w:val="99"/>
    <w:rsid w:val="005623E0"/>
    <w:rPr>
      <w:rFonts w:ascii="Times New Roman" w:eastAsia="Batang" w:hAnsi="Times New Roman" w:cs="Times New Roman"/>
      <w:noProof/>
      <w:lang w:val="en-GB" w:eastAsia="en-US"/>
    </w:rPr>
  </w:style>
  <w:style w:type="paragraph" w:customStyle="1" w:styleId="AppendixHeading2">
    <w:name w:val="Appendix Heading 2"/>
    <w:basedOn w:val="Heading2"/>
    <w:uiPriority w:val="99"/>
    <w:rsid w:val="005623E0"/>
    <w:pPr>
      <w:keepNext/>
      <w:numPr>
        <w:numId w:val="0"/>
      </w:numPr>
      <w:pBdr>
        <w:bottom w:val="none" w:sz="0" w:space="0" w:color="auto"/>
      </w:pBdr>
      <w:tabs>
        <w:tab w:val="num" w:pos="576"/>
        <w:tab w:val="num" w:pos="720"/>
      </w:tabs>
      <w:overflowPunct w:val="0"/>
      <w:autoSpaceDE w:val="0"/>
      <w:autoSpaceDN w:val="0"/>
      <w:adjustRightInd w:val="0"/>
      <w:spacing w:before="240" w:after="60" w:line="240" w:lineRule="auto"/>
      <w:ind w:left="576" w:hanging="576"/>
      <w:jc w:val="left"/>
      <w:textAlignment w:val="baseline"/>
    </w:pPr>
    <w:rPr>
      <w:rFonts w:ascii="Times New Roman" w:eastAsia="Batang" w:hAnsi="Times New Roman" w:cs="Times New Roman"/>
      <w:b/>
      <w:bCs/>
      <w:caps w:val="0"/>
      <w:noProof/>
      <w:color w:val="auto"/>
      <w:spacing w:val="0"/>
      <w:sz w:val="22"/>
      <w:szCs w:val="22"/>
      <w:lang w:eastAsia="en-US"/>
    </w:rPr>
  </w:style>
  <w:style w:type="paragraph" w:customStyle="1" w:styleId="AppendixHeadingI">
    <w:name w:val="Appendix Heading I"/>
    <w:basedOn w:val="Normal"/>
    <w:uiPriority w:val="99"/>
    <w:rsid w:val="005623E0"/>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noProof/>
      <w:kern w:val="28"/>
      <w:sz w:val="28"/>
      <w:szCs w:val="28"/>
      <w:lang w:val="nb-NO" w:eastAsia="en-US"/>
    </w:rPr>
  </w:style>
  <w:style w:type="paragraph" w:customStyle="1" w:styleId="AppendixHeading3">
    <w:name w:val="Appendix Heading 3"/>
    <w:basedOn w:val="Heading3"/>
    <w:uiPriority w:val="99"/>
    <w:rsid w:val="005623E0"/>
    <w:pPr>
      <w:keepNext/>
      <w:numPr>
        <w:numId w:val="0"/>
      </w:numPr>
      <w:pBdr>
        <w:top w:val="none" w:sz="0" w:space="0" w:color="auto"/>
        <w:bottom w:val="none" w:sz="0" w:space="0" w:color="auto"/>
      </w:pBdr>
      <w:tabs>
        <w:tab w:val="num" w:pos="720"/>
        <w:tab w:val="left" w:pos="794"/>
      </w:tabs>
      <w:overflowPunct w:val="0"/>
      <w:autoSpaceDE w:val="0"/>
      <w:autoSpaceDN w:val="0"/>
      <w:adjustRightInd w:val="0"/>
      <w:spacing w:before="240" w:after="60" w:line="240" w:lineRule="auto"/>
      <w:ind w:left="720" w:hanging="720"/>
      <w:jc w:val="left"/>
      <w:textAlignment w:val="baseline"/>
    </w:pPr>
    <w:rPr>
      <w:rFonts w:ascii="Times New Roman" w:eastAsia="Batang" w:hAnsi="Times New Roman" w:cs="Times New Roman"/>
      <w:b/>
      <w:bCs/>
      <w:caps w:val="0"/>
      <w:noProof/>
      <w:color w:val="auto"/>
      <w:sz w:val="22"/>
      <w:szCs w:val="22"/>
      <w:lang w:val="nb-NO" w:eastAsia="en-US"/>
    </w:rPr>
  </w:style>
  <w:style w:type="paragraph" w:customStyle="1" w:styleId="AppendixHeading4">
    <w:name w:val="Appendix Heading 4"/>
    <w:basedOn w:val="Heading4"/>
    <w:uiPriority w:val="99"/>
    <w:rsid w:val="005623E0"/>
    <w:pPr>
      <w:keepNext/>
      <w:numPr>
        <w:numId w:val="0"/>
      </w:numPr>
      <w:pBdr>
        <w:bottom w:val="none" w:sz="0" w:space="0" w:color="auto"/>
      </w:pBdr>
      <w:tabs>
        <w:tab w:val="left" w:pos="794"/>
        <w:tab w:val="num" w:pos="864"/>
      </w:tabs>
      <w:overflowPunct w:val="0"/>
      <w:autoSpaceDE w:val="0"/>
      <w:autoSpaceDN w:val="0"/>
      <w:adjustRightInd w:val="0"/>
      <w:spacing w:before="240" w:after="60" w:line="240" w:lineRule="auto"/>
      <w:ind w:left="864" w:hanging="864"/>
      <w:jc w:val="left"/>
      <w:textAlignment w:val="baseline"/>
    </w:pPr>
    <w:rPr>
      <w:rFonts w:ascii="Times New Roman" w:eastAsia="Batang" w:hAnsi="Times New Roman" w:cs="Times New Roman"/>
      <w:b/>
      <w:bCs/>
      <w:caps w:val="0"/>
      <w:noProof/>
      <w:color w:val="auto"/>
      <w:spacing w:val="0"/>
    </w:rPr>
  </w:style>
  <w:style w:type="paragraph" w:customStyle="1" w:styleId="AppendixHeading5">
    <w:name w:val="Appendix Heading 5"/>
    <w:basedOn w:val="Heading5"/>
    <w:uiPriority w:val="99"/>
    <w:rsid w:val="005623E0"/>
    <w:pPr>
      <w:numPr>
        <w:numId w:val="0"/>
      </w:numPr>
      <w:tabs>
        <w:tab w:val="left" w:pos="794"/>
        <w:tab w:val="num" w:pos="1008"/>
        <w:tab w:val="num" w:pos="4752"/>
      </w:tabs>
      <w:overflowPunct w:val="0"/>
      <w:autoSpaceDE w:val="0"/>
      <w:autoSpaceDN w:val="0"/>
      <w:adjustRightInd w:val="0"/>
      <w:spacing w:before="240" w:after="60" w:line="240" w:lineRule="auto"/>
      <w:ind w:left="1008" w:hanging="1008"/>
      <w:jc w:val="left"/>
      <w:textAlignment w:val="baseline"/>
    </w:pPr>
    <w:rPr>
      <w:rFonts w:ascii="Times New Roman" w:eastAsia="Batang" w:hAnsi="Times New Roman" w:cs="Times New Roman"/>
      <w:b/>
      <w:bCs/>
      <w:caps w:val="0"/>
      <w:noProof/>
      <w:color w:val="auto"/>
      <w:spacing w:val="0"/>
    </w:rPr>
  </w:style>
  <w:style w:type="character" w:styleId="FollowedHyperlink">
    <w:name w:val="FollowedHyperlink"/>
    <w:uiPriority w:val="99"/>
    <w:rsid w:val="005623E0"/>
    <w:rPr>
      <w:rFonts w:cs="Times New Roman"/>
      <w:color w:val="800080"/>
      <w:u w:val="single"/>
    </w:rPr>
  </w:style>
  <w:style w:type="paragraph" w:customStyle="1" w:styleId="BlancChar">
    <w:name w:val="Blanc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noProof/>
      <w:sz w:val="8"/>
      <w:szCs w:val="8"/>
      <w:lang w:eastAsia="en-US"/>
    </w:rPr>
  </w:style>
  <w:style w:type="paragraph" w:styleId="DocumentMap">
    <w:name w:val="Document Map"/>
    <w:basedOn w:val="Normal"/>
    <w:link w:val="DocumentMapChar"/>
    <w:uiPriority w:val="99"/>
    <w:semiHidden/>
    <w:rsid w:val="005623E0"/>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16"/>
      <w:szCs w:val="20"/>
      <w:lang w:val="en-GB"/>
    </w:rPr>
  </w:style>
  <w:style w:type="character" w:customStyle="1" w:styleId="DocumentMapChar">
    <w:name w:val="Document Map Char"/>
    <w:basedOn w:val="DefaultParagraphFont"/>
    <w:link w:val="DocumentMap"/>
    <w:uiPriority w:val="99"/>
    <w:semiHidden/>
    <w:rsid w:val="005623E0"/>
    <w:rPr>
      <w:rFonts w:ascii="Times New Roman" w:eastAsia="Malgun Gothic" w:hAnsi="Times New Roman" w:cs="Times New Roman"/>
      <w:noProof/>
      <w:sz w:val="16"/>
      <w:szCs w:val="20"/>
      <w:shd w:val="clear" w:color="auto" w:fill="000080"/>
      <w:lang w:val="en-GB"/>
    </w:rPr>
  </w:style>
  <w:style w:type="paragraph" w:styleId="BodyTextIndent3">
    <w:name w:val="Body Text Indent 3"/>
    <w:basedOn w:val="Normal"/>
    <w:link w:val="BodyTextIndent3Char"/>
    <w:uiPriority w:val="99"/>
    <w:rsid w:val="005623E0"/>
    <w:pPr>
      <w:spacing w:before="136" w:after="0" w:line="240" w:lineRule="auto"/>
      <w:ind w:left="720"/>
      <w:jc w:val="both"/>
    </w:pPr>
    <w:rPr>
      <w:rFonts w:ascii="Times New Roman" w:eastAsia="Malgun Gothic" w:hAnsi="Times New Roman" w:cs="Times New Roman"/>
      <w:noProof/>
      <w:sz w:val="16"/>
      <w:szCs w:val="16"/>
      <w:lang w:val="en-GB"/>
    </w:rPr>
  </w:style>
  <w:style w:type="character" w:customStyle="1" w:styleId="BodyTextIndent3Char">
    <w:name w:val="Body Text Indent 3 Char"/>
    <w:basedOn w:val="DefaultParagraphFont"/>
    <w:link w:val="BodyTextIndent3"/>
    <w:uiPriority w:val="99"/>
    <w:rsid w:val="005623E0"/>
    <w:rPr>
      <w:rFonts w:ascii="Times New Roman" w:eastAsia="Malgun Gothic" w:hAnsi="Times New Roman" w:cs="Times New Roman"/>
      <w:noProof/>
      <w:sz w:val="16"/>
      <w:szCs w:val="16"/>
      <w:lang w:val="en-GB"/>
    </w:rPr>
  </w:style>
  <w:style w:type="paragraph" w:styleId="BodyTextIndent2">
    <w:name w:val="Body Text Indent 2"/>
    <w:basedOn w:val="Normal"/>
    <w:link w:val="BodyTextInden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noProof/>
      <w:sz w:val="20"/>
      <w:szCs w:val="20"/>
      <w:lang w:val="en-GB"/>
    </w:rPr>
  </w:style>
  <w:style w:type="character" w:customStyle="1" w:styleId="BodyTextIndent2Char">
    <w:name w:val="Body Text Indent 2 Char"/>
    <w:basedOn w:val="DefaultParagraphFont"/>
    <w:link w:val="BodyTextIndent2"/>
    <w:uiPriority w:val="99"/>
    <w:rsid w:val="005623E0"/>
    <w:rPr>
      <w:rFonts w:ascii="Times New Roman" w:eastAsia="Malgun Gothic" w:hAnsi="Times New Roman" w:cs="Times New Roman"/>
      <w:noProof/>
      <w:sz w:val="20"/>
      <w:szCs w:val="20"/>
      <w:lang w:val="en-GB"/>
    </w:rPr>
  </w:style>
  <w:style w:type="paragraph" w:customStyle="1" w:styleId="11BodyText">
    <w:name w:val="11 BodyText"/>
    <w:basedOn w:val="Normal"/>
    <w:uiPriority w:val="99"/>
    <w:rsid w:val="005623E0"/>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Kommentarthema1">
    <w:name w:val="Kommentarthema1"/>
    <w:basedOn w:val="CommentText"/>
    <w:next w:val="CommentText"/>
    <w:uiPriority w:val="99"/>
    <w:semiHidden/>
    <w:rsid w:val="005623E0"/>
    <w:rPr>
      <w:b/>
      <w:bCs/>
    </w:rPr>
  </w:style>
  <w:style w:type="paragraph" w:styleId="BodyText3">
    <w:name w:val="Body Text 3"/>
    <w:basedOn w:val="Normal"/>
    <w:link w:val="BodyText3Char"/>
    <w:uiPriority w:val="99"/>
    <w:rsid w:val="005623E0"/>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noProof/>
      <w:sz w:val="16"/>
      <w:szCs w:val="16"/>
      <w:lang w:val="en-GB"/>
    </w:rPr>
  </w:style>
  <w:style w:type="character" w:customStyle="1" w:styleId="BodyText3Char">
    <w:name w:val="Body Text 3 Char"/>
    <w:basedOn w:val="DefaultParagraphFont"/>
    <w:link w:val="BodyText3"/>
    <w:uiPriority w:val="99"/>
    <w:rsid w:val="005623E0"/>
    <w:rPr>
      <w:rFonts w:ascii="Times New Roman" w:eastAsia="Malgun Gothic" w:hAnsi="Times New Roman" w:cs="Times New Roman"/>
      <w:noProof/>
      <w:sz w:val="16"/>
      <w:szCs w:val="16"/>
      <w:lang w:val="en-GB"/>
    </w:rPr>
  </w:style>
  <w:style w:type="paragraph" w:customStyle="1" w:styleId="Note1">
    <w:name w:val="Note 1"/>
    <w:basedOn w:val="Note"/>
    <w:qFormat/>
    <w:rsid w:val="005623E0"/>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Legend">
    <w:name w:val="Figure_Legend"/>
    <w:basedOn w:val="TableLegend"/>
    <w:next w:val="Normal"/>
    <w:uiPriority w:val="99"/>
    <w:rsid w:val="005623E0"/>
  </w:style>
  <w:style w:type="paragraph" w:customStyle="1" w:styleId="Fig0">
    <w:name w:val="Fig"/>
    <w:basedOn w:val="Figure0"/>
    <w:next w:val="Fig"/>
    <w:uiPriority w:val="99"/>
    <w:rsid w:val="005623E0"/>
    <w:pPr>
      <w:spacing w:before="136" w:after="0"/>
    </w:pPr>
    <w:rPr>
      <w:lang w:val="en-US"/>
    </w:rPr>
  </w:style>
  <w:style w:type="paragraph" w:customStyle="1" w:styleId="figure1">
    <w:name w:val="figure"/>
    <w:basedOn w:val="Normal"/>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
    <w:name w:val="Figure_# Char"/>
    <w:uiPriority w:val="99"/>
    <w:rsid w:val="005623E0"/>
    <w:rPr>
      <w:rFonts w:cs="Times New Roman"/>
      <w:lang w:val="en-US" w:eastAsia="en-US"/>
    </w:rPr>
  </w:style>
  <w:style w:type="paragraph" w:customStyle="1" w:styleId="Annex2">
    <w:name w:val="Annex 2"/>
    <w:basedOn w:val="Normal"/>
    <w:next w:val="Normal"/>
    <w:uiPriority w:val="99"/>
    <w:rsid w:val="005623E0"/>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noProof/>
      <w:lang w:val="en-GB" w:eastAsia="en-US"/>
    </w:rPr>
  </w:style>
  <w:style w:type="paragraph" w:customStyle="1" w:styleId="Annex3">
    <w:name w:val="Annex 3"/>
    <w:basedOn w:val="Normal"/>
    <w:next w:val="Normal"/>
    <w:rsid w:val="005623E0"/>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noProof/>
      <w:sz w:val="20"/>
      <w:szCs w:val="20"/>
      <w:lang w:val="en-GB" w:eastAsia="en-US"/>
    </w:rPr>
  </w:style>
  <w:style w:type="paragraph" w:customStyle="1" w:styleId="Annex4">
    <w:name w:val="Annex 4"/>
    <w:basedOn w:val="Normal"/>
    <w:next w:val="Normal"/>
    <w:autoRedefine/>
    <w:uiPriority w:val="99"/>
    <w:rsid w:val="005623E0"/>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noProof/>
      <w:sz w:val="20"/>
      <w:szCs w:val="20"/>
      <w:lang w:val="en-GB" w:eastAsia="en-US"/>
    </w:rPr>
  </w:style>
  <w:style w:type="paragraph" w:customStyle="1" w:styleId="Annex5">
    <w:name w:val="Annex 5"/>
    <w:basedOn w:val="Normal"/>
    <w:next w:val="Normal"/>
    <w:autoRedefine/>
    <w:uiPriority w:val="99"/>
    <w:rsid w:val="005623E0"/>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noProof/>
      <w:sz w:val="20"/>
      <w:szCs w:val="20"/>
      <w:lang w:val="en-GB" w:eastAsia="en-US"/>
    </w:rPr>
  </w:style>
  <w:style w:type="character" w:customStyle="1" w:styleId="CourierTextChar">
    <w:name w:val="Courier Text Char"/>
    <w:uiPriority w:val="99"/>
    <w:rsid w:val="005623E0"/>
    <w:rPr>
      <w:rFonts w:ascii="Courier" w:hAnsi="Courier" w:cs="Courier"/>
      <w:sz w:val="22"/>
      <w:szCs w:val="22"/>
      <w:lang w:val="en-GB" w:eastAsia="en-US"/>
    </w:rPr>
  </w:style>
  <w:style w:type="paragraph" w:styleId="BodyText2">
    <w:name w:val="Body Text 2"/>
    <w:basedOn w:val="Normal"/>
    <w:link w:val="BodyTex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2Char">
    <w:name w:val="Body Text 2 Char"/>
    <w:basedOn w:val="DefaultParagraphFont"/>
    <w:link w:val="BodyText2"/>
    <w:uiPriority w:val="99"/>
    <w:rsid w:val="005623E0"/>
    <w:rPr>
      <w:rFonts w:ascii="Times New Roman" w:eastAsia="Malgun Gothic" w:hAnsi="Times New Roman" w:cs="Times New Roman"/>
      <w:noProof/>
      <w:sz w:val="20"/>
      <w:szCs w:val="20"/>
      <w:lang w:val="en-GB"/>
    </w:rPr>
  </w:style>
  <w:style w:type="paragraph" w:customStyle="1" w:styleId="Normal1">
    <w:name w:val="Normal1"/>
    <w:basedOn w:val="TableTitle"/>
    <w:uiPriority w:val="99"/>
    <w:rsid w:val="005623E0"/>
    <w:pPr>
      <w:tabs>
        <w:tab w:val="center" w:pos="4864"/>
      </w:tabs>
      <w:jc w:val="both"/>
    </w:pPr>
  </w:style>
  <w:style w:type="paragraph" w:customStyle="1" w:styleId="equation0">
    <w:name w:val="equation"/>
    <w:basedOn w:val="Normal"/>
    <w:uiPriority w:val="99"/>
    <w:rsid w:val="005623E0"/>
    <w:pPr>
      <w:spacing w:before="100" w:beforeAutospacing="1" w:after="100" w:afterAutospacing="1" w:line="240" w:lineRule="auto"/>
    </w:pPr>
    <w:rPr>
      <w:rFonts w:ascii="Arial Unicode MS" w:eastAsia="Malgun Gothic" w:hAnsi="Arial Unicode MS" w:cs="Arial Unicode MS"/>
      <w:noProof/>
      <w:sz w:val="24"/>
      <w:szCs w:val="24"/>
      <w:lang w:eastAsia="en-US"/>
    </w:rPr>
  </w:style>
  <w:style w:type="paragraph" w:customStyle="1" w:styleId="AnnexNotitle">
    <w:name w:val="Annex_No &amp; 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Headingb">
    <w:name w:val="Heading_b"/>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TableTitleCharChar">
    <w:name w:val="Table_Title Char Char"/>
    <w:basedOn w:val="Normal"/>
    <w:next w:val="BlancCharChar"/>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TableTitleCharCharChar1">
    <w:name w:val="Table_Title Char Char Char1"/>
    <w:uiPriority w:val="99"/>
    <w:rsid w:val="005623E0"/>
    <w:rPr>
      <w:rFonts w:cs="Times New Roman"/>
      <w:b/>
      <w:bCs/>
      <w:lang w:val="en-GB" w:eastAsia="en-US"/>
    </w:rPr>
  </w:style>
  <w:style w:type="character" w:customStyle="1" w:styleId="TableTitleCharCharChar">
    <w:name w:val="Table_Title Char Char Char"/>
    <w:uiPriority w:val="99"/>
    <w:rsid w:val="005623E0"/>
    <w:rPr>
      <w:rFonts w:cs="Times New Roman"/>
      <w:b/>
      <w:bCs/>
      <w:lang w:val="en-GB" w:eastAsia="en-US"/>
    </w:rPr>
  </w:style>
  <w:style w:type="character" w:customStyle="1" w:styleId="Annex1Char">
    <w:name w:val="Annex 1 Char"/>
    <w:uiPriority w:val="99"/>
    <w:rsid w:val="005623E0"/>
    <w:rPr>
      <w:rFonts w:cs="Times New Roman"/>
      <w:b/>
      <w:bCs/>
      <w:sz w:val="24"/>
      <w:szCs w:val="24"/>
      <w:lang w:val="en-GB" w:eastAsia="en-US"/>
    </w:rPr>
  </w:style>
  <w:style w:type="paragraph" w:customStyle="1" w:styleId="TableTitleChar">
    <w:name w:val="Table_Title Char"/>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Annex3Char">
    <w:name w:val="Annex 3 Char"/>
    <w:uiPriority w:val="99"/>
    <w:rsid w:val="005623E0"/>
    <w:rPr>
      <w:rFonts w:cs="Times New Roman"/>
      <w:b/>
      <w:bCs/>
      <w:lang w:val="en-GB" w:eastAsia="en-US"/>
    </w:rPr>
  </w:style>
  <w:style w:type="character" w:customStyle="1" w:styleId="Heading1Char1">
    <w:name w:val="Heading 1 Char1"/>
    <w:uiPriority w:val="99"/>
    <w:rsid w:val="005623E0"/>
    <w:rPr>
      <w:rFonts w:cs="Times New Roman"/>
      <w:b/>
      <w:bCs/>
      <w:sz w:val="24"/>
      <w:szCs w:val="24"/>
      <w:lang w:val="en-GB" w:eastAsia="en-US"/>
    </w:rPr>
  </w:style>
  <w:style w:type="paragraph" w:customStyle="1" w:styleId="toc0">
    <w:name w:val="toc 0"/>
    <w:basedOn w:val="Normal"/>
    <w:next w:val="TOC1"/>
    <w:uiPriority w:val="99"/>
    <w:rsid w:val="005623E0"/>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RecNo">
    <w:name w:val="Rec_No"/>
    <w:basedOn w:val="Normal"/>
    <w:next w:val="Rectitle"/>
    <w:uiPriority w:val="99"/>
    <w:rsid w:val="005623E0"/>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noProof/>
      <w:sz w:val="28"/>
      <w:szCs w:val="20"/>
      <w:lang w:val="en-GB" w:eastAsia="en-US"/>
    </w:rPr>
  </w:style>
  <w:style w:type="paragraph" w:customStyle="1" w:styleId="Rectitle">
    <w:name w:val="Rec_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FooterQP">
    <w:name w:val="Footer_QP"/>
    <w:basedOn w:val="Normal"/>
    <w:uiPriority w:val="99"/>
    <w:rsid w:val="005623E0"/>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noProof/>
      <w:szCs w:val="20"/>
      <w:lang w:val="en-GB" w:eastAsia="en-US"/>
    </w:rPr>
  </w:style>
  <w:style w:type="character" w:customStyle="1" w:styleId="href">
    <w:name w:val="href"/>
    <w:uiPriority w:val="99"/>
    <w:rsid w:val="005623E0"/>
    <w:rPr>
      <w:rFonts w:cs="Times New Roman"/>
      <w:lang w:val="fr-FR"/>
    </w:rPr>
  </w:style>
  <w:style w:type="table" w:styleId="TableGrid">
    <w:name w:val="Table Grid"/>
    <w:basedOn w:val="Table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5623E0"/>
    <w:rPr>
      <w:rFonts w:cs="Times New Roman"/>
    </w:rPr>
  </w:style>
  <w:style w:type="character" w:customStyle="1" w:styleId="Head0">
    <w:name w:val="Head"/>
    <w:uiPriority w:val="99"/>
    <w:rsid w:val="005623E0"/>
    <w:rPr>
      <w:rFonts w:cs="Times New Roman"/>
      <w:b/>
    </w:rPr>
  </w:style>
  <w:style w:type="paragraph" w:customStyle="1" w:styleId="Tablehead">
    <w:name w:val="Table_head"/>
    <w:basedOn w:val="Tabletext0"/>
    <w:next w:val="Tabletext0"/>
    <w:uiPriority w:val="99"/>
    <w:rsid w:val="005623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5623E0"/>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noProof/>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5623E0"/>
    <w:pPr>
      <w:keepNext/>
      <w:pBdr>
        <w:bottom w:val="none" w:sz="0" w:space="0" w:color="auto"/>
      </w:pBdr>
      <w:tabs>
        <w:tab w:val="num" w:pos="432"/>
      </w:tabs>
      <w:overflowPunct w:val="0"/>
      <w:autoSpaceDE w:val="0"/>
      <w:autoSpaceDN w:val="0"/>
      <w:adjustRightInd w:val="0"/>
      <w:spacing w:before="480" w:after="0" w:line="240" w:lineRule="auto"/>
      <w:ind w:left="432" w:hanging="432"/>
      <w:jc w:val="both"/>
      <w:textAlignment w:val="baseline"/>
    </w:pPr>
    <w:rPr>
      <w:rFonts w:ascii="Times New Roman" w:eastAsia="Batang" w:hAnsi="Times New Roman" w:cs="Times New Roman"/>
      <w:b/>
      <w:bCs/>
      <w:caps w:val="0"/>
      <w:noProof/>
      <w:color w:val="auto"/>
      <w:spacing w:val="0"/>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5623E0"/>
    <w:pPr>
      <w:keepNext/>
      <w:numPr>
        <w:numId w:val="0"/>
      </w:numPr>
      <w:pBdr>
        <w:bottom w:val="none" w:sz="0" w:space="0" w:color="auto"/>
      </w:pBdr>
      <w:tabs>
        <w:tab w:val="num" w:pos="720"/>
      </w:tabs>
      <w:overflowPunct w:val="0"/>
      <w:autoSpaceDE w:val="0"/>
      <w:autoSpaceDN w:val="0"/>
      <w:adjustRightInd w:val="0"/>
      <w:spacing w:before="313" w:after="0" w:line="240" w:lineRule="auto"/>
      <w:jc w:val="both"/>
      <w:textAlignment w:val="baseline"/>
    </w:pPr>
    <w:rPr>
      <w:rFonts w:ascii="Times New Roman" w:eastAsia="Batang" w:hAnsi="Times New Roman" w:cs="Times New Roman"/>
      <w:b/>
      <w:bCs/>
      <w:caps w:val="0"/>
      <w:noProof/>
      <w:color w:val="auto"/>
      <w:spacing w:val="0"/>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5623E0"/>
    <w:pPr>
      <w:keepNext/>
      <w:pBdr>
        <w:top w:val="none" w:sz="0" w:space="0" w:color="auto"/>
        <w:bottom w:val="none" w:sz="0" w:space="0" w:color="auto"/>
      </w:pBdr>
      <w:overflowPunct w:val="0"/>
      <w:autoSpaceDE w:val="0"/>
      <w:autoSpaceDN w:val="0"/>
      <w:adjustRightInd w:val="0"/>
      <w:spacing w:before="181" w:after="0" w:line="240" w:lineRule="auto"/>
      <w:jc w:val="both"/>
      <w:textAlignment w:val="baseline"/>
    </w:pPr>
    <w:rPr>
      <w:rFonts w:ascii="Times New Roman" w:eastAsia="Batang" w:hAnsi="Times New Roman" w:cs="Times New Roman"/>
      <w:b/>
      <w:bCs/>
      <w:caps w:val="0"/>
      <w:noProof/>
      <w:color w:val="auto"/>
      <w:sz w:val="20"/>
      <w:szCs w:val="20"/>
      <w:lang w:eastAsia="en-US"/>
    </w:rPr>
  </w:style>
  <w:style w:type="character" w:customStyle="1" w:styleId="NoteChar1">
    <w:name w:val="Note Char1"/>
    <w:uiPriority w:val="99"/>
    <w:rsid w:val="005623E0"/>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623E0"/>
    <w:pPr>
      <w:overflowPunct w:val="0"/>
      <w:autoSpaceDE w:val="0"/>
      <w:autoSpaceDN w:val="0"/>
      <w:adjustRightInd w:val="0"/>
      <w:spacing w:before="20" w:after="40" w:line="240" w:lineRule="auto"/>
      <w:jc w:val="center"/>
      <w:textAlignment w:val="baseline"/>
    </w:pPr>
    <w:rPr>
      <w:rFonts w:ascii="Times New Roman" w:eastAsia="Batang" w:hAnsi="Times New Roman" w:cs="Times New Roman"/>
      <w:noProof/>
      <w:sz w:val="20"/>
      <w:szCs w:val="20"/>
      <w:lang w:val="en-GB" w:eastAsia="en-US"/>
    </w:rPr>
  </w:style>
  <w:style w:type="paragraph" w:customStyle="1" w:styleId="Styleenumlev1Left0Hanging03">
    <w:name w:val="Style enumlev1 + Left:  0&quot; Hanging:  0.3&quot;"/>
    <w:basedOn w:val="enumlev1"/>
    <w:uiPriority w:val="99"/>
    <w:rsid w:val="005623E0"/>
    <w:pPr>
      <w:spacing w:before="136"/>
      <w:ind w:left="432" w:hanging="432"/>
    </w:pPr>
    <w:rPr>
      <w:rFonts w:eastAsia="Batang"/>
    </w:rPr>
  </w:style>
  <w:style w:type="paragraph" w:customStyle="1" w:styleId="StyleNote111ptLeft0">
    <w:name w:val="Style Note 1 + 11 pt Left:  0&quot;"/>
    <w:basedOn w:val="Note1"/>
    <w:uiPriority w:val="99"/>
    <w:rsid w:val="005623E0"/>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623E0"/>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noProof/>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5623E0"/>
    <w:pPr>
      <w:ind w:left="1728" w:hanging="1728"/>
    </w:pPr>
    <w:rPr>
      <w:lang w:val="en-US"/>
    </w:rPr>
  </w:style>
  <w:style w:type="paragraph" w:customStyle="1" w:styleId="Annex6">
    <w:name w:val="Annex 6"/>
    <w:basedOn w:val="Annex5"/>
    <w:next w:val="Normal"/>
    <w:autoRedefine/>
    <w:uiPriority w:val="99"/>
    <w:rsid w:val="005623E0"/>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623E0"/>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noProof/>
      <w:lang w:val="en-GB" w:eastAsia="en-US"/>
    </w:rPr>
  </w:style>
  <w:style w:type="character" w:customStyle="1" w:styleId="AVCEquationlevel1CharCharCharCharChar">
    <w:name w:val="AVC Equation level 1 Char Char Char Char Char"/>
    <w:link w:val="AVCEquationlevel1CharCharCharChar"/>
    <w:uiPriority w:val="99"/>
    <w:locked/>
    <w:rsid w:val="005623E0"/>
    <w:rPr>
      <w:rFonts w:ascii="Times" w:eastAsia="Malgun Gothic" w:hAnsi="Times" w:cs="Times New Roman"/>
      <w:noProof/>
      <w:lang w:val="en-GB" w:eastAsia="en-US"/>
    </w:rPr>
  </w:style>
  <w:style w:type="paragraph" w:customStyle="1" w:styleId="SVCBulletslevel1CharCharChar">
    <w:name w:val="SVC Bullets level 1 Char Char Char"/>
    <w:link w:val="SVCBulletslevel1CharCharCharChar"/>
    <w:uiPriority w:val="99"/>
    <w:rsid w:val="005623E0"/>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5623E0"/>
    <w:rPr>
      <w:rFonts w:ascii="Times" w:eastAsia="Malgun Gothic" w:hAnsi="Times" w:cs="Times New Roman"/>
      <w:b/>
      <w:bCs/>
      <w:noProof/>
      <w:sz w:val="20"/>
      <w:szCs w:val="20"/>
      <w:lang w:val="en-GB" w:eastAsia="en-US"/>
    </w:rPr>
  </w:style>
  <w:style w:type="character" w:customStyle="1" w:styleId="SVCBulletslevel1CharChar">
    <w:name w:val="SVC Bullets level 1 Char Char"/>
    <w:link w:val="SVCBulletslevel1Char"/>
    <w:uiPriority w:val="99"/>
    <w:locked/>
    <w:rsid w:val="005623E0"/>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5623E0"/>
    <w:rPr>
      <w:rFonts w:ascii="Times" w:hAnsi="Times"/>
    </w:rPr>
  </w:style>
  <w:style w:type="paragraph" w:customStyle="1" w:styleId="SVCBulletslevel4Char">
    <w:name w:val="SVC Bullets level 4 Char"/>
    <w:basedOn w:val="SVCBulletslevel3CharChar"/>
    <w:link w:val="SVCBulletslevel4CharChar"/>
    <w:uiPriority w:val="99"/>
    <w:rsid w:val="005623E0"/>
    <w:pPr>
      <w:tabs>
        <w:tab w:val="clear" w:pos="-31680"/>
        <w:tab w:val="num" w:pos="2880"/>
      </w:tabs>
      <w:ind w:left="2880" w:hanging="360"/>
    </w:pPr>
  </w:style>
  <w:style w:type="paragraph" w:customStyle="1" w:styleId="SVCBulletslevel5">
    <w:name w:val="SVC Bullets level 5"/>
    <w:basedOn w:val="SVCBulletslevel4Char"/>
    <w:uiPriority w:val="99"/>
    <w:rsid w:val="005623E0"/>
    <w:pPr>
      <w:tabs>
        <w:tab w:val="clear" w:pos="2880"/>
        <w:tab w:val="num" w:pos="3600"/>
      </w:tabs>
      <w:ind w:left="3600"/>
    </w:pPr>
  </w:style>
  <w:style w:type="paragraph" w:customStyle="1" w:styleId="SVCBulletslevel6">
    <w:name w:val="SVC Bullets level 6"/>
    <w:basedOn w:val="SVCBulletslevel5"/>
    <w:uiPriority w:val="99"/>
    <w:rsid w:val="005623E0"/>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623E0"/>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5623E0"/>
    <w:rPr>
      <w:rFonts w:ascii="Times" w:eastAsia="Malgun Gothic" w:hAnsi="Times" w:cs="Times New Roman"/>
      <w:noProof/>
      <w:sz w:val="20"/>
      <w:szCs w:val="20"/>
      <w:lang w:val="en-GB"/>
    </w:rPr>
  </w:style>
  <w:style w:type="character" w:customStyle="1" w:styleId="SVCBulletslevel4CharChar">
    <w:name w:val="SVC Bullets level 4 Char Char"/>
    <w:basedOn w:val="SVCBulletslevel3CharCharChar"/>
    <w:link w:val="SVCBulletslevel4Char"/>
    <w:uiPriority w:val="99"/>
    <w:locked/>
    <w:rsid w:val="005623E0"/>
  </w:style>
  <w:style w:type="paragraph" w:customStyle="1" w:styleId="SVCBulletslevel7">
    <w:name w:val="SVC Bullets level 7"/>
    <w:basedOn w:val="SVCBulletslevel6"/>
    <w:uiPriority w:val="99"/>
    <w:rsid w:val="005623E0"/>
    <w:pPr>
      <w:ind w:left="2772"/>
    </w:pPr>
  </w:style>
  <w:style w:type="paragraph" w:customStyle="1" w:styleId="SVCBulletslevel8">
    <w:name w:val="SVC Bullets level 8"/>
    <w:basedOn w:val="SVCBulletslevel7"/>
    <w:uiPriority w:val="99"/>
    <w:rsid w:val="005623E0"/>
    <w:pPr>
      <w:ind w:left="3168"/>
    </w:pPr>
  </w:style>
  <w:style w:type="paragraph" w:customStyle="1" w:styleId="SVCBulletslevel3">
    <w:name w:val="SVC Bullets level 3"/>
    <w:basedOn w:val="Normal"/>
    <w:uiPriority w:val="99"/>
    <w:rsid w:val="005623E0"/>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noProof/>
      <w:sz w:val="20"/>
      <w:szCs w:val="20"/>
      <w:lang w:val="en-GB" w:eastAsia="en-US"/>
    </w:rPr>
  </w:style>
  <w:style w:type="paragraph" w:customStyle="1" w:styleId="SVCBulletslevel2CharChar">
    <w:name w:val="SVC Bullets level 2 Char Char"/>
    <w:basedOn w:val="Normal"/>
    <w:link w:val="SVCBulletslevel2CharCharChar"/>
    <w:uiPriority w:val="99"/>
    <w:rsid w:val="005623E0"/>
    <w:pPr>
      <w:numPr>
        <w:numId w:val="7"/>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noProof/>
      <w:sz w:val="20"/>
      <w:szCs w:val="20"/>
      <w:lang w:val="en-GB" w:eastAsia="en-US"/>
    </w:rPr>
  </w:style>
  <w:style w:type="character" w:customStyle="1" w:styleId="SVCBulletslevel2CharCharChar">
    <w:name w:val="SVC Bullets level 2 Char Char Char"/>
    <w:link w:val="SVCBulletslevel2CharChar"/>
    <w:uiPriority w:val="99"/>
    <w:locked/>
    <w:rsid w:val="005623E0"/>
    <w:rPr>
      <w:rFonts w:ascii="Times New Roman" w:eastAsia="Malgun Gothic" w:hAnsi="Times New Roman" w:cs="Times New Roman"/>
      <w:noProof/>
      <w:sz w:val="20"/>
      <w:szCs w:val="20"/>
      <w:lang w:val="en-GB" w:eastAsia="en-US"/>
    </w:rPr>
  </w:style>
  <w:style w:type="paragraph" w:customStyle="1" w:styleId="FigureCharChar">
    <w:name w:val="Figure_# Char Char"/>
    <w:basedOn w:val="Normal"/>
    <w:next w:val="FigureTitleChar"/>
    <w:link w:val="FigureCharChar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0">
    <w:name w:val="Figure Char Char Char"/>
    <w:basedOn w:val="Normal"/>
    <w:next w:val="Normal"/>
    <w:link w:val="FigureCharCharCharChar"/>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1">
    <w:name w:val="figure Char Char Char"/>
    <w:basedOn w:val="Normal"/>
    <w:link w:val="figureCharCharCharChar0"/>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2">
    <w:name w:val="Figure_# Char2"/>
    <w:uiPriority w:val="99"/>
    <w:rsid w:val="005623E0"/>
    <w:rPr>
      <w:rFonts w:cs="Times New Roman"/>
      <w:lang w:val="en-US" w:eastAsia="en-US"/>
    </w:rPr>
  </w:style>
  <w:style w:type="paragraph" w:customStyle="1" w:styleId="AVCIndentlevel2">
    <w:name w:val="AVC Indent level 2"/>
    <w:basedOn w:val="AVCIndentlevel1"/>
    <w:uiPriority w:val="99"/>
    <w:rsid w:val="005623E0"/>
    <w:pPr>
      <w:ind w:left="794"/>
    </w:pPr>
  </w:style>
  <w:style w:type="paragraph" w:customStyle="1" w:styleId="AVCIndentlevel1">
    <w:name w:val="AVC Indent level 1"/>
    <w:basedOn w:val="Normal"/>
    <w:uiPriority w:val="99"/>
    <w:rsid w:val="005623E0"/>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noProof/>
      <w:sz w:val="20"/>
      <w:szCs w:val="20"/>
      <w:lang w:val="en-GB" w:eastAsia="en-US"/>
    </w:rPr>
  </w:style>
  <w:style w:type="paragraph" w:customStyle="1" w:styleId="Style1">
    <w:name w:val="Style1"/>
    <w:basedOn w:val="AVCBulletlevel1CharChar"/>
    <w:uiPriority w:val="99"/>
    <w:rsid w:val="005623E0"/>
    <w:pPr>
      <w:ind w:left="2304" w:hanging="403"/>
    </w:pPr>
  </w:style>
  <w:style w:type="paragraph" w:customStyle="1" w:styleId="AVCEquationlevel2">
    <w:name w:val="AVC Equation level 2"/>
    <w:basedOn w:val="AVCEquationlevel1CharCharCharChar"/>
    <w:uiPriority w:val="99"/>
    <w:rsid w:val="005623E0"/>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623E0"/>
    <w:pPr>
      <w:tabs>
        <w:tab w:val="clear" w:pos="397"/>
        <w:tab w:val="clear" w:pos="792"/>
        <w:tab w:val="num" w:pos="794"/>
      </w:tabs>
      <w:ind w:left="794" w:hanging="391"/>
    </w:pPr>
  </w:style>
  <w:style w:type="paragraph" w:customStyle="1" w:styleId="AVCEquationlevel3">
    <w:name w:val="AVC Equation level 3"/>
    <w:basedOn w:val="AVCEquationlevel2"/>
    <w:uiPriority w:val="99"/>
    <w:rsid w:val="005623E0"/>
    <w:pPr>
      <w:ind w:left="1588"/>
    </w:pPr>
  </w:style>
  <w:style w:type="character" w:customStyle="1" w:styleId="AVCEquationlevel1Char1">
    <w:name w:val="AVC Equation level 1 Char1"/>
    <w:uiPriority w:val="99"/>
    <w:rsid w:val="005623E0"/>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623E0"/>
    <w:rPr>
      <w:rFonts w:ascii="Helvetica" w:eastAsia="Malgun Gothic" w:hAnsi="Helvetica" w:cs="Helvetica"/>
      <w:noProof/>
      <w:color w:val="000000"/>
      <w:sz w:val="20"/>
      <w:szCs w:val="20"/>
      <w:lang w:val="fr-FR" w:eastAsia="en-US"/>
    </w:rPr>
  </w:style>
  <w:style w:type="character" w:customStyle="1" w:styleId="FigureCharCharCharChar">
    <w:name w:val="Figure Char Char Char Char"/>
    <w:link w:val="FigureCharCharChar0"/>
    <w:uiPriority w:val="99"/>
    <w:locked/>
    <w:rsid w:val="005623E0"/>
    <w:rPr>
      <w:rFonts w:ascii="Times New Roman" w:eastAsia="Malgun Gothic" w:hAnsi="Times New Roman" w:cs="Times New Roman"/>
      <w:noProof/>
      <w:sz w:val="20"/>
      <w:szCs w:val="20"/>
      <w:lang w:val="en-GB" w:eastAsia="en-US"/>
    </w:rPr>
  </w:style>
  <w:style w:type="character" w:customStyle="1" w:styleId="FigureCharCharChar">
    <w:name w:val="Figure_# Char Char Char"/>
    <w:link w:val="FigureCharChar"/>
    <w:uiPriority w:val="99"/>
    <w:locked/>
    <w:rsid w:val="005623E0"/>
    <w:rPr>
      <w:rFonts w:ascii="Times New Roman" w:eastAsia="Malgun Gothic" w:hAnsi="Times New Roman" w:cs="Times New Roman"/>
      <w:noProof/>
      <w:sz w:val="20"/>
      <w:szCs w:val="20"/>
      <w:lang w:val="en-GB" w:eastAsia="en-US"/>
    </w:rPr>
  </w:style>
  <w:style w:type="paragraph" w:customStyle="1" w:styleId="AVCBulletlevel6">
    <w:name w:val="AVC Bullet level 6"/>
    <w:basedOn w:val="AVCBulletlevel1CharChar"/>
    <w:uiPriority w:val="99"/>
    <w:rsid w:val="005623E0"/>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5623E0"/>
    <w:pPr>
      <w:spacing w:after="75" w:line="240" w:lineRule="auto"/>
      <w:jc w:val="both"/>
    </w:pPr>
    <w:rPr>
      <w:rFonts w:ascii="Times New Roman" w:eastAsia="Malgun Gothic" w:hAnsi="Times New Roman" w:cs="Times New Roman"/>
      <w:noProof/>
      <w:sz w:val="20"/>
      <w:szCs w:val="20"/>
      <w:lang w:val="en-GB"/>
    </w:rPr>
  </w:style>
  <w:style w:type="character" w:customStyle="1" w:styleId="EndnoteTextChar">
    <w:name w:val="Endnote Text Char"/>
    <w:basedOn w:val="DefaultParagraphFont"/>
    <w:link w:val="EndnoteText"/>
    <w:uiPriority w:val="99"/>
    <w:semiHidden/>
    <w:rsid w:val="005623E0"/>
    <w:rPr>
      <w:rFonts w:ascii="Times New Roman" w:eastAsia="Malgun Gothic" w:hAnsi="Times New Roman" w:cs="Times New Roman"/>
      <w:noProof/>
      <w:sz w:val="20"/>
      <w:szCs w:val="20"/>
      <w:lang w:val="en-GB"/>
    </w:rPr>
  </w:style>
  <w:style w:type="character" w:customStyle="1" w:styleId="AVCNumberinglevel2Char">
    <w:name w:val="AVC Numbering level 2 Char"/>
    <w:uiPriority w:val="99"/>
    <w:rsid w:val="005623E0"/>
  </w:style>
  <w:style w:type="paragraph" w:customStyle="1" w:styleId="TableTextCentred">
    <w:name w:val="Table_Text_Centred"/>
    <w:basedOn w:val="TableText"/>
    <w:uiPriority w:val="99"/>
    <w:rsid w:val="005623E0"/>
    <w:pPr>
      <w:jc w:val="center"/>
    </w:pPr>
  </w:style>
  <w:style w:type="paragraph" w:customStyle="1" w:styleId="AVCNumberinglevel2">
    <w:name w:val="AVC Numbering level 2"/>
    <w:basedOn w:val="AVCNumberinglevel1"/>
    <w:uiPriority w:val="99"/>
    <w:rsid w:val="005623E0"/>
    <w:pPr>
      <w:tabs>
        <w:tab w:val="left" w:pos="397"/>
      </w:tabs>
      <w:ind w:left="720" w:hanging="720"/>
    </w:pPr>
  </w:style>
  <w:style w:type="paragraph" w:customStyle="1" w:styleId="AVCIndentlevel3">
    <w:name w:val="AVC Indent level 3"/>
    <w:basedOn w:val="AVCIndentlevel2"/>
    <w:uiPriority w:val="99"/>
    <w:rsid w:val="005623E0"/>
    <w:pPr>
      <w:ind w:left="1191"/>
    </w:pPr>
  </w:style>
  <w:style w:type="paragraph" w:customStyle="1" w:styleId="AVCBulletlevel1CharChar">
    <w:name w:val="AVC Bullet level 1 Char Char"/>
    <w:basedOn w:val="Normal"/>
    <w:link w:val="AVCBulletlevel1CharCharChar"/>
    <w:uiPriority w:val="99"/>
    <w:rsid w:val="005623E0"/>
    <w:pPr>
      <w:numPr>
        <w:numId w:val="11"/>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noProof/>
      <w:sz w:val="20"/>
      <w:szCs w:val="20"/>
      <w:lang w:val="en-GB" w:eastAsia="en-US"/>
    </w:rPr>
  </w:style>
  <w:style w:type="character" w:customStyle="1" w:styleId="EquationChar1">
    <w:name w:val="Equation Char1"/>
    <w:uiPriority w:val="99"/>
    <w:rsid w:val="005623E0"/>
    <w:rPr>
      <w:rFonts w:cs="Times New Roman"/>
      <w:sz w:val="22"/>
      <w:szCs w:val="22"/>
      <w:lang w:val="en-GB" w:eastAsia="en-US" w:bidi="ar-SA"/>
    </w:rPr>
  </w:style>
  <w:style w:type="character" w:customStyle="1" w:styleId="AVCEquationlevel1Char2">
    <w:name w:val="AVC Equation level 1 Char2"/>
    <w:basedOn w:val="EquationChar1"/>
    <w:uiPriority w:val="99"/>
    <w:locked/>
    <w:rsid w:val="005623E0"/>
  </w:style>
  <w:style w:type="character" w:customStyle="1" w:styleId="AVCEquationlevel2Char">
    <w:name w:val="AVC Equation level 2 Char"/>
    <w:uiPriority w:val="99"/>
    <w:rsid w:val="005623E0"/>
    <w:rPr>
      <w:rFonts w:cs="Times New Roman"/>
      <w:sz w:val="22"/>
      <w:szCs w:val="22"/>
      <w:lang w:val="en-GB" w:eastAsia="en-US" w:bidi="ar-SA"/>
    </w:rPr>
  </w:style>
  <w:style w:type="paragraph" w:customStyle="1" w:styleId="BalloonText1">
    <w:name w:val="Balloon Text1"/>
    <w:basedOn w:val="Normal"/>
    <w:uiPriority w:val="99"/>
    <w:semiHidden/>
    <w:rsid w:val="005623E0"/>
    <w:pPr>
      <w:spacing w:after="0" w:line="240" w:lineRule="auto"/>
    </w:pPr>
    <w:rPr>
      <w:rFonts w:ascii="Tahoma" w:eastAsia="Malgun Gothic" w:hAnsi="Tahoma" w:cs="Tahoma"/>
      <w:noProof/>
      <w:sz w:val="16"/>
      <w:szCs w:val="16"/>
      <w:lang w:eastAsia="en-US"/>
    </w:rPr>
  </w:style>
  <w:style w:type="paragraph" w:customStyle="1" w:styleId="CommentSubject1">
    <w:name w:val="Comment Subject1"/>
    <w:basedOn w:val="CommentText"/>
    <w:next w:val="CommentText"/>
    <w:uiPriority w:val="99"/>
    <w:semiHidden/>
    <w:rsid w:val="005623E0"/>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5623E0"/>
    <w:rPr>
      <w:b/>
      <w:bCs/>
    </w:rPr>
  </w:style>
  <w:style w:type="character" w:customStyle="1" w:styleId="CommentSubjectChar">
    <w:name w:val="Comment Subject Char"/>
    <w:basedOn w:val="CommentTextChar"/>
    <w:link w:val="CommentSubject"/>
    <w:uiPriority w:val="99"/>
    <w:semiHidden/>
    <w:rsid w:val="005623E0"/>
    <w:rPr>
      <w:b/>
      <w:bCs/>
    </w:rPr>
  </w:style>
  <w:style w:type="paragraph" w:customStyle="1" w:styleId="AVCBulletlevel4">
    <w:name w:val="AVC Bullet level 4"/>
    <w:basedOn w:val="AVCBulletlevel1CharChar"/>
    <w:uiPriority w:val="99"/>
    <w:rsid w:val="005623E0"/>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623E0"/>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5623E0"/>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623E0"/>
    <w:pPr>
      <w:numPr>
        <w:numId w:val="0"/>
      </w:numPr>
      <w:tabs>
        <w:tab w:val="clear" w:pos="1191"/>
      </w:tabs>
    </w:pPr>
  </w:style>
  <w:style w:type="paragraph" w:customStyle="1" w:styleId="AVCNumberinglevel1">
    <w:name w:val="AVC Numbering level 1"/>
    <w:basedOn w:val="Normal"/>
    <w:uiPriority w:val="99"/>
    <w:rsid w:val="005623E0"/>
    <w:pPr>
      <w:numPr>
        <w:numId w:val="12"/>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noProof/>
      <w:sz w:val="20"/>
      <w:szCs w:val="20"/>
      <w:lang w:val="en-GB" w:eastAsia="en-US"/>
    </w:rPr>
  </w:style>
  <w:style w:type="paragraph" w:customStyle="1" w:styleId="LegendeFigure">
    <w:name w:val="Legende Figure"/>
    <w:basedOn w:val="Caption"/>
    <w:next w:val="Normal"/>
    <w:uiPriority w:val="99"/>
    <w:rsid w:val="005623E0"/>
    <w:pPr>
      <w:keepNext/>
      <w:tabs>
        <w:tab w:val="num" w:pos="397"/>
      </w:tabs>
      <w:spacing w:before="120" w:after="120" w:line="240" w:lineRule="auto"/>
      <w:ind w:left="1633" w:hanging="357"/>
      <w:jc w:val="center"/>
    </w:pPr>
    <w:rPr>
      <w:rFonts w:ascii="Arial" w:eastAsia="Malgun Gothic" w:hAnsi="Arial" w:cs="Arial"/>
      <w:i/>
      <w:caps w:val="0"/>
      <w:noProof/>
      <w:spacing w:val="0"/>
      <w:sz w:val="20"/>
      <w:szCs w:val="20"/>
      <w:lang w:val="fr-FR" w:eastAsia="en-US"/>
    </w:rPr>
  </w:style>
  <w:style w:type="character" w:customStyle="1" w:styleId="AVCBulletlevel1CharCharChar">
    <w:name w:val="AVC Bullet level 1 Char Char Char"/>
    <w:link w:val="AVCBulletlevel1CharChar"/>
    <w:uiPriority w:val="99"/>
    <w:locked/>
    <w:rsid w:val="005623E0"/>
    <w:rPr>
      <w:rFonts w:ascii="Times" w:eastAsia="Malgun Gothic" w:hAnsi="Times" w:cs="Times New Roman"/>
      <w:noProof/>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5623E0"/>
    <w:rPr>
      <w:lang w:eastAsia="en-US"/>
    </w:rPr>
  </w:style>
  <w:style w:type="paragraph" w:customStyle="1" w:styleId="AVCBulletlevel3CharCharCharChar">
    <w:name w:val="AVC Bullet level 3 Char Char Char Char"/>
    <w:basedOn w:val="AVCBulletlevel1CharChar"/>
    <w:link w:val="AVCBulletlevel3CharCharCharCharChar"/>
    <w:uiPriority w:val="99"/>
    <w:rsid w:val="005623E0"/>
    <w:pPr>
      <w:numPr>
        <w:numId w:val="13"/>
      </w:numPr>
      <w:tabs>
        <w:tab w:val="clear" w:pos="1182"/>
        <w:tab w:val="clear" w:pos="1985"/>
        <w:tab w:val="num" w:pos="390"/>
        <w:tab w:val="num" w:pos="1117"/>
        <w:tab w:val="left" w:pos="1195"/>
      </w:tabs>
      <w:ind w:left="1117" w:hanging="360"/>
    </w:pPr>
    <w:rPr>
      <w:rFonts w:asciiTheme="majorHAnsi" w:eastAsiaTheme="majorEastAsia" w:hAnsiTheme="majorHAnsi" w:cstheme="majorBidi"/>
      <w:noProof w:val="0"/>
      <w:sz w:val="22"/>
      <w:szCs w:val="22"/>
      <w:lang w:val="en-US"/>
    </w:rPr>
  </w:style>
  <w:style w:type="character" w:customStyle="1" w:styleId="FigureChar1">
    <w:name w:val="Figure_# Char1"/>
    <w:uiPriority w:val="99"/>
    <w:rsid w:val="005623E0"/>
    <w:rPr>
      <w:rFonts w:cs="Times New Roman"/>
      <w:lang w:val="en-US" w:eastAsia="en-US" w:bidi="ar-SA"/>
    </w:rPr>
  </w:style>
  <w:style w:type="character" w:customStyle="1" w:styleId="Annex4CharCharCharCharChar">
    <w:name w:val="Annex 4 Char Char Char Char Char"/>
    <w:link w:val="Annex4CharCharCharChar"/>
    <w:uiPriority w:val="99"/>
    <w:locked/>
    <w:rsid w:val="005623E0"/>
    <w:rPr>
      <w:rFonts w:ascii="Times" w:eastAsia="Malgun Gothic" w:hAnsi="Times" w:cs="Times New Roman"/>
      <w:b/>
      <w:bCs/>
      <w:noProof/>
      <w:sz w:val="20"/>
      <w:szCs w:val="20"/>
      <w:lang w:eastAsia="en-US"/>
    </w:rPr>
  </w:style>
  <w:style w:type="paragraph" w:customStyle="1" w:styleId="AVCBulletlevel1Char1">
    <w:name w:val="AVC Bullet level 1 Char1"/>
    <w:basedOn w:val="Normal"/>
    <w:uiPriority w:val="99"/>
    <w:rsid w:val="005623E0"/>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noProof/>
      <w:sz w:val="20"/>
      <w:szCs w:val="20"/>
      <w:lang w:val="en-GB" w:eastAsia="en-US"/>
    </w:rPr>
  </w:style>
  <w:style w:type="paragraph" w:customStyle="1" w:styleId="AVCBulletlevel3">
    <w:name w:val="AVC Bullet level 3"/>
    <w:basedOn w:val="Normal"/>
    <w:uiPriority w:val="99"/>
    <w:rsid w:val="005623E0"/>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character" w:customStyle="1" w:styleId="SVCBulletslevel2CharCharCharCharChar">
    <w:name w:val="SVC Bullets level 2 Char Char Char Char Char"/>
    <w:basedOn w:val="SVCBulletslevel1CharCharCharChar"/>
    <w:uiPriority w:val="99"/>
    <w:rsid w:val="005623E0"/>
  </w:style>
  <w:style w:type="paragraph" w:customStyle="1" w:styleId="SVCNumberinglevel1">
    <w:name w:val="SVC Numbering level 1"/>
    <w:basedOn w:val="SVCBulletslevel1CharCharChar"/>
    <w:uiPriority w:val="99"/>
    <w:rsid w:val="005623E0"/>
    <w:pPr>
      <w:numPr>
        <w:numId w:val="14"/>
      </w:numPr>
      <w:tabs>
        <w:tab w:val="num" w:pos="360"/>
      </w:tabs>
      <w:ind w:left="0" w:firstLine="0"/>
      <w:textAlignment w:val="baseline"/>
    </w:pPr>
  </w:style>
  <w:style w:type="paragraph" w:customStyle="1" w:styleId="SVCNumberinglevel2">
    <w:name w:val="SVC Numbering level 2"/>
    <w:basedOn w:val="SVCNumberinglevel1"/>
    <w:uiPriority w:val="99"/>
    <w:rsid w:val="005623E0"/>
    <w:pPr>
      <w:numPr>
        <w:numId w:val="0"/>
      </w:numPr>
    </w:pPr>
  </w:style>
  <w:style w:type="paragraph" w:customStyle="1" w:styleId="SVCNumberinglevel3">
    <w:name w:val="SVC Numbering level 3"/>
    <w:basedOn w:val="SVCNumberinglevel2"/>
    <w:uiPriority w:val="99"/>
    <w:rsid w:val="005623E0"/>
    <w:pPr>
      <w:numPr>
        <w:ilvl w:val="2"/>
        <w:numId w:val="14"/>
      </w:numPr>
      <w:tabs>
        <w:tab w:val="num" w:pos="360"/>
        <w:tab w:val="num" w:pos="1800"/>
      </w:tabs>
      <w:ind w:left="0" w:firstLine="0"/>
    </w:pPr>
  </w:style>
  <w:style w:type="paragraph" w:customStyle="1" w:styleId="SVCNumberinglevel4">
    <w:name w:val="SVC Numbering level 4"/>
    <w:basedOn w:val="SVCNumberinglevel3"/>
    <w:uiPriority w:val="99"/>
    <w:rsid w:val="005623E0"/>
    <w:pPr>
      <w:numPr>
        <w:ilvl w:val="3"/>
      </w:numPr>
      <w:tabs>
        <w:tab w:val="num" w:pos="2520"/>
      </w:tabs>
      <w:ind w:left="0" w:firstLine="0"/>
    </w:pPr>
  </w:style>
  <w:style w:type="paragraph" w:customStyle="1" w:styleId="SVCNumberinglevel5">
    <w:name w:val="SVC Numbering level 5"/>
    <w:basedOn w:val="SVCNumberinglevel4"/>
    <w:uiPriority w:val="99"/>
    <w:rsid w:val="005623E0"/>
    <w:pPr>
      <w:numPr>
        <w:ilvl w:val="4"/>
      </w:numPr>
      <w:tabs>
        <w:tab w:val="num" w:pos="3240"/>
      </w:tabs>
      <w:ind w:left="0" w:firstLine="0"/>
    </w:pPr>
  </w:style>
  <w:style w:type="paragraph" w:customStyle="1" w:styleId="SVCIndentlevel5">
    <w:name w:val="SVC Indent level 5"/>
    <w:basedOn w:val="SVCIndentlevel4"/>
    <w:uiPriority w:val="99"/>
    <w:rsid w:val="005623E0"/>
    <w:pPr>
      <w:tabs>
        <w:tab w:val="clear" w:pos="1584"/>
      </w:tabs>
      <w:ind w:left="2000"/>
    </w:pPr>
  </w:style>
  <w:style w:type="paragraph" w:customStyle="1" w:styleId="SVCIndentlevel2">
    <w:name w:val="SVC Indent level 2"/>
    <w:basedOn w:val="SVCIndentlevel1"/>
    <w:uiPriority w:val="99"/>
    <w:rsid w:val="005623E0"/>
    <w:pPr>
      <w:ind w:left="800"/>
    </w:pPr>
  </w:style>
  <w:style w:type="paragraph" w:customStyle="1" w:styleId="SVCIndentlevel3">
    <w:name w:val="SVC Indent level 3"/>
    <w:basedOn w:val="SVCIndentlevel2"/>
    <w:uiPriority w:val="99"/>
    <w:rsid w:val="005623E0"/>
    <w:pPr>
      <w:tabs>
        <w:tab w:val="clear" w:pos="792"/>
      </w:tabs>
      <w:ind w:left="1200"/>
    </w:pPr>
  </w:style>
  <w:style w:type="paragraph" w:customStyle="1" w:styleId="SVCIndentlevel4">
    <w:name w:val="SVC Indent level 4"/>
    <w:uiPriority w:val="99"/>
    <w:rsid w:val="005623E0"/>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5623E0"/>
    <w:pPr>
      <w:tabs>
        <w:tab w:val="clear" w:pos="403"/>
      </w:tabs>
      <w:ind w:left="403"/>
    </w:pPr>
  </w:style>
  <w:style w:type="character" w:customStyle="1" w:styleId="AVCBulletlevel1CharCharCharChar">
    <w:name w:val="AVC Bullet level 1 Char Char Char Char"/>
    <w:uiPriority w:val="99"/>
    <w:rsid w:val="005623E0"/>
    <w:rPr>
      <w:rFonts w:cs="Times New Roman"/>
      <w:lang w:val="en-GB" w:eastAsia="en-US" w:bidi="ar-SA"/>
    </w:rPr>
  </w:style>
  <w:style w:type="character" w:customStyle="1" w:styleId="AVCBulletlevel2CharCharChar">
    <w:name w:val="AVC Bullet level 2 Char Char Char"/>
    <w:link w:val="AVCBulletlevel2CharChar"/>
    <w:uiPriority w:val="99"/>
    <w:locked/>
    <w:rsid w:val="005623E0"/>
    <w:rPr>
      <w:rFonts w:ascii="Times" w:eastAsia="Malgun Gothic" w:hAnsi="Times" w:cs="Times New Roman"/>
      <w:noProof/>
      <w:sz w:val="20"/>
      <w:szCs w:val="20"/>
      <w:lang w:val="en-GB" w:eastAsia="en-US"/>
    </w:rPr>
  </w:style>
  <w:style w:type="paragraph" w:customStyle="1" w:styleId="AVCBulletlevel3Char">
    <w:name w:val="AVC Bullet level 3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noProof/>
      <w:sz w:val="20"/>
      <w:szCs w:val="20"/>
      <w:lang w:val="en-GB" w:eastAsia="en-US"/>
    </w:rPr>
  </w:style>
  <w:style w:type="paragraph" w:customStyle="1" w:styleId="AVCEquationlevel1">
    <w:name w:val="AVC Equation level 1"/>
    <w:basedOn w:val="Equation"/>
    <w:uiPriority w:val="99"/>
    <w:rsid w:val="005623E0"/>
    <w:pPr>
      <w:tabs>
        <w:tab w:val="clear" w:pos="4849"/>
      </w:tabs>
      <w:spacing w:before="200"/>
      <w:ind w:left="794"/>
    </w:pPr>
  </w:style>
  <w:style w:type="paragraph" w:customStyle="1" w:styleId="SVCBulletslevel2">
    <w:name w:val="SVC Bullets level 2"/>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ko-KR"/>
    </w:rPr>
  </w:style>
  <w:style w:type="paragraph" w:customStyle="1" w:styleId="Annex4Char">
    <w:name w:val="Annex 4 Char"/>
    <w:basedOn w:val="Annex3CharChar"/>
    <w:next w:val="Normal"/>
    <w:uiPriority w:val="99"/>
    <w:rsid w:val="005623E0"/>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623E0"/>
    <w:pPr>
      <w:numPr>
        <w:numId w:val="0"/>
      </w:numPr>
      <w:tabs>
        <w:tab w:val="clear" w:pos="1985"/>
        <w:tab w:val="num" w:pos="490"/>
      </w:tabs>
      <w:ind w:left="490" w:hanging="390"/>
    </w:pPr>
  </w:style>
  <w:style w:type="character" w:customStyle="1" w:styleId="TableTitleChar1">
    <w:name w:val="Table_Title Char1"/>
    <w:uiPriority w:val="99"/>
    <w:rsid w:val="005623E0"/>
    <w:rPr>
      <w:rFonts w:cs="Times New Roman"/>
      <w:b/>
      <w:bCs/>
      <w:lang w:val="en-GB" w:eastAsia="en-US" w:bidi="ar-SA"/>
    </w:rPr>
  </w:style>
  <w:style w:type="paragraph" w:customStyle="1" w:styleId="AVCBulletlevel1Char">
    <w:name w:val="AVC Bullet level 1 Char"/>
    <w:basedOn w:val="Normal"/>
    <w:link w:val="AVCBulletlevel1CharChar1"/>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noProof/>
      <w:sz w:val="20"/>
      <w:szCs w:val="20"/>
      <w:lang w:val="en-GB" w:eastAsia="en-US"/>
    </w:rPr>
  </w:style>
  <w:style w:type="paragraph" w:customStyle="1" w:styleId="AVCEquationlevel1CharChar">
    <w:name w:val="AVC Equation level 1 Char Char"/>
    <w:basedOn w:val="Equation"/>
    <w:uiPriority w:val="99"/>
    <w:rsid w:val="005623E0"/>
    <w:pPr>
      <w:tabs>
        <w:tab w:val="clear" w:pos="4849"/>
      </w:tabs>
      <w:spacing w:before="200"/>
      <w:ind w:left="794"/>
    </w:pPr>
  </w:style>
  <w:style w:type="paragraph" w:customStyle="1" w:styleId="SVCBulletslevel1">
    <w:name w:val="SVC Bullets level 1"/>
    <w:basedOn w:val="SVCBulletslevel1CharCharChar"/>
    <w:uiPriority w:val="99"/>
    <w:rsid w:val="005623E0"/>
    <w:pPr>
      <w:tabs>
        <w:tab w:val="clear" w:pos="403"/>
        <w:tab w:val="num" w:pos="360"/>
      </w:tabs>
      <w:ind w:left="360" w:hanging="360"/>
    </w:pPr>
  </w:style>
  <w:style w:type="paragraph" w:customStyle="1" w:styleId="SVCBulletslevel2Char">
    <w:name w:val="SVC Bullets level 2 Char"/>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SVCBulletslevel4">
    <w:name w:val="SVC Bullets level 4"/>
    <w:basedOn w:val="SVCBulletslevel3"/>
    <w:uiPriority w:val="99"/>
    <w:rsid w:val="005623E0"/>
    <w:pPr>
      <w:tabs>
        <w:tab w:val="clear" w:pos="-31680"/>
        <w:tab w:val="num" w:pos="1800"/>
      </w:tabs>
      <w:ind w:left="1800" w:hanging="360"/>
    </w:pPr>
  </w:style>
  <w:style w:type="paragraph" w:customStyle="1" w:styleId="SVCBulletslevel1Char">
    <w:name w:val="SVC Bullets level 1 Char"/>
    <w:link w:val="SVCBulletslevel1CharChar"/>
    <w:uiPriority w:val="99"/>
    <w:rsid w:val="005623E0"/>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5623E0"/>
    <w:pPr>
      <w:tabs>
        <w:tab w:val="clear" w:pos="-31680"/>
        <w:tab w:val="num" w:pos="2160"/>
      </w:tabs>
      <w:ind w:left="2160" w:hanging="360"/>
    </w:pPr>
  </w:style>
  <w:style w:type="paragraph" w:customStyle="1" w:styleId="AVCEquationlevel1CharCharChar">
    <w:name w:val="AVC Equation level 1 Char Char Char"/>
    <w:basedOn w:val="Equation"/>
    <w:uiPriority w:val="99"/>
    <w:rsid w:val="005623E0"/>
    <w:pPr>
      <w:tabs>
        <w:tab w:val="clear" w:pos="4849"/>
      </w:tabs>
      <w:spacing w:before="200"/>
      <w:ind w:left="794"/>
    </w:pPr>
  </w:style>
  <w:style w:type="paragraph" w:customStyle="1" w:styleId="AVCBulletlevel2Char">
    <w:name w:val="AVC Bullet level 2 Char"/>
    <w:basedOn w:val="AVCBulletlevel1CharChar"/>
    <w:uiPriority w:val="99"/>
    <w:rsid w:val="005623E0"/>
    <w:pPr>
      <w:tabs>
        <w:tab w:val="clear" w:pos="792"/>
      </w:tabs>
    </w:pPr>
  </w:style>
  <w:style w:type="paragraph" w:customStyle="1" w:styleId="SVCBulletslevel3Char">
    <w:name w:val="SVC Bullets level 3 Char"/>
    <w:basedOn w:val="SVCBulletslevel3"/>
    <w:uiPriority w:val="99"/>
    <w:rsid w:val="005623E0"/>
    <w:pPr>
      <w:tabs>
        <w:tab w:val="clear" w:pos="-31680"/>
        <w:tab w:val="num" w:pos="720"/>
      </w:tabs>
      <w:ind w:left="1224" w:hanging="1224"/>
    </w:pPr>
  </w:style>
  <w:style w:type="paragraph" w:customStyle="1" w:styleId="00BodyText">
    <w:name w:val="00 BodyText"/>
    <w:basedOn w:val="Normal"/>
    <w:link w:val="00BodyTextChar"/>
    <w:uiPriority w:val="99"/>
    <w:rsid w:val="005623E0"/>
    <w:pPr>
      <w:spacing w:after="220" w:line="240" w:lineRule="auto"/>
    </w:pPr>
    <w:rPr>
      <w:rFonts w:ascii="Arial" w:eastAsia="MS Mincho" w:hAnsi="Arial" w:cs="Times New Roman"/>
      <w:noProof/>
      <w:szCs w:val="20"/>
      <w:lang w:eastAsia="ja-JP"/>
    </w:rPr>
  </w:style>
  <w:style w:type="paragraph" w:customStyle="1" w:styleId="CharCharZchnZchnCharCharCarCar">
    <w:name w:val="Char Char Zchn Zchn Char Char Car Car"/>
    <w:uiPriority w:val="99"/>
    <w:semiHidden/>
    <w:rsid w:val="005623E0"/>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5623E0"/>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5623E0"/>
    <w:pPr>
      <w:numPr>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NormalITU">
    <w:name w:val="Normal_ITU"/>
    <w:basedOn w:val="Normal"/>
    <w:uiPriority w:val="99"/>
    <w:rsid w:val="005623E0"/>
    <w:pPr>
      <w:autoSpaceDE w:val="0"/>
      <w:autoSpaceDN w:val="0"/>
      <w:adjustRightInd w:val="0"/>
      <w:spacing w:before="120" w:after="0" w:line="240" w:lineRule="auto"/>
    </w:pPr>
    <w:rPr>
      <w:rFonts w:ascii="Times New Roman" w:eastAsia="MS Mincho" w:hAnsi="Times New Roman" w:cs="Arial"/>
      <w:noProof/>
      <w:sz w:val="24"/>
      <w:szCs w:val="20"/>
      <w:lang w:eastAsia="ja-JP"/>
    </w:rPr>
  </w:style>
  <w:style w:type="paragraph" w:customStyle="1" w:styleId="XTableEntry">
    <w:name w:val="XTableEntry"/>
    <w:basedOn w:val="Normal"/>
    <w:uiPriority w:val="99"/>
    <w:rsid w:val="005623E0"/>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noProof/>
      <w:sz w:val="20"/>
      <w:szCs w:val="20"/>
      <w:lang w:val="en-GB" w:eastAsia="en-US"/>
    </w:rPr>
  </w:style>
  <w:style w:type="paragraph" w:customStyle="1" w:styleId="XParagraph">
    <w:name w:val="XParagraph"/>
    <w:basedOn w:val="Normal"/>
    <w:link w:val="XParagraphChar"/>
    <w:uiPriority w:val="99"/>
    <w:rsid w:val="005623E0"/>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noProof/>
      <w:lang w:val="en-GB" w:eastAsia="en-US"/>
    </w:rPr>
  </w:style>
  <w:style w:type="paragraph" w:customStyle="1" w:styleId="XBullet1">
    <w:name w:val="XBullet1"/>
    <w:basedOn w:val="Normal"/>
    <w:uiPriority w:val="99"/>
    <w:rsid w:val="005623E0"/>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noProof/>
      <w:sz w:val="20"/>
      <w:lang w:val="en-GB" w:eastAsia="en-US"/>
    </w:rPr>
  </w:style>
  <w:style w:type="paragraph" w:customStyle="1" w:styleId="XBullet2">
    <w:name w:val="XBullet2"/>
    <w:basedOn w:val="XBullet1"/>
    <w:uiPriority w:val="99"/>
    <w:rsid w:val="005623E0"/>
    <w:pPr>
      <w:ind w:left="1417"/>
    </w:pPr>
  </w:style>
  <w:style w:type="character" w:customStyle="1" w:styleId="XParagraphChar">
    <w:name w:val="XParagraph Char"/>
    <w:link w:val="XParagraph"/>
    <w:uiPriority w:val="99"/>
    <w:locked/>
    <w:rsid w:val="005623E0"/>
    <w:rPr>
      <w:rFonts w:ascii="Times" w:eastAsia="Malgun Gothic" w:hAnsi="Times" w:cs="Times New Roman"/>
      <w:noProof/>
      <w:lang w:val="en-GB" w:eastAsia="en-US"/>
    </w:rPr>
  </w:style>
  <w:style w:type="paragraph" w:customStyle="1" w:styleId="XEquation2">
    <w:name w:val="XEquation2"/>
    <w:basedOn w:val="Normal"/>
    <w:uiPriority w:val="99"/>
    <w:rsid w:val="005623E0"/>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noProof/>
      <w:sz w:val="20"/>
      <w:lang w:val="en-GB" w:eastAsia="en-US"/>
    </w:rPr>
  </w:style>
  <w:style w:type="paragraph" w:customStyle="1" w:styleId="note10">
    <w:name w:val="note1"/>
    <w:basedOn w:val="Normal"/>
    <w:uiPriority w:val="99"/>
    <w:rsid w:val="005623E0"/>
    <w:pPr>
      <w:overflowPunct w:val="0"/>
      <w:autoSpaceDE w:val="0"/>
      <w:autoSpaceDN w:val="0"/>
      <w:spacing w:before="60" w:after="0" w:line="199" w:lineRule="atLeast"/>
      <w:ind w:left="284"/>
      <w:jc w:val="both"/>
    </w:pPr>
    <w:rPr>
      <w:rFonts w:ascii="Times New Roman" w:eastAsia="Malgun Gothic" w:hAnsi="Times New Roman" w:cs="Times New Roman"/>
      <w:noProof/>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5623E0"/>
    <w:pPr>
      <w:numPr>
        <w:numId w:val="17"/>
      </w:numPr>
      <w:spacing w:after="0" w:line="240" w:lineRule="auto"/>
      <w:jc w:val="both"/>
    </w:pPr>
    <w:rPr>
      <w:rFonts w:ascii="Times New Roman" w:eastAsia="MS Mincho" w:hAnsi="Times New Roman" w:cs="Times New Roman"/>
      <w:noProof/>
      <w:sz w:val="16"/>
      <w:szCs w:val="20"/>
      <w:lang w:eastAsia="en-US"/>
    </w:rPr>
  </w:style>
  <w:style w:type="character" w:customStyle="1" w:styleId="Annex4CharChar">
    <w:name w:val="Annex 4 Char Char"/>
    <w:uiPriority w:val="99"/>
    <w:rsid w:val="005623E0"/>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5623E0"/>
    <w:pPr>
      <w:numPr>
        <w:numId w:val="18"/>
      </w:numPr>
      <w:tabs>
        <w:tab w:val="clear" w:pos="360"/>
        <w:tab w:val="left" w:pos="660"/>
      </w:tabs>
      <w:spacing w:after="240" w:line="230" w:lineRule="atLeast"/>
      <w:ind w:left="660" w:hanging="660"/>
      <w:jc w:val="both"/>
    </w:pPr>
    <w:rPr>
      <w:rFonts w:ascii="Arial" w:eastAsia="MS Mincho" w:hAnsi="Arial" w:cs="Times New Roman"/>
      <w:noProof/>
      <w:sz w:val="20"/>
      <w:szCs w:val="20"/>
      <w:lang w:eastAsia="en-US"/>
    </w:rPr>
  </w:style>
  <w:style w:type="character" w:customStyle="1" w:styleId="AVCBulletlevel1CharChar1">
    <w:name w:val="AVC Bullet level 1 Char Char1"/>
    <w:link w:val="AVCBulletlevel1Char"/>
    <w:uiPriority w:val="99"/>
    <w:locked/>
    <w:rsid w:val="005623E0"/>
    <w:rPr>
      <w:rFonts w:ascii="Times" w:eastAsia="Malgun Gothic" w:hAnsi="Times" w:cs="Times New Roman"/>
      <w:noProof/>
      <w:sz w:val="20"/>
      <w:szCs w:val="20"/>
      <w:lang w:val="en-GB" w:eastAsia="en-US"/>
    </w:rPr>
  </w:style>
  <w:style w:type="character" w:customStyle="1" w:styleId="Annex3Char1">
    <w:name w:val="Annex 3 Char1"/>
    <w:uiPriority w:val="99"/>
    <w:rsid w:val="005623E0"/>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623E0"/>
    <w:pPr>
      <w:tabs>
        <w:tab w:val="clear" w:pos="397"/>
        <w:tab w:val="clear" w:pos="792"/>
        <w:tab w:val="num" w:pos="794"/>
      </w:tabs>
      <w:ind w:left="794" w:hanging="391"/>
    </w:pPr>
  </w:style>
  <w:style w:type="character" w:customStyle="1" w:styleId="00BodyTextChar">
    <w:name w:val="00 BodyText Char"/>
    <w:link w:val="00BodyText"/>
    <w:uiPriority w:val="99"/>
    <w:locked/>
    <w:rsid w:val="005623E0"/>
    <w:rPr>
      <w:rFonts w:ascii="Arial" w:eastAsia="MS Mincho" w:hAnsi="Arial" w:cs="Times New Roman"/>
      <w:noProof/>
      <w:szCs w:val="20"/>
      <w:lang w:eastAsia="ja-JP"/>
    </w:rPr>
  </w:style>
  <w:style w:type="paragraph" w:customStyle="1" w:styleId="CharCharCharCharCharCharChar">
    <w:name w:val="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5623E0"/>
    <w:pPr>
      <w:spacing w:after="240" w:line="230" w:lineRule="atLeast"/>
      <w:jc w:val="both"/>
    </w:pPr>
    <w:rPr>
      <w:rFonts w:ascii="Arial" w:eastAsia="MS Mincho" w:hAnsi="Arial" w:cs="Times New Roman"/>
      <w:noProof/>
      <w:color w:val="0000FF"/>
      <w:sz w:val="20"/>
      <w:szCs w:val="20"/>
      <w:lang w:val="en-GB" w:eastAsia="ja-JP"/>
    </w:rPr>
  </w:style>
  <w:style w:type="paragraph" w:styleId="ListBullet4">
    <w:name w:val="List Bullet 4"/>
    <w:basedOn w:val="Normal"/>
    <w:autoRedefine/>
    <w:uiPriority w:val="99"/>
    <w:rsid w:val="005623E0"/>
    <w:pPr>
      <w:tabs>
        <w:tab w:val="num" w:pos="1209"/>
      </w:tabs>
      <w:spacing w:after="240" w:line="230" w:lineRule="atLeast"/>
      <w:ind w:left="1209" w:hanging="360"/>
      <w:jc w:val="both"/>
    </w:pPr>
    <w:rPr>
      <w:rFonts w:ascii="Arial" w:eastAsia="MS Mincho" w:hAnsi="Arial" w:cs="Times New Roman"/>
      <w:noProof/>
      <w:sz w:val="20"/>
      <w:szCs w:val="20"/>
      <w:lang w:val="en-GB" w:eastAsia="ja-JP"/>
    </w:rPr>
  </w:style>
  <w:style w:type="paragraph" w:styleId="ListNumber5">
    <w:name w:val="List Number 5"/>
    <w:basedOn w:val="Normal"/>
    <w:uiPriority w:val="99"/>
    <w:rsid w:val="005623E0"/>
    <w:pPr>
      <w:numPr>
        <w:numId w:val="5"/>
      </w:numPr>
      <w:tabs>
        <w:tab w:val="clear" w:pos="1440"/>
        <w:tab w:val="num" w:pos="0"/>
        <w:tab w:val="num" w:pos="1492"/>
      </w:tabs>
      <w:spacing w:after="240" w:line="230" w:lineRule="atLeast"/>
      <w:ind w:left="1492" w:hanging="403"/>
      <w:jc w:val="both"/>
    </w:pPr>
    <w:rPr>
      <w:rFonts w:ascii="Arial" w:eastAsia="MS Mincho" w:hAnsi="Arial" w:cs="Times New Roman"/>
      <w:noProof/>
      <w:sz w:val="20"/>
      <w:szCs w:val="20"/>
      <w:lang w:val="en-GB" w:eastAsia="ja-JP"/>
    </w:rPr>
  </w:style>
  <w:style w:type="paragraph" w:customStyle="1" w:styleId="zzCopyright">
    <w:name w:val="zzCopyright"/>
    <w:basedOn w:val="Normal"/>
    <w:next w:val="Normal"/>
    <w:uiPriority w:val="99"/>
    <w:rsid w:val="005623E0"/>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noProof/>
      <w:color w:val="0000FF"/>
      <w:sz w:val="20"/>
      <w:szCs w:val="20"/>
      <w:lang w:val="en-GB" w:eastAsia="ja-JP"/>
    </w:rPr>
  </w:style>
  <w:style w:type="paragraph" w:customStyle="1" w:styleId="zzCover">
    <w:name w:val="zzCover"/>
    <w:basedOn w:val="Normal"/>
    <w:uiPriority w:val="99"/>
    <w:rsid w:val="005623E0"/>
    <w:pPr>
      <w:spacing w:after="220" w:line="230" w:lineRule="atLeast"/>
      <w:jc w:val="right"/>
    </w:pPr>
    <w:rPr>
      <w:rFonts w:ascii="Arial" w:eastAsia="MS Mincho" w:hAnsi="Arial" w:cs="Times New Roman"/>
      <w:b/>
      <w:noProof/>
      <w:color w:val="000000"/>
      <w:sz w:val="24"/>
      <w:szCs w:val="20"/>
      <w:lang w:val="en-GB" w:eastAsia="ja-JP"/>
    </w:rPr>
  </w:style>
  <w:style w:type="paragraph" w:customStyle="1" w:styleId="zzForeword">
    <w:name w:val="zzForeword"/>
    <w:basedOn w:val="Normal"/>
    <w:next w:val="Normal"/>
    <w:uiPriority w:val="99"/>
    <w:rsid w:val="005623E0"/>
    <w:pPr>
      <w:keepNext/>
      <w:pageBreakBefore/>
      <w:suppressAutoHyphens/>
      <w:spacing w:before="960" w:after="310" w:line="310" w:lineRule="exact"/>
    </w:pPr>
    <w:rPr>
      <w:rFonts w:ascii="Arial" w:eastAsia="MS Mincho" w:hAnsi="Arial" w:cs="Times New Roman"/>
      <w:b/>
      <w:noProof/>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5623E0"/>
    <w:pPr>
      <w:spacing w:before="100" w:beforeAutospacing="1" w:after="100" w:afterAutospacing="1" w:line="240" w:lineRule="auto"/>
    </w:pPr>
    <w:rPr>
      <w:rFonts w:ascii="Times New Roman" w:eastAsia="MS Mincho" w:hAnsi="Times New Roman" w:cs="Times New Roman"/>
      <w:noProof/>
      <w:sz w:val="24"/>
      <w:szCs w:val="24"/>
      <w:lang w:eastAsia="ja-JP"/>
    </w:rPr>
  </w:style>
  <w:style w:type="paragraph" w:customStyle="1" w:styleId="Bulletedo2">
    <w:name w:val="Bulleted o 2"/>
    <w:basedOn w:val="Normal"/>
    <w:uiPriority w:val="99"/>
    <w:rsid w:val="005623E0"/>
    <w:pPr>
      <w:spacing w:after="220" w:line="240" w:lineRule="auto"/>
      <w:ind w:left="2954" w:hanging="357"/>
    </w:pPr>
    <w:rPr>
      <w:rFonts w:ascii="Arial" w:eastAsia="Malgun Gothic" w:hAnsi="Arial" w:cs="Times New Roman"/>
      <w:noProof/>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562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noProof/>
      <w:sz w:val="20"/>
      <w:szCs w:val="20"/>
      <w:lang w:val="en-GB"/>
    </w:rPr>
  </w:style>
  <w:style w:type="character" w:customStyle="1" w:styleId="HTMLPreformattedChar">
    <w:name w:val="HTML Preformatted Char"/>
    <w:basedOn w:val="DefaultParagraphFont"/>
    <w:link w:val="HTMLPreformatted"/>
    <w:uiPriority w:val="99"/>
    <w:rsid w:val="005623E0"/>
    <w:rPr>
      <w:rFonts w:ascii="Courier New" w:eastAsia="Malgun Gothic" w:hAnsi="Courier New" w:cs="Times New Roman"/>
      <w:noProof/>
      <w:sz w:val="20"/>
      <w:szCs w:val="20"/>
      <w:lang w:val="en-GB"/>
    </w:rPr>
  </w:style>
  <w:style w:type="paragraph" w:customStyle="1" w:styleId="a2">
    <w:name w:val="a2"/>
    <w:basedOn w:val="Heading2"/>
    <w:next w:val="Normal"/>
    <w:uiPriority w:val="99"/>
    <w:rsid w:val="005623E0"/>
    <w:pPr>
      <w:keepNext/>
      <w:numPr>
        <w:numId w:val="19"/>
      </w:numPr>
      <w:pBdr>
        <w:bottom w:val="none" w:sz="0" w:space="0" w:color="auto"/>
      </w:pBdr>
      <w:tabs>
        <w:tab w:val="clear" w:pos="360"/>
        <w:tab w:val="left" w:pos="500"/>
        <w:tab w:val="left" w:pos="720"/>
        <w:tab w:val="num" w:pos="1440"/>
      </w:tabs>
      <w:suppressAutoHyphens/>
      <w:spacing w:before="270" w:after="240" w:line="270" w:lineRule="exact"/>
      <w:ind w:left="1440" w:hanging="360"/>
      <w:jc w:val="left"/>
    </w:pPr>
    <w:rPr>
      <w:rFonts w:ascii="Arial" w:eastAsia="MS Mincho" w:hAnsi="Arial" w:cs="Times New Roman"/>
      <w:b/>
      <w:caps w:val="0"/>
      <w:noProof/>
      <w:color w:val="auto"/>
      <w:spacing w:val="0"/>
      <w:szCs w:val="20"/>
      <w:lang w:val="de-DE" w:eastAsia="ja-JP"/>
    </w:rPr>
  </w:style>
  <w:style w:type="paragraph" w:customStyle="1" w:styleId="a3">
    <w:name w:val="a3"/>
    <w:basedOn w:val="Heading3"/>
    <w:next w:val="Normal"/>
    <w:uiPriority w:val="99"/>
    <w:rsid w:val="005623E0"/>
    <w:pPr>
      <w:keepNext/>
      <w:numPr>
        <w:numId w:val="19"/>
      </w:numPr>
      <w:pBdr>
        <w:top w:val="none" w:sz="0" w:space="0" w:color="auto"/>
        <w:bottom w:val="none" w:sz="0" w:space="0" w:color="auto"/>
      </w:pBdr>
      <w:tabs>
        <w:tab w:val="left" w:pos="640"/>
        <w:tab w:val="left" w:pos="880"/>
        <w:tab w:val="num" w:pos="2160"/>
      </w:tabs>
      <w:suppressAutoHyphens/>
      <w:spacing w:before="60" w:after="240" w:line="250" w:lineRule="exact"/>
      <w:jc w:val="left"/>
    </w:pPr>
    <w:rPr>
      <w:rFonts w:ascii="Arial" w:eastAsia="MS Mincho" w:hAnsi="Arial" w:cs="Times New Roman"/>
      <w:b/>
      <w:caps w:val="0"/>
      <w:noProof/>
      <w:color w:val="auto"/>
      <w:sz w:val="22"/>
      <w:szCs w:val="20"/>
      <w:lang w:val="de-DE" w:eastAsia="ja-JP"/>
    </w:rPr>
  </w:style>
  <w:style w:type="paragraph" w:customStyle="1" w:styleId="a4">
    <w:name w:val="a4"/>
    <w:basedOn w:val="Heading4"/>
    <w:next w:val="Normal"/>
    <w:uiPriority w:val="99"/>
    <w:rsid w:val="005623E0"/>
    <w:pPr>
      <w:keepNext/>
      <w:numPr>
        <w:numId w:val="19"/>
      </w:numPr>
      <w:pBdr>
        <w:bottom w:val="none" w:sz="0" w:space="0" w:color="auto"/>
      </w:pBdr>
      <w:tabs>
        <w:tab w:val="left" w:pos="880"/>
        <w:tab w:val="num" w:pos="288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5">
    <w:name w:val="a5"/>
    <w:basedOn w:val="Heading5"/>
    <w:next w:val="Normal"/>
    <w:uiPriority w:val="99"/>
    <w:rsid w:val="005623E0"/>
    <w:pPr>
      <w:keepNext/>
      <w:numPr>
        <w:numId w:val="19"/>
      </w:numPr>
      <w:tabs>
        <w:tab w:val="left" w:pos="794"/>
        <w:tab w:val="left" w:pos="1140"/>
        <w:tab w:val="left" w:pos="1360"/>
        <w:tab w:val="num" w:pos="1492"/>
        <w:tab w:val="num" w:pos="360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6">
    <w:name w:val="a6"/>
    <w:basedOn w:val="Heading6"/>
    <w:next w:val="Normal"/>
    <w:uiPriority w:val="99"/>
    <w:rsid w:val="005623E0"/>
    <w:pPr>
      <w:keepNext/>
      <w:numPr>
        <w:numId w:val="19"/>
      </w:numPr>
      <w:tabs>
        <w:tab w:val="left" w:pos="1140"/>
        <w:tab w:val="left" w:pos="1360"/>
        <w:tab w:val="num" w:pos="4320"/>
      </w:tabs>
      <w:suppressAutoHyphens/>
      <w:spacing w:before="60" w:after="240" w:line="230" w:lineRule="exact"/>
      <w:ind w:left="1224" w:hanging="1224"/>
      <w:jc w:val="left"/>
    </w:pPr>
    <w:rPr>
      <w:rFonts w:ascii="Arial" w:eastAsia="MS Mincho" w:hAnsi="Arial" w:cs="Times New Roman"/>
      <w:b/>
      <w:caps w:val="0"/>
      <w:noProof/>
      <w:color w:val="auto"/>
      <w:spacing w:val="0"/>
      <w:sz w:val="20"/>
      <w:szCs w:val="20"/>
      <w:lang w:val="de-DE" w:eastAsia="ja-JP"/>
    </w:rPr>
  </w:style>
  <w:style w:type="paragraph" w:customStyle="1" w:styleId="ANNEX">
    <w:name w:val="ANNEX"/>
    <w:basedOn w:val="Normal"/>
    <w:next w:val="Normal"/>
    <w:uiPriority w:val="99"/>
    <w:rsid w:val="005623E0"/>
    <w:pPr>
      <w:keepNext/>
      <w:pageBreakBefore/>
      <w:numPr>
        <w:numId w:val="19"/>
      </w:numPr>
      <w:spacing w:after="760" w:line="310" w:lineRule="exact"/>
      <w:jc w:val="center"/>
      <w:outlineLvl w:val="0"/>
    </w:pPr>
    <w:rPr>
      <w:rFonts w:ascii="Arial" w:eastAsia="MS Mincho" w:hAnsi="Arial" w:cs="Times New Roman"/>
      <w:b/>
      <w:noProof/>
      <w:sz w:val="28"/>
      <w:szCs w:val="20"/>
      <w:lang w:val="de-DE" w:eastAsia="ja-JP"/>
    </w:rPr>
  </w:style>
  <w:style w:type="paragraph" w:styleId="ListContinue">
    <w:name w:val="List Continue"/>
    <w:aliases w:val="list 1,list-1"/>
    <w:basedOn w:val="Normal"/>
    <w:uiPriority w:val="99"/>
    <w:rsid w:val="005623E0"/>
    <w:pPr>
      <w:numPr>
        <w:numId w:val="20"/>
      </w:numPr>
      <w:tabs>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Continue2">
    <w:name w:val="List Continue 2"/>
    <w:aliases w:val="list-2"/>
    <w:basedOn w:val="ListContinue"/>
    <w:uiPriority w:val="99"/>
    <w:rsid w:val="005623E0"/>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623E0"/>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623E0"/>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623E0"/>
    <w:pPr>
      <w:numPr>
        <w:numId w:val="21"/>
      </w:numPr>
      <w:tabs>
        <w:tab w:val="clear" w:pos="360"/>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2">
    <w:name w:val="List Number 2"/>
    <w:basedOn w:val="Normal"/>
    <w:uiPriority w:val="99"/>
    <w:rsid w:val="005623E0"/>
    <w:pPr>
      <w:numPr>
        <w:ilvl w:val="1"/>
        <w:numId w:val="21"/>
      </w:numPr>
      <w:tabs>
        <w:tab w:val="clear" w:pos="1080"/>
        <w:tab w:val="left" w:pos="8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3">
    <w:name w:val="List Number 3"/>
    <w:basedOn w:val="Normal"/>
    <w:uiPriority w:val="99"/>
    <w:rsid w:val="005623E0"/>
    <w:pPr>
      <w:numPr>
        <w:ilvl w:val="2"/>
        <w:numId w:val="21"/>
      </w:numPr>
      <w:tabs>
        <w:tab w:val="clear" w:pos="1800"/>
        <w:tab w:val="left" w:pos="12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4">
    <w:name w:val="List Number 4"/>
    <w:basedOn w:val="Normal"/>
    <w:uiPriority w:val="99"/>
    <w:rsid w:val="005623E0"/>
    <w:pPr>
      <w:numPr>
        <w:ilvl w:val="3"/>
        <w:numId w:val="21"/>
      </w:numPr>
      <w:tabs>
        <w:tab w:val="clear" w:pos="2520"/>
        <w:tab w:val="left" w:pos="1600"/>
      </w:tabs>
      <w:spacing w:after="240" w:line="230" w:lineRule="atLeast"/>
      <w:jc w:val="both"/>
    </w:pPr>
    <w:rPr>
      <w:rFonts w:ascii="Times New Roman" w:eastAsia="MS Mincho" w:hAnsi="Times New Roman" w:cs="Times New Roman"/>
      <w:noProof/>
      <w:sz w:val="20"/>
      <w:szCs w:val="20"/>
      <w:lang w:val="en-GB" w:eastAsia="ja-JP"/>
    </w:rPr>
  </w:style>
  <w:style w:type="paragraph" w:customStyle="1" w:styleId="Chaptitle">
    <w:name w:val="Chap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Normalaftertitle">
    <w:name w:val="Normal_after_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AnnexNoTitle0">
    <w:name w:val="Annex_No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noProof/>
      <w:sz w:val="24"/>
      <w:szCs w:val="20"/>
      <w:lang w:val="en-GB" w:eastAsia="en-US"/>
    </w:rPr>
  </w:style>
  <w:style w:type="character" w:customStyle="1" w:styleId="Appdef">
    <w:name w:val="App_def"/>
    <w:uiPriority w:val="99"/>
    <w:rsid w:val="005623E0"/>
    <w:rPr>
      <w:rFonts w:ascii="Times New Roman" w:hAnsi="Times New Roman" w:cs="Times New Roman"/>
      <w:b/>
    </w:rPr>
  </w:style>
  <w:style w:type="character" w:customStyle="1" w:styleId="Appref">
    <w:name w:val="App_ref"/>
    <w:uiPriority w:val="99"/>
    <w:rsid w:val="005623E0"/>
    <w:rPr>
      <w:rFonts w:cs="Times New Roman"/>
    </w:rPr>
  </w:style>
  <w:style w:type="paragraph" w:customStyle="1" w:styleId="AppendixNoTitle">
    <w:name w:val="Appendix_NoTitle"/>
    <w:basedOn w:val="AnnexNoTitle0"/>
    <w:next w:val="Normalaftertitle"/>
    <w:uiPriority w:val="99"/>
    <w:rsid w:val="005623E0"/>
  </w:style>
  <w:style w:type="character" w:customStyle="1" w:styleId="Artdef">
    <w:name w:val="Art_def"/>
    <w:uiPriority w:val="99"/>
    <w:rsid w:val="005623E0"/>
    <w:rPr>
      <w:rFonts w:ascii="Times New Roman" w:hAnsi="Times New Roman" w:cs="Times New Roman"/>
      <w:b/>
    </w:rPr>
  </w:style>
  <w:style w:type="paragraph" w:customStyle="1" w:styleId="Reftitle">
    <w:name w:val="Ref_title"/>
    <w:basedOn w:val="Heading1"/>
    <w:next w:val="Reftext"/>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480" w:after="0" w:line="240" w:lineRule="auto"/>
      <w:jc w:val="left"/>
      <w:textAlignment w:val="baseline"/>
      <w:outlineLvl w:val="9"/>
    </w:pPr>
    <w:rPr>
      <w:rFonts w:ascii="Times New Roman" w:eastAsia="Malgun Gothic" w:hAnsi="Times New Roman" w:cs="Times New Roman"/>
      <w:b/>
      <w:caps w:val="0"/>
      <w:noProof/>
      <w:color w:val="auto"/>
      <w:spacing w:val="0"/>
      <w:sz w:val="24"/>
      <w:szCs w:val="20"/>
      <w:lang w:val="en-GB" w:eastAsia="en-US"/>
    </w:rPr>
  </w:style>
  <w:style w:type="paragraph" w:customStyle="1" w:styleId="Reftext">
    <w:name w:val="Ref_tex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noProof/>
      <w:sz w:val="20"/>
      <w:szCs w:val="20"/>
      <w:lang w:val="en-GB" w:eastAsia="en-US"/>
    </w:rPr>
  </w:style>
  <w:style w:type="paragraph" w:customStyle="1" w:styleId="ArtNo">
    <w:name w:val="Art_No"/>
    <w:basedOn w:val="Normal"/>
    <w:next w:val="Art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Arttitle">
    <w:name w:val="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character" w:customStyle="1" w:styleId="Artref">
    <w:name w:val="Art_ref"/>
    <w:uiPriority w:val="99"/>
    <w:rsid w:val="005623E0"/>
    <w:rPr>
      <w:rFonts w:cs="Times New Roman"/>
    </w:rPr>
  </w:style>
  <w:style w:type="paragraph" w:customStyle="1" w:styleId="Call">
    <w:name w:val="Call"/>
    <w:basedOn w:val="Normal"/>
    <w:next w:val="Normal"/>
    <w:uiPriority w:val="99"/>
    <w:rsid w:val="005623E0"/>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noProof/>
      <w:sz w:val="20"/>
      <w:szCs w:val="20"/>
      <w:lang w:val="en-GB" w:eastAsia="en-US"/>
    </w:rPr>
  </w:style>
  <w:style w:type="paragraph" w:customStyle="1" w:styleId="ChapNo">
    <w:name w:val="Chap_No"/>
    <w:basedOn w:val="Normal"/>
    <w:next w:val="Chap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noProof/>
      <w:sz w:val="28"/>
      <w:szCs w:val="20"/>
      <w:lang w:val="en-GB" w:eastAsia="en-US"/>
    </w:rPr>
  </w:style>
  <w:style w:type="paragraph" w:customStyle="1" w:styleId="Equationlegend">
    <w:name w:val="Equation_legend"/>
    <w:basedOn w:val="Normal"/>
    <w:uiPriority w:val="99"/>
    <w:rsid w:val="005623E0"/>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noProof/>
      <w:sz w:val="20"/>
      <w:szCs w:val="20"/>
      <w:lang w:val="en-GB" w:eastAsia="en-US"/>
    </w:rPr>
  </w:style>
  <w:style w:type="paragraph" w:customStyle="1" w:styleId="Figurelegend0">
    <w:name w:val="Figure_legend"/>
    <w:basedOn w:val="Tablelegend0"/>
    <w:next w:val="Normal"/>
    <w:uiPriority w:val="99"/>
    <w:rsid w:val="005623E0"/>
  </w:style>
  <w:style w:type="paragraph" w:customStyle="1" w:styleId="Tablelegend0">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20"/>
      <w:lang w:val="en-GB" w:eastAsia="en-US"/>
    </w:rPr>
  </w:style>
  <w:style w:type="paragraph" w:customStyle="1" w:styleId="FigureNoTitle">
    <w:name w:val="Figure_No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Figurewithouttitle">
    <w:name w:val="Figure_without_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rstFooter">
    <w:name w:val="FirstFooter"/>
    <w:basedOn w:val="Footer"/>
    <w:uiPriority w:val="99"/>
    <w:rsid w:val="005623E0"/>
    <w:pPr>
      <w:tabs>
        <w:tab w:val="clear" w:pos="4680"/>
        <w:tab w:val="clear" w:pos="9360"/>
        <w:tab w:val="left" w:pos="907"/>
        <w:tab w:val="right" w:pos="8789"/>
        <w:tab w:val="right" w:pos="9725"/>
      </w:tabs>
      <w:spacing w:before="40"/>
    </w:pPr>
    <w:rPr>
      <w:rFonts w:ascii="Times New Roman" w:eastAsia="Malgun Gothic" w:hAnsi="Times New Roman" w:cs="Times New Roman"/>
      <w:caps/>
      <w:noProof/>
      <w:sz w:val="20"/>
      <w:szCs w:val="20"/>
      <w:lang w:val="en-GB"/>
    </w:rPr>
  </w:style>
  <w:style w:type="paragraph" w:customStyle="1" w:styleId="Formal">
    <w:name w:val="Formal"/>
    <w:basedOn w:val="Normal"/>
    <w:uiPriority w:val="99"/>
    <w:rsid w:val="005623E0"/>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5623E0"/>
    <w:pPr>
      <w:keepNext/>
      <w:keepLines/>
      <w:pBdr>
        <w:top w:val="none" w:sz="0" w:space="0" w:color="auto"/>
        <w:bottom w:val="none" w:sz="0" w:space="0" w:color="auto"/>
      </w:pBdr>
      <w:tabs>
        <w:tab w:val="left" w:pos="794"/>
        <w:tab w:val="left" w:pos="1191"/>
        <w:tab w:val="left" w:pos="1588"/>
        <w:tab w:val="left" w:pos="1985"/>
      </w:tabs>
      <w:overflowPunct w:val="0"/>
      <w:autoSpaceDE w:val="0"/>
      <w:autoSpaceDN w:val="0"/>
      <w:adjustRightInd w:val="0"/>
      <w:spacing w:before="181" w:after="0" w:line="240" w:lineRule="auto"/>
      <w:ind w:left="794" w:hanging="794"/>
      <w:jc w:val="both"/>
      <w:textAlignment w:val="baseline"/>
    </w:pPr>
    <w:rPr>
      <w:rFonts w:ascii="Times New Roman" w:eastAsia="Malgun Gothic" w:hAnsi="Times New Roman" w:cs="Times New Roman"/>
      <w:i/>
      <w:caps w:val="0"/>
      <w:noProof/>
      <w:color w:val="auto"/>
      <w:sz w:val="20"/>
      <w:szCs w:val="20"/>
      <w:lang w:eastAsia="en-US"/>
    </w:rPr>
  </w:style>
  <w:style w:type="paragraph" w:customStyle="1" w:styleId="PartNo">
    <w:name w:val="Part_No"/>
    <w:basedOn w:val="Normal"/>
    <w:next w:val="Partref"/>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Partref">
    <w:name w:val="Part_ref"/>
    <w:basedOn w:val="Normal"/>
    <w:next w:val="Parttitle"/>
    <w:uiPriority w:val="99"/>
    <w:rsid w:val="005623E0"/>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Parttitle">
    <w:name w:val="P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Recdate">
    <w:name w:val="Rec_date"/>
    <w:basedOn w:val="Normal"/>
    <w:next w:val="Normalaftertitle"/>
    <w:uiPriority w:val="99"/>
    <w:rsid w:val="005623E0"/>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noProof/>
      <w:szCs w:val="20"/>
      <w:lang w:val="en-GB" w:eastAsia="en-US"/>
    </w:rPr>
  </w:style>
  <w:style w:type="paragraph" w:customStyle="1" w:styleId="Questiondate">
    <w:name w:val="Question_date"/>
    <w:basedOn w:val="Recdate"/>
    <w:next w:val="Normalaftertitle"/>
    <w:uiPriority w:val="99"/>
    <w:rsid w:val="005623E0"/>
  </w:style>
  <w:style w:type="paragraph" w:customStyle="1" w:styleId="QuestionNo">
    <w:name w:val="Question_No"/>
    <w:basedOn w:val="RecNo"/>
    <w:next w:val="Questiontitle"/>
    <w:uiPriority w:val="99"/>
    <w:rsid w:val="005623E0"/>
    <w:rPr>
      <w:rFonts w:ascii="Times New Roman Bold" w:hAnsi="Times New Roman Bold"/>
      <w:sz w:val="20"/>
    </w:rPr>
  </w:style>
  <w:style w:type="paragraph" w:customStyle="1" w:styleId="Questiontitle">
    <w:name w:val="Question_title"/>
    <w:basedOn w:val="Rectitle"/>
    <w:next w:val="Questionref"/>
    <w:uiPriority w:val="99"/>
    <w:rsid w:val="005623E0"/>
    <w:pPr>
      <w:spacing w:before="240"/>
    </w:pPr>
    <w:rPr>
      <w:rFonts w:ascii="Times New Roman Bold" w:hAnsi="Times New Roman Bold"/>
      <w:sz w:val="24"/>
    </w:rPr>
  </w:style>
  <w:style w:type="paragraph" w:customStyle="1" w:styleId="Recref">
    <w:name w:val="Rec_ref"/>
    <w:basedOn w:val="Normal"/>
    <w:next w:val="Heading1"/>
    <w:uiPriority w:val="99"/>
    <w:rsid w:val="005623E0"/>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Questionref">
    <w:name w:val="Question_ref"/>
    <w:basedOn w:val="Recref"/>
    <w:next w:val="Questiondate"/>
    <w:uiPriority w:val="99"/>
    <w:rsid w:val="005623E0"/>
  </w:style>
  <w:style w:type="paragraph" w:customStyle="1" w:styleId="Repdate">
    <w:name w:val="Rep_date"/>
    <w:basedOn w:val="Recdate"/>
    <w:next w:val="Normalaftertitle"/>
    <w:uiPriority w:val="99"/>
    <w:rsid w:val="005623E0"/>
  </w:style>
  <w:style w:type="paragraph" w:customStyle="1" w:styleId="RepNo">
    <w:name w:val="Rep_No"/>
    <w:basedOn w:val="RecNo"/>
    <w:next w:val="Reptitle"/>
    <w:uiPriority w:val="99"/>
    <w:rsid w:val="005623E0"/>
    <w:rPr>
      <w:rFonts w:ascii="Times New Roman Bold" w:hAnsi="Times New Roman Bold"/>
      <w:sz w:val="20"/>
    </w:rPr>
  </w:style>
  <w:style w:type="paragraph" w:customStyle="1" w:styleId="Reptitle">
    <w:name w:val="Rep_title"/>
    <w:basedOn w:val="Rectitle"/>
    <w:next w:val="Repref"/>
    <w:uiPriority w:val="99"/>
    <w:rsid w:val="005623E0"/>
    <w:pPr>
      <w:spacing w:before="240"/>
    </w:pPr>
    <w:rPr>
      <w:rFonts w:ascii="Times New Roman Bold" w:hAnsi="Times New Roman Bold"/>
      <w:sz w:val="24"/>
    </w:rPr>
  </w:style>
  <w:style w:type="paragraph" w:customStyle="1" w:styleId="Repref">
    <w:name w:val="Rep_ref"/>
    <w:basedOn w:val="Recref"/>
    <w:next w:val="Repdate"/>
    <w:uiPriority w:val="99"/>
    <w:rsid w:val="005623E0"/>
  </w:style>
  <w:style w:type="paragraph" w:customStyle="1" w:styleId="Resdate">
    <w:name w:val="Res_date"/>
    <w:basedOn w:val="Recdate"/>
    <w:next w:val="Normalaftertitle"/>
    <w:uiPriority w:val="99"/>
    <w:rsid w:val="005623E0"/>
  </w:style>
  <w:style w:type="character" w:customStyle="1" w:styleId="Resdef">
    <w:name w:val="Res_def"/>
    <w:uiPriority w:val="99"/>
    <w:rsid w:val="005623E0"/>
    <w:rPr>
      <w:rFonts w:ascii="Times New Roman" w:hAnsi="Times New Roman" w:cs="Times New Roman"/>
      <w:b/>
    </w:rPr>
  </w:style>
  <w:style w:type="paragraph" w:customStyle="1" w:styleId="ResNo">
    <w:name w:val="Res_No"/>
    <w:basedOn w:val="RecNo"/>
    <w:next w:val="Restitle"/>
    <w:uiPriority w:val="99"/>
    <w:rsid w:val="005623E0"/>
    <w:rPr>
      <w:rFonts w:ascii="Times New Roman Bold" w:hAnsi="Times New Roman Bold"/>
      <w:sz w:val="20"/>
    </w:rPr>
  </w:style>
  <w:style w:type="paragraph" w:customStyle="1" w:styleId="Restitle">
    <w:name w:val="Res_title"/>
    <w:basedOn w:val="Rectitle"/>
    <w:next w:val="Resref"/>
    <w:uiPriority w:val="99"/>
    <w:rsid w:val="005623E0"/>
    <w:pPr>
      <w:spacing w:before="240"/>
    </w:pPr>
    <w:rPr>
      <w:rFonts w:ascii="Times New Roman Bold" w:hAnsi="Times New Roman Bold"/>
      <w:sz w:val="24"/>
    </w:rPr>
  </w:style>
  <w:style w:type="paragraph" w:customStyle="1" w:styleId="Resref">
    <w:name w:val="Res_ref"/>
    <w:basedOn w:val="Recref"/>
    <w:next w:val="Resdate"/>
    <w:uiPriority w:val="99"/>
    <w:rsid w:val="005623E0"/>
  </w:style>
  <w:style w:type="paragraph" w:customStyle="1" w:styleId="Section1">
    <w:name w:val="Section_1"/>
    <w:basedOn w:val="Normal"/>
    <w:next w:val="Normal"/>
    <w:uiPriority w:val="99"/>
    <w:rsid w:val="005623E0"/>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Section2">
    <w:name w:val="Section_2"/>
    <w:basedOn w:val="Normal"/>
    <w:next w:val="Normal"/>
    <w:uiPriority w:val="99"/>
    <w:rsid w:val="005623E0"/>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SectionNo">
    <w:name w:val="Section_No"/>
    <w:basedOn w:val="Normal"/>
    <w:next w:val="Sectiontitle0"/>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4"/>
      <w:szCs w:val="20"/>
      <w:lang w:val="en-GB" w:eastAsia="en-US"/>
    </w:rPr>
  </w:style>
  <w:style w:type="paragraph" w:customStyle="1" w:styleId="Sectiontitle0">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Times New Roman"/>
      <w:noProof/>
      <w:sz w:val="32"/>
      <w:szCs w:val="20"/>
      <w:lang w:eastAsia="en-US"/>
    </w:rPr>
  </w:style>
  <w:style w:type="paragraph" w:customStyle="1" w:styleId="Source">
    <w:name w:val="Source"/>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SpecialFooter">
    <w:name w:val="Special Footer"/>
    <w:basedOn w:val="Footer"/>
    <w:uiPriority w:val="99"/>
    <w:rsid w:val="005623E0"/>
    <w:pPr>
      <w:tabs>
        <w:tab w:val="clear" w:pos="4680"/>
        <w:tab w:val="clear" w:pos="9360"/>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noProof/>
      <w:sz w:val="20"/>
      <w:szCs w:val="20"/>
      <w:lang w:val="en-GB"/>
    </w:rPr>
  </w:style>
  <w:style w:type="character" w:customStyle="1" w:styleId="Tablefreq">
    <w:name w:val="Table_freq"/>
    <w:uiPriority w:val="99"/>
    <w:rsid w:val="005623E0"/>
    <w:rPr>
      <w:rFonts w:cs="Times New Roman"/>
      <w:b/>
      <w:color w:val="auto"/>
    </w:rPr>
  </w:style>
  <w:style w:type="paragraph" w:customStyle="1" w:styleId="TableNoTitle">
    <w:name w:val="Table_NoTitle"/>
    <w:basedOn w:val="Normal"/>
    <w:next w:val="Tablehead"/>
    <w:uiPriority w:val="99"/>
    <w:rsid w:val="005623E0"/>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Title1">
    <w:name w:val="Title 1"/>
    <w:basedOn w:val="Source"/>
    <w:next w:val="Title2"/>
    <w:uiPriority w:val="99"/>
    <w:rsid w:val="005623E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623E0"/>
  </w:style>
  <w:style w:type="paragraph" w:customStyle="1" w:styleId="Title3">
    <w:name w:val="Title 3"/>
    <w:basedOn w:val="Title2"/>
    <w:next w:val="Title4"/>
    <w:uiPriority w:val="99"/>
    <w:rsid w:val="005623E0"/>
    <w:rPr>
      <w:caps w:val="0"/>
    </w:rPr>
  </w:style>
  <w:style w:type="paragraph" w:customStyle="1" w:styleId="Title4">
    <w:name w:val="Title 4"/>
    <w:basedOn w:val="Title3"/>
    <w:next w:val="Heading1"/>
    <w:uiPriority w:val="99"/>
    <w:rsid w:val="005623E0"/>
    <w:rPr>
      <w:b/>
    </w:rPr>
  </w:style>
  <w:style w:type="paragraph" w:customStyle="1" w:styleId="Artheading">
    <w:name w:val="Art_heading"/>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Annexref0">
    <w:name w:val="Annex_ref"/>
    <w:basedOn w:val="Normal"/>
    <w:next w:val="Normal"/>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ppendixref">
    <w:name w:val="Appendix_ref"/>
    <w:basedOn w:val="Annexref0"/>
    <w:next w:val="Normalaftertitle"/>
    <w:uiPriority w:val="99"/>
    <w:rsid w:val="005623E0"/>
  </w:style>
  <w:style w:type="paragraph" w:customStyle="1" w:styleId="ASN1continue0">
    <w:name w:val="ASN.1_continue"/>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noProof/>
      <w:sz w:val="20"/>
      <w:szCs w:val="20"/>
      <w:lang w:val="en-GB" w:eastAsia="en-US"/>
    </w:rPr>
  </w:style>
  <w:style w:type="paragraph" w:customStyle="1" w:styleId="CouvrecNo">
    <w:name w:val="Couv_rec_No"/>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Times New Roman"/>
      <w:noProof/>
      <w:sz w:val="32"/>
      <w:szCs w:val="20"/>
      <w:lang w:val="en-GB" w:eastAsia="en-US"/>
    </w:rPr>
  </w:style>
  <w:style w:type="paragraph" w:customStyle="1" w:styleId="Couvrectitle0">
    <w:name w:val="Couv_rec_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noProof/>
      <w:sz w:val="36"/>
      <w:szCs w:val="20"/>
      <w:lang w:val="en-GB" w:eastAsia="en-US"/>
    </w:rPr>
  </w:style>
  <w:style w:type="paragraph" w:customStyle="1" w:styleId="Indextitle0">
    <w:name w:val="Index_title"/>
    <w:basedOn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noProof/>
      <w:sz w:val="24"/>
      <w:szCs w:val="20"/>
      <w:lang w:val="en-GB" w:eastAsia="en-US"/>
    </w:rPr>
  </w:style>
  <w:style w:type="paragraph" w:customStyle="1" w:styleId="Normalaftertitle0">
    <w:name w:val="Normal after 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eastAsia="en-US"/>
    </w:rPr>
  </w:style>
  <w:style w:type="paragraph" w:customStyle="1" w:styleId="Tablefin">
    <w:name w:val="Table_fin"/>
    <w:basedOn w:val="Normal"/>
    <w:next w:val="Normal"/>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sz w:val="12"/>
      <w:szCs w:val="20"/>
      <w:lang w:val="en-GB" w:eastAsia="en-US"/>
    </w:rPr>
  </w:style>
  <w:style w:type="paragraph" w:styleId="Date">
    <w:name w:val="Date"/>
    <w:basedOn w:val="Normal"/>
    <w:next w:val="Normal"/>
    <w:link w:val="DateChar"/>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DateChar">
    <w:name w:val="Date Char"/>
    <w:basedOn w:val="DefaultParagraphFont"/>
    <w:link w:val="Date"/>
    <w:uiPriority w:val="99"/>
    <w:rsid w:val="005623E0"/>
    <w:rPr>
      <w:rFonts w:ascii="Times New Roman" w:eastAsia="Malgun Gothic" w:hAnsi="Times New Roman" w:cs="Times New Roman"/>
      <w:noProof/>
      <w:sz w:val="20"/>
      <w:szCs w:val="20"/>
      <w:lang w:val="en-GB"/>
    </w:rPr>
  </w:style>
  <w:style w:type="paragraph" w:customStyle="1" w:styleId="StyleHeading1Justified">
    <w:name w:val="Style Heading 1 + Justified"/>
    <w:basedOn w:val="Heading1"/>
    <w:uiPriority w:val="99"/>
    <w:rsid w:val="005623E0"/>
    <w:pPr>
      <w:keepNext/>
      <w:pBdr>
        <w:bottom w:val="none" w:sz="0" w:space="0" w:color="auto"/>
      </w:pBdr>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b/>
      <w:bCs/>
      <w:caps w:val="0"/>
      <w:noProof/>
      <w:color w:val="auto"/>
      <w:spacing w:val="0"/>
      <w:kern w:val="32"/>
      <w:sz w:val="32"/>
      <w:szCs w:val="20"/>
      <w:lang w:eastAsia="en-US"/>
    </w:rPr>
  </w:style>
  <w:style w:type="character" w:customStyle="1" w:styleId="CaptionChar1">
    <w:name w:val="Caption Char1"/>
    <w:link w:val="Caption"/>
    <w:locked/>
    <w:rsid w:val="005623E0"/>
    <w:rPr>
      <w:caps/>
      <w:spacing w:val="10"/>
      <w:sz w:val="18"/>
      <w:szCs w:val="18"/>
    </w:rPr>
  </w:style>
  <w:style w:type="numbering" w:customStyle="1" w:styleId="SVCNumbers">
    <w:name w:val="SVC Numbers"/>
    <w:rsid w:val="005623E0"/>
    <w:pPr>
      <w:numPr>
        <w:numId w:val="14"/>
      </w:numPr>
    </w:pPr>
  </w:style>
  <w:style w:type="numbering" w:customStyle="1" w:styleId="AVCBullet">
    <w:name w:val="AVC Bullet"/>
    <w:rsid w:val="005623E0"/>
    <w:pPr>
      <w:numPr>
        <w:numId w:val="8"/>
      </w:numPr>
    </w:pPr>
  </w:style>
  <w:style w:type="numbering" w:customStyle="1" w:styleId="SVCBullets">
    <w:name w:val="SVC Bullets"/>
    <w:rsid w:val="005623E0"/>
    <w:pPr>
      <w:numPr>
        <w:numId w:val="6"/>
      </w:numPr>
    </w:pPr>
  </w:style>
  <w:style w:type="numbering" w:customStyle="1" w:styleId="SVCIndent">
    <w:name w:val="SVC Indent"/>
    <w:rsid w:val="005623E0"/>
    <w:pPr>
      <w:numPr>
        <w:numId w:val="15"/>
      </w:numPr>
    </w:pPr>
  </w:style>
  <w:style w:type="character" w:customStyle="1" w:styleId="CaptionChar">
    <w:name w:val="Caption Char"/>
    <w:locked/>
    <w:rsid w:val="005623E0"/>
    <w:rPr>
      <w:rFonts w:eastAsia="SimSun" w:cs="Times New Roman"/>
      <w:b/>
      <w:bCs/>
    </w:rPr>
  </w:style>
  <w:style w:type="paragraph" w:customStyle="1" w:styleId="MediumList2-Accent21">
    <w:name w:val="Medium List 2 - Accent 2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Style4ptBefore0pt">
    <w:name w:val="Style 4 pt Before:  0 pt"/>
    <w:basedOn w:val="Normal"/>
    <w:rsid w:val="005623E0"/>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 w:val="24"/>
      <w:szCs w:val="20"/>
      <w:lang w:val="en-GB" w:eastAsia="en-US"/>
    </w:rPr>
  </w:style>
  <w:style w:type="paragraph" w:customStyle="1" w:styleId="MediumGrid1-Accent21">
    <w:name w:val="Medium Grid 1 - Accent 2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1">
    <w:name w:val="Colorful Shading - Accent 1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MediumList2-Accent22">
    <w:name w:val="Medium List 2 - Accent 2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List-Accent12">
    <w:name w:val="Colorful List - Accent 1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 w:type="numbering" w:styleId="1ai">
    <w:name w:val="Outline List 1"/>
    <w:basedOn w:val="NoList"/>
    <w:uiPriority w:val="99"/>
    <w:semiHidden/>
    <w:unhideWhenUsed/>
    <w:rsid w:val="005623E0"/>
  </w:style>
  <w:style w:type="paragraph" w:customStyle="1" w:styleId="annex-heading3">
    <w:name w:val="annex-heading3"/>
    <w:basedOn w:val="Annex3"/>
    <w:link w:val="annex-heading3Char"/>
    <w:qFormat/>
    <w:rsid w:val="005623E0"/>
    <w:pPr>
      <w:tabs>
        <w:tab w:val="clear" w:pos="1440"/>
        <w:tab w:val="clear" w:pos="2160"/>
      </w:tabs>
      <w:textAlignment w:val="auto"/>
    </w:pPr>
  </w:style>
  <w:style w:type="character" w:customStyle="1" w:styleId="annex-heading3Char">
    <w:name w:val="annex-heading3 Char"/>
    <w:link w:val="annex-heading3"/>
    <w:rsid w:val="005623E0"/>
    <w:rPr>
      <w:rFonts w:ascii="Times New Roman" w:eastAsia="Malgun Gothic" w:hAnsi="Times New Roman" w:cs="Times New Roman"/>
      <w:b/>
      <w:bCs/>
      <w:noProof/>
      <w:sz w:val="20"/>
      <w:szCs w:val="20"/>
      <w:lang w:val="en-GB" w:eastAsia="en-US"/>
    </w:rPr>
  </w:style>
  <w:style w:type="paragraph" w:customStyle="1" w:styleId="ColorfulShading-Accent13">
    <w:name w:val="Colorful Shading - Accent 13"/>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6DE7E-5736-4EBB-A1C3-B7B5ADD97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6</Pages>
  <Words>1692</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Mediatek</cp:lastModifiedBy>
  <cp:revision>98</cp:revision>
  <dcterms:created xsi:type="dcterms:W3CDTF">2014-05-16T20:19:00Z</dcterms:created>
  <dcterms:modified xsi:type="dcterms:W3CDTF">2014-05-20T22:22:00Z</dcterms:modified>
</cp:coreProperties>
</file>